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13FA2" w:rsidRDefault="00B13FA2">
      <w:pPr>
        <w:jc w:val="center"/>
        <w:rPr>
          <w:b/>
          <w:sz w:val="28"/>
          <w:szCs w:val="28"/>
        </w:rPr>
      </w:pPr>
    </w:p>
    <w:p w:rsidR="00074191" w:rsidRDefault="00074191">
      <w:pPr>
        <w:jc w:val="center"/>
        <w:rPr>
          <w:b/>
          <w:sz w:val="28"/>
          <w:szCs w:val="28"/>
        </w:rPr>
      </w:pPr>
    </w:p>
    <w:p w:rsidR="00B13FA2" w:rsidRDefault="00B13FA2">
      <w:pPr>
        <w:jc w:val="center"/>
        <w:rPr>
          <w:b/>
          <w:sz w:val="28"/>
          <w:szCs w:val="28"/>
        </w:rPr>
      </w:pPr>
    </w:p>
    <w:p w:rsidR="00D96A14" w:rsidRPr="00A1781D" w:rsidRDefault="00B45A26">
      <w:pPr>
        <w:jc w:val="center"/>
        <w:rPr>
          <w:b/>
          <w:sz w:val="28"/>
          <w:szCs w:val="28"/>
        </w:rPr>
      </w:pPr>
      <w:r w:rsidRPr="00A1781D">
        <w:rPr>
          <w:b/>
          <w:sz w:val="28"/>
          <w:szCs w:val="28"/>
        </w:rPr>
        <w:t>Версия на</w:t>
      </w:r>
      <w:r w:rsidR="00140B58">
        <w:rPr>
          <w:b/>
          <w:sz w:val="28"/>
          <w:szCs w:val="28"/>
        </w:rPr>
        <w:t xml:space="preserve"> </w:t>
      </w:r>
      <w:r w:rsidR="006631F8">
        <w:rPr>
          <w:b/>
          <w:sz w:val="28"/>
          <w:szCs w:val="28"/>
        </w:rPr>
        <w:t>01</w:t>
      </w:r>
      <w:r w:rsidR="0011630E">
        <w:rPr>
          <w:b/>
          <w:sz w:val="28"/>
          <w:szCs w:val="28"/>
        </w:rPr>
        <w:t>.</w:t>
      </w:r>
      <w:del w:id="0" w:author="Зайцев Павел Борисович" w:date="2025-12-17T11:17:00Z">
        <w:r w:rsidR="00FF035E" w:rsidDel="009C0B7E">
          <w:rPr>
            <w:b/>
            <w:sz w:val="28"/>
            <w:szCs w:val="28"/>
          </w:rPr>
          <w:delText>10</w:delText>
        </w:r>
      </w:del>
      <w:ins w:id="1" w:author="Зайцев Павел Борисович" w:date="2025-12-17T11:17:00Z">
        <w:r w:rsidR="009C0B7E">
          <w:rPr>
            <w:b/>
            <w:sz w:val="28"/>
            <w:szCs w:val="28"/>
          </w:rPr>
          <w:t>01</w:t>
        </w:r>
      </w:ins>
      <w:r w:rsidR="0011630E">
        <w:rPr>
          <w:b/>
          <w:sz w:val="28"/>
          <w:szCs w:val="28"/>
        </w:rPr>
        <w:t>.</w:t>
      </w:r>
      <w:del w:id="2" w:author="Зайцев Павел Борисович" w:date="2025-12-17T11:17:00Z">
        <w:r w:rsidR="007D6D6A" w:rsidDel="009C0B7E">
          <w:rPr>
            <w:b/>
            <w:sz w:val="28"/>
            <w:szCs w:val="28"/>
          </w:rPr>
          <w:delText>202</w:delText>
        </w:r>
        <w:r w:rsidR="00E555A4" w:rsidDel="009C0B7E">
          <w:rPr>
            <w:b/>
            <w:sz w:val="28"/>
            <w:szCs w:val="28"/>
          </w:rPr>
          <w:delText>5</w:delText>
        </w:r>
      </w:del>
      <w:ins w:id="3" w:author="Зайцев Павел Борисович" w:date="2025-12-17T11:17:00Z">
        <w:r w:rsidR="009C0B7E">
          <w:rPr>
            <w:b/>
            <w:sz w:val="28"/>
            <w:szCs w:val="28"/>
          </w:rPr>
          <w:t>2026</w:t>
        </w:r>
      </w:ins>
    </w:p>
    <w:p w:rsidR="005B037C" w:rsidRPr="00A1781D" w:rsidRDefault="005B037C" w:rsidP="005B037C">
      <w:pPr>
        <w:jc w:val="both"/>
        <w:rPr>
          <w:szCs w:val="28"/>
        </w:rPr>
      </w:pPr>
    </w:p>
    <w:p w:rsidR="00CD2803" w:rsidRPr="00A1781D" w:rsidRDefault="00CD2803" w:rsidP="005B037C">
      <w:pPr>
        <w:jc w:val="both"/>
        <w:rPr>
          <w:szCs w:val="28"/>
        </w:rPr>
      </w:pPr>
      <w:r w:rsidRPr="00A1781D">
        <w:rPr>
          <w:szCs w:val="28"/>
        </w:rPr>
        <w:t>Для удобства и облегчения работы с документом:</w:t>
      </w:r>
    </w:p>
    <w:p w:rsidR="005536C9" w:rsidRPr="00A1781D" w:rsidRDefault="00DC5A5E" w:rsidP="005B037C">
      <w:pPr>
        <w:jc w:val="both"/>
        <w:rPr>
          <w:szCs w:val="28"/>
        </w:rPr>
      </w:pPr>
      <w:r w:rsidRPr="00A1781D">
        <w:rPr>
          <w:szCs w:val="28"/>
        </w:rPr>
        <w:t>по отдельным контрольным соотношениям в сносках указаны даты начала (окончания) применения контрольных соотношений</w:t>
      </w:r>
      <w:r w:rsidR="00CD2803" w:rsidRPr="00A1781D">
        <w:rPr>
          <w:szCs w:val="28"/>
        </w:rPr>
        <w:t xml:space="preserve"> </w:t>
      </w:r>
    </w:p>
    <w:p w:rsidR="00174A13" w:rsidRPr="00A1781D" w:rsidRDefault="005536C9" w:rsidP="005B037C">
      <w:pPr>
        <w:jc w:val="both"/>
        <w:rPr>
          <w:szCs w:val="28"/>
        </w:rPr>
      </w:pPr>
      <w:r w:rsidRPr="00A1781D">
        <w:rPr>
          <w:szCs w:val="28"/>
        </w:rPr>
        <w:t>изменения в контрольные соотношения по сравнению с ранее действующей редакции</w:t>
      </w:r>
      <w:r w:rsidR="00CD2803" w:rsidRPr="00A1781D">
        <w:rPr>
          <w:szCs w:val="28"/>
        </w:rPr>
        <w:t xml:space="preserve"> </w:t>
      </w:r>
      <w:r w:rsidRPr="00A1781D">
        <w:rPr>
          <w:szCs w:val="28"/>
        </w:rPr>
        <w:t>внесены в режиме правок</w:t>
      </w:r>
      <w:r w:rsidR="003B6F08" w:rsidRPr="00A1781D">
        <w:rPr>
          <w:szCs w:val="28"/>
        </w:rPr>
        <w:t xml:space="preserve"> </w:t>
      </w:r>
      <w:r w:rsidR="006003AC" w:rsidRPr="00A1781D">
        <w:rPr>
          <w:szCs w:val="28"/>
        </w:rPr>
        <w:t xml:space="preserve">в </w:t>
      </w:r>
      <w:r w:rsidR="00174A13" w:rsidRPr="00A1781D">
        <w:rPr>
          <w:szCs w:val="28"/>
        </w:rPr>
        <w:t xml:space="preserve">контрольные соотношения </w:t>
      </w: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D96A14" w:rsidRPr="00A1781D" w:rsidRDefault="00D96A14">
      <w:pPr>
        <w:jc w:val="center"/>
        <w:rPr>
          <w:b/>
          <w:sz w:val="28"/>
          <w:szCs w:val="28"/>
        </w:rPr>
      </w:pPr>
    </w:p>
    <w:p w:rsidR="00890931" w:rsidRPr="00A1781D" w:rsidRDefault="00D96A14">
      <w:pPr>
        <w:jc w:val="center"/>
        <w:rPr>
          <w:b/>
          <w:sz w:val="32"/>
          <w:szCs w:val="32"/>
        </w:rPr>
      </w:pPr>
      <w:r w:rsidRPr="00A1781D">
        <w:rPr>
          <w:b/>
          <w:sz w:val="32"/>
          <w:szCs w:val="32"/>
        </w:rPr>
        <w:t>Контрольные соотношения к показателям бюджетной отчетности главных администраторов средств федерального бюджета</w:t>
      </w:r>
      <w:r w:rsidR="005247C1" w:rsidRPr="00A1781D">
        <w:rPr>
          <w:b/>
          <w:sz w:val="32"/>
          <w:szCs w:val="32"/>
        </w:rPr>
        <w:t xml:space="preserve"> представляемой в Федеральное казначейство</w:t>
      </w: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7A42DC" w:rsidRPr="00A1781D" w:rsidRDefault="007A42DC">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6C57D3" w:rsidRPr="00A1781D" w:rsidRDefault="006C57D3">
      <w:pPr>
        <w:jc w:val="center"/>
        <w:rPr>
          <w:b/>
          <w:sz w:val="28"/>
          <w:szCs w:val="28"/>
        </w:rPr>
      </w:pPr>
    </w:p>
    <w:p w:rsidR="00835AA1" w:rsidRPr="00AF6C0B" w:rsidRDefault="00175081" w:rsidP="00261469">
      <w:pPr>
        <w:pStyle w:val="aff5"/>
        <w:jc w:val="center"/>
        <w:rPr>
          <w:rFonts w:ascii="Times New Roman" w:hAnsi="Times New Roman"/>
          <w:sz w:val="24"/>
        </w:rPr>
      </w:pPr>
      <w:r w:rsidRPr="00A1781D">
        <w:rPr>
          <w:b w:val="0"/>
          <w:sz w:val="28"/>
          <w:szCs w:val="28"/>
        </w:rPr>
        <w:br w:type="page"/>
      </w:r>
      <w:r w:rsidR="00835AA1" w:rsidRPr="00AF6C0B">
        <w:rPr>
          <w:rFonts w:ascii="Times New Roman" w:hAnsi="Times New Roman"/>
          <w:sz w:val="24"/>
        </w:rPr>
        <w:lastRenderedPageBreak/>
        <w:t>Оглавление</w:t>
      </w:r>
    </w:p>
    <w:p w:rsidR="00261469" w:rsidRDefault="00835AA1" w:rsidP="00261469">
      <w:pPr>
        <w:pStyle w:val="18"/>
        <w:rPr>
          <w:rFonts w:asciiTheme="minorHAnsi" w:eastAsiaTheme="minorEastAsia" w:hAnsiTheme="minorHAnsi" w:cstheme="minorBidi"/>
          <w:sz w:val="22"/>
          <w:szCs w:val="22"/>
          <w:lang w:eastAsia="ru-RU"/>
        </w:rPr>
      </w:pPr>
      <w:r w:rsidRPr="00A1781D">
        <w:fldChar w:fldCharType="begin"/>
      </w:r>
      <w:r w:rsidRPr="00A1781D">
        <w:instrText xml:space="preserve"> TOC \o "1-3" \h \z \u </w:instrText>
      </w:r>
      <w:r w:rsidRPr="00A1781D">
        <w:fldChar w:fldCharType="separate"/>
      </w:r>
      <w:hyperlink w:anchor="_Toc216965271" w:history="1">
        <w:r w:rsidR="00261469" w:rsidRPr="00B724CF">
          <w:rPr>
            <w:rStyle w:val="a5"/>
          </w:rPr>
          <w:t>1. Общие положения</w:t>
        </w:r>
        <w:r w:rsidR="00261469">
          <w:rPr>
            <w:webHidden/>
          </w:rPr>
          <w:tab/>
        </w:r>
        <w:r w:rsidR="00261469">
          <w:rPr>
            <w:webHidden/>
          </w:rPr>
          <w:fldChar w:fldCharType="begin"/>
        </w:r>
        <w:r w:rsidR="00261469">
          <w:rPr>
            <w:webHidden/>
          </w:rPr>
          <w:instrText xml:space="preserve"> PAGEREF _Toc216965271 \h </w:instrText>
        </w:r>
        <w:r w:rsidR="00261469">
          <w:rPr>
            <w:webHidden/>
          </w:rPr>
        </w:r>
        <w:r w:rsidR="00261469">
          <w:rPr>
            <w:webHidden/>
          </w:rPr>
          <w:fldChar w:fldCharType="separate"/>
        </w:r>
        <w:r w:rsidR="00261469">
          <w:rPr>
            <w:webHidden/>
          </w:rPr>
          <w:t>3</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72" w:history="1">
        <w:r w:rsidR="00261469" w:rsidRPr="00B724CF">
          <w:rPr>
            <w:rStyle w:val="a5"/>
          </w:rPr>
          <w:t>2. Справка о суммах консолидируемых поступлений, подлежащих зачислению на счет бюджета (ф. 0503184)</w:t>
        </w:r>
        <w:r w:rsidR="00261469">
          <w:rPr>
            <w:webHidden/>
          </w:rPr>
          <w:tab/>
        </w:r>
        <w:r w:rsidR="00261469">
          <w:rPr>
            <w:webHidden/>
          </w:rPr>
          <w:fldChar w:fldCharType="begin"/>
        </w:r>
        <w:r w:rsidR="00261469">
          <w:rPr>
            <w:webHidden/>
          </w:rPr>
          <w:instrText xml:space="preserve"> PAGEREF _Toc216965272 \h </w:instrText>
        </w:r>
        <w:r w:rsidR="00261469">
          <w:rPr>
            <w:webHidden/>
          </w:rPr>
        </w:r>
        <w:r w:rsidR="00261469">
          <w:rPr>
            <w:webHidden/>
          </w:rPr>
          <w:fldChar w:fldCharType="separate"/>
        </w:r>
        <w:r w:rsidR="00261469">
          <w:rPr>
            <w:webHidden/>
          </w:rPr>
          <w:t>5</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73" w:history="1">
        <w:r w:rsidR="00261469" w:rsidRPr="00B724CF">
          <w:rPr>
            <w:rStyle w:val="a5"/>
          </w:rPr>
          <w:t>3. Справка по консолидируемым расчетам (ф .0503125)</w:t>
        </w:r>
        <w:r w:rsidR="00261469">
          <w:rPr>
            <w:webHidden/>
          </w:rPr>
          <w:tab/>
        </w:r>
        <w:r w:rsidR="00261469">
          <w:rPr>
            <w:webHidden/>
          </w:rPr>
          <w:fldChar w:fldCharType="begin"/>
        </w:r>
        <w:r w:rsidR="00261469">
          <w:rPr>
            <w:webHidden/>
          </w:rPr>
          <w:instrText xml:space="preserve"> PAGEREF _Toc216965273 \h </w:instrText>
        </w:r>
        <w:r w:rsidR="00261469">
          <w:rPr>
            <w:webHidden/>
          </w:rPr>
        </w:r>
        <w:r w:rsidR="00261469">
          <w:rPr>
            <w:webHidden/>
          </w:rPr>
          <w:fldChar w:fldCharType="separate"/>
        </w:r>
        <w:r w:rsidR="00261469">
          <w:rPr>
            <w:webHidden/>
          </w:rPr>
          <w:t>5</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74" w:history="1">
        <w:r w:rsidR="00261469" w:rsidRPr="00B724CF">
          <w:rPr>
            <w:rStyle w:val="a5"/>
          </w:rPr>
          <w:t>4.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(0503127z-месяц, квартал, год)</w:t>
        </w:r>
        <w:r w:rsidR="00261469">
          <w:rPr>
            <w:webHidden/>
          </w:rPr>
          <w:tab/>
        </w:r>
        <w:r w:rsidR="00261469">
          <w:rPr>
            <w:webHidden/>
          </w:rPr>
          <w:fldChar w:fldCharType="begin"/>
        </w:r>
        <w:r w:rsidR="00261469">
          <w:rPr>
            <w:webHidden/>
          </w:rPr>
          <w:instrText xml:space="preserve"> PAGEREF _Toc216965274 \h </w:instrText>
        </w:r>
        <w:r w:rsidR="00261469">
          <w:rPr>
            <w:webHidden/>
          </w:rPr>
        </w:r>
        <w:r w:rsidR="00261469">
          <w:rPr>
            <w:webHidden/>
          </w:rPr>
          <w:fldChar w:fldCharType="separate"/>
        </w:r>
        <w:r w:rsidR="00261469">
          <w:rPr>
            <w:webHidden/>
          </w:rPr>
          <w:t>6</w:t>
        </w:r>
        <w:r w:rsidR="00261469">
          <w:rPr>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275" w:history="1">
        <w:r w:rsidR="00261469" w:rsidRPr="00B724CF">
          <w:rPr>
            <w:rStyle w:val="a5"/>
            <w:b/>
            <w:noProof/>
          </w:rPr>
          <w:t>4.1. Контрольные соотношения для внутридокументного контроля в месяце:</w:t>
        </w:r>
        <w:r w:rsidR="00261469">
          <w:rPr>
            <w:noProof/>
            <w:webHidden/>
          </w:rPr>
          <w:tab/>
        </w:r>
        <w:r w:rsidR="00261469">
          <w:rPr>
            <w:noProof/>
            <w:webHidden/>
          </w:rPr>
          <w:fldChar w:fldCharType="begin"/>
        </w:r>
        <w:r w:rsidR="00261469">
          <w:rPr>
            <w:noProof/>
            <w:webHidden/>
          </w:rPr>
          <w:instrText xml:space="preserve"> PAGEREF _Toc216965275 \h </w:instrText>
        </w:r>
        <w:r w:rsidR="00261469">
          <w:rPr>
            <w:noProof/>
            <w:webHidden/>
          </w:rPr>
        </w:r>
        <w:r w:rsidR="00261469">
          <w:rPr>
            <w:noProof/>
            <w:webHidden/>
          </w:rPr>
          <w:fldChar w:fldCharType="separate"/>
        </w:r>
        <w:r w:rsidR="00261469">
          <w:rPr>
            <w:noProof/>
            <w:webHidden/>
          </w:rPr>
          <w:t>6</w:t>
        </w:r>
        <w:r w:rsidR="00261469">
          <w:rPr>
            <w:noProof/>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276" w:history="1">
        <w:r w:rsidR="00261469" w:rsidRPr="00B724CF">
          <w:rPr>
            <w:rStyle w:val="a5"/>
            <w:b/>
            <w:noProof/>
          </w:rPr>
          <w:t>4.2. Контрольные соотношения для внутридокументного контроля в квартале, году:</w:t>
        </w:r>
        <w:r w:rsidR="00261469">
          <w:rPr>
            <w:noProof/>
            <w:webHidden/>
          </w:rPr>
          <w:tab/>
        </w:r>
        <w:r w:rsidR="00261469">
          <w:rPr>
            <w:noProof/>
            <w:webHidden/>
          </w:rPr>
          <w:fldChar w:fldCharType="begin"/>
        </w:r>
        <w:r w:rsidR="00261469">
          <w:rPr>
            <w:noProof/>
            <w:webHidden/>
          </w:rPr>
          <w:instrText xml:space="preserve"> PAGEREF _Toc216965276 \h </w:instrText>
        </w:r>
        <w:r w:rsidR="00261469">
          <w:rPr>
            <w:noProof/>
            <w:webHidden/>
          </w:rPr>
        </w:r>
        <w:r w:rsidR="00261469">
          <w:rPr>
            <w:noProof/>
            <w:webHidden/>
          </w:rPr>
          <w:fldChar w:fldCharType="separate"/>
        </w:r>
        <w:r w:rsidR="00261469">
          <w:rPr>
            <w:noProof/>
            <w:webHidden/>
          </w:rPr>
          <w:t>9</w:t>
        </w:r>
        <w:r w:rsidR="00261469">
          <w:rPr>
            <w:noProof/>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77" w:history="1">
        <w:r w:rsidR="00261469" w:rsidRPr="00B724CF">
          <w:rPr>
            <w:rStyle w:val="a5"/>
          </w:rPr>
          <w:t>5. Сведения об остатках денежных средств на счетах получателей средств бюджета (ф. 0503178)</w:t>
        </w:r>
        <w:r w:rsidR="00261469">
          <w:rPr>
            <w:webHidden/>
          </w:rPr>
          <w:tab/>
        </w:r>
        <w:r w:rsidR="00261469">
          <w:rPr>
            <w:webHidden/>
          </w:rPr>
          <w:fldChar w:fldCharType="begin"/>
        </w:r>
        <w:r w:rsidR="00261469">
          <w:rPr>
            <w:webHidden/>
          </w:rPr>
          <w:instrText xml:space="preserve"> PAGEREF _Toc216965277 \h </w:instrText>
        </w:r>
        <w:r w:rsidR="00261469">
          <w:rPr>
            <w:webHidden/>
          </w:rPr>
        </w:r>
        <w:r w:rsidR="00261469">
          <w:rPr>
            <w:webHidden/>
          </w:rPr>
          <w:fldChar w:fldCharType="separate"/>
        </w:r>
        <w:r w:rsidR="00261469">
          <w:rPr>
            <w:webHidden/>
          </w:rPr>
          <w:t>13</w:t>
        </w:r>
        <w:r w:rsidR="00261469">
          <w:rPr>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278" w:history="1">
        <w:r w:rsidR="00261469" w:rsidRPr="00B724CF">
          <w:rPr>
            <w:rStyle w:val="a5"/>
            <w:b/>
            <w:noProof/>
          </w:rPr>
          <w:t>5.1. Внутридокументные контрольные соотношения Сведений (ф. 0503178)</w:t>
        </w:r>
        <w:r w:rsidR="00261469">
          <w:rPr>
            <w:noProof/>
            <w:webHidden/>
          </w:rPr>
          <w:tab/>
        </w:r>
        <w:r w:rsidR="00261469">
          <w:rPr>
            <w:noProof/>
            <w:webHidden/>
          </w:rPr>
          <w:fldChar w:fldCharType="begin"/>
        </w:r>
        <w:r w:rsidR="00261469">
          <w:rPr>
            <w:noProof/>
            <w:webHidden/>
          </w:rPr>
          <w:instrText xml:space="preserve"> PAGEREF _Toc216965278 \h </w:instrText>
        </w:r>
        <w:r w:rsidR="00261469">
          <w:rPr>
            <w:noProof/>
            <w:webHidden/>
          </w:rPr>
        </w:r>
        <w:r w:rsidR="00261469">
          <w:rPr>
            <w:noProof/>
            <w:webHidden/>
          </w:rPr>
          <w:fldChar w:fldCharType="separate"/>
        </w:r>
        <w:r w:rsidR="00261469">
          <w:rPr>
            <w:noProof/>
            <w:webHidden/>
          </w:rPr>
          <w:t>14</w:t>
        </w:r>
        <w:r w:rsidR="00261469">
          <w:rPr>
            <w:noProof/>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279" w:history="1">
        <w:r w:rsidR="00261469" w:rsidRPr="00B724CF">
          <w:rPr>
            <w:rStyle w:val="a5"/>
            <w:b/>
            <w:noProof/>
          </w:rPr>
          <w:t>5.2. Форматно-логические контроли Сведений (ф. 0503178)</w:t>
        </w:r>
        <w:r w:rsidR="00261469">
          <w:rPr>
            <w:noProof/>
            <w:webHidden/>
          </w:rPr>
          <w:tab/>
        </w:r>
        <w:r w:rsidR="00261469">
          <w:rPr>
            <w:noProof/>
            <w:webHidden/>
          </w:rPr>
          <w:fldChar w:fldCharType="begin"/>
        </w:r>
        <w:r w:rsidR="00261469">
          <w:rPr>
            <w:noProof/>
            <w:webHidden/>
          </w:rPr>
          <w:instrText xml:space="preserve"> PAGEREF _Toc216965279 \h </w:instrText>
        </w:r>
        <w:r w:rsidR="00261469">
          <w:rPr>
            <w:noProof/>
            <w:webHidden/>
          </w:rPr>
        </w:r>
        <w:r w:rsidR="00261469">
          <w:rPr>
            <w:noProof/>
            <w:webHidden/>
          </w:rPr>
          <w:fldChar w:fldCharType="separate"/>
        </w:r>
        <w:r w:rsidR="00261469">
          <w:rPr>
            <w:noProof/>
            <w:webHidden/>
          </w:rPr>
          <w:t>14</w:t>
        </w:r>
        <w:r w:rsidR="00261469">
          <w:rPr>
            <w:noProof/>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280" w:history="1">
        <w:r w:rsidR="00261469" w:rsidRPr="00B724CF">
          <w:rPr>
            <w:rStyle w:val="a5"/>
            <w:b/>
            <w:noProof/>
          </w:rPr>
          <w:t>5.3. Междокументные контрольные соотношения Сведений (ф. 0503178)</w:t>
        </w:r>
        <w:r w:rsidR="00261469">
          <w:rPr>
            <w:noProof/>
            <w:webHidden/>
          </w:rPr>
          <w:tab/>
        </w:r>
        <w:r w:rsidR="00261469">
          <w:rPr>
            <w:noProof/>
            <w:webHidden/>
          </w:rPr>
          <w:fldChar w:fldCharType="begin"/>
        </w:r>
        <w:r w:rsidR="00261469">
          <w:rPr>
            <w:noProof/>
            <w:webHidden/>
          </w:rPr>
          <w:instrText xml:space="preserve"> PAGEREF _Toc216965280 \h </w:instrText>
        </w:r>
        <w:r w:rsidR="00261469">
          <w:rPr>
            <w:noProof/>
            <w:webHidden/>
          </w:rPr>
        </w:r>
        <w:r w:rsidR="00261469">
          <w:rPr>
            <w:noProof/>
            <w:webHidden/>
          </w:rPr>
          <w:fldChar w:fldCharType="separate"/>
        </w:r>
        <w:r w:rsidR="00261469">
          <w:rPr>
            <w:noProof/>
            <w:webHidden/>
          </w:rPr>
          <w:t>15</w:t>
        </w:r>
        <w:r w:rsidR="00261469">
          <w:rPr>
            <w:noProof/>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81" w:history="1">
        <w:r w:rsidR="00261469" w:rsidRPr="00B724CF">
          <w:rPr>
            <w:rStyle w:val="a5"/>
          </w:rPr>
          <w:t xml:space="preserve">6. </w:t>
        </w:r>
        <w:r w:rsidR="00261469" w:rsidRPr="00B724CF">
          <w:rPr>
            <w:rStyle w:val="a5"/>
            <w:rFonts w:eastAsia="Calibri"/>
            <w:lang w:eastAsia="en-US"/>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sidR="00261469" w:rsidRPr="00B724CF">
          <w:rPr>
            <w:rStyle w:val="a5"/>
          </w:rPr>
          <w:t>.</w:t>
        </w:r>
        <w:r w:rsidR="00261469">
          <w:rPr>
            <w:webHidden/>
          </w:rPr>
          <w:tab/>
        </w:r>
        <w:r w:rsidR="00261469">
          <w:rPr>
            <w:webHidden/>
          </w:rPr>
          <w:fldChar w:fldCharType="begin"/>
        </w:r>
        <w:r w:rsidR="00261469">
          <w:rPr>
            <w:webHidden/>
          </w:rPr>
          <w:instrText xml:space="preserve"> PAGEREF _Toc216965281 \h </w:instrText>
        </w:r>
        <w:r w:rsidR="00261469">
          <w:rPr>
            <w:webHidden/>
          </w:rPr>
        </w:r>
        <w:r w:rsidR="00261469">
          <w:rPr>
            <w:webHidden/>
          </w:rPr>
          <w:fldChar w:fldCharType="separate"/>
        </w:r>
        <w:r w:rsidR="00261469">
          <w:rPr>
            <w:webHidden/>
          </w:rPr>
          <w:t>15</w:t>
        </w:r>
        <w:r w:rsidR="00261469">
          <w:rPr>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282" w:history="1">
        <w:r w:rsidR="00261469" w:rsidRPr="00B724CF">
          <w:rPr>
            <w:rStyle w:val="a5"/>
            <w:b/>
            <w:noProof/>
          </w:rPr>
          <w:t xml:space="preserve">6.1. Внутридокументные контрольные соотношения </w:t>
        </w:r>
        <w:r w:rsidR="00261469" w:rsidRPr="00B724CF">
          <w:rPr>
            <w:rStyle w:val="a5"/>
            <w:rFonts w:eastAsia="Calibri"/>
            <w:b/>
            <w:noProof/>
            <w:lang w:eastAsia="en-US"/>
          </w:rPr>
          <w:t>Баланса</w:t>
        </w:r>
        <w:r w:rsidR="00261469" w:rsidRPr="00B724CF">
          <w:rPr>
            <w:rStyle w:val="a5"/>
            <w:b/>
            <w:noProof/>
          </w:rPr>
          <w:t>.</w:t>
        </w:r>
        <w:r w:rsidR="00261469">
          <w:rPr>
            <w:noProof/>
            <w:webHidden/>
          </w:rPr>
          <w:tab/>
        </w:r>
        <w:r w:rsidR="00261469">
          <w:rPr>
            <w:noProof/>
            <w:webHidden/>
          </w:rPr>
          <w:fldChar w:fldCharType="begin"/>
        </w:r>
        <w:r w:rsidR="00261469">
          <w:rPr>
            <w:noProof/>
            <w:webHidden/>
          </w:rPr>
          <w:instrText xml:space="preserve"> PAGEREF _Toc216965282 \h </w:instrText>
        </w:r>
        <w:r w:rsidR="00261469">
          <w:rPr>
            <w:noProof/>
            <w:webHidden/>
          </w:rPr>
        </w:r>
        <w:r w:rsidR="00261469">
          <w:rPr>
            <w:noProof/>
            <w:webHidden/>
          </w:rPr>
          <w:fldChar w:fldCharType="separate"/>
        </w:r>
        <w:r w:rsidR="00261469">
          <w:rPr>
            <w:noProof/>
            <w:webHidden/>
          </w:rPr>
          <w:t>15</w:t>
        </w:r>
        <w:r w:rsidR="00261469">
          <w:rPr>
            <w:noProof/>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283" w:history="1">
        <w:r w:rsidR="00261469" w:rsidRPr="00B724CF">
          <w:rPr>
            <w:rStyle w:val="a5"/>
            <w:b/>
            <w:noProof/>
          </w:rPr>
          <w:t xml:space="preserve">6.2. Внутридокументные контрольные соотношения </w:t>
        </w:r>
        <w:r w:rsidR="00261469" w:rsidRPr="00B724CF">
          <w:rPr>
            <w:rStyle w:val="a5"/>
            <w:rFonts w:eastAsia="Calibri"/>
            <w:b/>
            <w:noProof/>
            <w:lang w:eastAsia="en-US"/>
          </w:rPr>
          <w:t>Справки о наличии имущества и обязательств на забалансовых счетах</w:t>
        </w:r>
        <w:r w:rsidR="00261469" w:rsidRPr="00B724CF">
          <w:rPr>
            <w:rStyle w:val="a5"/>
            <w:b/>
            <w:noProof/>
          </w:rPr>
          <w:t>.</w:t>
        </w:r>
        <w:r w:rsidR="00261469">
          <w:rPr>
            <w:noProof/>
            <w:webHidden/>
          </w:rPr>
          <w:tab/>
        </w:r>
        <w:r w:rsidR="00261469">
          <w:rPr>
            <w:noProof/>
            <w:webHidden/>
          </w:rPr>
          <w:fldChar w:fldCharType="begin"/>
        </w:r>
        <w:r w:rsidR="00261469">
          <w:rPr>
            <w:noProof/>
            <w:webHidden/>
          </w:rPr>
          <w:instrText xml:space="preserve"> PAGEREF _Toc216965283 \h </w:instrText>
        </w:r>
        <w:r w:rsidR="00261469">
          <w:rPr>
            <w:noProof/>
            <w:webHidden/>
          </w:rPr>
        </w:r>
        <w:r w:rsidR="00261469">
          <w:rPr>
            <w:noProof/>
            <w:webHidden/>
          </w:rPr>
          <w:fldChar w:fldCharType="separate"/>
        </w:r>
        <w:r w:rsidR="00261469">
          <w:rPr>
            <w:noProof/>
            <w:webHidden/>
          </w:rPr>
          <w:t>17</w:t>
        </w:r>
        <w:r w:rsidR="00261469">
          <w:rPr>
            <w:noProof/>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84" w:history="1">
        <w:r w:rsidR="00261469" w:rsidRPr="00B724CF">
          <w:rPr>
            <w:rStyle w:val="a5"/>
          </w:rPr>
          <w:t>7. Справка по заключению счетов бюджетного учета отчетного финансового года (ф. 0503110)</w:t>
        </w:r>
        <w:r w:rsidR="00261469">
          <w:rPr>
            <w:webHidden/>
          </w:rPr>
          <w:tab/>
        </w:r>
        <w:r w:rsidR="00261469">
          <w:rPr>
            <w:webHidden/>
          </w:rPr>
          <w:fldChar w:fldCharType="begin"/>
        </w:r>
        <w:r w:rsidR="00261469">
          <w:rPr>
            <w:webHidden/>
          </w:rPr>
          <w:instrText xml:space="preserve"> PAGEREF _Toc216965284 \h </w:instrText>
        </w:r>
        <w:r w:rsidR="00261469">
          <w:rPr>
            <w:webHidden/>
          </w:rPr>
        </w:r>
        <w:r w:rsidR="00261469">
          <w:rPr>
            <w:webHidden/>
          </w:rPr>
          <w:fldChar w:fldCharType="separate"/>
        </w:r>
        <w:r w:rsidR="00261469">
          <w:rPr>
            <w:webHidden/>
          </w:rPr>
          <w:t>18</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85" w:history="1">
        <w:r w:rsidR="00261469" w:rsidRPr="00B724CF">
          <w:rPr>
            <w:rStyle w:val="a5"/>
          </w:rPr>
          <w:t>8. Отчет о финансовых результатах деятельности (ф. 0503121)</w:t>
        </w:r>
        <w:r w:rsidR="00261469">
          <w:rPr>
            <w:webHidden/>
          </w:rPr>
          <w:tab/>
        </w:r>
        <w:r w:rsidR="00261469">
          <w:rPr>
            <w:webHidden/>
          </w:rPr>
          <w:fldChar w:fldCharType="begin"/>
        </w:r>
        <w:r w:rsidR="00261469">
          <w:rPr>
            <w:webHidden/>
          </w:rPr>
          <w:instrText xml:space="preserve"> PAGEREF _Toc216965285 \h </w:instrText>
        </w:r>
        <w:r w:rsidR="00261469">
          <w:rPr>
            <w:webHidden/>
          </w:rPr>
        </w:r>
        <w:r w:rsidR="00261469">
          <w:rPr>
            <w:webHidden/>
          </w:rPr>
          <w:fldChar w:fldCharType="separate"/>
        </w:r>
        <w:r w:rsidR="00261469">
          <w:rPr>
            <w:webHidden/>
          </w:rPr>
          <w:t>29</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86" w:history="1">
        <w:r w:rsidR="00261469" w:rsidRPr="00B724CF">
          <w:rPr>
            <w:rStyle w:val="a5"/>
          </w:rPr>
          <w:t>9. Сведения об исполнении судебных решений по денежным обязательствам бюджета (ф. 0503296), (Справочная таблица по неисполненным исполнительным документам)</w:t>
        </w:r>
        <w:r w:rsidR="00261469">
          <w:rPr>
            <w:webHidden/>
          </w:rPr>
          <w:tab/>
        </w:r>
        <w:r w:rsidR="00261469">
          <w:rPr>
            <w:webHidden/>
          </w:rPr>
          <w:fldChar w:fldCharType="begin"/>
        </w:r>
        <w:r w:rsidR="00261469">
          <w:rPr>
            <w:webHidden/>
          </w:rPr>
          <w:instrText xml:space="preserve"> PAGEREF _Toc216965286 \h </w:instrText>
        </w:r>
        <w:r w:rsidR="00261469">
          <w:rPr>
            <w:webHidden/>
          </w:rPr>
        </w:r>
        <w:r w:rsidR="00261469">
          <w:rPr>
            <w:webHidden/>
          </w:rPr>
          <w:fldChar w:fldCharType="separate"/>
        </w:r>
        <w:r w:rsidR="00261469">
          <w:rPr>
            <w:webHidden/>
          </w:rPr>
          <w:t>33</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87" w:history="1">
        <w:r w:rsidR="00261469" w:rsidRPr="00B724CF">
          <w:rPr>
            <w:rStyle w:val="a5"/>
          </w:rPr>
          <w:t>10. Отчетность по Резервному фонду Президента Российской Федерации (ф. 0503127</w:t>
        </w:r>
        <w:r w:rsidR="00261469" w:rsidRPr="00B724CF">
          <w:rPr>
            <w:rStyle w:val="a5"/>
            <w:lang w:val="en-US"/>
          </w:rPr>
          <w:t>u</w:t>
        </w:r>
        <w:r w:rsidR="00261469" w:rsidRPr="00B724CF">
          <w:rPr>
            <w:rStyle w:val="a5"/>
          </w:rPr>
          <w:t>)</w:t>
        </w:r>
        <w:r w:rsidR="00261469">
          <w:rPr>
            <w:webHidden/>
          </w:rPr>
          <w:tab/>
        </w:r>
        <w:r w:rsidR="00261469">
          <w:rPr>
            <w:webHidden/>
          </w:rPr>
          <w:fldChar w:fldCharType="begin"/>
        </w:r>
        <w:r w:rsidR="00261469">
          <w:rPr>
            <w:webHidden/>
          </w:rPr>
          <w:instrText xml:space="preserve"> PAGEREF _Toc216965287 \h </w:instrText>
        </w:r>
        <w:r w:rsidR="00261469">
          <w:rPr>
            <w:webHidden/>
          </w:rPr>
        </w:r>
        <w:r w:rsidR="00261469">
          <w:rPr>
            <w:webHidden/>
          </w:rPr>
          <w:fldChar w:fldCharType="separate"/>
        </w:r>
        <w:r w:rsidR="00261469">
          <w:rPr>
            <w:webHidden/>
          </w:rPr>
          <w:t>34</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88" w:history="1">
        <w:r w:rsidR="00261469" w:rsidRPr="00B724CF">
          <w:rPr>
            <w:rStyle w:val="a5"/>
          </w:rPr>
          <w:t>11. Отчетность по Резервному фонду Правительства Российской Федерации (ф. 0501118)</w:t>
        </w:r>
        <w:r w:rsidR="00261469">
          <w:rPr>
            <w:webHidden/>
          </w:rPr>
          <w:tab/>
        </w:r>
        <w:r w:rsidR="00261469">
          <w:rPr>
            <w:webHidden/>
          </w:rPr>
          <w:fldChar w:fldCharType="begin"/>
        </w:r>
        <w:r w:rsidR="00261469">
          <w:rPr>
            <w:webHidden/>
          </w:rPr>
          <w:instrText xml:space="preserve"> PAGEREF _Toc216965288 \h </w:instrText>
        </w:r>
        <w:r w:rsidR="00261469">
          <w:rPr>
            <w:webHidden/>
          </w:rPr>
        </w:r>
        <w:r w:rsidR="00261469">
          <w:rPr>
            <w:webHidden/>
          </w:rPr>
          <w:fldChar w:fldCharType="separate"/>
        </w:r>
        <w:r w:rsidR="00261469">
          <w:rPr>
            <w:webHidden/>
          </w:rPr>
          <w:t>34</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89" w:history="1">
        <w:r w:rsidR="00261469" w:rsidRPr="00B724CF">
          <w:rPr>
            <w:rStyle w:val="a5"/>
          </w:rPr>
          <w:t>12. Отчет об исполнении бюджета Союзного государства (ф. 0503127s)</w:t>
        </w:r>
        <w:r w:rsidR="00261469">
          <w:rPr>
            <w:webHidden/>
          </w:rPr>
          <w:tab/>
        </w:r>
        <w:r w:rsidR="00261469">
          <w:rPr>
            <w:webHidden/>
          </w:rPr>
          <w:fldChar w:fldCharType="begin"/>
        </w:r>
        <w:r w:rsidR="00261469">
          <w:rPr>
            <w:webHidden/>
          </w:rPr>
          <w:instrText xml:space="preserve"> PAGEREF _Toc216965289 \h </w:instrText>
        </w:r>
        <w:r w:rsidR="00261469">
          <w:rPr>
            <w:webHidden/>
          </w:rPr>
        </w:r>
        <w:r w:rsidR="00261469">
          <w:rPr>
            <w:webHidden/>
          </w:rPr>
          <w:fldChar w:fldCharType="separate"/>
        </w:r>
        <w:r w:rsidR="00261469">
          <w:rPr>
            <w:webHidden/>
          </w:rPr>
          <w:t>35</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0" w:history="1">
        <w:r w:rsidR="00261469" w:rsidRPr="00B724CF">
          <w:rPr>
            <w:rStyle w:val="a5"/>
          </w:rPr>
          <w:t>13. Отчет о принятых бюджетных обязательствах (ф. 0503128)</w:t>
        </w:r>
        <w:r w:rsidR="00261469">
          <w:rPr>
            <w:webHidden/>
          </w:rPr>
          <w:tab/>
        </w:r>
        <w:r w:rsidR="00261469">
          <w:rPr>
            <w:webHidden/>
          </w:rPr>
          <w:fldChar w:fldCharType="begin"/>
        </w:r>
        <w:r w:rsidR="00261469">
          <w:rPr>
            <w:webHidden/>
          </w:rPr>
          <w:instrText xml:space="preserve"> PAGEREF _Toc216965290 \h </w:instrText>
        </w:r>
        <w:r w:rsidR="00261469">
          <w:rPr>
            <w:webHidden/>
          </w:rPr>
        </w:r>
        <w:r w:rsidR="00261469">
          <w:rPr>
            <w:webHidden/>
          </w:rPr>
          <w:fldChar w:fldCharType="separate"/>
        </w:r>
        <w:r w:rsidR="00261469">
          <w:rPr>
            <w:webHidden/>
          </w:rPr>
          <w:t>35</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1" w:history="1">
        <w:r w:rsidR="00261469" w:rsidRPr="00B724CF">
          <w:rPr>
            <w:rStyle w:val="a5"/>
          </w:rPr>
          <w:t>14. Отчет о бюджетных обязательствах (ф. 0503128-НП)</w:t>
        </w:r>
        <w:r w:rsidR="00261469">
          <w:rPr>
            <w:webHidden/>
          </w:rPr>
          <w:tab/>
        </w:r>
        <w:r w:rsidR="00261469">
          <w:rPr>
            <w:webHidden/>
          </w:rPr>
          <w:fldChar w:fldCharType="begin"/>
        </w:r>
        <w:r w:rsidR="00261469">
          <w:rPr>
            <w:webHidden/>
          </w:rPr>
          <w:instrText xml:space="preserve"> PAGEREF _Toc216965291 \h </w:instrText>
        </w:r>
        <w:r w:rsidR="00261469">
          <w:rPr>
            <w:webHidden/>
          </w:rPr>
        </w:r>
        <w:r w:rsidR="00261469">
          <w:rPr>
            <w:webHidden/>
          </w:rPr>
          <w:fldChar w:fldCharType="separate"/>
        </w:r>
        <w:r w:rsidR="00261469">
          <w:rPr>
            <w:webHidden/>
          </w:rPr>
          <w:t>38</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2" w:history="1">
        <w:r w:rsidR="00261469" w:rsidRPr="00B724CF">
          <w:rPr>
            <w:rStyle w:val="a5"/>
          </w:rPr>
          <w:t xml:space="preserve">15. </w:t>
        </w:r>
        <w:r w:rsidR="00261469" w:rsidRPr="00B724CF">
          <w:rPr>
            <w:rStyle w:val="a5"/>
            <w:rFonts w:eastAsia="Calibri"/>
            <w:lang w:eastAsia="en-US"/>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0503230) (аналогично ф. 0503130 за исключением КС №9, 14, 26)</w:t>
        </w:r>
        <w:r w:rsidR="00261469" w:rsidRPr="00B724CF">
          <w:rPr>
            <w:rStyle w:val="a5"/>
          </w:rPr>
          <w:t>.</w:t>
        </w:r>
        <w:r w:rsidR="00261469">
          <w:rPr>
            <w:webHidden/>
          </w:rPr>
          <w:tab/>
        </w:r>
        <w:r w:rsidR="00261469">
          <w:rPr>
            <w:webHidden/>
          </w:rPr>
          <w:fldChar w:fldCharType="begin"/>
        </w:r>
        <w:r w:rsidR="00261469">
          <w:rPr>
            <w:webHidden/>
          </w:rPr>
          <w:instrText xml:space="preserve"> PAGEREF _Toc216965292 \h </w:instrText>
        </w:r>
        <w:r w:rsidR="00261469">
          <w:rPr>
            <w:webHidden/>
          </w:rPr>
        </w:r>
        <w:r w:rsidR="00261469">
          <w:rPr>
            <w:webHidden/>
          </w:rPr>
          <w:fldChar w:fldCharType="separate"/>
        </w:r>
        <w:r w:rsidR="00261469">
          <w:rPr>
            <w:webHidden/>
          </w:rPr>
          <w:t>42</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3" w:history="1">
        <w:r w:rsidR="00261469" w:rsidRPr="00B724CF">
          <w:rPr>
            <w:rStyle w:val="a5"/>
          </w:rPr>
          <w:t>16. Сведения об исполнении бюджета ф.0503164</w:t>
        </w:r>
        <w:r w:rsidR="00261469">
          <w:rPr>
            <w:webHidden/>
          </w:rPr>
          <w:tab/>
        </w:r>
        <w:r w:rsidR="00261469">
          <w:rPr>
            <w:webHidden/>
          </w:rPr>
          <w:fldChar w:fldCharType="begin"/>
        </w:r>
        <w:r w:rsidR="00261469">
          <w:rPr>
            <w:webHidden/>
          </w:rPr>
          <w:instrText xml:space="preserve"> PAGEREF _Toc216965293 \h </w:instrText>
        </w:r>
        <w:r w:rsidR="00261469">
          <w:rPr>
            <w:webHidden/>
          </w:rPr>
        </w:r>
        <w:r w:rsidR="00261469">
          <w:rPr>
            <w:webHidden/>
          </w:rPr>
          <w:fldChar w:fldCharType="separate"/>
        </w:r>
        <w:r w:rsidR="00261469">
          <w:rPr>
            <w:webHidden/>
          </w:rPr>
          <w:t>42</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4" w:history="1">
        <w:r w:rsidR="00261469" w:rsidRPr="00B724CF">
          <w:rPr>
            <w:rStyle w:val="a5"/>
          </w:rPr>
          <w:t>17. Сведения об исполнении мероприятий в рамках целевых программ ф. 0503166</w:t>
        </w:r>
        <w:r w:rsidR="00261469">
          <w:rPr>
            <w:webHidden/>
          </w:rPr>
          <w:tab/>
        </w:r>
        <w:r w:rsidR="00261469">
          <w:rPr>
            <w:webHidden/>
          </w:rPr>
          <w:fldChar w:fldCharType="begin"/>
        </w:r>
        <w:r w:rsidR="00261469">
          <w:rPr>
            <w:webHidden/>
          </w:rPr>
          <w:instrText xml:space="preserve"> PAGEREF _Toc216965294 \h </w:instrText>
        </w:r>
        <w:r w:rsidR="00261469">
          <w:rPr>
            <w:webHidden/>
          </w:rPr>
        </w:r>
        <w:r w:rsidR="00261469">
          <w:rPr>
            <w:webHidden/>
          </w:rPr>
          <w:fldChar w:fldCharType="separate"/>
        </w:r>
        <w:r w:rsidR="00261469">
          <w:rPr>
            <w:webHidden/>
          </w:rPr>
          <w:t>43</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5" w:history="1">
        <w:r w:rsidR="00261469" w:rsidRPr="00B724CF">
          <w:rPr>
            <w:rStyle w:val="a5"/>
          </w:rPr>
          <w:t>18. Сведения о движении нефинансовых активов ф.0503168</w:t>
        </w:r>
        <w:r w:rsidR="00261469">
          <w:rPr>
            <w:webHidden/>
          </w:rPr>
          <w:tab/>
        </w:r>
        <w:r w:rsidR="00261469">
          <w:rPr>
            <w:webHidden/>
          </w:rPr>
          <w:fldChar w:fldCharType="begin"/>
        </w:r>
        <w:r w:rsidR="00261469">
          <w:rPr>
            <w:webHidden/>
          </w:rPr>
          <w:instrText xml:space="preserve"> PAGEREF _Toc216965295 \h </w:instrText>
        </w:r>
        <w:r w:rsidR="00261469">
          <w:rPr>
            <w:webHidden/>
          </w:rPr>
        </w:r>
        <w:r w:rsidR="00261469">
          <w:rPr>
            <w:webHidden/>
          </w:rPr>
          <w:fldChar w:fldCharType="separate"/>
        </w:r>
        <w:r w:rsidR="00261469">
          <w:rPr>
            <w:webHidden/>
          </w:rPr>
          <w:t>44</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6" w:history="1">
        <w:r w:rsidR="00261469" w:rsidRPr="00B724CF">
          <w:rPr>
            <w:rStyle w:val="a5"/>
          </w:rPr>
          <w:t>19. Сведения об объектах незавершенного строительства, вложениях в объекты недвижимого имущества (ф. 0503190)</w:t>
        </w:r>
        <w:r w:rsidR="00261469">
          <w:rPr>
            <w:webHidden/>
          </w:rPr>
          <w:tab/>
        </w:r>
        <w:r w:rsidR="00261469">
          <w:rPr>
            <w:webHidden/>
          </w:rPr>
          <w:fldChar w:fldCharType="begin"/>
        </w:r>
        <w:r w:rsidR="00261469">
          <w:rPr>
            <w:webHidden/>
          </w:rPr>
          <w:instrText xml:space="preserve"> PAGEREF _Toc216965296 \h </w:instrText>
        </w:r>
        <w:r w:rsidR="00261469">
          <w:rPr>
            <w:webHidden/>
          </w:rPr>
        </w:r>
        <w:r w:rsidR="00261469">
          <w:rPr>
            <w:webHidden/>
          </w:rPr>
          <w:fldChar w:fldCharType="separate"/>
        </w:r>
        <w:r w:rsidR="00261469">
          <w:rPr>
            <w:webHidden/>
          </w:rPr>
          <w:t>51</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7" w:history="1">
        <w:r w:rsidR="00261469" w:rsidRPr="00B724CF">
          <w:rPr>
            <w:rStyle w:val="a5"/>
          </w:rPr>
          <w:t>20. Сведения по дебиторской и кредиторской задолженности ф.0503169</w:t>
        </w:r>
        <w:r w:rsidR="00261469">
          <w:rPr>
            <w:webHidden/>
          </w:rPr>
          <w:tab/>
        </w:r>
        <w:r w:rsidR="00261469">
          <w:rPr>
            <w:webHidden/>
          </w:rPr>
          <w:fldChar w:fldCharType="begin"/>
        </w:r>
        <w:r w:rsidR="00261469">
          <w:rPr>
            <w:webHidden/>
          </w:rPr>
          <w:instrText xml:space="preserve"> PAGEREF _Toc216965297 \h </w:instrText>
        </w:r>
        <w:r w:rsidR="00261469">
          <w:rPr>
            <w:webHidden/>
          </w:rPr>
        </w:r>
        <w:r w:rsidR="00261469">
          <w:rPr>
            <w:webHidden/>
          </w:rPr>
          <w:fldChar w:fldCharType="separate"/>
        </w:r>
        <w:r w:rsidR="00261469">
          <w:rPr>
            <w:webHidden/>
          </w:rPr>
          <w:t>53</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8" w:history="1">
        <w:r w:rsidR="00261469" w:rsidRPr="00B724CF">
          <w:rPr>
            <w:rStyle w:val="a5"/>
          </w:rPr>
          <w:t>21. Расшифровка  дебиторской задолженности по расчетам по выданным авансам ф. 0503191 (далее – Расшифровка ф. 0503191)</w:t>
        </w:r>
        <w:r w:rsidR="00261469">
          <w:rPr>
            <w:webHidden/>
          </w:rPr>
          <w:tab/>
        </w:r>
        <w:r w:rsidR="00261469">
          <w:rPr>
            <w:webHidden/>
          </w:rPr>
          <w:fldChar w:fldCharType="begin"/>
        </w:r>
        <w:r w:rsidR="00261469">
          <w:rPr>
            <w:webHidden/>
          </w:rPr>
          <w:instrText xml:space="preserve"> PAGEREF _Toc216965298 \h </w:instrText>
        </w:r>
        <w:r w:rsidR="00261469">
          <w:rPr>
            <w:webHidden/>
          </w:rPr>
        </w:r>
        <w:r w:rsidR="00261469">
          <w:rPr>
            <w:webHidden/>
          </w:rPr>
          <w:fldChar w:fldCharType="separate"/>
        </w:r>
        <w:r w:rsidR="00261469">
          <w:rPr>
            <w:webHidden/>
          </w:rPr>
          <w:t>62</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299" w:history="1">
        <w:r w:rsidR="00261469" w:rsidRPr="00B724CF">
          <w:rPr>
            <w:rStyle w:val="a5"/>
          </w:rPr>
          <w:t>22. Расшифровка дебиторской задолженности по контрактным обязательствам ф. 0503192 (далее – Расшифровка ф. 0503192)</w:t>
        </w:r>
        <w:r w:rsidR="00261469">
          <w:rPr>
            <w:webHidden/>
          </w:rPr>
          <w:tab/>
        </w:r>
        <w:r w:rsidR="00261469">
          <w:rPr>
            <w:webHidden/>
          </w:rPr>
          <w:fldChar w:fldCharType="begin"/>
        </w:r>
        <w:r w:rsidR="00261469">
          <w:rPr>
            <w:webHidden/>
          </w:rPr>
          <w:instrText xml:space="preserve"> PAGEREF _Toc216965299 \h </w:instrText>
        </w:r>
        <w:r w:rsidR="00261469">
          <w:rPr>
            <w:webHidden/>
          </w:rPr>
        </w:r>
        <w:r w:rsidR="00261469">
          <w:rPr>
            <w:webHidden/>
          </w:rPr>
          <w:fldChar w:fldCharType="separate"/>
        </w:r>
        <w:r w:rsidR="00261469">
          <w:rPr>
            <w:webHidden/>
          </w:rPr>
          <w:t>64</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300" w:history="1">
        <w:r w:rsidR="00261469" w:rsidRPr="00B724CF">
          <w:rPr>
            <w:rStyle w:val="a5"/>
          </w:rPr>
          <w:t>23. Расшифровка дебиторской задолженности по субсидиям организациям, предоставленным в соответствии абзацем ___ пункта ___ статьи ___ БК РФ (ф. 0503193) (далее – Расшифровка ф. 0503193)</w:t>
        </w:r>
        <w:r w:rsidR="00261469">
          <w:rPr>
            <w:webHidden/>
          </w:rPr>
          <w:tab/>
        </w:r>
        <w:r w:rsidR="00261469">
          <w:rPr>
            <w:webHidden/>
          </w:rPr>
          <w:fldChar w:fldCharType="begin"/>
        </w:r>
        <w:r w:rsidR="00261469">
          <w:rPr>
            <w:webHidden/>
          </w:rPr>
          <w:instrText xml:space="preserve"> PAGEREF _Toc216965300 \h </w:instrText>
        </w:r>
        <w:r w:rsidR="00261469">
          <w:rPr>
            <w:webHidden/>
          </w:rPr>
        </w:r>
        <w:r w:rsidR="00261469">
          <w:rPr>
            <w:webHidden/>
          </w:rPr>
          <w:fldChar w:fldCharType="separate"/>
        </w:r>
        <w:r w:rsidR="00261469">
          <w:rPr>
            <w:webHidden/>
          </w:rPr>
          <w:t>66</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301" w:history="1">
        <w:r w:rsidR="00261469" w:rsidRPr="00B724CF">
          <w:rPr>
            <w:rStyle w:val="a5"/>
          </w:rPr>
          <w:t>24. Сведения о финансовых вложениях получателя бюджетных средств, администратора источников финансирования дефицита бюджета ф. 0503171</w:t>
        </w:r>
        <w:r w:rsidR="00261469">
          <w:rPr>
            <w:webHidden/>
          </w:rPr>
          <w:tab/>
        </w:r>
        <w:r w:rsidR="00261469">
          <w:rPr>
            <w:webHidden/>
          </w:rPr>
          <w:fldChar w:fldCharType="begin"/>
        </w:r>
        <w:r w:rsidR="00261469">
          <w:rPr>
            <w:webHidden/>
          </w:rPr>
          <w:instrText xml:space="preserve"> PAGEREF _Toc216965301 \h </w:instrText>
        </w:r>
        <w:r w:rsidR="00261469">
          <w:rPr>
            <w:webHidden/>
          </w:rPr>
        </w:r>
        <w:r w:rsidR="00261469">
          <w:rPr>
            <w:webHidden/>
          </w:rPr>
          <w:fldChar w:fldCharType="separate"/>
        </w:r>
        <w:r w:rsidR="00261469">
          <w:rPr>
            <w:webHidden/>
          </w:rPr>
          <w:t>74</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302" w:history="1">
        <w:r w:rsidR="00261469" w:rsidRPr="00B724CF">
          <w:rPr>
            <w:rStyle w:val="a5"/>
          </w:rPr>
          <w:t>25. Сведения о государственном (муниципальном) долге, предоставленных бюджетных кредитах ф. 0503172</w:t>
        </w:r>
        <w:r w:rsidR="00261469">
          <w:rPr>
            <w:webHidden/>
          </w:rPr>
          <w:tab/>
        </w:r>
        <w:r w:rsidR="00261469">
          <w:rPr>
            <w:webHidden/>
          </w:rPr>
          <w:fldChar w:fldCharType="begin"/>
        </w:r>
        <w:r w:rsidR="00261469">
          <w:rPr>
            <w:webHidden/>
          </w:rPr>
          <w:instrText xml:space="preserve"> PAGEREF _Toc216965302 \h </w:instrText>
        </w:r>
        <w:r w:rsidR="00261469">
          <w:rPr>
            <w:webHidden/>
          </w:rPr>
        </w:r>
        <w:r w:rsidR="00261469">
          <w:rPr>
            <w:webHidden/>
          </w:rPr>
          <w:fldChar w:fldCharType="separate"/>
        </w:r>
        <w:r w:rsidR="00261469">
          <w:rPr>
            <w:webHidden/>
          </w:rPr>
          <w:t>74</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303" w:history="1">
        <w:r w:rsidR="00261469" w:rsidRPr="00B724CF">
          <w:rPr>
            <w:rStyle w:val="a5"/>
          </w:rPr>
          <w:t>26. Сведения об изменении остатков валюты баланса ф.0503173</w:t>
        </w:r>
        <w:r w:rsidR="00261469">
          <w:rPr>
            <w:webHidden/>
          </w:rPr>
          <w:tab/>
        </w:r>
        <w:r w:rsidR="00261469">
          <w:rPr>
            <w:webHidden/>
          </w:rPr>
          <w:fldChar w:fldCharType="begin"/>
        </w:r>
        <w:r w:rsidR="00261469">
          <w:rPr>
            <w:webHidden/>
          </w:rPr>
          <w:instrText xml:space="preserve"> PAGEREF _Toc216965303 \h </w:instrText>
        </w:r>
        <w:r w:rsidR="00261469">
          <w:rPr>
            <w:webHidden/>
          </w:rPr>
        </w:r>
        <w:r w:rsidR="00261469">
          <w:rPr>
            <w:webHidden/>
          </w:rPr>
          <w:fldChar w:fldCharType="separate"/>
        </w:r>
        <w:r w:rsidR="00261469">
          <w:rPr>
            <w:webHidden/>
          </w:rPr>
          <w:t>75</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304" w:history="1">
        <w:r w:rsidR="00261469" w:rsidRPr="00B724CF">
          <w:rPr>
            <w:rStyle w:val="a5"/>
          </w:rPr>
          <w:t>27.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r w:rsidR="00261469">
          <w:rPr>
            <w:webHidden/>
          </w:rPr>
          <w:tab/>
        </w:r>
        <w:r w:rsidR="00261469">
          <w:rPr>
            <w:webHidden/>
          </w:rPr>
          <w:fldChar w:fldCharType="begin"/>
        </w:r>
        <w:r w:rsidR="00261469">
          <w:rPr>
            <w:webHidden/>
          </w:rPr>
          <w:instrText xml:space="preserve"> PAGEREF _Toc216965304 \h </w:instrText>
        </w:r>
        <w:r w:rsidR="00261469">
          <w:rPr>
            <w:webHidden/>
          </w:rPr>
        </w:r>
        <w:r w:rsidR="00261469">
          <w:rPr>
            <w:webHidden/>
          </w:rPr>
          <w:fldChar w:fldCharType="separate"/>
        </w:r>
        <w:r w:rsidR="00261469">
          <w:rPr>
            <w:webHidden/>
          </w:rPr>
          <w:t>85</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305" w:history="1">
        <w:r w:rsidR="00261469" w:rsidRPr="00B724CF">
          <w:rPr>
            <w:rStyle w:val="a5"/>
          </w:rPr>
          <w:t>28. Сведения о принятых и неисполненных обязательствах получателя бюджетных средств ф. 0503175</w:t>
        </w:r>
        <w:r w:rsidR="00261469">
          <w:rPr>
            <w:webHidden/>
          </w:rPr>
          <w:tab/>
        </w:r>
        <w:r w:rsidR="00261469">
          <w:rPr>
            <w:webHidden/>
          </w:rPr>
          <w:fldChar w:fldCharType="begin"/>
        </w:r>
        <w:r w:rsidR="00261469">
          <w:rPr>
            <w:webHidden/>
          </w:rPr>
          <w:instrText xml:space="preserve"> PAGEREF _Toc216965305 \h </w:instrText>
        </w:r>
        <w:r w:rsidR="00261469">
          <w:rPr>
            <w:webHidden/>
          </w:rPr>
        </w:r>
        <w:r w:rsidR="00261469">
          <w:rPr>
            <w:webHidden/>
          </w:rPr>
          <w:fldChar w:fldCharType="separate"/>
        </w:r>
        <w:r w:rsidR="00261469">
          <w:rPr>
            <w:webHidden/>
          </w:rPr>
          <w:t>85</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306" w:history="1">
        <w:r w:rsidR="00261469" w:rsidRPr="00B724CF">
          <w:rPr>
            <w:rStyle w:val="a5"/>
          </w:rPr>
          <w:t>29. Отчет о движении денежных средств ф.0503123</w:t>
        </w:r>
        <w:r w:rsidR="00261469">
          <w:rPr>
            <w:webHidden/>
          </w:rPr>
          <w:tab/>
        </w:r>
        <w:r w:rsidR="00261469">
          <w:rPr>
            <w:webHidden/>
          </w:rPr>
          <w:fldChar w:fldCharType="begin"/>
        </w:r>
        <w:r w:rsidR="00261469">
          <w:rPr>
            <w:webHidden/>
          </w:rPr>
          <w:instrText xml:space="preserve"> PAGEREF _Toc216965306 \h </w:instrText>
        </w:r>
        <w:r w:rsidR="00261469">
          <w:rPr>
            <w:webHidden/>
          </w:rPr>
        </w:r>
        <w:r w:rsidR="00261469">
          <w:rPr>
            <w:webHidden/>
          </w:rPr>
          <w:fldChar w:fldCharType="separate"/>
        </w:r>
        <w:r w:rsidR="00261469">
          <w:rPr>
            <w:webHidden/>
          </w:rPr>
          <w:t>86</w:t>
        </w:r>
        <w:r w:rsidR="00261469">
          <w:rPr>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307" w:history="1">
        <w:r w:rsidR="00261469" w:rsidRPr="00B724CF">
          <w:rPr>
            <w:rStyle w:val="a5"/>
            <w:b/>
            <w:noProof/>
          </w:rPr>
          <w:t>29.1. Таблица допустимости кодов бюджетной классификации (Форматно-логический контроль)</w:t>
        </w:r>
        <w:r w:rsidR="00261469">
          <w:rPr>
            <w:noProof/>
            <w:webHidden/>
          </w:rPr>
          <w:tab/>
        </w:r>
        <w:r w:rsidR="00261469">
          <w:rPr>
            <w:noProof/>
            <w:webHidden/>
          </w:rPr>
          <w:fldChar w:fldCharType="begin"/>
        </w:r>
        <w:r w:rsidR="00261469">
          <w:rPr>
            <w:noProof/>
            <w:webHidden/>
          </w:rPr>
          <w:instrText xml:space="preserve"> PAGEREF _Toc216965307 \h </w:instrText>
        </w:r>
        <w:r w:rsidR="00261469">
          <w:rPr>
            <w:noProof/>
            <w:webHidden/>
          </w:rPr>
        </w:r>
        <w:r w:rsidR="00261469">
          <w:rPr>
            <w:noProof/>
            <w:webHidden/>
          </w:rPr>
          <w:fldChar w:fldCharType="separate"/>
        </w:r>
        <w:r w:rsidR="00261469">
          <w:rPr>
            <w:noProof/>
            <w:webHidden/>
          </w:rPr>
          <w:t>86</w:t>
        </w:r>
        <w:r w:rsidR="00261469">
          <w:rPr>
            <w:noProof/>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308" w:history="1">
        <w:r w:rsidR="00261469" w:rsidRPr="00B724CF">
          <w:rPr>
            <w:rStyle w:val="a5"/>
            <w:b/>
            <w:noProof/>
          </w:rPr>
          <w:t>29.2. Контрольные соотношения для внутридокументного контроля</w:t>
        </w:r>
        <w:r w:rsidR="00261469">
          <w:rPr>
            <w:noProof/>
            <w:webHidden/>
          </w:rPr>
          <w:tab/>
        </w:r>
        <w:r w:rsidR="00261469">
          <w:rPr>
            <w:noProof/>
            <w:webHidden/>
          </w:rPr>
          <w:fldChar w:fldCharType="begin"/>
        </w:r>
        <w:r w:rsidR="00261469">
          <w:rPr>
            <w:noProof/>
            <w:webHidden/>
          </w:rPr>
          <w:instrText xml:space="preserve"> PAGEREF _Toc216965308 \h </w:instrText>
        </w:r>
        <w:r w:rsidR="00261469">
          <w:rPr>
            <w:noProof/>
            <w:webHidden/>
          </w:rPr>
        </w:r>
        <w:r w:rsidR="00261469">
          <w:rPr>
            <w:noProof/>
            <w:webHidden/>
          </w:rPr>
          <w:fldChar w:fldCharType="separate"/>
        </w:r>
        <w:r w:rsidR="00261469">
          <w:rPr>
            <w:noProof/>
            <w:webHidden/>
          </w:rPr>
          <w:t>86</w:t>
        </w:r>
        <w:r w:rsidR="00261469">
          <w:rPr>
            <w:noProof/>
            <w:webHidden/>
          </w:rPr>
          <w:fldChar w:fldCharType="end"/>
        </w:r>
      </w:hyperlink>
    </w:p>
    <w:p w:rsidR="00261469" w:rsidRDefault="0032294A" w:rsidP="00261469">
      <w:pPr>
        <w:pStyle w:val="24"/>
        <w:tabs>
          <w:tab w:val="right" w:leader="dot" w:pos="10489"/>
        </w:tabs>
        <w:rPr>
          <w:rFonts w:asciiTheme="minorHAnsi" w:eastAsiaTheme="minorEastAsia" w:hAnsiTheme="minorHAnsi" w:cstheme="minorBidi"/>
          <w:noProof/>
          <w:sz w:val="22"/>
          <w:szCs w:val="22"/>
          <w:lang w:eastAsia="ru-RU"/>
        </w:rPr>
      </w:pPr>
      <w:hyperlink w:anchor="_Toc216965309" w:history="1">
        <w:r w:rsidR="00261469" w:rsidRPr="00B724CF">
          <w:rPr>
            <w:rStyle w:val="a5"/>
            <w:b/>
            <w:noProof/>
          </w:rPr>
          <w:t>29.3. Междокументальные контрольные соотношения для ежеквартальных Сведений (ф. 0503123)</w:t>
        </w:r>
        <w:r w:rsidR="00261469">
          <w:rPr>
            <w:noProof/>
            <w:webHidden/>
          </w:rPr>
          <w:tab/>
        </w:r>
        <w:r w:rsidR="00261469">
          <w:rPr>
            <w:noProof/>
            <w:webHidden/>
          </w:rPr>
          <w:fldChar w:fldCharType="begin"/>
        </w:r>
        <w:r w:rsidR="00261469">
          <w:rPr>
            <w:noProof/>
            <w:webHidden/>
          </w:rPr>
          <w:instrText xml:space="preserve"> PAGEREF _Toc216965309 \h </w:instrText>
        </w:r>
        <w:r w:rsidR="00261469">
          <w:rPr>
            <w:noProof/>
            <w:webHidden/>
          </w:rPr>
        </w:r>
        <w:r w:rsidR="00261469">
          <w:rPr>
            <w:noProof/>
            <w:webHidden/>
          </w:rPr>
          <w:fldChar w:fldCharType="separate"/>
        </w:r>
        <w:r w:rsidR="00261469">
          <w:rPr>
            <w:noProof/>
            <w:webHidden/>
          </w:rPr>
          <w:t>98</w:t>
        </w:r>
        <w:r w:rsidR="00261469">
          <w:rPr>
            <w:noProof/>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310" w:history="1">
        <w:r w:rsidR="00261469" w:rsidRPr="00B724CF">
          <w:rPr>
            <w:rStyle w:val="a5"/>
          </w:rPr>
          <w:t>30. Контрольные соотношения между показателями форм бюджетной отчетности  главных администраторов средств федерального бюджета</w:t>
        </w:r>
        <w:r w:rsidR="00261469">
          <w:rPr>
            <w:webHidden/>
          </w:rPr>
          <w:tab/>
        </w:r>
        <w:r w:rsidR="00261469">
          <w:rPr>
            <w:webHidden/>
          </w:rPr>
          <w:fldChar w:fldCharType="begin"/>
        </w:r>
        <w:r w:rsidR="00261469">
          <w:rPr>
            <w:webHidden/>
          </w:rPr>
          <w:instrText xml:space="preserve"> PAGEREF _Toc216965310 \h </w:instrText>
        </w:r>
        <w:r w:rsidR="00261469">
          <w:rPr>
            <w:webHidden/>
          </w:rPr>
        </w:r>
        <w:r w:rsidR="00261469">
          <w:rPr>
            <w:webHidden/>
          </w:rPr>
          <w:fldChar w:fldCharType="separate"/>
        </w:r>
        <w:r w:rsidR="00261469">
          <w:rPr>
            <w:webHidden/>
          </w:rPr>
          <w:t>99</w:t>
        </w:r>
        <w:r w:rsidR="00261469">
          <w:rPr>
            <w:webHidden/>
          </w:rPr>
          <w:fldChar w:fldCharType="end"/>
        </w:r>
      </w:hyperlink>
    </w:p>
    <w:p w:rsidR="00261469" w:rsidRDefault="0032294A" w:rsidP="00261469">
      <w:pPr>
        <w:pStyle w:val="18"/>
        <w:rPr>
          <w:rFonts w:asciiTheme="minorHAnsi" w:eastAsiaTheme="minorEastAsia" w:hAnsiTheme="minorHAnsi" w:cstheme="minorBidi"/>
          <w:sz w:val="22"/>
          <w:szCs w:val="22"/>
          <w:lang w:eastAsia="ru-RU"/>
        </w:rPr>
      </w:pPr>
      <w:hyperlink w:anchor="_Toc216965311" w:history="1">
        <w:r w:rsidR="00261469" w:rsidRPr="00B724CF">
          <w:rPr>
            <w:rStyle w:val="a5"/>
          </w:rPr>
          <w:t>31. Форматно-логические контроли Справки (ф. 0503125)</w:t>
        </w:r>
        <w:r w:rsidR="00261469">
          <w:rPr>
            <w:webHidden/>
          </w:rPr>
          <w:tab/>
        </w:r>
        <w:r w:rsidR="00261469">
          <w:rPr>
            <w:webHidden/>
          </w:rPr>
          <w:fldChar w:fldCharType="begin"/>
        </w:r>
        <w:r w:rsidR="00261469">
          <w:rPr>
            <w:webHidden/>
          </w:rPr>
          <w:instrText xml:space="preserve"> PAGEREF _Toc216965311 \h </w:instrText>
        </w:r>
        <w:r w:rsidR="00261469">
          <w:rPr>
            <w:webHidden/>
          </w:rPr>
        </w:r>
        <w:r w:rsidR="00261469">
          <w:rPr>
            <w:webHidden/>
          </w:rPr>
          <w:fldChar w:fldCharType="separate"/>
        </w:r>
        <w:r w:rsidR="00261469">
          <w:rPr>
            <w:webHidden/>
          </w:rPr>
          <w:t>160</w:t>
        </w:r>
        <w:r w:rsidR="00261469">
          <w:rPr>
            <w:webHidden/>
          </w:rPr>
          <w:fldChar w:fldCharType="end"/>
        </w:r>
      </w:hyperlink>
    </w:p>
    <w:p w:rsidR="000922BC" w:rsidRPr="00A1781D" w:rsidRDefault="00835AA1" w:rsidP="00261469">
      <w:pPr>
        <w:tabs>
          <w:tab w:val="right" w:leader="dot" w:pos="10489"/>
        </w:tabs>
        <w:jc w:val="both"/>
        <w:rPr>
          <w:b/>
          <w:sz w:val="28"/>
          <w:szCs w:val="28"/>
        </w:rPr>
      </w:pPr>
      <w:r w:rsidRPr="00A1781D">
        <w:rPr>
          <w:b/>
          <w:bCs/>
        </w:rPr>
        <w:fldChar w:fldCharType="end"/>
      </w:r>
      <w:r w:rsidR="00D96A14" w:rsidRPr="00A1781D">
        <w:rPr>
          <w:b/>
        </w:rPr>
        <w:br w:type="page"/>
      </w:r>
    </w:p>
    <w:p w:rsidR="009874EF" w:rsidRPr="00A1781D" w:rsidRDefault="00CC5C9A" w:rsidP="009874EF">
      <w:pPr>
        <w:pStyle w:val="1"/>
        <w:numPr>
          <w:ilvl w:val="0"/>
          <w:numId w:val="0"/>
        </w:numPr>
        <w:ind w:right="-400"/>
        <w:jc w:val="both"/>
        <w:rPr>
          <w:b/>
          <w:sz w:val="24"/>
          <w:szCs w:val="24"/>
        </w:rPr>
      </w:pPr>
      <w:bookmarkStart w:id="4" w:name="_Toc424750540"/>
      <w:bookmarkStart w:id="5" w:name="_Toc216965271"/>
      <w:r w:rsidRPr="00A1781D">
        <w:rPr>
          <w:b/>
          <w:sz w:val="24"/>
          <w:szCs w:val="24"/>
        </w:rPr>
        <w:lastRenderedPageBreak/>
        <w:t xml:space="preserve">1. </w:t>
      </w:r>
      <w:r w:rsidR="009874EF" w:rsidRPr="00A1781D">
        <w:rPr>
          <w:b/>
          <w:sz w:val="24"/>
          <w:szCs w:val="24"/>
        </w:rPr>
        <w:t>Общие положения</w:t>
      </w:r>
      <w:bookmarkEnd w:id="4"/>
      <w:bookmarkEnd w:id="5"/>
    </w:p>
    <w:p w:rsidR="009874EF" w:rsidRPr="00AF6C0B" w:rsidRDefault="009874EF" w:rsidP="00AF6C0B">
      <w:pPr>
        <w:rPr>
          <w:sz w:val="24"/>
          <w:szCs w:val="24"/>
        </w:rPr>
      </w:pPr>
    </w:p>
    <w:p w:rsidR="009874EF" w:rsidRPr="00A1781D" w:rsidRDefault="009874EF" w:rsidP="0081542E">
      <w:pPr>
        <w:spacing w:line="360" w:lineRule="atLeast"/>
        <w:jc w:val="both"/>
        <w:rPr>
          <w:sz w:val="24"/>
          <w:szCs w:val="24"/>
        </w:rPr>
      </w:pPr>
      <w:r w:rsidRPr="00A1781D">
        <w:rPr>
          <w:sz w:val="24"/>
          <w:szCs w:val="24"/>
        </w:rPr>
        <w:t>Настоящие контрольные соотношения разработаны Федеральным казначейством на основании требований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w:t>
      </w:r>
      <w:r w:rsidR="00597150">
        <w:rPr>
          <w:sz w:val="24"/>
          <w:szCs w:val="24"/>
        </w:rPr>
        <w:t>ой системы Российской Федерации</w:t>
      </w:r>
      <w:r w:rsidRPr="00A1781D">
        <w:rPr>
          <w:sz w:val="24"/>
          <w:szCs w:val="24"/>
        </w:rPr>
        <w:t xml:space="preserve"> (далее - Инструкция № 191н) и с учетом особенностей формирования главными администраторами средств федерального бюджета Отчета об исполнении федерального бюджета в целях его последующего представления в Федеральное казначейство.</w:t>
      </w:r>
    </w:p>
    <w:p w:rsidR="009874EF" w:rsidRPr="00A1781D" w:rsidRDefault="009874EF" w:rsidP="0081542E">
      <w:pPr>
        <w:spacing w:line="360" w:lineRule="atLeast"/>
        <w:jc w:val="both"/>
        <w:rPr>
          <w:sz w:val="24"/>
          <w:szCs w:val="24"/>
        </w:rPr>
      </w:pPr>
      <w:r w:rsidRPr="00A1781D">
        <w:rPr>
          <w:sz w:val="24"/>
          <w:szCs w:val="24"/>
        </w:rPr>
        <w:t xml:space="preserve">Настоящий документ раскрывает алгоритмы контроля показателей бюджетной отчетности, применяемые в прикладном программном обеспечении Федерального казначейства в части: </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в рамках одной формы, представленной субъектом бюджетной отчетности (</w:t>
      </w:r>
      <w:proofErr w:type="spellStart"/>
      <w:r w:rsidRPr="00A1781D">
        <w:rPr>
          <w:sz w:val="24"/>
          <w:szCs w:val="24"/>
        </w:rPr>
        <w:t>внутридокументный</w:t>
      </w:r>
      <w:proofErr w:type="spellEnd"/>
      <w:r w:rsidRPr="00A1781D">
        <w:rPr>
          <w:sz w:val="24"/>
          <w:szCs w:val="24"/>
        </w:rPr>
        <w:t xml:space="preserve"> контроль);</w:t>
      </w:r>
    </w:p>
    <w:p w:rsidR="009874EF" w:rsidRPr="00A1781D" w:rsidRDefault="009874EF" w:rsidP="0081542E">
      <w:pPr>
        <w:spacing w:line="360" w:lineRule="atLeast"/>
        <w:jc w:val="both"/>
        <w:rPr>
          <w:sz w:val="24"/>
          <w:szCs w:val="24"/>
        </w:rPr>
      </w:pPr>
      <w:r w:rsidRPr="00A1781D">
        <w:rPr>
          <w:sz w:val="24"/>
          <w:szCs w:val="24"/>
        </w:rPr>
        <w:t>контроля взаимосвязанных показателей различных форм, представленных субъектом бюджетной отчетности (</w:t>
      </w:r>
      <w:proofErr w:type="spellStart"/>
      <w:r w:rsidRPr="00A1781D">
        <w:rPr>
          <w:sz w:val="24"/>
          <w:szCs w:val="24"/>
        </w:rPr>
        <w:t>междокументный</w:t>
      </w:r>
      <w:proofErr w:type="spellEnd"/>
      <w:r w:rsidRPr="00A1781D">
        <w:rPr>
          <w:sz w:val="24"/>
          <w:szCs w:val="24"/>
        </w:rPr>
        <w:t xml:space="preserve"> контроль).</w:t>
      </w:r>
    </w:p>
    <w:p w:rsidR="009874EF" w:rsidRPr="00A1781D" w:rsidRDefault="009874EF" w:rsidP="0081542E">
      <w:pPr>
        <w:spacing w:line="360" w:lineRule="atLeast"/>
        <w:jc w:val="both"/>
        <w:rPr>
          <w:sz w:val="24"/>
          <w:szCs w:val="24"/>
        </w:rPr>
      </w:pPr>
      <w:r w:rsidRPr="00A1781D">
        <w:rPr>
          <w:sz w:val="24"/>
          <w:szCs w:val="24"/>
        </w:rPr>
        <w:t>Настоящий документ не содержит требований к форматам передачи информации, используемой нормативно-справочной информации,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w:t>
      </w:r>
    </w:p>
    <w:p w:rsidR="009874EF" w:rsidRPr="00A1781D" w:rsidRDefault="009874EF" w:rsidP="0081542E">
      <w:pPr>
        <w:spacing w:line="360" w:lineRule="atLeast"/>
        <w:jc w:val="both"/>
        <w:rPr>
          <w:sz w:val="24"/>
          <w:szCs w:val="24"/>
        </w:rPr>
      </w:pPr>
      <w:r w:rsidRPr="00A1781D">
        <w:rPr>
          <w:sz w:val="24"/>
          <w:szCs w:val="24"/>
        </w:rPr>
        <w:t>Каждое контрольное соотношение структурировано на две части (правую и левую), разделенные знаком сравнения (равно, не равно, больше, меньше и т.п.).</w:t>
      </w:r>
    </w:p>
    <w:p w:rsidR="009874EF" w:rsidRPr="00A1781D" w:rsidRDefault="009874EF" w:rsidP="0081542E">
      <w:pPr>
        <w:spacing w:line="360" w:lineRule="atLeast"/>
        <w:jc w:val="both"/>
        <w:rPr>
          <w:sz w:val="24"/>
          <w:szCs w:val="24"/>
        </w:rPr>
      </w:pPr>
      <w:r w:rsidRPr="00A1781D">
        <w:rPr>
          <w:sz w:val="24"/>
          <w:szCs w:val="24"/>
        </w:rPr>
        <w:t>Вычисление правой и левой частей осуществляется с помощью стандартных математических операций, применяемых к строкам и графам отчетной (отчетных) форм.</w:t>
      </w:r>
    </w:p>
    <w:p w:rsidR="009874EF" w:rsidRPr="00A1781D" w:rsidRDefault="009874EF" w:rsidP="0081542E">
      <w:pPr>
        <w:spacing w:line="360" w:lineRule="atLeast"/>
        <w:jc w:val="both"/>
        <w:rPr>
          <w:sz w:val="24"/>
          <w:szCs w:val="24"/>
        </w:rPr>
      </w:pPr>
      <w:r w:rsidRPr="00A1781D">
        <w:rPr>
          <w:sz w:val="24"/>
          <w:szCs w:val="24"/>
        </w:rPr>
        <w:t>В случае,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идентификацию строки (графы) (коды бюджетной классификации, коды счетов бюджетного учета и т.п.).</w:t>
      </w:r>
    </w:p>
    <w:p w:rsidR="009874EF" w:rsidRPr="00A1781D" w:rsidRDefault="009874EF" w:rsidP="0081542E">
      <w:pPr>
        <w:spacing w:line="360" w:lineRule="atLeast"/>
        <w:jc w:val="both"/>
        <w:rPr>
          <w:sz w:val="24"/>
          <w:szCs w:val="24"/>
        </w:rPr>
      </w:pPr>
      <w:r w:rsidRPr="00A1781D">
        <w:rPr>
          <w:sz w:val="24"/>
          <w:szCs w:val="24"/>
        </w:rPr>
        <w:t xml:space="preserve">Результат сравнения правой и левой части имеет логический тип: Да/Нет. </w:t>
      </w:r>
    </w:p>
    <w:p w:rsidR="009874EF" w:rsidRPr="00A1781D" w:rsidRDefault="009874EF" w:rsidP="0081542E">
      <w:pPr>
        <w:spacing w:line="360" w:lineRule="atLeast"/>
        <w:jc w:val="both"/>
        <w:rPr>
          <w:sz w:val="24"/>
          <w:szCs w:val="24"/>
        </w:rPr>
      </w:pPr>
      <w:r w:rsidRPr="00A1781D">
        <w:rPr>
          <w:sz w:val="24"/>
          <w:szCs w:val="24"/>
        </w:rPr>
        <w:t>В случае, если правая (левая) часть контрольного соотношения удовлетворяет условию сравнения с левой (правой) его частью (результат «Да») - контрольное соотношение считается выполненным.</w:t>
      </w:r>
    </w:p>
    <w:p w:rsidR="009874EF" w:rsidRPr="00A1781D" w:rsidRDefault="009874EF" w:rsidP="0081542E">
      <w:pPr>
        <w:spacing w:line="360" w:lineRule="atLeast"/>
        <w:jc w:val="both"/>
        <w:rPr>
          <w:sz w:val="24"/>
          <w:szCs w:val="24"/>
        </w:rPr>
      </w:pPr>
      <w:r w:rsidRPr="00A1781D">
        <w:rPr>
          <w:sz w:val="24"/>
          <w:szCs w:val="24"/>
        </w:rPr>
        <w:t>В случае,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rsidR="009874EF" w:rsidRPr="00A1781D" w:rsidRDefault="009874EF" w:rsidP="0081542E">
      <w:pPr>
        <w:spacing w:line="360" w:lineRule="atLeast"/>
        <w:jc w:val="both"/>
        <w:rPr>
          <w:sz w:val="24"/>
          <w:szCs w:val="24"/>
        </w:rPr>
      </w:pPr>
      <w:r w:rsidRPr="00A1781D">
        <w:rPr>
          <w:sz w:val="24"/>
          <w:szCs w:val="24"/>
        </w:rPr>
        <w:t>В случае,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rsidR="009874EF" w:rsidRPr="00A1781D" w:rsidRDefault="009874EF" w:rsidP="0081542E">
      <w:pPr>
        <w:spacing w:line="360" w:lineRule="atLeast"/>
        <w:jc w:val="both"/>
        <w:rPr>
          <w:sz w:val="24"/>
          <w:szCs w:val="24"/>
        </w:rPr>
      </w:pPr>
      <w:r w:rsidRPr="00A1781D">
        <w:rPr>
          <w:sz w:val="24"/>
          <w:szCs w:val="24"/>
        </w:rPr>
        <w:t>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«Контроль показателя» (например, «Бюджетные назначения должны быть больше или равны фактическому исполнению»).</w:t>
      </w:r>
    </w:p>
    <w:p w:rsidR="009874EF" w:rsidRPr="00A1781D" w:rsidRDefault="009874EF" w:rsidP="0081542E">
      <w:pPr>
        <w:spacing w:line="360" w:lineRule="atLeast"/>
        <w:jc w:val="both"/>
        <w:rPr>
          <w:sz w:val="24"/>
          <w:szCs w:val="24"/>
        </w:rPr>
      </w:pPr>
      <w:r w:rsidRPr="00A1781D">
        <w:rPr>
          <w:sz w:val="24"/>
          <w:szCs w:val="24"/>
        </w:rPr>
        <w:t xml:space="preserve">В случае, если в рамках </w:t>
      </w:r>
      <w:proofErr w:type="spellStart"/>
      <w:r w:rsidRPr="00A1781D">
        <w:rPr>
          <w:sz w:val="24"/>
          <w:szCs w:val="24"/>
        </w:rPr>
        <w:t>междокументного</w:t>
      </w:r>
      <w:proofErr w:type="spellEnd"/>
      <w:r w:rsidRPr="00A1781D">
        <w:rPr>
          <w:sz w:val="24"/>
          <w:szCs w:val="24"/>
        </w:rPr>
        <w:t xml:space="preserve"> контроля формы отчетности имеют разную периодичность, </w:t>
      </w:r>
      <w:proofErr w:type="spellStart"/>
      <w:r w:rsidRPr="00A1781D">
        <w:rPr>
          <w:sz w:val="24"/>
          <w:szCs w:val="24"/>
        </w:rPr>
        <w:t>междокументный</w:t>
      </w:r>
      <w:proofErr w:type="spellEnd"/>
      <w:r w:rsidRPr="00A1781D">
        <w:rPr>
          <w:sz w:val="24"/>
          <w:szCs w:val="24"/>
        </w:rPr>
        <w:t xml:space="preserve"> контроль осуществляется только на ту дату, на которую указанные отчетные формы подлежат совместному представлению. </w:t>
      </w:r>
    </w:p>
    <w:p w:rsidR="009874EF" w:rsidRPr="00A1781D" w:rsidRDefault="009874EF" w:rsidP="0081542E">
      <w:pPr>
        <w:spacing w:line="360" w:lineRule="atLeast"/>
        <w:jc w:val="both"/>
        <w:rPr>
          <w:sz w:val="24"/>
          <w:szCs w:val="24"/>
        </w:rPr>
      </w:pPr>
      <w:r w:rsidRPr="00A1781D">
        <w:rPr>
          <w:sz w:val="24"/>
          <w:szCs w:val="24"/>
        </w:rPr>
        <w:lastRenderedPageBreak/>
        <w:t xml:space="preserve">Например, Отчет А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w:t>
      </w:r>
      <w:proofErr w:type="spellStart"/>
      <w:r w:rsidRPr="00A1781D">
        <w:rPr>
          <w:sz w:val="24"/>
          <w:szCs w:val="24"/>
        </w:rPr>
        <w:t>Междокументный</w:t>
      </w:r>
      <w:proofErr w:type="spellEnd"/>
      <w:r w:rsidRPr="00A1781D">
        <w:rPr>
          <w:sz w:val="24"/>
          <w:szCs w:val="24"/>
        </w:rPr>
        <w:t xml:space="preserve"> контроль может быть применен только при приеме годовой отчетности и не применим в рамках иных отчетных дат.</w:t>
      </w:r>
    </w:p>
    <w:p w:rsidR="009874EF" w:rsidRPr="00A1781D" w:rsidRDefault="009874EF" w:rsidP="0081542E">
      <w:pPr>
        <w:spacing w:line="360" w:lineRule="atLeast"/>
        <w:jc w:val="both"/>
        <w:rPr>
          <w:sz w:val="24"/>
          <w:szCs w:val="24"/>
        </w:rPr>
      </w:pPr>
      <w:r w:rsidRPr="00A1781D">
        <w:rPr>
          <w:sz w:val="24"/>
          <w:szCs w:val="24"/>
        </w:rPr>
        <w:t xml:space="preserve">Принимая во внимание,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 отчетности и бюджетной классификации 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 При этом,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 </w:t>
      </w:r>
    </w:p>
    <w:p w:rsidR="009874EF" w:rsidRPr="00A1781D" w:rsidRDefault="009874EF" w:rsidP="0081542E">
      <w:pPr>
        <w:spacing w:line="360" w:lineRule="atLeast"/>
        <w:jc w:val="both"/>
        <w:rPr>
          <w:sz w:val="24"/>
          <w:szCs w:val="24"/>
        </w:rPr>
      </w:pPr>
      <w:r w:rsidRPr="00A1781D">
        <w:rPr>
          <w:sz w:val="24"/>
          <w:szCs w:val="24"/>
        </w:rPr>
        <w:t>Учитывая наличие особенностей исполнения федерального бюджета главными администраторами средств и в рамках реализации полномочий по формированию бюджетной от</w:t>
      </w:r>
      <w:r w:rsidR="003B6F08" w:rsidRPr="00A1781D">
        <w:rPr>
          <w:sz w:val="24"/>
          <w:szCs w:val="24"/>
        </w:rPr>
        <w:t>четности,</w:t>
      </w:r>
      <w:r w:rsidRPr="00A1781D">
        <w:rPr>
          <w:sz w:val="24"/>
          <w:szCs w:val="24"/>
        </w:rPr>
        <w:t xml:space="preserve"> главный администратор средств федерального бюджета устанавливает контрольные соотношения к показателям бюджетной отчетности подведомственных учреждений на основании положений Инструкции № 191н.</w:t>
      </w:r>
    </w:p>
    <w:p w:rsidR="009874EF" w:rsidRPr="00B42329" w:rsidRDefault="00AA1B56" w:rsidP="0081542E">
      <w:pPr>
        <w:spacing w:line="360" w:lineRule="atLeast"/>
        <w:jc w:val="both"/>
        <w:rPr>
          <w:sz w:val="24"/>
          <w:szCs w:val="24"/>
        </w:rPr>
      </w:pPr>
      <w:r w:rsidRPr="00A1781D">
        <w:rPr>
          <w:sz w:val="24"/>
          <w:szCs w:val="24"/>
        </w:rPr>
        <w:t>В то же время контрольные соотношения, применимые только к отчетности главного администратора средств федерального бюджета, отмечены признаком ГРБС.</w:t>
      </w:r>
      <w:r w:rsidR="00031E6B" w:rsidRPr="00A1781D">
        <w:rPr>
          <w:sz w:val="24"/>
          <w:szCs w:val="24"/>
        </w:rPr>
        <w:t xml:space="preserve"> </w:t>
      </w:r>
      <w:r w:rsidR="009874EF" w:rsidRPr="00A1781D">
        <w:rPr>
          <w:sz w:val="24"/>
          <w:szCs w:val="24"/>
        </w:rPr>
        <w:t xml:space="preserve">Замечания и предложения по настоящим контрольным соотношениям просьба направлять на адрес электронной почты: </w:t>
      </w:r>
      <w:hyperlink r:id="rId9" w:history="1">
        <w:r w:rsidR="0043705B" w:rsidRPr="00083FA5">
          <w:rPr>
            <w:rStyle w:val="a5"/>
            <w:sz w:val="24"/>
            <w:szCs w:val="24"/>
          </w:rPr>
          <w:t>o0201@roskazna.ru</w:t>
        </w:r>
      </w:hyperlink>
      <w:r w:rsidR="00B42329" w:rsidRPr="00B42329">
        <w:rPr>
          <w:rStyle w:val="a5"/>
          <w:sz w:val="24"/>
          <w:szCs w:val="24"/>
        </w:rPr>
        <w:t>, 5</w:t>
      </w:r>
      <w:r w:rsidR="00B42329">
        <w:rPr>
          <w:rStyle w:val="a5"/>
          <w:sz w:val="24"/>
          <w:szCs w:val="24"/>
          <w:lang w:val="en-US"/>
        </w:rPr>
        <w:t>n</w:t>
      </w:r>
      <w:r w:rsidR="00B42329" w:rsidRPr="00B42329">
        <w:rPr>
          <w:rStyle w:val="a5"/>
          <w:sz w:val="24"/>
          <w:szCs w:val="24"/>
        </w:rPr>
        <w:t>@</w:t>
      </w:r>
      <w:proofErr w:type="spellStart"/>
      <w:r w:rsidR="00B42329">
        <w:rPr>
          <w:rStyle w:val="a5"/>
          <w:sz w:val="24"/>
          <w:szCs w:val="24"/>
          <w:lang w:val="en-US"/>
        </w:rPr>
        <w:t>roskazna</w:t>
      </w:r>
      <w:proofErr w:type="spellEnd"/>
      <w:r w:rsidR="00B42329" w:rsidRPr="00B42329">
        <w:rPr>
          <w:rStyle w:val="a5"/>
          <w:sz w:val="24"/>
          <w:szCs w:val="24"/>
        </w:rPr>
        <w:t>.</w:t>
      </w:r>
      <w:proofErr w:type="spellStart"/>
      <w:r w:rsidR="00B42329">
        <w:rPr>
          <w:rStyle w:val="a5"/>
          <w:sz w:val="24"/>
          <w:szCs w:val="24"/>
          <w:lang w:val="en-US"/>
        </w:rPr>
        <w:t>ru</w:t>
      </w:r>
      <w:proofErr w:type="spellEnd"/>
    </w:p>
    <w:p w:rsidR="00A359CC" w:rsidRPr="00A359CC" w:rsidRDefault="00A359CC" w:rsidP="00A359CC">
      <w:pPr>
        <w:spacing w:line="360" w:lineRule="atLeast"/>
        <w:jc w:val="both"/>
        <w:rPr>
          <w:sz w:val="24"/>
          <w:szCs w:val="24"/>
        </w:rPr>
      </w:pPr>
      <w:r w:rsidRPr="00A359CC">
        <w:rPr>
          <w:sz w:val="24"/>
          <w:szCs w:val="24"/>
        </w:rPr>
        <w:t>Применяемые сокращения</w:t>
      </w:r>
    </w:p>
    <w:p w:rsidR="00A359CC" w:rsidRPr="00A359CC" w:rsidRDefault="00A359CC" w:rsidP="00A359CC">
      <w:pPr>
        <w:spacing w:line="360" w:lineRule="atLeast"/>
        <w:jc w:val="both"/>
        <w:rPr>
          <w:sz w:val="24"/>
          <w:szCs w:val="24"/>
        </w:rPr>
      </w:pPr>
      <w:r w:rsidRPr="00A359CC">
        <w:rPr>
          <w:sz w:val="24"/>
          <w:szCs w:val="24"/>
        </w:rPr>
        <w:t xml:space="preserve">1. Уровень ошибки: </w:t>
      </w:r>
    </w:p>
    <w:p w:rsidR="00A359CC" w:rsidRPr="00A359CC" w:rsidRDefault="00A359CC" w:rsidP="00A359CC">
      <w:pPr>
        <w:spacing w:line="360" w:lineRule="atLeast"/>
        <w:jc w:val="both"/>
        <w:rPr>
          <w:sz w:val="24"/>
          <w:szCs w:val="24"/>
        </w:rPr>
      </w:pPr>
      <w:r w:rsidRPr="00A359CC">
        <w:rPr>
          <w:sz w:val="24"/>
          <w:szCs w:val="24"/>
        </w:rPr>
        <w:t>Блокирующий (Б) – представление отчетности при наличии ошибки блокирующего уровня невозможно;</w:t>
      </w:r>
    </w:p>
    <w:p w:rsidR="00A359CC" w:rsidRPr="00A359CC" w:rsidRDefault="00A359CC" w:rsidP="00A359CC">
      <w:pPr>
        <w:spacing w:line="360" w:lineRule="atLeast"/>
        <w:jc w:val="both"/>
        <w:rPr>
          <w:sz w:val="24"/>
          <w:szCs w:val="24"/>
        </w:rPr>
      </w:pPr>
      <w:r w:rsidRPr="00A359CC">
        <w:rPr>
          <w:sz w:val="24"/>
          <w:szCs w:val="24"/>
        </w:rPr>
        <w:t xml:space="preserve">Предупреждающий (П) – представление отчетности возможно, но </w:t>
      </w:r>
      <w:r>
        <w:rPr>
          <w:sz w:val="24"/>
          <w:szCs w:val="24"/>
        </w:rPr>
        <w:t>выявленные</w:t>
      </w:r>
      <w:r w:rsidRPr="00A359CC">
        <w:rPr>
          <w:sz w:val="24"/>
          <w:szCs w:val="24"/>
        </w:rPr>
        <w:t xml:space="preserve"> </w:t>
      </w:r>
      <w:r>
        <w:rPr>
          <w:sz w:val="24"/>
          <w:szCs w:val="24"/>
        </w:rPr>
        <w:t xml:space="preserve">ошибки </w:t>
      </w:r>
      <w:r w:rsidRPr="00A359CC">
        <w:rPr>
          <w:sz w:val="24"/>
          <w:szCs w:val="24"/>
        </w:rPr>
        <w:t>контрол</w:t>
      </w:r>
      <w:r>
        <w:rPr>
          <w:sz w:val="24"/>
          <w:szCs w:val="24"/>
        </w:rPr>
        <w:t>я</w:t>
      </w:r>
      <w:r w:rsidRPr="00A359CC">
        <w:rPr>
          <w:sz w:val="24"/>
          <w:szCs w:val="24"/>
        </w:rPr>
        <w:t xml:space="preserve"> подлежат </w:t>
      </w:r>
      <w:r>
        <w:rPr>
          <w:sz w:val="24"/>
          <w:szCs w:val="24"/>
        </w:rPr>
        <w:t>раскрытию</w:t>
      </w:r>
      <w:r w:rsidRPr="00A359CC">
        <w:rPr>
          <w:sz w:val="24"/>
          <w:szCs w:val="24"/>
        </w:rPr>
        <w:t xml:space="preserve"> в текстовой части Пояснительной записки.</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2. Тип отчетного периода:</w:t>
      </w:r>
    </w:p>
    <w:p w:rsidR="00A359CC" w:rsidRPr="00A359CC" w:rsidRDefault="00A359CC" w:rsidP="00A359CC">
      <w:pPr>
        <w:spacing w:line="360" w:lineRule="atLeast"/>
        <w:jc w:val="both"/>
        <w:rPr>
          <w:sz w:val="24"/>
          <w:szCs w:val="24"/>
        </w:rPr>
      </w:pPr>
      <w:r w:rsidRPr="00A359CC">
        <w:rPr>
          <w:sz w:val="24"/>
          <w:szCs w:val="24"/>
        </w:rPr>
        <w:t>Годовая – Г;</w:t>
      </w:r>
    </w:p>
    <w:p w:rsidR="00A359CC" w:rsidRPr="00A359CC" w:rsidRDefault="00A359CC" w:rsidP="00A359CC">
      <w:pPr>
        <w:spacing w:line="360" w:lineRule="atLeast"/>
        <w:jc w:val="both"/>
        <w:rPr>
          <w:sz w:val="24"/>
          <w:szCs w:val="24"/>
        </w:rPr>
      </w:pPr>
      <w:r w:rsidRPr="00A359CC">
        <w:rPr>
          <w:sz w:val="24"/>
          <w:szCs w:val="24"/>
        </w:rPr>
        <w:t>Квартальная – К;</w:t>
      </w:r>
    </w:p>
    <w:p w:rsidR="00A359CC" w:rsidRPr="00A359CC" w:rsidRDefault="00A359CC" w:rsidP="00A359CC">
      <w:pPr>
        <w:spacing w:line="360" w:lineRule="atLeast"/>
        <w:jc w:val="both"/>
        <w:rPr>
          <w:sz w:val="24"/>
          <w:szCs w:val="24"/>
        </w:rPr>
      </w:pPr>
      <w:r w:rsidRPr="00A359CC">
        <w:rPr>
          <w:sz w:val="24"/>
          <w:szCs w:val="24"/>
        </w:rPr>
        <w:t>Месячная – М.</w:t>
      </w:r>
    </w:p>
    <w:p w:rsidR="00A359CC" w:rsidRPr="00A359CC" w:rsidRDefault="00A359CC" w:rsidP="00A359CC">
      <w:pPr>
        <w:spacing w:line="360" w:lineRule="atLeast"/>
        <w:jc w:val="both"/>
        <w:rPr>
          <w:sz w:val="24"/>
          <w:szCs w:val="24"/>
        </w:rPr>
      </w:pPr>
    </w:p>
    <w:p w:rsidR="00A359CC" w:rsidRPr="00A359CC" w:rsidRDefault="00A359CC" w:rsidP="00A359CC">
      <w:pPr>
        <w:spacing w:line="360" w:lineRule="atLeast"/>
        <w:jc w:val="both"/>
        <w:rPr>
          <w:sz w:val="24"/>
          <w:szCs w:val="24"/>
        </w:rPr>
      </w:pPr>
      <w:r w:rsidRPr="00A359CC">
        <w:rPr>
          <w:sz w:val="24"/>
          <w:szCs w:val="24"/>
        </w:rPr>
        <w:t>3. Тип субъекта</w:t>
      </w:r>
      <w:r>
        <w:rPr>
          <w:sz w:val="24"/>
          <w:szCs w:val="24"/>
        </w:rPr>
        <w:t xml:space="preserve"> отчетности</w:t>
      </w:r>
    </w:p>
    <w:p w:rsidR="00A359CC" w:rsidRPr="00A359CC" w:rsidRDefault="00A359CC" w:rsidP="00A359CC">
      <w:pPr>
        <w:spacing w:line="360" w:lineRule="atLeast"/>
        <w:jc w:val="both"/>
        <w:rPr>
          <w:sz w:val="24"/>
          <w:szCs w:val="24"/>
        </w:rPr>
      </w:pPr>
      <w:r w:rsidRPr="00A359CC">
        <w:rPr>
          <w:sz w:val="24"/>
          <w:szCs w:val="24"/>
        </w:rPr>
        <w:t>ПБС – получатель бюджетный средств, администратор доходов</w:t>
      </w:r>
    </w:p>
    <w:p w:rsidR="00A359CC" w:rsidRPr="00A359CC" w:rsidRDefault="00A359CC" w:rsidP="00A359CC">
      <w:pPr>
        <w:spacing w:line="360" w:lineRule="atLeast"/>
        <w:jc w:val="both"/>
        <w:rPr>
          <w:sz w:val="24"/>
          <w:szCs w:val="24"/>
        </w:rPr>
      </w:pPr>
      <w:r w:rsidRPr="00A359CC">
        <w:rPr>
          <w:sz w:val="24"/>
          <w:szCs w:val="24"/>
        </w:rPr>
        <w:t>РБС – распорядитель бюджетных средств</w:t>
      </w:r>
    </w:p>
    <w:p w:rsidR="00A359CC" w:rsidRPr="00A1781D" w:rsidRDefault="00A359CC" w:rsidP="00A359CC">
      <w:pPr>
        <w:spacing w:line="360" w:lineRule="atLeast"/>
        <w:jc w:val="both"/>
        <w:rPr>
          <w:sz w:val="24"/>
          <w:szCs w:val="24"/>
        </w:rPr>
      </w:pPr>
      <w:r w:rsidRPr="00A359CC">
        <w:rPr>
          <w:sz w:val="24"/>
          <w:szCs w:val="24"/>
        </w:rPr>
        <w:t>ГРБС – главный распорядитель бюджетных средств, главный администратор доходов</w:t>
      </w:r>
    </w:p>
    <w:p w:rsidR="002B28A7" w:rsidRPr="00A1781D" w:rsidRDefault="00175081" w:rsidP="00CC5C9A">
      <w:pPr>
        <w:pStyle w:val="1"/>
        <w:numPr>
          <w:ilvl w:val="0"/>
          <w:numId w:val="0"/>
        </w:numPr>
        <w:rPr>
          <w:b/>
          <w:sz w:val="18"/>
          <w:szCs w:val="18"/>
        </w:rPr>
      </w:pPr>
      <w:r w:rsidRPr="00A1781D">
        <w:rPr>
          <w:sz w:val="24"/>
          <w:szCs w:val="24"/>
        </w:rPr>
        <w:br w:type="page"/>
      </w:r>
      <w:bookmarkStart w:id="6" w:name="_Toc424750541"/>
      <w:bookmarkStart w:id="7" w:name="_Toc216965272"/>
      <w:r w:rsidR="00CC5C9A" w:rsidRPr="00A1781D">
        <w:rPr>
          <w:b/>
          <w:sz w:val="18"/>
          <w:szCs w:val="18"/>
        </w:rPr>
        <w:lastRenderedPageBreak/>
        <w:t>2</w:t>
      </w:r>
      <w:r w:rsidR="002B28A7" w:rsidRPr="00A1781D">
        <w:rPr>
          <w:b/>
          <w:sz w:val="18"/>
          <w:szCs w:val="18"/>
        </w:rPr>
        <w:t>. Справка о суммах консолидируемых поступлений, подлежащих зачислению на счет бюджета (ф. 0503184)</w:t>
      </w:r>
      <w:bookmarkEnd w:id="6"/>
      <w:bookmarkEnd w:id="7"/>
      <w:r w:rsidR="002B28A7" w:rsidRPr="00A1781D">
        <w:rPr>
          <w:b/>
          <w:sz w:val="18"/>
          <w:szCs w:val="18"/>
        </w:rPr>
        <w:t xml:space="preserve"> </w:t>
      </w:r>
    </w:p>
    <w:p w:rsidR="000922BC" w:rsidRPr="00A1781D" w:rsidRDefault="002B28A7" w:rsidP="00F35DD5">
      <w:pPr>
        <w:rPr>
          <w:b/>
          <w:sz w:val="18"/>
          <w:szCs w:val="18"/>
        </w:rPr>
      </w:pPr>
      <w:r w:rsidRPr="00A1781D">
        <w:rPr>
          <w:sz w:val="18"/>
          <w:szCs w:val="18"/>
        </w:rPr>
        <w:t>(</w:t>
      </w:r>
      <w:r w:rsidR="000922BC" w:rsidRPr="00A1781D">
        <w:rPr>
          <w:sz w:val="18"/>
          <w:szCs w:val="18"/>
        </w:rPr>
        <w:t>месяц, квартал, год)</w:t>
      </w:r>
    </w:p>
    <w:p w:rsidR="000040C0" w:rsidRPr="00A1781D" w:rsidDel="003460B7" w:rsidRDefault="00CD2803" w:rsidP="00DC5A5E">
      <w:pPr>
        <w:jc w:val="both"/>
        <w:rPr>
          <w:del w:id="8" w:author="Зайцев Павел Борисович" w:date="2025-12-17T13:31:00Z"/>
          <w:sz w:val="18"/>
          <w:szCs w:val="18"/>
        </w:rPr>
      </w:pPr>
      <w:del w:id="9" w:author="Зайцев Павел Борисович" w:date="2025-12-17T13:31:00Z">
        <w:r w:rsidRPr="00A1781D" w:rsidDel="003460B7">
          <w:rPr>
            <w:sz w:val="18"/>
            <w:szCs w:val="18"/>
          </w:rPr>
          <w:delText xml:space="preserve">Коды бюджетной классификации, отраженные в Справке (ф. 0503184), должны соответствовать </w:delText>
        </w:r>
        <w:r w:rsidR="003A6783" w:rsidDel="003460B7">
          <w:rPr>
            <w:sz w:val="18"/>
            <w:szCs w:val="18"/>
          </w:rPr>
          <w:delText xml:space="preserve">справочнику </w:delText>
        </w:r>
        <w:r w:rsidR="003A6783" w:rsidRPr="00A1781D" w:rsidDel="003460B7">
          <w:rPr>
            <w:sz w:val="18"/>
            <w:szCs w:val="18"/>
          </w:rPr>
          <w:delText>«</w:delText>
        </w:r>
        <w:r w:rsidR="003A6783" w:rsidRPr="0051367C" w:rsidDel="003460B7">
          <w:rPr>
            <w:sz w:val="18"/>
            <w:szCs w:val="18"/>
          </w:rPr>
          <w:delText>Перечень КБК для формы 0503184</w:delText>
        </w:r>
        <w:r w:rsidR="003A6783" w:rsidRPr="00A1781D" w:rsidDel="003460B7">
          <w:rPr>
            <w:sz w:val="18"/>
            <w:szCs w:val="18"/>
          </w:rPr>
          <w:delText>»</w:delText>
        </w:r>
      </w:del>
    </w:p>
    <w:p w:rsidR="000922BC" w:rsidRPr="00A1781D" w:rsidRDefault="000922BC">
      <w:pPr>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 </w:t>
      </w:r>
      <w:r w:rsidRPr="00A1781D">
        <w:rPr>
          <w:b/>
          <w:sz w:val="18"/>
          <w:szCs w:val="18"/>
        </w:rPr>
        <w:br/>
      </w:r>
    </w:p>
    <w:tbl>
      <w:tblPr>
        <w:tblW w:w="10348" w:type="dxa"/>
        <w:tblInd w:w="108" w:type="dxa"/>
        <w:tblLayout w:type="fixed"/>
        <w:tblLook w:val="0000" w:firstRow="0" w:lastRow="0" w:firstColumn="0" w:lastColumn="0" w:noHBand="0" w:noVBand="0"/>
      </w:tblPr>
      <w:tblGrid>
        <w:gridCol w:w="510"/>
        <w:gridCol w:w="590"/>
        <w:gridCol w:w="772"/>
        <w:gridCol w:w="850"/>
        <w:gridCol w:w="3969"/>
        <w:gridCol w:w="1843"/>
        <w:gridCol w:w="851"/>
        <w:gridCol w:w="963"/>
      </w:tblGrid>
      <w:tr w:rsidR="007D67AB" w:rsidRPr="00A1781D" w:rsidTr="00261469">
        <w:trPr>
          <w:trHeight w:val="658"/>
          <w:tblHeader/>
        </w:trPr>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 п/п</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Раздел</w:t>
            </w:r>
          </w:p>
        </w:tc>
        <w:tc>
          <w:tcPr>
            <w:tcW w:w="772"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850"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3969"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Соотношение</w:t>
            </w:r>
          </w:p>
        </w:tc>
        <w:tc>
          <w:tcPr>
            <w:tcW w:w="1843" w:type="dxa"/>
            <w:tcBorders>
              <w:top w:val="single" w:sz="4" w:space="0" w:color="000000"/>
              <w:left w:val="single" w:sz="4" w:space="0" w:color="000000"/>
              <w:bottom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Строка</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rsidP="00805398">
            <w:pPr>
              <w:snapToGrid w:val="0"/>
              <w:jc w:val="center"/>
              <w:rPr>
                <w:b/>
                <w:sz w:val="18"/>
                <w:szCs w:val="18"/>
              </w:rPr>
            </w:pPr>
            <w:r w:rsidRPr="00A1781D">
              <w:rPr>
                <w:b/>
                <w:sz w:val="18"/>
                <w:szCs w:val="18"/>
              </w:rPr>
              <w:t>Графа</w:t>
            </w:r>
          </w:p>
        </w:tc>
        <w:tc>
          <w:tcPr>
            <w:tcW w:w="963" w:type="dxa"/>
            <w:tcBorders>
              <w:top w:val="single" w:sz="4" w:space="0" w:color="000000"/>
              <w:left w:val="single" w:sz="4" w:space="0" w:color="000000"/>
              <w:bottom w:val="single" w:sz="4" w:space="0" w:color="000000"/>
              <w:right w:val="single" w:sz="4" w:space="0" w:color="000000"/>
            </w:tcBorders>
          </w:tcPr>
          <w:p w:rsidR="007D67AB" w:rsidRPr="00A1781D" w:rsidRDefault="007D67AB" w:rsidP="00805398">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7D67AB" w:rsidRPr="00A1781D" w:rsidTr="00261469">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7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w:t>
            </w:r>
          </w:p>
          <w:p w:rsidR="007D67AB" w:rsidRPr="00A1781D" w:rsidRDefault="007D67AB">
            <w:pPr>
              <w:rPr>
                <w:sz w:val="18"/>
                <w:szCs w:val="18"/>
              </w:rPr>
            </w:pPr>
            <w:r w:rsidRPr="00A1781D">
              <w:rPr>
                <w:sz w:val="18"/>
                <w:szCs w:val="18"/>
              </w:rPr>
              <w:t>520</w:t>
            </w:r>
          </w:p>
        </w:tc>
        <w:tc>
          <w:tcPr>
            <w:tcW w:w="85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3969"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18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Сумма всех строк, формирующих соответственно строки 010, 520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963"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del w:id="10" w:author="Зайцев Павел Борисович" w:date="2025-12-17T14:00:00Z">
              <w:r w:rsidRPr="00A1781D" w:rsidDel="00FF614C">
                <w:rPr>
                  <w:sz w:val="18"/>
                  <w:szCs w:val="18"/>
                </w:rPr>
                <w:delText>блокирующий</w:delText>
              </w:r>
            </w:del>
            <w:ins w:id="11" w:author="Зайцев Павел Борисович" w:date="2025-12-17T14:00:00Z">
              <w:r w:rsidR="00FF614C">
                <w:rPr>
                  <w:sz w:val="18"/>
                  <w:szCs w:val="18"/>
                </w:rPr>
                <w:t>Б</w:t>
              </w:r>
            </w:ins>
          </w:p>
        </w:tc>
      </w:tr>
      <w:tr w:rsidR="007D67AB" w:rsidRPr="00A1781D" w:rsidTr="00261469">
        <w:tc>
          <w:tcPr>
            <w:tcW w:w="51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1</w:t>
            </w:r>
          </w:p>
        </w:tc>
        <w:tc>
          <w:tcPr>
            <w:tcW w:w="772"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lang w:val="en-US"/>
              </w:rPr>
            </w:pPr>
            <w:r w:rsidRPr="00A1781D">
              <w:rPr>
                <w:sz w:val="18"/>
                <w:szCs w:val="18"/>
                <w:lang w:val="en-US"/>
              </w:rPr>
              <w:t>710</w:t>
            </w:r>
          </w:p>
        </w:tc>
        <w:tc>
          <w:tcPr>
            <w:tcW w:w="850"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3969"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w:t>
            </w:r>
          </w:p>
        </w:tc>
        <w:tc>
          <w:tcPr>
            <w:tcW w:w="1843" w:type="dxa"/>
            <w:tcBorders>
              <w:top w:val="single" w:sz="4" w:space="0" w:color="000000"/>
              <w:left w:val="single" w:sz="4" w:space="0" w:color="000000"/>
              <w:bottom w:val="single" w:sz="4" w:space="0" w:color="000000"/>
            </w:tcBorders>
            <w:shd w:val="clear" w:color="auto" w:fill="auto"/>
          </w:tcPr>
          <w:p w:rsidR="007D67AB" w:rsidRPr="00A1781D" w:rsidRDefault="007D67AB">
            <w:pPr>
              <w:snapToGrid w:val="0"/>
              <w:rPr>
                <w:sz w:val="18"/>
                <w:szCs w:val="18"/>
              </w:rPr>
            </w:pPr>
            <w:r w:rsidRPr="00A1781D">
              <w:rPr>
                <w:sz w:val="18"/>
                <w:szCs w:val="18"/>
              </w:rPr>
              <w:t>010+520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D67AB" w:rsidRPr="00A1781D" w:rsidRDefault="007D67AB">
            <w:pPr>
              <w:snapToGrid w:val="0"/>
              <w:jc w:val="center"/>
              <w:rPr>
                <w:sz w:val="18"/>
                <w:szCs w:val="18"/>
              </w:rPr>
            </w:pPr>
            <w:r w:rsidRPr="00A1781D">
              <w:rPr>
                <w:sz w:val="18"/>
                <w:szCs w:val="18"/>
              </w:rPr>
              <w:t>4</w:t>
            </w:r>
          </w:p>
        </w:tc>
        <w:tc>
          <w:tcPr>
            <w:tcW w:w="963" w:type="dxa"/>
            <w:tcBorders>
              <w:top w:val="single" w:sz="4" w:space="0" w:color="000000"/>
              <w:left w:val="single" w:sz="4" w:space="0" w:color="000000"/>
              <w:bottom w:val="single" w:sz="4" w:space="0" w:color="000000"/>
              <w:right w:val="single" w:sz="4" w:space="0" w:color="000000"/>
            </w:tcBorders>
          </w:tcPr>
          <w:p w:rsidR="007D67AB" w:rsidRPr="00A1781D" w:rsidRDefault="007D67AB">
            <w:pPr>
              <w:snapToGrid w:val="0"/>
              <w:jc w:val="center"/>
              <w:rPr>
                <w:sz w:val="18"/>
                <w:szCs w:val="18"/>
              </w:rPr>
            </w:pPr>
            <w:del w:id="12" w:author="Зайцев Павел Борисович" w:date="2025-12-17T14:00:00Z">
              <w:r w:rsidRPr="00A1781D" w:rsidDel="00FF614C">
                <w:rPr>
                  <w:sz w:val="18"/>
                  <w:szCs w:val="18"/>
                </w:rPr>
                <w:delText>блокирующий</w:delText>
              </w:r>
            </w:del>
            <w:ins w:id="13" w:author="Зайцев Павел Борисович" w:date="2025-12-17T14:00:00Z">
              <w:r w:rsidR="00FF614C">
                <w:rPr>
                  <w:sz w:val="18"/>
                  <w:szCs w:val="18"/>
                </w:rPr>
                <w:t>Б</w:t>
              </w:r>
            </w:ins>
          </w:p>
        </w:tc>
      </w:tr>
      <w:tr w:rsidR="00732CA6" w:rsidRPr="00A1781D" w:rsidTr="00261469">
        <w:trPr>
          <w:ins w:id="14" w:author="Зайцев Павел Борисович" w:date="2025-12-17T13:32:00Z"/>
        </w:trPr>
        <w:tc>
          <w:tcPr>
            <w:tcW w:w="510" w:type="dxa"/>
            <w:tcBorders>
              <w:top w:val="single" w:sz="4" w:space="0" w:color="000000"/>
              <w:left w:val="single" w:sz="4" w:space="0" w:color="000000"/>
              <w:bottom w:val="single" w:sz="4" w:space="0" w:color="000000"/>
            </w:tcBorders>
            <w:shd w:val="clear" w:color="auto" w:fill="auto"/>
          </w:tcPr>
          <w:p w:rsidR="00732CA6" w:rsidRPr="00A1781D" w:rsidRDefault="00732CA6">
            <w:pPr>
              <w:snapToGrid w:val="0"/>
              <w:rPr>
                <w:ins w:id="15" w:author="Зайцев Павел Борисович" w:date="2025-12-17T13:32:00Z"/>
                <w:sz w:val="18"/>
                <w:szCs w:val="18"/>
              </w:rPr>
            </w:pPr>
            <w:ins w:id="16" w:author="Зайцев Павел Борисович" w:date="2025-12-17T13:32:00Z">
              <w:r>
                <w:rPr>
                  <w:sz w:val="18"/>
                  <w:szCs w:val="18"/>
                </w:rPr>
                <w:t>3</w:t>
              </w:r>
            </w:ins>
          </w:p>
        </w:tc>
        <w:tc>
          <w:tcPr>
            <w:tcW w:w="590" w:type="dxa"/>
            <w:tcBorders>
              <w:top w:val="single" w:sz="4" w:space="0" w:color="000000"/>
              <w:left w:val="single" w:sz="4" w:space="0" w:color="000000"/>
              <w:bottom w:val="single" w:sz="4" w:space="0" w:color="000000"/>
            </w:tcBorders>
            <w:shd w:val="clear" w:color="auto" w:fill="auto"/>
          </w:tcPr>
          <w:p w:rsidR="00732CA6" w:rsidRPr="00A1781D" w:rsidRDefault="00732CA6">
            <w:pPr>
              <w:snapToGrid w:val="0"/>
              <w:rPr>
                <w:ins w:id="17" w:author="Зайцев Павел Борисович" w:date="2025-12-17T13:32:00Z"/>
                <w:sz w:val="18"/>
                <w:szCs w:val="18"/>
              </w:rPr>
            </w:pPr>
            <w:ins w:id="18" w:author="Зайцев Павел Борисович" w:date="2025-12-17T13:33:00Z">
              <w:r>
                <w:rPr>
                  <w:sz w:val="18"/>
                  <w:szCs w:val="18"/>
                </w:rPr>
                <w:t>1</w:t>
              </w:r>
            </w:ins>
          </w:p>
        </w:tc>
        <w:tc>
          <w:tcPr>
            <w:tcW w:w="772" w:type="dxa"/>
            <w:tcBorders>
              <w:top w:val="single" w:sz="4" w:space="0" w:color="000000"/>
              <w:left w:val="single" w:sz="4" w:space="0" w:color="000000"/>
              <w:bottom w:val="single" w:sz="4" w:space="0" w:color="000000"/>
            </w:tcBorders>
            <w:shd w:val="clear" w:color="auto" w:fill="auto"/>
          </w:tcPr>
          <w:p w:rsidR="00732CA6" w:rsidRPr="00FF614C" w:rsidRDefault="00732CA6">
            <w:pPr>
              <w:snapToGrid w:val="0"/>
              <w:rPr>
                <w:ins w:id="19" w:author="Зайцев Павел Борисович" w:date="2025-12-17T13:32:00Z"/>
                <w:sz w:val="18"/>
                <w:szCs w:val="18"/>
              </w:rPr>
            </w:pPr>
            <w:ins w:id="20" w:author="Зайцев Павел Борисович" w:date="2025-12-17T13:33:00Z">
              <w:r>
                <w:rPr>
                  <w:sz w:val="18"/>
                  <w:szCs w:val="18"/>
                </w:rPr>
                <w:t>Детализированные строки 010</w:t>
              </w:r>
            </w:ins>
          </w:p>
        </w:tc>
        <w:tc>
          <w:tcPr>
            <w:tcW w:w="850" w:type="dxa"/>
            <w:tcBorders>
              <w:top w:val="single" w:sz="4" w:space="0" w:color="000000"/>
              <w:left w:val="single" w:sz="4" w:space="0" w:color="000000"/>
              <w:bottom w:val="single" w:sz="4" w:space="0" w:color="000000"/>
            </w:tcBorders>
            <w:shd w:val="clear" w:color="auto" w:fill="auto"/>
          </w:tcPr>
          <w:p w:rsidR="00732CA6" w:rsidRPr="00A1781D" w:rsidRDefault="00732CA6">
            <w:pPr>
              <w:snapToGrid w:val="0"/>
              <w:jc w:val="center"/>
              <w:rPr>
                <w:ins w:id="21" w:author="Зайцев Павел Борисович" w:date="2025-12-17T13:32:00Z"/>
                <w:sz w:val="18"/>
                <w:szCs w:val="18"/>
              </w:rPr>
            </w:pPr>
            <w:ins w:id="22" w:author="Зайцев Павел Борисович" w:date="2025-12-17T13:33:00Z">
              <w:r>
                <w:rPr>
                  <w:sz w:val="18"/>
                  <w:szCs w:val="18"/>
                </w:rPr>
                <w:t>3</w:t>
              </w:r>
            </w:ins>
          </w:p>
        </w:tc>
        <w:tc>
          <w:tcPr>
            <w:tcW w:w="3969" w:type="dxa"/>
            <w:tcBorders>
              <w:top w:val="single" w:sz="4" w:space="0" w:color="000000"/>
              <w:left w:val="single" w:sz="4" w:space="0" w:color="000000"/>
              <w:bottom w:val="single" w:sz="4" w:space="0" w:color="000000"/>
            </w:tcBorders>
            <w:shd w:val="clear" w:color="auto" w:fill="auto"/>
          </w:tcPr>
          <w:p w:rsidR="007D120A" w:rsidRPr="00732CA6" w:rsidRDefault="00732CA6" w:rsidP="00FF614C">
            <w:pPr>
              <w:snapToGrid w:val="0"/>
              <w:rPr>
                <w:ins w:id="23" w:author="Зайцев Павел Борисович" w:date="2025-12-17T13:32:00Z"/>
                <w:sz w:val="18"/>
                <w:szCs w:val="18"/>
              </w:rPr>
            </w:pPr>
            <w:ins w:id="24" w:author="Зайцев Павел Борисович" w:date="2025-12-17T13:33:00Z">
              <w:r>
                <w:rPr>
                  <w:sz w:val="18"/>
                  <w:szCs w:val="18"/>
                </w:rPr>
                <w:t>=</w:t>
              </w:r>
            </w:ins>
            <w:ins w:id="25" w:author="Зайцев Павел Борисович" w:date="2025-12-17T14:01:00Z">
              <w:r w:rsidR="00FF614C">
                <w:rPr>
                  <w:sz w:val="18"/>
                  <w:szCs w:val="18"/>
                </w:rPr>
                <w:t>ххх</w:t>
              </w:r>
            </w:ins>
            <w:ins w:id="26" w:author="Зайцев Павел Борисович" w:date="2025-12-17T13:33:00Z">
              <w:r>
                <w:rPr>
                  <w:sz w:val="18"/>
                  <w:szCs w:val="18"/>
                </w:rPr>
                <w:t>202%</w:t>
              </w:r>
            </w:ins>
            <w:ins w:id="27" w:author="Зайцев Павел Борисович" w:date="2025-12-17T13:34:00Z">
              <w:r>
                <w:rPr>
                  <w:sz w:val="18"/>
                  <w:szCs w:val="18"/>
                </w:rPr>
                <w:t>;</w:t>
              </w:r>
            </w:ins>
            <w:ins w:id="28" w:author="Зайцев Павел Борисович" w:date="2025-12-17T13:33:00Z">
              <w:r>
                <w:rPr>
                  <w:sz w:val="18"/>
                  <w:szCs w:val="18"/>
                </w:rPr>
                <w:t xml:space="preserve"> </w:t>
              </w:r>
            </w:ins>
            <w:ins w:id="29" w:author="Зайцев Павел Борисович" w:date="2025-12-17T14:01:00Z">
              <w:r w:rsidR="00FF614C">
                <w:rPr>
                  <w:sz w:val="18"/>
                  <w:szCs w:val="18"/>
                </w:rPr>
                <w:t>ххх</w:t>
              </w:r>
            </w:ins>
            <w:ins w:id="30" w:author="Зайцев Павел Борисович" w:date="2025-12-17T13:33:00Z">
              <w:r>
                <w:rPr>
                  <w:sz w:val="18"/>
                  <w:szCs w:val="18"/>
                </w:rPr>
                <w:t>218</w:t>
              </w:r>
              <w:r>
                <w:rPr>
                  <w:sz w:val="18"/>
                  <w:szCs w:val="18"/>
                  <w:lang w:val="en-US"/>
                </w:rPr>
                <w:t>Y</w:t>
              </w:r>
              <w:r>
                <w:rPr>
                  <w:sz w:val="18"/>
                  <w:szCs w:val="18"/>
                </w:rPr>
                <w:t>%(</w:t>
              </w:r>
              <w:r>
                <w:rPr>
                  <w:sz w:val="18"/>
                  <w:szCs w:val="18"/>
                  <w:lang w:val="en-US"/>
                </w:rPr>
                <w:t>Y</w:t>
              </w:r>
            </w:ins>
            <w:ins w:id="31" w:author="Зайцев Павел Борисович" w:date="2025-12-17T13:34:00Z">
              <w:r w:rsidRPr="00FF614C">
                <w:rPr>
                  <w:sz w:val="18"/>
                  <w:szCs w:val="18"/>
                </w:rPr>
                <w:t>&lt;&gt;</w:t>
              </w:r>
              <w:r>
                <w:rPr>
                  <w:sz w:val="18"/>
                  <w:szCs w:val="18"/>
                </w:rPr>
                <w:t xml:space="preserve">0); </w:t>
              </w:r>
            </w:ins>
            <w:ins w:id="32" w:author="Зайцев Павел Борисович" w:date="2025-12-17T14:01:00Z">
              <w:r w:rsidR="00FF614C">
                <w:rPr>
                  <w:sz w:val="18"/>
                  <w:szCs w:val="18"/>
                </w:rPr>
                <w:t>ххх</w:t>
              </w:r>
            </w:ins>
            <w:ins w:id="33" w:author="Зайцев Павел Борисович" w:date="2025-12-17T13:34:00Z">
              <w:r>
                <w:rPr>
                  <w:sz w:val="18"/>
                  <w:szCs w:val="18"/>
                </w:rPr>
                <w:t xml:space="preserve">219%; </w:t>
              </w:r>
            </w:ins>
            <w:ins w:id="34" w:author="Зайцев Павел Борисович" w:date="2025-12-17T13:45:00Z">
              <w:r w:rsidRPr="00732CA6">
                <w:rPr>
                  <w:sz w:val="18"/>
                  <w:szCs w:val="18"/>
                </w:rPr>
                <w:t>0921110301001</w:t>
              </w:r>
              <w:r w:rsidR="007D120A">
                <w:rPr>
                  <w:sz w:val="18"/>
                  <w:szCs w:val="18"/>
                </w:rPr>
                <w:t xml:space="preserve">хххх120; </w:t>
              </w:r>
            </w:ins>
            <w:ins w:id="35" w:author="Зайцев Павел Борисович" w:date="2025-12-17T13:46:00Z">
              <w:r w:rsidR="007D120A" w:rsidRPr="007D120A">
                <w:rPr>
                  <w:sz w:val="18"/>
                  <w:szCs w:val="18"/>
                </w:rPr>
                <w:t>1001110306001</w:t>
              </w:r>
              <w:r w:rsidR="007D120A">
                <w:rPr>
                  <w:sz w:val="18"/>
                  <w:szCs w:val="18"/>
                </w:rPr>
                <w:t>хххх120;</w:t>
              </w:r>
            </w:ins>
            <w:ins w:id="36" w:author="Зайцев Павел Борисович" w:date="2025-12-17T13:47:00Z">
              <w:r w:rsidR="007D120A" w:rsidRPr="007D120A">
                <w:rPr>
                  <w:sz w:val="18"/>
                  <w:szCs w:val="18"/>
                </w:rPr>
                <w:t xml:space="preserve"> 100111030</w:t>
              </w:r>
              <w:r w:rsidR="007D120A">
                <w:rPr>
                  <w:sz w:val="18"/>
                  <w:szCs w:val="18"/>
                </w:rPr>
                <w:t>7</w:t>
              </w:r>
              <w:r w:rsidR="007D120A" w:rsidRPr="007D120A">
                <w:rPr>
                  <w:sz w:val="18"/>
                  <w:szCs w:val="18"/>
                </w:rPr>
                <w:t>001</w:t>
              </w:r>
              <w:r w:rsidR="007D120A">
                <w:rPr>
                  <w:sz w:val="18"/>
                  <w:szCs w:val="18"/>
                </w:rPr>
                <w:t>хххх120;</w:t>
              </w:r>
            </w:ins>
            <w:ins w:id="37" w:author="Зайцев Павел Борисович" w:date="2025-12-17T13:59:00Z">
              <w:r w:rsidR="00FF614C">
                <w:rPr>
                  <w:sz w:val="18"/>
                  <w:szCs w:val="18"/>
                </w:rPr>
                <w:t xml:space="preserve"> </w:t>
              </w:r>
            </w:ins>
            <w:ins w:id="38" w:author="Зайцев Павел Борисович" w:date="2025-12-17T13:48:00Z">
              <w:r w:rsidR="007D120A" w:rsidRPr="007D120A">
                <w:rPr>
                  <w:sz w:val="18"/>
                  <w:szCs w:val="18"/>
                </w:rPr>
                <w:t>09211607090019000140</w:t>
              </w:r>
              <w:r w:rsidR="007D120A">
                <w:rPr>
                  <w:sz w:val="18"/>
                  <w:szCs w:val="18"/>
                </w:rPr>
                <w:t>;</w:t>
              </w:r>
            </w:ins>
            <w:ins w:id="39" w:author="Зайцев Павел Борисович" w:date="2025-12-17T14:05:00Z">
              <w:r w:rsidR="00FF614C">
                <w:rPr>
                  <w:sz w:val="18"/>
                  <w:szCs w:val="18"/>
                </w:rPr>
                <w:t xml:space="preserve"> </w:t>
              </w:r>
            </w:ins>
            <w:ins w:id="40" w:author="Зайцев Павел Борисович" w:date="2025-12-17T13:48:00Z">
              <w:r w:rsidR="007D120A">
                <w:rPr>
                  <w:sz w:val="18"/>
                  <w:szCs w:val="18"/>
                </w:rPr>
                <w:t>100</w:t>
              </w:r>
              <w:r w:rsidR="007D120A" w:rsidRPr="007D120A">
                <w:rPr>
                  <w:sz w:val="18"/>
                  <w:szCs w:val="18"/>
                </w:rPr>
                <w:t>11607090019000140</w:t>
              </w:r>
              <w:r w:rsidR="007D120A">
                <w:rPr>
                  <w:sz w:val="18"/>
                  <w:szCs w:val="18"/>
                </w:rPr>
                <w:t>;</w:t>
              </w:r>
            </w:ins>
            <w:ins w:id="41" w:author="Зайцев Павел Борисович" w:date="2025-12-17T13:59:00Z">
              <w:r w:rsidR="00FF614C">
                <w:rPr>
                  <w:sz w:val="18"/>
                  <w:szCs w:val="18"/>
                </w:rPr>
                <w:t xml:space="preserve"> </w:t>
              </w:r>
            </w:ins>
            <w:ins w:id="42" w:author="Зайцев Павел Борисович" w:date="2025-12-17T13:58:00Z">
              <w:r w:rsidR="007D120A" w:rsidRPr="007D120A">
                <w:rPr>
                  <w:sz w:val="18"/>
                  <w:szCs w:val="18"/>
                </w:rPr>
                <w:t>1531101101001хххх110;</w:t>
              </w:r>
            </w:ins>
            <w:ins w:id="43" w:author="Зайцев Павел Борисович" w:date="2025-12-17T14:05:00Z">
              <w:r w:rsidR="00FF614C">
                <w:rPr>
                  <w:sz w:val="18"/>
                  <w:szCs w:val="18"/>
                </w:rPr>
                <w:t xml:space="preserve"> </w:t>
              </w:r>
            </w:ins>
            <w:ins w:id="44" w:author="Зайцев Павел Борисович" w:date="2025-12-17T13:58:00Z">
              <w:r w:rsidR="007D120A" w:rsidRPr="007D120A">
                <w:rPr>
                  <w:sz w:val="18"/>
                  <w:szCs w:val="18"/>
                </w:rPr>
                <w:t>1001101106001хххх110;</w:t>
              </w:r>
            </w:ins>
            <w:ins w:id="45" w:author="Зайцев Павел Борисович" w:date="2025-12-17T13:59:00Z">
              <w:r w:rsidR="00FF614C">
                <w:rPr>
                  <w:sz w:val="18"/>
                  <w:szCs w:val="18"/>
                </w:rPr>
                <w:t xml:space="preserve"> </w:t>
              </w:r>
            </w:ins>
            <w:ins w:id="46" w:author="Зайцев Павел Борисович" w:date="2025-12-17T13:58:00Z">
              <w:r w:rsidR="007D120A" w:rsidRPr="007D120A">
                <w:rPr>
                  <w:sz w:val="18"/>
                  <w:szCs w:val="18"/>
                </w:rPr>
                <w:t>1001101107001хххх110;</w:t>
              </w:r>
            </w:ins>
            <w:ins w:id="47" w:author="Зайцев Павел Борисович" w:date="2025-12-17T14:05:00Z">
              <w:r w:rsidR="00FF614C">
                <w:rPr>
                  <w:sz w:val="18"/>
                  <w:szCs w:val="18"/>
                </w:rPr>
                <w:t xml:space="preserve"> </w:t>
              </w:r>
            </w:ins>
            <w:ins w:id="48" w:author="Зайцев Павел Борисович" w:date="2025-12-17T13:58:00Z">
              <w:r w:rsidR="007D120A" w:rsidRPr="007D120A">
                <w:rPr>
                  <w:sz w:val="18"/>
                  <w:szCs w:val="18"/>
                </w:rPr>
                <w:t>1001101108001хххх110;</w:t>
              </w:r>
            </w:ins>
            <w:ins w:id="49" w:author="Зайцев Павел Борисович" w:date="2025-12-17T13:59:00Z">
              <w:r w:rsidR="00FF614C">
                <w:rPr>
                  <w:sz w:val="18"/>
                  <w:szCs w:val="18"/>
                </w:rPr>
                <w:t xml:space="preserve"> </w:t>
              </w:r>
            </w:ins>
            <w:ins w:id="50" w:author="Зайцев Павел Борисович" w:date="2025-12-17T13:58:00Z">
              <w:r w:rsidR="007D120A" w:rsidRPr="007D120A">
                <w:rPr>
                  <w:sz w:val="18"/>
                  <w:szCs w:val="18"/>
                </w:rPr>
                <w:t>1531101109001хххх110;</w:t>
              </w:r>
            </w:ins>
            <w:ins w:id="51" w:author="Зайцев Павел Борисович" w:date="2025-12-17T14:05:00Z">
              <w:r w:rsidR="00FF614C">
                <w:rPr>
                  <w:sz w:val="18"/>
                  <w:szCs w:val="18"/>
                </w:rPr>
                <w:t xml:space="preserve"> </w:t>
              </w:r>
            </w:ins>
            <w:ins w:id="52" w:author="Зайцев Павел Борисович" w:date="2025-12-17T13:58:00Z">
              <w:r w:rsidR="007D120A" w:rsidRPr="007D120A">
                <w:rPr>
                  <w:sz w:val="18"/>
                  <w:szCs w:val="18"/>
                </w:rPr>
                <w:t>1001101111001хххх110;</w:t>
              </w:r>
            </w:ins>
            <w:ins w:id="53" w:author="Зайцев Павел Борисович" w:date="2025-12-17T13:59:00Z">
              <w:r w:rsidR="00FF614C">
                <w:rPr>
                  <w:sz w:val="18"/>
                  <w:szCs w:val="18"/>
                </w:rPr>
                <w:t xml:space="preserve"> </w:t>
              </w:r>
            </w:ins>
            <w:ins w:id="54" w:author="Зайцев Павел Борисович" w:date="2025-12-17T13:58:00Z">
              <w:r w:rsidR="007D120A" w:rsidRPr="007D120A">
                <w:rPr>
                  <w:sz w:val="18"/>
                  <w:szCs w:val="18"/>
                </w:rPr>
                <w:t>1001101112001хххх110;</w:t>
              </w:r>
            </w:ins>
            <w:ins w:id="55" w:author="Зайцев Павел Борисович" w:date="2025-12-17T14:05:00Z">
              <w:r w:rsidR="00FF614C">
                <w:rPr>
                  <w:sz w:val="18"/>
                  <w:szCs w:val="18"/>
                </w:rPr>
                <w:t xml:space="preserve"> </w:t>
              </w:r>
            </w:ins>
            <w:ins w:id="56" w:author="Зайцев Павел Борисович" w:date="2025-12-17T13:58:00Z">
              <w:r w:rsidR="007D120A" w:rsidRPr="007D120A">
                <w:rPr>
                  <w:sz w:val="18"/>
                  <w:szCs w:val="18"/>
                </w:rPr>
                <w:t>1531101116001хххх110;</w:t>
              </w:r>
            </w:ins>
            <w:ins w:id="57" w:author="Зайцев Павел Борисович" w:date="2025-12-17T13:59:00Z">
              <w:r w:rsidR="00FF614C">
                <w:rPr>
                  <w:sz w:val="18"/>
                  <w:szCs w:val="18"/>
                </w:rPr>
                <w:t xml:space="preserve"> </w:t>
              </w:r>
            </w:ins>
            <w:ins w:id="58" w:author="Зайцев Павел Борисович" w:date="2025-12-17T13:58:00Z">
              <w:r w:rsidR="007D120A" w:rsidRPr="007D120A">
                <w:rPr>
                  <w:sz w:val="18"/>
                  <w:szCs w:val="18"/>
                </w:rPr>
                <w:t>1001101117001хххх110;</w:t>
              </w:r>
            </w:ins>
            <w:ins w:id="59" w:author="Зайцев Павел Борисович" w:date="2025-12-17T14:05:00Z">
              <w:r w:rsidR="00FF614C">
                <w:rPr>
                  <w:sz w:val="18"/>
                  <w:szCs w:val="18"/>
                </w:rPr>
                <w:t xml:space="preserve"> </w:t>
              </w:r>
            </w:ins>
            <w:ins w:id="60" w:author="Зайцев Павел Борисович" w:date="2025-12-17T13:58:00Z">
              <w:r w:rsidR="007D120A" w:rsidRPr="007D120A">
                <w:rPr>
                  <w:sz w:val="18"/>
                  <w:szCs w:val="18"/>
                </w:rPr>
                <w:t>1001101118001хххх110;</w:t>
              </w:r>
            </w:ins>
            <w:ins w:id="61" w:author="Зайцев Павел Борисович" w:date="2025-12-17T13:59:00Z">
              <w:r w:rsidR="00FF614C">
                <w:rPr>
                  <w:sz w:val="18"/>
                  <w:szCs w:val="18"/>
                </w:rPr>
                <w:t xml:space="preserve"> </w:t>
              </w:r>
            </w:ins>
            <w:ins w:id="62" w:author="Зайцев Павел Борисович" w:date="2025-12-17T13:58:00Z">
              <w:r w:rsidR="007D120A" w:rsidRPr="007D120A">
                <w:rPr>
                  <w:sz w:val="18"/>
                  <w:szCs w:val="18"/>
                </w:rPr>
                <w:t>1001101119001хххх110;</w:t>
              </w:r>
            </w:ins>
            <w:ins w:id="63" w:author="Зайцев Павел Борисович" w:date="2025-12-17T14:05:00Z">
              <w:r w:rsidR="00FF614C">
                <w:rPr>
                  <w:sz w:val="18"/>
                  <w:szCs w:val="18"/>
                </w:rPr>
                <w:t xml:space="preserve"> </w:t>
              </w:r>
            </w:ins>
            <w:ins w:id="64" w:author="Зайцев Павел Борисович" w:date="2025-12-17T13:58:00Z">
              <w:r w:rsidR="007D120A" w:rsidRPr="007D120A">
                <w:rPr>
                  <w:sz w:val="18"/>
                  <w:szCs w:val="18"/>
                </w:rPr>
                <w:t>1531101120001хххх110;</w:t>
              </w:r>
            </w:ins>
            <w:ins w:id="65" w:author="Зайцев Павел Борисович" w:date="2025-12-17T13:59:00Z">
              <w:r w:rsidR="00FF614C">
                <w:rPr>
                  <w:sz w:val="18"/>
                  <w:szCs w:val="18"/>
                </w:rPr>
                <w:t xml:space="preserve"> </w:t>
              </w:r>
            </w:ins>
            <w:ins w:id="66" w:author="Зайцев Павел Борисович" w:date="2025-12-17T13:58:00Z">
              <w:r w:rsidR="007D120A" w:rsidRPr="007D120A">
                <w:rPr>
                  <w:sz w:val="18"/>
                  <w:szCs w:val="18"/>
                </w:rPr>
                <w:t>1001101121001хххх110;</w:t>
              </w:r>
            </w:ins>
            <w:ins w:id="67" w:author="Зайцев Павел Борисович" w:date="2025-12-17T14:05:00Z">
              <w:r w:rsidR="00FF614C">
                <w:rPr>
                  <w:sz w:val="18"/>
                  <w:szCs w:val="18"/>
                </w:rPr>
                <w:t xml:space="preserve"> </w:t>
              </w:r>
            </w:ins>
            <w:ins w:id="68" w:author="Зайцев Павел Борисович" w:date="2025-12-17T13:58:00Z">
              <w:r w:rsidR="007D120A" w:rsidRPr="007D120A">
                <w:rPr>
                  <w:sz w:val="18"/>
                  <w:szCs w:val="18"/>
                </w:rPr>
                <w:t>1001101122001хххх110;</w:t>
              </w:r>
            </w:ins>
            <w:ins w:id="69" w:author="Зайцев Павел Борисович" w:date="2025-12-17T13:59:00Z">
              <w:r w:rsidR="00FF614C">
                <w:rPr>
                  <w:sz w:val="18"/>
                  <w:szCs w:val="18"/>
                </w:rPr>
                <w:t xml:space="preserve"> </w:t>
              </w:r>
            </w:ins>
            <w:ins w:id="70" w:author="Зайцев Павел Борисович" w:date="2025-12-17T13:58:00Z">
              <w:r w:rsidR="007D120A" w:rsidRPr="007D120A">
                <w:rPr>
                  <w:sz w:val="18"/>
                  <w:szCs w:val="18"/>
                </w:rPr>
                <w:t>1001101126001хххх110;</w:t>
              </w:r>
            </w:ins>
            <w:ins w:id="71" w:author="Зайцев Павел Борисович" w:date="2025-12-17T14:05:00Z">
              <w:r w:rsidR="00FF614C">
                <w:rPr>
                  <w:sz w:val="18"/>
                  <w:szCs w:val="18"/>
                </w:rPr>
                <w:t xml:space="preserve"> </w:t>
              </w:r>
            </w:ins>
            <w:ins w:id="72" w:author="Зайцев Павел Борисович" w:date="2025-12-17T13:58:00Z">
              <w:r w:rsidR="007D120A" w:rsidRPr="007D120A">
                <w:rPr>
                  <w:sz w:val="18"/>
                  <w:szCs w:val="18"/>
                </w:rPr>
                <w:t>1001101127001хххх110;</w:t>
              </w:r>
            </w:ins>
            <w:ins w:id="73" w:author="Зайцев Павел Борисович" w:date="2025-12-17T13:59:00Z">
              <w:r w:rsidR="00FF614C">
                <w:rPr>
                  <w:sz w:val="18"/>
                  <w:szCs w:val="18"/>
                </w:rPr>
                <w:t xml:space="preserve"> </w:t>
              </w:r>
            </w:ins>
            <w:ins w:id="74" w:author="Зайцев Павел Борисович" w:date="2025-12-17T13:58:00Z">
              <w:r w:rsidR="007D120A" w:rsidRPr="007D120A">
                <w:rPr>
                  <w:sz w:val="18"/>
                  <w:szCs w:val="18"/>
                </w:rPr>
                <w:t>1001101129001хххх110;</w:t>
              </w:r>
            </w:ins>
            <w:ins w:id="75" w:author="Зайцев Павел Борисович" w:date="2025-12-17T14:05:00Z">
              <w:r w:rsidR="00FF614C">
                <w:rPr>
                  <w:sz w:val="18"/>
                  <w:szCs w:val="18"/>
                </w:rPr>
                <w:t xml:space="preserve"> </w:t>
              </w:r>
            </w:ins>
            <w:ins w:id="76" w:author="Зайцев Павел Борисович" w:date="2025-12-17T13:58:00Z">
              <w:r w:rsidR="007D120A" w:rsidRPr="007D120A">
                <w:rPr>
                  <w:sz w:val="18"/>
                  <w:szCs w:val="18"/>
                </w:rPr>
                <w:t>1001101130001хххх110;</w:t>
              </w:r>
            </w:ins>
            <w:ins w:id="77" w:author="Зайцев Павел Борисович" w:date="2025-12-17T13:59:00Z">
              <w:r w:rsidR="00FF614C">
                <w:rPr>
                  <w:sz w:val="18"/>
                  <w:szCs w:val="18"/>
                </w:rPr>
                <w:t xml:space="preserve"> </w:t>
              </w:r>
            </w:ins>
            <w:ins w:id="78" w:author="Зайцев Павел Борисович" w:date="2025-12-17T13:58:00Z">
              <w:r w:rsidR="007D120A" w:rsidRPr="007D120A">
                <w:rPr>
                  <w:sz w:val="18"/>
                  <w:szCs w:val="18"/>
                </w:rPr>
                <w:t>1001101136001хххх110;</w:t>
              </w:r>
            </w:ins>
            <w:ins w:id="79" w:author="Зайцев Павел Борисович" w:date="2025-12-17T14:05:00Z">
              <w:r w:rsidR="00FF614C">
                <w:rPr>
                  <w:sz w:val="18"/>
                  <w:szCs w:val="18"/>
                </w:rPr>
                <w:t xml:space="preserve"> </w:t>
              </w:r>
            </w:ins>
            <w:ins w:id="80" w:author="Зайцев Павел Борисович" w:date="2025-12-17T13:58:00Z">
              <w:r w:rsidR="007D120A" w:rsidRPr="007D120A">
                <w:rPr>
                  <w:sz w:val="18"/>
                  <w:szCs w:val="18"/>
                </w:rPr>
                <w:t>1001101137001хххх110;</w:t>
              </w:r>
            </w:ins>
            <w:ins w:id="81" w:author="Зайцев Павел Борисович" w:date="2025-12-17T13:59:00Z">
              <w:r w:rsidR="00FF614C">
                <w:rPr>
                  <w:sz w:val="18"/>
                  <w:szCs w:val="18"/>
                </w:rPr>
                <w:t xml:space="preserve"> </w:t>
              </w:r>
            </w:ins>
            <w:ins w:id="82" w:author="Зайцев Павел Борисович" w:date="2025-12-17T13:58:00Z">
              <w:r w:rsidR="007D120A" w:rsidRPr="007D120A">
                <w:rPr>
                  <w:sz w:val="18"/>
                  <w:szCs w:val="18"/>
                </w:rPr>
                <w:t>1001101139001хххх110;</w:t>
              </w:r>
            </w:ins>
            <w:ins w:id="83" w:author="Зайцев Павел Борисович" w:date="2025-12-17T14:05:00Z">
              <w:r w:rsidR="00FF614C">
                <w:rPr>
                  <w:sz w:val="18"/>
                  <w:szCs w:val="18"/>
                </w:rPr>
                <w:t xml:space="preserve"> </w:t>
              </w:r>
            </w:ins>
            <w:ins w:id="84" w:author="Зайцев Павел Борисович" w:date="2025-12-17T13:58:00Z">
              <w:r w:rsidR="00FF614C">
                <w:rPr>
                  <w:sz w:val="18"/>
                  <w:szCs w:val="18"/>
                </w:rPr>
                <w:t>1001101140001хххх110</w:t>
              </w:r>
            </w:ins>
          </w:p>
        </w:tc>
        <w:tc>
          <w:tcPr>
            <w:tcW w:w="1843" w:type="dxa"/>
            <w:tcBorders>
              <w:top w:val="single" w:sz="4" w:space="0" w:color="000000"/>
              <w:left w:val="single" w:sz="4" w:space="0" w:color="000000"/>
              <w:bottom w:val="single" w:sz="4" w:space="0" w:color="000000"/>
            </w:tcBorders>
            <w:shd w:val="clear" w:color="auto" w:fill="auto"/>
          </w:tcPr>
          <w:p w:rsidR="00732CA6" w:rsidRPr="00A1781D" w:rsidRDefault="00732CA6">
            <w:pPr>
              <w:snapToGrid w:val="0"/>
              <w:rPr>
                <w:ins w:id="85" w:author="Зайцев Павел Борисович" w:date="2025-12-17T13:32:00Z"/>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32CA6" w:rsidRPr="00A1781D" w:rsidRDefault="00732CA6">
            <w:pPr>
              <w:snapToGrid w:val="0"/>
              <w:jc w:val="center"/>
              <w:rPr>
                <w:ins w:id="86" w:author="Зайцев Павел Борисович" w:date="2025-12-17T13:32:00Z"/>
                <w:sz w:val="18"/>
                <w:szCs w:val="18"/>
              </w:rPr>
            </w:pPr>
          </w:p>
        </w:tc>
        <w:tc>
          <w:tcPr>
            <w:tcW w:w="963" w:type="dxa"/>
            <w:tcBorders>
              <w:top w:val="single" w:sz="4" w:space="0" w:color="000000"/>
              <w:left w:val="single" w:sz="4" w:space="0" w:color="000000"/>
              <w:bottom w:val="single" w:sz="4" w:space="0" w:color="000000"/>
              <w:right w:val="single" w:sz="4" w:space="0" w:color="000000"/>
            </w:tcBorders>
          </w:tcPr>
          <w:p w:rsidR="00732CA6" w:rsidRPr="00A1781D" w:rsidRDefault="00FF614C">
            <w:pPr>
              <w:snapToGrid w:val="0"/>
              <w:jc w:val="center"/>
              <w:rPr>
                <w:ins w:id="87" w:author="Зайцев Павел Борисович" w:date="2025-12-17T13:32:00Z"/>
                <w:sz w:val="18"/>
                <w:szCs w:val="18"/>
              </w:rPr>
            </w:pPr>
            <w:ins w:id="88" w:author="Зайцев Павел Борисович" w:date="2025-12-17T14:00:00Z">
              <w:r>
                <w:rPr>
                  <w:sz w:val="18"/>
                  <w:szCs w:val="18"/>
                </w:rPr>
                <w:t>Б</w:t>
              </w:r>
            </w:ins>
          </w:p>
        </w:tc>
      </w:tr>
      <w:tr w:rsidR="00FF614C" w:rsidRPr="00A1781D" w:rsidTr="00261469">
        <w:trPr>
          <w:ins w:id="89" w:author="Зайцев Павел Борисович" w:date="2025-12-17T14:00:00Z"/>
        </w:trPr>
        <w:tc>
          <w:tcPr>
            <w:tcW w:w="510" w:type="dxa"/>
            <w:tcBorders>
              <w:top w:val="single" w:sz="4" w:space="0" w:color="000000"/>
              <w:left w:val="single" w:sz="4" w:space="0" w:color="000000"/>
              <w:bottom w:val="single" w:sz="4" w:space="0" w:color="000000"/>
            </w:tcBorders>
            <w:shd w:val="clear" w:color="auto" w:fill="auto"/>
          </w:tcPr>
          <w:p w:rsidR="00FF614C" w:rsidRPr="00A1781D" w:rsidRDefault="00FF614C" w:rsidP="0004304B">
            <w:pPr>
              <w:snapToGrid w:val="0"/>
              <w:rPr>
                <w:ins w:id="90" w:author="Зайцев Павел Борисович" w:date="2025-12-17T14:00:00Z"/>
                <w:sz w:val="18"/>
                <w:szCs w:val="18"/>
              </w:rPr>
            </w:pPr>
            <w:ins w:id="91" w:author="Зайцев Павел Борисович" w:date="2025-12-17T14:00:00Z">
              <w:r>
                <w:rPr>
                  <w:sz w:val="18"/>
                  <w:szCs w:val="18"/>
                </w:rPr>
                <w:t>4</w:t>
              </w:r>
            </w:ins>
          </w:p>
        </w:tc>
        <w:tc>
          <w:tcPr>
            <w:tcW w:w="590" w:type="dxa"/>
            <w:tcBorders>
              <w:top w:val="single" w:sz="4" w:space="0" w:color="000000"/>
              <w:left w:val="single" w:sz="4" w:space="0" w:color="000000"/>
              <w:bottom w:val="single" w:sz="4" w:space="0" w:color="000000"/>
            </w:tcBorders>
            <w:shd w:val="clear" w:color="auto" w:fill="auto"/>
          </w:tcPr>
          <w:p w:rsidR="00FF614C" w:rsidRPr="00A1781D" w:rsidRDefault="00FF614C" w:rsidP="0004304B">
            <w:pPr>
              <w:snapToGrid w:val="0"/>
              <w:rPr>
                <w:ins w:id="92" w:author="Зайцев Павел Борисович" w:date="2025-12-17T14:00:00Z"/>
                <w:sz w:val="18"/>
                <w:szCs w:val="18"/>
              </w:rPr>
            </w:pPr>
            <w:ins w:id="93" w:author="Зайцев Павел Борисович" w:date="2025-12-17T14:00:00Z">
              <w:r>
                <w:rPr>
                  <w:sz w:val="18"/>
                  <w:szCs w:val="18"/>
                </w:rPr>
                <w:t>1</w:t>
              </w:r>
            </w:ins>
          </w:p>
        </w:tc>
        <w:tc>
          <w:tcPr>
            <w:tcW w:w="772" w:type="dxa"/>
            <w:tcBorders>
              <w:top w:val="single" w:sz="4" w:space="0" w:color="000000"/>
              <w:left w:val="single" w:sz="4" w:space="0" w:color="000000"/>
              <w:bottom w:val="single" w:sz="4" w:space="0" w:color="000000"/>
            </w:tcBorders>
            <w:shd w:val="clear" w:color="auto" w:fill="auto"/>
          </w:tcPr>
          <w:p w:rsidR="00FF614C" w:rsidRPr="00FF614C" w:rsidRDefault="00FF614C" w:rsidP="00FF614C">
            <w:pPr>
              <w:snapToGrid w:val="0"/>
              <w:rPr>
                <w:ins w:id="94" w:author="Зайцев Павел Борисович" w:date="2025-12-17T14:00:00Z"/>
                <w:sz w:val="18"/>
                <w:szCs w:val="18"/>
              </w:rPr>
            </w:pPr>
            <w:ins w:id="95" w:author="Зайцев Павел Борисович" w:date="2025-12-17T14:00:00Z">
              <w:r>
                <w:rPr>
                  <w:sz w:val="18"/>
                  <w:szCs w:val="18"/>
                </w:rPr>
                <w:t>Детализированные строки 520</w:t>
              </w:r>
            </w:ins>
          </w:p>
        </w:tc>
        <w:tc>
          <w:tcPr>
            <w:tcW w:w="850" w:type="dxa"/>
            <w:tcBorders>
              <w:top w:val="single" w:sz="4" w:space="0" w:color="000000"/>
              <w:left w:val="single" w:sz="4" w:space="0" w:color="000000"/>
              <w:bottom w:val="single" w:sz="4" w:space="0" w:color="000000"/>
            </w:tcBorders>
            <w:shd w:val="clear" w:color="auto" w:fill="auto"/>
          </w:tcPr>
          <w:p w:rsidR="00FF614C" w:rsidRPr="00A1781D" w:rsidRDefault="00FF614C" w:rsidP="0004304B">
            <w:pPr>
              <w:snapToGrid w:val="0"/>
              <w:jc w:val="center"/>
              <w:rPr>
                <w:ins w:id="96" w:author="Зайцев Павел Борисович" w:date="2025-12-17T14:00:00Z"/>
                <w:sz w:val="18"/>
                <w:szCs w:val="18"/>
              </w:rPr>
            </w:pPr>
            <w:ins w:id="97" w:author="Зайцев Павел Борисович" w:date="2025-12-17T14:00:00Z">
              <w:r>
                <w:rPr>
                  <w:sz w:val="18"/>
                  <w:szCs w:val="18"/>
                </w:rPr>
                <w:t>3</w:t>
              </w:r>
            </w:ins>
          </w:p>
        </w:tc>
        <w:tc>
          <w:tcPr>
            <w:tcW w:w="3969" w:type="dxa"/>
            <w:tcBorders>
              <w:top w:val="single" w:sz="4" w:space="0" w:color="000000"/>
              <w:left w:val="single" w:sz="4" w:space="0" w:color="000000"/>
              <w:bottom w:val="single" w:sz="4" w:space="0" w:color="000000"/>
            </w:tcBorders>
            <w:shd w:val="clear" w:color="auto" w:fill="auto"/>
          </w:tcPr>
          <w:p w:rsidR="00FF614C" w:rsidRPr="00732CA6" w:rsidRDefault="00FF614C" w:rsidP="00FF614C">
            <w:pPr>
              <w:snapToGrid w:val="0"/>
              <w:rPr>
                <w:ins w:id="98" w:author="Зайцев Павел Борисович" w:date="2025-12-17T14:00:00Z"/>
                <w:sz w:val="18"/>
                <w:szCs w:val="18"/>
              </w:rPr>
            </w:pPr>
            <w:ins w:id="99" w:author="Зайцев Павел Борисович" w:date="2025-12-17T14:00:00Z">
              <w:r>
                <w:rPr>
                  <w:sz w:val="18"/>
                  <w:szCs w:val="18"/>
                </w:rPr>
                <w:t>=</w:t>
              </w:r>
            </w:ins>
            <w:ins w:id="100" w:author="Зайцев Павел Борисович" w:date="2025-12-17T14:04:00Z">
              <w:r>
                <w:rPr>
                  <w:sz w:val="18"/>
                  <w:szCs w:val="18"/>
                </w:rPr>
                <w:t>092</w:t>
              </w:r>
            </w:ins>
            <w:ins w:id="101" w:author="Зайцев Павел Борисович" w:date="2025-12-17T14:02:00Z">
              <w:r>
                <w:rPr>
                  <w:sz w:val="18"/>
                  <w:szCs w:val="18"/>
                </w:rPr>
                <w:t>0106050201хххх640</w:t>
              </w:r>
            </w:ins>
            <w:ins w:id="102" w:author="Зайцев Павел Борисович" w:date="2025-12-17T14:04:00Z">
              <w:r>
                <w:rPr>
                  <w:sz w:val="18"/>
                  <w:szCs w:val="18"/>
                </w:rPr>
                <w:t xml:space="preserve">; </w:t>
              </w:r>
            </w:ins>
            <w:ins w:id="103" w:author="Зайцев Павел Борисович" w:date="2025-12-17T14:05:00Z">
              <w:r>
                <w:rPr>
                  <w:sz w:val="18"/>
                  <w:szCs w:val="18"/>
                </w:rPr>
                <w:t xml:space="preserve">0920106080001хххх640; </w:t>
              </w:r>
            </w:ins>
            <w:ins w:id="104" w:author="Зайцев Павел Борисович" w:date="2025-12-17T14:06:00Z">
              <w:r w:rsidRPr="00FF614C">
                <w:rPr>
                  <w:sz w:val="18"/>
                  <w:szCs w:val="18"/>
                </w:rPr>
                <w:t>1000106100301</w:t>
              </w:r>
              <w:r>
                <w:rPr>
                  <w:sz w:val="18"/>
                  <w:szCs w:val="18"/>
                </w:rPr>
                <w:t xml:space="preserve">хххх640; </w:t>
              </w:r>
              <w:r w:rsidRPr="00FF614C">
                <w:rPr>
                  <w:sz w:val="18"/>
                  <w:szCs w:val="18"/>
                </w:rPr>
                <w:t>1000106100901</w:t>
              </w:r>
              <w:r>
                <w:rPr>
                  <w:sz w:val="18"/>
                  <w:szCs w:val="18"/>
                </w:rPr>
                <w:t>хххх640</w:t>
              </w:r>
            </w:ins>
          </w:p>
        </w:tc>
        <w:tc>
          <w:tcPr>
            <w:tcW w:w="1843" w:type="dxa"/>
            <w:tcBorders>
              <w:top w:val="single" w:sz="4" w:space="0" w:color="000000"/>
              <w:left w:val="single" w:sz="4" w:space="0" w:color="000000"/>
              <w:bottom w:val="single" w:sz="4" w:space="0" w:color="000000"/>
            </w:tcBorders>
            <w:shd w:val="clear" w:color="auto" w:fill="auto"/>
          </w:tcPr>
          <w:p w:rsidR="00FF614C" w:rsidRPr="00A1781D" w:rsidRDefault="00FF614C" w:rsidP="0004304B">
            <w:pPr>
              <w:snapToGrid w:val="0"/>
              <w:rPr>
                <w:ins w:id="105" w:author="Зайцев Павел Борисович" w:date="2025-12-17T14:00:00Z"/>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F614C" w:rsidRPr="00A1781D" w:rsidRDefault="00FF614C" w:rsidP="0004304B">
            <w:pPr>
              <w:snapToGrid w:val="0"/>
              <w:jc w:val="center"/>
              <w:rPr>
                <w:ins w:id="106" w:author="Зайцев Павел Борисович" w:date="2025-12-17T14:00:00Z"/>
                <w:sz w:val="18"/>
                <w:szCs w:val="18"/>
              </w:rPr>
            </w:pPr>
          </w:p>
        </w:tc>
        <w:tc>
          <w:tcPr>
            <w:tcW w:w="963" w:type="dxa"/>
            <w:tcBorders>
              <w:top w:val="single" w:sz="4" w:space="0" w:color="000000"/>
              <w:left w:val="single" w:sz="4" w:space="0" w:color="000000"/>
              <w:bottom w:val="single" w:sz="4" w:space="0" w:color="000000"/>
              <w:right w:val="single" w:sz="4" w:space="0" w:color="000000"/>
            </w:tcBorders>
          </w:tcPr>
          <w:p w:rsidR="00FF614C" w:rsidRPr="00A1781D" w:rsidRDefault="00FF614C" w:rsidP="0004304B">
            <w:pPr>
              <w:snapToGrid w:val="0"/>
              <w:jc w:val="center"/>
              <w:rPr>
                <w:ins w:id="107" w:author="Зайцев Павел Борисович" w:date="2025-12-17T14:00:00Z"/>
                <w:sz w:val="18"/>
                <w:szCs w:val="18"/>
              </w:rPr>
            </w:pPr>
            <w:ins w:id="108" w:author="Зайцев Павел Борисович" w:date="2025-12-17T14:00:00Z">
              <w:r>
                <w:rPr>
                  <w:sz w:val="18"/>
                  <w:szCs w:val="18"/>
                </w:rPr>
                <w:t>Б</w:t>
              </w:r>
            </w:ins>
          </w:p>
        </w:tc>
      </w:tr>
    </w:tbl>
    <w:p w:rsidR="00287799" w:rsidRPr="00A1781D" w:rsidRDefault="00287799" w:rsidP="00287799">
      <w:pPr>
        <w:rPr>
          <w:b/>
          <w:sz w:val="18"/>
          <w:szCs w:val="18"/>
          <w:u w:val="single"/>
        </w:rPr>
      </w:pPr>
    </w:p>
    <w:p w:rsidR="00287799" w:rsidRPr="00A1781D" w:rsidRDefault="00287799" w:rsidP="00287799">
      <w:pPr>
        <w:rPr>
          <w:sz w:val="18"/>
          <w:szCs w:val="18"/>
        </w:rPr>
      </w:pPr>
      <w:r w:rsidRPr="00A1781D">
        <w:rPr>
          <w:sz w:val="18"/>
          <w:szCs w:val="18"/>
        </w:rPr>
        <w:t>Показатели Справки ф. 0503184 на 01.01. равны нулю, за исключением показателей Справок ф. 0503184 главных администраторов средств федерального бюджета (код главы по БК 100, 153).</w:t>
      </w:r>
    </w:p>
    <w:p w:rsidR="000922BC" w:rsidRPr="00A1781D" w:rsidRDefault="000922BC">
      <w:pPr>
        <w:jc w:val="center"/>
        <w:rPr>
          <w:b/>
          <w:sz w:val="18"/>
          <w:szCs w:val="18"/>
          <w:u w:val="single"/>
        </w:rPr>
      </w:pPr>
    </w:p>
    <w:p w:rsidR="0006764E" w:rsidRPr="00A1781D" w:rsidRDefault="00CC5C9A" w:rsidP="002B28A7">
      <w:pPr>
        <w:pStyle w:val="1"/>
        <w:numPr>
          <w:ilvl w:val="0"/>
          <w:numId w:val="0"/>
        </w:numPr>
        <w:rPr>
          <w:b/>
          <w:sz w:val="18"/>
          <w:szCs w:val="18"/>
        </w:rPr>
      </w:pPr>
      <w:bookmarkStart w:id="109" w:name="_Toc424750542"/>
      <w:bookmarkStart w:id="110" w:name="_Toc216965273"/>
      <w:r w:rsidRPr="00A1781D">
        <w:rPr>
          <w:b/>
          <w:sz w:val="18"/>
          <w:szCs w:val="18"/>
        </w:rPr>
        <w:t>3</w:t>
      </w:r>
      <w:r w:rsidR="00F36D0D" w:rsidRPr="00A1781D">
        <w:rPr>
          <w:b/>
          <w:sz w:val="18"/>
          <w:szCs w:val="18"/>
        </w:rPr>
        <w:t xml:space="preserve">. </w:t>
      </w:r>
      <w:r w:rsidR="0006764E" w:rsidRPr="00A1781D">
        <w:rPr>
          <w:b/>
          <w:sz w:val="18"/>
          <w:szCs w:val="18"/>
        </w:rPr>
        <w:t>Справка по консолидируемым расчетам</w:t>
      </w:r>
      <w:r w:rsidR="003402E3" w:rsidRPr="00A1781D">
        <w:rPr>
          <w:b/>
          <w:sz w:val="18"/>
          <w:szCs w:val="18"/>
        </w:rPr>
        <w:t xml:space="preserve"> (</w:t>
      </w:r>
      <w:r w:rsidR="0006764E" w:rsidRPr="00A1781D">
        <w:rPr>
          <w:b/>
          <w:sz w:val="18"/>
          <w:szCs w:val="18"/>
        </w:rPr>
        <w:t>ф .0503125)</w:t>
      </w:r>
      <w:bookmarkEnd w:id="109"/>
      <w:bookmarkEnd w:id="110"/>
    </w:p>
    <w:p w:rsidR="0006764E" w:rsidRPr="00A1781D" w:rsidRDefault="0006764E" w:rsidP="002B28A7">
      <w:pPr>
        <w:rPr>
          <w:sz w:val="18"/>
          <w:szCs w:val="18"/>
        </w:rPr>
      </w:pPr>
      <w:r w:rsidRPr="00A1781D">
        <w:rPr>
          <w:sz w:val="18"/>
          <w:szCs w:val="18"/>
        </w:rPr>
        <w:t>(месяц, квартал, год)</w:t>
      </w:r>
    </w:p>
    <w:p w:rsidR="001B104A" w:rsidRPr="00A1781D" w:rsidRDefault="001B104A" w:rsidP="002B28A7">
      <w:pPr>
        <w:rPr>
          <w:sz w:val="18"/>
          <w:szCs w:val="18"/>
        </w:rPr>
      </w:pPr>
    </w:p>
    <w:p w:rsidR="00A1240B" w:rsidRPr="00A1781D" w:rsidRDefault="00A1240B" w:rsidP="002B28A7">
      <w:pPr>
        <w:ind w:right="-427"/>
        <w:jc w:val="both"/>
        <w:rPr>
          <w:b/>
          <w:sz w:val="18"/>
          <w:szCs w:val="18"/>
        </w:rPr>
      </w:pPr>
      <w:r w:rsidRPr="00A1781D">
        <w:rPr>
          <w:b/>
          <w:sz w:val="18"/>
          <w:szCs w:val="18"/>
        </w:rPr>
        <w:t xml:space="preserve">Контрольные соотношения для </w:t>
      </w:r>
      <w:proofErr w:type="spellStart"/>
      <w:r w:rsidRPr="00A1781D">
        <w:rPr>
          <w:b/>
          <w:sz w:val="18"/>
          <w:szCs w:val="18"/>
        </w:rPr>
        <w:t>внутридокументного</w:t>
      </w:r>
      <w:proofErr w:type="spellEnd"/>
      <w:r w:rsidRPr="00A1781D">
        <w:rPr>
          <w:b/>
          <w:sz w:val="18"/>
          <w:szCs w:val="18"/>
        </w:rPr>
        <w:t xml:space="preserve"> контроля</w:t>
      </w:r>
      <w:r w:rsidR="005944ED" w:rsidRPr="00A1781D">
        <w:rPr>
          <w:b/>
          <w:sz w:val="18"/>
          <w:szCs w:val="18"/>
        </w:rPr>
        <w:t>:</w:t>
      </w:r>
    </w:p>
    <w:p w:rsidR="005944ED" w:rsidRPr="00A1781D" w:rsidRDefault="005944ED" w:rsidP="002B28A7">
      <w:pPr>
        <w:ind w:right="-427"/>
        <w:jc w:val="both"/>
        <w:rPr>
          <w:b/>
          <w:sz w:val="18"/>
          <w:szCs w:val="18"/>
        </w:rPr>
      </w:pPr>
    </w:p>
    <w:tbl>
      <w:tblPr>
        <w:tblW w:w="108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850"/>
        <w:gridCol w:w="454"/>
        <w:gridCol w:w="567"/>
        <w:gridCol w:w="964"/>
        <w:gridCol w:w="850"/>
        <w:gridCol w:w="454"/>
        <w:gridCol w:w="567"/>
        <w:gridCol w:w="539"/>
        <w:gridCol w:w="1134"/>
        <w:gridCol w:w="1984"/>
        <w:gridCol w:w="709"/>
        <w:gridCol w:w="709"/>
        <w:gridCol w:w="651"/>
      </w:tblGrid>
      <w:tr w:rsidR="00AB0A7A" w:rsidRPr="00293FB2" w:rsidTr="008579FB">
        <w:trPr>
          <w:trHeight w:val="339"/>
          <w:tblHeader/>
        </w:trPr>
        <w:tc>
          <w:tcPr>
            <w:tcW w:w="397" w:type="dxa"/>
            <w:vAlign w:val="center"/>
          </w:tcPr>
          <w:p w:rsidR="00EC42A4" w:rsidRPr="00293FB2" w:rsidRDefault="00EC42A4" w:rsidP="00AF170C">
            <w:pPr>
              <w:jc w:val="center"/>
              <w:rPr>
                <w:b/>
                <w:sz w:val="16"/>
                <w:szCs w:val="16"/>
              </w:rPr>
            </w:pPr>
            <w:r w:rsidRPr="00293FB2">
              <w:rPr>
                <w:b/>
                <w:sz w:val="16"/>
                <w:szCs w:val="16"/>
              </w:rPr>
              <w:t>№ п/п</w:t>
            </w:r>
          </w:p>
        </w:tc>
        <w:tc>
          <w:tcPr>
            <w:tcW w:w="850" w:type="dxa"/>
            <w:vAlign w:val="center"/>
          </w:tcPr>
          <w:p w:rsidR="00EC42A4" w:rsidRPr="00293FB2" w:rsidRDefault="00EC42A4" w:rsidP="00AF170C">
            <w:pPr>
              <w:jc w:val="center"/>
              <w:rPr>
                <w:b/>
                <w:sz w:val="16"/>
                <w:szCs w:val="16"/>
              </w:rPr>
            </w:pPr>
            <w:r w:rsidRPr="00293FB2">
              <w:rPr>
                <w:b/>
                <w:sz w:val="16"/>
                <w:szCs w:val="16"/>
              </w:rPr>
              <w:t>Строка</w:t>
            </w:r>
          </w:p>
        </w:tc>
        <w:tc>
          <w:tcPr>
            <w:tcW w:w="454" w:type="dxa"/>
            <w:vAlign w:val="center"/>
          </w:tcPr>
          <w:p w:rsidR="00EC42A4" w:rsidRPr="00293FB2" w:rsidRDefault="00EC42A4" w:rsidP="00AF170C">
            <w:pPr>
              <w:jc w:val="center"/>
              <w:rPr>
                <w:b/>
                <w:sz w:val="16"/>
                <w:szCs w:val="16"/>
              </w:rPr>
            </w:pPr>
            <w:r w:rsidRPr="00293FB2">
              <w:rPr>
                <w:b/>
                <w:sz w:val="16"/>
                <w:szCs w:val="16"/>
              </w:rPr>
              <w:t>Графа</w:t>
            </w:r>
          </w:p>
        </w:tc>
        <w:tc>
          <w:tcPr>
            <w:tcW w:w="567" w:type="dxa"/>
            <w:vAlign w:val="center"/>
          </w:tcPr>
          <w:p w:rsidR="00EC42A4" w:rsidRPr="00293FB2" w:rsidRDefault="00EC42A4" w:rsidP="00AF170C">
            <w:pPr>
              <w:jc w:val="center"/>
              <w:rPr>
                <w:b/>
                <w:sz w:val="16"/>
                <w:szCs w:val="16"/>
              </w:rPr>
            </w:pPr>
            <w:r w:rsidRPr="00293FB2">
              <w:rPr>
                <w:b/>
                <w:sz w:val="16"/>
                <w:szCs w:val="16"/>
              </w:rPr>
              <w:t>Раздел</w:t>
            </w:r>
          </w:p>
        </w:tc>
        <w:tc>
          <w:tcPr>
            <w:tcW w:w="964" w:type="dxa"/>
            <w:vAlign w:val="center"/>
          </w:tcPr>
          <w:p w:rsidR="00EC42A4" w:rsidRPr="00293FB2" w:rsidRDefault="00EC42A4" w:rsidP="00AF170C">
            <w:pPr>
              <w:jc w:val="center"/>
              <w:rPr>
                <w:b/>
                <w:sz w:val="16"/>
                <w:szCs w:val="16"/>
              </w:rPr>
            </w:pPr>
            <w:r w:rsidRPr="00293FB2">
              <w:rPr>
                <w:b/>
                <w:sz w:val="16"/>
                <w:szCs w:val="16"/>
              </w:rPr>
              <w:t>Показатель</w:t>
            </w:r>
          </w:p>
        </w:tc>
        <w:tc>
          <w:tcPr>
            <w:tcW w:w="850" w:type="dxa"/>
            <w:vAlign w:val="center"/>
          </w:tcPr>
          <w:p w:rsidR="00EC42A4" w:rsidRPr="00293FB2" w:rsidRDefault="00EC42A4" w:rsidP="00AF170C">
            <w:pPr>
              <w:jc w:val="center"/>
              <w:rPr>
                <w:b/>
                <w:sz w:val="16"/>
                <w:szCs w:val="16"/>
              </w:rPr>
            </w:pPr>
            <w:r w:rsidRPr="00293FB2">
              <w:rPr>
                <w:b/>
                <w:sz w:val="16"/>
                <w:szCs w:val="16"/>
              </w:rPr>
              <w:t>Соотношение</w:t>
            </w:r>
          </w:p>
        </w:tc>
        <w:tc>
          <w:tcPr>
            <w:tcW w:w="454" w:type="dxa"/>
            <w:vAlign w:val="center"/>
          </w:tcPr>
          <w:p w:rsidR="00EC42A4" w:rsidRPr="00293FB2" w:rsidRDefault="00EC42A4" w:rsidP="00AF170C">
            <w:pPr>
              <w:jc w:val="center"/>
              <w:rPr>
                <w:b/>
                <w:sz w:val="16"/>
                <w:szCs w:val="16"/>
              </w:rPr>
            </w:pPr>
            <w:r w:rsidRPr="00293FB2">
              <w:rPr>
                <w:b/>
                <w:sz w:val="16"/>
                <w:szCs w:val="16"/>
              </w:rPr>
              <w:t>Строка</w:t>
            </w:r>
          </w:p>
        </w:tc>
        <w:tc>
          <w:tcPr>
            <w:tcW w:w="567" w:type="dxa"/>
            <w:vAlign w:val="center"/>
          </w:tcPr>
          <w:p w:rsidR="00EC42A4" w:rsidRPr="00293FB2" w:rsidRDefault="00EC42A4" w:rsidP="00AF170C">
            <w:pPr>
              <w:jc w:val="center"/>
              <w:rPr>
                <w:b/>
                <w:sz w:val="16"/>
                <w:szCs w:val="16"/>
              </w:rPr>
            </w:pPr>
            <w:r w:rsidRPr="00293FB2">
              <w:rPr>
                <w:b/>
                <w:sz w:val="16"/>
                <w:szCs w:val="16"/>
              </w:rPr>
              <w:t>Графа</w:t>
            </w:r>
          </w:p>
        </w:tc>
        <w:tc>
          <w:tcPr>
            <w:tcW w:w="539" w:type="dxa"/>
            <w:vAlign w:val="center"/>
          </w:tcPr>
          <w:p w:rsidR="00EC42A4" w:rsidRPr="00293FB2" w:rsidRDefault="00EC42A4" w:rsidP="00AF170C">
            <w:pPr>
              <w:jc w:val="center"/>
              <w:rPr>
                <w:b/>
                <w:sz w:val="16"/>
                <w:szCs w:val="16"/>
              </w:rPr>
            </w:pPr>
            <w:r w:rsidRPr="00293FB2">
              <w:rPr>
                <w:b/>
                <w:sz w:val="16"/>
                <w:szCs w:val="16"/>
              </w:rPr>
              <w:t>Раздел</w:t>
            </w:r>
          </w:p>
        </w:tc>
        <w:tc>
          <w:tcPr>
            <w:tcW w:w="1134" w:type="dxa"/>
            <w:vAlign w:val="center"/>
          </w:tcPr>
          <w:p w:rsidR="00EC42A4" w:rsidRPr="00293FB2" w:rsidRDefault="00EC42A4" w:rsidP="00AF170C">
            <w:pPr>
              <w:jc w:val="center"/>
              <w:rPr>
                <w:b/>
                <w:sz w:val="16"/>
                <w:szCs w:val="16"/>
              </w:rPr>
            </w:pPr>
            <w:r w:rsidRPr="00293FB2">
              <w:rPr>
                <w:b/>
                <w:sz w:val="16"/>
                <w:szCs w:val="16"/>
              </w:rPr>
              <w:t>Показатель</w:t>
            </w:r>
          </w:p>
        </w:tc>
        <w:tc>
          <w:tcPr>
            <w:tcW w:w="1984" w:type="dxa"/>
            <w:vAlign w:val="center"/>
          </w:tcPr>
          <w:p w:rsidR="00EC42A4" w:rsidRPr="00293FB2" w:rsidRDefault="00EC42A4" w:rsidP="00AF170C">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EC42A4" w:rsidRPr="00293FB2" w:rsidRDefault="00EC42A4" w:rsidP="00AF170C">
            <w:pPr>
              <w:jc w:val="center"/>
              <w:rPr>
                <w:b/>
                <w:sz w:val="16"/>
                <w:szCs w:val="16"/>
              </w:rPr>
            </w:pPr>
            <w:r>
              <w:rPr>
                <w:b/>
                <w:sz w:val="16"/>
                <w:szCs w:val="16"/>
              </w:rPr>
              <w:t>Тип субъекта</w:t>
            </w:r>
          </w:p>
        </w:tc>
        <w:tc>
          <w:tcPr>
            <w:tcW w:w="709" w:type="dxa"/>
          </w:tcPr>
          <w:p w:rsidR="00EC42A4" w:rsidRPr="00293FB2" w:rsidRDefault="00EC42A4" w:rsidP="00AF170C">
            <w:pPr>
              <w:jc w:val="center"/>
              <w:rPr>
                <w:b/>
                <w:sz w:val="16"/>
                <w:szCs w:val="16"/>
              </w:rPr>
            </w:pPr>
            <w:r>
              <w:rPr>
                <w:b/>
                <w:sz w:val="16"/>
                <w:szCs w:val="16"/>
              </w:rPr>
              <w:t>Отчетный период</w:t>
            </w:r>
          </w:p>
        </w:tc>
        <w:tc>
          <w:tcPr>
            <w:tcW w:w="651" w:type="dxa"/>
            <w:vAlign w:val="center"/>
          </w:tcPr>
          <w:p w:rsidR="00EC42A4" w:rsidRPr="00293FB2" w:rsidRDefault="00EC42A4" w:rsidP="00AF170C">
            <w:pPr>
              <w:jc w:val="center"/>
              <w:rPr>
                <w:b/>
                <w:sz w:val="16"/>
                <w:szCs w:val="16"/>
              </w:rPr>
            </w:pPr>
            <w:r w:rsidRPr="00293FB2">
              <w:rPr>
                <w:b/>
                <w:sz w:val="16"/>
                <w:szCs w:val="16"/>
              </w:rPr>
              <w:t>Уровень ошибки</w:t>
            </w:r>
          </w:p>
        </w:tc>
      </w:tr>
      <w:tr w:rsidR="00AB0A7A" w:rsidRPr="00293FB2" w:rsidTr="008579FB">
        <w:trPr>
          <w:trHeight w:val="74"/>
        </w:trPr>
        <w:tc>
          <w:tcPr>
            <w:tcW w:w="397" w:type="dxa"/>
            <w:vAlign w:val="center"/>
          </w:tcPr>
          <w:p w:rsidR="00EC42A4" w:rsidRPr="00293FB2" w:rsidRDefault="00EC42A4" w:rsidP="00AF170C">
            <w:pPr>
              <w:jc w:val="center"/>
              <w:rPr>
                <w:sz w:val="16"/>
                <w:szCs w:val="16"/>
              </w:rPr>
            </w:pPr>
            <w:r>
              <w:rPr>
                <w:sz w:val="16"/>
                <w:szCs w:val="16"/>
              </w:rPr>
              <w:t>1</w:t>
            </w:r>
          </w:p>
        </w:tc>
        <w:tc>
          <w:tcPr>
            <w:tcW w:w="850" w:type="dxa"/>
            <w:vAlign w:val="center"/>
          </w:tcPr>
          <w:p w:rsidR="00EC42A4" w:rsidRPr="00293FB2" w:rsidRDefault="00EC42A4" w:rsidP="00AF170C">
            <w:pPr>
              <w:jc w:val="center"/>
              <w:rPr>
                <w:sz w:val="16"/>
                <w:szCs w:val="16"/>
              </w:rPr>
            </w:pPr>
          </w:p>
        </w:tc>
        <w:tc>
          <w:tcPr>
            <w:tcW w:w="454"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850" w:type="dxa"/>
            <w:vAlign w:val="center"/>
          </w:tcPr>
          <w:p w:rsidR="00EC42A4" w:rsidRPr="00293FB2" w:rsidRDefault="00EC42A4" w:rsidP="00AF170C">
            <w:pPr>
              <w:snapToGrid w:val="0"/>
              <w:jc w:val="center"/>
              <w:rPr>
                <w:sz w:val="16"/>
                <w:szCs w:val="16"/>
              </w:rPr>
            </w:pPr>
            <w:r>
              <w:rPr>
                <w:sz w:val="16"/>
                <w:szCs w:val="16"/>
              </w:rPr>
              <w:t>=</w:t>
            </w:r>
          </w:p>
        </w:tc>
        <w:tc>
          <w:tcPr>
            <w:tcW w:w="454"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 xml:space="preserve">ПБС, </w:t>
            </w:r>
            <w:r w:rsidR="004F52DC">
              <w:rPr>
                <w:sz w:val="16"/>
                <w:szCs w:val="16"/>
              </w:rPr>
              <w:t xml:space="preserve">РБС, </w:t>
            </w:r>
            <w:r>
              <w:rPr>
                <w:sz w:val="16"/>
                <w:szCs w:val="16"/>
              </w:rPr>
              <w:t>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8579FB">
        <w:trPr>
          <w:trHeight w:val="74"/>
        </w:trPr>
        <w:tc>
          <w:tcPr>
            <w:tcW w:w="397" w:type="dxa"/>
            <w:vAlign w:val="center"/>
          </w:tcPr>
          <w:p w:rsidR="00EC42A4" w:rsidRPr="00293FB2" w:rsidRDefault="00EC42A4" w:rsidP="00AF170C">
            <w:pPr>
              <w:jc w:val="center"/>
              <w:rPr>
                <w:sz w:val="16"/>
                <w:szCs w:val="16"/>
              </w:rPr>
            </w:pPr>
            <w:r>
              <w:rPr>
                <w:sz w:val="16"/>
                <w:szCs w:val="16"/>
              </w:rPr>
              <w:t>2</w:t>
            </w:r>
          </w:p>
        </w:tc>
        <w:tc>
          <w:tcPr>
            <w:tcW w:w="850" w:type="dxa"/>
            <w:vAlign w:val="center"/>
          </w:tcPr>
          <w:p w:rsidR="00EC42A4" w:rsidRPr="00293FB2" w:rsidRDefault="00EC42A4" w:rsidP="00AF170C">
            <w:pPr>
              <w:jc w:val="center"/>
              <w:rPr>
                <w:sz w:val="16"/>
                <w:szCs w:val="16"/>
              </w:rPr>
            </w:pPr>
          </w:p>
        </w:tc>
        <w:tc>
          <w:tcPr>
            <w:tcW w:w="454"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850" w:type="dxa"/>
            <w:vAlign w:val="center"/>
          </w:tcPr>
          <w:p w:rsidR="00EC42A4" w:rsidRPr="00293FB2" w:rsidRDefault="00EC42A4" w:rsidP="00AF170C">
            <w:pPr>
              <w:snapToGrid w:val="0"/>
              <w:jc w:val="center"/>
              <w:rPr>
                <w:sz w:val="16"/>
                <w:szCs w:val="16"/>
              </w:rPr>
            </w:pPr>
            <w:r>
              <w:rPr>
                <w:sz w:val="16"/>
                <w:szCs w:val="16"/>
              </w:rPr>
              <w:t>=</w:t>
            </w:r>
          </w:p>
        </w:tc>
        <w:tc>
          <w:tcPr>
            <w:tcW w:w="454"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«в том числе по номеру (коду) счета»</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047D22">
              <w:rPr>
                <w:sz w:val="16"/>
                <w:szCs w:val="16"/>
              </w:rPr>
              <w:t>«в том числе по номеру (коду) счета»</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 xml:space="preserve">ПБС, </w:t>
            </w:r>
            <w:r w:rsidR="004F52DC">
              <w:rPr>
                <w:sz w:val="16"/>
                <w:szCs w:val="16"/>
              </w:rPr>
              <w:t xml:space="preserve">РБС, </w:t>
            </w:r>
            <w:r>
              <w:rPr>
                <w:sz w:val="16"/>
                <w:szCs w:val="16"/>
              </w:rPr>
              <w:t>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8579FB">
        <w:trPr>
          <w:trHeight w:val="74"/>
        </w:trPr>
        <w:tc>
          <w:tcPr>
            <w:tcW w:w="397" w:type="dxa"/>
            <w:vAlign w:val="center"/>
          </w:tcPr>
          <w:p w:rsidR="00EC42A4" w:rsidRPr="00293FB2" w:rsidRDefault="00EC42A4" w:rsidP="00AF170C">
            <w:pPr>
              <w:jc w:val="center"/>
              <w:rPr>
                <w:sz w:val="16"/>
                <w:szCs w:val="16"/>
              </w:rPr>
            </w:pPr>
            <w:r>
              <w:rPr>
                <w:sz w:val="16"/>
                <w:szCs w:val="16"/>
              </w:rPr>
              <w:t>3</w:t>
            </w:r>
            <w:r w:rsidR="00B96248">
              <w:rPr>
                <w:sz w:val="16"/>
                <w:szCs w:val="16"/>
              </w:rPr>
              <w:t>*</w:t>
            </w:r>
          </w:p>
        </w:tc>
        <w:tc>
          <w:tcPr>
            <w:tcW w:w="850" w:type="dxa"/>
            <w:vAlign w:val="center"/>
          </w:tcPr>
          <w:p w:rsidR="00EC42A4" w:rsidRPr="00293FB2" w:rsidRDefault="00EC42A4" w:rsidP="00AF170C">
            <w:pPr>
              <w:jc w:val="center"/>
              <w:rPr>
                <w:sz w:val="16"/>
                <w:szCs w:val="16"/>
              </w:rPr>
            </w:pPr>
          </w:p>
        </w:tc>
        <w:tc>
          <w:tcPr>
            <w:tcW w:w="454" w:type="dxa"/>
            <w:vAlign w:val="center"/>
          </w:tcPr>
          <w:p w:rsidR="00EC42A4" w:rsidRPr="00293FB2" w:rsidRDefault="00EC42A4" w:rsidP="00AF170C">
            <w:pPr>
              <w:snapToGrid w:val="0"/>
              <w:jc w:val="center"/>
              <w:rPr>
                <w:sz w:val="16"/>
                <w:szCs w:val="16"/>
              </w:rPr>
            </w:pPr>
            <w:r>
              <w:rPr>
                <w:sz w:val="16"/>
                <w:szCs w:val="16"/>
              </w:rPr>
              <w:t>7</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850" w:type="dxa"/>
            <w:vAlign w:val="center"/>
          </w:tcPr>
          <w:p w:rsidR="00EC42A4" w:rsidRPr="00293FB2" w:rsidRDefault="00EC42A4" w:rsidP="00AF170C">
            <w:pPr>
              <w:snapToGrid w:val="0"/>
              <w:jc w:val="center"/>
              <w:rPr>
                <w:sz w:val="16"/>
                <w:szCs w:val="16"/>
              </w:rPr>
            </w:pPr>
            <w:r>
              <w:rPr>
                <w:sz w:val="16"/>
                <w:szCs w:val="16"/>
              </w:rPr>
              <w:t>=</w:t>
            </w:r>
          </w:p>
        </w:tc>
        <w:tc>
          <w:tcPr>
            <w:tcW w:w="454"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7</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 xml:space="preserve">ПБС, </w:t>
            </w:r>
            <w:r w:rsidR="004F52DC">
              <w:rPr>
                <w:sz w:val="16"/>
                <w:szCs w:val="16"/>
              </w:rPr>
              <w:t xml:space="preserve">РБС, </w:t>
            </w:r>
            <w:r>
              <w:rPr>
                <w:sz w:val="16"/>
                <w:szCs w:val="16"/>
              </w:rPr>
              <w:t>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B0A7A" w:rsidRPr="00293FB2" w:rsidTr="008579FB">
        <w:trPr>
          <w:trHeight w:val="74"/>
        </w:trPr>
        <w:tc>
          <w:tcPr>
            <w:tcW w:w="397" w:type="dxa"/>
            <w:vAlign w:val="center"/>
          </w:tcPr>
          <w:p w:rsidR="00EC42A4" w:rsidRPr="00293FB2" w:rsidRDefault="00EC42A4" w:rsidP="00AF170C">
            <w:pPr>
              <w:jc w:val="center"/>
              <w:rPr>
                <w:sz w:val="16"/>
                <w:szCs w:val="16"/>
              </w:rPr>
            </w:pPr>
            <w:r>
              <w:rPr>
                <w:sz w:val="16"/>
                <w:szCs w:val="16"/>
              </w:rPr>
              <w:t>4</w:t>
            </w:r>
            <w:r w:rsidR="00B96248">
              <w:rPr>
                <w:sz w:val="16"/>
                <w:szCs w:val="16"/>
              </w:rPr>
              <w:t>*</w:t>
            </w:r>
          </w:p>
        </w:tc>
        <w:tc>
          <w:tcPr>
            <w:tcW w:w="850" w:type="dxa"/>
            <w:vAlign w:val="center"/>
          </w:tcPr>
          <w:p w:rsidR="00EC42A4" w:rsidRPr="00293FB2" w:rsidRDefault="00EC42A4" w:rsidP="00AF170C">
            <w:pPr>
              <w:jc w:val="center"/>
              <w:rPr>
                <w:sz w:val="16"/>
                <w:szCs w:val="16"/>
              </w:rPr>
            </w:pPr>
          </w:p>
        </w:tc>
        <w:tc>
          <w:tcPr>
            <w:tcW w:w="454" w:type="dxa"/>
            <w:vAlign w:val="center"/>
          </w:tcPr>
          <w:p w:rsidR="00EC42A4" w:rsidRPr="00293FB2" w:rsidRDefault="00EC42A4" w:rsidP="00AF170C">
            <w:pPr>
              <w:snapToGrid w:val="0"/>
              <w:jc w:val="center"/>
              <w:rPr>
                <w:sz w:val="16"/>
                <w:szCs w:val="16"/>
              </w:rPr>
            </w:pPr>
            <w:r>
              <w:rPr>
                <w:sz w:val="16"/>
                <w:szCs w:val="16"/>
              </w:rPr>
              <w:t>8</w:t>
            </w:r>
          </w:p>
        </w:tc>
        <w:tc>
          <w:tcPr>
            <w:tcW w:w="567" w:type="dxa"/>
            <w:vAlign w:val="center"/>
          </w:tcPr>
          <w:p w:rsidR="00EC42A4" w:rsidRPr="00293FB2" w:rsidRDefault="00EC42A4" w:rsidP="00AF170C">
            <w:pPr>
              <w:jc w:val="center"/>
              <w:rPr>
                <w:sz w:val="16"/>
                <w:szCs w:val="16"/>
              </w:rPr>
            </w:pPr>
          </w:p>
        </w:tc>
        <w:tc>
          <w:tcPr>
            <w:tcW w:w="964" w:type="dxa"/>
            <w:vAlign w:val="center"/>
          </w:tcPr>
          <w:p w:rsidR="00EC42A4" w:rsidRPr="00293FB2" w:rsidRDefault="00EC42A4" w:rsidP="00AF170C">
            <w:pPr>
              <w:jc w:val="center"/>
              <w:rPr>
                <w:sz w:val="16"/>
                <w:szCs w:val="16"/>
              </w:rPr>
            </w:pPr>
            <w:r w:rsidRPr="00047D22">
              <w:rPr>
                <w:sz w:val="16"/>
                <w:szCs w:val="16"/>
              </w:rPr>
              <w:t>«Итого»</w:t>
            </w:r>
          </w:p>
        </w:tc>
        <w:tc>
          <w:tcPr>
            <w:tcW w:w="850" w:type="dxa"/>
            <w:vAlign w:val="center"/>
          </w:tcPr>
          <w:p w:rsidR="00EC42A4" w:rsidRPr="00293FB2" w:rsidRDefault="00EC42A4" w:rsidP="00AF170C">
            <w:pPr>
              <w:snapToGrid w:val="0"/>
              <w:jc w:val="center"/>
              <w:rPr>
                <w:sz w:val="16"/>
                <w:szCs w:val="16"/>
              </w:rPr>
            </w:pPr>
            <w:r>
              <w:rPr>
                <w:sz w:val="16"/>
                <w:szCs w:val="16"/>
              </w:rPr>
              <w:t>=</w:t>
            </w:r>
          </w:p>
        </w:tc>
        <w:tc>
          <w:tcPr>
            <w:tcW w:w="454" w:type="dxa"/>
            <w:vAlign w:val="center"/>
          </w:tcPr>
          <w:p w:rsidR="00EC42A4" w:rsidRPr="00293FB2" w:rsidRDefault="00EC42A4" w:rsidP="00AF170C">
            <w:pPr>
              <w:snapToGrid w:val="0"/>
              <w:jc w:val="center"/>
              <w:rPr>
                <w:sz w:val="16"/>
                <w:szCs w:val="16"/>
              </w:rPr>
            </w:pPr>
          </w:p>
        </w:tc>
        <w:tc>
          <w:tcPr>
            <w:tcW w:w="567" w:type="dxa"/>
            <w:vAlign w:val="center"/>
          </w:tcPr>
          <w:p w:rsidR="00EC42A4" w:rsidRPr="00293FB2" w:rsidRDefault="00EC42A4" w:rsidP="00AF170C">
            <w:pPr>
              <w:snapToGrid w:val="0"/>
              <w:jc w:val="center"/>
              <w:rPr>
                <w:sz w:val="16"/>
                <w:szCs w:val="16"/>
              </w:rPr>
            </w:pPr>
            <w:r>
              <w:rPr>
                <w:sz w:val="16"/>
                <w:szCs w:val="16"/>
              </w:rPr>
              <w:t>8</w:t>
            </w:r>
          </w:p>
        </w:tc>
        <w:tc>
          <w:tcPr>
            <w:tcW w:w="539" w:type="dxa"/>
            <w:vAlign w:val="center"/>
          </w:tcPr>
          <w:p w:rsidR="00EC42A4" w:rsidRPr="00293FB2" w:rsidRDefault="00EC42A4" w:rsidP="00AF170C">
            <w:pPr>
              <w:jc w:val="center"/>
              <w:rPr>
                <w:sz w:val="16"/>
                <w:szCs w:val="16"/>
              </w:rPr>
            </w:pPr>
          </w:p>
        </w:tc>
        <w:tc>
          <w:tcPr>
            <w:tcW w:w="1134" w:type="dxa"/>
            <w:vAlign w:val="center"/>
          </w:tcPr>
          <w:p w:rsidR="00EC42A4" w:rsidRPr="00293FB2" w:rsidRDefault="00EC42A4" w:rsidP="00EC42A4">
            <w:pPr>
              <w:jc w:val="center"/>
              <w:rPr>
                <w:sz w:val="16"/>
                <w:szCs w:val="16"/>
              </w:rPr>
            </w:pPr>
            <w:r w:rsidRPr="00137C19">
              <w:rPr>
                <w:sz w:val="16"/>
                <w:szCs w:val="16"/>
              </w:rPr>
              <w:t xml:space="preserve">Сумма строк </w:t>
            </w:r>
            <w:r w:rsidRPr="00047D22">
              <w:rPr>
                <w:sz w:val="16"/>
                <w:szCs w:val="16"/>
              </w:rPr>
              <w:t>«</w:t>
            </w:r>
            <w:r>
              <w:rPr>
                <w:sz w:val="16"/>
                <w:szCs w:val="16"/>
              </w:rPr>
              <w:t>денежные расчеты</w:t>
            </w:r>
            <w:r w:rsidRPr="00047D22">
              <w:rPr>
                <w:sz w:val="16"/>
                <w:szCs w:val="16"/>
              </w:rPr>
              <w:t>»</w:t>
            </w:r>
            <w:r>
              <w:rPr>
                <w:sz w:val="16"/>
                <w:szCs w:val="16"/>
              </w:rPr>
              <w:t xml:space="preserve"> и «неденежные расчеты»</w:t>
            </w:r>
          </w:p>
        </w:tc>
        <w:tc>
          <w:tcPr>
            <w:tcW w:w="1984" w:type="dxa"/>
            <w:vAlign w:val="center"/>
          </w:tcPr>
          <w:p w:rsidR="00EC42A4" w:rsidRPr="00293FB2" w:rsidRDefault="00EC42A4" w:rsidP="00AF170C">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строк </w:t>
            </w:r>
            <w:r w:rsidRPr="005142D6">
              <w:rPr>
                <w:sz w:val="16"/>
                <w:szCs w:val="16"/>
              </w:rPr>
              <w:t>«денежные расчеты» и «неденежные расчеты»</w:t>
            </w:r>
            <w:r>
              <w:rPr>
                <w:sz w:val="16"/>
                <w:szCs w:val="16"/>
              </w:rPr>
              <w:t xml:space="preserve"> - недопустимо</w:t>
            </w:r>
          </w:p>
        </w:tc>
        <w:tc>
          <w:tcPr>
            <w:tcW w:w="709" w:type="dxa"/>
            <w:vAlign w:val="center"/>
          </w:tcPr>
          <w:p w:rsidR="00EC42A4" w:rsidRPr="00293FB2" w:rsidRDefault="00EC42A4" w:rsidP="00AF170C">
            <w:pPr>
              <w:jc w:val="center"/>
              <w:rPr>
                <w:sz w:val="16"/>
                <w:szCs w:val="16"/>
              </w:rPr>
            </w:pPr>
            <w:r>
              <w:rPr>
                <w:sz w:val="16"/>
                <w:szCs w:val="16"/>
              </w:rPr>
              <w:t>ПБС,</w:t>
            </w:r>
            <w:r w:rsidR="004F52DC">
              <w:rPr>
                <w:sz w:val="16"/>
                <w:szCs w:val="16"/>
              </w:rPr>
              <w:t xml:space="preserve"> РБС,</w:t>
            </w:r>
            <w:r>
              <w:rPr>
                <w:sz w:val="16"/>
                <w:szCs w:val="16"/>
              </w:rPr>
              <w:t xml:space="preserve"> ГРБС</w:t>
            </w:r>
          </w:p>
        </w:tc>
        <w:tc>
          <w:tcPr>
            <w:tcW w:w="709" w:type="dxa"/>
            <w:vAlign w:val="center"/>
          </w:tcPr>
          <w:p w:rsidR="00EC42A4" w:rsidRDefault="00EC42A4" w:rsidP="00AF170C">
            <w:pPr>
              <w:jc w:val="center"/>
              <w:rPr>
                <w:sz w:val="16"/>
                <w:szCs w:val="16"/>
              </w:rPr>
            </w:pPr>
            <w:r>
              <w:rPr>
                <w:sz w:val="16"/>
                <w:szCs w:val="16"/>
              </w:rPr>
              <w:t>М, К, Г</w:t>
            </w:r>
          </w:p>
        </w:tc>
        <w:tc>
          <w:tcPr>
            <w:tcW w:w="651" w:type="dxa"/>
            <w:vAlign w:val="center"/>
          </w:tcPr>
          <w:p w:rsidR="00EC42A4" w:rsidRPr="00293FB2" w:rsidRDefault="00EC42A4" w:rsidP="00AF170C">
            <w:pPr>
              <w:jc w:val="center"/>
              <w:rPr>
                <w:sz w:val="16"/>
                <w:szCs w:val="16"/>
              </w:rPr>
            </w:pPr>
            <w:r>
              <w:rPr>
                <w:sz w:val="16"/>
                <w:szCs w:val="16"/>
              </w:rPr>
              <w:t>Б</w:t>
            </w:r>
          </w:p>
        </w:tc>
      </w:tr>
      <w:tr w:rsidR="00A641AD" w:rsidRPr="00293FB2" w:rsidTr="008579FB">
        <w:trPr>
          <w:trHeight w:val="74"/>
        </w:trPr>
        <w:tc>
          <w:tcPr>
            <w:tcW w:w="397"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Pr>
                <w:sz w:val="16"/>
                <w:szCs w:val="16"/>
              </w:rPr>
              <w:t>5**</w:t>
            </w:r>
          </w:p>
        </w:tc>
        <w:tc>
          <w:tcPr>
            <w:tcW w:w="850"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snapToGrid w:val="0"/>
              <w:jc w:val="center"/>
              <w:rPr>
                <w:sz w:val="16"/>
                <w:szCs w:val="16"/>
              </w:rPr>
            </w:pPr>
            <w:r>
              <w:rPr>
                <w:sz w:val="16"/>
                <w:szCs w:val="16"/>
              </w:rPr>
              <w:t>7</w:t>
            </w:r>
          </w:p>
        </w:tc>
        <w:tc>
          <w:tcPr>
            <w:tcW w:w="567"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p>
        </w:tc>
        <w:tc>
          <w:tcPr>
            <w:tcW w:w="96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sidRPr="00047D22">
              <w:rPr>
                <w:sz w:val="16"/>
                <w:szCs w:val="16"/>
              </w:rPr>
              <w:t>«Итого»</w:t>
            </w:r>
          </w:p>
        </w:tc>
        <w:tc>
          <w:tcPr>
            <w:tcW w:w="850"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snapToGrid w:val="0"/>
              <w:jc w:val="center"/>
              <w:rPr>
                <w:sz w:val="16"/>
                <w:szCs w:val="16"/>
              </w:rPr>
            </w:pPr>
            <w:r>
              <w:rPr>
                <w:sz w:val="16"/>
                <w:szCs w:val="16"/>
              </w:rPr>
              <w:t>=</w:t>
            </w:r>
          </w:p>
        </w:tc>
        <w:tc>
          <w:tcPr>
            <w:tcW w:w="45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snapToGrid w:val="0"/>
              <w:jc w:val="center"/>
              <w:rPr>
                <w:sz w:val="16"/>
                <w:szCs w:val="16"/>
              </w:rPr>
            </w:pPr>
            <w:r>
              <w:rPr>
                <w:sz w:val="16"/>
                <w:szCs w:val="16"/>
              </w:rPr>
              <w:t>7-8</w:t>
            </w:r>
          </w:p>
        </w:tc>
        <w:tc>
          <w:tcPr>
            <w:tcW w:w="539"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Pr>
                <w:sz w:val="16"/>
                <w:szCs w:val="16"/>
              </w:rPr>
              <w:t>Сумма детализированных строк</w:t>
            </w:r>
          </w:p>
        </w:tc>
        <w:tc>
          <w:tcPr>
            <w:tcW w:w="198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A641AD">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детализированных строк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Pr>
                <w:sz w:val="16"/>
                <w:szCs w:val="16"/>
              </w:rPr>
              <w:t xml:space="preserve">ПБС, </w:t>
            </w:r>
            <w:r w:rsidR="004F52DC">
              <w:rPr>
                <w:sz w:val="16"/>
                <w:szCs w:val="16"/>
              </w:rPr>
              <w:t xml:space="preserve">РБС, </w:t>
            </w:r>
            <w:r>
              <w:rPr>
                <w:sz w:val="16"/>
                <w:szCs w:val="16"/>
              </w:rPr>
              <w:t>ГРБС</w:t>
            </w:r>
          </w:p>
        </w:tc>
        <w:tc>
          <w:tcPr>
            <w:tcW w:w="709" w:type="dxa"/>
            <w:tcBorders>
              <w:top w:val="single" w:sz="4" w:space="0" w:color="auto"/>
              <w:left w:val="single" w:sz="4" w:space="0" w:color="auto"/>
              <w:bottom w:val="single" w:sz="4" w:space="0" w:color="auto"/>
              <w:right w:val="single" w:sz="4" w:space="0" w:color="auto"/>
            </w:tcBorders>
            <w:vAlign w:val="center"/>
          </w:tcPr>
          <w:p w:rsidR="00A641AD" w:rsidRDefault="00A641AD" w:rsidP="00556203">
            <w:pPr>
              <w:jc w:val="center"/>
              <w:rPr>
                <w:sz w:val="16"/>
                <w:szCs w:val="16"/>
              </w:rPr>
            </w:pPr>
            <w:r>
              <w:rPr>
                <w:sz w:val="16"/>
                <w:szCs w:val="16"/>
              </w:rPr>
              <w:t>М, К, Г</w:t>
            </w:r>
          </w:p>
        </w:tc>
        <w:tc>
          <w:tcPr>
            <w:tcW w:w="651"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Pr>
                <w:sz w:val="16"/>
                <w:szCs w:val="16"/>
              </w:rPr>
              <w:t>Б</w:t>
            </w:r>
          </w:p>
        </w:tc>
      </w:tr>
      <w:tr w:rsidR="00A641AD" w:rsidRPr="00293FB2" w:rsidTr="008579FB">
        <w:trPr>
          <w:trHeight w:val="74"/>
        </w:trPr>
        <w:tc>
          <w:tcPr>
            <w:tcW w:w="397"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snapToGrid w:val="0"/>
              <w:jc w:val="center"/>
              <w:rPr>
                <w:sz w:val="16"/>
                <w:szCs w:val="16"/>
              </w:rPr>
            </w:pPr>
            <w:r>
              <w:rPr>
                <w:sz w:val="16"/>
                <w:szCs w:val="16"/>
              </w:rPr>
              <w:t>8</w:t>
            </w:r>
          </w:p>
        </w:tc>
        <w:tc>
          <w:tcPr>
            <w:tcW w:w="567"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p>
        </w:tc>
        <w:tc>
          <w:tcPr>
            <w:tcW w:w="96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sidRPr="00047D22">
              <w:rPr>
                <w:sz w:val="16"/>
                <w:szCs w:val="16"/>
              </w:rPr>
              <w:t>«Итого»</w:t>
            </w:r>
          </w:p>
        </w:tc>
        <w:tc>
          <w:tcPr>
            <w:tcW w:w="850"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snapToGrid w:val="0"/>
              <w:jc w:val="center"/>
              <w:rPr>
                <w:sz w:val="16"/>
                <w:szCs w:val="16"/>
              </w:rPr>
            </w:pPr>
            <w:r>
              <w:rPr>
                <w:sz w:val="16"/>
                <w:szCs w:val="16"/>
              </w:rPr>
              <w:t>=</w:t>
            </w:r>
          </w:p>
        </w:tc>
        <w:tc>
          <w:tcPr>
            <w:tcW w:w="45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snapToGrid w:val="0"/>
              <w:jc w:val="center"/>
              <w:rPr>
                <w:sz w:val="16"/>
                <w:szCs w:val="16"/>
              </w:rPr>
            </w:pPr>
            <w:r>
              <w:rPr>
                <w:sz w:val="16"/>
                <w:szCs w:val="16"/>
              </w:rPr>
              <w:t>8-7</w:t>
            </w:r>
          </w:p>
        </w:tc>
        <w:tc>
          <w:tcPr>
            <w:tcW w:w="539"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Pr>
                <w:sz w:val="16"/>
                <w:szCs w:val="16"/>
              </w:rPr>
              <w:t>Сумма детализированных строк</w:t>
            </w:r>
          </w:p>
        </w:tc>
        <w:tc>
          <w:tcPr>
            <w:tcW w:w="1984"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w:t>
            </w:r>
            <w:r>
              <w:rPr>
                <w:sz w:val="16"/>
                <w:szCs w:val="16"/>
              </w:rPr>
              <w:lastRenderedPageBreak/>
              <w:t>детализированных строк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Pr>
                <w:sz w:val="16"/>
                <w:szCs w:val="16"/>
              </w:rPr>
              <w:lastRenderedPageBreak/>
              <w:t xml:space="preserve">ПБС, </w:t>
            </w:r>
            <w:r w:rsidR="004F52DC">
              <w:rPr>
                <w:sz w:val="16"/>
                <w:szCs w:val="16"/>
              </w:rPr>
              <w:t xml:space="preserve">РБС, </w:t>
            </w:r>
            <w:r>
              <w:rPr>
                <w:sz w:val="16"/>
                <w:szCs w:val="16"/>
              </w:rPr>
              <w:t>ГРБС</w:t>
            </w:r>
          </w:p>
        </w:tc>
        <w:tc>
          <w:tcPr>
            <w:tcW w:w="709" w:type="dxa"/>
            <w:tcBorders>
              <w:top w:val="single" w:sz="4" w:space="0" w:color="auto"/>
              <w:left w:val="single" w:sz="4" w:space="0" w:color="auto"/>
              <w:bottom w:val="single" w:sz="4" w:space="0" w:color="auto"/>
              <w:right w:val="single" w:sz="4" w:space="0" w:color="auto"/>
            </w:tcBorders>
            <w:vAlign w:val="center"/>
          </w:tcPr>
          <w:p w:rsidR="00A641AD" w:rsidRDefault="00A641AD" w:rsidP="00556203">
            <w:pPr>
              <w:jc w:val="center"/>
              <w:rPr>
                <w:sz w:val="16"/>
                <w:szCs w:val="16"/>
              </w:rPr>
            </w:pPr>
            <w:r>
              <w:rPr>
                <w:sz w:val="16"/>
                <w:szCs w:val="16"/>
              </w:rPr>
              <w:t>М, К, Г</w:t>
            </w:r>
          </w:p>
        </w:tc>
        <w:tc>
          <w:tcPr>
            <w:tcW w:w="651" w:type="dxa"/>
            <w:tcBorders>
              <w:top w:val="single" w:sz="4" w:space="0" w:color="auto"/>
              <w:left w:val="single" w:sz="4" w:space="0" w:color="auto"/>
              <w:bottom w:val="single" w:sz="4" w:space="0" w:color="auto"/>
              <w:right w:val="single" w:sz="4" w:space="0" w:color="auto"/>
            </w:tcBorders>
            <w:vAlign w:val="center"/>
          </w:tcPr>
          <w:p w:rsidR="00A641AD" w:rsidRPr="00293FB2" w:rsidRDefault="00A641AD" w:rsidP="00556203">
            <w:pPr>
              <w:jc w:val="center"/>
              <w:rPr>
                <w:sz w:val="16"/>
                <w:szCs w:val="16"/>
              </w:rPr>
            </w:pPr>
            <w:r>
              <w:rPr>
                <w:sz w:val="16"/>
                <w:szCs w:val="16"/>
              </w:rPr>
              <w:t>Б</w:t>
            </w:r>
          </w:p>
        </w:tc>
      </w:tr>
      <w:tr w:rsidR="005F19FE" w:rsidRPr="00293FB2" w:rsidTr="008579FB">
        <w:trPr>
          <w:trHeight w:val="74"/>
        </w:trPr>
        <w:tc>
          <w:tcPr>
            <w:tcW w:w="397"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lastRenderedPageBreak/>
              <w:t>7****</w:t>
            </w:r>
          </w:p>
        </w:tc>
        <w:tc>
          <w:tcPr>
            <w:tcW w:w="850"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snapToGrid w:val="0"/>
              <w:jc w:val="center"/>
              <w:rPr>
                <w:sz w:val="16"/>
                <w:szCs w:val="16"/>
              </w:rPr>
            </w:pPr>
            <w:r>
              <w:rPr>
                <w:sz w:val="16"/>
                <w:szCs w:val="16"/>
              </w:rPr>
              <w:t>7</w:t>
            </w:r>
          </w:p>
        </w:tc>
        <w:tc>
          <w:tcPr>
            <w:tcW w:w="567"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p>
        </w:tc>
        <w:tc>
          <w:tcPr>
            <w:tcW w:w="96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sidRPr="00047D22">
              <w:rPr>
                <w:sz w:val="16"/>
                <w:szCs w:val="16"/>
              </w:rPr>
              <w:t>«Итого»</w:t>
            </w:r>
          </w:p>
        </w:tc>
        <w:tc>
          <w:tcPr>
            <w:tcW w:w="850"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snapToGrid w:val="0"/>
              <w:jc w:val="center"/>
              <w:rPr>
                <w:sz w:val="16"/>
                <w:szCs w:val="16"/>
              </w:rPr>
            </w:pPr>
            <w:r>
              <w:rPr>
                <w:sz w:val="16"/>
                <w:szCs w:val="16"/>
              </w:rPr>
              <w:t>=</w:t>
            </w:r>
          </w:p>
        </w:tc>
        <w:tc>
          <w:tcPr>
            <w:tcW w:w="45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F19FE">
            <w:pPr>
              <w:snapToGrid w:val="0"/>
              <w:jc w:val="center"/>
              <w:rPr>
                <w:sz w:val="16"/>
                <w:szCs w:val="16"/>
              </w:rPr>
            </w:pPr>
            <w:r>
              <w:rPr>
                <w:sz w:val="16"/>
                <w:szCs w:val="16"/>
              </w:rPr>
              <w:t>7</w:t>
            </w:r>
          </w:p>
        </w:tc>
        <w:tc>
          <w:tcPr>
            <w:tcW w:w="539"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t>Сумма детализированных строк</w:t>
            </w:r>
          </w:p>
        </w:tc>
        <w:tc>
          <w:tcPr>
            <w:tcW w:w="198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детализированных строк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t>ПБС, РБС, ГРБС</w:t>
            </w:r>
          </w:p>
        </w:tc>
        <w:tc>
          <w:tcPr>
            <w:tcW w:w="709" w:type="dxa"/>
            <w:tcBorders>
              <w:top w:val="single" w:sz="4" w:space="0" w:color="auto"/>
              <w:left w:val="single" w:sz="4" w:space="0" w:color="auto"/>
              <w:bottom w:val="single" w:sz="4" w:space="0" w:color="auto"/>
              <w:right w:val="single" w:sz="4" w:space="0" w:color="auto"/>
            </w:tcBorders>
            <w:vAlign w:val="center"/>
          </w:tcPr>
          <w:p w:rsidR="005F19FE" w:rsidRDefault="005F19FE" w:rsidP="00556203">
            <w:pPr>
              <w:jc w:val="center"/>
              <w:rPr>
                <w:sz w:val="16"/>
                <w:szCs w:val="16"/>
              </w:rPr>
            </w:pPr>
            <w:r>
              <w:rPr>
                <w:sz w:val="16"/>
                <w:szCs w:val="16"/>
              </w:rPr>
              <w:t>М, К, Г</w:t>
            </w:r>
          </w:p>
        </w:tc>
        <w:tc>
          <w:tcPr>
            <w:tcW w:w="651"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t>Б</w:t>
            </w:r>
          </w:p>
        </w:tc>
      </w:tr>
      <w:tr w:rsidR="005F19FE" w:rsidRPr="00293FB2" w:rsidTr="008579FB">
        <w:trPr>
          <w:trHeight w:val="74"/>
        </w:trPr>
        <w:tc>
          <w:tcPr>
            <w:tcW w:w="397"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t>8****</w:t>
            </w:r>
          </w:p>
        </w:tc>
        <w:tc>
          <w:tcPr>
            <w:tcW w:w="850"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p>
        </w:tc>
        <w:tc>
          <w:tcPr>
            <w:tcW w:w="45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snapToGrid w:val="0"/>
              <w:jc w:val="center"/>
              <w:rPr>
                <w:sz w:val="16"/>
                <w:szCs w:val="16"/>
              </w:rPr>
            </w:pPr>
            <w:r>
              <w:rPr>
                <w:sz w:val="16"/>
                <w:szCs w:val="16"/>
              </w:rPr>
              <w:t>8</w:t>
            </w:r>
          </w:p>
        </w:tc>
        <w:tc>
          <w:tcPr>
            <w:tcW w:w="567"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p>
        </w:tc>
        <w:tc>
          <w:tcPr>
            <w:tcW w:w="96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sidRPr="00047D22">
              <w:rPr>
                <w:sz w:val="16"/>
                <w:szCs w:val="16"/>
              </w:rPr>
              <w:t>«Итого»</w:t>
            </w:r>
          </w:p>
        </w:tc>
        <w:tc>
          <w:tcPr>
            <w:tcW w:w="850"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snapToGrid w:val="0"/>
              <w:jc w:val="center"/>
              <w:rPr>
                <w:sz w:val="16"/>
                <w:szCs w:val="16"/>
              </w:rPr>
            </w:pPr>
            <w:r>
              <w:rPr>
                <w:sz w:val="16"/>
                <w:szCs w:val="16"/>
              </w:rPr>
              <w:t>=</w:t>
            </w:r>
          </w:p>
        </w:tc>
        <w:tc>
          <w:tcPr>
            <w:tcW w:w="45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snapToGrid w:val="0"/>
              <w:jc w:val="center"/>
              <w:rPr>
                <w:sz w:val="16"/>
                <w:szCs w:val="16"/>
              </w:rPr>
            </w:pPr>
            <w:r>
              <w:rPr>
                <w:sz w:val="16"/>
                <w:szCs w:val="16"/>
              </w:rPr>
              <w:t>8</w:t>
            </w:r>
          </w:p>
        </w:tc>
        <w:tc>
          <w:tcPr>
            <w:tcW w:w="539"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t>Сумма детализированных строк</w:t>
            </w:r>
          </w:p>
        </w:tc>
        <w:tc>
          <w:tcPr>
            <w:tcW w:w="1984"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t xml:space="preserve">Строка </w:t>
            </w:r>
            <w:r w:rsidRPr="00047D22">
              <w:rPr>
                <w:sz w:val="16"/>
                <w:szCs w:val="16"/>
              </w:rPr>
              <w:t>«Итого»</w:t>
            </w:r>
            <w:r>
              <w:rPr>
                <w:sz w:val="16"/>
                <w:szCs w:val="16"/>
              </w:rPr>
              <w:t xml:space="preserve"> не соответствует сумме детализированных строк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t>ПБС, РБС, ГРБС</w:t>
            </w:r>
          </w:p>
        </w:tc>
        <w:tc>
          <w:tcPr>
            <w:tcW w:w="709" w:type="dxa"/>
            <w:tcBorders>
              <w:top w:val="single" w:sz="4" w:space="0" w:color="auto"/>
              <w:left w:val="single" w:sz="4" w:space="0" w:color="auto"/>
              <w:bottom w:val="single" w:sz="4" w:space="0" w:color="auto"/>
              <w:right w:val="single" w:sz="4" w:space="0" w:color="auto"/>
            </w:tcBorders>
            <w:vAlign w:val="center"/>
          </w:tcPr>
          <w:p w:rsidR="005F19FE" w:rsidRDefault="005F19FE" w:rsidP="00556203">
            <w:pPr>
              <w:jc w:val="center"/>
              <w:rPr>
                <w:sz w:val="16"/>
                <w:szCs w:val="16"/>
              </w:rPr>
            </w:pPr>
            <w:r>
              <w:rPr>
                <w:sz w:val="16"/>
                <w:szCs w:val="16"/>
              </w:rPr>
              <w:t>М, К, Г</w:t>
            </w:r>
          </w:p>
        </w:tc>
        <w:tc>
          <w:tcPr>
            <w:tcW w:w="651" w:type="dxa"/>
            <w:tcBorders>
              <w:top w:val="single" w:sz="4" w:space="0" w:color="auto"/>
              <w:left w:val="single" w:sz="4" w:space="0" w:color="auto"/>
              <w:bottom w:val="single" w:sz="4" w:space="0" w:color="auto"/>
              <w:right w:val="single" w:sz="4" w:space="0" w:color="auto"/>
            </w:tcBorders>
            <w:vAlign w:val="center"/>
          </w:tcPr>
          <w:p w:rsidR="005F19FE" w:rsidRPr="00293FB2" w:rsidRDefault="005F19FE" w:rsidP="00556203">
            <w:pPr>
              <w:jc w:val="center"/>
              <w:rPr>
                <w:sz w:val="16"/>
                <w:szCs w:val="16"/>
              </w:rPr>
            </w:pPr>
            <w:r>
              <w:rPr>
                <w:sz w:val="16"/>
                <w:szCs w:val="16"/>
              </w:rPr>
              <w:t>Б</w:t>
            </w:r>
          </w:p>
        </w:tc>
      </w:tr>
      <w:tr w:rsidR="00E106AA" w:rsidRPr="00293FB2" w:rsidTr="008579FB">
        <w:trPr>
          <w:trHeight w:val="74"/>
        </w:trPr>
        <w:tc>
          <w:tcPr>
            <w:tcW w:w="397"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632AB2">
            <w:pPr>
              <w:jc w:val="center"/>
              <w:rPr>
                <w:sz w:val="16"/>
                <w:szCs w:val="16"/>
              </w:rPr>
            </w:pPr>
            <w:r>
              <w:rPr>
                <w:sz w:val="16"/>
                <w:szCs w:val="16"/>
              </w:rPr>
              <w:t>9</w:t>
            </w:r>
            <w:r w:rsidR="00632AB2">
              <w:rPr>
                <w:sz w:val="16"/>
                <w:szCs w:val="16"/>
              </w:rPr>
              <w:t>*****</w:t>
            </w:r>
          </w:p>
        </w:tc>
        <w:tc>
          <w:tcPr>
            <w:tcW w:w="850" w:type="dxa"/>
            <w:tcBorders>
              <w:top w:val="single" w:sz="4" w:space="0" w:color="auto"/>
              <w:left w:val="single" w:sz="4" w:space="0" w:color="auto"/>
              <w:bottom w:val="single" w:sz="4" w:space="0" w:color="auto"/>
              <w:right w:val="single" w:sz="4" w:space="0" w:color="auto"/>
            </w:tcBorders>
            <w:vAlign w:val="center"/>
          </w:tcPr>
          <w:p w:rsidR="00E106AA" w:rsidRPr="00293FB2" w:rsidRDefault="008579FB" w:rsidP="00F346D6">
            <w:pPr>
              <w:jc w:val="center"/>
              <w:rPr>
                <w:sz w:val="16"/>
                <w:szCs w:val="16"/>
              </w:rPr>
            </w:pPr>
            <w:r>
              <w:rPr>
                <w:sz w:val="16"/>
                <w:szCs w:val="16"/>
              </w:rPr>
              <w:t>По строкам с корсчетами, отличными от 201ХХ (кроме 20135), 30405, 21002</w:t>
            </w:r>
            <w:r w:rsidR="004E4407">
              <w:rPr>
                <w:sz w:val="16"/>
                <w:szCs w:val="16"/>
              </w:rPr>
              <w:t xml:space="preserve">, </w:t>
            </w:r>
            <w:r w:rsidR="00F346D6">
              <w:rPr>
                <w:sz w:val="16"/>
                <w:szCs w:val="16"/>
              </w:rPr>
              <w:t>20123</w:t>
            </w:r>
          </w:p>
        </w:tc>
        <w:tc>
          <w:tcPr>
            <w:tcW w:w="454"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A0640B">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A0640B">
            <w:pPr>
              <w:jc w:val="center"/>
              <w:rPr>
                <w:sz w:val="16"/>
                <w:szCs w:val="16"/>
              </w:rPr>
            </w:pPr>
            <w:r>
              <w:rPr>
                <w:sz w:val="16"/>
                <w:szCs w:val="16"/>
              </w:rPr>
              <w:t>1</w:t>
            </w:r>
          </w:p>
        </w:tc>
        <w:tc>
          <w:tcPr>
            <w:tcW w:w="964" w:type="dxa"/>
            <w:tcBorders>
              <w:top w:val="single" w:sz="4" w:space="0" w:color="auto"/>
              <w:left w:val="single" w:sz="4" w:space="0" w:color="auto"/>
              <w:bottom w:val="single" w:sz="4" w:space="0" w:color="auto"/>
              <w:right w:val="single" w:sz="4" w:space="0" w:color="auto"/>
            </w:tcBorders>
            <w:vAlign w:val="center"/>
          </w:tcPr>
          <w:p w:rsidR="00E106AA" w:rsidRPr="00293FB2" w:rsidRDefault="008579FB" w:rsidP="00A0640B">
            <w:pPr>
              <w:jc w:val="center"/>
              <w:rPr>
                <w:sz w:val="16"/>
                <w:szCs w:val="16"/>
              </w:rPr>
            </w:pPr>
            <w:r>
              <w:rPr>
                <w:sz w:val="16"/>
                <w:szCs w:val="16"/>
              </w:rPr>
              <w:t>1</w:t>
            </w:r>
            <w:r w:rsidR="00E106AA">
              <w:rPr>
                <w:sz w:val="16"/>
                <w:szCs w:val="16"/>
              </w:rPr>
              <w:t>-17 разряды КБК</w:t>
            </w:r>
          </w:p>
        </w:tc>
        <w:tc>
          <w:tcPr>
            <w:tcW w:w="850"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CC1A47">
            <w:pPr>
              <w:snapToGrid w:val="0"/>
              <w:jc w:val="center"/>
              <w:rPr>
                <w:sz w:val="16"/>
                <w:szCs w:val="16"/>
              </w:rPr>
            </w:pPr>
            <w:r>
              <w:rPr>
                <w:sz w:val="16"/>
                <w:szCs w:val="16"/>
              </w:rPr>
              <w:t>=</w:t>
            </w:r>
            <w:r w:rsidR="008579FB" w:rsidRPr="008579FB">
              <w:rPr>
                <w:sz w:val="16"/>
                <w:szCs w:val="16"/>
              </w:rPr>
              <w:t>0000</w:t>
            </w:r>
            <w:r w:rsidR="008579FB">
              <w:rPr>
                <w:sz w:val="16"/>
                <w:szCs w:val="16"/>
              </w:rPr>
              <w:t>0000000000</w:t>
            </w:r>
            <w:r w:rsidR="008579FB" w:rsidRPr="008579FB">
              <w:rPr>
                <w:sz w:val="16"/>
                <w:szCs w:val="16"/>
              </w:rPr>
              <w:t>801, 0000</w:t>
            </w:r>
            <w:r w:rsidR="008579FB">
              <w:rPr>
                <w:sz w:val="16"/>
                <w:szCs w:val="16"/>
              </w:rPr>
              <w:t>0000000000</w:t>
            </w:r>
            <w:r w:rsidR="008579FB" w:rsidRPr="008579FB">
              <w:rPr>
                <w:sz w:val="16"/>
                <w:szCs w:val="16"/>
              </w:rPr>
              <w:t>802, 0000</w:t>
            </w:r>
            <w:r w:rsidR="008579FB">
              <w:rPr>
                <w:sz w:val="16"/>
                <w:szCs w:val="16"/>
              </w:rPr>
              <w:t>0000000000</w:t>
            </w:r>
            <w:r w:rsidR="008579FB" w:rsidRPr="008579FB">
              <w:rPr>
                <w:sz w:val="16"/>
                <w:szCs w:val="16"/>
              </w:rPr>
              <w:t>191, 0000</w:t>
            </w:r>
            <w:r w:rsidR="008579FB">
              <w:rPr>
                <w:sz w:val="16"/>
                <w:szCs w:val="16"/>
              </w:rPr>
              <w:t>0000000000</w:t>
            </w:r>
            <w:r w:rsidR="008579FB" w:rsidRPr="008579FB">
              <w:rPr>
                <w:sz w:val="16"/>
                <w:szCs w:val="16"/>
              </w:rPr>
              <w:t>192</w:t>
            </w:r>
          </w:p>
        </w:tc>
        <w:tc>
          <w:tcPr>
            <w:tcW w:w="454"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A0640B">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A0640B">
            <w:pPr>
              <w:snapToGrid w:val="0"/>
              <w:jc w:val="center"/>
              <w:rPr>
                <w:sz w:val="16"/>
                <w:szCs w:val="16"/>
              </w:rPr>
            </w:pPr>
          </w:p>
        </w:tc>
        <w:tc>
          <w:tcPr>
            <w:tcW w:w="539"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A0640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A0640B">
            <w:pPr>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8579FB">
            <w:pPr>
              <w:jc w:val="center"/>
              <w:rPr>
                <w:sz w:val="16"/>
                <w:szCs w:val="16"/>
              </w:rPr>
            </w:pPr>
            <w:r>
              <w:rPr>
                <w:sz w:val="16"/>
                <w:szCs w:val="16"/>
              </w:rPr>
              <w:t>Отражение в 1-17 разрядах КБК</w:t>
            </w:r>
            <w:r w:rsidR="008579FB">
              <w:rPr>
                <w:sz w:val="16"/>
                <w:szCs w:val="16"/>
              </w:rPr>
              <w:t xml:space="preserve"> </w:t>
            </w:r>
            <w:r>
              <w:rPr>
                <w:sz w:val="16"/>
                <w:szCs w:val="16"/>
              </w:rPr>
              <w:t xml:space="preserve">кодов, отличных от </w:t>
            </w:r>
            <w:r w:rsidR="00632AB2" w:rsidRPr="008579FB">
              <w:rPr>
                <w:sz w:val="16"/>
                <w:szCs w:val="16"/>
              </w:rPr>
              <w:t>0000</w:t>
            </w:r>
            <w:r w:rsidR="00632AB2">
              <w:rPr>
                <w:sz w:val="16"/>
                <w:szCs w:val="16"/>
              </w:rPr>
              <w:t>0000000000</w:t>
            </w:r>
            <w:r>
              <w:rPr>
                <w:sz w:val="16"/>
                <w:szCs w:val="16"/>
              </w:rPr>
              <w:t xml:space="preserve">801, </w:t>
            </w:r>
            <w:r w:rsidR="00632AB2" w:rsidRPr="008579FB">
              <w:rPr>
                <w:sz w:val="16"/>
                <w:szCs w:val="16"/>
              </w:rPr>
              <w:t>0000</w:t>
            </w:r>
            <w:r w:rsidR="00632AB2">
              <w:rPr>
                <w:sz w:val="16"/>
                <w:szCs w:val="16"/>
              </w:rPr>
              <w:t>0000000000</w:t>
            </w:r>
            <w:r>
              <w:rPr>
                <w:sz w:val="16"/>
                <w:szCs w:val="16"/>
              </w:rPr>
              <w:t xml:space="preserve">802, </w:t>
            </w:r>
            <w:r w:rsidR="00632AB2" w:rsidRPr="008579FB">
              <w:rPr>
                <w:sz w:val="16"/>
                <w:szCs w:val="16"/>
              </w:rPr>
              <w:t>0000</w:t>
            </w:r>
            <w:r w:rsidR="00632AB2">
              <w:rPr>
                <w:sz w:val="16"/>
                <w:szCs w:val="16"/>
              </w:rPr>
              <w:t>0000000000</w:t>
            </w:r>
            <w:r>
              <w:rPr>
                <w:sz w:val="16"/>
                <w:szCs w:val="16"/>
              </w:rPr>
              <w:t xml:space="preserve">191, </w:t>
            </w:r>
            <w:r w:rsidR="00632AB2" w:rsidRPr="008579FB">
              <w:rPr>
                <w:sz w:val="16"/>
                <w:szCs w:val="16"/>
              </w:rPr>
              <w:t>0000</w:t>
            </w:r>
            <w:r w:rsidR="00632AB2">
              <w:rPr>
                <w:sz w:val="16"/>
                <w:szCs w:val="16"/>
              </w:rPr>
              <w:t>0000000000</w:t>
            </w:r>
            <w:r>
              <w:rPr>
                <w:sz w:val="16"/>
                <w:szCs w:val="16"/>
              </w:rPr>
              <w:t xml:space="preserve">192 – </w:t>
            </w:r>
            <w:r w:rsidR="008579FB">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E106AA" w:rsidRPr="00293FB2" w:rsidRDefault="00E106AA" w:rsidP="00A0640B">
            <w:pPr>
              <w:jc w:val="center"/>
              <w:rPr>
                <w:sz w:val="16"/>
                <w:szCs w:val="16"/>
              </w:rPr>
            </w:pPr>
            <w:r>
              <w:rPr>
                <w:sz w:val="16"/>
                <w:szCs w:val="16"/>
              </w:rPr>
              <w:t>ПБС, РБС, ГРБС</w:t>
            </w:r>
          </w:p>
        </w:tc>
        <w:tc>
          <w:tcPr>
            <w:tcW w:w="709" w:type="dxa"/>
            <w:tcBorders>
              <w:top w:val="single" w:sz="4" w:space="0" w:color="auto"/>
              <w:left w:val="single" w:sz="4" w:space="0" w:color="auto"/>
              <w:bottom w:val="single" w:sz="4" w:space="0" w:color="auto"/>
              <w:right w:val="single" w:sz="4" w:space="0" w:color="auto"/>
            </w:tcBorders>
            <w:vAlign w:val="center"/>
          </w:tcPr>
          <w:p w:rsidR="00E106AA" w:rsidRDefault="00E106AA" w:rsidP="00A0640B">
            <w:pPr>
              <w:jc w:val="center"/>
              <w:rPr>
                <w:sz w:val="16"/>
                <w:szCs w:val="16"/>
              </w:rPr>
            </w:pPr>
            <w:r>
              <w:rPr>
                <w:sz w:val="16"/>
                <w:szCs w:val="16"/>
              </w:rPr>
              <w:t>Г</w:t>
            </w:r>
          </w:p>
        </w:tc>
        <w:tc>
          <w:tcPr>
            <w:tcW w:w="651" w:type="dxa"/>
            <w:tcBorders>
              <w:top w:val="single" w:sz="4" w:space="0" w:color="auto"/>
              <w:left w:val="single" w:sz="4" w:space="0" w:color="auto"/>
              <w:bottom w:val="single" w:sz="4" w:space="0" w:color="auto"/>
              <w:right w:val="single" w:sz="4" w:space="0" w:color="auto"/>
            </w:tcBorders>
            <w:vAlign w:val="center"/>
          </w:tcPr>
          <w:p w:rsidR="00E106AA" w:rsidRPr="00293FB2" w:rsidRDefault="002411E4" w:rsidP="00A0640B">
            <w:pPr>
              <w:jc w:val="center"/>
              <w:rPr>
                <w:sz w:val="16"/>
                <w:szCs w:val="16"/>
              </w:rPr>
            </w:pPr>
            <w:r>
              <w:rPr>
                <w:sz w:val="16"/>
                <w:szCs w:val="16"/>
              </w:rPr>
              <w:t>Б</w:t>
            </w:r>
          </w:p>
        </w:tc>
      </w:tr>
      <w:tr w:rsidR="00CA08B0" w:rsidRPr="00293FB2" w:rsidTr="00CA08B0">
        <w:trPr>
          <w:trHeight w:val="74"/>
        </w:trPr>
        <w:tc>
          <w:tcPr>
            <w:tcW w:w="397" w:type="dxa"/>
            <w:tcBorders>
              <w:top w:val="single" w:sz="4" w:space="0" w:color="auto"/>
              <w:left w:val="single" w:sz="4" w:space="0" w:color="auto"/>
              <w:bottom w:val="single" w:sz="4" w:space="0" w:color="auto"/>
              <w:right w:val="single" w:sz="4" w:space="0" w:color="auto"/>
            </w:tcBorders>
            <w:vAlign w:val="center"/>
          </w:tcPr>
          <w:p w:rsidR="00CA08B0" w:rsidRPr="00632AB2" w:rsidRDefault="00632AB2" w:rsidP="00632AB2">
            <w:pPr>
              <w:jc w:val="center"/>
              <w:rPr>
                <w:sz w:val="16"/>
                <w:szCs w:val="16"/>
              </w:rPr>
            </w:pPr>
            <w:r>
              <w:rPr>
                <w:sz w:val="16"/>
                <w:szCs w:val="16"/>
              </w:rPr>
              <w:t>10*****</w:t>
            </w:r>
          </w:p>
        </w:tc>
        <w:tc>
          <w:tcPr>
            <w:tcW w:w="850" w:type="dxa"/>
            <w:tcBorders>
              <w:top w:val="single" w:sz="4" w:space="0" w:color="auto"/>
              <w:left w:val="single" w:sz="4" w:space="0" w:color="auto"/>
              <w:bottom w:val="single" w:sz="4" w:space="0" w:color="auto"/>
              <w:right w:val="single" w:sz="4" w:space="0" w:color="auto"/>
            </w:tcBorders>
            <w:vAlign w:val="center"/>
          </w:tcPr>
          <w:p w:rsidR="00CA08B0" w:rsidRPr="00293FB2" w:rsidRDefault="00632AB2" w:rsidP="00632AB2">
            <w:pPr>
              <w:jc w:val="center"/>
              <w:rPr>
                <w:sz w:val="16"/>
                <w:szCs w:val="16"/>
              </w:rPr>
            </w:pPr>
            <w:r w:rsidRPr="008579FB">
              <w:rPr>
                <w:sz w:val="16"/>
                <w:szCs w:val="16"/>
              </w:rPr>
              <w:t>0000</w:t>
            </w:r>
            <w:r>
              <w:rPr>
                <w:sz w:val="16"/>
                <w:szCs w:val="16"/>
              </w:rPr>
              <w:t>0000000000</w:t>
            </w:r>
            <w:r w:rsidRPr="008579FB">
              <w:rPr>
                <w:sz w:val="16"/>
                <w:szCs w:val="16"/>
              </w:rPr>
              <w:t>80</w:t>
            </w:r>
            <w:r>
              <w:rPr>
                <w:sz w:val="16"/>
                <w:szCs w:val="16"/>
              </w:rPr>
              <w:t>1%</w:t>
            </w:r>
            <w:r w:rsidRPr="008579FB">
              <w:rPr>
                <w:sz w:val="16"/>
                <w:szCs w:val="16"/>
              </w:rPr>
              <w:t>, 0000</w:t>
            </w:r>
            <w:r>
              <w:rPr>
                <w:sz w:val="16"/>
                <w:szCs w:val="16"/>
              </w:rPr>
              <w:t>0000000000</w:t>
            </w:r>
            <w:r w:rsidRPr="008579FB">
              <w:rPr>
                <w:sz w:val="16"/>
                <w:szCs w:val="16"/>
              </w:rPr>
              <w:t>19</w:t>
            </w:r>
            <w:r>
              <w:rPr>
                <w:sz w:val="16"/>
                <w:szCs w:val="16"/>
              </w:rPr>
              <w:t>1%</w:t>
            </w:r>
          </w:p>
        </w:tc>
        <w:tc>
          <w:tcPr>
            <w:tcW w:w="454"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1B56E8">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1B56E8">
            <w:pPr>
              <w:jc w:val="center"/>
              <w:rPr>
                <w:sz w:val="16"/>
                <w:szCs w:val="16"/>
              </w:rPr>
            </w:pPr>
            <w:r>
              <w:rPr>
                <w:sz w:val="16"/>
                <w:szCs w:val="16"/>
              </w:rPr>
              <w:t>1</w:t>
            </w:r>
          </w:p>
        </w:tc>
        <w:tc>
          <w:tcPr>
            <w:tcW w:w="964"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1B56E8">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CA08B0" w:rsidRPr="00293FB2" w:rsidRDefault="00632AB2" w:rsidP="00CA08B0">
            <w:pPr>
              <w:snapToGrid w:val="0"/>
              <w:jc w:val="center"/>
              <w:rPr>
                <w:sz w:val="16"/>
                <w:szCs w:val="16"/>
              </w:rPr>
            </w:pPr>
            <w:r>
              <w:rPr>
                <w:sz w:val="16"/>
                <w:szCs w:val="16"/>
              </w:rPr>
              <w:t>=0</w:t>
            </w:r>
          </w:p>
        </w:tc>
        <w:tc>
          <w:tcPr>
            <w:tcW w:w="454"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1B56E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1B56E8">
            <w:pPr>
              <w:snapToGrid w:val="0"/>
              <w:jc w:val="center"/>
              <w:rPr>
                <w:sz w:val="16"/>
                <w:szCs w:val="16"/>
              </w:rPr>
            </w:pPr>
          </w:p>
        </w:tc>
        <w:tc>
          <w:tcPr>
            <w:tcW w:w="539"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1B56E8">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1B56E8">
            <w:pPr>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632AB2">
            <w:pPr>
              <w:jc w:val="center"/>
              <w:rPr>
                <w:sz w:val="16"/>
                <w:szCs w:val="16"/>
              </w:rPr>
            </w:pPr>
            <w:r>
              <w:rPr>
                <w:sz w:val="16"/>
                <w:szCs w:val="16"/>
              </w:rPr>
              <w:t xml:space="preserve">Отражение в 1-17 разрядах КБК кодов </w:t>
            </w:r>
            <w:r w:rsidR="00632AB2" w:rsidRPr="008579FB">
              <w:rPr>
                <w:sz w:val="16"/>
                <w:szCs w:val="16"/>
              </w:rPr>
              <w:t>0000</w:t>
            </w:r>
            <w:r w:rsidR="00632AB2">
              <w:rPr>
                <w:sz w:val="16"/>
                <w:szCs w:val="16"/>
              </w:rPr>
              <w:t>0000000000</w:t>
            </w:r>
            <w:r>
              <w:rPr>
                <w:sz w:val="16"/>
                <w:szCs w:val="16"/>
              </w:rPr>
              <w:t xml:space="preserve">801, </w:t>
            </w:r>
            <w:r w:rsidR="00632AB2" w:rsidRPr="008579FB">
              <w:rPr>
                <w:sz w:val="16"/>
                <w:szCs w:val="16"/>
              </w:rPr>
              <w:t>0000</w:t>
            </w:r>
            <w:r w:rsidR="00632AB2">
              <w:rPr>
                <w:sz w:val="16"/>
                <w:szCs w:val="16"/>
              </w:rPr>
              <w:t>0000000000</w:t>
            </w:r>
            <w:r>
              <w:rPr>
                <w:sz w:val="16"/>
                <w:szCs w:val="16"/>
              </w:rPr>
              <w:t>191</w:t>
            </w:r>
            <w:r w:rsidR="00632AB2">
              <w:rPr>
                <w:sz w:val="16"/>
                <w:szCs w:val="16"/>
              </w:rPr>
              <w:t xml:space="preserve"> </w:t>
            </w:r>
            <w:r>
              <w:rPr>
                <w:sz w:val="16"/>
                <w:szCs w:val="16"/>
              </w:rPr>
              <w:t>– недопустимо</w:t>
            </w:r>
            <w:r w:rsidR="00632AB2">
              <w:rPr>
                <w:sz w:val="16"/>
                <w:szCs w:val="16"/>
              </w:rPr>
              <w:t>, требуется консолидация</w:t>
            </w:r>
          </w:p>
        </w:tc>
        <w:tc>
          <w:tcPr>
            <w:tcW w:w="709"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1B56E8">
            <w:pPr>
              <w:jc w:val="center"/>
              <w:rPr>
                <w:sz w:val="16"/>
                <w:szCs w:val="16"/>
              </w:rPr>
            </w:pPr>
            <w:r>
              <w:rPr>
                <w:sz w:val="16"/>
                <w:szCs w:val="16"/>
              </w:rPr>
              <w:t>РБС, ГРБС</w:t>
            </w:r>
          </w:p>
        </w:tc>
        <w:tc>
          <w:tcPr>
            <w:tcW w:w="709" w:type="dxa"/>
            <w:tcBorders>
              <w:top w:val="single" w:sz="4" w:space="0" w:color="auto"/>
              <w:left w:val="single" w:sz="4" w:space="0" w:color="auto"/>
              <w:bottom w:val="single" w:sz="4" w:space="0" w:color="auto"/>
              <w:right w:val="single" w:sz="4" w:space="0" w:color="auto"/>
            </w:tcBorders>
            <w:vAlign w:val="center"/>
          </w:tcPr>
          <w:p w:rsidR="00CA08B0" w:rsidRDefault="00CA08B0" w:rsidP="001B56E8">
            <w:pPr>
              <w:jc w:val="center"/>
              <w:rPr>
                <w:sz w:val="16"/>
                <w:szCs w:val="16"/>
              </w:rPr>
            </w:pPr>
            <w:r>
              <w:rPr>
                <w:sz w:val="16"/>
                <w:szCs w:val="16"/>
              </w:rPr>
              <w:t>Г</w:t>
            </w:r>
          </w:p>
        </w:tc>
        <w:tc>
          <w:tcPr>
            <w:tcW w:w="651" w:type="dxa"/>
            <w:tcBorders>
              <w:top w:val="single" w:sz="4" w:space="0" w:color="auto"/>
              <w:left w:val="single" w:sz="4" w:space="0" w:color="auto"/>
              <w:bottom w:val="single" w:sz="4" w:space="0" w:color="auto"/>
              <w:right w:val="single" w:sz="4" w:space="0" w:color="auto"/>
            </w:tcBorders>
            <w:vAlign w:val="center"/>
          </w:tcPr>
          <w:p w:rsidR="00CA08B0" w:rsidRPr="00293FB2" w:rsidRDefault="00CA08B0" w:rsidP="001B56E8">
            <w:pPr>
              <w:jc w:val="center"/>
              <w:rPr>
                <w:sz w:val="16"/>
                <w:szCs w:val="16"/>
              </w:rPr>
            </w:pPr>
            <w:r>
              <w:rPr>
                <w:sz w:val="16"/>
                <w:szCs w:val="16"/>
              </w:rPr>
              <w:t>Б</w:t>
            </w:r>
          </w:p>
        </w:tc>
      </w:tr>
    </w:tbl>
    <w:p w:rsidR="00EC42A4" w:rsidRPr="00A1781D" w:rsidRDefault="00B96248" w:rsidP="00425A5F">
      <w:pPr>
        <w:ind w:right="5"/>
        <w:jc w:val="both"/>
        <w:rPr>
          <w:b/>
          <w:sz w:val="18"/>
          <w:szCs w:val="18"/>
          <w:u w:val="single"/>
        </w:rPr>
      </w:pPr>
      <w:r>
        <w:rPr>
          <w:b/>
          <w:sz w:val="18"/>
          <w:szCs w:val="18"/>
          <w:u w:val="single"/>
        </w:rPr>
        <w:t>*данные контроли не применяются в Справках ф. 0503125 по счетам 1205хх000, 1206хх000, 1207хх000, 1301хх000, 1 302хх000</w:t>
      </w:r>
      <w:r w:rsidR="000427B6">
        <w:rPr>
          <w:b/>
          <w:sz w:val="18"/>
          <w:szCs w:val="18"/>
          <w:u w:val="single"/>
        </w:rPr>
        <w:t xml:space="preserve">, </w:t>
      </w:r>
      <w:r w:rsidR="00370FB0">
        <w:rPr>
          <w:b/>
          <w:sz w:val="18"/>
          <w:szCs w:val="18"/>
          <w:u w:val="single"/>
        </w:rPr>
        <w:t xml:space="preserve">130305000, </w:t>
      </w:r>
      <w:r w:rsidR="000427B6">
        <w:rPr>
          <w:b/>
          <w:sz w:val="18"/>
          <w:szCs w:val="18"/>
          <w:u w:val="single"/>
        </w:rPr>
        <w:t>140140151, 140140161</w:t>
      </w:r>
    </w:p>
    <w:p w:rsidR="00A641AD" w:rsidRDefault="00A641AD" w:rsidP="0004304B">
      <w:pPr>
        <w:rPr>
          <w:b/>
          <w:sz w:val="18"/>
        </w:rPr>
      </w:pPr>
      <w:bookmarkStart w:id="111" w:name="_Toc424750543"/>
      <w:r>
        <w:rPr>
          <w:b/>
          <w:sz w:val="18"/>
        </w:rPr>
        <w:t xml:space="preserve">** </w:t>
      </w:r>
      <w:r w:rsidR="00632AB2">
        <w:rPr>
          <w:sz w:val="16"/>
          <w:szCs w:val="16"/>
        </w:rPr>
        <w:t>–</w:t>
      </w:r>
      <w:r>
        <w:rPr>
          <w:b/>
          <w:sz w:val="18"/>
        </w:rPr>
        <w:t xml:space="preserve"> для Справок по счетам 120651ххх, </w:t>
      </w:r>
      <w:r w:rsidR="00E957D4">
        <w:rPr>
          <w:b/>
          <w:sz w:val="18"/>
        </w:rPr>
        <w:t xml:space="preserve">120654ххх, </w:t>
      </w:r>
      <w:r>
        <w:rPr>
          <w:b/>
          <w:sz w:val="18"/>
        </w:rPr>
        <w:t xml:space="preserve">140120ххх, 1207х1541, 1301х1810, 130251831, </w:t>
      </w:r>
      <w:r w:rsidR="00E957D4">
        <w:rPr>
          <w:b/>
          <w:sz w:val="18"/>
        </w:rPr>
        <w:t xml:space="preserve">130254831, </w:t>
      </w:r>
      <w:r>
        <w:rPr>
          <w:b/>
          <w:sz w:val="18"/>
        </w:rPr>
        <w:t>1205х1000, 1207х1000</w:t>
      </w:r>
    </w:p>
    <w:p w:rsidR="00B96248" w:rsidRPr="005238E0" w:rsidRDefault="00A641AD" w:rsidP="0004304B">
      <w:pPr>
        <w:rPr>
          <w:b/>
          <w:sz w:val="18"/>
        </w:rPr>
      </w:pPr>
      <w:r>
        <w:rPr>
          <w:b/>
          <w:sz w:val="18"/>
        </w:rPr>
        <w:t xml:space="preserve">*** </w:t>
      </w:r>
      <w:r w:rsidR="00632AB2">
        <w:rPr>
          <w:sz w:val="16"/>
          <w:szCs w:val="16"/>
        </w:rPr>
        <w:t>–</w:t>
      </w:r>
      <w:r>
        <w:rPr>
          <w:b/>
          <w:sz w:val="18"/>
        </w:rPr>
        <w:t xml:space="preserve"> для Справок по счетам 1401101х1, 1205х1х61, 130305ххх, 1207х1641, 1301х1710, 1301х1000, 130251000, 1401401х1</w:t>
      </w:r>
    </w:p>
    <w:p w:rsidR="00A641AD" w:rsidRDefault="005F19FE" w:rsidP="0004304B">
      <w:pPr>
        <w:rPr>
          <w:b/>
          <w:sz w:val="18"/>
          <w:szCs w:val="18"/>
        </w:rPr>
      </w:pPr>
      <w:r>
        <w:rPr>
          <w:b/>
          <w:sz w:val="18"/>
          <w:szCs w:val="18"/>
        </w:rPr>
        <w:t xml:space="preserve">**** </w:t>
      </w:r>
      <w:r w:rsidR="00632AB2">
        <w:rPr>
          <w:sz w:val="16"/>
          <w:szCs w:val="16"/>
        </w:rPr>
        <w:t>–</w:t>
      </w:r>
      <w:r>
        <w:rPr>
          <w:b/>
          <w:sz w:val="18"/>
          <w:szCs w:val="18"/>
        </w:rPr>
        <w:t xml:space="preserve"> для Справок по счетам 130404000, 130406000</w:t>
      </w:r>
    </w:p>
    <w:p w:rsidR="00632AB2" w:rsidRPr="00632AB2" w:rsidRDefault="00632AB2" w:rsidP="0004304B">
      <w:pPr>
        <w:rPr>
          <w:b/>
          <w:sz w:val="18"/>
          <w:szCs w:val="18"/>
        </w:rPr>
      </w:pPr>
      <w:r>
        <w:rPr>
          <w:b/>
          <w:sz w:val="18"/>
          <w:szCs w:val="18"/>
        </w:rPr>
        <w:t xml:space="preserve">***** </w:t>
      </w:r>
      <w:r>
        <w:rPr>
          <w:sz w:val="16"/>
          <w:szCs w:val="16"/>
        </w:rPr>
        <w:t>–</w:t>
      </w:r>
      <w:r>
        <w:rPr>
          <w:b/>
          <w:sz w:val="18"/>
          <w:szCs w:val="18"/>
        </w:rPr>
        <w:t xml:space="preserve"> для Справок по счетам 130404000</w:t>
      </w:r>
    </w:p>
    <w:p w:rsidR="005F19FE" w:rsidRPr="005F19FE" w:rsidRDefault="005F19FE" w:rsidP="0004304B">
      <w:pPr>
        <w:rPr>
          <w:b/>
          <w:sz w:val="18"/>
          <w:szCs w:val="18"/>
        </w:rPr>
      </w:pPr>
    </w:p>
    <w:p w:rsidR="000922BC" w:rsidRDefault="00CC5C9A" w:rsidP="0013621A">
      <w:pPr>
        <w:pStyle w:val="1"/>
        <w:numPr>
          <w:ilvl w:val="0"/>
          <w:numId w:val="0"/>
        </w:numPr>
        <w:ind w:right="5"/>
        <w:rPr>
          <w:b/>
          <w:sz w:val="18"/>
          <w:szCs w:val="18"/>
        </w:rPr>
      </w:pPr>
      <w:bookmarkStart w:id="112" w:name="_Toc216965274"/>
      <w:r w:rsidRPr="00A1781D">
        <w:rPr>
          <w:b/>
          <w:sz w:val="18"/>
          <w:szCs w:val="18"/>
        </w:rPr>
        <w:t>4</w:t>
      </w:r>
      <w:r w:rsidR="002B28A7" w:rsidRPr="00A1781D">
        <w:rPr>
          <w:b/>
          <w:sz w:val="18"/>
          <w:szCs w:val="18"/>
        </w:rPr>
        <w:t xml:space="preserve">. </w:t>
      </w:r>
      <w:r w:rsidR="000922BC" w:rsidRPr="00A1781D">
        <w:rPr>
          <w:b/>
          <w:sz w:val="18"/>
          <w:szCs w:val="1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(0503127z</w:t>
      </w:r>
      <w:r w:rsidR="00961145" w:rsidRPr="00A1781D">
        <w:rPr>
          <w:b/>
          <w:sz w:val="18"/>
          <w:szCs w:val="18"/>
        </w:rPr>
        <w:t>-</w:t>
      </w:r>
      <w:r w:rsidR="00C54FAD" w:rsidRPr="00A1781D">
        <w:rPr>
          <w:b/>
          <w:sz w:val="18"/>
          <w:szCs w:val="18"/>
        </w:rPr>
        <w:t xml:space="preserve">месяц, </w:t>
      </w:r>
      <w:r w:rsidR="00961145" w:rsidRPr="00A1781D">
        <w:rPr>
          <w:b/>
          <w:sz w:val="18"/>
          <w:szCs w:val="18"/>
        </w:rPr>
        <w:t>квартал, год</w:t>
      </w:r>
      <w:r w:rsidR="000922BC" w:rsidRPr="00A1781D">
        <w:rPr>
          <w:b/>
          <w:sz w:val="18"/>
          <w:szCs w:val="18"/>
        </w:rPr>
        <w:t>)</w:t>
      </w:r>
      <w:bookmarkEnd w:id="111"/>
      <w:bookmarkEnd w:id="112"/>
    </w:p>
    <w:p w:rsidR="002308A6" w:rsidRDefault="002308A6" w:rsidP="002308A6"/>
    <w:p w:rsidR="002308A6" w:rsidRPr="002308A6" w:rsidRDefault="002308A6" w:rsidP="002308A6">
      <w:pPr>
        <w:rPr>
          <w:b/>
          <w:sz w:val="18"/>
          <w:szCs w:val="18"/>
        </w:rPr>
      </w:pPr>
      <w:r>
        <w:rPr>
          <w:b/>
          <w:sz w:val="18"/>
          <w:szCs w:val="18"/>
        </w:rPr>
        <w:t xml:space="preserve">КВР 406, 407, 634, </w:t>
      </w:r>
      <w:r w:rsidR="003260C1">
        <w:rPr>
          <w:b/>
          <w:sz w:val="18"/>
          <w:szCs w:val="18"/>
        </w:rPr>
        <w:t xml:space="preserve">801-809, </w:t>
      </w:r>
      <w:r>
        <w:rPr>
          <w:b/>
          <w:sz w:val="18"/>
          <w:szCs w:val="18"/>
        </w:rPr>
        <w:t>814 в ф. 0503127 недопустимы.</w:t>
      </w:r>
    </w:p>
    <w:p w:rsidR="005034D9" w:rsidRPr="00EC42A4" w:rsidRDefault="008F462B" w:rsidP="005034D9">
      <w:pPr>
        <w:rPr>
          <w:sz w:val="18"/>
          <w:szCs w:val="18"/>
        </w:rPr>
      </w:pPr>
      <w:r>
        <w:rPr>
          <w:sz w:val="18"/>
          <w:szCs w:val="18"/>
        </w:rPr>
        <w:t>Статьи АГПД 191-199 в ф. 0503127 недопустимы</w:t>
      </w:r>
    </w:p>
    <w:p w:rsidR="005034D9" w:rsidRPr="00A1781D" w:rsidRDefault="00EC42A4" w:rsidP="005034D9">
      <w:pPr>
        <w:rPr>
          <w:sz w:val="18"/>
          <w:szCs w:val="18"/>
        </w:rPr>
      </w:pPr>
      <w:r>
        <w:rPr>
          <w:sz w:val="18"/>
          <w:szCs w:val="18"/>
        </w:rPr>
        <w:t>Форматно-логический контроль</w:t>
      </w:r>
      <w:r w:rsidR="005034D9" w:rsidRPr="00A1781D">
        <w:rPr>
          <w:sz w:val="18"/>
          <w:szCs w:val="18"/>
        </w:rPr>
        <w:t xml:space="preserve"> при загрузке формы 0503127</w:t>
      </w:r>
      <w:r w:rsidR="005034D9" w:rsidRPr="00A1781D">
        <w:rPr>
          <w:sz w:val="18"/>
          <w:szCs w:val="18"/>
          <w:lang w:val="en-US"/>
        </w:rPr>
        <w:t>z</w:t>
      </w:r>
      <w:r w:rsidR="005034D9" w:rsidRPr="00A1781D">
        <w:rPr>
          <w:sz w:val="18"/>
          <w:szCs w:val="18"/>
        </w:rPr>
        <w:t xml:space="preserve"> (месяц, квартал, год)</w:t>
      </w:r>
    </w:p>
    <w:p w:rsidR="005034D9" w:rsidRPr="00A1781D" w:rsidRDefault="005034D9" w:rsidP="005034D9">
      <w:pPr>
        <w:rPr>
          <w:b/>
        </w:rPr>
      </w:pPr>
    </w:p>
    <w:tbl>
      <w:tblPr>
        <w:tblW w:w="10348" w:type="dxa"/>
        <w:tblInd w:w="-34" w:type="dxa"/>
        <w:tblLayout w:type="fixed"/>
        <w:tblLook w:val="0000" w:firstRow="0" w:lastRow="0" w:firstColumn="0" w:lastColumn="0" w:noHBand="0" w:noVBand="0"/>
      </w:tblPr>
      <w:tblGrid>
        <w:gridCol w:w="568"/>
        <w:gridCol w:w="2551"/>
        <w:gridCol w:w="851"/>
        <w:gridCol w:w="567"/>
        <w:gridCol w:w="2126"/>
        <w:gridCol w:w="2551"/>
        <w:gridCol w:w="1134"/>
      </w:tblGrid>
      <w:tr w:rsidR="005034D9" w:rsidRPr="00A1781D" w:rsidTr="00873705">
        <w:trPr>
          <w:tblHeader/>
        </w:trPr>
        <w:tc>
          <w:tcPr>
            <w:tcW w:w="568"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 п/п</w:t>
            </w:r>
          </w:p>
        </w:tc>
        <w:tc>
          <w:tcPr>
            <w:tcW w:w="2551"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Раздел</w:t>
            </w:r>
            <w:r w:rsidRPr="00A1781D">
              <w:rPr>
                <w:b/>
                <w:sz w:val="18"/>
                <w:szCs w:val="18"/>
              </w:rPr>
              <w:t xml:space="preserve"> </w:t>
            </w:r>
          </w:p>
        </w:tc>
        <w:tc>
          <w:tcPr>
            <w:tcW w:w="567" w:type="dxa"/>
            <w:tcBorders>
              <w:top w:val="single" w:sz="4" w:space="0" w:color="000000"/>
              <w:left w:val="single" w:sz="4" w:space="0" w:color="000000"/>
              <w:bottom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Графа</w:t>
            </w:r>
          </w:p>
        </w:tc>
        <w:tc>
          <w:tcPr>
            <w:tcW w:w="2126" w:type="dxa"/>
            <w:tcBorders>
              <w:top w:val="single" w:sz="4" w:space="0" w:color="000000"/>
              <w:left w:val="single" w:sz="4" w:space="0" w:color="000000"/>
              <w:bottom w:val="single" w:sz="4" w:space="0" w:color="000000"/>
            </w:tcBorders>
          </w:tcPr>
          <w:p w:rsidR="005034D9" w:rsidRPr="00A1781D" w:rsidRDefault="005034D9" w:rsidP="00873705">
            <w:pPr>
              <w:snapToGrid w:val="0"/>
              <w:jc w:val="center"/>
              <w:rPr>
                <w:b/>
                <w:sz w:val="18"/>
                <w:szCs w:val="18"/>
              </w:rPr>
            </w:pPr>
            <w:r w:rsidRPr="00A1781D">
              <w:rPr>
                <w:sz w:val="18"/>
                <w:szCs w:val="18"/>
              </w:rPr>
              <w:t>Соотношение</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5034D9" w:rsidRPr="00A1781D" w:rsidRDefault="005034D9" w:rsidP="00873705">
            <w:pPr>
              <w:snapToGrid w:val="0"/>
              <w:jc w:val="center"/>
              <w:rPr>
                <w:b/>
                <w:sz w:val="18"/>
                <w:szCs w:val="18"/>
              </w:rPr>
            </w:pPr>
            <w:r w:rsidRPr="00A1781D">
              <w:rPr>
                <w:sz w:val="18"/>
                <w:szCs w:val="18"/>
              </w:rPr>
              <w:t>Контроль</w:t>
            </w:r>
            <w:r w:rsidRPr="00A1781D">
              <w:rPr>
                <w:b/>
                <w:sz w:val="18"/>
                <w:szCs w:val="18"/>
              </w:rPr>
              <w:t xml:space="preserve"> </w:t>
            </w:r>
            <w:r w:rsidRPr="00A1781D">
              <w:rPr>
                <w:sz w:val="18"/>
                <w:szCs w:val="18"/>
              </w:rPr>
              <w:t>показателей</w:t>
            </w:r>
          </w:p>
        </w:tc>
        <w:tc>
          <w:tcPr>
            <w:tcW w:w="1134" w:type="dxa"/>
            <w:tcBorders>
              <w:top w:val="single" w:sz="4" w:space="0" w:color="000000"/>
              <w:left w:val="single" w:sz="4" w:space="0" w:color="000000"/>
              <w:bottom w:val="single" w:sz="4" w:space="0" w:color="000000"/>
              <w:right w:val="single" w:sz="4" w:space="0" w:color="000000"/>
            </w:tcBorders>
          </w:tcPr>
          <w:p w:rsidR="005034D9" w:rsidRPr="00A1781D" w:rsidRDefault="005034D9" w:rsidP="00873705">
            <w:pPr>
              <w:snapToGrid w:val="0"/>
              <w:jc w:val="center"/>
              <w:rPr>
                <w:b/>
                <w:sz w:val="18"/>
                <w:szCs w:val="18"/>
              </w:rPr>
            </w:pPr>
            <w:r w:rsidRPr="00A1781D">
              <w:rPr>
                <w:sz w:val="18"/>
                <w:szCs w:val="18"/>
              </w:rPr>
              <w:t>Тип</w:t>
            </w:r>
            <w:r w:rsidRPr="00A1781D">
              <w:rPr>
                <w:b/>
                <w:sz w:val="18"/>
                <w:szCs w:val="18"/>
              </w:rPr>
              <w:t xml:space="preserve"> </w:t>
            </w:r>
            <w:r w:rsidRPr="00A1781D">
              <w:rPr>
                <w:sz w:val="18"/>
                <w:szCs w:val="18"/>
              </w:rPr>
              <w:t>контроля</w:t>
            </w:r>
          </w:p>
        </w:tc>
      </w:tr>
      <w:tr w:rsidR="00941B8A" w:rsidRPr="00A1781D" w:rsidTr="00873705">
        <w:tc>
          <w:tcPr>
            <w:tcW w:w="568" w:type="dxa"/>
            <w:tcBorders>
              <w:top w:val="single" w:sz="4" w:space="0" w:color="000000"/>
              <w:left w:val="single" w:sz="4" w:space="0" w:color="000000"/>
              <w:bottom w:val="single" w:sz="4" w:space="0" w:color="000000"/>
            </w:tcBorders>
          </w:tcPr>
          <w:p w:rsidR="00941B8A" w:rsidRPr="00A1781D" w:rsidRDefault="00941B8A" w:rsidP="00873705">
            <w:pPr>
              <w:snapToGrid w:val="0"/>
              <w:rPr>
                <w:sz w:val="18"/>
                <w:szCs w:val="18"/>
              </w:rPr>
            </w:pPr>
            <w:r w:rsidRPr="00A1781D">
              <w:rPr>
                <w:sz w:val="18"/>
                <w:szCs w:val="18"/>
              </w:rPr>
              <w:t>1</w:t>
            </w:r>
          </w:p>
        </w:tc>
        <w:tc>
          <w:tcPr>
            <w:tcW w:w="2551" w:type="dxa"/>
            <w:tcBorders>
              <w:top w:val="single" w:sz="4" w:space="0" w:color="000000"/>
              <w:left w:val="single" w:sz="4" w:space="0" w:color="000000"/>
              <w:bottom w:val="single" w:sz="4" w:space="0" w:color="000000"/>
            </w:tcBorders>
            <w:shd w:val="clear" w:color="auto" w:fill="auto"/>
          </w:tcPr>
          <w:p w:rsidR="00941B8A" w:rsidRPr="00A1781D" w:rsidRDefault="00941B8A" w:rsidP="005034D9">
            <w:pPr>
              <w:snapToGrid w:val="0"/>
              <w:rPr>
                <w:sz w:val="18"/>
                <w:szCs w:val="18"/>
              </w:rPr>
            </w:pPr>
            <w:r w:rsidRPr="00A1781D">
              <w:rPr>
                <w:sz w:val="18"/>
                <w:szCs w:val="18"/>
              </w:rPr>
              <w:t xml:space="preserve">КБК доходов </w:t>
            </w:r>
            <w:r w:rsidRPr="00A1781D">
              <w:rPr>
                <w:sz w:val="18"/>
                <w:szCs w:val="18"/>
              </w:rPr>
              <w:br/>
            </w:r>
            <w:proofErr w:type="spellStart"/>
            <w:r w:rsidRPr="00A1781D">
              <w:rPr>
                <w:sz w:val="18"/>
                <w:szCs w:val="18"/>
              </w:rPr>
              <w:t>ххх</w:t>
            </w:r>
            <w:proofErr w:type="spellEnd"/>
            <w:r w:rsidRPr="00A1781D">
              <w:rPr>
                <w:sz w:val="18"/>
                <w:szCs w:val="18"/>
              </w:rPr>
              <w:t xml:space="preserve"> х </w:t>
            </w:r>
            <w:proofErr w:type="spellStart"/>
            <w:proofErr w:type="gram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proofErr w:type="gramEnd"/>
            <w:r w:rsidRPr="00A1781D">
              <w:rPr>
                <w:sz w:val="18"/>
                <w:szCs w:val="18"/>
              </w:rPr>
              <w:t xml:space="preserve"> 01 6000 </w:t>
            </w:r>
            <w:proofErr w:type="spellStart"/>
            <w:r w:rsidRPr="00A1781D">
              <w:rPr>
                <w:sz w:val="18"/>
                <w:szCs w:val="18"/>
              </w:rPr>
              <w:t>ххх</w:t>
            </w:r>
            <w:proofErr w:type="spellEnd"/>
            <w:r w:rsidRPr="00A1781D">
              <w:rPr>
                <w:sz w:val="18"/>
                <w:szCs w:val="18"/>
              </w:rPr>
              <w:t xml:space="preserve">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941B8A" w:rsidRPr="00A1781D" w:rsidRDefault="00941B8A"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941B8A" w:rsidRPr="00A1781D" w:rsidRDefault="00941B8A"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941B8A" w:rsidRPr="00A1781D" w:rsidRDefault="00941B8A"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941B8A" w:rsidRPr="00A1781D" w:rsidRDefault="00941B8A" w:rsidP="00EC42A4">
            <w:pPr>
              <w:snapToGrid w:val="0"/>
              <w:rPr>
                <w:sz w:val="18"/>
                <w:szCs w:val="18"/>
              </w:rPr>
            </w:pPr>
            <w:r w:rsidRPr="00A1781D">
              <w:rPr>
                <w:sz w:val="18"/>
                <w:szCs w:val="18"/>
              </w:rPr>
              <w:t xml:space="preserve">Показатели по КБК доходов </w:t>
            </w:r>
            <w:proofErr w:type="spellStart"/>
            <w:r w:rsidRPr="00A1781D">
              <w:rPr>
                <w:sz w:val="18"/>
                <w:szCs w:val="18"/>
              </w:rPr>
              <w:t>ххх</w:t>
            </w:r>
            <w:proofErr w:type="spellEnd"/>
            <w:r w:rsidRPr="00A1781D">
              <w:rPr>
                <w:sz w:val="18"/>
                <w:szCs w:val="18"/>
              </w:rPr>
              <w:t xml:space="preserve"> х </w:t>
            </w:r>
            <w:proofErr w:type="spellStart"/>
            <w:proofErr w:type="gram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proofErr w:type="gramEnd"/>
            <w:r w:rsidRPr="00A1781D">
              <w:rPr>
                <w:sz w:val="18"/>
                <w:szCs w:val="18"/>
              </w:rPr>
              <w:t xml:space="preserve"> 01 6000 </w:t>
            </w:r>
            <w:proofErr w:type="spellStart"/>
            <w:r w:rsidRPr="00A1781D">
              <w:rPr>
                <w:sz w:val="18"/>
                <w:szCs w:val="18"/>
              </w:rPr>
              <w:t>ххх</w:t>
            </w:r>
            <w:proofErr w:type="spellEnd"/>
            <w:r w:rsidRPr="00A1781D">
              <w:rPr>
                <w:sz w:val="18"/>
                <w:szCs w:val="18"/>
              </w:rPr>
              <w:t xml:space="preserve">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941B8A" w:rsidRPr="00A1781D" w:rsidRDefault="00941B8A" w:rsidP="006B1D34">
            <w:pPr>
              <w:snapToGrid w:val="0"/>
              <w:rPr>
                <w:sz w:val="18"/>
                <w:szCs w:val="18"/>
              </w:rPr>
            </w:pPr>
            <w:r>
              <w:rPr>
                <w:sz w:val="18"/>
                <w:szCs w:val="18"/>
              </w:rPr>
              <w:t>Блокирующий</w:t>
            </w:r>
          </w:p>
        </w:tc>
      </w:tr>
      <w:tr w:rsidR="00941B8A" w:rsidRPr="00A1781D" w:rsidTr="00873705">
        <w:tc>
          <w:tcPr>
            <w:tcW w:w="568" w:type="dxa"/>
            <w:tcBorders>
              <w:top w:val="single" w:sz="4" w:space="0" w:color="000000"/>
              <w:left w:val="single" w:sz="4" w:space="0" w:color="000000"/>
              <w:bottom w:val="single" w:sz="4" w:space="0" w:color="000000"/>
            </w:tcBorders>
          </w:tcPr>
          <w:p w:rsidR="00941B8A" w:rsidRPr="00A1781D" w:rsidRDefault="00941B8A" w:rsidP="00873705">
            <w:pPr>
              <w:snapToGrid w:val="0"/>
              <w:rPr>
                <w:sz w:val="18"/>
                <w:szCs w:val="18"/>
              </w:rPr>
            </w:pPr>
            <w:r>
              <w:rPr>
                <w:sz w:val="18"/>
                <w:szCs w:val="18"/>
              </w:rPr>
              <w:t>2</w:t>
            </w:r>
          </w:p>
        </w:tc>
        <w:tc>
          <w:tcPr>
            <w:tcW w:w="2551" w:type="dxa"/>
            <w:tcBorders>
              <w:top w:val="single" w:sz="4" w:space="0" w:color="000000"/>
              <w:left w:val="single" w:sz="4" w:space="0" w:color="000000"/>
              <w:bottom w:val="single" w:sz="4" w:space="0" w:color="000000"/>
            </w:tcBorders>
            <w:shd w:val="clear" w:color="auto" w:fill="auto"/>
          </w:tcPr>
          <w:p w:rsidR="00941B8A" w:rsidRPr="00A1781D" w:rsidRDefault="00941B8A" w:rsidP="005034D9">
            <w:pPr>
              <w:snapToGrid w:val="0"/>
              <w:rPr>
                <w:sz w:val="18"/>
                <w:szCs w:val="18"/>
              </w:rPr>
            </w:pPr>
            <w:r w:rsidRPr="00A1781D">
              <w:rPr>
                <w:sz w:val="18"/>
                <w:szCs w:val="18"/>
              </w:rPr>
              <w:t xml:space="preserve">КБК доходов </w:t>
            </w:r>
            <w:r w:rsidRPr="00A1781D">
              <w:rPr>
                <w:sz w:val="18"/>
                <w:szCs w:val="18"/>
              </w:rPr>
              <w:br/>
            </w:r>
            <w:proofErr w:type="spellStart"/>
            <w:r w:rsidRPr="00A1781D">
              <w:rPr>
                <w:sz w:val="18"/>
                <w:szCs w:val="18"/>
              </w:rPr>
              <w:t>ххх</w:t>
            </w:r>
            <w:proofErr w:type="spellEnd"/>
            <w:r w:rsidRPr="00A1781D">
              <w:rPr>
                <w:sz w:val="18"/>
                <w:szCs w:val="18"/>
              </w:rPr>
              <w:t xml:space="preserve"> х </w:t>
            </w:r>
            <w:proofErr w:type="spellStart"/>
            <w:proofErr w:type="gram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proofErr w:type="gramEnd"/>
            <w:r w:rsidRPr="00A1781D">
              <w:rPr>
                <w:sz w:val="18"/>
                <w:szCs w:val="18"/>
              </w:rPr>
              <w:t xml:space="preserve"> 01 7000 </w:t>
            </w:r>
            <w:proofErr w:type="spellStart"/>
            <w:r w:rsidRPr="00A1781D">
              <w:rPr>
                <w:sz w:val="18"/>
                <w:szCs w:val="18"/>
              </w:rPr>
              <w:t>ххх</w:t>
            </w:r>
            <w:proofErr w:type="spellEnd"/>
            <w:r w:rsidRPr="00A1781D">
              <w:rPr>
                <w:sz w:val="18"/>
                <w:szCs w:val="18"/>
              </w:rPr>
              <w:t xml:space="preserve"> в строках, составляющих строку 010</w:t>
            </w:r>
          </w:p>
        </w:tc>
        <w:tc>
          <w:tcPr>
            <w:tcW w:w="851" w:type="dxa"/>
            <w:tcBorders>
              <w:top w:val="single" w:sz="4" w:space="0" w:color="000000"/>
              <w:left w:val="single" w:sz="4" w:space="0" w:color="000000"/>
              <w:bottom w:val="single" w:sz="4" w:space="0" w:color="000000"/>
              <w:right w:val="single" w:sz="4" w:space="0" w:color="000000"/>
            </w:tcBorders>
          </w:tcPr>
          <w:p w:rsidR="00941B8A" w:rsidRPr="00A1781D" w:rsidRDefault="00941B8A" w:rsidP="00873705">
            <w:pPr>
              <w:snapToGrid w:val="0"/>
              <w:rPr>
                <w:sz w:val="18"/>
                <w:szCs w:val="18"/>
              </w:rPr>
            </w:pPr>
            <w:r w:rsidRPr="00A1781D">
              <w:rPr>
                <w:sz w:val="18"/>
                <w:szCs w:val="18"/>
              </w:rPr>
              <w:t>1</w:t>
            </w:r>
          </w:p>
        </w:tc>
        <w:tc>
          <w:tcPr>
            <w:tcW w:w="567" w:type="dxa"/>
            <w:tcBorders>
              <w:top w:val="single" w:sz="4" w:space="0" w:color="000000"/>
              <w:left w:val="single" w:sz="4" w:space="0" w:color="000000"/>
              <w:bottom w:val="single" w:sz="4" w:space="0" w:color="000000"/>
            </w:tcBorders>
            <w:shd w:val="clear" w:color="auto" w:fill="auto"/>
          </w:tcPr>
          <w:p w:rsidR="00941B8A" w:rsidRPr="00A1781D" w:rsidRDefault="00941B8A" w:rsidP="00873705">
            <w:pPr>
              <w:snapToGrid w:val="0"/>
              <w:rPr>
                <w:sz w:val="18"/>
                <w:szCs w:val="18"/>
              </w:rPr>
            </w:pPr>
            <w:r w:rsidRPr="00A1781D">
              <w:rPr>
                <w:sz w:val="18"/>
                <w:szCs w:val="18"/>
              </w:rPr>
              <w:t>3</w:t>
            </w:r>
          </w:p>
        </w:tc>
        <w:tc>
          <w:tcPr>
            <w:tcW w:w="2126" w:type="dxa"/>
            <w:tcBorders>
              <w:top w:val="single" w:sz="4" w:space="0" w:color="000000"/>
              <w:left w:val="single" w:sz="4" w:space="0" w:color="000000"/>
              <w:bottom w:val="single" w:sz="4" w:space="0" w:color="000000"/>
            </w:tcBorders>
          </w:tcPr>
          <w:p w:rsidR="00941B8A" w:rsidRPr="00A1781D" w:rsidRDefault="00941B8A" w:rsidP="005034D9">
            <w:pPr>
              <w:jc w:val="center"/>
              <w:rPr>
                <w:sz w:val="18"/>
                <w:szCs w:val="18"/>
                <w:lang w:val="en-US"/>
              </w:rPr>
            </w:pPr>
            <w:r w:rsidRPr="00A1781D">
              <w:rPr>
                <w:sz w:val="18"/>
                <w:szCs w:val="18"/>
                <w:lang w:val="en-US"/>
              </w:rPr>
              <w:t>=0</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941B8A" w:rsidRPr="00A1781D" w:rsidRDefault="00941B8A" w:rsidP="005034D9">
            <w:pPr>
              <w:snapToGrid w:val="0"/>
              <w:rPr>
                <w:sz w:val="18"/>
                <w:szCs w:val="18"/>
              </w:rPr>
            </w:pPr>
            <w:r w:rsidRPr="00A1781D">
              <w:rPr>
                <w:sz w:val="18"/>
                <w:szCs w:val="18"/>
              </w:rPr>
              <w:t xml:space="preserve">Показатели по КБК доходов </w:t>
            </w:r>
            <w:proofErr w:type="spellStart"/>
            <w:r w:rsidRPr="00A1781D">
              <w:rPr>
                <w:sz w:val="18"/>
                <w:szCs w:val="18"/>
              </w:rPr>
              <w:t>ххх</w:t>
            </w:r>
            <w:proofErr w:type="spellEnd"/>
            <w:r w:rsidRPr="00A1781D">
              <w:rPr>
                <w:sz w:val="18"/>
                <w:szCs w:val="18"/>
              </w:rPr>
              <w:t xml:space="preserve"> х </w:t>
            </w:r>
            <w:proofErr w:type="spellStart"/>
            <w:proofErr w:type="gramStart"/>
            <w:r w:rsidRPr="00A1781D">
              <w:rPr>
                <w:sz w:val="18"/>
                <w:szCs w:val="18"/>
              </w:rPr>
              <w:t>хх</w:t>
            </w:r>
            <w:proofErr w:type="spellEnd"/>
            <w:r w:rsidRPr="00A1781D">
              <w:rPr>
                <w:sz w:val="18"/>
                <w:szCs w:val="18"/>
              </w:rPr>
              <w:t xml:space="preserve">  </w:t>
            </w:r>
            <w:proofErr w:type="spellStart"/>
            <w:r w:rsidRPr="00A1781D">
              <w:rPr>
                <w:sz w:val="18"/>
                <w:szCs w:val="18"/>
              </w:rPr>
              <w:t>ххххх</w:t>
            </w:r>
            <w:proofErr w:type="spellEnd"/>
            <w:proofErr w:type="gramEnd"/>
            <w:r w:rsidRPr="00A1781D">
              <w:rPr>
                <w:sz w:val="18"/>
                <w:szCs w:val="18"/>
              </w:rPr>
              <w:t xml:space="preserve"> 01 7000 </w:t>
            </w:r>
            <w:proofErr w:type="spellStart"/>
            <w:r w:rsidRPr="00A1781D">
              <w:rPr>
                <w:sz w:val="18"/>
                <w:szCs w:val="18"/>
              </w:rPr>
              <w:t>ххх</w:t>
            </w:r>
            <w:proofErr w:type="spellEnd"/>
            <w:r w:rsidRPr="00A1781D">
              <w:rPr>
                <w:sz w:val="18"/>
                <w:szCs w:val="18"/>
              </w:rPr>
              <w:t xml:space="preserve"> </w:t>
            </w:r>
            <w:r>
              <w:rPr>
                <w:sz w:val="18"/>
                <w:szCs w:val="18"/>
              </w:rPr>
              <w:t>требуют пояснения</w:t>
            </w:r>
          </w:p>
        </w:tc>
        <w:tc>
          <w:tcPr>
            <w:tcW w:w="1134" w:type="dxa"/>
            <w:tcBorders>
              <w:top w:val="single" w:sz="4" w:space="0" w:color="000000"/>
              <w:left w:val="single" w:sz="4" w:space="0" w:color="000000"/>
              <w:bottom w:val="single" w:sz="4" w:space="0" w:color="000000"/>
              <w:right w:val="single" w:sz="4" w:space="0" w:color="000000"/>
            </w:tcBorders>
          </w:tcPr>
          <w:p w:rsidR="00941B8A" w:rsidRPr="00A1781D" w:rsidRDefault="00941B8A" w:rsidP="006B1D34">
            <w:pPr>
              <w:snapToGrid w:val="0"/>
              <w:rPr>
                <w:sz w:val="18"/>
                <w:szCs w:val="18"/>
              </w:rPr>
            </w:pPr>
            <w:r>
              <w:rPr>
                <w:sz w:val="18"/>
                <w:szCs w:val="18"/>
              </w:rPr>
              <w:t>Блокирующий</w:t>
            </w:r>
          </w:p>
        </w:tc>
      </w:tr>
      <w:tr w:rsidR="00251B97" w:rsidTr="00251B97">
        <w:tc>
          <w:tcPr>
            <w:tcW w:w="568" w:type="dxa"/>
            <w:tcBorders>
              <w:top w:val="single" w:sz="4" w:space="0" w:color="000000"/>
              <w:left w:val="single" w:sz="4" w:space="0" w:color="000000"/>
              <w:bottom w:val="single" w:sz="4" w:space="0" w:color="000000"/>
            </w:tcBorders>
          </w:tcPr>
          <w:p w:rsidR="00251B97" w:rsidRPr="00A1781D" w:rsidDel="005A086F" w:rsidRDefault="00251B97" w:rsidP="00251B97">
            <w:pPr>
              <w:snapToGrid w:val="0"/>
              <w:rPr>
                <w:sz w:val="18"/>
                <w:szCs w:val="18"/>
              </w:rPr>
            </w:pPr>
            <w:r>
              <w:rPr>
                <w:sz w:val="18"/>
                <w:szCs w:val="18"/>
              </w:rPr>
              <w:t>3</w:t>
            </w:r>
          </w:p>
        </w:tc>
        <w:tc>
          <w:tcPr>
            <w:tcW w:w="2551" w:type="dxa"/>
            <w:tcBorders>
              <w:top w:val="single" w:sz="4" w:space="0" w:color="000000"/>
              <w:left w:val="single" w:sz="4" w:space="0" w:color="000000"/>
              <w:bottom w:val="single" w:sz="4" w:space="0" w:color="000000"/>
            </w:tcBorders>
            <w:shd w:val="clear" w:color="auto" w:fill="auto"/>
          </w:tcPr>
          <w:p w:rsidR="00251B97" w:rsidRPr="00A1781D" w:rsidRDefault="00251B97" w:rsidP="00E97C15">
            <w:pPr>
              <w:snapToGrid w:val="0"/>
              <w:rPr>
                <w:sz w:val="18"/>
                <w:szCs w:val="18"/>
              </w:rPr>
            </w:pPr>
            <w:r w:rsidRPr="00A1781D">
              <w:rPr>
                <w:sz w:val="18"/>
                <w:szCs w:val="18"/>
              </w:rPr>
              <w:t xml:space="preserve">КБК </w:t>
            </w:r>
            <w:proofErr w:type="gramStart"/>
            <w:r>
              <w:rPr>
                <w:sz w:val="18"/>
                <w:szCs w:val="18"/>
              </w:rPr>
              <w:t>расходов,  отличных</w:t>
            </w:r>
            <w:proofErr w:type="gramEnd"/>
            <w:r>
              <w:rPr>
                <w:sz w:val="18"/>
                <w:szCs w:val="18"/>
              </w:rPr>
              <w:t xml:space="preserve"> от</w:t>
            </w:r>
            <w:r w:rsidRPr="00A1781D">
              <w:rPr>
                <w:sz w:val="18"/>
                <w:szCs w:val="18"/>
              </w:rPr>
              <w:t xml:space="preserve"> </w:t>
            </w:r>
            <w:r w:rsidRPr="00A1781D">
              <w:rPr>
                <w:sz w:val="18"/>
                <w:szCs w:val="18"/>
              </w:rPr>
              <w:br/>
            </w:r>
            <w:r w:rsidRPr="00251B97">
              <w:rPr>
                <w:sz w:val="18"/>
                <w:szCs w:val="18"/>
              </w:rPr>
              <w:t xml:space="preserve">ХХХ ХХХХ ХХХХХ90038 </w:t>
            </w:r>
            <w:r>
              <w:rPr>
                <w:sz w:val="18"/>
                <w:szCs w:val="18"/>
              </w:rPr>
              <w:t>ХХХ</w:t>
            </w:r>
            <w:r w:rsidR="00582051">
              <w:rPr>
                <w:sz w:val="18"/>
                <w:szCs w:val="18"/>
              </w:rPr>
              <w:t xml:space="preserve">, </w:t>
            </w:r>
            <w:r w:rsidR="00582051" w:rsidRPr="00251B97">
              <w:rPr>
                <w:sz w:val="18"/>
                <w:szCs w:val="18"/>
              </w:rPr>
              <w:t>ХХХ ХХХХ ХХХХХ9</w:t>
            </w:r>
            <w:r w:rsidR="00582051">
              <w:rPr>
                <w:sz w:val="18"/>
                <w:szCs w:val="18"/>
              </w:rPr>
              <w:t>2501</w:t>
            </w:r>
            <w:r w:rsidR="00582051" w:rsidRPr="00251B97">
              <w:rPr>
                <w:sz w:val="18"/>
                <w:szCs w:val="18"/>
              </w:rPr>
              <w:t xml:space="preserve"> </w:t>
            </w:r>
            <w:r w:rsidR="00582051">
              <w:rPr>
                <w:sz w:val="18"/>
                <w:szCs w:val="18"/>
              </w:rPr>
              <w:t>ХХХ</w:t>
            </w:r>
            <w:r w:rsidR="00E97C15" w:rsidRPr="008D139A">
              <w:rPr>
                <w:sz w:val="18"/>
                <w:szCs w:val="18"/>
              </w:rPr>
              <w:t>,</w:t>
            </w:r>
            <w:r w:rsidR="00E97C15">
              <w:rPr>
                <w:sz w:val="18"/>
                <w:szCs w:val="18"/>
              </w:rPr>
              <w:t xml:space="preserve"> </w:t>
            </w:r>
            <w:r w:rsidR="00E97C15" w:rsidRPr="00251B97">
              <w:rPr>
                <w:sz w:val="18"/>
                <w:szCs w:val="18"/>
              </w:rPr>
              <w:t>ХХХ ХХХХ ХХХХХ9</w:t>
            </w:r>
            <w:r w:rsidR="00E97C15">
              <w:rPr>
                <w:sz w:val="18"/>
                <w:szCs w:val="18"/>
              </w:rPr>
              <w:t>25</w:t>
            </w:r>
            <w:r w:rsidR="00E97C15" w:rsidRPr="008D139A">
              <w:rPr>
                <w:sz w:val="18"/>
                <w:szCs w:val="18"/>
              </w:rPr>
              <w:t>1</w:t>
            </w:r>
            <w:r w:rsidR="00E97C15">
              <w:rPr>
                <w:sz w:val="18"/>
                <w:szCs w:val="18"/>
              </w:rPr>
              <w:t>1</w:t>
            </w:r>
            <w:r w:rsidR="00E97C15" w:rsidRPr="00251B97">
              <w:rPr>
                <w:sz w:val="18"/>
                <w:szCs w:val="18"/>
              </w:rPr>
              <w:t xml:space="preserve"> </w:t>
            </w:r>
            <w:r w:rsidR="00E97C15">
              <w:rPr>
                <w:sz w:val="18"/>
                <w:szCs w:val="18"/>
              </w:rPr>
              <w:t>ХХХ</w:t>
            </w:r>
            <w:r w:rsidRPr="00A1781D">
              <w:rPr>
                <w:sz w:val="18"/>
                <w:szCs w:val="18"/>
              </w:rPr>
              <w:t xml:space="preserve"> в строках, составляющих строку </w:t>
            </w:r>
            <w:r>
              <w:rPr>
                <w:sz w:val="18"/>
                <w:szCs w:val="18"/>
              </w:rPr>
              <w:t xml:space="preserve">200  (за исключением КБК с </w:t>
            </w:r>
            <w:r w:rsidRPr="00A1781D">
              <w:rPr>
                <w:sz w:val="18"/>
                <w:szCs w:val="18"/>
              </w:rPr>
              <w:t>КВР</w:t>
            </w:r>
            <w:r>
              <w:rPr>
                <w:sz w:val="18"/>
                <w:szCs w:val="18"/>
              </w:rPr>
              <w:t xml:space="preserve"> =</w:t>
            </w:r>
            <w:r w:rsidRPr="00A1781D">
              <w:rPr>
                <w:sz w:val="18"/>
                <w:szCs w:val="18"/>
              </w:rPr>
              <w:t xml:space="preserve"> 312,313,330</w:t>
            </w:r>
            <w:r>
              <w:rPr>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251B97" w:rsidRPr="00A1781D" w:rsidRDefault="00251B97" w:rsidP="00251B97">
            <w:pPr>
              <w:snapToGrid w:val="0"/>
              <w:rPr>
                <w:sz w:val="18"/>
                <w:szCs w:val="18"/>
              </w:rPr>
            </w:pPr>
            <w:r>
              <w:rPr>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251B97" w:rsidRPr="00A1781D" w:rsidRDefault="00251B97" w:rsidP="00251B97">
            <w:pPr>
              <w:snapToGrid w:val="0"/>
              <w:rPr>
                <w:sz w:val="18"/>
                <w:szCs w:val="18"/>
              </w:rPr>
            </w:pPr>
            <w:r>
              <w:rPr>
                <w:sz w:val="18"/>
                <w:szCs w:val="18"/>
              </w:rPr>
              <w:t>3</w:t>
            </w:r>
          </w:p>
        </w:tc>
        <w:tc>
          <w:tcPr>
            <w:tcW w:w="2126" w:type="dxa"/>
            <w:tcBorders>
              <w:top w:val="single" w:sz="4" w:space="0" w:color="000000"/>
              <w:left w:val="single" w:sz="4" w:space="0" w:color="000000"/>
              <w:bottom w:val="single" w:sz="4" w:space="0" w:color="000000"/>
            </w:tcBorders>
          </w:tcPr>
          <w:p w:rsidR="00251B97" w:rsidRPr="00251B97" w:rsidRDefault="00251B97" w:rsidP="00251B97">
            <w:pPr>
              <w:jc w:val="center"/>
              <w:rPr>
                <w:sz w:val="18"/>
                <w:szCs w:val="18"/>
                <w:lang w:val="en-US"/>
              </w:rPr>
            </w:pPr>
            <w:r w:rsidRPr="00251B97">
              <w:rPr>
                <w:sz w:val="18"/>
                <w:szCs w:val="18"/>
                <w:lang w:val="en-US"/>
              </w:rPr>
              <w:t>=0</w:t>
            </w:r>
          </w:p>
          <w:p w:rsidR="00251B97" w:rsidRPr="00251B97" w:rsidRDefault="00251B97" w:rsidP="00251B97">
            <w:pPr>
              <w:jc w:val="center"/>
              <w:rPr>
                <w:sz w:val="18"/>
                <w:szCs w:val="18"/>
                <w:lang w:val="en-US"/>
              </w:rPr>
            </w:pPr>
            <w:r w:rsidRPr="00251B97">
              <w:rPr>
                <w:sz w:val="18"/>
                <w:szCs w:val="18"/>
                <w:lang w:val="en-US"/>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251B97" w:rsidRPr="00A1781D" w:rsidRDefault="00251B97" w:rsidP="00251B97">
            <w:pPr>
              <w:snapToGrid w:val="0"/>
              <w:rPr>
                <w:sz w:val="18"/>
                <w:szCs w:val="18"/>
              </w:rPr>
            </w:pPr>
            <w:r>
              <w:rPr>
                <w:sz w:val="18"/>
                <w:szCs w:val="18"/>
              </w:rPr>
              <w:t>Показатели</w:t>
            </w:r>
            <w:r w:rsidRPr="00A1781D">
              <w:rPr>
                <w:sz w:val="18"/>
                <w:szCs w:val="18"/>
              </w:rPr>
              <w:t xml:space="preserve"> </w:t>
            </w:r>
            <w:r>
              <w:rPr>
                <w:sz w:val="18"/>
                <w:szCs w:val="18"/>
              </w:rPr>
              <w:t>по КБК расходов, направление в целевой статье которых отлично от 90038</w:t>
            </w:r>
            <w:r w:rsidR="00582051">
              <w:rPr>
                <w:sz w:val="18"/>
                <w:szCs w:val="18"/>
              </w:rPr>
              <w:t>, 92501</w:t>
            </w:r>
            <w:r w:rsidR="00E97C15">
              <w:rPr>
                <w:sz w:val="18"/>
                <w:szCs w:val="18"/>
              </w:rPr>
              <w:t>, 92511</w:t>
            </w:r>
            <w:r>
              <w:rPr>
                <w:sz w:val="18"/>
                <w:szCs w:val="18"/>
              </w:rPr>
              <w:t xml:space="preserve"> -недопустимо, за исключением КБК с </w:t>
            </w:r>
            <w:r w:rsidRPr="00A1781D">
              <w:rPr>
                <w:sz w:val="18"/>
                <w:szCs w:val="18"/>
              </w:rPr>
              <w:t>КВР 312,313,330</w:t>
            </w: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251B97" w:rsidRDefault="00251B97" w:rsidP="00251B97">
            <w:pPr>
              <w:snapToGrid w:val="0"/>
              <w:rPr>
                <w:sz w:val="18"/>
                <w:szCs w:val="18"/>
              </w:rPr>
            </w:pPr>
            <w:r>
              <w:rPr>
                <w:sz w:val="18"/>
                <w:szCs w:val="18"/>
              </w:rPr>
              <w:t>Блокирующий</w:t>
            </w:r>
          </w:p>
        </w:tc>
      </w:tr>
    </w:tbl>
    <w:p w:rsidR="005034D9" w:rsidRPr="008D139A" w:rsidRDefault="00C03CA1" w:rsidP="005034D9">
      <w:r w:rsidRPr="00C03CA1">
        <w:t>Программная (непрограммная) статья</w:t>
      </w:r>
      <w:r>
        <w:t xml:space="preserve"> целевых статей </w:t>
      </w:r>
      <w:r w:rsidRPr="00251B97">
        <w:rPr>
          <w:sz w:val="18"/>
          <w:szCs w:val="18"/>
        </w:rPr>
        <w:t>ХХХХХ90038</w:t>
      </w:r>
      <w:r>
        <w:rPr>
          <w:sz w:val="18"/>
          <w:szCs w:val="18"/>
        </w:rPr>
        <w:t xml:space="preserve">, </w:t>
      </w:r>
      <w:r w:rsidRPr="00251B97">
        <w:rPr>
          <w:sz w:val="18"/>
          <w:szCs w:val="18"/>
        </w:rPr>
        <w:t>ХХХХХ9</w:t>
      </w:r>
      <w:r>
        <w:rPr>
          <w:sz w:val="18"/>
          <w:szCs w:val="18"/>
        </w:rPr>
        <w:t>2501</w:t>
      </w:r>
      <w:r w:rsidRPr="008D139A">
        <w:rPr>
          <w:sz w:val="18"/>
          <w:szCs w:val="18"/>
        </w:rPr>
        <w:t>,</w:t>
      </w:r>
      <w:r>
        <w:rPr>
          <w:sz w:val="18"/>
          <w:szCs w:val="18"/>
        </w:rPr>
        <w:t xml:space="preserve"> </w:t>
      </w:r>
      <w:r w:rsidRPr="00251B97">
        <w:rPr>
          <w:sz w:val="18"/>
          <w:szCs w:val="18"/>
        </w:rPr>
        <w:t>ХХХХХ9</w:t>
      </w:r>
      <w:r>
        <w:rPr>
          <w:sz w:val="18"/>
          <w:szCs w:val="18"/>
        </w:rPr>
        <w:t>25</w:t>
      </w:r>
      <w:r w:rsidRPr="008D139A">
        <w:rPr>
          <w:sz w:val="18"/>
          <w:szCs w:val="18"/>
        </w:rPr>
        <w:t>1</w:t>
      </w:r>
      <w:r>
        <w:rPr>
          <w:sz w:val="18"/>
          <w:szCs w:val="18"/>
        </w:rPr>
        <w:t xml:space="preserve">1 должна соответствовать приказу Минфина России </w:t>
      </w:r>
      <w:r w:rsidR="00A35588">
        <w:rPr>
          <w:sz w:val="18"/>
          <w:szCs w:val="18"/>
        </w:rPr>
        <w:t>о</w:t>
      </w:r>
      <w:r w:rsidR="00A35588" w:rsidRPr="00A35588">
        <w:rPr>
          <w:sz w:val="18"/>
          <w:szCs w:val="18"/>
        </w:rPr>
        <w:t>б утверждении кодов (перечней кодов) бюджетной классификации Российской Федерации на</w:t>
      </w:r>
      <w:r w:rsidR="00A35588">
        <w:rPr>
          <w:sz w:val="18"/>
          <w:szCs w:val="18"/>
        </w:rPr>
        <w:t xml:space="preserve"> соответствующий год</w:t>
      </w:r>
      <w:r>
        <w:rPr>
          <w:sz w:val="18"/>
          <w:szCs w:val="18"/>
        </w:rPr>
        <w:t>.</w:t>
      </w:r>
    </w:p>
    <w:p w:rsidR="000922BC" w:rsidRPr="00A1781D" w:rsidRDefault="000922BC" w:rsidP="0013621A">
      <w:pPr>
        <w:ind w:right="5"/>
        <w:rPr>
          <w:b/>
          <w:sz w:val="18"/>
          <w:szCs w:val="18"/>
        </w:rPr>
      </w:pPr>
    </w:p>
    <w:p w:rsidR="00002598" w:rsidRPr="00A1781D" w:rsidRDefault="00002598" w:rsidP="00002598">
      <w:pPr>
        <w:rPr>
          <w:sz w:val="18"/>
          <w:szCs w:val="18"/>
        </w:rPr>
      </w:pPr>
      <w:r w:rsidRPr="00A1781D">
        <w:rPr>
          <w:sz w:val="18"/>
          <w:szCs w:val="18"/>
        </w:rPr>
        <w:t xml:space="preserve">Код главы в графе 3 «Код по бюджетной классификации» ф. 0503127 (раздел 1, 2, 3) должен соответствовать коду источника (коду главы, представившей отчет) по всем строкам, за исключением </w:t>
      </w:r>
      <w:proofErr w:type="gramStart"/>
      <w:r w:rsidRPr="00A1781D">
        <w:rPr>
          <w:sz w:val="18"/>
          <w:szCs w:val="18"/>
        </w:rPr>
        <w:t>итоговых  строк</w:t>
      </w:r>
      <w:proofErr w:type="gramEnd"/>
      <w:r w:rsidRPr="00A1781D">
        <w:rPr>
          <w:sz w:val="18"/>
          <w:szCs w:val="18"/>
        </w:rPr>
        <w:t xml:space="preserve">: 010, 200, 450, 500, 8%. </w:t>
      </w:r>
    </w:p>
    <w:p w:rsidR="00002598" w:rsidRPr="00A1781D" w:rsidRDefault="00002598" w:rsidP="0013621A">
      <w:pPr>
        <w:ind w:right="5"/>
        <w:rPr>
          <w:b/>
          <w:sz w:val="18"/>
          <w:szCs w:val="18"/>
        </w:rPr>
      </w:pPr>
    </w:p>
    <w:p w:rsidR="000922BC" w:rsidRDefault="0004304B" w:rsidP="0004304B">
      <w:pPr>
        <w:pStyle w:val="2"/>
        <w:ind w:left="578" w:hanging="578"/>
        <w:jc w:val="both"/>
        <w:rPr>
          <w:b/>
          <w:sz w:val="18"/>
          <w:szCs w:val="18"/>
          <w:u w:val="single"/>
        </w:rPr>
      </w:pPr>
      <w:bookmarkStart w:id="113" w:name="_Toc216965275"/>
      <w:r w:rsidRPr="0004304B">
        <w:rPr>
          <w:b/>
          <w:sz w:val="18"/>
          <w:szCs w:val="18"/>
        </w:rPr>
        <w:t>4</w:t>
      </w:r>
      <w:r>
        <w:rPr>
          <w:b/>
          <w:sz w:val="18"/>
          <w:szCs w:val="18"/>
        </w:rPr>
        <w:t xml:space="preserve">.1. </w:t>
      </w:r>
      <w:r w:rsidR="000922BC" w:rsidRPr="00A1781D">
        <w:rPr>
          <w:b/>
          <w:sz w:val="18"/>
          <w:szCs w:val="18"/>
        </w:rPr>
        <w:t xml:space="preserve">Контрольные соотношения для </w:t>
      </w:r>
      <w:proofErr w:type="spellStart"/>
      <w:r w:rsidR="000922BC" w:rsidRPr="00A1781D">
        <w:rPr>
          <w:b/>
          <w:sz w:val="18"/>
          <w:szCs w:val="18"/>
        </w:rPr>
        <w:t>внутридокументного</w:t>
      </w:r>
      <w:proofErr w:type="spellEnd"/>
      <w:r w:rsidR="000922BC" w:rsidRPr="00A1781D">
        <w:rPr>
          <w:b/>
          <w:sz w:val="18"/>
          <w:szCs w:val="18"/>
        </w:rPr>
        <w:t xml:space="preserve"> контроля </w:t>
      </w:r>
      <w:r w:rsidR="000922BC" w:rsidRPr="00A1781D">
        <w:rPr>
          <w:b/>
          <w:sz w:val="18"/>
          <w:szCs w:val="18"/>
          <w:u w:val="single"/>
        </w:rPr>
        <w:t>в месяце:</w:t>
      </w:r>
      <w:bookmarkEnd w:id="113"/>
      <w:r w:rsidR="000922BC" w:rsidRPr="00A1781D">
        <w:rPr>
          <w:b/>
          <w:sz w:val="18"/>
          <w:szCs w:val="18"/>
          <w:u w:val="single"/>
        </w:rPr>
        <w:t xml:space="preserve"> </w:t>
      </w:r>
    </w:p>
    <w:p w:rsidR="0004304B" w:rsidRPr="00A1781D" w:rsidRDefault="0004304B" w:rsidP="003402E3">
      <w:pPr>
        <w:rPr>
          <w:b/>
          <w:sz w:val="18"/>
          <w:szCs w:val="18"/>
          <w:u w:val="single"/>
        </w:rPr>
      </w:pPr>
    </w:p>
    <w:p w:rsidR="00A90B83" w:rsidRPr="00A1781D" w:rsidRDefault="00A90B83" w:rsidP="00A90B83">
      <w:pPr>
        <w:rPr>
          <w:b/>
          <w:sz w:val="18"/>
          <w:szCs w:val="18"/>
          <w:u w:val="single"/>
        </w:rPr>
      </w:pPr>
      <w:r w:rsidRPr="00A1781D">
        <w:rPr>
          <w:b/>
          <w:sz w:val="18"/>
          <w:szCs w:val="18"/>
          <w:u w:val="single"/>
        </w:rPr>
        <w:lastRenderedPageBreak/>
        <w:t>графа 4</w:t>
      </w:r>
      <w:r w:rsidR="00B47878" w:rsidRPr="00A1781D">
        <w:rPr>
          <w:b/>
          <w:sz w:val="18"/>
          <w:szCs w:val="18"/>
          <w:u w:val="single"/>
        </w:rPr>
        <w:t>, 9</w:t>
      </w:r>
      <w:r w:rsidRPr="00A1781D">
        <w:rPr>
          <w:b/>
          <w:sz w:val="18"/>
          <w:szCs w:val="18"/>
          <w:u w:val="single"/>
        </w:rPr>
        <w:t xml:space="preserve"> раздела 1 и 3 </w:t>
      </w:r>
      <w:r w:rsidR="00B47878" w:rsidRPr="00A1781D">
        <w:rPr>
          <w:b/>
          <w:sz w:val="18"/>
          <w:szCs w:val="18"/>
          <w:u w:val="single"/>
        </w:rPr>
        <w:t xml:space="preserve">(по поступлениям) </w:t>
      </w:r>
      <w:r w:rsidRPr="00A1781D">
        <w:rPr>
          <w:b/>
          <w:sz w:val="18"/>
          <w:szCs w:val="18"/>
          <w:u w:val="single"/>
        </w:rPr>
        <w:t>не заполняется.</w:t>
      </w:r>
    </w:p>
    <w:p w:rsidR="000922BC" w:rsidRPr="00A1781D" w:rsidRDefault="000922BC">
      <w:pPr>
        <w:rPr>
          <w:b/>
          <w:sz w:val="18"/>
          <w:szCs w:val="18"/>
        </w:rPr>
      </w:pPr>
    </w:p>
    <w:tbl>
      <w:tblPr>
        <w:tblW w:w="10206" w:type="dxa"/>
        <w:tblInd w:w="108" w:type="dxa"/>
        <w:tblLayout w:type="fixed"/>
        <w:tblLook w:val="0000" w:firstRow="0" w:lastRow="0" w:firstColumn="0" w:lastColumn="0" w:noHBand="0" w:noVBand="0"/>
      </w:tblPr>
      <w:tblGrid>
        <w:gridCol w:w="504"/>
        <w:gridCol w:w="1035"/>
        <w:gridCol w:w="1425"/>
        <w:gridCol w:w="1740"/>
        <w:gridCol w:w="1320"/>
        <w:gridCol w:w="2220"/>
        <w:gridCol w:w="1254"/>
        <w:gridCol w:w="708"/>
      </w:tblGrid>
      <w:tr w:rsidR="00172BD4" w:rsidRPr="00A1781D" w:rsidTr="00BC66BD">
        <w:trPr>
          <w:trHeight w:val="658"/>
          <w:tblHeader/>
        </w:trPr>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п/п</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Раздел</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Соотношение</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Строка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172BD4">
            <w:pPr>
              <w:snapToGrid w:val="0"/>
              <w:rPr>
                <w:sz w:val="18"/>
                <w:szCs w:val="18"/>
              </w:rPr>
            </w:pPr>
            <w:r w:rsidRPr="00A1781D">
              <w:rPr>
                <w:sz w:val="18"/>
                <w:szCs w:val="18"/>
              </w:rPr>
              <w:t>Тип контроля</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rStyle w:val="afd"/>
                <w:sz w:val="18"/>
                <w:szCs w:val="18"/>
              </w:rPr>
              <w:footnoteReference w:id="2"/>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+ 7</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7 + 8</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roofErr w:type="gramStart"/>
            <w:r w:rsidRPr="00A1781D">
              <w:rPr>
                <w:sz w:val="18"/>
                <w:szCs w:val="18"/>
              </w:rPr>
              <w:t>,  где</w:t>
            </w:r>
            <w:proofErr w:type="gramEnd"/>
            <w:r w:rsidRPr="00A1781D">
              <w:rPr>
                <w:sz w:val="18"/>
                <w:szCs w:val="18"/>
              </w:rPr>
              <w:t xml:space="preserve"> гр. 4 &lt;&gt; «0»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&lt;&gt; «0»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4 - 8</w:t>
            </w:r>
          </w:p>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где гр. 4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w:t>
            </w:r>
            <w:r w:rsidRPr="00A1781D">
              <w:rPr>
                <w:sz w:val="18"/>
                <w:szCs w:val="18"/>
                <w:lang w:val="en-US"/>
              </w:rPr>
              <w:t>0</w:t>
            </w:r>
            <w:r w:rsidRPr="00A1781D">
              <w:rPr>
                <w:sz w:val="18"/>
                <w:szCs w:val="18"/>
              </w:rPr>
              <w:t>»</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B1D34">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 xml:space="preserve">Графа 11 раздела 2 Отчета ф. 0503127 равна </w:t>
            </w:r>
            <w:proofErr w:type="gramStart"/>
            <w:r w:rsidRPr="00A1781D">
              <w:rPr>
                <w:sz w:val="18"/>
                <w:szCs w:val="18"/>
              </w:rPr>
              <w:t>0  при</w:t>
            </w:r>
            <w:proofErr w:type="gramEnd"/>
            <w:r w:rsidRPr="00A1781D">
              <w:rPr>
                <w:sz w:val="18"/>
                <w:szCs w:val="18"/>
              </w:rPr>
              <w:t xml:space="preserve">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0E5860" w:rsidP="00316164">
            <w:pPr>
              <w:snapToGrid w:val="0"/>
              <w:rPr>
                <w:sz w:val="18"/>
                <w:szCs w:val="18"/>
              </w:rPr>
            </w:pPr>
            <w:r w:rsidRPr="00A1781D">
              <w:rPr>
                <w:sz w:val="18"/>
                <w:szCs w:val="18"/>
              </w:rPr>
              <w:t>блокирующий</w:t>
            </w:r>
          </w:p>
        </w:tc>
      </w:tr>
      <w:tr w:rsidR="006A5C14" w:rsidRPr="00A1781D" w:rsidTr="00BC66BD">
        <w:tc>
          <w:tcPr>
            <w:tcW w:w="504"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5.1</w:t>
            </w:r>
          </w:p>
        </w:tc>
        <w:tc>
          <w:tcPr>
            <w:tcW w:w="103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w:t>
            </w:r>
          </w:p>
        </w:tc>
        <w:tc>
          <w:tcPr>
            <w:tcW w:w="174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A5C14" w:rsidRPr="00A1781D" w:rsidRDefault="006A5C14" w:rsidP="00E414FF">
            <w:pPr>
              <w:snapToGrid w:val="0"/>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rsidP="00E414FF">
            <w:pPr>
              <w:snapToGrid w:val="0"/>
              <w:rPr>
                <w:sz w:val="18"/>
                <w:szCs w:val="18"/>
              </w:rPr>
            </w:pPr>
            <w:r w:rsidRPr="00A1781D">
              <w:rPr>
                <w:sz w:val="18"/>
                <w:szCs w:val="18"/>
                <w:lang w:val="en-US"/>
              </w:rPr>
              <w:t>5-9</w:t>
            </w:r>
          </w:p>
          <w:p w:rsidR="006A5C14" w:rsidRPr="00A1781D" w:rsidRDefault="006A5C14" w:rsidP="00E414FF">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6B1D34">
            <w:pPr>
              <w:snapToGrid w:val="0"/>
              <w:rPr>
                <w:sz w:val="18"/>
                <w:szCs w:val="18"/>
                <w:lang w:val="en-US"/>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10</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1, 3</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w:t>
            </w:r>
          </w:p>
          <w:p w:rsidR="00172BD4" w:rsidRPr="00A1781D" w:rsidRDefault="00172BD4">
            <w:pPr>
              <w:snapToGrid w:val="0"/>
              <w:rPr>
                <w:sz w:val="18"/>
                <w:szCs w:val="18"/>
              </w:rPr>
            </w:pPr>
            <w:r w:rsidRPr="00A1781D">
              <w:rPr>
                <w:sz w:val="18"/>
                <w:szCs w:val="18"/>
              </w:rPr>
              <w:t>520,</w:t>
            </w:r>
          </w:p>
          <w:p w:rsidR="00172BD4" w:rsidRPr="00A1781D" w:rsidRDefault="00172BD4">
            <w:pPr>
              <w:snapToGrid w:val="0"/>
              <w:rPr>
                <w:sz w:val="18"/>
                <w:szCs w:val="18"/>
              </w:rPr>
            </w:pPr>
            <w:r w:rsidRPr="00A1781D">
              <w:rPr>
                <w:sz w:val="18"/>
                <w:szCs w:val="18"/>
              </w:rPr>
              <w:t>620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соответственно строки 010, 520, 620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11</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Сумма всех строк, формирующих строку 200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5,11</w:t>
            </w:r>
          </w:p>
        </w:tc>
        <w:tc>
          <w:tcPr>
            <w:tcW w:w="708" w:type="dxa"/>
            <w:tcBorders>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12</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200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rsidP="00316164">
            <w:pPr>
              <w:snapToGrid w:val="0"/>
              <w:rPr>
                <w:sz w:val="18"/>
                <w:szCs w:val="18"/>
              </w:rPr>
            </w:pPr>
            <w:r w:rsidRPr="00A1781D">
              <w:rPr>
                <w:sz w:val="18"/>
                <w:szCs w:val="18"/>
              </w:rPr>
              <w:t xml:space="preserve">Сумма всех строк </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 xml:space="preserve"> 7, 8, 9</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431B1">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103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010 (графы 6,7,8) -</w:t>
            </w:r>
            <w:r w:rsidRPr="00A1781D">
              <w:rPr>
                <w:sz w:val="18"/>
                <w:szCs w:val="18"/>
              </w:rPr>
              <w:br/>
              <w:t>200 (графы 7,8,9)</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13</w:t>
            </w:r>
          </w:p>
        </w:tc>
        <w:tc>
          <w:tcPr>
            <w:tcW w:w="708" w:type="dxa"/>
            <w:tcBorders>
              <w:top w:val="single" w:sz="4" w:space="0" w:color="000000"/>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14</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- 500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15</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2</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450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4, 5, 10, 11</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172BD4" w:rsidRPr="00A1781D" w:rsidTr="00BC66BD">
        <w:tc>
          <w:tcPr>
            <w:tcW w:w="504"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16</w:t>
            </w:r>
          </w:p>
        </w:tc>
        <w:tc>
          <w:tcPr>
            <w:tcW w:w="103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500</w:t>
            </w:r>
          </w:p>
        </w:tc>
        <w:tc>
          <w:tcPr>
            <w:tcW w:w="174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4, 6, 7, 8, 9</w:t>
            </w:r>
          </w:p>
        </w:tc>
        <w:tc>
          <w:tcPr>
            <w:tcW w:w="13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172BD4" w:rsidRPr="00A1781D" w:rsidRDefault="00172BD4">
            <w:pPr>
              <w:snapToGrid w:val="0"/>
              <w:rPr>
                <w:sz w:val="18"/>
                <w:szCs w:val="18"/>
              </w:rPr>
            </w:pPr>
            <w:r w:rsidRPr="00A1781D">
              <w:rPr>
                <w:sz w:val="18"/>
                <w:szCs w:val="18"/>
              </w:rPr>
              <w:t>520+620+700+800</w:t>
            </w:r>
          </w:p>
        </w:tc>
        <w:tc>
          <w:tcPr>
            <w:tcW w:w="1254" w:type="dxa"/>
            <w:tcBorders>
              <w:left w:val="single" w:sz="4" w:space="0" w:color="000000"/>
              <w:bottom w:val="single" w:sz="4" w:space="0" w:color="000000"/>
              <w:right w:val="single" w:sz="4" w:space="0" w:color="000000"/>
            </w:tcBorders>
            <w:shd w:val="clear" w:color="auto" w:fill="auto"/>
          </w:tcPr>
          <w:p w:rsidR="00172BD4" w:rsidRPr="00A1781D" w:rsidRDefault="00172BD4">
            <w:pPr>
              <w:snapToGrid w:val="0"/>
              <w:rPr>
                <w:sz w:val="18"/>
                <w:szCs w:val="18"/>
              </w:rPr>
            </w:pPr>
            <w:r w:rsidRPr="00A1781D">
              <w:rPr>
                <w:sz w:val="18"/>
                <w:szCs w:val="18"/>
              </w:rPr>
              <w:t>4, 6 ,7 ,8 , 9</w:t>
            </w:r>
          </w:p>
        </w:tc>
        <w:tc>
          <w:tcPr>
            <w:tcW w:w="708" w:type="dxa"/>
            <w:tcBorders>
              <w:left w:val="single" w:sz="4" w:space="0" w:color="000000"/>
              <w:bottom w:val="single" w:sz="4" w:space="0" w:color="000000"/>
              <w:right w:val="single" w:sz="4" w:space="0" w:color="000000"/>
            </w:tcBorders>
          </w:tcPr>
          <w:p w:rsidR="00172BD4" w:rsidRPr="00A1781D" w:rsidRDefault="006F4F30">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17</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9</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18</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700, 710, 720, 820, 821, 822</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D22912" w:rsidRDefault="006B1D34" w:rsidP="00D22912">
            <w:pPr>
              <w:snapToGrid w:val="0"/>
              <w:rPr>
                <w:rStyle w:val="a5"/>
                <w:color w:val="auto"/>
                <w:sz w:val="18"/>
                <w:szCs w:val="18"/>
                <w:u w:val="none"/>
              </w:rPr>
            </w:pPr>
            <w:r w:rsidRPr="00A1781D">
              <w:rPr>
                <w:sz w:val="18"/>
                <w:szCs w:val="18"/>
              </w:rPr>
              <w:t>«0», за исключением глав:</w:t>
            </w:r>
            <w:r>
              <w:rPr>
                <w:sz w:val="18"/>
                <w:szCs w:val="18"/>
              </w:rPr>
              <w:t xml:space="preserve"> </w:t>
            </w:r>
            <w:r w:rsidRPr="00A1781D">
              <w:rPr>
                <w:rStyle w:val="a5"/>
                <w:color w:val="auto"/>
                <w:sz w:val="18"/>
                <w:szCs w:val="18"/>
                <w:u w:val="none"/>
              </w:rPr>
              <w:t xml:space="preserve">054, </w:t>
            </w:r>
            <w:proofErr w:type="gramStart"/>
            <w:r w:rsidRPr="00A1781D">
              <w:rPr>
                <w:rStyle w:val="a5"/>
                <w:color w:val="auto"/>
                <w:sz w:val="18"/>
                <w:szCs w:val="18"/>
                <w:u w:val="none"/>
              </w:rPr>
              <w:t xml:space="preserve">069,   </w:t>
            </w:r>
            <w:proofErr w:type="gramEnd"/>
            <w:r w:rsidRPr="00A1781D">
              <w:rPr>
                <w:rStyle w:val="a5"/>
                <w:color w:val="auto"/>
                <w:sz w:val="18"/>
                <w:szCs w:val="18"/>
                <w:u w:val="none"/>
              </w:rPr>
              <w:t xml:space="preserve">092,  139, 157, 169, </w:t>
            </w:r>
            <w:r w:rsidR="00D22912">
              <w:rPr>
                <w:rStyle w:val="a5"/>
                <w:color w:val="auto"/>
                <w:sz w:val="18"/>
                <w:szCs w:val="18"/>
                <w:u w:val="none"/>
                <w:lang w:val="en-US"/>
              </w:rPr>
              <w:t>322</w:t>
            </w:r>
          </w:p>
        </w:tc>
        <w:tc>
          <w:tcPr>
            <w:tcW w:w="708" w:type="dxa"/>
            <w:tcBorders>
              <w:left w:val="single" w:sz="4" w:space="0" w:color="000000"/>
              <w:bottom w:val="single" w:sz="4" w:space="0" w:color="000000"/>
              <w:right w:val="single" w:sz="4" w:space="0" w:color="000000"/>
            </w:tcBorders>
          </w:tcPr>
          <w:p w:rsidR="006B1D34" w:rsidRPr="00A1781D" w:rsidRDefault="006B1D34" w:rsidP="007C5D69">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19</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710+720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20</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21</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6,7,8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22</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lastRenderedPageBreak/>
              <w:t>23</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710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24</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за исключением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25</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720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4</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lang w:val="en-US"/>
              </w:rPr>
              <w:t>&gt;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«0» для главы 100</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26</w:t>
            </w:r>
          </w:p>
        </w:tc>
        <w:tc>
          <w:tcPr>
            <w:tcW w:w="103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800</w:t>
            </w:r>
          </w:p>
        </w:tc>
        <w:tc>
          <w:tcPr>
            <w:tcW w:w="174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13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810+820</w:t>
            </w:r>
          </w:p>
        </w:tc>
        <w:tc>
          <w:tcPr>
            <w:tcW w:w="1254" w:type="dxa"/>
            <w:tcBorders>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rPr>
            </w:pPr>
            <w:r w:rsidRPr="00A1781D">
              <w:rPr>
                <w:sz w:val="18"/>
                <w:szCs w:val="18"/>
              </w:rPr>
              <w:t>6, 7, 8</w:t>
            </w:r>
          </w:p>
        </w:tc>
        <w:tc>
          <w:tcPr>
            <w:tcW w:w="708" w:type="dxa"/>
            <w:tcBorders>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6B1D34" w:rsidRPr="00A1781D" w:rsidTr="00BC66BD">
        <w:tc>
          <w:tcPr>
            <w:tcW w:w="504"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27</w:t>
            </w:r>
          </w:p>
        </w:tc>
        <w:tc>
          <w:tcPr>
            <w:tcW w:w="103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810</w:t>
            </w:r>
          </w:p>
        </w:tc>
        <w:tc>
          <w:tcPr>
            <w:tcW w:w="174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6B1D34" w:rsidRPr="00A1781D" w:rsidRDefault="006B1D34">
            <w:pPr>
              <w:snapToGrid w:val="0"/>
              <w:rPr>
                <w:sz w:val="18"/>
                <w:szCs w:val="18"/>
              </w:rPr>
            </w:pPr>
            <w:r w:rsidRPr="00A1781D">
              <w:rPr>
                <w:sz w:val="18"/>
                <w:szCs w:val="18"/>
              </w:rPr>
              <w:t>811+812</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B1D34" w:rsidRPr="00A1781D" w:rsidRDefault="006B1D34">
            <w:pPr>
              <w:snapToGrid w:val="0"/>
              <w:rPr>
                <w:sz w:val="18"/>
                <w:szCs w:val="18"/>
                <w:lang w:val="en-US"/>
              </w:rPr>
            </w:pPr>
            <w:r w:rsidRPr="00A1781D">
              <w:rPr>
                <w:sz w:val="18"/>
                <w:szCs w:val="18"/>
              </w:rPr>
              <w:t xml:space="preserve">6, </w:t>
            </w:r>
            <w:r w:rsidRPr="00A1781D">
              <w:rPr>
                <w:sz w:val="18"/>
                <w:szCs w:val="18"/>
                <w:lang w:val="en-US"/>
              </w:rPr>
              <w:t>8</w:t>
            </w:r>
          </w:p>
        </w:tc>
        <w:tc>
          <w:tcPr>
            <w:tcW w:w="708" w:type="dxa"/>
            <w:tcBorders>
              <w:top w:val="single" w:sz="4" w:space="0" w:color="000000"/>
              <w:left w:val="single" w:sz="4" w:space="0" w:color="000000"/>
              <w:bottom w:val="single" w:sz="4" w:space="0" w:color="000000"/>
              <w:right w:val="single" w:sz="4" w:space="0" w:color="000000"/>
            </w:tcBorders>
          </w:tcPr>
          <w:p w:rsidR="006B1D34" w:rsidRPr="00A1781D" w:rsidRDefault="006B1D34">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81</w:t>
            </w:r>
            <w:r w:rsidRPr="00A1781D">
              <w:rPr>
                <w:sz w:val="18"/>
                <w:szCs w:val="18"/>
                <w:lang w:val="en-US"/>
              </w:rPr>
              <w:t>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6, </w:t>
            </w:r>
            <w:r w:rsidRPr="00A1781D">
              <w:rPr>
                <w:sz w:val="18"/>
                <w:szCs w:val="18"/>
                <w:lang w:val="en-US"/>
              </w:rPr>
              <w:t>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30</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22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54"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roofErr w:type="gramStart"/>
            <w:r w:rsidRPr="00A1781D">
              <w:rPr>
                <w:sz w:val="18"/>
                <w:szCs w:val="18"/>
              </w:rPr>
              <w:t>ГРБС</w:t>
            </w:r>
            <w:r>
              <w:rPr>
                <w:sz w:val="18"/>
                <w:szCs w:val="18"/>
              </w:rPr>
              <w:t xml:space="preserve"> ,</w:t>
            </w:r>
            <w:proofErr w:type="gramEnd"/>
            <w:r>
              <w:rPr>
                <w:sz w:val="18"/>
                <w:szCs w:val="18"/>
              </w:rPr>
              <w:t xml:space="preserve">  </w:t>
            </w:r>
            <w:r w:rsidRPr="00A1781D">
              <w:rPr>
                <w:sz w:val="18"/>
                <w:szCs w:val="18"/>
              </w:rPr>
              <w:t>блокирующий</w:t>
            </w:r>
          </w:p>
        </w:tc>
      </w:tr>
      <w:tr w:rsidR="00D535F6" w:rsidRPr="00A1781D" w:rsidTr="00BC66BD">
        <w:tc>
          <w:tcPr>
            <w:tcW w:w="504"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103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425"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174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47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36</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822</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F64EC4">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3B6F08">
            <w:pPr>
              <w:snapToGrid w:val="0"/>
              <w:rPr>
                <w:sz w:val="18"/>
                <w:szCs w:val="18"/>
              </w:rPr>
            </w:pPr>
            <w:r w:rsidRPr="00A1781D">
              <w:rPr>
                <w:sz w:val="18"/>
                <w:szCs w:val="18"/>
              </w:rPr>
              <w:t xml:space="preserve">по КИФ 0106…171 вид источника = 0005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B95122">
            <w:pPr>
              <w:snapToGrid w:val="0"/>
              <w:rPr>
                <w:sz w:val="18"/>
                <w:szCs w:val="18"/>
              </w:rPr>
            </w:pPr>
            <w:r w:rsidRPr="00A1781D">
              <w:rPr>
                <w:sz w:val="18"/>
                <w:szCs w:val="18"/>
              </w:rPr>
              <w:t>по КИФ 0106…171 вид источника = 0005, 0002</w:t>
            </w:r>
            <w:r w:rsidR="00D874C6">
              <w:rPr>
                <w:sz w:val="18"/>
                <w:szCs w:val="18"/>
              </w:rPr>
              <w:t>, 0003</w:t>
            </w:r>
            <w:r w:rsidR="00B95122">
              <w:rPr>
                <w:sz w:val="18"/>
                <w:szCs w:val="18"/>
              </w:rPr>
              <w:t>, 0006</w:t>
            </w:r>
            <w:r w:rsidRPr="00A1781D">
              <w:rPr>
                <w:sz w:val="18"/>
                <w:szCs w:val="18"/>
              </w:rPr>
              <w:t xml:space="preserve"> </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11</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D535F6" w:rsidP="00971BEC">
            <w:pPr>
              <w:snapToGrid w:val="0"/>
              <w:rPr>
                <w:sz w:val="18"/>
                <w:szCs w:val="18"/>
              </w:rPr>
            </w:pPr>
            <w:r w:rsidRPr="00A1781D">
              <w:rPr>
                <w:sz w:val="18"/>
                <w:szCs w:val="18"/>
              </w:rPr>
              <w:t>&gt;=</w:t>
            </w:r>
            <w:r w:rsidR="00460E47">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Если значение граф &lt;0, необходимо пояснение</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Pr>
                <w:sz w:val="18"/>
                <w:szCs w:val="18"/>
              </w:rPr>
              <w:t>Предупреждающий</w:t>
            </w:r>
          </w:p>
        </w:tc>
      </w:tr>
      <w:tr w:rsidR="00D535F6" w:rsidRPr="00A1781D" w:rsidTr="00BC66BD">
        <w:tc>
          <w:tcPr>
            <w:tcW w:w="504"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42</w:t>
            </w:r>
          </w:p>
        </w:tc>
        <w:tc>
          <w:tcPr>
            <w:tcW w:w="103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D535F6" w:rsidRPr="00A1781D" w:rsidRDefault="00D535F6" w:rsidP="006E5223">
            <w:pPr>
              <w:snapToGrid w:val="0"/>
              <w:rPr>
                <w:sz w:val="18"/>
                <w:szCs w:val="18"/>
              </w:rPr>
            </w:pPr>
            <w:r w:rsidRPr="00A1781D">
              <w:rPr>
                <w:sz w:val="18"/>
                <w:szCs w:val="18"/>
              </w:rPr>
              <w:t xml:space="preserve">4, 10 </w:t>
            </w:r>
          </w:p>
        </w:tc>
        <w:tc>
          <w:tcPr>
            <w:tcW w:w="1320" w:type="dxa"/>
            <w:tcBorders>
              <w:top w:val="single" w:sz="4" w:space="0" w:color="000000"/>
              <w:left w:val="single" w:sz="4" w:space="0" w:color="000000"/>
              <w:bottom w:val="single" w:sz="4" w:space="0" w:color="000000"/>
            </w:tcBorders>
            <w:shd w:val="clear" w:color="auto" w:fill="auto"/>
          </w:tcPr>
          <w:p w:rsidR="00D535F6" w:rsidRPr="00A1781D" w:rsidRDefault="006E5223" w:rsidP="00971BEC">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316164">
            <w:pPr>
              <w:snapToGrid w:val="0"/>
              <w:rPr>
                <w:sz w:val="18"/>
                <w:szCs w:val="18"/>
              </w:rPr>
            </w:pPr>
            <w:r w:rsidRPr="00A1781D">
              <w:rPr>
                <w:sz w:val="18"/>
                <w:szCs w:val="18"/>
              </w:rPr>
              <w:t>Графа 4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16164">
            <w:pPr>
              <w:snapToGrid w:val="0"/>
              <w:rPr>
                <w:sz w:val="18"/>
                <w:szCs w:val="18"/>
              </w:rPr>
            </w:pPr>
            <w:r w:rsidRPr="00A1781D">
              <w:rPr>
                <w:sz w:val="18"/>
                <w:szCs w:val="18"/>
              </w:rPr>
              <w:t>блокирующий</w:t>
            </w:r>
          </w:p>
        </w:tc>
      </w:tr>
      <w:tr w:rsidR="006E5223" w:rsidRPr="00A1781D" w:rsidTr="006E5223">
        <w:tc>
          <w:tcPr>
            <w:tcW w:w="504"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4</w:t>
            </w:r>
            <w:r>
              <w:rPr>
                <w:sz w:val="18"/>
                <w:szCs w:val="18"/>
              </w:rPr>
              <w:t>3</w:t>
            </w:r>
          </w:p>
        </w:tc>
        <w:tc>
          <w:tcPr>
            <w:tcW w:w="103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sidRPr="00A1781D">
              <w:rPr>
                <w:sz w:val="18"/>
                <w:szCs w:val="18"/>
              </w:rPr>
              <w:t>*</w:t>
            </w:r>
          </w:p>
        </w:tc>
        <w:tc>
          <w:tcPr>
            <w:tcW w:w="174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6</w:t>
            </w:r>
          </w:p>
        </w:tc>
        <w:tc>
          <w:tcPr>
            <w:tcW w:w="13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r>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6E5223" w:rsidRPr="00A1781D" w:rsidRDefault="006E5223" w:rsidP="006E5223">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E5223" w:rsidRPr="00A1781D" w:rsidRDefault="006E5223" w:rsidP="00B53F12">
            <w:pPr>
              <w:snapToGrid w:val="0"/>
              <w:rPr>
                <w:sz w:val="18"/>
                <w:szCs w:val="18"/>
              </w:rPr>
            </w:pPr>
            <w:r w:rsidRPr="00A1781D">
              <w:rPr>
                <w:sz w:val="18"/>
                <w:szCs w:val="18"/>
              </w:rPr>
              <w:t xml:space="preserve">Графа </w:t>
            </w:r>
            <w:r w:rsidR="00B53F12">
              <w:rPr>
                <w:sz w:val="18"/>
                <w:szCs w:val="18"/>
              </w:rPr>
              <w:t>6</w:t>
            </w:r>
            <w:r w:rsidRPr="00A1781D">
              <w:rPr>
                <w:sz w:val="18"/>
                <w:szCs w:val="18"/>
              </w:rPr>
              <w:t xml:space="preserve"> раздела 2 в месячном Отчете ф. 0503127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E5223" w:rsidRPr="00A1781D" w:rsidRDefault="006E5223" w:rsidP="006E5223">
            <w:pPr>
              <w:snapToGrid w:val="0"/>
              <w:rPr>
                <w:sz w:val="18"/>
                <w:szCs w:val="18"/>
              </w:rPr>
            </w:pPr>
            <w:r w:rsidRPr="00A1781D">
              <w:rPr>
                <w:sz w:val="18"/>
                <w:szCs w:val="18"/>
              </w:rPr>
              <w:t>блокирующий</w:t>
            </w:r>
          </w:p>
        </w:tc>
      </w:tr>
      <w:tr w:rsidR="009718FA" w:rsidRPr="00A1781D" w:rsidTr="009718FA">
        <w:tc>
          <w:tcPr>
            <w:tcW w:w="504" w:type="dxa"/>
            <w:tcBorders>
              <w:top w:val="single" w:sz="4" w:space="0" w:color="000000"/>
              <w:left w:val="single" w:sz="4" w:space="0" w:color="000000"/>
              <w:bottom w:val="single" w:sz="4" w:space="0" w:color="000000"/>
            </w:tcBorders>
            <w:shd w:val="clear" w:color="auto" w:fill="auto"/>
          </w:tcPr>
          <w:p w:rsidR="009718FA" w:rsidRPr="00A1781D" w:rsidRDefault="009718FA" w:rsidP="009718FA">
            <w:pPr>
              <w:snapToGrid w:val="0"/>
              <w:rPr>
                <w:sz w:val="18"/>
                <w:szCs w:val="18"/>
              </w:rPr>
            </w:pPr>
            <w:r w:rsidRPr="00A1781D">
              <w:rPr>
                <w:sz w:val="18"/>
                <w:szCs w:val="18"/>
              </w:rPr>
              <w:t>4</w:t>
            </w:r>
            <w:r>
              <w:rPr>
                <w:sz w:val="18"/>
                <w:szCs w:val="18"/>
              </w:rPr>
              <w:t>4</w:t>
            </w:r>
          </w:p>
        </w:tc>
        <w:tc>
          <w:tcPr>
            <w:tcW w:w="1035" w:type="dxa"/>
            <w:tcBorders>
              <w:top w:val="single" w:sz="4" w:space="0" w:color="000000"/>
              <w:left w:val="single" w:sz="4" w:space="0" w:color="000000"/>
              <w:bottom w:val="single" w:sz="4" w:space="0" w:color="000000"/>
            </w:tcBorders>
            <w:shd w:val="clear" w:color="auto" w:fill="auto"/>
          </w:tcPr>
          <w:p w:rsidR="009718FA" w:rsidRPr="00A1781D" w:rsidRDefault="009718FA" w:rsidP="00556203">
            <w:pPr>
              <w:snapToGrid w:val="0"/>
              <w:rPr>
                <w:sz w:val="18"/>
                <w:szCs w:val="18"/>
              </w:rPr>
            </w:pPr>
            <w:r w:rsidRPr="00A1781D">
              <w:rPr>
                <w:sz w:val="18"/>
                <w:szCs w:val="18"/>
              </w:rPr>
              <w:t>2</w:t>
            </w:r>
          </w:p>
        </w:tc>
        <w:tc>
          <w:tcPr>
            <w:tcW w:w="1425" w:type="dxa"/>
            <w:tcBorders>
              <w:top w:val="single" w:sz="4" w:space="0" w:color="000000"/>
              <w:left w:val="single" w:sz="4" w:space="0" w:color="000000"/>
              <w:bottom w:val="single" w:sz="4" w:space="0" w:color="000000"/>
            </w:tcBorders>
            <w:shd w:val="clear" w:color="auto" w:fill="auto"/>
          </w:tcPr>
          <w:p w:rsidR="009718FA" w:rsidRPr="00A1781D" w:rsidRDefault="009718FA" w:rsidP="009718FA">
            <w:pPr>
              <w:snapToGrid w:val="0"/>
              <w:rPr>
                <w:sz w:val="18"/>
                <w:szCs w:val="18"/>
              </w:rPr>
            </w:pPr>
            <w:r w:rsidRPr="009718FA">
              <w:rPr>
                <w:sz w:val="18"/>
                <w:szCs w:val="18"/>
              </w:rPr>
              <w:t>*</w:t>
            </w:r>
            <w:r>
              <w:rPr>
                <w:sz w:val="18"/>
                <w:szCs w:val="18"/>
              </w:rPr>
              <w:t xml:space="preserve"> по маске %90039247</w:t>
            </w:r>
          </w:p>
        </w:tc>
        <w:tc>
          <w:tcPr>
            <w:tcW w:w="1740" w:type="dxa"/>
            <w:tcBorders>
              <w:top w:val="single" w:sz="4" w:space="0" w:color="000000"/>
              <w:left w:val="single" w:sz="4" w:space="0" w:color="000000"/>
              <w:bottom w:val="single" w:sz="4" w:space="0" w:color="000000"/>
            </w:tcBorders>
            <w:shd w:val="clear" w:color="auto" w:fill="auto"/>
          </w:tcPr>
          <w:p w:rsidR="009718FA" w:rsidRPr="00A1781D" w:rsidRDefault="009718FA" w:rsidP="00556203">
            <w:pPr>
              <w:snapToGrid w:val="0"/>
              <w:rPr>
                <w:sz w:val="18"/>
                <w:szCs w:val="18"/>
              </w:rPr>
            </w:pPr>
            <w:r>
              <w:rPr>
                <w:sz w:val="18"/>
                <w:szCs w:val="18"/>
              </w:rPr>
              <w:t>С 4 по 9</w:t>
            </w:r>
          </w:p>
        </w:tc>
        <w:tc>
          <w:tcPr>
            <w:tcW w:w="1320" w:type="dxa"/>
            <w:tcBorders>
              <w:top w:val="single" w:sz="4" w:space="0" w:color="000000"/>
              <w:left w:val="single" w:sz="4" w:space="0" w:color="000000"/>
              <w:bottom w:val="single" w:sz="4" w:space="0" w:color="000000"/>
            </w:tcBorders>
            <w:shd w:val="clear" w:color="auto" w:fill="auto"/>
          </w:tcPr>
          <w:p w:rsidR="009718FA" w:rsidRPr="00A1781D" w:rsidRDefault="009718FA" w:rsidP="00556203">
            <w:pPr>
              <w:snapToGrid w:val="0"/>
              <w:rPr>
                <w:sz w:val="18"/>
                <w:szCs w:val="18"/>
              </w:rPr>
            </w:pPr>
            <w:r>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9718FA" w:rsidRPr="00A1781D" w:rsidRDefault="009718FA" w:rsidP="00556203">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9718FA" w:rsidRPr="00A1781D" w:rsidRDefault="009718FA" w:rsidP="00556203">
            <w:pPr>
              <w:snapToGrid w:val="0"/>
              <w:rPr>
                <w:sz w:val="18"/>
                <w:szCs w:val="18"/>
              </w:rPr>
            </w:pPr>
            <w:r>
              <w:rPr>
                <w:sz w:val="18"/>
                <w:szCs w:val="18"/>
              </w:rPr>
              <w:t>Сочетание НР 90039 с КВР 247 недопустимо</w:t>
            </w:r>
          </w:p>
        </w:tc>
        <w:tc>
          <w:tcPr>
            <w:tcW w:w="708" w:type="dxa"/>
            <w:tcBorders>
              <w:top w:val="single" w:sz="4" w:space="0" w:color="000000"/>
              <w:left w:val="single" w:sz="4" w:space="0" w:color="000000"/>
              <w:bottom w:val="single" w:sz="4" w:space="0" w:color="000000"/>
              <w:right w:val="single" w:sz="4" w:space="0" w:color="000000"/>
            </w:tcBorders>
          </w:tcPr>
          <w:p w:rsidR="009718FA" w:rsidRPr="00A1781D" w:rsidRDefault="009718FA" w:rsidP="00556203">
            <w:pPr>
              <w:snapToGrid w:val="0"/>
              <w:rPr>
                <w:sz w:val="18"/>
                <w:szCs w:val="18"/>
              </w:rPr>
            </w:pPr>
            <w:r w:rsidRPr="00A1781D">
              <w:rPr>
                <w:sz w:val="18"/>
                <w:szCs w:val="18"/>
              </w:rPr>
              <w:t>блокирующий</w:t>
            </w:r>
          </w:p>
        </w:tc>
      </w:tr>
      <w:tr w:rsidR="008767C5" w:rsidRPr="00A1781D" w:rsidTr="008767C5">
        <w:tc>
          <w:tcPr>
            <w:tcW w:w="504"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45</w:t>
            </w:r>
          </w:p>
        </w:tc>
        <w:tc>
          <w:tcPr>
            <w:tcW w:w="1035"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snapToGrid w:val="0"/>
              <w:rPr>
                <w:sz w:val="18"/>
                <w:szCs w:val="18"/>
              </w:rPr>
            </w:pPr>
            <w:r>
              <w:rPr>
                <w:sz w:val="18"/>
                <w:szCs w:val="18"/>
              </w:rPr>
              <w:t xml:space="preserve">710 по КБК, отличным от </w:t>
            </w:r>
            <w:r w:rsidRPr="008767C5">
              <w:rPr>
                <w:sz w:val="18"/>
                <w:szCs w:val="18"/>
              </w:rPr>
              <w:t>01</w:t>
            </w:r>
            <w:r>
              <w:rPr>
                <w:sz w:val="18"/>
                <w:szCs w:val="18"/>
              </w:rPr>
              <w:t xml:space="preserve"> </w:t>
            </w:r>
            <w:r w:rsidRPr="008767C5">
              <w:rPr>
                <w:sz w:val="18"/>
                <w:szCs w:val="18"/>
              </w:rPr>
              <w:t>05</w:t>
            </w:r>
            <w:r>
              <w:rPr>
                <w:sz w:val="18"/>
                <w:szCs w:val="18"/>
              </w:rPr>
              <w:t xml:space="preserve"> </w:t>
            </w:r>
            <w:r w:rsidRPr="008767C5">
              <w:rPr>
                <w:sz w:val="18"/>
                <w:szCs w:val="18"/>
              </w:rPr>
              <w:t>02</w:t>
            </w:r>
            <w:r>
              <w:rPr>
                <w:sz w:val="18"/>
                <w:szCs w:val="18"/>
              </w:rPr>
              <w:t xml:space="preserve"> </w:t>
            </w:r>
            <w:r w:rsidRPr="008767C5">
              <w:rPr>
                <w:sz w:val="18"/>
                <w:szCs w:val="18"/>
              </w:rPr>
              <w:t>01</w:t>
            </w:r>
            <w:r>
              <w:rPr>
                <w:sz w:val="18"/>
                <w:szCs w:val="18"/>
              </w:rPr>
              <w:t xml:space="preserve"> </w:t>
            </w:r>
            <w:r w:rsidRPr="008767C5">
              <w:rPr>
                <w:sz w:val="18"/>
                <w:szCs w:val="18"/>
              </w:rPr>
              <w:t>01</w:t>
            </w:r>
            <w:r>
              <w:rPr>
                <w:sz w:val="18"/>
                <w:szCs w:val="18"/>
              </w:rPr>
              <w:t xml:space="preserve"> </w:t>
            </w:r>
            <w:r w:rsidRPr="008767C5">
              <w:rPr>
                <w:sz w:val="18"/>
                <w:szCs w:val="18"/>
              </w:rPr>
              <w:t>0002</w:t>
            </w:r>
            <w:r>
              <w:rPr>
                <w:sz w:val="18"/>
                <w:szCs w:val="18"/>
              </w:rPr>
              <w:t xml:space="preserve"> </w:t>
            </w:r>
            <w:r w:rsidRPr="008767C5">
              <w:rPr>
                <w:sz w:val="18"/>
                <w:szCs w:val="18"/>
              </w:rPr>
              <w:t>510</w:t>
            </w:r>
          </w:p>
        </w:tc>
        <w:tc>
          <w:tcPr>
            <w:tcW w:w="1740"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С 4 по 9</w:t>
            </w:r>
          </w:p>
        </w:tc>
        <w:tc>
          <w:tcPr>
            <w:tcW w:w="1320"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8767C5" w:rsidRPr="00A1781D" w:rsidRDefault="008767C5" w:rsidP="007A01B2">
            <w:pPr>
              <w:snapToGrid w:val="0"/>
              <w:rPr>
                <w:sz w:val="18"/>
                <w:szCs w:val="18"/>
              </w:rPr>
            </w:pPr>
            <w:r>
              <w:rPr>
                <w:sz w:val="18"/>
                <w:szCs w:val="18"/>
              </w:rPr>
              <w:t xml:space="preserve">По строке 710 отражение КИФ, отличного от </w:t>
            </w:r>
            <w:r w:rsidRPr="008767C5">
              <w:rPr>
                <w:sz w:val="18"/>
                <w:szCs w:val="18"/>
              </w:rPr>
              <w:t>01</w:t>
            </w:r>
            <w:r>
              <w:rPr>
                <w:sz w:val="18"/>
                <w:szCs w:val="18"/>
              </w:rPr>
              <w:t xml:space="preserve"> </w:t>
            </w:r>
            <w:r w:rsidRPr="008767C5">
              <w:rPr>
                <w:sz w:val="18"/>
                <w:szCs w:val="18"/>
              </w:rPr>
              <w:t>05</w:t>
            </w:r>
            <w:r>
              <w:rPr>
                <w:sz w:val="18"/>
                <w:szCs w:val="18"/>
              </w:rPr>
              <w:t xml:space="preserve"> </w:t>
            </w:r>
            <w:r w:rsidRPr="008767C5">
              <w:rPr>
                <w:sz w:val="18"/>
                <w:szCs w:val="18"/>
              </w:rPr>
              <w:t>02</w:t>
            </w:r>
            <w:r>
              <w:rPr>
                <w:sz w:val="18"/>
                <w:szCs w:val="18"/>
              </w:rPr>
              <w:t xml:space="preserve"> </w:t>
            </w:r>
            <w:r w:rsidRPr="008767C5">
              <w:rPr>
                <w:sz w:val="18"/>
                <w:szCs w:val="18"/>
              </w:rPr>
              <w:t>01</w:t>
            </w:r>
            <w:r>
              <w:rPr>
                <w:sz w:val="18"/>
                <w:szCs w:val="18"/>
              </w:rPr>
              <w:t xml:space="preserve"> </w:t>
            </w:r>
            <w:r w:rsidRPr="008767C5">
              <w:rPr>
                <w:sz w:val="18"/>
                <w:szCs w:val="18"/>
              </w:rPr>
              <w:t>01</w:t>
            </w:r>
            <w:r>
              <w:rPr>
                <w:sz w:val="18"/>
                <w:szCs w:val="18"/>
              </w:rPr>
              <w:t xml:space="preserve"> </w:t>
            </w:r>
            <w:r w:rsidRPr="008767C5">
              <w:rPr>
                <w:sz w:val="18"/>
                <w:szCs w:val="18"/>
              </w:rPr>
              <w:t>0002</w:t>
            </w:r>
            <w:r>
              <w:rPr>
                <w:sz w:val="18"/>
                <w:szCs w:val="18"/>
              </w:rPr>
              <w:t xml:space="preserve"> </w:t>
            </w:r>
            <w:r w:rsidRPr="008767C5">
              <w:rPr>
                <w:sz w:val="18"/>
                <w:szCs w:val="18"/>
              </w:rPr>
              <w:t>510</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8767C5" w:rsidRPr="00A1781D" w:rsidRDefault="008767C5" w:rsidP="007A01B2">
            <w:pPr>
              <w:snapToGrid w:val="0"/>
              <w:rPr>
                <w:sz w:val="18"/>
                <w:szCs w:val="18"/>
              </w:rPr>
            </w:pPr>
            <w:r w:rsidRPr="00A1781D">
              <w:rPr>
                <w:sz w:val="18"/>
                <w:szCs w:val="18"/>
              </w:rPr>
              <w:t>Блокирующий</w:t>
            </w:r>
            <w:r>
              <w:rPr>
                <w:sz w:val="18"/>
                <w:szCs w:val="18"/>
              </w:rPr>
              <w:t>, кроме главы 100</w:t>
            </w:r>
          </w:p>
        </w:tc>
      </w:tr>
      <w:tr w:rsidR="008767C5" w:rsidRPr="00A1781D" w:rsidTr="008767C5">
        <w:tc>
          <w:tcPr>
            <w:tcW w:w="504"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46</w:t>
            </w:r>
          </w:p>
        </w:tc>
        <w:tc>
          <w:tcPr>
            <w:tcW w:w="1035"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3</w:t>
            </w:r>
          </w:p>
        </w:tc>
        <w:tc>
          <w:tcPr>
            <w:tcW w:w="1425"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snapToGrid w:val="0"/>
              <w:rPr>
                <w:sz w:val="18"/>
                <w:szCs w:val="18"/>
              </w:rPr>
            </w:pPr>
            <w:r>
              <w:rPr>
                <w:sz w:val="18"/>
                <w:szCs w:val="18"/>
              </w:rPr>
              <w:t xml:space="preserve">720 по КБК, отличным от </w:t>
            </w:r>
            <w:r w:rsidRPr="008767C5">
              <w:rPr>
                <w:sz w:val="18"/>
                <w:szCs w:val="18"/>
              </w:rPr>
              <w:t>01</w:t>
            </w:r>
            <w:r>
              <w:rPr>
                <w:sz w:val="18"/>
                <w:szCs w:val="18"/>
              </w:rPr>
              <w:t xml:space="preserve"> </w:t>
            </w:r>
            <w:r w:rsidRPr="008767C5">
              <w:rPr>
                <w:sz w:val="18"/>
                <w:szCs w:val="18"/>
              </w:rPr>
              <w:t>05</w:t>
            </w:r>
            <w:r>
              <w:rPr>
                <w:sz w:val="18"/>
                <w:szCs w:val="18"/>
              </w:rPr>
              <w:t xml:space="preserve"> </w:t>
            </w:r>
            <w:r w:rsidRPr="008767C5">
              <w:rPr>
                <w:sz w:val="18"/>
                <w:szCs w:val="18"/>
              </w:rPr>
              <w:t>02</w:t>
            </w:r>
            <w:r>
              <w:rPr>
                <w:sz w:val="18"/>
                <w:szCs w:val="18"/>
              </w:rPr>
              <w:t xml:space="preserve"> </w:t>
            </w:r>
            <w:r w:rsidRPr="008767C5">
              <w:rPr>
                <w:sz w:val="18"/>
                <w:szCs w:val="18"/>
              </w:rPr>
              <w:t>01</w:t>
            </w:r>
            <w:r>
              <w:rPr>
                <w:sz w:val="18"/>
                <w:szCs w:val="18"/>
              </w:rPr>
              <w:t xml:space="preserve"> </w:t>
            </w:r>
            <w:r w:rsidRPr="008767C5">
              <w:rPr>
                <w:sz w:val="18"/>
                <w:szCs w:val="18"/>
              </w:rPr>
              <w:t>01</w:t>
            </w:r>
            <w:r>
              <w:rPr>
                <w:sz w:val="18"/>
                <w:szCs w:val="18"/>
              </w:rPr>
              <w:t xml:space="preserve"> </w:t>
            </w:r>
            <w:r w:rsidRPr="008767C5">
              <w:rPr>
                <w:sz w:val="18"/>
                <w:szCs w:val="18"/>
              </w:rPr>
              <w:t>0002</w:t>
            </w:r>
            <w:r>
              <w:rPr>
                <w:sz w:val="18"/>
                <w:szCs w:val="18"/>
              </w:rPr>
              <w:t xml:space="preserve"> 6</w:t>
            </w:r>
            <w:r w:rsidRPr="008767C5">
              <w:rPr>
                <w:sz w:val="18"/>
                <w:szCs w:val="18"/>
              </w:rPr>
              <w:t>10</w:t>
            </w:r>
          </w:p>
        </w:tc>
        <w:tc>
          <w:tcPr>
            <w:tcW w:w="1740"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С 4 по 9</w:t>
            </w:r>
          </w:p>
        </w:tc>
        <w:tc>
          <w:tcPr>
            <w:tcW w:w="1320"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sidRPr="00A1781D">
              <w:rPr>
                <w:sz w:val="18"/>
                <w:szCs w:val="18"/>
              </w:rPr>
              <w:t>=0</w:t>
            </w:r>
          </w:p>
        </w:tc>
        <w:tc>
          <w:tcPr>
            <w:tcW w:w="2220"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8767C5" w:rsidRPr="00A1781D" w:rsidRDefault="008767C5" w:rsidP="007A01B2">
            <w:pPr>
              <w:snapToGrid w:val="0"/>
              <w:rPr>
                <w:sz w:val="18"/>
                <w:szCs w:val="18"/>
              </w:rPr>
            </w:pPr>
            <w:r>
              <w:rPr>
                <w:sz w:val="18"/>
                <w:szCs w:val="18"/>
              </w:rPr>
              <w:t xml:space="preserve">По строке 720 отражение КИФ, отличного от </w:t>
            </w:r>
            <w:r w:rsidRPr="008767C5">
              <w:rPr>
                <w:sz w:val="18"/>
                <w:szCs w:val="18"/>
              </w:rPr>
              <w:t>01</w:t>
            </w:r>
            <w:r>
              <w:rPr>
                <w:sz w:val="18"/>
                <w:szCs w:val="18"/>
              </w:rPr>
              <w:t xml:space="preserve"> </w:t>
            </w:r>
            <w:r w:rsidRPr="008767C5">
              <w:rPr>
                <w:sz w:val="18"/>
                <w:szCs w:val="18"/>
              </w:rPr>
              <w:t>05</w:t>
            </w:r>
            <w:r>
              <w:rPr>
                <w:sz w:val="18"/>
                <w:szCs w:val="18"/>
              </w:rPr>
              <w:t xml:space="preserve"> </w:t>
            </w:r>
            <w:r w:rsidRPr="008767C5">
              <w:rPr>
                <w:sz w:val="18"/>
                <w:szCs w:val="18"/>
              </w:rPr>
              <w:t>02</w:t>
            </w:r>
            <w:r>
              <w:rPr>
                <w:sz w:val="18"/>
                <w:szCs w:val="18"/>
              </w:rPr>
              <w:t xml:space="preserve"> </w:t>
            </w:r>
            <w:r w:rsidRPr="008767C5">
              <w:rPr>
                <w:sz w:val="18"/>
                <w:szCs w:val="18"/>
              </w:rPr>
              <w:t>01</w:t>
            </w:r>
            <w:r>
              <w:rPr>
                <w:sz w:val="18"/>
                <w:szCs w:val="18"/>
              </w:rPr>
              <w:t xml:space="preserve"> </w:t>
            </w:r>
            <w:r w:rsidRPr="008767C5">
              <w:rPr>
                <w:sz w:val="18"/>
                <w:szCs w:val="18"/>
              </w:rPr>
              <w:t>01</w:t>
            </w:r>
            <w:r>
              <w:rPr>
                <w:sz w:val="18"/>
                <w:szCs w:val="18"/>
              </w:rPr>
              <w:t xml:space="preserve"> </w:t>
            </w:r>
            <w:r w:rsidRPr="008767C5">
              <w:rPr>
                <w:sz w:val="18"/>
                <w:szCs w:val="18"/>
              </w:rPr>
              <w:t>0002</w:t>
            </w:r>
            <w:r>
              <w:rPr>
                <w:sz w:val="18"/>
                <w:szCs w:val="18"/>
              </w:rPr>
              <w:t xml:space="preserve"> 6</w:t>
            </w:r>
            <w:r w:rsidRPr="008767C5">
              <w:rPr>
                <w:sz w:val="18"/>
                <w:szCs w:val="18"/>
              </w:rPr>
              <w:t>10</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8767C5" w:rsidRPr="00A1781D" w:rsidRDefault="008767C5" w:rsidP="007A01B2">
            <w:pPr>
              <w:snapToGrid w:val="0"/>
              <w:rPr>
                <w:sz w:val="18"/>
                <w:szCs w:val="18"/>
              </w:rPr>
            </w:pPr>
            <w:r w:rsidRPr="00A1781D">
              <w:rPr>
                <w:sz w:val="18"/>
                <w:szCs w:val="18"/>
              </w:rPr>
              <w:t>Блокирующий</w:t>
            </w:r>
            <w:r>
              <w:rPr>
                <w:sz w:val="18"/>
                <w:szCs w:val="18"/>
              </w:rPr>
              <w:t>, кроме главы 100</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rsidP="00F65887">
      <w:pPr>
        <w:rPr>
          <w:sz w:val="18"/>
          <w:szCs w:val="18"/>
        </w:rPr>
      </w:pPr>
      <w:r w:rsidRPr="00A1781D">
        <w:rPr>
          <w:sz w:val="18"/>
          <w:szCs w:val="18"/>
        </w:rPr>
        <w:t>** - соотношение должно быть выполнено для всех строк, кроме итоговых строк 010, 200, 500, 520, 620, 450.</w:t>
      </w:r>
    </w:p>
    <w:p w:rsidR="0075465A" w:rsidRPr="00A1781D" w:rsidRDefault="0075465A" w:rsidP="003402E3">
      <w:pPr>
        <w:rPr>
          <w:b/>
          <w:sz w:val="18"/>
          <w:szCs w:val="18"/>
        </w:rPr>
      </w:pPr>
    </w:p>
    <w:p w:rsidR="0004304B" w:rsidRPr="00A1781D" w:rsidRDefault="0004304B" w:rsidP="0004304B">
      <w:pPr>
        <w:pStyle w:val="2"/>
        <w:ind w:left="0" w:firstLine="0"/>
        <w:jc w:val="left"/>
        <w:rPr>
          <w:b/>
          <w:sz w:val="18"/>
          <w:szCs w:val="18"/>
          <w:u w:val="single"/>
        </w:rPr>
      </w:pPr>
      <w:bookmarkStart w:id="114" w:name="_Toc216965276"/>
      <w:r>
        <w:rPr>
          <w:b/>
          <w:sz w:val="18"/>
          <w:szCs w:val="18"/>
        </w:rPr>
        <w:t xml:space="preserve">4.2. </w:t>
      </w:r>
      <w:r w:rsidR="000922BC" w:rsidRPr="00A1781D">
        <w:rPr>
          <w:b/>
          <w:sz w:val="18"/>
          <w:szCs w:val="18"/>
        </w:rPr>
        <w:t xml:space="preserve">Контрольные соотношения для </w:t>
      </w:r>
      <w:proofErr w:type="spellStart"/>
      <w:r w:rsidR="000922BC" w:rsidRPr="00A1781D">
        <w:rPr>
          <w:b/>
          <w:sz w:val="18"/>
          <w:szCs w:val="18"/>
        </w:rPr>
        <w:t>внутридокументного</w:t>
      </w:r>
      <w:proofErr w:type="spellEnd"/>
      <w:r w:rsidR="000922BC" w:rsidRPr="00A1781D">
        <w:rPr>
          <w:b/>
          <w:sz w:val="18"/>
          <w:szCs w:val="18"/>
        </w:rPr>
        <w:t xml:space="preserve"> контроля </w:t>
      </w:r>
      <w:r w:rsidRPr="00A1781D">
        <w:rPr>
          <w:b/>
          <w:sz w:val="18"/>
          <w:szCs w:val="18"/>
          <w:u w:val="single"/>
        </w:rPr>
        <w:t>в квартале, году:</w:t>
      </w:r>
      <w:bookmarkEnd w:id="114"/>
      <w:r w:rsidRPr="00A1781D">
        <w:rPr>
          <w:b/>
          <w:sz w:val="18"/>
          <w:szCs w:val="18"/>
          <w:u w:val="single"/>
        </w:rPr>
        <w:t xml:space="preserve"> </w:t>
      </w:r>
    </w:p>
    <w:p w:rsidR="008764EB" w:rsidRPr="00A1781D" w:rsidRDefault="008764EB" w:rsidP="003402E3">
      <w:pPr>
        <w:rPr>
          <w:b/>
          <w:sz w:val="18"/>
          <w:szCs w:val="18"/>
          <w:u w:val="single"/>
        </w:rPr>
      </w:pP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310021" w:rsidRPr="00A1781D" w:rsidTr="00BC66BD">
        <w:trPr>
          <w:trHeight w:val="658"/>
          <w:tblHeader/>
        </w:trPr>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 п/п</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Раздел</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Соотношение</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Строка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Графа</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r w:rsidRPr="00A1781D">
              <w:rPr>
                <w:sz w:val="18"/>
                <w:szCs w:val="18"/>
              </w:rPr>
              <w:t>Тип контроля</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1, 3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8</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5 + 6 + 7</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r w:rsidRPr="00A1781D">
              <w:rPr>
                <w:sz w:val="18"/>
                <w:szCs w:val="18"/>
              </w:rPr>
              <w:t>6 + 7 + 8</w:t>
            </w: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C001CD" w:rsidRPr="00A1781D" w:rsidTr="00BC66BD">
        <w:tc>
          <w:tcPr>
            <w:tcW w:w="51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6</w:t>
            </w:r>
          </w:p>
        </w:tc>
        <w:tc>
          <w:tcPr>
            <w:tcW w:w="590"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C001CD" w:rsidRPr="00A1781D" w:rsidRDefault="00C001CD" w:rsidP="00703EAB">
            <w:pPr>
              <w:snapToGrid w:val="0"/>
              <w:rPr>
                <w:sz w:val="18"/>
                <w:szCs w:val="18"/>
              </w:rPr>
            </w:pPr>
            <w:r>
              <w:rPr>
                <w:sz w:val="18"/>
                <w:szCs w:val="18"/>
              </w:rPr>
              <w:t>**, где гр. 4 = 0</w:t>
            </w:r>
          </w:p>
        </w:tc>
        <w:tc>
          <w:tcPr>
            <w:tcW w:w="851"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A1781D" w:rsidRDefault="00C001CD">
            <w:pPr>
              <w:snapToGrid w:val="0"/>
              <w:rPr>
                <w:sz w:val="18"/>
                <w:szCs w:val="18"/>
              </w:rPr>
            </w:pPr>
            <w:r w:rsidRPr="00A1781D">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C001CD" w:rsidRPr="00A1781D" w:rsidRDefault="00C001CD" w:rsidP="00107975">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A1781D" w:rsidRDefault="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A1781D" w:rsidRDefault="00C001CD">
            <w:pPr>
              <w:snapToGrid w:val="0"/>
              <w:rPr>
                <w:sz w:val="18"/>
                <w:szCs w:val="18"/>
              </w:rPr>
            </w:pPr>
            <w:r w:rsidRPr="00A1781D">
              <w:rPr>
                <w:sz w:val="18"/>
                <w:szCs w:val="18"/>
              </w:rPr>
              <w:t>Блокирующий</w:t>
            </w:r>
          </w:p>
        </w:tc>
      </w:tr>
      <w:tr w:rsidR="00310021" w:rsidRPr="00A1781D" w:rsidTr="00BC66BD">
        <w:tc>
          <w:tcPr>
            <w:tcW w:w="51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6.1</w:t>
            </w:r>
          </w:p>
        </w:tc>
        <w:tc>
          <w:tcPr>
            <w:tcW w:w="590"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1</w:t>
            </w:r>
            <w:r w:rsidR="00703EAB"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310021" w:rsidRPr="00A1781D" w:rsidRDefault="00C001CD" w:rsidP="00703EAB">
            <w:pPr>
              <w:snapToGrid w:val="0"/>
              <w:rPr>
                <w:sz w:val="18"/>
                <w:szCs w:val="18"/>
              </w:rPr>
            </w:pPr>
            <w:r>
              <w:rPr>
                <w:sz w:val="18"/>
                <w:szCs w:val="18"/>
              </w:rPr>
              <w:t xml:space="preserve">**, где </w:t>
            </w:r>
            <w:r w:rsidRPr="00C001CD">
              <w:rPr>
                <w:sz w:val="18"/>
                <w:szCs w:val="18"/>
              </w:rPr>
              <w:t xml:space="preserve">гр. </w:t>
            </w:r>
            <w:proofErr w:type="gramStart"/>
            <w:r w:rsidRPr="00C001CD">
              <w:rPr>
                <w:sz w:val="18"/>
                <w:szCs w:val="18"/>
              </w:rPr>
              <w:t>4 &gt;</w:t>
            </w:r>
            <w:proofErr w:type="gramEnd"/>
            <w:r w:rsidRPr="00C001CD">
              <w:rPr>
                <w:sz w:val="18"/>
                <w:szCs w:val="18"/>
              </w:rPr>
              <w:t xml:space="preserve"> 0 и </w:t>
            </w:r>
            <w:r>
              <w:rPr>
                <w:sz w:val="18"/>
                <w:szCs w:val="18"/>
              </w:rPr>
              <w:t>гр. 4 &lt; = гр. 8</w:t>
            </w:r>
          </w:p>
        </w:tc>
        <w:tc>
          <w:tcPr>
            <w:tcW w:w="851"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lang w:val="en-US"/>
              </w:rPr>
            </w:pPr>
            <w:r w:rsidRPr="00A1781D">
              <w:rPr>
                <w:sz w:val="18"/>
                <w:szCs w:val="18"/>
              </w:rPr>
              <w:t>=</w:t>
            </w:r>
            <w:r w:rsidR="00107975" w:rsidRPr="00A1781D">
              <w:rPr>
                <w:sz w:val="18"/>
                <w:szCs w:val="18"/>
              </w:rPr>
              <w:t xml:space="preserve"> </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310021" w:rsidRPr="00A1781D" w:rsidRDefault="0031002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310021" w:rsidRPr="00A1781D" w:rsidRDefault="0031002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310021" w:rsidRPr="00A1781D" w:rsidRDefault="00310021">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10021" w:rsidRPr="00A1781D" w:rsidRDefault="003E5A48">
            <w:pPr>
              <w:snapToGrid w:val="0"/>
              <w:rPr>
                <w:sz w:val="18"/>
                <w:szCs w:val="18"/>
              </w:rPr>
            </w:pPr>
            <w:r w:rsidRPr="00A1781D">
              <w:rPr>
                <w:sz w:val="18"/>
                <w:szCs w:val="18"/>
              </w:rPr>
              <w:t>блокирующий</w:t>
            </w:r>
          </w:p>
        </w:tc>
      </w:tr>
      <w:tr w:rsidR="00EF1A60" w:rsidRPr="00A1781D" w:rsidTr="00EF1A60">
        <w:tc>
          <w:tcPr>
            <w:tcW w:w="51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Pr>
                <w:sz w:val="18"/>
                <w:szCs w:val="18"/>
              </w:rPr>
              <w:t>6.2</w:t>
            </w:r>
          </w:p>
        </w:tc>
        <w:tc>
          <w:tcPr>
            <w:tcW w:w="590"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EF1A60" w:rsidRPr="00A1781D" w:rsidRDefault="00C001CD" w:rsidP="00EF1A60">
            <w:pPr>
              <w:snapToGrid w:val="0"/>
              <w:rPr>
                <w:sz w:val="18"/>
                <w:szCs w:val="18"/>
              </w:rPr>
            </w:pPr>
            <w:r>
              <w:rPr>
                <w:sz w:val="18"/>
                <w:szCs w:val="18"/>
              </w:rPr>
              <w:t>*</w:t>
            </w:r>
            <w:r w:rsidRPr="00C001CD">
              <w:rPr>
                <w:sz w:val="18"/>
                <w:szCs w:val="18"/>
              </w:rPr>
              <w:t>*</w:t>
            </w:r>
            <w:r>
              <w:rPr>
                <w:sz w:val="18"/>
                <w:szCs w:val="18"/>
              </w:rPr>
              <w:t xml:space="preserve">, где </w:t>
            </w:r>
            <w:r w:rsidRPr="00C001CD">
              <w:rPr>
                <w:sz w:val="18"/>
                <w:szCs w:val="18"/>
              </w:rPr>
              <w:t xml:space="preserve">гр. </w:t>
            </w:r>
            <w:proofErr w:type="gramStart"/>
            <w:r w:rsidRPr="00C001CD">
              <w:rPr>
                <w:sz w:val="18"/>
                <w:szCs w:val="18"/>
              </w:rPr>
              <w:t>4 &gt;</w:t>
            </w:r>
            <w:proofErr w:type="gramEnd"/>
            <w:r w:rsidRPr="00C001CD">
              <w:rPr>
                <w:sz w:val="18"/>
                <w:szCs w:val="18"/>
              </w:rPr>
              <w:t xml:space="preserve"> 0 и </w:t>
            </w:r>
            <w:r>
              <w:rPr>
                <w:sz w:val="18"/>
                <w:szCs w:val="18"/>
              </w:rPr>
              <w:t>гр. 4 &gt; = гр. 8</w:t>
            </w:r>
          </w:p>
        </w:tc>
        <w:tc>
          <w:tcPr>
            <w:tcW w:w="851" w:type="dxa"/>
            <w:tcBorders>
              <w:top w:val="single" w:sz="4" w:space="0" w:color="000000"/>
              <w:left w:val="single" w:sz="4" w:space="0" w:color="000000"/>
              <w:bottom w:val="single" w:sz="4" w:space="0" w:color="000000"/>
            </w:tcBorders>
            <w:shd w:val="clear" w:color="auto" w:fill="auto"/>
          </w:tcPr>
          <w:p w:rsidR="00EF1A60" w:rsidRPr="00A1781D" w:rsidRDefault="00EF1A60" w:rsidP="00FA2BCB">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EF1A60" w:rsidRPr="00EF1A60" w:rsidRDefault="00EF1A60" w:rsidP="00EF1A60">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EF1A60" w:rsidRPr="00C001CD" w:rsidRDefault="00EF1A60" w:rsidP="00FA2BCB">
            <w:pPr>
              <w:snapToGrid w:val="0"/>
              <w:rPr>
                <w:sz w:val="18"/>
                <w:szCs w:val="18"/>
              </w:rPr>
            </w:pPr>
            <w:r>
              <w:rPr>
                <w:sz w:val="18"/>
                <w:szCs w:val="18"/>
                <w:lang w:val="en-US"/>
              </w:rPr>
              <w:t>*</w:t>
            </w:r>
            <w:r w:rsidR="00C001C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EF1A60" w:rsidRPr="00EF1A60" w:rsidRDefault="00EF1A60" w:rsidP="00FA2BCB">
            <w:pPr>
              <w:snapToGrid w:val="0"/>
              <w:rPr>
                <w:sz w:val="18"/>
                <w:szCs w:val="18"/>
              </w:rPr>
            </w:pPr>
            <w:r>
              <w:rPr>
                <w:sz w:val="18"/>
                <w:szCs w:val="18"/>
                <w:lang w:val="en-US"/>
              </w:rPr>
              <w:t>4-8</w:t>
            </w:r>
          </w:p>
        </w:tc>
        <w:tc>
          <w:tcPr>
            <w:tcW w:w="1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F1A60" w:rsidRPr="00A1781D" w:rsidRDefault="00EF1A60" w:rsidP="00FA2BCB">
            <w:pPr>
              <w:snapToGrid w:val="0"/>
              <w:rPr>
                <w:sz w:val="18"/>
                <w:szCs w:val="18"/>
              </w:rPr>
            </w:pPr>
            <w:r w:rsidRPr="00A1781D">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3</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r w:rsidR="009754FE">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xml:space="preserve">**, где гр. 4 </w:t>
            </w:r>
            <w:proofErr w:type="gramStart"/>
            <w:r>
              <w:rPr>
                <w:sz w:val="18"/>
                <w:szCs w:val="18"/>
              </w:rPr>
              <w:t>&lt; 0</w:t>
            </w:r>
            <w:proofErr w:type="gramEnd"/>
          </w:p>
          <w:p w:rsidR="00C001CD" w:rsidRPr="00F733B3" w:rsidRDefault="00C001CD">
            <w:pPr>
              <w:snapToGrid w:val="0"/>
              <w:rPr>
                <w:sz w:val="18"/>
                <w:szCs w:val="18"/>
              </w:rPr>
            </w:pPr>
            <w:r w:rsidRPr="00C001CD">
              <w:rPr>
                <w:sz w:val="18"/>
                <w:szCs w:val="18"/>
              </w:rPr>
              <w:t xml:space="preserve">и </w:t>
            </w:r>
            <w:r>
              <w:rPr>
                <w:sz w:val="18"/>
                <w:szCs w:val="18"/>
              </w:rPr>
              <w:t xml:space="preserve">гр. 8 </w:t>
            </w:r>
            <w:proofErr w:type="gramStart"/>
            <w:r w:rsidRPr="00C001CD">
              <w:rPr>
                <w:sz w:val="18"/>
                <w:szCs w:val="18"/>
              </w:rPr>
              <w:t xml:space="preserve">&lt; </w:t>
            </w:r>
            <w:r>
              <w:rPr>
                <w:sz w:val="18"/>
                <w:szCs w:val="18"/>
              </w:rPr>
              <w:t>=</w:t>
            </w:r>
            <w:proofErr w:type="gramEnd"/>
            <w:r>
              <w:rPr>
                <w:sz w:val="18"/>
                <w:szCs w:val="18"/>
              </w:rPr>
              <w:t xml:space="preserve"> </w:t>
            </w:r>
            <w:r w:rsidRPr="00C001CD">
              <w:rPr>
                <w:sz w:val="18"/>
                <w:szCs w:val="18"/>
              </w:rPr>
              <w:t xml:space="preserve">0 </w:t>
            </w:r>
            <w:r w:rsidR="00F733B3">
              <w:rPr>
                <w:sz w:val="18"/>
                <w:szCs w:val="18"/>
              </w:rPr>
              <w:t xml:space="preserve">и гр.8 </w:t>
            </w:r>
            <w:r w:rsidR="00F733B3" w:rsidRPr="00F733B3">
              <w:rPr>
                <w:sz w:val="18"/>
                <w:szCs w:val="18"/>
              </w:rPr>
              <w:t>&gt;</w:t>
            </w:r>
            <w:r w:rsidR="00F733B3">
              <w:rPr>
                <w:sz w:val="18"/>
                <w:szCs w:val="18"/>
              </w:rPr>
              <w:t>= гр.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xml:space="preserve">= </w:t>
            </w:r>
          </w:p>
        </w:tc>
        <w:tc>
          <w:tcPr>
            <w:tcW w:w="1985" w:type="dxa"/>
            <w:tcBorders>
              <w:top w:val="single" w:sz="4" w:space="0" w:color="000000"/>
              <w:left w:val="single" w:sz="4" w:space="0" w:color="000000"/>
              <w:bottom w:val="single" w:sz="4" w:space="0" w:color="000000"/>
            </w:tcBorders>
            <w:shd w:val="clear" w:color="auto" w:fill="auto"/>
          </w:tcPr>
          <w:p w:rsidR="00C001CD" w:rsidRPr="00F733B3" w:rsidRDefault="00C001CD">
            <w:pPr>
              <w:snapToGrid w:val="0"/>
              <w:rPr>
                <w:sz w:val="18"/>
                <w:szCs w:val="18"/>
              </w:rPr>
            </w:pPr>
            <w:r w:rsidRPr="00F733B3">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pPr>
              <w:snapToGrid w:val="0"/>
              <w:rPr>
                <w:sz w:val="18"/>
                <w:szCs w:val="18"/>
              </w:rPr>
            </w:pPr>
            <w:r w:rsidRPr="00F733B3">
              <w:rPr>
                <w:sz w:val="18"/>
                <w:szCs w:val="18"/>
              </w:rPr>
              <w:t>4-8</w:t>
            </w: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C001CD" w:rsidTr="00C001CD">
        <w:tc>
          <w:tcPr>
            <w:tcW w:w="51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6.</w:t>
            </w:r>
            <w:r w:rsidRPr="00C001CD">
              <w:rPr>
                <w:sz w:val="18"/>
                <w:szCs w:val="18"/>
              </w:rPr>
              <w:t>4</w:t>
            </w:r>
          </w:p>
        </w:tc>
        <w:tc>
          <w:tcPr>
            <w:tcW w:w="590"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1</w:t>
            </w:r>
            <w:r w:rsidR="009754FE">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 xml:space="preserve">**, где гр. 4 </w:t>
            </w:r>
            <w:proofErr w:type="gramStart"/>
            <w:r>
              <w:rPr>
                <w:sz w:val="18"/>
                <w:szCs w:val="18"/>
              </w:rPr>
              <w:t>&lt; 0</w:t>
            </w:r>
            <w:proofErr w:type="gramEnd"/>
          </w:p>
          <w:p w:rsidR="00C001CD" w:rsidRPr="00C001CD" w:rsidRDefault="00C001CD">
            <w:pPr>
              <w:snapToGrid w:val="0"/>
              <w:rPr>
                <w:sz w:val="18"/>
                <w:szCs w:val="18"/>
              </w:rPr>
            </w:pPr>
            <w:r w:rsidRPr="00C001CD">
              <w:rPr>
                <w:sz w:val="18"/>
                <w:szCs w:val="18"/>
              </w:rPr>
              <w:t xml:space="preserve">и </w:t>
            </w:r>
            <w:r>
              <w:rPr>
                <w:sz w:val="18"/>
                <w:szCs w:val="18"/>
              </w:rPr>
              <w:t xml:space="preserve">гр. 8 </w:t>
            </w:r>
            <w:proofErr w:type="gramStart"/>
            <w:r w:rsidRPr="00C001CD">
              <w:rPr>
                <w:sz w:val="18"/>
                <w:szCs w:val="18"/>
              </w:rPr>
              <w:t>&lt;</w:t>
            </w:r>
            <w:r w:rsidR="00B92EC6">
              <w:rPr>
                <w:sz w:val="18"/>
                <w:szCs w:val="18"/>
              </w:rPr>
              <w:t xml:space="preserve"> гр.</w:t>
            </w:r>
            <w:proofErr w:type="gramEnd"/>
            <w:r w:rsidRPr="00C001CD">
              <w:rPr>
                <w:sz w:val="18"/>
                <w:szCs w:val="18"/>
              </w:rPr>
              <w:t xml:space="preserve"> 4</w:t>
            </w:r>
          </w:p>
        </w:tc>
        <w:tc>
          <w:tcPr>
            <w:tcW w:w="851"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C001CD" w:rsidRPr="00C001CD" w:rsidRDefault="00C001CD">
            <w:pPr>
              <w:snapToGrid w:val="0"/>
              <w:rPr>
                <w:sz w:val="18"/>
                <w:szCs w:val="18"/>
              </w:rPr>
            </w:pPr>
            <w:r w:rsidRPr="00C001C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C001CD" w:rsidRPr="00EA2B3B" w:rsidRDefault="00C001CD">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C001CD" w:rsidRPr="00F733B3" w:rsidRDefault="00C001CD" w:rsidP="00C001CD">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001CD" w:rsidRPr="00C001CD" w:rsidRDefault="00C001CD">
            <w:pPr>
              <w:snapToGrid w:val="0"/>
              <w:rPr>
                <w:sz w:val="18"/>
                <w:szCs w:val="18"/>
              </w:rPr>
            </w:pPr>
            <w:r>
              <w:rPr>
                <w:sz w:val="18"/>
                <w:szCs w:val="18"/>
              </w:rPr>
              <w:t>блокирующий</w:t>
            </w:r>
          </w:p>
        </w:tc>
      </w:tr>
      <w:tr w:rsidR="00B92EC6" w:rsidTr="00B92EC6">
        <w:tc>
          <w:tcPr>
            <w:tcW w:w="51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6.5</w:t>
            </w:r>
          </w:p>
        </w:tc>
        <w:tc>
          <w:tcPr>
            <w:tcW w:w="590"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1</w:t>
            </w:r>
            <w:r w:rsidR="009754FE">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xml:space="preserve">**, где гр. 4 </w:t>
            </w:r>
            <w:proofErr w:type="gramStart"/>
            <w:r>
              <w:rPr>
                <w:sz w:val="18"/>
                <w:szCs w:val="18"/>
              </w:rPr>
              <w:t>&lt; 0</w:t>
            </w:r>
            <w:proofErr w:type="gramEnd"/>
          </w:p>
          <w:p w:rsidR="00B92EC6" w:rsidRPr="00F733B3" w:rsidRDefault="00B92EC6" w:rsidP="00B92EC6">
            <w:pPr>
              <w:snapToGrid w:val="0"/>
              <w:rPr>
                <w:sz w:val="18"/>
                <w:szCs w:val="18"/>
              </w:rPr>
            </w:pPr>
            <w:r w:rsidRPr="00C001CD">
              <w:rPr>
                <w:sz w:val="18"/>
                <w:szCs w:val="18"/>
              </w:rPr>
              <w:t xml:space="preserve">и </w:t>
            </w:r>
            <w:r>
              <w:rPr>
                <w:sz w:val="18"/>
                <w:szCs w:val="18"/>
              </w:rPr>
              <w:t xml:space="preserve">гр. </w:t>
            </w:r>
            <w:proofErr w:type="gramStart"/>
            <w:r>
              <w:rPr>
                <w:sz w:val="18"/>
                <w:szCs w:val="18"/>
              </w:rPr>
              <w:t xml:space="preserve">8 </w:t>
            </w:r>
            <w:r w:rsidRPr="00B92EC6">
              <w:rPr>
                <w:sz w:val="18"/>
                <w:szCs w:val="18"/>
              </w:rPr>
              <w:t>&gt;</w:t>
            </w:r>
            <w:proofErr w:type="gramEnd"/>
            <w:r>
              <w:rPr>
                <w:sz w:val="18"/>
                <w:szCs w:val="18"/>
              </w:rPr>
              <w:t xml:space="preserve"> 0</w:t>
            </w:r>
          </w:p>
        </w:tc>
        <w:tc>
          <w:tcPr>
            <w:tcW w:w="851"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B92EC6" w:rsidRPr="00C001CD" w:rsidRDefault="00B92EC6" w:rsidP="00B92EC6">
            <w:pPr>
              <w:snapToGrid w:val="0"/>
              <w:rPr>
                <w:sz w:val="18"/>
                <w:szCs w:val="18"/>
              </w:rPr>
            </w:pPr>
            <w:r>
              <w:rPr>
                <w:sz w:val="18"/>
                <w:szCs w:val="18"/>
              </w:rPr>
              <w:t>= 0</w:t>
            </w:r>
          </w:p>
        </w:tc>
        <w:tc>
          <w:tcPr>
            <w:tcW w:w="1985" w:type="dxa"/>
            <w:tcBorders>
              <w:top w:val="single" w:sz="4" w:space="0" w:color="000000"/>
              <w:left w:val="single" w:sz="4" w:space="0" w:color="000000"/>
              <w:bottom w:val="single" w:sz="4" w:space="0" w:color="000000"/>
            </w:tcBorders>
            <w:shd w:val="clear" w:color="auto" w:fill="auto"/>
          </w:tcPr>
          <w:p w:rsidR="00B92EC6" w:rsidRPr="00F733B3" w:rsidRDefault="00B92EC6" w:rsidP="00B92EC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B92EC6" w:rsidRPr="00F733B3" w:rsidRDefault="00B92EC6" w:rsidP="00B92EC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B92EC6" w:rsidRPr="00C001CD" w:rsidRDefault="00B92EC6" w:rsidP="00B92EC6">
            <w:pPr>
              <w:snapToGrid w:val="0"/>
              <w:rPr>
                <w:sz w:val="18"/>
                <w:szCs w:val="18"/>
              </w:rPr>
            </w:pPr>
            <w:r>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12</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&gt;=0</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 xml:space="preserve">Если значение граф &lt;0, </w:t>
            </w:r>
            <w:r w:rsidRPr="00A1781D">
              <w:rPr>
                <w:sz w:val="18"/>
                <w:szCs w:val="18"/>
              </w:rPr>
              <w:lastRenderedPageBreak/>
              <w:t>необходимо пояснение</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Pr>
                <w:sz w:val="18"/>
                <w:szCs w:val="18"/>
              </w:rPr>
              <w:t>предупреждающий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lastRenderedPageBreak/>
              <w:t>13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rsidP="00E9102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520,</w:t>
            </w:r>
          </w:p>
          <w:p w:rsidR="006A5C14" w:rsidRPr="00A1781D" w:rsidRDefault="006A5C14">
            <w:pPr>
              <w:snapToGrid w:val="0"/>
              <w:rPr>
                <w:sz w:val="18"/>
                <w:szCs w:val="18"/>
              </w:rPr>
            </w:pPr>
            <w:r w:rsidRPr="00A1781D">
              <w:rPr>
                <w:sz w:val="18"/>
                <w:szCs w:val="18"/>
              </w:rPr>
              <w:t>620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соответственно строки 520, 620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4,5,6,7,8,9</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13.1</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rsidP="00703EAB">
            <w:pPr>
              <w:snapToGrid w:val="0"/>
              <w:rPr>
                <w:sz w:val="18"/>
                <w:szCs w:val="18"/>
              </w:rPr>
            </w:pPr>
            <w:r w:rsidRPr="00A1781D">
              <w:rPr>
                <w:sz w:val="18"/>
                <w:szCs w:val="18"/>
              </w:rPr>
              <w:t xml:space="preserve">Графа 9 по строке 010 «Доходы бюджета – </w:t>
            </w:r>
            <w:proofErr w:type="gramStart"/>
            <w:r w:rsidRPr="00A1781D">
              <w:rPr>
                <w:sz w:val="18"/>
                <w:szCs w:val="18"/>
              </w:rPr>
              <w:t>Всего»  раздела</w:t>
            </w:r>
            <w:proofErr w:type="gramEnd"/>
            <w:r w:rsidRPr="00A1781D">
              <w:rPr>
                <w:sz w:val="18"/>
                <w:szCs w:val="18"/>
              </w:rPr>
              <w:t xml:space="preserve"> 1 не заполняется</w:t>
            </w: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13.2</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(Итого Доходы бюджета всего)</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Сумма всех строк, формирующих соответственно строки 010 только по детализированным КБК</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13.3</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xml:space="preserve">Показатели в строке 010 по укрупненному КБК </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rsidP="001C6014">
            <w:pPr>
              <w:snapToGrid w:val="0"/>
              <w:rPr>
                <w:sz w:val="18"/>
                <w:szCs w:val="18"/>
              </w:rPr>
            </w:pPr>
            <w:r w:rsidRPr="00A1781D">
              <w:rPr>
                <w:sz w:val="18"/>
                <w:szCs w:val="18"/>
              </w:rPr>
              <w:t>Сумма всех показателей по детализированным КБК, входящим в укрупненный код****</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5,6,7,8</w:t>
            </w: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14</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200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Сумма всех строк, формирующих строку 200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Del="006F1D42"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16</w:t>
            </w:r>
          </w:p>
        </w:tc>
        <w:tc>
          <w:tcPr>
            <w:tcW w:w="590"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010 (графы 5,6,7,8) -</w:t>
            </w:r>
            <w:r w:rsidRPr="00A1781D">
              <w:rPr>
                <w:sz w:val="18"/>
                <w:szCs w:val="18"/>
              </w:rPr>
              <w:br/>
              <w:t>200 (графы 6,7,8,9)</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17</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6, 7, 8, 9</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- 500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6A5C14" w:rsidRPr="00A1781D" w:rsidTr="00BC66BD">
        <w:tc>
          <w:tcPr>
            <w:tcW w:w="51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18</w:t>
            </w:r>
          </w:p>
        </w:tc>
        <w:tc>
          <w:tcPr>
            <w:tcW w:w="590"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2</w:t>
            </w:r>
          </w:p>
        </w:tc>
        <w:tc>
          <w:tcPr>
            <w:tcW w:w="1877"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450</w:t>
            </w:r>
          </w:p>
        </w:tc>
        <w:tc>
          <w:tcPr>
            <w:tcW w:w="851"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4, 5, 10, 11</w:t>
            </w:r>
          </w:p>
        </w:tc>
        <w:tc>
          <w:tcPr>
            <w:tcW w:w="708"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6A5C14" w:rsidRPr="00A1781D" w:rsidRDefault="006A5C14">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6A5C14" w:rsidRPr="00A1781D" w:rsidRDefault="006A5C14">
            <w:pPr>
              <w:snapToGrid w:val="0"/>
              <w:rPr>
                <w:sz w:val="18"/>
                <w:szCs w:val="18"/>
              </w:rPr>
            </w:pPr>
          </w:p>
        </w:tc>
        <w:tc>
          <w:tcPr>
            <w:tcW w:w="1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p>
        </w:tc>
        <w:tc>
          <w:tcPr>
            <w:tcW w:w="708" w:type="dxa"/>
            <w:tcBorders>
              <w:left w:val="single" w:sz="4" w:space="0" w:color="000000"/>
              <w:bottom w:val="single" w:sz="4" w:space="0" w:color="000000"/>
              <w:right w:val="single" w:sz="4" w:space="0" w:color="000000"/>
            </w:tcBorders>
          </w:tcPr>
          <w:p w:rsidR="006A5C14" w:rsidRPr="00A1781D" w:rsidRDefault="006A5C14">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4, 5, 6, 7, 8, 9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520+620+700+800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4, 5, 6 ,7 ,8 , 9</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21</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D22912" w:rsidRDefault="00D535F6" w:rsidP="004E4AF2">
            <w:pPr>
              <w:snapToGrid w:val="0"/>
              <w:rPr>
                <w:rStyle w:val="a5"/>
                <w:color w:val="auto"/>
                <w:sz w:val="18"/>
                <w:szCs w:val="18"/>
                <w:u w:val="none"/>
              </w:rPr>
            </w:pPr>
            <w:r w:rsidRPr="00A1781D">
              <w:rPr>
                <w:sz w:val="18"/>
                <w:szCs w:val="18"/>
              </w:rPr>
              <w:t xml:space="preserve">«0», за исключением глав: </w:t>
            </w:r>
            <w:r w:rsidRPr="00A1781D">
              <w:rPr>
                <w:rStyle w:val="a5"/>
                <w:color w:val="auto"/>
                <w:sz w:val="18"/>
                <w:szCs w:val="18"/>
                <w:u w:val="none"/>
              </w:rPr>
              <w:t>054, 069,092,139,157,169,</w:t>
            </w:r>
            <w:r w:rsidR="00D22912">
              <w:rPr>
                <w:rStyle w:val="a5"/>
                <w:color w:val="auto"/>
                <w:sz w:val="18"/>
                <w:szCs w:val="18"/>
                <w:u w:val="none"/>
                <w:lang w:val="en-US"/>
              </w:rPr>
              <w:t>322</w:t>
            </w:r>
          </w:p>
        </w:tc>
        <w:tc>
          <w:tcPr>
            <w:tcW w:w="1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rsidP="007C5D69">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22</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700, 710, 720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710+720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6,7,8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24</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rPr>
          <w:trHeight w:val="361"/>
        </w:trPr>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6,8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26</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29</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30</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810+820</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5, 6, 7, 8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811+812</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 xml:space="preserve">5, 6, </w:t>
            </w:r>
            <w:r w:rsidRPr="00A1781D">
              <w:rPr>
                <w:sz w:val="18"/>
                <w:szCs w:val="18"/>
                <w:lang w:val="en-US"/>
              </w:rPr>
              <w:t>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81</w:t>
            </w:r>
            <w:r w:rsidRPr="00A1781D">
              <w:rPr>
                <w:sz w:val="18"/>
                <w:szCs w:val="18"/>
              </w:rPr>
              <w:t xml:space="preserve">0, </w:t>
            </w:r>
            <w:r w:rsidRPr="00A1781D">
              <w:rPr>
                <w:sz w:val="18"/>
                <w:szCs w:val="18"/>
                <w:lang w:val="en-US"/>
              </w:rPr>
              <w:t>8</w:t>
            </w:r>
            <w:r w:rsidRPr="00A1781D">
              <w:rPr>
                <w:sz w:val="18"/>
                <w:szCs w:val="18"/>
              </w:rPr>
              <w:t>1</w:t>
            </w:r>
            <w:r w:rsidRPr="00A1781D">
              <w:rPr>
                <w:sz w:val="18"/>
                <w:szCs w:val="18"/>
                <w:lang w:val="en-US"/>
              </w:rPr>
              <w:t>1</w:t>
            </w:r>
            <w:r w:rsidRPr="00A1781D">
              <w:rPr>
                <w:sz w:val="18"/>
                <w:szCs w:val="18"/>
              </w:rPr>
              <w:t xml:space="preserve">, </w:t>
            </w:r>
            <w:r w:rsidRPr="00A1781D">
              <w:rPr>
                <w:sz w:val="18"/>
                <w:szCs w:val="18"/>
                <w:lang w:val="en-US"/>
              </w:rPr>
              <w:t>81</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7</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33</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820</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821+822</w:t>
            </w:r>
          </w:p>
        </w:tc>
        <w:tc>
          <w:tcPr>
            <w:tcW w:w="1269" w:type="dxa"/>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7, 8</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3A6783">
            <w:pPr>
              <w:snapToGrid w:val="0"/>
              <w:rPr>
                <w:sz w:val="18"/>
                <w:szCs w:val="18"/>
              </w:rPr>
            </w:pPr>
            <w:r>
              <w:rPr>
                <w:sz w:val="18"/>
                <w:szCs w:val="18"/>
              </w:rPr>
              <w:t>б</w:t>
            </w:r>
            <w:r w:rsidRPr="00A1781D">
              <w:rPr>
                <w:sz w:val="18"/>
                <w:szCs w:val="18"/>
              </w:rPr>
              <w:t>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82</w:t>
            </w:r>
            <w:r w:rsidRPr="00A1781D">
              <w:rPr>
                <w:sz w:val="18"/>
                <w:szCs w:val="18"/>
              </w:rPr>
              <w:t xml:space="preserve">0, </w:t>
            </w:r>
            <w:r w:rsidRPr="00A1781D">
              <w:rPr>
                <w:sz w:val="18"/>
                <w:szCs w:val="18"/>
                <w:lang w:val="en-US"/>
              </w:rPr>
              <w:t>821</w:t>
            </w:r>
            <w:r w:rsidRPr="00A1781D">
              <w:rPr>
                <w:sz w:val="18"/>
                <w:szCs w:val="18"/>
              </w:rPr>
              <w:t xml:space="preserve">, </w:t>
            </w:r>
            <w:r w:rsidRPr="00A1781D">
              <w:rPr>
                <w:sz w:val="18"/>
                <w:szCs w:val="18"/>
                <w:lang w:val="en-US"/>
              </w:rPr>
              <w:t>82</w:t>
            </w:r>
            <w:r w:rsidRPr="00A1781D">
              <w:rPr>
                <w:sz w:val="18"/>
                <w:szCs w:val="18"/>
              </w:rPr>
              <w:t>2</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5</w:t>
            </w:r>
            <w:r w:rsidRPr="00A1781D">
              <w:rPr>
                <w:sz w:val="18"/>
                <w:szCs w:val="18"/>
              </w:rPr>
              <w:t>, 6</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ГРБС</w:t>
            </w:r>
            <w:r w:rsidR="003A6783">
              <w:rPr>
                <w:sz w:val="18"/>
                <w:szCs w:val="18"/>
              </w:rPr>
              <w:t xml:space="preserve"> </w:t>
            </w:r>
            <w:r w:rsidR="003A6783" w:rsidRPr="00A1781D">
              <w:rPr>
                <w:sz w:val="18"/>
                <w:szCs w:val="18"/>
              </w:rPr>
              <w:t>блокирующий</w:t>
            </w:r>
          </w:p>
        </w:tc>
      </w:tr>
      <w:tr w:rsidR="00D535F6" w:rsidRPr="00A1781D" w:rsidTr="00BC66BD">
        <w:tc>
          <w:tcPr>
            <w:tcW w:w="51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35</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800, 810, 811, 812, 820, 821, 822</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37</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за исключением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38</w:t>
            </w:r>
          </w:p>
        </w:tc>
        <w:tc>
          <w:tcPr>
            <w:tcW w:w="590"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3</w:t>
            </w:r>
          </w:p>
        </w:tc>
        <w:tc>
          <w:tcPr>
            <w:tcW w:w="1877" w:type="dxa"/>
            <w:tcBorders>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811 </w:t>
            </w:r>
          </w:p>
        </w:tc>
        <w:tc>
          <w:tcPr>
            <w:tcW w:w="851"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6</w:t>
            </w:r>
          </w:p>
        </w:tc>
        <w:tc>
          <w:tcPr>
            <w:tcW w:w="708" w:type="dxa"/>
            <w:tcBorders>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&lt;</w:t>
            </w:r>
            <w:r w:rsidRPr="00A1781D">
              <w:rPr>
                <w:sz w:val="18"/>
                <w:szCs w:val="18"/>
              </w:rPr>
              <w:t>=</w:t>
            </w:r>
          </w:p>
        </w:tc>
        <w:tc>
          <w:tcPr>
            <w:tcW w:w="3254" w:type="dxa"/>
            <w:gridSpan w:val="2"/>
            <w:tcBorders>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 только для главы 100</w:t>
            </w:r>
          </w:p>
        </w:tc>
        <w:tc>
          <w:tcPr>
            <w:tcW w:w="1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 xml:space="preserve">812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5, 6, 8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lang w:val="en-US"/>
              </w:rPr>
              <w:t>&gt;</w:t>
            </w: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roofErr w:type="gramStart"/>
            <w:r w:rsidRPr="00A1781D">
              <w:rPr>
                <w:sz w:val="18"/>
                <w:szCs w:val="18"/>
              </w:rPr>
              <w:t>» ,</w:t>
            </w:r>
            <w:proofErr w:type="gramEnd"/>
            <w:r w:rsidRPr="00A1781D">
              <w:rPr>
                <w:sz w:val="18"/>
                <w:szCs w:val="18"/>
              </w:rPr>
              <w:t xml:space="preserve"> за исключением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1F6466">
            <w:pPr>
              <w:snapToGrid w:val="0"/>
              <w:rPr>
                <w:sz w:val="18"/>
                <w:szCs w:val="18"/>
              </w:rPr>
            </w:pPr>
            <w:r w:rsidRPr="001F6466">
              <w:rPr>
                <w:sz w:val="18"/>
                <w:szCs w:val="18"/>
              </w:rPr>
              <w:t>Предупреждающий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710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710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720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Сумма всех строк, формирующих строку 720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4, 6,7,8</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39</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roofErr w:type="gramStart"/>
            <w:r w:rsidRPr="00A1781D">
              <w:rPr>
                <w:sz w:val="18"/>
                <w:szCs w:val="18"/>
              </w:rPr>
              <w:t>по  КИФ</w:t>
            </w:r>
            <w:proofErr w:type="gramEnd"/>
            <w:r w:rsidRPr="00A1781D">
              <w:rPr>
                <w:sz w:val="18"/>
                <w:szCs w:val="18"/>
              </w:rPr>
              <w:t xml:space="preserve"> 0106…171 вид источника = 0005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всех глав, кроме ФК (100 глава)</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 xml:space="preserve">3 </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520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B95122">
            <w:pPr>
              <w:snapToGrid w:val="0"/>
              <w:rPr>
                <w:sz w:val="18"/>
                <w:szCs w:val="18"/>
              </w:rPr>
            </w:pPr>
            <w:proofErr w:type="gramStart"/>
            <w:r w:rsidRPr="00A1781D">
              <w:rPr>
                <w:sz w:val="18"/>
                <w:szCs w:val="18"/>
              </w:rPr>
              <w:t>по  КИФ</w:t>
            </w:r>
            <w:proofErr w:type="gramEnd"/>
            <w:r w:rsidRPr="00A1781D">
              <w:rPr>
                <w:sz w:val="18"/>
                <w:szCs w:val="18"/>
              </w:rPr>
              <w:t xml:space="preserve"> 0106…171 вид источника = 0005, 0002</w:t>
            </w:r>
            <w:r w:rsidR="00B95122">
              <w:rPr>
                <w:sz w:val="18"/>
                <w:szCs w:val="18"/>
              </w:rPr>
              <w:t xml:space="preserve">, </w:t>
            </w:r>
            <w:r w:rsidR="00C37CAA">
              <w:rPr>
                <w:sz w:val="18"/>
                <w:szCs w:val="18"/>
              </w:rPr>
              <w:t xml:space="preserve"> </w:t>
            </w:r>
            <w:r w:rsidR="00B95122">
              <w:rPr>
                <w:sz w:val="18"/>
                <w:szCs w:val="18"/>
              </w:rPr>
              <w:t>0003, 0006</w:t>
            </w:r>
            <w:r w:rsidRPr="00A1781D">
              <w:rPr>
                <w:sz w:val="18"/>
                <w:szCs w:val="18"/>
              </w:rPr>
              <w:t xml:space="preserve"> </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Для главы 100</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646E78">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В гр. 4 раздела 2 Отчета 0503127 подлежат отражению показатели по группе вида расхода, ассигнования на ПНО – по детализированным КВР при их распределении.</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E26969">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C3A92">
            <w:pPr>
              <w:snapToGrid w:val="0"/>
              <w:rPr>
                <w:sz w:val="18"/>
                <w:szCs w:val="18"/>
              </w:rPr>
            </w:pPr>
            <w:r w:rsidRPr="00A1781D">
              <w:rPr>
                <w:sz w:val="18"/>
                <w:szCs w:val="18"/>
              </w:rPr>
              <w:t xml:space="preserve">*, где гр. 4 </w:t>
            </w:r>
            <w:proofErr w:type="gramStart"/>
            <w:r w:rsidRPr="00A1781D">
              <w:rPr>
                <w:sz w:val="18"/>
                <w:szCs w:val="18"/>
              </w:rPr>
              <w:t>содержит  показатели</w:t>
            </w:r>
            <w:proofErr w:type="gramEnd"/>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4-9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Графа 10 раздела 2 Отчета ф. 0503127 рассчитывается только при наличии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lang w:val="en-US"/>
              </w:rPr>
            </w:pPr>
            <w:r w:rsidRPr="00A1781D">
              <w:rPr>
                <w:sz w:val="18"/>
                <w:szCs w:val="18"/>
                <w:lang w:val="en-US"/>
              </w:rPr>
              <w:t>&lt;&gt;0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4 раздела 2 Отчета ф. 0503127 по детализированным ассигнованиям (ПНО)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7F5CB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42.2</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rPr>
                <w:sz w:val="18"/>
                <w:szCs w:val="18"/>
              </w:rPr>
            </w:pPr>
            <w:r w:rsidRPr="00A1781D">
              <w:rPr>
                <w:sz w:val="18"/>
                <w:szCs w:val="18"/>
                <w:lang w:val="en-US"/>
              </w:rPr>
              <w:t>*</w:t>
            </w:r>
            <w:r w:rsidRPr="00A1781D">
              <w:rPr>
                <w:sz w:val="18"/>
                <w:szCs w:val="18"/>
              </w:rPr>
              <w:t xml:space="preserve"> по КВР 312,313,330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5</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r w:rsidRPr="00A1781D">
              <w:rPr>
                <w:sz w:val="18"/>
                <w:szCs w:val="18"/>
              </w:rPr>
              <w:t>=</w:t>
            </w:r>
            <w:r w:rsidRPr="00A1781D">
              <w:rPr>
                <w:sz w:val="18"/>
                <w:szCs w:val="18"/>
                <w:lang w:val="en-US"/>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7F5CB1">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7F5CB1">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Графа 5 раздела 2 Отчета ф. 0503127 по детализированным ассигнованиям (ПНО) не равна 0 -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F5CB1">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43</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C50A32">
            <w:pPr>
              <w:rPr>
                <w:sz w:val="18"/>
                <w:szCs w:val="18"/>
              </w:rPr>
            </w:pPr>
            <w:r w:rsidRPr="00A1781D">
              <w:rPr>
                <w:sz w:val="18"/>
                <w:szCs w:val="18"/>
              </w:rPr>
              <w:t xml:space="preserve">*, кроме показателей по КВР 312, 313, 330 в гр. 4  </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Графа 10 раздела 2 Отчета ф. 0503127 равна 0 (кроме детализированных ассигнований (ПНО)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7C3A92">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44</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*по укрупненным (группировочным) КБК</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5, 6, 7, 8, 9, 10, 11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В гр. 5-11 раздела 2 Отчета 0503127 подлежат отражению показатели по детализированным КБК</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646E78">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45</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 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3B6F08">
            <w:pPr>
              <w:snapToGrid w:val="0"/>
              <w:rPr>
                <w:sz w:val="18"/>
                <w:szCs w:val="18"/>
              </w:rPr>
            </w:pPr>
            <w:r w:rsidRPr="00A1781D">
              <w:rPr>
                <w:sz w:val="18"/>
                <w:szCs w:val="18"/>
              </w:rPr>
              <w:t>Графа 11 раздела 2 Отчета ф. 0503127 равна 0 при отсутствии ЛБО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46</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xml:space="preserve">*(если </w:t>
            </w:r>
            <w:proofErr w:type="spellStart"/>
            <w:r w:rsidRPr="00A1781D">
              <w:rPr>
                <w:sz w:val="18"/>
                <w:szCs w:val="18"/>
              </w:rPr>
              <w:t>гр</w:t>
            </w:r>
            <w:proofErr w:type="spellEnd"/>
            <w:r w:rsidRPr="00A1781D">
              <w:rPr>
                <w:sz w:val="18"/>
                <w:szCs w:val="18"/>
              </w:rPr>
              <w:t xml:space="preserve"> 5 &gt;0) (для всех строк, кроме строки 200 «Всего» и строки 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r w:rsidRPr="00A1781D">
              <w:rPr>
                <w:sz w:val="18"/>
                <w:szCs w:val="18"/>
                <w:lang w:val="en-US"/>
              </w:rPr>
              <w:t>5-9</w:t>
            </w: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 xml:space="preserve">Гр. </w:t>
            </w:r>
            <w:proofErr w:type="gramStart"/>
            <w:r w:rsidRPr="00A1781D">
              <w:rPr>
                <w:sz w:val="18"/>
                <w:szCs w:val="18"/>
              </w:rPr>
              <w:t>11  &lt;</w:t>
            </w:r>
            <w:proofErr w:type="gramEnd"/>
            <w:r w:rsidRPr="00A1781D">
              <w:rPr>
                <w:sz w:val="18"/>
                <w:szCs w:val="18"/>
              </w:rPr>
              <w:t>&gt;  гр.5 –гр.9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A82B4B">
            <w:pPr>
              <w:snapToGrid w:val="0"/>
              <w:rPr>
                <w:sz w:val="18"/>
                <w:szCs w:val="18"/>
              </w:rPr>
            </w:pPr>
            <w:r w:rsidRPr="00A1781D">
              <w:rPr>
                <w:sz w:val="18"/>
                <w:szCs w:val="18"/>
              </w:rPr>
              <w:t>блокирующий</w:t>
            </w:r>
          </w:p>
        </w:tc>
      </w:tr>
      <w:tr w:rsidR="00D535F6" w:rsidRPr="00A1781D" w:rsidTr="00BC66BD">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47</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xml:space="preserve">* по </w:t>
            </w:r>
            <w:proofErr w:type="gramStart"/>
            <w:r w:rsidRPr="00A1781D">
              <w:rPr>
                <w:sz w:val="18"/>
                <w:szCs w:val="18"/>
              </w:rPr>
              <w:t>КБК  1531101101001</w:t>
            </w:r>
            <w:proofErr w:type="gramEnd"/>
            <w:r w:rsidRPr="00A1781D">
              <w:rPr>
                <w:sz w:val="18"/>
                <w:szCs w:val="18"/>
              </w:rPr>
              <w:t xml:space="preserve">х000180, 1531101116001х000180, 10011011060011000180, 10011011070011000180, 10011011080011000180, 10011011170011000180, 10011011180011000180, 10011011190011000180, 10011011260011000180, 10011011290011000180, 10011011010011000180, 10011011360011000180, </w:t>
            </w:r>
            <w:r w:rsidRPr="00A1781D">
              <w:rPr>
                <w:sz w:val="18"/>
                <w:szCs w:val="18"/>
              </w:rPr>
              <w:lastRenderedPageBreak/>
              <w:t>10011011390011000180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lastRenderedPageBreak/>
              <w:t>3</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 xml:space="preserve">Наличие в Отчете ф. 0503127 показателей по поступлениям и </w:t>
            </w:r>
          </w:p>
          <w:p w:rsidR="00D535F6" w:rsidRPr="00A1781D" w:rsidRDefault="00D535F6" w:rsidP="00BA1838">
            <w:pPr>
              <w:snapToGrid w:val="0"/>
              <w:rPr>
                <w:sz w:val="18"/>
                <w:szCs w:val="18"/>
              </w:rPr>
            </w:pPr>
            <w:r w:rsidRPr="00A1781D">
              <w:rPr>
                <w:sz w:val="18"/>
                <w:szCs w:val="18"/>
              </w:rPr>
              <w:t>распределениям между государствами – членами Евразийского экономического союза недопустимо</w:t>
            </w: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блокирующий</w:t>
            </w:r>
          </w:p>
        </w:tc>
      </w:tr>
      <w:tr w:rsidR="00D535F6" w:rsidRPr="00A1781D" w:rsidTr="00310021">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lastRenderedPageBreak/>
              <w:t>48</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rPr>
                <w:sz w:val="18"/>
                <w:szCs w:val="18"/>
              </w:rPr>
            </w:pPr>
            <w:r w:rsidRPr="00A1781D">
              <w:rPr>
                <w:sz w:val="18"/>
                <w:szCs w:val="18"/>
              </w:rPr>
              <w:t>** кроме показателей по КВР 300,312, 313, 330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4,10</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9B6A9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BA1838">
            <w:pPr>
              <w:snapToGrid w:val="0"/>
              <w:rPr>
                <w:sz w:val="18"/>
                <w:szCs w:val="18"/>
              </w:rPr>
            </w:pPr>
            <w:r w:rsidRPr="00A1781D">
              <w:rPr>
                <w:sz w:val="18"/>
                <w:szCs w:val="18"/>
              </w:rPr>
              <w:t>РБС, ПБС</w:t>
            </w:r>
          </w:p>
        </w:tc>
      </w:tr>
      <w:tr w:rsidR="009718FA" w:rsidRPr="00A1781D" w:rsidTr="009718FA">
        <w:tc>
          <w:tcPr>
            <w:tcW w:w="510" w:type="dxa"/>
            <w:tcBorders>
              <w:top w:val="single" w:sz="4" w:space="0" w:color="000000"/>
              <w:left w:val="single" w:sz="4" w:space="0" w:color="000000"/>
              <w:bottom w:val="single" w:sz="4" w:space="0" w:color="000000"/>
            </w:tcBorders>
            <w:shd w:val="clear" w:color="auto" w:fill="auto"/>
          </w:tcPr>
          <w:p w:rsidR="009718FA" w:rsidRPr="00A1781D" w:rsidRDefault="009718FA" w:rsidP="009718FA">
            <w:pPr>
              <w:snapToGrid w:val="0"/>
              <w:rPr>
                <w:sz w:val="18"/>
                <w:szCs w:val="18"/>
              </w:rPr>
            </w:pPr>
            <w:r w:rsidRPr="00A1781D">
              <w:rPr>
                <w:sz w:val="18"/>
                <w:szCs w:val="18"/>
              </w:rPr>
              <w:t>4</w:t>
            </w:r>
            <w:r>
              <w:rPr>
                <w:sz w:val="18"/>
                <w:szCs w:val="18"/>
              </w:rPr>
              <w:t>9</w:t>
            </w:r>
          </w:p>
        </w:tc>
        <w:tc>
          <w:tcPr>
            <w:tcW w:w="590" w:type="dxa"/>
            <w:tcBorders>
              <w:top w:val="single" w:sz="4" w:space="0" w:color="000000"/>
              <w:left w:val="single" w:sz="4" w:space="0" w:color="000000"/>
              <w:bottom w:val="single" w:sz="4" w:space="0" w:color="000000"/>
            </w:tcBorders>
            <w:shd w:val="clear" w:color="auto" w:fill="auto"/>
          </w:tcPr>
          <w:p w:rsidR="009718FA" w:rsidRPr="00A1781D" w:rsidRDefault="009718FA" w:rsidP="00556203">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9718FA" w:rsidRPr="00A1781D" w:rsidRDefault="009718FA" w:rsidP="009718FA">
            <w:pPr>
              <w:rPr>
                <w:sz w:val="18"/>
                <w:szCs w:val="18"/>
              </w:rPr>
            </w:pPr>
            <w:r w:rsidRPr="00A1781D">
              <w:rPr>
                <w:sz w:val="18"/>
                <w:szCs w:val="18"/>
              </w:rPr>
              <w:t xml:space="preserve">* </w:t>
            </w:r>
            <w:r>
              <w:rPr>
                <w:sz w:val="18"/>
                <w:szCs w:val="18"/>
              </w:rPr>
              <w:t>по маске %90039247</w:t>
            </w:r>
          </w:p>
        </w:tc>
        <w:tc>
          <w:tcPr>
            <w:tcW w:w="851" w:type="dxa"/>
            <w:tcBorders>
              <w:top w:val="single" w:sz="4" w:space="0" w:color="000000"/>
              <w:left w:val="single" w:sz="4" w:space="0" w:color="000000"/>
              <w:bottom w:val="single" w:sz="4" w:space="0" w:color="000000"/>
            </w:tcBorders>
            <w:shd w:val="clear" w:color="auto" w:fill="auto"/>
          </w:tcPr>
          <w:p w:rsidR="009718FA" w:rsidRPr="00A1781D" w:rsidRDefault="009718FA" w:rsidP="00556203">
            <w:pPr>
              <w:snapToGrid w:val="0"/>
              <w:rPr>
                <w:sz w:val="18"/>
                <w:szCs w:val="18"/>
              </w:rPr>
            </w:pPr>
            <w:r>
              <w:rPr>
                <w:sz w:val="18"/>
                <w:szCs w:val="18"/>
              </w:rPr>
              <w:t>С 4 по 9</w:t>
            </w:r>
          </w:p>
        </w:tc>
        <w:tc>
          <w:tcPr>
            <w:tcW w:w="708" w:type="dxa"/>
            <w:tcBorders>
              <w:top w:val="single" w:sz="4" w:space="0" w:color="000000"/>
              <w:left w:val="single" w:sz="4" w:space="0" w:color="000000"/>
              <w:bottom w:val="single" w:sz="4" w:space="0" w:color="000000"/>
            </w:tcBorders>
            <w:shd w:val="clear" w:color="auto" w:fill="auto"/>
          </w:tcPr>
          <w:p w:rsidR="009718FA" w:rsidRPr="00A1781D" w:rsidRDefault="009718FA" w:rsidP="00556203">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9718FA" w:rsidRPr="00A1781D" w:rsidRDefault="009718FA" w:rsidP="00556203">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9718FA" w:rsidRPr="00A1781D" w:rsidRDefault="009718FA" w:rsidP="00556203">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9718FA" w:rsidRPr="00A1781D" w:rsidRDefault="009718FA" w:rsidP="00556203">
            <w:pPr>
              <w:snapToGrid w:val="0"/>
              <w:rPr>
                <w:sz w:val="18"/>
                <w:szCs w:val="18"/>
              </w:rPr>
            </w:pPr>
            <w:r>
              <w:rPr>
                <w:sz w:val="18"/>
                <w:szCs w:val="18"/>
              </w:rPr>
              <w:t>Сочетание НР 90039 с КВР 247 недопустимо</w:t>
            </w:r>
          </w:p>
        </w:tc>
        <w:tc>
          <w:tcPr>
            <w:tcW w:w="708" w:type="dxa"/>
            <w:tcBorders>
              <w:top w:val="single" w:sz="4" w:space="0" w:color="000000"/>
              <w:left w:val="single" w:sz="4" w:space="0" w:color="000000"/>
              <w:bottom w:val="single" w:sz="4" w:space="0" w:color="000000"/>
              <w:right w:val="single" w:sz="4" w:space="0" w:color="000000"/>
            </w:tcBorders>
          </w:tcPr>
          <w:p w:rsidR="009718FA" w:rsidRPr="00A1781D" w:rsidRDefault="009718FA" w:rsidP="00556203">
            <w:pPr>
              <w:snapToGrid w:val="0"/>
              <w:rPr>
                <w:sz w:val="18"/>
                <w:szCs w:val="18"/>
              </w:rPr>
            </w:pPr>
            <w:r w:rsidRPr="00A1781D">
              <w:rPr>
                <w:sz w:val="18"/>
                <w:szCs w:val="18"/>
              </w:rPr>
              <w:t>блокирующий</w:t>
            </w:r>
          </w:p>
        </w:tc>
      </w:tr>
      <w:tr w:rsidR="0074026C" w:rsidRPr="00A1781D" w:rsidTr="0074026C">
        <w:tc>
          <w:tcPr>
            <w:tcW w:w="510" w:type="dxa"/>
            <w:tcBorders>
              <w:top w:val="single" w:sz="4" w:space="0" w:color="000000"/>
              <w:left w:val="single" w:sz="4" w:space="0" w:color="000000"/>
              <w:bottom w:val="single" w:sz="4" w:space="0" w:color="000000"/>
            </w:tcBorders>
            <w:shd w:val="clear" w:color="auto" w:fill="auto"/>
          </w:tcPr>
          <w:p w:rsidR="0074026C" w:rsidRPr="00A1781D" w:rsidRDefault="0074026C" w:rsidP="0074026C">
            <w:pPr>
              <w:snapToGrid w:val="0"/>
              <w:rPr>
                <w:sz w:val="18"/>
                <w:szCs w:val="18"/>
              </w:rPr>
            </w:pPr>
            <w:r>
              <w:rPr>
                <w:sz w:val="18"/>
                <w:szCs w:val="18"/>
              </w:rPr>
              <w:t>50</w:t>
            </w:r>
          </w:p>
        </w:tc>
        <w:tc>
          <w:tcPr>
            <w:tcW w:w="590" w:type="dxa"/>
            <w:tcBorders>
              <w:top w:val="single" w:sz="4" w:space="0" w:color="000000"/>
              <w:left w:val="single" w:sz="4" w:space="0" w:color="000000"/>
              <w:bottom w:val="single" w:sz="4" w:space="0" w:color="000000"/>
            </w:tcBorders>
            <w:shd w:val="clear" w:color="auto" w:fill="auto"/>
          </w:tcPr>
          <w:p w:rsidR="0074026C" w:rsidRPr="00A1781D" w:rsidRDefault="0074026C" w:rsidP="0074026C">
            <w:pPr>
              <w:snapToGrid w:val="0"/>
              <w:rPr>
                <w:sz w:val="18"/>
                <w:szCs w:val="18"/>
              </w:rPr>
            </w:pPr>
            <w:r w:rsidRPr="00A1781D">
              <w:rPr>
                <w:sz w:val="18"/>
                <w:szCs w:val="18"/>
              </w:rPr>
              <w:t>1</w:t>
            </w:r>
          </w:p>
        </w:tc>
        <w:tc>
          <w:tcPr>
            <w:tcW w:w="1877" w:type="dxa"/>
            <w:tcBorders>
              <w:top w:val="single" w:sz="4" w:space="0" w:color="000000"/>
              <w:left w:val="single" w:sz="4" w:space="0" w:color="000000"/>
              <w:bottom w:val="single" w:sz="4" w:space="0" w:color="000000"/>
            </w:tcBorders>
            <w:shd w:val="clear" w:color="auto" w:fill="auto"/>
          </w:tcPr>
          <w:p w:rsidR="0074026C" w:rsidRPr="00A1781D" w:rsidRDefault="0074026C" w:rsidP="0087461A">
            <w:pPr>
              <w:rPr>
                <w:sz w:val="18"/>
                <w:szCs w:val="18"/>
              </w:rPr>
            </w:pPr>
            <w:r w:rsidRPr="00A1781D">
              <w:rPr>
                <w:sz w:val="18"/>
                <w:szCs w:val="18"/>
              </w:rPr>
              <w:t xml:space="preserve">* по КБК </w:t>
            </w:r>
            <w:r w:rsidR="0087461A">
              <w:rPr>
                <w:sz w:val="18"/>
                <w:szCs w:val="18"/>
              </w:rPr>
              <w:t>ххх118%</w:t>
            </w:r>
          </w:p>
        </w:tc>
        <w:tc>
          <w:tcPr>
            <w:tcW w:w="851" w:type="dxa"/>
            <w:tcBorders>
              <w:top w:val="single" w:sz="4" w:space="0" w:color="000000"/>
              <w:left w:val="single" w:sz="4" w:space="0" w:color="000000"/>
              <w:bottom w:val="single" w:sz="4" w:space="0" w:color="000000"/>
            </w:tcBorders>
            <w:shd w:val="clear" w:color="auto" w:fill="auto"/>
          </w:tcPr>
          <w:p w:rsidR="0074026C" w:rsidRPr="00A1781D" w:rsidRDefault="0087461A" w:rsidP="0074026C">
            <w:pPr>
              <w:snapToGrid w:val="0"/>
              <w:rPr>
                <w:sz w:val="18"/>
                <w:szCs w:val="18"/>
              </w:rPr>
            </w:pPr>
            <w:r>
              <w:rPr>
                <w:sz w:val="18"/>
                <w:szCs w:val="18"/>
              </w:rPr>
              <w:t>8</w:t>
            </w:r>
          </w:p>
        </w:tc>
        <w:tc>
          <w:tcPr>
            <w:tcW w:w="708" w:type="dxa"/>
            <w:tcBorders>
              <w:top w:val="single" w:sz="4" w:space="0" w:color="000000"/>
              <w:left w:val="single" w:sz="4" w:space="0" w:color="000000"/>
              <w:bottom w:val="single" w:sz="4" w:space="0" w:color="000000"/>
            </w:tcBorders>
            <w:shd w:val="clear" w:color="auto" w:fill="auto"/>
          </w:tcPr>
          <w:p w:rsidR="0074026C" w:rsidRPr="00A1781D" w:rsidRDefault="0074026C" w:rsidP="0074026C">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74026C" w:rsidRPr="00A1781D" w:rsidRDefault="0074026C" w:rsidP="0074026C">
            <w:pPr>
              <w:snapToGrid w:val="0"/>
              <w:rPr>
                <w:sz w:val="18"/>
                <w:szCs w:val="18"/>
              </w:rPr>
            </w:pPr>
            <w:r w:rsidRPr="00A1781D">
              <w:rPr>
                <w:sz w:val="18"/>
                <w:szCs w:val="18"/>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74026C" w:rsidRPr="00A1781D" w:rsidRDefault="0074026C" w:rsidP="0074026C">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74026C" w:rsidRPr="00A1781D" w:rsidRDefault="0074026C" w:rsidP="0087461A">
            <w:pPr>
              <w:snapToGrid w:val="0"/>
              <w:rPr>
                <w:sz w:val="18"/>
                <w:szCs w:val="18"/>
              </w:rPr>
            </w:pPr>
            <w:r w:rsidRPr="00A1781D">
              <w:rPr>
                <w:sz w:val="18"/>
                <w:szCs w:val="18"/>
              </w:rPr>
              <w:t xml:space="preserve">Наличие в Отчете ф. 0503127 показателей </w:t>
            </w:r>
            <w:r w:rsidR="0087461A" w:rsidRPr="0087461A">
              <w:rPr>
                <w:sz w:val="18"/>
                <w:szCs w:val="18"/>
              </w:rPr>
              <w:t>по урегулированию расчетов между бюджетами бюджетной системы Российской Федерации</w:t>
            </w:r>
            <w:r w:rsidR="0087461A">
              <w:rPr>
                <w:sz w:val="18"/>
                <w:szCs w:val="18"/>
              </w:rPr>
              <w:t xml:space="preserve"> </w:t>
            </w:r>
            <w:r w:rsidRPr="00A1781D">
              <w:rPr>
                <w:sz w:val="18"/>
                <w:szCs w:val="18"/>
              </w:rPr>
              <w:t>недопустимо</w:t>
            </w:r>
          </w:p>
        </w:tc>
        <w:tc>
          <w:tcPr>
            <w:tcW w:w="708" w:type="dxa"/>
            <w:tcBorders>
              <w:top w:val="single" w:sz="4" w:space="0" w:color="000000"/>
              <w:left w:val="single" w:sz="4" w:space="0" w:color="000000"/>
              <w:bottom w:val="single" w:sz="4" w:space="0" w:color="000000"/>
              <w:right w:val="single" w:sz="4" w:space="0" w:color="000000"/>
            </w:tcBorders>
          </w:tcPr>
          <w:p w:rsidR="0074026C" w:rsidRPr="00A1781D" w:rsidRDefault="0074026C" w:rsidP="0074026C">
            <w:pPr>
              <w:snapToGrid w:val="0"/>
              <w:rPr>
                <w:sz w:val="18"/>
                <w:szCs w:val="18"/>
              </w:rPr>
            </w:pPr>
            <w:r w:rsidRPr="00A1781D">
              <w:rPr>
                <w:sz w:val="18"/>
                <w:szCs w:val="18"/>
              </w:rPr>
              <w:t>блокирующий</w:t>
            </w:r>
          </w:p>
        </w:tc>
      </w:tr>
      <w:tr w:rsidR="00B300D3" w:rsidRPr="00A1781D" w:rsidTr="00B300D3">
        <w:tc>
          <w:tcPr>
            <w:tcW w:w="510" w:type="dxa"/>
            <w:tcBorders>
              <w:top w:val="single" w:sz="4" w:space="0" w:color="000000"/>
              <w:left w:val="single" w:sz="4" w:space="0" w:color="000000"/>
              <w:bottom w:val="single" w:sz="4" w:space="0" w:color="000000"/>
            </w:tcBorders>
            <w:shd w:val="clear" w:color="auto" w:fill="auto"/>
          </w:tcPr>
          <w:p w:rsidR="00B300D3" w:rsidRPr="00A1781D" w:rsidRDefault="00B300D3" w:rsidP="00D35E0B">
            <w:pPr>
              <w:snapToGrid w:val="0"/>
              <w:rPr>
                <w:sz w:val="18"/>
                <w:szCs w:val="18"/>
              </w:rPr>
            </w:pPr>
            <w:r>
              <w:rPr>
                <w:sz w:val="18"/>
                <w:szCs w:val="18"/>
              </w:rPr>
              <w:t>52</w:t>
            </w:r>
          </w:p>
        </w:tc>
        <w:tc>
          <w:tcPr>
            <w:tcW w:w="590" w:type="dxa"/>
            <w:tcBorders>
              <w:top w:val="single" w:sz="4" w:space="0" w:color="000000"/>
              <w:left w:val="single" w:sz="4" w:space="0" w:color="000000"/>
              <w:bottom w:val="single" w:sz="4" w:space="0" w:color="000000"/>
            </w:tcBorders>
            <w:shd w:val="clear" w:color="auto" w:fill="auto"/>
          </w:tcPr>
          <w:p w:rsidR="00B300D3" w:rsidRPr="00A1781D" w:rsidRDefault="00B300D3" w:rsidP="00D35E0B">
            <w:pPr>
              <w:snapToGrid w:val="0"/>
              <w:rPr>
                <w:sz w:val="18"/>
                <w:szCs w:val="18"/>
              </w:rPr>
            </w:pPr>
            <w:r>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B300D3" w:rsidRPr="00A1781D" w:rsidRDefault="00B300D3" w:rsidP="00012D76">
            <w:pPr>
              <w:rPr>
                <w:sz w:val="18"/>
                <w:szCs w:val="18"/>
              </w:rPr>
            </w:pPr>
            <w:r>
              <w:rPr>
                <w:sz w:val="18"/>
                <w:szCs w:val="18"/>
              </w:rPr>
              <w:t xml:space="preserve">520 по КБК </w:t>
            </w:r>
            <w:r w:rsidRPr="00B300D3">
              <w:rPr>
                <w:sz w:val="18"/>
                <w:szCs w:val="18"/>
              </w:rPr>
              <w:t>01 06 12 01 01 0000 510</w:t>
            </w:r>
            <w:r w:rsidR="00012D76">
              <w:rPr>
                <w:sz w:val="18"/>
                <w:szCs w:val="18"/>
              </w:rPr>
              <w:t xml:space="preserve">, </w:t>
            </w:r>
            <w:r w:rsidR="00012D76" w:rsidRPr="00B300D3">
              <w:rPr>
                <w:sz w:val="18"/>
                <w:szCs w:val="18"/>
              </w:rPr>
              <w:t xml:space="preserve">01 06 12 01 01 0000 </w:t>
            </w:r>
            <w:r w:rsidR="00012D76">
              <w:rPr>
                <w:sz w:val="18"/>
                <w:szCs w:val="18"/>
              </w:rPr>
              <w:t>6</w:t>
            </w:r>
            <w:r w:rsidR="00012D76" w:rsidRPr="00B300D3">
              <w:rPr>
                <w:sz w:val="18"/>
                <w:szCs w:val="18"/>
              </w:rPr>
              <w:t>10</w:t>
            </w:r>
            <w:r w:rsidRPr="00B300D3">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B300D3" w:rsidRPr="00A1781D" w:rsidRDefault="00B300D3" w:rsidP="00D35E0B">
            <w:pPr>
              <w:snapToGrid w:val="0"/>
              <w:rPr>
                <w:sz w:val="18"/>
                <w:szCs w:val="18"/>
              </w:rPr>
            </w:pPr>
            <w:r>
              <w:rPr>
                <w:sz w:val="18"/>
                <w:szCs w:val="18"/>
              </w:rPr>
              <w:t>С 4 по 9</w:t>
            </w:r>
          </w:p>
        </w:tc>
        <w:tc>
          <w:tcPr>
            <w:tcW w:w="708" w:type="dxa"/>
            <w:tcBorders>
              <w:top w:val="single" w:sz="4" w:space="0" w:color="000000"/>
              <w:left w:val="single" w:sz="4" w:space="0" w:color="000000"/>
              <w:bottom w:val="single" w:sz="4" w:space="0" w:color="000000"/>
            </w:tcBorders>
            <w:shd w:val="clear" w:color="auto" w:fill="auto"/>
          </w:tcPr>
          <w:p w:rsidR="00B300D3" w:rsidRPr="00A1781D" w:rsidRDefault="00B300D3" w:rsidP="00D35E0B">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B300D3" w:rsidRPr="00A1781D" w:rsidRDefault="00B300D3" w:rsidP="00D35E0B">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B300D3" w:rsidRPr="00A1781D" w:rsidRDefault="00B300D3" w:rsidP="00D35E0B">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B300D3" w:rsidRPr="00A1781D" w:rsidRDefault="00B300D3" w:rsidP="00D35E0B">
            <w:pPr>
              <w:snapToGrid w:val="0"/>
              <w:rPr>
                <w:sz w:val="18"/>
                <w:szCs w:val="18"/>
              </w:rPr>
            </w:pPr>
            <w:r>
              <w:rPr>
                <w:sz w:val="18"/>
                <w:szCs w:val="18"/>
              </w:rPr>
              <w:t>КБК 01 06 12 01 01 0000 510</w:t>
            </w:r>
            <w:r w:rsidR="00012D76">
              <w:rPr>
                <w:sz w:val="18"/>
                <w:szCs w:val="18"/>
              </w:rPr>
              <w:t xml:space="preserve"> (610)</w:t>
            </w:r>
            <w:r>
              <w:rPr>
                <w:sz w:val="18"/>
                <w:szCs w:val="18"/>
              </w:rPr>
              <w:t xml:space="preserve"> допустимо только для ФНС</w:t>
            </w:r>
          </w:p>
        </w:tc>
        <w:tc>
          <w:tcPr>
            <w:tcW w:w="708" w:type="dxa"/>
            <w:tcBorders>
              <w:top w:val="single" w:sz="4" w:space="0" w:color="000000"/>
              <w:left w:val="single" w:sz="4" w:space="0" w:color="000000"/>
              <w:bottom w:val="single" w:sz="4" w:space="0" w:color="000000"/>
              <w:right w:val="single" w:sz="4" w:space="0" w:color="000000"/>
            </w:tcBorders>
          </w:tcPr>
          <w:p w:rsidR="00B300D3" w:rsidRPr="00A1781D" w:rsidRDefault="00B300D3" w:rsidP="00D35E0B">
            <w:pPr>
              <w:snapToGrid w:val="0"/>
              <w:rPr>
                <w:sz w:val="18"/>
                <w:szCs w:val="18"/>
              </w:rPr>
            </w:pPr>
            <w:r w:rsidRPr="00A1781D">
              <w:rPr>
                <w:sz w:val="18"/>
                <w:szCs w:val="18"/>
              </w:rPr>
              <w:t>Блокирующий</w:t>
            </w:r>
            <w:r>
              <w:rPr>
                <w:sz w:val="18"/>
                <w:szCs w:val="18"/>
              </w:rPr>
              <w:t>, кроме главы 182</w:t>
            </w:r>
          </w:p>
        </w:tc>
      </w:tr>
      <w:tr w:rsidR="008767C5" w:rsidRPr="00A1781D" w:rsidTr="008767C5">
        <w:tc>
          <w:tcPr>
            <w:tcW w:w="510"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snapToGrid w:val="0"/>
              <w:rPr>
                <w:sz w:val="18"/>
                <w:szCs w:val="18"/>
              </w:rPr>
            </w:pPr>
            <w:r>
              <w:rPr>
                <w:sz w:val="18"/>
                <w:szCs w:val="18"/>
              </w:rPr>
              <w:t>53</w:t>
            </w:r>
          </w:p>
        </w:tc>
        <w:tc>
          <w:tcPr>
            <w:tcW w:w="590"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rPr>
                <w:sz w:val="18"/>
                <w:szCs w:val="18"/>
              </w:rPr>
            </w:pPr>
            <w:r>
              <w:rPr>
                <w:sz w:val="18"/>
                <w:szCs w:val="18"/>
              </w:rPr>
              <w:t xml:space="preserve">710 по КБК, отличным от </w:t>
            </w:r>
            <w:r w:rsidRPr="008767C5">
              <w:rPr>
                <w:sz w:val="18"/>
                <w:szCs w:val="18"/>
              </w:rPr>
              <w:t>01</w:t>
            </w:r>
            <w:r>
              <w:rPr>
                <w:sz w:val="18"/>
                <w:szCs w:val="18"/>
              </w:rPr>
              <w:t xml:space="preserve"> </w:t>
            </w:r>
            <w:r w:rsidRPr="008767C5">
              <w:rPr>
                <w:sz w:val="18"/>
                <w:szCs w:val="18"/>
              </w:rPr>
              <w:t>05</w:t>
            </w:r>
            <w:r>
              <w:rPr>
                <w:sz w:val="18"/>
                <w:szCs w:val="18"/>
              </w:rPr>
              <w:t xml:space="preserve"> </w:t>
            </w:r>
            <w:r w:rsidRPr="008767C5">
              <w:rPr>
                <w:sz w:val="18"/>
                <w:szCs w:val="18"/>
              </w:rPr>
              <w:t>02</w:t>
            </w:r>
            <w:r>
              <w:rPr>
                <w:sz w:val="18"/>
                <w:szCs w:val="18"/>
              </w:rPr>
              <w:t xml:space="preserve"> </w:t>
            </w:r>
            <w:r w:rsidRPr="008767C5">
              <w:rPr>
                <w:sz w:val="18"/>
                <w:szCs w:val="18"/>
              </w:rPr>
              <w:t>01</w:t>
            </w:r>
            <w:r>
              <w:rPr>
                <w:sz w:val="18"/>
                <w:szCs w:val="18"/>
              </w:rPr>
              <w:t xml:space="preserve"> </w:t>
            </w:r>
            <w:r w:rsidRPr="008767C5">
              <w:rPr>
                <w:sz w:val="18"/>
                <w:szCs w:val="18"/>
              </w:rPr>
              <w:t>01</w:t>
            </w:r>
            <w:r>
              <w:rPr>
                <w:sz w:val="18"/>
                <w:szCs w:val="18"/>
              </w:rPr>
              <w:t xml:space="preserve"> </w:t>
            </w:r>
            <w:r w:rsidRPr="008767C5">
              <w:rPr>
                <w:sz w:val="18"/>
                <w:szCs w:val="18"/>
              </w:rPr>
              <w:t>0002</w:t>
            </w:r>
            <w:r>
              <w:rPr>
                <w:sz w:val="18"/>
                <w:szCs w:val="18"/>
              </w:rPr>
              <w:t xml:space="preserve"> </w:t>
            </w:r>
            <w:r w:rsidRPr="008767C5">
              <w:rPr>
                <w:sz w:val="18"/>
                <w:szCs w:val="18"/>
              </w:rPr>
              <w:t>510</w:t>
            </w:r>
          </w:p>
        </w:tc>
        <w:tc>
          <w:tcPr>
            <w:tcW w:w="851"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С 4 по 9</w:t>
            </w:r>
          </w:p>
        </w:tc>
        <w:tc>
          <w:tcPr>
            <w:tcW w:w="708"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8767C5" w:rsidRPr="00A1781D" w:rsidRDefault="008767C5" w:rsidP="007A01B2">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8767C5" w:rsidRPr="00A1781D" w:rsidRDefault="008767C5" w:rsidP="007A01B2">
            <w:pPr>
              <w:snapToGrid w:val="0"/>
              <w:rPr>
                <w:sz w:val="18"/>
                <w:szCs w:val="18"/>
              </w:rPr>
            </w:pPr>
            <w:r>
              <w:rPr>
                <w:sz w:val="18"/>
                <w:szCs w:val="18"/>
              </w:rPr>
              <w:t xml:space="preserve">По строке 710 отражение КИФ, отличного от </w:t>
            </w:r>
            <w:r w:rsidRPr="008767C5">
              <w:rPr>
                <w:sz w:val="18"/>
                <w:szCs w:val="18"/>
              </w:rPr>
              <w:t>01</w:t>
            </w:r>
            <w:r>
              <w:rPr>
                <w:sz w:val="18"/>
                <w:szCs w:val="18"/>
              </w:rPr>
              <w:t xml:space="preserve"> </w:t>
            </w:r>
            <w:r w:rsidRPr="008767C5">
              <w:rPr>
                <w:sz w:val="18"/>
                <w:szCs w:val="18"/>
              </w:rPr>
              <w:t>05</w:t>
            </w:r>
            <w:r>
              <w:rPr>
                <w:sz w:val="18"/>
                <w:szCs w:val="18"/>
              </w:rPr>
              <w:t xml:space="preserve"> </w:t>
            </w:r>
            <w:r w:rsidRPr="008767C5">
              <w:rPr>
                <w:sz w:val="18"/>
                <w:szCs w:val="18"/>
              </w:rPr>
              <w:t>02</w:t>
            </w:r>
            <w:r>
              <w:rPr>
                <w:sz w:val="18"/>
                <w:szCs w:val="18"/>
              </w:rPr>
              <w:t xml:space="preserve"> </w:t>
            </w:r>
            <w:r w:rsidRPr="008767C5">
              <w:rPr>
                <w:sz w:val="18"/>
                <w:szCs w:val="18"/>
              </w:rPr>
              <w:t>01</w:t>
            </w:r>
            <w:r>
              <w:rPr>
                <w:sz w:val="18"/>
                <w:szCs w:val="18"/>
              </w:rPr>
              <w:t xml:space="preserve"> </w:t>
            </w:r>
            <w:r w:rsidRPr="008767C5">
              <w:rPr>
                <w:sz w:val="18"/>
                <w:szCs w:val="18"/>
              </w:rPr>
              <w:t>01</w:t>
            </w:r>
            <w:r>
              <w:rPr>
                <w:sz w:val="18"/>
                <w:szCs w:val="18"/>
              </w:rPr>
              <w:t xml:space="preserve"> </w:t>
            </w:r>
            <w:r w:rsidRPr="008767C5">
              <w:rPr>
                <w:sz w:val="18"/>
                <w:szCs w:val="18"/>
              </w:rPr>
              <w:t>0002</w:t>
            </w:r>
            <w:r>
              <w:rPr>
                <w:sz w:val="18"/>
                <w:szCs w:val="18"/>
              </w:rPr>
              <w:t xml:space="preserve"> </w:t>
            </w:r>
            <w:r w:rsidRPr="008767C5">
              <w:rPr>
                <w:sz w:val="18"/>
                <w:szCs w:val="18"/>
              </w:rPr>
              <w:t>510</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8767C5" w:rsidRPr="00A1781D" w:rsidRDefault="008767C5" w:rsidP="008767C5">
            <w:pPr>
              <w:snapToGrid w:val="0"/>
              <w:rPr>
                <w:sz w:val="18"/>
                <w:szCs w:val="18"/>
              </w:rPr>
            </w:pPr>
            <w:r w:rsidRPr="00A1781D">
              <w:rPr>
                <w:sz w:val="18"/>
                <w:szCs w:val="18"/>
              </w:rPr>
              <w:t>Блокирующий</w:t>
            </w:r>
            <w:r>
              <w:rPr>
                <w:sz w:val="18"/>
                <w:szCs w:val="18"/>
              </w:rPr>
              <w:t>, кроме главы 100</w:t>
            </w:r>
          </w:p>
        </w:tc>
      </w:tr>
      <w:tr w:rsidR="008767C5" w:rsidRPr="00A1781D" w:rsidTr="008767C5">
        <w:tc>
          <w:tcPr>
            <w:tcW w:w="510"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snapToGrid w:val="0"/>
              <w:rPr>
                <w:sz w:val="18"/>
                <w:szCs w:val="18"/>
              </w:rPr>
            </w:pPr>
            <w:r>
              <w:rPr>
                <w:sz w:val="18"/>
                <w:szCs w:val="18"/>
              </w:rPr>
              <w:t>54</w:t>
            </w:r>
          </w:p>
        </w:tc>
        <w:tc>
          <w:tcPr>
            <w:tcW w:w="590"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snapToGrid w:val="0"/>
              <w:rPr>
                <w:sz w:val="18"/>
                <w:szCs w:val="18"/>
              </w:rPr>
            </w:pPr>
            <w:r>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rPr>
                <w:sz w:val="18"/>
                <w:szCs w:val="18"/>
              </w:rPr>
            </w:pPr>
            <w:r>
              <w:rPr>
                <w:sz w:val="18"/>
                <w:szCs w:val="18"/>
              </w:rPr>
              <w:t xml:space="preserve">720 по КБК, отличным от </w:t>
            </w:r>
            <w:r w:rsidRPr="008767C5">
              <w:rPr>
                <w:sz w:val="18"/>
                <w:szCs w:val="18"/>
              </w:rPr>
              <w:t>01</w:t>
            </w:r>
            <w:r>
              <w:rPr>
                <w:sz w:val="18"/>
                <w:szCs w:val="18"/>
              </w:rPr>
              <w:t xml:space="preserve"> </w:t>
            </w:r>
            <w:r w:rsidRPr="008767C5">
              <w:rPr>
                <w:sz w:val="18"/>
                <w:szCs w:val="18"/>
              </w:rPr>
              <w:t>05</w:t>
            </w:r>
            <w:r>
              <w:rPr>
                <w:sz w:val="18"/>
                <w:szCs w:val="18"/>
              </w:rPr>
              <w:t xml:space="preserve"> </w:t>
            </w:r>
            <w:r w:rsidRPr="008767C5">
              <w:rPr>
                <w:sz w:val="18"/>
                <w:szCs w:val="18"/>
              </w:rPr>
              <w:t>02</w:t>
            </w:r>
            <w:r>
              <w:rPr>
                <w:sz w:val="18"/>
                <w:szCs w:val="18"/>
              </w:rPr>
              <w:t xml:space="preserve"> </w:t>
            </w:r>
            <w:r w:rsidRPr="008767C5">
              <w:rPr>
                <w:sz w:val="18"/>
                <w:szCs w:val="18"/>
              </w:rPr>
              <w:t>01</w:t>
            </w:r>
            <w:r>
              <w:rPr>
                <w:sz w:val="18"/>
                <w:szCs w:val="18"/>
              </w:rPr>
              <w:t xml:space="preserve"> </w:t>
            </w:r>
            <w:r w:rsidRPr="008767C5">
              <w:rPr>
                <w:sz w:val="18"/>
                <w:szCs w:val="18"/>
              </w:rPr>
              <w:t>01</w:t>
            </w:r>
            <w:r>
              <w:rPr>
                <w:sz w:val="18"/>
                <w:szCs w:val="18"/>
              </w:rPr>
              <w:t xml:space="preserve"> </w:t>
            </w:r>
            <w:r w:rsidRPr="008767C5">
              <w:rPr>
                <w:sz w:val="18"/>
                <w:szCs w:val="18"/>
              </w:rPr>
              <w:t>0002</w:t>
            </w:r>
            <w:r>
              <w:rPr>
                <w:sz w:val="18"/>
                <w:szCs w:val="18"/>
              </w:rPr>
              <w:t xml:space="preserve"> 6</w:t>
            </w:r>
            <w:r w:rsidRPr="008767C5">
              <w:rPr>
                <w:sz w:val="18"/>
                <w:szCs w:val="18"/>
              </w:rPr>
              <w:t>10</w:t>
            </w:r>
          </w:p>
        </w:tc>
        <w:tc>
          <w:tcPr>
            <w:tcW w:w="851"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snapToGrid w:val="0"/>
              <w:rPr>
                <w:sz w:val="18"/>
                <w:szCs w:val="18"/>
              </w:rPr>
            </w:pPr>
            <w:r>
              <w:rPr>
                <w:sz w:val="18"/>
                <w:szCs w:val="18"/>
              </w:rPr>
              <w:t>С 4 по 9</w:t>
            </w:r>
          </w:p>
        </w:tc>
        <w:tc>
          <w:tcPr>
            <w:tcW w:w="708"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8767C5" w:rsidRPr="00A1781D" w:rsidRDefault="008767C5" w:rsidP="008767C5">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8767C5" w:rsidRPr="00A1781D" w:rsidRDefault="008767C5" w:rsidP="008767C5">
            <w:pPr>
              <w:snapToGrid w:val="0"/>
              <w:rPr>
                <w:sz w:val="18"/>
                <w:szCs w:val="18"/>
              </w:rPr>
            </w:pPr>
            <w:r>
              <w:rPr>
                <w:sz w:val="18"/>
                <w:szCs w:val="18"/>
              </w:rPr>
              <w:t xml:space="preserve">По строке 720 отражение КИФ, отличного от </w:t>
            </w:r>
            <w:r w:rsidRPr="008767C5">
              <w:rPr>
                <w:sz w:val="18"/>
                <w:szCs w:val="18"/>
              </w:rPr>
              <w:t>01</w:t>
            </w:r>
            <w:r>
              <w:rPr>
                <w:sz w:val="18"/>
                <w:szCs w:val="18"/>
              </w:rPr>
              <w:t xml:space="preserve"> </w:t>
            </w:r>
            <w:r w:rsidRPr="008767C5">
              <w:rPr>
                <w:sz w:val="18"/>
                <w:szCs w:val="18"/>
              </w:rPr>
              <w:t>05</w:t>
            </w:r>
            <w:r>
              <w:rPr>
                <w:sz w:val="18"/>
                <w:szCs w:val="18"/>
              </w:rPr>
              <w:t xml:space="preserve"> </w:t>
            </w:r>
            <w:r w:rsidRPr="008767C5">
              <w:rPr>
                <w:sz w:val="18"/>
                <w:szCs w:val="18"/>
              </w:rPr>
              <w:t>02</w:t>
            </w:r>
            <w:r>
              <w:rPr>
                <w:sz w:val="18"/>
                <w:szCs w:val="18"/>
              </w:rPr>
              <w:t xml:space="preserve"> </w:t>
            </w:r>
            <w:r w:rsidRPr="008767C5">
              <w:rPr>
                <w:sz w:val="18"/>
                <w:szCs w:val="18"/>
              </w:rPr>
              <w:t>01</w:t>
            </w:r>
            <w:r>
              <w:rPr>
                <w:sz w:val="18"/>
                <w:szCs w:val="18"/>
              </w:rPr>
              <w:t xml:space="preserve"> </w:t>
            </w:r>
            <w:r w:rsidRPr="008767C5">
              <w:rPr>
                <w:sz w:val="18"/>
                <w:szCs w:val="18"/>
              </w:rPr>
              <w:t>01</w:t>
            </w:r>
            <w:r>
              <w:rPr>
                <w:sz w:val="18"/>
                <w:szCs w:val="18"/>
              </w:rPr>
              <w:t xml:space="preserve"> </w:t>
            </w:r>
            <w:r w:rsidRPr="008767C5">
              <w:rPr>
                <w:sz w:val="18"/>
                <w:szCs w:val="18"/>
              </w:rPr>
              <w:t>0002</w:t>
            </w:r>
            <w:r>
              <w:rPr>
                <w:sz w:val="18"/>
                <w:szCs w:val="18"/>
              </w:rPr>
              <w:t xml:space="preserve"> 6</w:t>
            </w:r>
            <w:r w:rsidRPr="008767C5">
              <w:rPr>
                <w:sz w:val="18"/>
                <w:szCs w:val="18"/>
              </w:rPr>
              <w:t>10</w:t>
            </w:r>
            <w:r>
              <w:rPr>
                <w:sz w:val="18"/>
                <w:szCs w:val="18"/>
              </w:rPr>
              <w:t xml:space="preserve"> недопустимо</w:t>
            </w:r>
          </w:p>
        </w:tc>
        <w:tc>
          <w:tcPr>
            <w:tcW w:w="708" w:type="dxa"/>
            <w:tcBorders>
              <w:top w:val="single" w:sz="4" w:space="0" w:color="000000"/>
              <w:left w:val="single" w:sz="4" w:space="0" w:color="000000"/>
              <w:bottom w:val="single" w:sz="4" w:space="0" w:color="000000"/>
              <w:right w:val="single" w:sz="4" w:space="0" w:color="000000"/>
            </w:tcBorders>
          </w:tcPr>
          <w:p w:rsidR="008767C5" w:rsidRPr="00A1781D" w:rsidRDefault="008767C5" w:rsidP="008767C5">
            <w:pPr>
              <w:snapToGrid w:val="0"/>
              <w:rPr>
                <w:sz w:val="18"/>
                <w:szCs w:val="18"/>
              </w:rPr>
            </w:pPr>
            <w:r w:rsidRPr="00A1781D">
              <w:rPr>
                <w:sz w:val="18"/>
                <w:szCs w:val="18"/>
              </w:rPr>
              <w:t>Блокирующий</w:t>
            </w:r>
            <w:r>
              <w:rPr>
                <w:sz w:val="18"/>
                <w:szCs w:val="18"/>
              </w:rPr>
              <w:t>, кроме главы 100</w:t>
            </w:r>
          </w:p>
        </w:tc>
      </w:tr>
      <w:tr w:rsidR="008767C5" w:rsidRPr="00A1781D" w:rsidTr="008767C5">
        <w:tc>
          <w:tcPr>
            <w:tcW w:w="510"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snapToGrid w:val="0"/>
              <w:rPr>
                <w:sz w:val="18"/>
                <w:szCs w:val="18"/>
              </w:rPr>
            </w:pPr>
            <w:r>
              <w:rPr>
                <w:sz w:val="18"/>
                <w:szCs w:val="18"/>
              </w:rPr>
              <w:t>55</w:t>
            </w:r>
          </w:p>
        </w:tc>
        <w:tc>
          <w:tcPr>
            <w:tcW w:w="590"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3</w:t>
            </w:r>
          </w:p>
        </w:tc>
        <w:tc>
          <w:tcPr>
            <w:tcW w:w="1877" w:type="dxa"/>
            <w:tcBorders>
              <w:top w:val="single" w:sz="4" w:space="0" w:color="000000"/>
              <w:left w:val="single" w:sz="4" w:space="0" w:color="000000"/>
              <w:bottom w:val="single" w:sz="4" w:space="0" w:color="000000"/>
            </w:tcBorders>
            <w:shd w:val="clear" w:color="auto" w:fill="auto"/>
          </w:tcPr>
          <w:p w:rsidR="008767C5" w:rsidRPr="00A1781D" w:rsidRDefault="008767C5" w:rsidP="008767C5">
            <w:pPr>
              <w:rPr>
                <w:sz w:val="18"/>
                <w:szCs w:val="18"/>
              </w:rPr>
            </w:pPr>
            <w:r>
              <w:rPr>
                <w:sz w:val="18"/>
                <w:szCs w:val="18"/>
              </w:rPr>
              <w:t>620 (итоговая и детализированные)</w:t>
            </w:r>
          </w:p>
        </w:tc>
        <w:tc>
          <w:tcPr>
            <w:tcW w:w="851"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Pr>
                <w:sz w:val="18"/>
                <w:szCs w:val="18"/>
              </w:rPr>
              <w:t>С 4 по 9</w:t>
            </w:r>
          </w:p>
        </w:tc>
        <w:tc>
          <w:tcPr>
            <w:tcW w:w="708"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8767C5" w:rsidRPr="00A1781D" w:rsidRDefault="008767C5" w:rsidP="007A01B2">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8767C5" w:rsidRPr="00A1781D" w:rsidRDefault="008767C5" w:rsidP="007A01B2">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8767C5" w:rsidRPr="00A1781D" w:rsidRDefault="008767C5" w:rsidP="008767C5">
            <w:pPr>
              <w:snapToGrid w:val="0"/>
              <w:rPr>
                <w:sz w:val="18"/>
                <w:szCs w:val="18"/>
              </w:rPr>
            </w:pPr>
            <w:r>
              <w:rPr>
                <w:sz w:val="18"/>
                <w:szCs w:val="18"/>
              </w:rPr>
              <w:t>По строке 620 отражение показателей допустимо только по главе 092</w:t>
            </w:r>
          </w:p>
        </w:tc>
        <w:tc>
          <w:tcPr>
            <w:tcW w:w="708" w:type="dxa"/>
            <w:tcBorders>
              <w:top w:val="single" w:sz="4" w:space="0" w:color="000000"/>
              <w:left w:val="single" w:sz="4" w:space="0" w:color="000000"/>
              <w:bottom w:val="single" w:sz="4" w:space="0" w:color="000000"/>
              <w:right w:val="single" w:sz="4" w:space="0" w:color="000000"/>
            </w:tcBorders>
          </w:tcPr>
          <w:p w:rsidR="008767C5" w:rsidRPr="00A1781D" w:rsidRDefault="008767C5" w:rsidP="008767C5">
            <w:pPr>
              <w:snapToGrid w:val="0"/>
              <w:rPr>
                <w:sz w:val="18"/>
                <w:szCs w:val="18"/>
              </w:rPr>
            </w:pPr>
            <w:r w:rsidRPr="00A1781D">
              <w:rPr>
                <w:sz w:val="18"/>
                <w:szCs w:val="18"/>
              </w:rPr>
              <w:t>Блокирующий</w:t>
            </w:r>
            <w:r>
              <w:rPr>
                <w:sz w:val="18"/>
                <w:szCs w:val="18"/>
              </w:rPr>
              <w:t>, кроме главы 092</w:t>
            </w:r>
          </w:p>
        </w:tc>
      </w:tr>
    </w:tbl>
    <w:p w:rsidR="00A90B83" w:rsidRPr="00A1781D" w:rsidRDefault="00A90B83">
      <w:pPr>
        <w:rPr>
          <w:sz w:val="18"/>
          <w:szCs w:val="18"/>
        </w:rPr>
      </w:pPr>
      <w:r w:rsidRPr="00A1781D">
        <w:rPr>
          <w:b/>
          <w:sz w:val="18"/>
          <w:szCs w:val="18"/>
        </w:rPr>
        <w:t>Отчет ф. 0503127 в части бюджетных данных (ПРП = 501)</w:t>
      </w:r>
    </w:p>
    <w:tbl>
      <w:tblPr>
        <w:tblW w:w="10206" w:type="dxa"/>
        <w:tblInd w:w="108" w:type="dxa"/>
        <w:tblLayout w:type="fixed"/>
        <w:tblLook w:val="0000" w:firstRow="0" w:lastRow="0" w:firstColumn="0" w:lastColumn="0" w:noHBand="0" w:noVBand="0"/>
      </w:tblPr>
      <w:tblGrid>
        <w:gridCol w:w="510"/>
        <w:gridCol w:w="590"/>
        <w:gridCol w:w="1877"/>
        <w:gridCol w:w="851"/>
        <w:gridCol w:w="708"/>
        <w:gridCol w:w="1985"/>
        <w:gridCol w:w="1269"/>
        <w:gridCol w:w="1708"/>
        <w:gridCol w:w="708"/>
      </w:tblGrid>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49</w:t>
            </w:r>
            <w:r w:rsidR="00B300D3">
              <w:rPr>
                <w:sz w:val="18"/>
                <w:szCs w:val="18"/>
              </w:rPr>
              <w:t>.1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1,3</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353B15" w:rsidP="00353B15">
            <w:pPr>
              <w:snapToGrid w:val="0"/>
              <w:rPr>
                <w:sz w:val="18"/>
                <w:szCs w:val="18"/>
              </w:rPr>
            </w:pPr>
            <w:r>
              <w:rPr>
                <w:sz w:val="18"/>
                <w:szCs w:val="18"/>
              </w:rPr>
              <w:t xml:space="preserve">С </w:t>
            </w:r>
            <w:r w:rsidR="00D535F6" w:rsidRPr="00A1781D">
              <w:rPr>
                <w:sz w:val="18"/>
                <w:szCs w:val="18"/>
              </w:rPr>
              <w:t>5</w:t>
            </w:r>
            <w:r>
              <w:rPr>
                <w:sz w:val="18"/>
                <w:szCs w:val="18"/>
              </w:rPr>
              <w:t xml:space="preserve"> по </w:t>
            </w:r>
            <w:r w:rsidR="00D535F6" w:rsidRPr="00A1781D">
              <w:rPr>
                <w:sz w:val="18"/>
                <w:szCs w:val="18"/>
              </w:rPr>
              <w:t>9</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50</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353B15" w:rsidP="00353B15">
            <w:pPr>
              <w:snapToGrid w:val="0"/>
              <w:rPr>
                <w:sz w:val="18"/>
                <w:szCs w:val="18"/>
              </w:rPr>
            </w:pPr>
            <w:r>
              <w:rPr>
                <w:sz w:val="18"/>
                <w:szCs w:val="18"/>
              </w:rPr>
              <w:t xml:space="preserve">С </w:t>
            </w:r>
            <w:r w:rsidR="00D535F6" w:rsidRPr="00A1781D">
              <w:rPr>
                <w:sz w:val="18"/>
                <w:szCs w:val="18"/>
              </w:rPr>
              <w:t>6</w:t>
            </w:r>
            <w:r>
              <w:rPr>
                <w:sz w:val="18"/>
                <w:szCs w:val="18"/>
              </w:rPr>
              <w:t xml:space="preserve"> по </w:t>
            </w:r>
            <w:r w:rsidR="00D535F6" w:rsidRPr="00A1781D">
              <w:rPr>
                <w:sz w:val="18"/>
                <w:szCs w:val="18"/>
              </w:rPr>
              <w:t>11</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r w:rsidR="00D535F6" w:rsidRPr="00A1781D" w:rsidTr="00483716">
        <w:tc>
          <w:tcPr>
            <w:tcW w:w="51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51</w:t>
            </w:r>
          </w:p>
        </w:tc>
        <w:tc>
          <w:tcPr>
            <w:tcW w:w="590"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2</w:t>
            </w:r>
          </w:p>
        </w:tc>
        <w:tc>
          <w:tcPr>
            <w:tcW w:w="1877"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rPr>
                <w:sz w:val="18"/>
                <w:szCs w:val="18"/>
              </w:rPr>
            </w:pPr>
            <w:r w:rsidRPr="00A1781D">
              <w:rPr>
                <w:sz w:val="18"/>
                <w:szCs w:val="18"/>
              </w:rPr>
              <w:t>450</w:t>
            </w:r>
          </w:p>
        </w:tc>
        <w:tc>
          <w:tcPr>
            <w:tcW w:w="851"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w:t>
            </w:r>
          </w:p>
        </w:tc>
        <w:tc>
          <w:tcPr>
            <w:tcW w:w="708"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r w:rsidRPr="00A1781D">
              <w:rPr>
                <w:sz w:val="18"/>
                <w:szCs w:val="18"/>
              </w:rPr>
              <w:t>=0</w:t>
            </w:r>
          </w:p>
        </w:tc>
        <w:tc>
          <w:tcPr>
            <w:tcW w:w="1985" w:type="dxa"/>
            <w:tcBorders>
              <w:top w:val="single" w:sz="4" w:space="0" w:color="000000"/>
              <w:left w:val="single" w:sz="4" w:space="0" w:color="000000"/>
              <w:bottom w:val="single" w:sz="4" w:space="0" w:color="000000"/>
            </w:tcBorders>
            <w:shd w:val="clear" w:color="auto" w:fill="auto"/>
          </w:tcPr>
          <w:p w:rsidR="00D535F6" w:rsidRPr="00A1781D" w:rsidRDefault="00D535F6" w:rsidP="00483716">
            <w:pPr>
              <w:snapToGrid w:val="0"/>
              <w:rPr>
                <w:sz w:val="18"/>
                <w:szCs w:val="18"/>
              </w:rPr>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D535F6" w:rsidRPr="00A1781D" w:rsidRDefault="00D535F6" w:rsidP="00483716">
            <w:pPr>
              <w:snapToGrid w:val="0"/>
              <w:rPr>
                <w:sz w:val="18"/>
                <w:szCs w:val="18"/>
                <w:lang w:val="en-US"/>
              </w:rPr>
            </w:pPr>
          </w:p>
        </w:tc>
        <w:tc>
          <w:tcPr>
            <w:tcW w:w="1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535F6" w:rsidRPr="00A1781D" w:rsidRDefault="00D535F6" w:rsidP="00483716">
            <w:pPr>
              <w:snapToGrid w:val="0"/>
              <w:rPr>
                <w:sz w:val="18"/>
                <w:szCs w:val="18"/>
              </w:rPr>
            </w:pPr>
            <w:r w:rsidRPr="00A1781D">
              <w:rPr>
                <w:sz w:val="18"/>
                <w:szCs w:val="18"/>
              </w:rPr>
              <w:t>блокирующий</w:t>
            </w:r>
          </w:p>
        </w:tc>
      </w:tr>
    </w:tbl>
    <w:p w:rsidR="000922BC" w:rsidRPr="00A1781D" w:rsidRDefault="000922BC">
      <w:pPr>
        <w:rPr>
          <w:sz w:val="18"/>
          <w:szCs w:val="18"/>
        </w:rPr>
      </w:pPr>
      <w:r w:rsidRPr="00A1781D">
        <w:rPr>
          <w:sz w:val="18"/>
          <w:szCs w:val="18"/>
        </w:rPr>
        <w:t xml:space="preserve">* - соотношение должно быть выполнено для каждой строки (графы). </w:t>
      </w:r>
    </w:p>
    <w:p w:rsidR="000922BC" w:rsidRPr="00A1781D" w:rsidRDefault="000922BC">
      <w:pPr>
        <w:rPr>
          <w:sz w:val="18"/>
          <w:szCs w:val="18"/>
        </w:rPr>
      </w:pPr>
      <w:r w:rsidRPr="00A1781D">
        <w:rPr>
          <w:sz w:val="18"/>
          <w:szCs w:val="18"/>
        </w:rPr>
        <w:t>** - соотношение должно быть выполнено для всех строк, кроме итоговых строк 010, 200, 500, 520, 620, а также 450.</w:t>
      </w:r>
    </w:p>
    <w:p w:rsidR="001C6014" w:rsidRPr="00A1781D" w:rsidRDefault="001C6014" w:rsidP="00353B42">
      <w:pPr>
        <w:rPr>
          <w:sz w:val="18"/>
          <w:szCs w:val="18"/>
          <w:u w:val="single"/>
          <w:lang w:eastAsia="ru-RU"/>
        </w:rPr>
      </w:pPr>
      <w:r w:rsidRPr="00A1781D">
        <w:rPr>
          <w:sz w:val="18"/>
          <w:szCs w:val="18"/>
          <w:lang w:eastAsia="ru-RU"/>
        </w:rPr>
        <w:t>**** возможна непрямая иерархия (например, утверждается план по КБК 182 1 09 0000000 0000 000, а исполнение осуществляется по КБК 182 1 09 02010 01 1000 110)</w:t>
      </w:r>
    </w:p>
    <w:p w:rsidR="00465140" w:rsidRPr="00A1781D" w:rsidRDefault="008764EB" w:rsidP="0004304B">
      <w:pPr>
        <w:rPr>
          <w:sz w:val="18"/>
          <w:szCs w:val="18"/>
          <w:lang w:eastAsia="ru-RU"/>
        </w:rPr>
      </w:pPr>
      <w:bookmarkStart w:id="115" w:name="_Toc506403993"/>
      <w:r w:rsidRPr="00A1781D">
        <w:rPr>
          <w:sz w:val="18"/>
          <w:szCs w:val="18"/>
          <w:lang w:eastAsia="ru-RU"/>
        </w:rPr>
        <w:t>Для ф. 0503127 по загранучреждениям в графе 3 раздела 2 КЦСР = ХХХХХ90038</w:t>
      </w:r>
      <w:bookmarkEnd w:id="115"/>
    </w:p>
    <w:p w:rsidR="008764EB" w:rsidRPr="00A1781D" w:rsidRDefault="008764EB" w:rsidP="0004304B">
      <w:pPr>
        <w:rPr>
          <w:b/>
          <w:sz w:val="18"/>
          <w:szCs w:val="18"/>
        </w:rPr>
      </w:pPr>
    </w:p>
    <w:p w:rsidR="000922BC" w:rsidRPr="00A1781D" w:rsidRDefault="00CC5C9A" w:rsidP="00890A2E">
      <w:pPr>
        <w:autoSpaceDE w:val="0"/>
        <w:jc w:val="both"/>
        <w:outlineLvl w:val="0"/>
        <w:rPr>
          <w:b/>
          <w:sz w:val="18"/>
          <w:szCs w:val="18"/>
        </w:rPr>
      </w:pPr>
      <w:bookmarkStart w:id="116" w:name="_Toc424750544"/>
      <w:bookmarkStart w:id="117" w:name="_Toc216965277"/>
      <w:r w:rsidRPr="00A1781D">
        <w:rPr>
          <w:b/>
          <w:sz w:val="18"/>
          <w:szCs w:val="18"/>
        </w:rPr>
        <w:t>5</w:t>
      </w:r>
      <w:r w:rsidR="003402E3" w:rsidRPr="00A1781D">
        <w:rPr>
          <w:b/>
          <w:sz w:val="18"/>
          <w:szCs w:val="18"/>
        </w:rPr>
        <w:t xml:space="preserve">. </w:t>
      </w:r>
      <w:r w:rsidR="000922BC" w:rsidRPr="00A1781D">
        <w:rPr>
          <w:b/>
          <w:sz w:val="18"/>
          <w:szCs w:val="18"/>
        </w:rPr>
        <w:t xml:space="preserve">Сведения об остатках денежных средств на счетах получателей средств бюджета </w:t>
      </w:r>
      <w:hyperlink r:id="rId10" w:history="1">
        <w:r w:rsidR="000922BC" w:rsidRPr="00A1781D">
          <w:rPr>
            <w:rStyle w:val="a5"/>
            <w:b/>
            <w:color w:val="auto"/>
            <w:sz w:val="18"/>
            <w:szCs w:val="18"/>
            <w:u w:val="none"/>
          </w:rPr>
          <w:t>(ф. 0503178)</w:t>
        </w:r>
        <w:bookmarkEnd w:id="116"/>
        <w:bookmarkEnd w:id="117"/>
      </w:hyperlink>
    </w:p>
    <w:p w:rsidR="000922BC" w:rsidRPr="00A1781D" w:rsidRDefault="000922BC">
      <w:pPr>
        <w:autoSpaceDE w:val="0"/>
        <w:jc w:val="center"/>
        <w:rPr>
          <w:sz w:val="18"/>
          <w:szCs w:val="18"/>
        </w:rPr>
      </w:pPr>
    </w:p>
    <w:p w:rsidR="000922BC" w:rsidRPr="00A1781D" w:rsidRDefault="00E479D7">
      <w:pPr>
        <w:autoSpaceDE w:val="0"/>
        <w:rPr>
          <w:b/>
          <w:sz w:val="18"/>
          <w:szCs w:val="18"/>
        </w:rPr>
      </w:pPr>
      <w:r w:rsidRPr="00A1781D">
        <w:rPr>
          <w:b/>
          <w:sz w:val="18"/>
          <w:szCs w:val="18"/>
        </w:rPr>
        <w:t xml:space="preserve">формы </w:t>
      </w:r>
      <w:r w:rsidR="000922BC" w:rsidRPr="00A1781D">
        <w:rPr>
          <w:b/>
          <w:sz w:val="18"/>
          <w:szCs w:val="18"/>
        </w:rPr>
        <w:t>0503178b</w:t>
      </w:r>
      <w:r w:rsidRPr="00A1781D">
        <w:rPr>
          <w:b/>
          <w:sz w:val="18"/>
          <w:szCs w:val="18"/>
        </w:rPr>
        <w:t>, 0503178</w:t>
      </w:r>
      <w:r w:rsidRPr="00A1781D">
        <w:rPr>
          <w:b/>
          <w:sz w:val="18"/>
          <w:szCs w:val="18"/>
          <w:lang w:val="en-US"/>
        </w:rPr>
        <w:t>z</w:t>
      </w:r>
      <w:r w:rsidR="000922BC" w:rsidRPr="00A1781D">
        <w:rPr>
          <w:b/>
          <w:sz w:val="18"/>
          <w:szCs w:val="18"/>
        </w:rPr>
        <w:t xml:space="preserve"> </w:t>
      </w:r>
      <w:r w:rsidR="000B559A" w:rsidRPr="00A1781D">
        <w:rPr>
          <w:b/>
          <w:sz w:val="18"/>
          <w:szCs w:val="18"/>
        </w:rPr>
        <w:t>–</w:t>
      </w:r>
      <w:r w:rsidR="000922BC" w:rsidRPr="00A1781D">
        <w:rPr>
          <w:b/>
          <w:sz w:val="18"/>
          <w:szCs w:val="18"/>
        </w:rPr>
        <w:t xml:space="preserve"> месяц, квартал, год; </w:t>
      </w:r>
    </w:p>
    <w:p w:rsidR="000922BC" w:rsidRPr="00A1781D" w:rsidRDefault="000922BC">
      <w:pPr>
        <w:autoSpaceDE w:val="0"/>
        <w:rPr>
          <w:b/>
          <w:sz w:val="18"/>
          <w:szCs w:val="18"/>
        </w:rPr>
      </w:pPr>
      <w:r w:rsidRPr="00A1781D">
        <w:rPr>
          <w:b/>
          <w:sz w:val="18"/>
          <w:szCs w:val="18"/>
        </w:rPr>
        <w:t>форм</w:t>
      </w:r>
      <w:r w:rsidR="006102AE" w:rsidRPr="00A1781D">
        <w:rPr>
          <w:b/>
          <w:sz w:val="18"/>
          <w:szCs w:val="18"/>
        </w:rPr>
        <w:t>а</w:t>
      </w:r>
      <w:r w:rsidRPr="00A1781D">
        <w:rPr>
          <w:b/>
          <w:sz w:val="18"/>
          <w:szCs w:val="18"/>
        </w:rPr>
        <w:t xml:space="preserve"> 0503178</w:t>
      </w:r>
      <w:r w:rsidRPr="00A1781D">
        <w:rPr>
          <w:b/>
          <w:sz w:val="18"/>
          <w:szCs w:val="18"/>
          <w:lang w:val="en-US"/>
        </w:rPr>
        <w:t>t</w:t>
      </w:r>
      <w:r w:rsidRPr="00A1781D">
        <w:rPr>
          <w:b/>
          <w:sz w:val="18"/>
          <w:szCs w:val="18"/>
        </w:rPr>
        <w:t xml:space="preserve"> </w:t>
      </w:r>
      <w:r w:rsidR="000B559A" w:rsidRPr="00A1781D">
        <w:rPr>
          <w:b/>
          <w:sz w:val="18"/>
          <w:szCs w:val="18"/>
        </w:rPr>
        <w:t>–</w:t>
      </w:r>
      <w:r w:rsidRPr="00A1781D">
        <w:rPr>
          <w:b/>
          <w:sz w:val="18"/>
          <w:szCs w:val="18"/>
        </w:rPr>
        <w:t xml:space="preserve"> квартал, год</w:t>
      </w:r>
    </w:p>
    <w:p w:rsidR="000922BC" w:rsidRPr="00A1781D" w:rsidRDefault="000922BC">
      <w:pPr>
        <w:autoSpaceDE w:val="0"/>
        <w:rPr>
          <w:b/>
          <w:sz w:val="18"/>
          <w:szCs w:val="18"/>
          <w:u w:val="single"/>
        </w:rPr>
      </w:pPr>
    </w:p>
    <w:p w:rsidR="000922BC" w:rsidRPr="00A1781D" w:rsidRDefault="000922BC">
      <w:pPr>
        <w:autoSpaceDE w:val="0"/>
        <w:rPr>
          <w:sz w:val="18"/>
          <w:szCs w:val="18"/>
        </w:rPr>
      </w:pPr>
      <w:r w:rsidRPr="00A1781D">
        <w:rPr>
          <w:sz w:val="18"/>
          <w:szCs w:val="18"/>
        </w:rPr>
        <w:t>«Итого по разделу 1»</w:t>
      </w:r>
    </w:p>
    <w:p w:rsidR="000922BC" w:rsidRPr="00A1781D" w:rsidRDefault="000922BC">
      <w:pPr>
        <w:autoSpaceDE w:val="0"/>
        <w:rPr>
          <w:sz w:val="18"/>
          <w:szCs w:val="18"/>
        </w:rPr>
      </w:pPr>
      <w:r w:rsidRPr="00A1781D">
        <w:rPr>
          <w:sz w:val="18"/>
          <w:szCs w:val="18"/>
        </w:rPr>
        <w:t>«Итого по разделу 2»</w:t>
      </w:r>
    </w:p>
    <w:p w:rsidR="004B7D2C" w:rsidRPr="00A1781D" w:rsidRDefault="004B7D2C">
      <w:pPr>
        <w:rPr>
          <w:b/>
          <w:sz w:val="18"/>
          <w:szCs w:val="18"/>
        </w:rPr>
      </w:pPr>
    </w:p>
    <w:p w:rsidR="000922BC" w:rsidRDefault="0004304B" w:rsidP="0004304B">
      <w:pPr>
        <w:pStyle w:val="2"/>
        <w:ind w:left="0" w:firstLine="0"/>
        <w:jc w:val="left"/>
        <w:rPr>
          <w:b/>
          <w:sz w:val="18"/>
          <w:szCs w:val="18"/>
        </w:rPr>
      </w:pPr>
      <w:bookmarkStart w:id="118" w:name="_Toc216965278"/>
      <w:r>
        <w:rPr>
          <w:b/>
          <w:sz w:val="18"/>
          <w:szCs w:val="18"/>
        </w:rPr>
        <w:lastRenderedPageBreak/>
        <w:t xml:space="preserve">5.1. </w:t>
      </w:r>
      <w:proofErr w:type="spellStart"/>
      <w:r>
        <w:rPr>
          <w:b/>
          <w:sz w:val="18"/>
          <w:szCs w:val="18"/>
        </w:rPr>
        <w:t>В</w:t>
      </w:r>
      <w:r w:rsidR="000922BC" w:rsidRPr="00A1781D">
        <w:rPr>
          <w:b/>
          <w:sz w:val="18"/>
          <w:szCs w:val="18"/>
        </w:rPr>
        <w:t>нутридокументн</w:t>
      </w:r>
      <w:r>
        <w:rPr>
          <w:b/>
          <w:sz w:val="18"/>
          <w:szCs w:val="18"/>
        </w:rPr>
        <w:t>ые</w:t>
      </w:r>
      <w:proofErr w:type="spellEnd"/>
      <w:r w:rsidR="000922BC" w:rsidRPr="00A1781D">
        <w:rPr>
          <w:b/>
          <w:sz w:val="18"/>
          <w:szCs w:val="18"/>
        </w:rPr>
        <w:t xml:space="preserve"> </w:t>
      </w:r>
      <w:r>
        <w:rPr>
          <w:b/>
          <w:sz w:val="18"/>
          <w:szCs w:val="18"/>
        </w:rPr>
        <w:t>к</w:t>
      </w:r>
      <w:r w:rsidRPr="00A1781D">
        <w:rPr>
          <w:b/>
          <w:sz w:val="18"/>
          <w:szCs w:val="18"/>
        </w:rPr>
        <w:t xml:space="preserve">онтрольные соотношения </w:t>
      </w:r>
      <w:r>
        <w:rPr>
          <w:b/>
          <w:sz w:val="18"/>
          <w:szCs w:val="18"/>
        </w:rPr>
        <w:t>Сведений (ф. 0503178)</w:t>
      </w:r>
      <w:bookmarkEnd w:id="118"/>
      <w:r w:rsidR="000922BC" w:rsidRPr="00A1781D">
        <w:rPr>
          <w:b/>
          <w:sz w:val="18"/>
          <w:szCs w:val="18"/>
        </w:rPr>
        <w:t xml:space="preserve"> </w:t>
      </w:r>
    </w:p>
    <w:p w:rsidR="0004304B" w:rsidRPr="00A1781D" w:rsidRDefault="0004304B">
      <w:pPr>
        <w:rPr>
          <w:b/>
          <w:sz w:val="18"/>
          <w:szCs w:val="18"/>
        </w:rPr>
      </w:pPr>
    </w:p>
    <w:tbl>
      <w:tblPr>
        <w:tblW w:w="10632" w:type="dxa"/>
        <w:tblInd w:w="108" w:type="dxa"/>
        <w:tblLayout w:type="fixed"/>
        <w:tblLook w:val="0000" w:firstRow="0" w:lastRow="0" w:firstColumn="0" w:lastColumn="0" w:noHBand="0" w:noVBand="0"/>
      </w:tblPr>
      <w:tblGrid>
        <w:gridCol w:w="581"/>
        <w:gridCol w:w="619"/>
        <w:gridCol w:w="2061"/>
        <w:gridCol w:w="850"/>
        <w:gridCol w:w="709"/>
        <w:gridCol w:w="1417"/>
        <w:gridCol w:w="709"/>
        <w:gridCol w:w="1985"/>
        <w:gridCol w:w="709"/>
        <w:gridCol w:w="992"/>
      </w:tblGrid>
      <w:tr w:rsidR="00FB26E8" w:rsidRPr="00A1781D" w:rsidTr="00FB26E8">
        <w:trPr>
          <w:trHeight w:val="658"/>
          <w:tblHeader/>
        </w:trPr>
        <w:tc>
          <w:tcPr>
            <w:tcW w:w="581" w:type="dxa"/>
            <w:tcBorders>
              <w:top w:val="single" w:sz="4" w:space="0" w:color="000000"/>
              <w:left w:val="single" w:sz="4" w:space="0" w:color="000000"/>
              <w:bottom w:val="single" w:sz="4" w:space="0" w:color="000000"/>
            </w:tcBorders>
            <w:shd w:val="clear" w:color="auto" w:fill="auto"/>
          </w:tcPr>
          <w:p w:rsidR="00FB26E8" w:rsidRPr="00A1781D" w:rsidRDefault="00FB26E8" w:rsidP="00890A2E">
            <w:pPr>
              <w:snapToGrid w:val="0"/>
              <w:jc w:val="center"/>
              <w:rPr>
                <w:sz w:val="18"/>
                <w:szCs w:val="18"/>
              </w:rPr>
            </w:pPr>
            <w:r w:rsidRPr="00A1781D">
              <w:rPr>
                <w:sz w:val="18"/>
                <w:szCs w:val="18"/>
              </w:rPr>
              <w:t>№ п/п</w:t>
            </w:r>
          </w:p>
        </w:tc>
        <w:tc>
          <w:tcPr>
            <w:tcW w:w="619" w:type="dxa"/>
            <w:tcBorders>
              <w:top w:val="single" w:sz="4" w:space="0" w:color="000000"/>
              <w:left w:val="single" w:sz="4" w:space="0" w:color="000000"/>
              <w:bottom w:val="single" w:sz="4" w:space="0" w:color="000000"/>
            </w:tcBorders>
            <w:shd w:val="clear" w:color="auto" w:fill="auto"/>
          </w:tcPr>
          <w:p w:rsidR="00FB26E8" w:rsidRPr="00A1781D" w:rsidRDefault="00FB26E8" w:rsidP="00890A2E">
            <w:pPr>
              <w:snapToGrid w:val="0"/>
              <w:jc w:val="center"/>
              <w:rPr>
                <w:sz w:val="18"/>
                <w:szCs w:val="18"/>
              </w:rPr>
            </w:pPr>
            <w:r w:rsidRPr="00A1781D">
              <w:rPr>
                <w:sz w:val="18"/>
                <w:szCs w:val="18"/>
              </w:rPr>
              <w:t>Раздел</w:t>
            </w:r>
          </w:p>
        </w:tc>
        <w:tc>
          <w:tcPr>
            <w:tcW w:w="2061" w:type="dxa"/>
            <w:tcBorders>
              <w:top w:val="single" w:sz="4" w:space="0" w:color="000000"/>
              <w:left w:val="single" w:sz="4" w:space="0" w:color="000000"/>
              <w:bottom w:val="single" w:sz="4" w:space="0" w:color="000000"/>
            </w:tcBorders>
            <w:shd w:val="clear" w:color="auto" w:fill="auto"/>
          </w:tcPr>
          <w:p w:rsidR="00FB26E8" w:rsidRPr="00A1781D" w:rsidRDefault="00FB26E8" w:rsidP="00890A2E">
            <w:pPr>
              <w:snapToGrid w:val="0"/>
              <w:jc w:val="center"/>
              <w:rPr>
                <w:sz w:val="18"/>
                <w:szCs w:val="18"/>
              </w:rPr>
            </w:pPr>
            <w:r w:rsidRPr="00A1781D">
              <w:rPr>
                <w:sz w:val="18"/>
                <w:szCs w:val="18"/>
              </w:rPr>
              <w:t>Строка</w:t>
            </w:r>
          </w:p>
        </w:tc>
        <w:tc>
          <w:tcPr>
            <w:tcW w:w="850" w:type="dxa"/>
            <w:tcBorders>
              <w:top w:val="single" w:sz="4" w:space="0" w:color="000000"/>
              <w:left w:val="single" w:sz="4" w:space="0" w:color="000000"/>
              <w:bottom w:val="single" w:sz="4" w:space="0" w:color="000000"/>
            </w:tcBorders>
            <w:shd w:val="clear" w:color="auto" w:fill="auto"/>
          </w:tcPr>
          <w:p w:rsidR="00FB26E8" w:rsidRPr="00A1781D" w:rsidRDefault="00FB26E8" w:rsidP="00890A2E">
            <w:pPr>
              <w:snapToGrid w:val="0"/>
              <w:jc w:val="center"/>
              <w:rPr>
                <w:sz w:val="18"/>
                <w:szCs w:val="18"/>
              </w:rPr>
            </w:pPr>
            <w:r w:rsidRPr="00A1781D">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FB26E8" w:rsidRPr="00A1781D" w:rsidRDefault="00FB26E8" w:rsidP="00890A2E">
            <w:pPr>
              <w:snapToGrid w:val="0"/>
              <w:jc w:val="center"/>
              <w:rPr>
                <w:sz w:val="18"/>
                <w:szCs w:val="18"/>
              </w:rPr>
            </w:pPr>
            <w:r w:rsidRPr="00A1781D">
              <w:rPr>
                <w:sz w:val="18"/>
                <w:szCs w:val="18"/>
              </w:rPr>
              <w:t>Соотношение</w:t>
            </w:r>
          </w:p>
        </w:tc>
        <w:tc>
          <w:tcPr>
            <w:tcW w:w="1417" w:type="dxa"/>
            <w:tcBorders>
              <w:top w:val="single" w:sz="4" w:space="0" w:color="000000"/>
              <w:left w:val="single" w:sz="4" w:space="0" w:color="000000"/>
              <w:bottom w:val="single" w:sz="4" w:space="0" w:color="000000"/>
            </w:tcBorders>
            <w:shd w:val="clear" w:color="auto" w:fill="auto"/>
          </w:tcPr>
          <w:p w:rsidR="00FB26E8" w:rsidRPr="00A1781D" w:rsidRDefault="00FB26E8" w:rsidP="00890A2E">
            <w:pPr>
              <w:snapToGrid w:val="0"/>
              <w:jc w:val="center"/>
              <w:rPr>
                <w:sz w:val="18"/>
                <w:szCs w:val="18"/>
              </w:rPr>
            </w:pPr>
            <w:r w:rsidRPr="00A1781D">
              <w:rPr>
                <w:sz w:val="18"/>
                <w:szCs w:val="18"/>
              </w:rPr>
              <w:t>Раздел</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rsidP="00890A2E">
            <w:pPr>
              <w:snapToGrid w:val="0"/>
              <w:jc w:val="center"/>
              <w:rPr>
                <w:sz w:val="18"/>
                <w:szCs w:val="18"/>
              </w:rPr>
            </w:pPr>
            <w:r w:rsidRPr="00A1781D">
              <w:rPr>
                <w:sz w:val="18"/>
                <w:szCs w:val="18"/>
              </w:rPr>
              <w:t>Графа</w:t>
            </w:r>
          </w:p>
        </w:tc>
        <w:tc>
          <w:tcPr>
            <w:tcW w:w="1985" w:type="dxa"/>
            <w:tcBorders>
              <w:top w:val="single" w:sz="4" w:space="0" w:color="000000"/>
              <w:left w:val="single" w:sz="4" w:space="0" w:color="000000"/>
              <w:bottom w:val="single" w:sz="4" w:space="0" w:color="000000"/>
              <w:right w:val="single" w:sz="4" w:space="0" w:color="000000"/>
            </w:tcBorders>
          </w:tcPr>
          <w:p w:rsidR="00FB26E8" w:rsidRPr="00A1781D" w:rsidRDefault="00FB26E8" w:rsidP="00890A2E">
            <w:pPr>
              <w:snapToGrid w:val="0"/>
              <w:jc w:val="center"/>
              <w:rPr>
                <w:sz w:val="18"/>
                <w:szCs w:val="18"/>
              </w:rPr>
            </w:pPr>
            <w:r>
              <w:rPr>
                <w:b/>
                <w:sz w:val="16"/>
                <w:szCs w:val="16"/>
              </w:rPr>
              <w:t>Контроль показателей</w:t>
            </w:r>
          </w:p>
        </w:tc>
        <w:tc>
          <w:tcPr>
            <w:tcW w:w="709" w:type="dxa"/>
            <w:tcBorders>
              <w:top w:val="single" w:sz="4" w:space="0" w:color="000000"/>
              <w:left w:val="single" w:sz="4" w:space="0" w:color="000000"/>
              <w:bottom w:val="single" w:sz="4" w:space="0" w:color="000000"/>
              <w:right w:val="single" w:sz="4" w:space="0" w:color="000000"/>
            </w:tcBorders>
          </w:tcPr>
          <w:p w:rsidR="00FB26E8" w:rsidRPr="00A1781D" w:rsidRDefault="00FB26E8" w:rsidP="00890A2E">
            <w:pPr>
              <w:snapToGrid w:val="0"/>
              <w:jc w:val="center"/>
              <w:rPr>
                <w:sz w:val="18"/>
                <w:szCs w:val="18"/>
              </w:rPr>
            </w:pPr>
            <w:r w:rsidRPr="00A1781D">
              <w:rPr>
                <w:sz w:val="18"/>
                <w:szCs w:val="18"/>
              </w:rPr>
              <w:t>Тип контроля</w:t>
            </w:r>
          </w:p>
        </w:tc>
        <w:tc>
          <w:tcPr>
            <w:tcW w:w="992" w:type="dxa"/>
            <w:tcBorders>
              <w:top w:val="single" w:sz="4" w:space="0" w:color="000000"/>
              <w:left w:val="single" w:sz="4" w:space="0" w:color="000000"/>
              <w:bottom w:val="single" w:sz="4" w:space="0" w:color="000000"/>
              <w:right w:val="single" w:sz="4" w:space="0" w:color="000000"/>
            </w:tcBorders>
          </w:tcPr>
          <w:p w:rsidR="00FB26E8" w:rsidRPr="00A1781D" w:rsidRDefault="00FB26E8" w:rsidP="00890A2E">
            <w:pPr>
              <w:snapToGrid w:val="0"/>
              <w:jc w:val="center"/>
              <w:rPr>
                <w:sz w:val="18"/>
                <w:szCs w:val="18"/>
              </w:rPr>
            </w:pPr>
            <w:r w:rsidRPr="005F2BEC">
              <w:rPr>
                <w:b/>
                <w:sz w:val="16"/>
                <w:szCs w:val="16"/>
              </w:rPr>
              <w:t>Тип субъекта</w:t>
            </w:r>
          </w:p>
        </w:tc>
      </w:tr>
      <w:tr w:rsidR="00FB26E8" w:rsidRPr="00A1781D" w:rsidTr="00FB26E8">
        <w:tc>
          <w:tcPr>
            <w:tcW w:w="581"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1</w:t>
            </w:r>
          </w:p>
        </w:tc>
        <w:tc>
          <w:tcPr>
            <w:tcW w:w="61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1, 2</w:t>
            </w:r>
          </w:p>
          <w:p w:rsidR="00FB26E8" w:rsidRPr="00A1781D" w:rsidRDefault="00FB26E8">
            <w:pPr>
              <w:snapToGrid w:val="0"/>
              <w:rPr>
                <w:sz w:val="18"/>
                <w:szCs w:val="18"/>
              </w:rPr>
            </w:pPr>
          </w:p>
        </w:tc>
        <w:tc>
          <w:tcPr>
            <w:tcW w:w="2061"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 xml:space="preserve">По счетам 20113, 20123 </w:t>
            </w:r>
          </w:p>
        </w:tc>
        <w:tc>
          <w:tcPr>
            <w:tcW w:w="850"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3, 5</w:t>
            </w:r>
          </w:p>
          <w:p w:rsidR="00FB26E8" w:rsidRPr="00A1781D" w:rsidRDefault="00FB26E8">
            <w:pPr>
              <w:snapToGrid w:val="0"/>
              <w:jc w:val="right"/>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w:t>
            </w:r>
          </w:p>
        </w:tc>
        <w:tc>
          <w:tcPr>
            <w:tcW w:w="1417"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pPr>
              <w:snapToGrid w:val="0"/>
              <w:jc w:val="center"/>
              <w:rPr>
                <w:sz w:val="18"/>
                <w:szCs w:val="18"/>
              </w:rPr>
            </w:pPr>
          </w:p>
        </w:tc>
        <w:tc>
          <w:tcPr>
            <w:tcW w:w="1985" w:type="dxa"/>
            <w:tcBorders>
              <w:top w:val="single" w:sz="4" w:space="0" w:color="000000"/>
              <w:left w:val="single" w:sz="4" w:space="0" w:color="000000"/>
              <w:bottom w:val="single" w:sz="4" w:space="0" w:color="000000"/>
              <w:right w:val="single" w:sz="4" w:space="0" w:color="000000"/>
            </w:tcBorders>
          </w:tcPr>
          <w:p w:rsidR="00FB26E8" w:rsidRDefault="006E32DE">
            <w:pPr>
              <w:snapToGrid w:val="0"/>
              <w:jc w:val="center"/>
              <w:rPr>
                <w:sz w:val="18"/>
                <w:szCs w:val="18"/>
              </w:rPr>
            </w:pPr>
            <w:r>
              <w:rPr>
                <w:sz w:val="18"/>
                <w:szCs w:val="18"/>
              </w:rPr>
              <w:t>Показатели по счетам 20113, 20123 по гр. 3,5 - недопустимо</w:t>
            </w:r>
          </w:p>
        </w:tc>
        <w:tc>
          <w:tcPr>
            <w:tcW w:w="709" w:type="dxa"/>
            <w:tcBorders>
              <w:top w:val="single" w:sz="4" w:space="0" w:color="000000"/>
              <w:left w:val="single" w:sz="4" w:space="0" w:color="000000"/>
              <w:bottom w:val="single" w:sz="4" w:space="0" w:color="000000"/>
              <w:right w:val="single" w:sz="4" w:space="0" w:color="000000"/>
            </w:tcBorders>
          </w:tcPr>
          <w:p w:rsidR="00FB26E8" w:rsidRPr="00A1781D" w:rsidRDefault="00FB26E8">
            <w:pPr>
              <w:snapToGrid w:val="0"/>
              <w:jc w:val="center"/>
              <w:rPr>
                <w:sz w:val="18"/>
                <w:szCs w:val="18"/>
              </w:rPr>
            </w:pPr>
            <w:r>
              <w:rPr>
                <w:sz w:val="18"/>
                <w:szCs w:val="18"/>
              </w:rPr>
              <w:t>Б</w:t>
            </w:r>
          </w:p>
        </w:tc>
        <w:tc>
          <w:tcPr>
            <w:tcW w:w="992" w:type="dxa"/>
            <w:tcBorders>
              <w:top w:val="single" w:sz="4" w:space="0" w:color="000000"/>
              <w:left w:val="single" w:sz="4" w:space="0" w:color="000000"/>
              <w:bottom w:val="single" w:sz="4" w:space="0" w:color="000000"/>
              <w:right w:val="single" w:sz="4" w:space="0" w:color="000000"/>
            </w:tcBorders>
          </w:tcPr>
          <w:p w:rsidR="00FB26E8" w:rsidRPr="005F2BEC" w:rsidRDefault="00FB26E8" w:rsidP="00EC3E54">
            <w:pPr>
              <w:jc w:val="center"/>
              <w:rPr>
                <w:sz w:val="16"/>
                <w:szCs w:val="16"/>
              </w:rPr>
            </w:pPr>
            <w:r w:rsidRPr="005F2BEC">
              <w:rPr>
                <w:sz w:val="16"/>
                <w:szCs w:val="16"/>
              </w:rPr>
              <w:t>ПБС,</w:t>
            </w:r>
          </w:p>
          <w:p w:rsidR="00FB26E8" w:rsidRDefault="00FB26E8" w:rsidP="00EC3E54">
            <w:pPr>
              <w:snapToGrid w:val="0"/>
              <w:jc w:val="center"/>
              <w:rPr>
                <w:sz w:val="18"/>
                <w:szCs w:val="18"/>
              </w:rPr>
            </w:pPr>
            <w:r w:rsidRPr="005F2BEC">
              <w:rPr>
                <w:sz w:val="16"/>
                <w:szCs w:val="16"/>
              </w:rPr>
              <w:t>РБС, ГРБС.</w:t>
            </w:r>
          </w:p>
        </w:tc>
      </w:tr>
      <w:tr w:rsidR="00FB26E8" w:rsidRPr="00A1781D" w:rsidTr="00FB26E8">
        <w:tc>
          <w:tcPr>
            <w:tcW w:w="581" w:type="dxa"/>
            <w:tcBorders>
              <w:top w:val="single" w:sz="4" w:space="0" w:color="000000"/>
              <w:left w:val="single" w:sz="4" w:space="0" w:color="000000"/>
              <w:bottom w:val="single" w:sz="4" w:space="0" w:color="000000"/>
            </w:tcBorders>
            <w:shd w:val="clear" w:color="auto" w:fill="auto"/>
          </w:tcPr>
          <w:p w:rsidR="00FB26E8" w:rsidRPr="00A641AD" w:rsidRDefault="00FB26E8" w:rsidP="00556203">
            <w:pPr>
              <w:snapToGrid w:val="0"/>
              <w:rPr>
                <w:sz w:val="18"/>
                <w:szCs w:val="18"/>
              </w:rPr>
            </w:pPr>
            <w:r w:rsidRPr="00A1781D">
              <w:rPr>
                <w:sz w:val="18"/>
                <w:szCs w:val="18"/>
              </w:rPr>
              <w:t>1</w:t>
            </w:r>
            <w:r>
              <w:rPr>
                <w:sz w:val="18"/>
                <w:szCs w:val="18"/>
              </w:rPr>
              <w:t>.1</w:t>
            </w:r>
          </w:p>
        </w:tc>
        <w:tc>
          <w:tcPr>
            <w:tcW w:w="619" w:type="dxa"/>
            <w:tcBorders>
              <w:top w:val="single" w:sz="4" w:space="0" w:color="000000"/>
              <w:left w:val="single" w:sz="4" w:space="0" w:color="000000"/>
              <w:bottom w:val="single" w:sz="4" w:space="0" w:color="000000"/>
            </w:tcBorders>
            <w:shd w:val="clear" w:color="auto" w:fill="auto"/>
          </w:tcPr>
          <w:p w:rsidR="00FB26E8" w:rsidRPr="00A1781D" w:rsidRDefault="00FB26E8" w:rsidP="00556203">
            <w:pPr>
              <w:snapToGrid w:val="0"/>
              <w:rPr>
                <w:sz w:val="18"/>
                <w:szCs w:val="18"/>
              </w:rPr>
            </w:pPr>
            <w:r w:rsidRPr="00A1781D">
              <w:rPr>
                <w:sz w:val="18"/>
                <w:szCs w:val="18"/>
              </w:rPr>
              <w:t>1, 2</w:t>
            </w:r>
          </w:p>
          <w:p w:rsidR="00FB26E8" w:rsidRPr="00A1781D" w:rsidRDefault="00FB26E8" w:rsidP="00556203">
            <w:pPr>
              <w:snapToGrid w:val="0"/>
              <w:rPr>
                <w:sz w:val="18"/>
                <w:szCs w:val="18"/>
              </w:rPr>
            </w:pPr>
          </w:p>
        </w:tc>
        <w:tc>
          <w:tcPr>
            <w:tcW w:w="2061" w:type="dxa"/>
            <w:tcBorders>
              <w:top w:val="single" w:sz="4" w:space="0" w:color="000000"/>
              <w:left w:val="single" w:sz="4" w:space="0" w:color="000000"/>
              <w:bottom w:val="single" w:sz="4" w:space="0" w:color="000000"/>
            </w:tcBorders>
            <w:shd w:val="clear" w:color="auto" w:fill="auto"/>
          </w:tcPr>
          <w:p w:rsidR="00FB26E8" w:rsidRPr="00A1781D" w:rsidRDefault="00FB26E8" w:rsidP="00A641AD">
            <w:pPr>
              <w:snapToGrid w:val="0"/>
              <w:rPr>
                <w:sz w:val="18"/>
                <w:szCs w:val="18"/>
              </w:rPr>
            </w:pPr>
            <w:r w:rsidRPr="00A1781D">
              <w:rPr>
                <w:sz w:val="18"/>
                <w:szCs w:val="18"/>
              </w:rPr>
              <w:t xml:space="preserve">По счетам 20123 </w:t>
            </w:r>
          </w:p>
        </w:tc>
        <w:tc>
          <w:tcPr>
            <w:tcW w:w="850" w:type="dxa"/>
            <w:tcBorders>
              <w:top w:val="single" w:sz="4" w:space="0" w:color="000000"/>
              <w:left w:val="single" w:sz="4" w:space="0" w:color="000000"/>
              <w:bottom w:val="single" w:sz="4" w:space="0" w:color="000000"/>
            </w:tcBorders>
            <w:shd w:val="clear" w:color="auto" w:fill="auto"/>
          </w:tcPr>
          <w:p w:rsidR="00FB26E8" w:rsidRPr="00A1781D" w:rsidRDefault="00FB26E8" w:rsidP="00556203">
            <w:pPr>
              <w:snapToGrid w:val="0"/>
              <w:jc w:val="right"/>
              <w:rPr>
                <w:sz w:val="18"/>
                <w:szCs w:val="18"/>
              </w:rPr>
            </w:pPr>
            <w:r>
              <w:rPr>
                <w:sz w:val="18"/>
                <w:szCs w:val="18"/>
              </w:rPr>
              <w:t>4, 6</w:t>
            </w:r>
          </w:p>
          <w:p w:rsidR="00FB26E8" w:rsidRPr="00A1781D" w:rsidRDefault="00FB26E8" w:rsidP="00556203">
            <w:pPr>
              <w:snapToGrid w:val="0"/>
              <w:jc w:val="right"/>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FB26E8" w:rsidRPr="00A1781D" w:rsidRDefault="00FB26E8" w:rsidP="00556203">
            <w:pPr>
              <w:snapToGrid w:val="0"/>
              <w:rPr>
                <w:sz w:val="18"/>
                <w:szCs w:val="18"/>
              </w:rPr>
            </w:pPr>
            <w:r w:rsidRPr="00A1781D">
              <w:rPr>
                <w:sz w:val="18"/>
                <w:szCs w:val="18"/>
              </w:rPr>
              <w:t>=</w:t>
            </w:r>
          </w:p>
        </w:tc>
        <w:tc>
          <w:tcPr>
            <w:tcW w:w="1417" w:type="dxa"/>
            <w:tcBorders>
              <w:top w:val="single" w:sz="4" w:space="0" w:color="000000"/>
              <w:left w:val="single" w:sz="4" w:space="0" w:color="000000"/>
              <w:bottom w:val="single" w:sz="4" w:space="0" w:color="000000"/>
            </w:tcBorders>
            <w:shd w:val="clear" w:color="auto" w:fill="auto"/>
          </w:tcPr>
          <w:p w:rsidR="00FB26E8" w:rsidRPr="00A1781D" w:rsidRDefault="00FB26E8" w:rsidP="00556203">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rsidP="00556203">
            <w:pPr>
              <w:snapToGrid w:val="0"/>
              <w:jc w:val="center"/>
              <w:rPr>
                <w:sz w:val="18"/>
                <w:szCs w:val="18"/>
              </w:rPr>
            </w:pPr>
          </w:p>
        </w:tc>
        <w:tc>
          <w:tcPr>
            <w:tcW w:w="1985" w:type="dxa"/>
            <w:tcBorders>
              <w:top w:val="single" w:sz="4" w:space="0" w:color="000000"/>
              <w:left w:val="single" w:sz="4" w:space="0" w:color="000000"/>
              <w:bottom w:val="single" w:sz="4" w:space="0" w:color="000000"/>
              <w:right w:val="single" w:sz="4" w:space="0" w:color="000000"/>
            </w:tcBorders>
          </w:tcPr>
          <w:p w:rsidR="00FB26E8" w:rsidRDefault="006E32DE" w:rsidP="00556203">
            <w:pPr>
              <w:snapToGrid w:val="0"/>
              <w:jc w:val="center"/>
              <w:rPr>
                <w:sz w:val="18"/>
                <w:szCs w:val="18"/>
              </w:rPr>
            </w:pPr>
            <w:r>
              <w:rPr>
                <w:sz w:val="18"/>
                <w:szCs w:val="18"/>
              </w:rPr>
              <w:t>Остаток по счету 120123 требует пояснений</w:t>
            </w:r>
          </w:p>
        </w:tc>
        <w:tc>
          <w:tcPr>
            <w:tcW w:w="709" w:type="dxa"/>
            <w:tcBorders>
              <w:top w:val="single" w:sz="4" w:space="0" w:color="000000"/>
              <w:left w:val="single" w:sz="4" w:space="0" w:color="000000"/>
              <w:bottom w:val="single" w:sz="4" w:space="0" w:color="000000"/>
              <w:right w:val="single" w:sz="4" w:space="0" w:color="000000"/>
            </w:tcBorders>
          </w:tcPr>
          <w:p w:rsidR="00FB26E8" w:rsidRPr="00A1781D" w:rsidRDefault="00FB26E8" w:rsidP="00556203">
            <w:pPr>
              <w:snapToGrid w:val="0"/>
              <w:jc w:val="center"/>
              <w:rPr>
                <w:sz w:val="18"/>
                <w:szCs w:val="18"/>
              </w:rPr>
            </w:pPr>
            <w:r>
              <w:rPr>
                <w:sz w:val="18"/>
                <w:szCs w:val="18"/>
              </w:rPr>
              <w:t>П</w:t>
            </w:r>
          </w:p>
        </w:tc>
        <w:tc>
          <w:tcPr>
            <w:tcW w:w="992" w:type="dxa"/>
            <w:tcBorders>
              <w:top w:val="single" w:sz="4" w:space="0" w:color="000000"/>
              <w:left w:val="single" w:sz="4" w:space="0" w:color="000000"/>
              <w:bottom w:val="single" w:sz="4" w:space="0" w:color="000000"/>
              <w:right w:val="single" w:sz="4" w:space="0" w:color="000000"/>
            </w:tcBorders>
          </w:tcPr>
          <w:p w:rsidR="00FB26E8" w:rsidRPr="005F2BEC" w:rsidRDefault="00FB26E8" w:rsidP="00556203">
            <w:pPr>
              <w:jc w:val="center"/>
              <w:rPr>
                <w:sz w:val="16"/>
                <w:szCs w:val="16"/>
              </w:rPr>
            </w:pPr>
            <w:r w:rsidRPr="005F2BEC">
              <w:rPr>
                <w:sz w:val="16"/>
                <w:szCs w:val="16"/>
              </w:rPr>
              <w:t>ПБС,</w:t>
            </w:r>
          </w:p>
          <w:p w:rsidR="00FB26E8" w:rsidRPr="00A641AD" w:rsidRDefault="00FB26E8" w:rsidP="00A641AD">
            <w:pPr>
              <w:jc w:val="center"/>
              <w:rPr>
                <w:sz w:val="16"/>
                <w:szCs w:val="16"/>
              </w:rPr>
            </w:pPr>
            <w:r w:rsidRPr="005F2BEC">
              <w:rPr>
                <w:sz w:val="16"/>
                <w:szCs w:val="16"/>
              </w:rPr>
              <w:t>РБС, ГРБС.</w:t>
            </w:r>
          </w:p>
        </w:tc>
      </w:tr>
      <w:tr w:rsidR="00FB26E8" w:rsidRPr="00A1781D" w:rsidTr="00FB26E8">
        <w:tc>
          <w:tcPr>
            <w:tcW w:w="581"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2</w:t>
            </w:r>
          </w:p>
        </w:tc>
        <w:tc>
          <w:tcPr>
            <w:tcW w:w="61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1, 2</w:t>
            </w:r>
          </w:p>
        </w:tc>
        <w:tc>
          <w:tcPr>
            <w:tcW w:w="2061"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По счетам 20113, 20123</w:t>
            </w:r>
          </w:p>
        </w:tc>
        <w:tc>
          <w:tcPr>
            <w:tcW w:w="850"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4,6</w:t>
            </w:r>
          </w:p>
        </w:tc>
        <w:tc>
          <w:tcPr>
            <w:tcW w:w="70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&gt;=</w:t>
            </w:r>
          </w:p>
        </w:tc>
        <w:tc>
          <w:tcPr>
            <w:tcW w:w="1417"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pPr>
              <w:snapToGrid w:val="0"/>
              <w:jc w:val="center"/>
              <w:rPr>
                <w:sz w:val="18"/>
                <w:szCs w:val="18"/>
              </w:rPr>
            </w:pPr>
          </w:p>
        </w:tc>
        <w:tc>
          <w:tcPr>
            <w:tcW w:w="1985" w:type="dxa"/>
            <w:tcBorders>
              <w:top w:val="single" w:sz="4" w:space="0" w:color="000000"/>
              <w:left w:val="single" w:sz="4" w:space="0" w:color="000000"/>
              <w:bottom w:val="single" w:sz="4" w:space="0" w:color="000000"/>
              <w:right w:val="single" w:sz="4" w:space="0" w:color="000000"/>
            </w:tcBorders>
          </w:tcPr>
          <w:p w:rsidR="00FB26E8" w:rsidRDefault="006E32DE">
            <w:pPr>
              <w:snapToGrid w:val="0"/>
              <w:jc w:val="center"/>
              <w:rPr>
                <w:sz w:val="18"/>
                <w:szCs w:val="18"/>
              </w:rPr>
            </w:pPr>
            <w:r>
              <w:rPr>
                <w:sz w:val="18"/>
                <w:szCs w:val="18"/>
              </w:rPr>
              <w:t>Показатель в отрицательном значении - недопустимо</w:t>
            </w:r>
          </w:p>
        </w:tc>
        <w:tc>
          <w:tcPr>
            <w:tcW w:w="709" w:type="dxa"/>
            <w:tcBorders>
              <w:top w:val="single" w:sz="4" w:space="0" w:color="000000"/>
              <w:left w:val="single" w:sz="4" w:space="0" w:color="000000"/>
              <w:bottom w:val="single" w:sz="4" w:space="0" w:color="000000"/>
              <w:right w:val="single" w:sz="4" w:space="0" w:color="000000"/>
            </w:tcBorders>
          </w:tcPr>
          <w:p w:rsidR="00FB26E8" w:rsidRPr="00A1781D" w:rsidRDefault="00FB26E8">
            <w:pPr>
              <w:snapToGrid w:val="0"/>
              <w:jc w:val="center"/>
              <w:rPr>
                <w:sz w:val="18"/>
                <w:szCs w:val="18"/>
              </w:rPr>
            </w:pPr>
            <w:r>
              <w:rPr>
                <w:sz w:val="18"/>
                <w:szCs w:val="18"/>
              </w:rPr>
              <w:t>Б</w:t>
            </w:r>
          </w:p>
        </w:tc>
        <w:tc>
          <w:tcPr>
            <w:tcW w:w="992" w:type="dxa"/>
            <w:tcBorders>
              <w:top w:val="single" w:sz="4" w:space="0" w:color="000000"/>
              <w:left w:val="single" w:sz="4" w:space="0" w:color="000000"/>
              <w:bottom w:val="single" w:sz="4" w:space="0" w:color="000000"/>
              <w:right w:val="single" w:sz="4" w:space="0" w:color="000000"/>
            </w:tcBorders>
          </w:tcPr>
          <w:p w:rsidR="00FB26E8" w:rsidRPr="005F2BEC" w:rsidRDefault="00FB26E8" w:rsidP="00EC3E54">
            <w:pPr>
              <w:jc w:val="center"/>
              <w:rPr>
                <w:sz w:val="16"/>
                <w:szCs w:val="16"/>
              </w:rPr>
            </w:pPr>
            <w:r w:rsidRPr="005F2BEC">
              <w:rPr>
                <w:sz w:val="16"/>
                <w:szCs w:val="16"/>
              </w:rPr>
              <w:t>ПБС,</w:t>
            </w:r>
          </w:p>
          <w:p w:rsidR="00FB26E8" w:rsidRDefault="00FB26E8" w:rsidP="00EC3E54">
            <w:pPr>
              <w:snapToGrid w:val="0"/>
              <w:jc w:val="center"/>
              <w:rPr>
                <w:sz w:val="18"/>
                <w:szCs w:val="18"/>
              </w:rPr>
            </w:pPr>
            <w:r w:rsidRPr="005F2BEC">
              <w:rPr>
                <w:sz w:val="16"/>
                <w:szCs w:val="16"/>
              </w:rPr>
              <w:t>РБС, ГРБС.</w:t>
            </w:r>
          </w:p>
        </w:tc>
      </w:tr>
      <w:tr w:rsidR="00FB26E8" w:rsidRPr="00A1781D" w:rsidTr="00FB26E8">
        <w:tc>
          <w:tcPr>
            <w:tcW w:w="581"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3</w:t>
            </w:r>
          </w:p>
        </w:tc>
        <w:tc>
          <w:tcPr>
            <w:tcW w:w="61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1, 2</w:t>
            </w:r>
          </w:p>
          <w:p w:rsidR="00FB26E8" w:rsidRPr="00A1781D" w:rsidRDefault="00FB26E8">
            <w:pPr>
              <w:snapToGrid w:val="0"/>
              <w:rPr>
                <w:sz w:val="18"/>
                <w:szCs w:val="18"/>
              </w:rPr>
            </w:pPr>
          </w:p>
        </w:tc>
        <w:tc>
          <w:tcPr>
            <w:tcW w:w="2061"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По счетам 20111, 20121, 20122, 20126, 20127</w:t>
            </w:r>
          </w:p>
        </w:tc>
        <w:tc>
          <w:tcPr>
            <w:tcW w:w="850"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4, 6</w:t>
            </w:r>
          </w:p>
          <w:p w:rsidR="00FB26E8" w:rsidRPr="00A1781D" w:rsidRDefault="00FB26E8">
            <w:pPr>
              <w:snapToGrid w:val="0"/>
              <w:jc w:val="right"/>
              <w:rPr>
                <w:sz w:val="18"/>
                <w:szCs w:val="18"/>
              </w:rPr>
            </w:pPr>
          </w:p>
        </w:tc>
        <w:tc>
          <w:tcPr>
            <w:tcW w:w="70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w:t>
            </w:r>
          </w:p>
        </w:tc>
        <w:tc>
          <w:tcPr>
            <w:tcW w:w="1417"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pPr>
              <w:snapToGrid w:val="0"/>
              <w:jc w:val="center"/>
              <w:rPr>
                <w:sz w:val="18"/>
                <w:szCs w:val="18"/>
              </w:rPr>
            </w:pPr>
          </w:p>
        </w:tc>
        <w:tc>
          <w:tcPr>
            <w:tcW w:w="1985" w:type="dxa"/>
            <w:tcBorders>
              <w:top w:val="single" w:sz="4" w:space="0" w:color="000000"/>
              <w:left w:val="single" w:sz="4" w:space="0" w:color="000000"/>
              <w:bottom w:val="single" w:sz="4" w:space="0" w:color="000000"/>
              <w:right w:val="single" w:sz="4" w:space="0" w:color="000000"/>
            </w:tcBorders>
          </w:tcPr>
          <w:p w:rsidR="00FB26E8" w:rsidRDefault="006E32DE">
            <w:pPr>
              <w:snapToGrid w:val="0"/>
              <w:jc w:val="center"/>
              <w:rPr>
                <w:sz w:val="18"/>
                <w:szCs w:val="18"/>
              </w:rPr>
            </w:pPr>
            <w:r>
              <w:rPr>
                <w:sz w:val="18"/>
                <w:szCs w:val="18"/>
              </w:rPr>
              <w:t xml:space="preserve">Показатели по счетам </w:t>
            </w:r>
            <w:r w:rsidRPr="00A1781D">
              <w:rPr>
                <w:sz w:val="18"/>
                <w:szCs w:val="18"/>
              </w:rPr>
              <w:t>20111, 20121, 20122, 20126, 20127</w:t>
            </w:r>
            <w:r>
              <w:rPr>
                <w:sz w:val="18"/>
                <w:szCs w:val="18"/>
              </w:rPr>
              <w:t xml:space="preserve"> по гр. 4,6 - недопустимо</w:t>
            </w:r>
          </w:p>
        </w:tc>
        <w:tc>
          <w:tcPr>
            <w:tcW w:w="709" w:type="dxa"/>
            <w:tcBorders>
              <w:top w:val="single" w:sz="4" w:space="0" w:color="000000"/>
              <w:left w:val="single" w:sz="4" w:space="0" w:color="000000"/>
              <w:bottom w:val="single" w:sz="4" w:space="0" w:color="000000"/>
              <w:right w:val="single" w:sz="4" w:space="0" w:color="000000"/>
            </w:tcBorders>
          </w:tcPr>
          <w:p w:rsidR="00FB26E8" w:rsidRPr="00A1781D" w:rsidRDefault="00FB26E8">
            <w:pPr>
              <w:snapToGrid w:val="0"/>
              <w:jc w:val="center"/>
              <w:rPr>
                <w:sz w:val="18"/>
                <w:szCs w:val="18"/>
              </w:rPr>
            </w:pPr>
            <w:r>
              <w:rPr>
                <w:sz w:val="18"/>
                <w:szCs w:val="18"/>
              </w:rPr>
              <w:t>Б</w:t>
            </w:r>
          </w:p>
        </w:tc>
        <w:tc>
          <w:tcPr>
            <w:tcW w:w="992" w:type="dxa"/>
            <w:tcBorders>
              <w:top w:val="single" w:sz="4" w:space="0" w:color="000000"/>
              <w:left w:val="single" w:sz="4" w:space="0" w:color="000000"/>
              <w:bottom w:val="single" w:sz="4" w:space="0" w:color="000000"/>
              <w:right w:val="single" w:sz="4" w:space="0" w:color="000000"/>
            </w:tcBorders>
          </w:tcPr>
          <w:p w:rsidR="00FB26E8" w:rsidRPr="005F2BEC" w:rsidRDefault="00FB26E8" w:rsidP="00EC3E54">
            <w:pPr>
              <w:jc w:val="center"/>
              <w:rPr>
                <w:sz w:val="16"/>
                <w:szCs w:val="16"/>
              </w:rPr>
            </w:pPr>
            <w:r w:rsidRPr="005F2BEC">
              <w:rPr>
                <w:sz w:val="16"/>
                <w:szCs w:val="16"/>
              </w:rPr>
              <w:t>ПБС,</w:t>
            </w:r>
          </w:p>
          <w:p w:rsidR="00FB26E8" w:rsidRDefault="00FB26E8" w:rsidP="00EC3E54">
            <w:pPr>
              <w:snapToGrid w:val="0"/>
              <w:jc w:val="center"/>
              <w:rPr>
                <w:sz w:val="18"/>
                <w:szCs w:val="18"/>
              </w:rPr>
            </w:pPr>
            <w:r w:rsidRPr="005F2BEC">
              <w:rPr>
                <w:sz w:val="16"/>
                <w:szCs w:val="16"/>
              </w:rPr>
              <w:t>РБС, ГРБС.</w:t>
            </w:r>
          </w:p>
        </w:tc>
      </w:tr>
      <w:tr w:rsidR="00FB26E8" w:rsidRPr="00A1781D" w:rsidTr="00FB26E8">
        <w:tc>
          <w:tcPr>
            <w:tcW w:w="581"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4</w:t>
            </w:r>
          </w:p>
        </w:tc>
        <w:tc>
          <w:tcPr>
            <w:tcW w:w="619"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1, 2</w:t>
            </w:r>
          </w:p>
          <w:p w:rsidR="00FB26E8" w:rsidRPr="00A1781D" w:rsidRDefault="00FB26E8">
            <w:pPr>
              <w:snapToGrid w:val="0"/>
              <w:rPr>
                <w:sz w:val="18"/>
                <w:szCs w:val="18"/>
              </w:rPr>
            </w:pPr>
          </w:p>
        </w:tc>
        <w:tc>
          <w:tcPr>
            <w:tcW w:w="2061"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По счетам 20111, 20121, 20122, 20126, 20127</w:t>
            </w:r>
          </w:p>
        </w:tc>
        <w:tc>
          <w:tcPr>
            <w:tcW w:w="850" w:type="dxa"/>
            <w:tcBorders>
              <w:left w:val="single" w:sz="4" w:space="0" w:color="000000"/>
              <w:bottom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3, 5</w:t>
            </w:r>
          </w:p>
        </w:tc>
        <w:tc>
          <w:tcPr>
            <w:tcW w:w="709"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&gt;=</w:t>
            </w:r>
          </w:p>
        </w:tc>
        <w:tc>
          <w:tcPr>
            <w:tcW w:w="1417"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«0»</w:t>
            </w:r>
          </w:p>
        </w:tc>
        <w:tc>
          <w:tcPr>
            <w:tcW w:w="709" w:type="dxa"/>
            <w:tcBorders>
              <w:left w:val="single" w:sz="4" w:space="0" w:color="000000"/>
              <w:bottom w:val="single" w:sz="4" w:space="0" w:color="000000"/>
              <w:right w:val="single" w:sz="4" w:space="0" w:color="000000"/>
            </w:tcBorders>
            <w:shd w:val="clear" w:color="auto" w:fill="auto"/>
          </w:tcPr>
          <w:p w:rsidR="00FB26E8" w:rsidRPr="00A1781D" w:rsidRDefault="00FB26E8">
            <w:pPr>
              <w:snapToGrid w:val="0"/>
              <w:jc w:val="right"/>
              <w:rPr>
                <w:sz w:val="18"/>
                <w:szCs w:val="18"/>
              </w:rPr>
            </w:pPr>
          </w:p>
        </w:tc>
        <w:tc>
          <w:tcPr>
            <w:tcW w:w="1985" w:type="dxa"/>
            <w:tcBorders>
              <w:left w:val="single" w:sz="4" w:space="0" w:color="000000"/>
              <w:bottom w:val="single" w:sz="4" w:space="0" w:color="000000"/>
              <w:right w:val="single" w:sz="4" w:space="0" w:color="000000"/>
            </w:tcBorders>
          </w:tcPr>
          <w:p w:rsidR="00FB26E8" w:rsidRDefault="006E32DE" w:rsidP="00642DB0">
            <w:pPr>
              <w:snapToGrid w:val="0"/>
              <w:jc w:val="center"/>
              <w:rPr>
                <w:sz w:val="18"/>
                <w:szCs w:val="18"/>
              </w:rPr>
            </w:pPr>
            <w:r>
              <w:rPr>
                <w:sz w:val="18"/>
                <w:szCs w:val="18"/>
              </w:rPr>
              <w:t>Показатель в отрицательном значении - недопустимо</w:t>
            </w:r>
          </w:p>
        </w:tc>
        <w:tc>
          <w:tcPr>
            <w:tcW w:w="709" w:type="dxa"/>
            <w:tcBorders>
              <w:left w:val="single" w:sz="4" w:space="0" w:color="000000"/>
              <w:bottom w:val="single" w:sz="4" w:space="0" w:color="000000"/>
              <w:right w:val="single" w:sz="4" w:space="0" w:color="000000"/>
            </w:tcBorders>
          </w:tcPr>
          <w:p w:rsidR="00FB26E8" w:rsidRPr="00A1781D" w:rsidRDefault="00FB26E8" w:rsidP="00642DB0">
            <w:pPr>
              <w:snapToGrid w:val="0"/>
              <w:jc w:val="center"/>
              <w:rPr>
                <w:sz w:val="18"/>
                <w:szCs w:val="18"/>
              </w:rPr>
            </w:pPr>
            <w:r>
              <w:rPr>
                <w:sz w:val="18"/>
                <w:szCs w:val="18"/>
              </w:rPr>
              <w:t>Б</w:t>
            </w:r>
          </w:p>
        </w:tc>
        <w:tc>
          <w:tcPr>
            <w:tcW w:w="992" w:type="dxa"/>
            <w:tcBorders>
              <w:left w:val="single" w:sz="4" w:space="0" w:color="000000"/>
              <w:bottom w:val="single" w:sz="4" w:space="0" w:color="000000"/>
              <w:right w:val="single" w:sz="4" w:space="0" w:color="000000"/>
            </w:tcBorders>
          </w:tcPr>
          <w:p w:rsidR="00FB26E8" w:rsidRPr="005F2BEC" w:rsidRDefault="00FB26E8" w:rsidP="00EC3E54">
            <w:pPr>
              <w:jc w:val="center"/>
              <w:rPr>
                <w:sz w:val="16"/>
                <w:szCs w:val="16"/>
              </w:rPr>
            </w:pPr>
            <w:r w:rsidRPr="005F2BEC">
              <w:rPr>
                <w:sz w:val="16"/>
                <w:szCs w:val="16"/>
              </w:rPr>
              <w:t>ПБС,</w:t>
            </w:r>
          </w:p>
          <w:p w:rsidR="00FB26E8" w:rsidRDefault="00FB26E8" w:rsidP="00EC3E54">
            <w:pPr>
              <w:snapToGrid w:val="0"/>
              <w:jc w:val="center"/>
              <w:rPr>
                <w:sz w:val="18"/>
                <w:szCs w:val="18"/>
              </w:rPr>
            </w:pPr>
            <w:r w:rsidRPr="005F2BEC">
              <w:rPr>
                <w:sz w:val="16"/>
                <w:szCs w:val="16"/>
              </w:rPr>
              <w:t>РБС, ГРБС.</w:t>
            </w:r>
          </w:p>
        </w:tc>
      </w:tr>
      <w:tr w:rsidR="00FB26E8" w:rsidRPr="00A1781D" w:rsidTr="00FB26E8">
        <w:tc>
          <w:tcPr>
            <w:tcW w:w="581"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5</w:t>
            </w:r>
          </w:p>
        </w:tc>
        <w:tc>
          <w:tcPr>
            <w:tcW w:w="619"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1</w:t>
            </w:r>
          </w:p>
        </w:tc>
        <w:tc>
          <w:tcPr>
            <w:tcW w:w="2061"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Итого по разделу 1</w:t>
            </w:r>
          </w:p>
        </w:tc>
        <w:tc>
          <w:tcPr>
            <w:tcW w:w="850" w:type="dxa"/>
            <w:tcBorders>
              <w:left w:val="single" w:sz="4" w:space="0" w:color="000000"/>
              <w:bottom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3, 4, 5, 6</w:t>
            </w:r>
          </w:p>
        </w:tc>
        <w:tc>
          <w:tcPr>
            <w:tcW w:w="709"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w:t>
            </w:r>
          </w:p>
        </w:tc>
        <w:tc>
          <w:tcPr>
            <w:tcW w:w="1417"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Сумма всех строк по счетам раздела 1</w:t>
            </w:r>
          </w:p>
        </w:tc>
        <w:tc>
          <w:tcPr>
            <w:tcW w:w="709" w:type="dxa"/>
            <w:tcBorders>
              <w:left w:val="single" w:sz="4" w:space="0" w:color="000000"/>
              <w:bottom w:val="single" w:sz="4" w:space="0" w:color="000000"/>
              <w:right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3, 4, 5, 6</w:t>
            </w:r>
          </w:p>
        </w:tc>
        <w:tc>
          <w:tcPr>
            <w:tcW w:w="1985" w:type="dxa"/>
            <w:tcBorders>
              <w:left w:val="single" w:sz="4" w:space="0" w:color="000000"/>
              <w:bottom w:val="single" w:sz="4" w:space="0" w:color="000000"/>
              <w:right w:val="single" w:sz="4" w:space="0" w:color="000000"/>
            </w:tcBorders>
          </w:tcPr>
          <w:p w:rsidR="00FB26E8" w:rsidRDefault="006E32DE" w:rsidP="00642DB0">
            <w:pPr>
              <w:snapToGrid w:val="0"/>
              <w:jc w:val="center"/>
              <w:rPr>
                <w:sz w:val="18"/>
                <w:szCs w:val="18"/>
              </w:rPr>
            </w:pPr>
            <w:r>
              <w:rPr>
                <w:sz w:val="18"/>
                <w:szCs w:val="18"/>
              </w:rPr>
              <w:t>Сумма детализированных строк раздела 1 не равна итоговой строке по разделу 1 - недопустимо</w:t>
            </w:r>
          </w:p>
        </w:tc>
        <w:tc>
          <w:tcPr>
            <w:tcW w:w="709" w:type="dxa"/>
            <w:tcBorders>
              <w:left w:val="single" w:sz="4" w:space="0" w:color="000000"/>
              <w:bottom w:val="single" w:sz="4" w:space="0" w:color="000000"/>
              <w:right w:val="single" w:sz="4" w:space="0" w:color="000000"/>
            </w:tcBorders>
          </w:tcPr>
          <w:p w:rsidR="00FB26E8" w:rsidRPr="00A1781D" w:rsidRDefault="00FB26E8" w:rsidP="00642DB0">
            <w:pPr>
              <w:snapToGrid w:val="0"/>
              <w:jc w:val="center"/>
              <w:rPr>
                <w:sz w:val="18"/>
                <w:szCs w:val="18"/>
              </w:rPr>
            </w:pPr>
            <w:r>
              <w:rPr>
                <w:sz w:val="18"/>
                <w:szCs w:val="18"/>
              </w:rPr>
              <w:t>Б</w:t>
            </w:r>
          </w:p>
        </w:tc>
        <w:tc>
          <w:tcPr>
            <w:tcW w:w="992" w:type="dxa"/>
            <w:tcBorders>
              <w:left w:val="single" w:sz="4" w:space="0" w:color="000000"/>
              <w:bottom w:val="single" w:sz="4" w:space="0" w:color="000000"/>
              <w:right w:val="single" w:sz="4" w:space="0" w:color="000000"/>
            </w:tcBorders>
          </w:tcPr>
          <w:p w:rsidR="00FB26E8" w:rsidRPr="005F2BEC" w:rsidRDefault="00FB26E8" w:rsidP="00EC3E54">
            <w:pPr>
              <w:jc w:val="center"/>
              <w:rPr>
                <w:sz w:val="16"/>
                <w:szCs w:val="16"/>
              </w:rPr>
            </w:pPr>
            <w:r w:rsidRPr="005F2BEC">
              <w:rPr>
                <w:sz w:val="16"/>
                <w:szCs w:val="16"/>
              </w:rPr>
              <w:t>ПБС,</w:t>
            </w:r>
          </w:p>
          <w:p w:rsidR="00FB26E8" w:rsidRDefault="00FB26E8" w:rsidP="00EC3E54">
            <w:pPr>
              <w:snapToGrid w:val="0"/>
              <w:jc w:val="center"/>
              <w:rPr>
                <w:sz w:val="18"/>
                <w:szCs w:val="18"/>
              </w:rPr>
            </w:pPr>
            <w:r w:rsidRPr="005F2BEC">
              <w:rPr>
                <w:sz w:val="16"/>
                <w:szCs w:val="16"/>
              </w:rPr>
              <w:t>РБС, ГРБС.</w:t>
            </w:r>
          </w:p>
        </w:tc>
      </w:tr>
      <w:tr w:rsidR="00FB26E8" w:rsidRPr="00A1781D" w:rsidTr="00FB26E8">
        <w:tc>
          <w:tcPr>
            <w:tcW w:w="581"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6</w:t>
            </w:r>
          </w:p>
        </w:tc>
        <w:tc>
          <w:tcPr>
            <w:tcW w:w="619"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2</w:t>
            </w:r>
          </w:p>
        </w:tc>
        <w:tc>
          <w:tcPr>
            <w:tcW w:w="2061" w:type="dxa"/>
            <w:tcBorders>
              <w:left w:val="single" w:sz="4" w:space="0" w:color="000000"/>
              <w:bottom w:val="single" w:sz="4" w:space="0" w:color="000000"/>
            </w:tcBorders>
            <w:shd w:val="clear" w:color="auto" w:fill="auto"/>
          </w:tcPr>
          <w:p w:rsidR="00FB26E8" w:rsidRPr="00A1781D" w:rsidRDefault="00FB26E8" w:rsidP="00334D2C">
            <w:pPr>
              <w:snapToGrid w:val="0"/>
              <w:rPr>
                <w:sz w:val="18"/>
                <w:szCs w:val="18"/>
              </w:rPr>
            </w:pPr>
            <w:r w:rsidRPr="00A1781D">
              <w:rPr>
                <w:sz w:val="18"/>
                <w:szCs w:val="18"/>
              </w:rPr>
              <w:t xml:space="preserve">Итого по разделу </w:t>
            </w:r>
            <w:r>
              <w:rPr>
                <w:sz w:val="18"/>
                <w:szCs w:val="18"/>
              </w:rPr>
              <w:t>2</w:t>
            </w:r>
          </w:p>
        </w:tc>
        <w:tc>
          <w:tcPr>
            <w:tcW w:w="850" w:type="dxa"/>
            <w:tcBorders>
              <w:left w:val="single" w:sz="4" w:space="0" w:color="000000"/>
              <w:bottom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3, 4, 5, 6</w:t>
            </w:r>
          </w:p>
        </w:tc>
        <w:tc>
          <w:tcPr>
            <w:tcW w:w="709"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w:t>
            </w:r>
          </w:p>
        </w:tc>
        <w:tc>
          <w:tcPr>
            <w:tcW w:w="1417" w:type="dxa"/>
            <w:tcBorders>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Сумма всех строк по счетам раздела 2</w:t>
            </w:r>
          </w:p>
        </w:tc>
        <w:tc>
          <w:tcPr>
            <w:tcW w:w="709" w:type="dxa"/>
            <w:tcBorders>
              <w:left w:val="single" w:sz="4" w:space="0" w:color="000000"/>
              <w:bottom w:val="single" w:sz="4" w:space="0" w:color="000000"/>
              <w:right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3, 4, 5, 6</w:t>
            </w:r>
          </w:p>
        </w:tc>
        <w:tc>
          <w:tcPr>
            <w:tcW w:w="1985" w:type="dxa"/>
            <w:tcBorders>
              <w:left w:val="single" w:sz="4" w:space="0" w:color="000000"/>
              <w:bottom w:val="single" w:sz="4" w:space="0" w:color="000000"/>
              <w:right w:val="single" w:sz="4" w:space="0" w:color="000000"/>
            </w:tcBorders>
          </w:tcPr>
          <w:p w:rsidR="00FB26E8" w:rsidRDefault="006E32DE" w:rsidP="006E32DE">
            <w:pPr>
              <w:snapToGrid w:val="0"/>
              <w:jc w:val="center"/>
              <w:rPr>
                <w:sz w:val="18"/>
                <w:szCs w:val="18"/>
              </w:rPr>
            </w:pPr>
            <w:r>
              <w:rPr>
                <w:sz w:val="18"/>
                <w:szCs w:val="18"/>
              </w:rPr>
              <w:t>Сумма детализированных строк раздела 2 не равна итоговой строке по разделу 2 - недопустимо</w:t>
            </w:r>
          </w:p>
        </w:tc>
        <w:tc>
          <w:tcPr>
            <w:tcW w:w="709" w:type="dxa"/>
            <w:tcBorders>
              <w:left w:val="single" w:sz="4" w:space="0" w:color="000000"/>
              <w:bottom w:val="single" w:sz="4" w:space="0" w:color="000000"/>
              <w:right w:val="single" w:sz="4" w:space="0" w:color="000000"/>
            </w:tcBorders>
          </w:tcPr>
          <w:p w:rsidR="00FB26E8" w:rsidRPr="00A1781D" w:rsidRDefault="00FB26E8" w:rsidP="00642DB0">
            <w:pPr>
              <w:snapToGrid w:val="0"/>
              <w:jc w:val="center"/>
              <w:rPr>
                <w:sz w:val="18"/>
                <w:szCs w:val="18"/>
              </w:rPr>
            </w:pPr>
            <w:r>
              <w:rPr>
                <w:sz w:val="18"/>
                <w:szCs w:val="18"/>
              </w:rPr>
              <w:t>Б</w:t>
            </w:r>
          </w:p>
        </w:tc>
        <w:tc>
          <w:tcPr>
            <w:tcW w:w="992" w:type="dxa"/>
            <w:tcBorders>
              <w:left w:val="single" w:sz="4" w:space="0" w:color="000000"/>
              <w:bottom w:val="single" w:sz="4" w:space="0" w:color="000000"/>
              <w:right w:val="single" w:sz="4" w:space="0" w:color="000000"/>
            </w:tcBorders>
          </w:tcPr>
          <w:p w:rsidR="00FB26E8" w:rsidRPr="005F2BEC" w:rsidRDefault="00FB26E8" w:rsidP="00EC3E54">
            <w:pPr>
              <w:jc w:val="center"/>
              <w:rPr>
                <w:sz w:val="16"/>
                <w:szCs w:val="16"/>
              </w:rPr>
            </w:pPr>
            <w:r w:rsidRPr="005F2BEC">
              <w:rPr>
                <w:sz w:val="16"/>
                <w:szCs w:val="16"/>
              </w:rPr>
              <w:t>ПБС,</w:t>
            </w:r>
          </w:p>
          <w:p w:rsidR="00FB26E8" w:rsidRDefault="00FB26E8" w:rsidP="00EC3E54">
            <w:pPr>
              <w:snapToGrid w:val="0"/>
              <w:jc w:val="center"/>
              <w:rPr>
                <w:sz w:val="18"/>
                <w:szCs w:val="18"/>
              </w:rPr>
            </w:pPr>
            <w:r w:rsidRPr="005F2BEC">
              <w:rPr>
                <w:sz w:val="16"/>
                <w:szCs w:val="16"/>
              </w:rPr>
              <w:t>РБС, ГРБС.</w:t>
            </w:r>
          </w:p>
        </w:tc>
      </w:tr>
      <w:tr w:rsidR="00FB26E8" w:rsidRPr="00A1781D" w:rsidTr="00FB26E8">
        <w:tc>
          <w:tcPr>
            <w:tcW w:w="581" w:type="dxa"/>
            <w:tcBorders>
              <w:left w:val="single" w:sz="4" w:space="0" w:color="000000"/>
              <w:bottom w:val="single" w:sz="4" w:space="0" w:color="000000"/>
            </w:tcBorders>
            <w:shd w:val="clear" w:color="auto" w:fill="auto"/>
          </w:tcPr>
          <w:p w:rsidR="00FB26E8" w:rsidRPr="00A1781D" w:rsidRDefault="00FB26E8" w:rsidP="00EC7E6E">
            <w:pPr>
              <w:snapToGrid w:val="0"/>
              <w:rPr>
                <w:sz w:val="18"/>
                <w:szCs w:val="18"/>
              </w:rPr>
            </w:pPr>
            <w:r>
              <w:rPr>
                <w:sz w:val="18"/>
                <w:szCs w:val="18"/>
              </w:rPr>
              <w:t>6.1</w:t>
            </w:r>
          </w:p>
        </w:tc>
        <w:tc>
          <w:tcPr>
            <w:tcW w:w="619" w:type="dxa"/>
            <w:tcBorders>
              <w:left w:val="single" w:sz="4" w:space="0" w:color="000000"/>
              <w:bottom w:val="single" w:sz="4" w:space="0" w:color="000000"/>
            </w:tcBorders>
            <w:shd w:val="clear" w:color="auto" w:fill="auto"/>
          </w:tcPr>
          <w:p w:rsidR="00FB26E8" w:rsidRPr="00A1781D" w:rsidRDefault="00FB26E8" w:rsidP="00EC7E6E">
            <w:pPr>
              <w:snapToGrid w:val="0"/>
              <w:rPr>
                <w:sz w:val="18"/>
                <w:szCs w:val="18"/>
              </w:rPr>
            </w:pPr>
            <w:r w:rsidRPr="00A1781D">
              <w:rPr>
                <w:sz w:val="18"/>
                <w:szCs w:val="18"/>
              </w:rPr>
              <w:t>3</w:t>
            </w:r>
          </w:p>
        </w:tc>
        <w:tc>
          <w:tcPr>
            <w:tcW w:w="2061" w:type="dxa"/>
            <w:tcBorders>
              <w:left w:val="single" w:sz="4" w:space="0" w:color="000000"/>
              <w:bottom w:val="single" w:sz="4" w:space="0" w:color="000000"/>
            </w:tcBorders>
            <w:shd w:val="clear" w:color="auto" w:fill="auto"/>
          </w:tcPr>
          <w:p w:rsidR="00FB26E8" w:rsidRPr="00EC7E6E" w:rsidRDefault="00FB26E8" w:rsidP="00EC7E6E">
            <w:pPr>
              <w:snapToGrid w:val="0"/>
              <w:rPr>
                <w:sz w:val="18"/>
                <w:szCs w:val="18"/>
              </w:rPr>
            </w:pPr>
            <w:r w:rsidRPr="00A1781D">
              <w:rPr>
                <w:sz w:val="18"/>
                <w:szCs w:val="18"/>
              </w:rPr>
              <w:t xml:space="preserve">Итого по разделу </w:t>
            </w:r>
            <w:r>
              <w:rPr>
                <w:sz w:val="18"/>
                <w:szCs w:val="18"/>
              </w:rPr>
              <w:t>3</w:t>
            </w:r>
          </w:p>
        </w:tc>
        <w:tc>
          <w:tcPr>
            <w:tcW w:w="850" w:type="dxa"/>
            <w:tcBorders>
              <w:left w:val="single" w:sz="4" w:space="0" w:color="000000"/>
              <w:bottom w:val="single" w:sz="4" w:space="0" w:color="000000"/>
            </w:tcBorders>
            <w:shd w:val="clear" w:color="auto" w:fill="auto"/>
          </w:tcPr>
          <w:p w:rsidR="00FB26E8" w:rsidRPr="00A1781D" w:rsidRDefault="00FB26E8" w:rsidP="00EC7E6E">
            <w:pPr>
              <w:snapToGrid w:val="0"/>
              <w:jc w:val="right"/>
              <w:rPr>
                <w:sz w:val="18"/>
                <w:szCs w:val="18"/>
              </w:rPr>
            </w:pPr>
            <w:r w:rsidRPr="00A1781D">
              <w:rPr>
                <w:sz w:val="18"/>
                <w:szCs w:val="18"/>
              </w:rPr>
              <w:t>3, 4, 5, 6</w:t>
            </w:r>
          </w:p>
        </w:tc>
        <w:tc>
          <w:tcPr>
            <w:tcW w:w="709" w:type="dxa"/>
            <w:tcBorders>
              <w:left w:val="single" w:sz="4" w:space="0" w:color="000000"/>
              <w:bottom w:val="single" w:sz="4" w:space="0" w:color="000000"/>
            </w:tcBorders>
            <w:shd w:val="clear" w:color="auto" w:fill="auto"/>
          </w:tcPr>
          <w:p w:rsidR="00FB26E8" w:rsidRPr="00A1781D" w:rsidRDefault="00FB26E8" w:rsidP="00EC7E6E">
            <w:pPr>
              <w:snapToGrid w:val="0"/>
              <w:rPr>
                <w:sz w:val="18"/>
                <w:szCs w:val="18"/>
              </w:rPr>
            </w:pPr>
            <w:r w:rsidRPr="00A1781D">
              <w:rPr>
                <w:sz w:val="18"/>
                <w:szCs w:val="18"/>
              </w:rPr>
              <w:t>=</w:t>
            </w:r>
          </w:p>
        </w:tc>
        <w:tc>
          <w:tcPr>
            <w:tcW w:w="1417" w:type="dxa"/>
            <w:tcBorders>
              <w:left w:val="single" w:sz="4" w:space="0" w:color="000000"/>
              <w:bottom w:val="single" w:sz="4" w:space="0" w:color="000000"/>
            </w:tcBorders>
            <w:shd w:val="clear" w:color="auto" w:fill="auto"/>
          </w:tcPr>
          <w:p w:rsidR="00FB26E8" w:rsidRPr="00A1781D" w:rsidRDefault="00FB26E8" w:rsidP="00EC7E6E">
            <w:pPr>
              <w:snapToGrid w:val="0"/>
              <w:rPr>
                <w:sz w:val="18"/>
                <w:szCs w:val="18"/>
              </w:rPr>
            </w:pPr>
            <w:r w:rsidRPr="00A1781D">
              <w:rPr>
                <w:sz w:val="18"/>
                <w:szCs w:val="18"/>
              </w:rPr>
              <w:t xml:space="preserve">Сумма всех строк по счетам раздела </w:t>
            </w:r>
            <w:r>
              <w:rPr>
                <w:sz w:val="18"/>
                <w:szCs w:val="18"/>
              </w:rPr>
              <w:t>3</w:t>
            </w:r>
          </w:p>
        </w:tc>
        <w:tc>
          <w:tcPr>
            <w:tcW w:w="709" w:type="dxa"/>
            <w:tcBorders>
              <w:left w:val="single" w:sz="4" w:space="0" w:color="000000"/>
              <w:bottom w:val="single" w:sz="4" w:space="0" w:color="000000"/>
              <w:right w:val="single" w:sz="4" w:space="0" w:color="000000"/>
            </w:tcBorders>
            <w:shd w:val="clear" w:color="auto" w:fill="auto"/>
          </w:tcPr>
          <w:p w:rsidR="00FB26E8" w:rsidRPr="00A1781D" w:rsidRDefault="00FB26E8" w:rsidP="00EC7E6E">
            <w:pPr>
              <w:snapToGrid w:val="0"/>
              <w:jc w:val="right"/>
              <w:rPr>
                <w:sz w:val="18"/>
                <w:szCs w:val="18"/>
              </w:rPr>
            </w:pPr>
            <w:r w:rsidRPr="00A1781D">
              <w:rPr>
                <w:sz w:val="18"/>
                <w:szCs w:val="18"/>
              </w:rPr>
              <w:t>3, 4, 5, 6</w:t>
            </w:r>
          </w:p>
        </w:tc>
        <w:tc>
          <w:tcPr>
            <w:tcW w:w="1985" w:type="dxa"/>
            <w:tcBorders>
              <w:left w:val="single" w:sz="4" w:space="0" w:color="000000"/>
              <w:bottom w:val="single" w:sz="4" w:space="0" w:color="000000"/>
              <w:right w:val="single" w:sz="4" w:space="0" w:color="000000"/>
            </w:tcBorders>
          </w:tcPr>
          <w:p w:rsidR="00FB26E8" w:rsidRDefault="006E32DE" w:rsidP="006E32DE">
            <w:pPr>
              <w:snapToGrid w:val="0"/>
              <w:jc w:val="center"/>
              <w:rPr>
                <w:sz w:val="18"/>
                <w:szCs w:val="18"/>
              </w:rPr>
            </w:pPr>
            <w:r>
              <w:rPr>
                <w:sz w:val="18"/>
                <w:szCs w:val="18"/>
              </w:rPr>
              <w:t>Сумма детализированных строк раздела 3 не равна итоговой строке по разделу 3 - недопустимо</w:t>
            </w:r>
          </w:p>
        </w:tc>
        <w:tc>
          <w:tcPr>
            <w:tcW w:w="709" w:type="dxa"/>
            <w:tcBorders>
              <w:left w:val="single" w:sz="4" w:space="0" w:color="000000"/>
              <w:bottom w:val="single" w:sz="4" w:space="0" w:color="000000"/>
              <w:right w:val="single" w:sz="4" w:space="0" w:color="000000"/>
            </w:tcBorders>
          </w:tcPr>
          <w:p w:rsidR="00FB26E8" w:rsidRPr="00A1781D" w:rsidRDefault="00FB26E8" w:rsidP="00EC7E6E">
            <w:pPr>
              <w:snapToGrid w:val="0"/>
              <w:jc w:val="center"/>
              <w:rPr>
                <w:sz w:val="18"/>
                <w:szCs w:val="18"/>
              </w:rPr>
            </w:pPr>
            <w:r>
              <w:rPr>
                <w:sz w:val="18"/>
                <w:szCs w:val="18"/>
              </w:rPr>
              <w:t>Б</w:t>
            </w:r>
          </w:p>
        </w:tc>
        <w:tc>
          <w:tcPr>
            <w:tcW w:w="992" w:type="dxa"/>
            <w:tcBorders>
              <w:left w:val="single" w:sz="4" w:space="0" w:color="000000"/>
              <w:bottom w:val="single" w:sz="4" w:space="0" w:color="000000"/>
              <w:right w:val="single" w:sz="4" w:space="0" w:color="000000"/>
            </w:tcBorders>
          </w:tcPr>
          <w:p w:rsidR="00FB26E8" w:rsidRPr="005F2BEC" w:rsidRDefault="00FB26E8" w:rsidP="00EC7E6E">
            <w:pPr>
              <w:jc w:val="center"/>
              <w:rPr>
                <w:sz w:val="16"/>
                <w:szCs w:val="16"/>
              </w:rPr>
            </w:pPr>
            <w:r w:rsidRPr="005F2BEC">
              <w:rPr>
                <w:sz w:val="16"/>
                <w:szCs w:val="16"/>
              </w:rPr>
              <w:t>ПБС,</w:t>
            </w:r>
          </w:p>
          <w:p w:rsidR="00FB26E8" w:rsidRPr="00EC7E6E" w:rsidRDefault="00FB26E8" w:rsidP="00EC7E6E">
            <w:pPr>
              <w:jc w:val="center"/>
              <w:rPr>
                <w:sz w:val="16"/>
                <w:szCs w:val="16"/>
              </w:rPr>
            </w:pPr>
            <w:r w:rsidRPr="005F2BEC">
              <w:rPr>
                <w:sz w:val="16"/>
                <w:szCs w:val="16"/>
              </w:rPr>
              <w:t>РБС, ГРБС.</w:t>
            </w:r>
          </w:p>
        </w:tc>
      </w:tr>
      <w:tr w:rsidR="00FB26E8" w:rsidRPr="00A1781D" w:rsidTr="00FB26E8">
        <w:tc>
          <w:tcPr>
            <w:tcW w:w="581"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7</w:t>
            </w:r>
          </w:p>
        </w:tc>
        <w:tc>
          <w:tcPr>
            <w:tcW w:w="61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p>
        </w:tc>
        <w:tc>
          <w:tcPr>
            <w:tcW w:w="2061" w:type="dxa"/>
            <w:tcBorders>
              <w:top w:val="single" w:sz="4" w:space="0" w:color="000000"/>
              <w:left w:val="single" w:sz="4" w:space="0" w:color="000000"/>
              <w:bottom w:val="single" w:sz="4" w:space="0" w:color="000000"/>
            </w:tcBorders>
            <w:shd w:val="clear" w:color="auto" w:fill="auto"/>
          </w:tcPr>
          <w:p w:rsidR="00FB26E8" w:rsidRPr="00C356E2" w:rsidRDefault="00FB26E8">
            <w:pPr>
              <w:snapToGrid w:val="0"/>
              <w:rPr>
                <w:sz w:val="18"/>
                <w:szCs w:val="18"/>
              </w:rPr>
            </w:pPr>
            <w:r>
              <w:rPr>
                <w:sz w:val="18"/>
                <w:szCs w:val="18"/>
              </w:rPr>
              <w:t>ВСЕГО</w:t>
            </w:r>
          </w:p>
        </w:tc>
        <w:tc>
          <w:tcPr>
            <w:tcW w:w="850"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3, 4, 5, 6</w:t>
            </w:r>
          </w:p>
        </w:tc>
        <w:tc>
          <w:tcPr>
            <w:tcW w:w="70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w:t>
            </w:r>
          </w:p>
        </w:tc>
        <w:tc>
          <w:tcPr>
            <w:tcW w:w="1417"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1 + 2</w:t>
            </w:r>
            <w:r>
              <w:rPr>
                <w:sz w:val="18"/>
                <w:szCs w:val="18"/>
              </w:rPr>
              <w:t xml:space="preserve"> + 3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pPr>
              <w:snapToGrid w:val="0"/>
              <w:jc w:val="right"/>
              <w:rPr>
                <w:sz w:val="18"/>
                <w:szCs w:val="18"/>
              </w:rPr>
            </w:pPr>
            <w:r w:rsidRPr="00A1781D">
              <w:rPr>
                <w:sz w:val="18"/>
                <w:szCs w:val="18"/>
              </w:rPr>
              <w:t>3, 4, 5, 6</w:t>
            </w:r>
          </w:p>
        </w:tc>
        <w:tc>
          <w:tcPr>
            <w:tcW w:w="1985" w:type="dxa"/>
            <w:tcBorders>
              <w:top w:val="single" w:sz="4" w:space="0" w:color="000000"/>
              <w:left w:val="single" w:sz="4" w:space="0" w:color="000000"/>
              <w:bottom w:val="single" w:sz="4" w:space="0" w:color="000000"/>
              <w:right w:val="single" w:sz="4" w:space="0" w:color="000000"/>
            </w:tcBorders>
          </w:tcPr>
          <w:p w:rsidR="00FB26E8" w:rsidRDefault="006E32DE" w:rsidP="00642DB0">
            <w:pPr>
              <w:snapToGrid w:val="0"/>
              <w:jc w:val="center"/>
              <w:rPr>
                <w:sz w:val="18"/>
                <w:szCs w:val="18"/>
              </w:rPr>
            </w:pPr>
            <w:r>
              <w:rPr>
                <w:sz w:val="18"/>
                <w:szCs w:val="18"/>
              </w:rPr>
              <w:t xml:space="preserve">Сумма итоговых строк по разделам не равна </w:t>
            </w:r>
            <w:proofErr w:type="spellStart"/>
            <w:r>
              <w:rPr>
                <w:sz w:val="18"/>
                <w:szCs w:val="18"/>
              </w:rPr>
              <w:t>покзателю</w:t>
            </w:r>
            <w:proofErr w:type="spellEnd"/>
            <w:r>
              <w:rPr>
                <w:sz w:val="18"/>
                <w:szCs w:val="18"/>
              </w:rPr>
              <w:t xml:space="preserve"> строки ВСЕГО - недопустимо</w:t>
            </w:r>
          </w:p>
        </w:tc>
        <w:tc>
          <w:tcPr>
            <w:tcW w:w="709" w:type="dxa"/>
            <w:tcBorders>
              <w:top w:val="single" w:sz="4" w:space="0" w:color="000000"/>
              <w:left w:val="single" w:sz="4" w:space="0" w:color="000000"/>
              <w:bottom w:val="single" w:sz="4" w:space="0" w:color="000000"/>
              <w:right w:val="single" w:sz="4" w:space="0" w:color="000000"/>
            </w:tcBorders>
          </w:tcPr>
          <w:p w:rsidR="00FB26E8" w:rsidRPr="00A1781D" w:rsidRDefault="00FB26E8" w:rsidP="00642DB0">
            <w:pPr>
              <w:snapToGrid w:val="0"/>
              <w:jc w:val="center"/>
              <w:rPr>
                <w:sz w:val="18"/>
                <w:szCs w:val="18"/>
              </w:rPr>
            </w:pPr>
            <w:r>
              <w:rPr>
                <w:sz w:val="18"/>
                <w:szCs w:val="18"/>
              </w:rPr>
              <w:t>Б</w:t>
            </w:r>
          </w:p>
        </w:tc>
        <w:tc>
          <w:tcPr>
            <w:tcW w:w="992" w:type="dxa"/>
            <w:tcBorders>
              <w:top w:val="single" w:sz="4" w:space="0" w:color="000000"/>
              <w:left w:val="single" w:sz="4" w:space="0" w:color="000000"/>
              <w:bottom w:val="single" w:sz="4" w:space="0" w:color="000000"/>
              <w:right w:val="single" w:sz="4" w:space="0" w:color="000000"/>
            </w:tcBorders>
          </w:tcPr>
          <w:p w:rsidR="00FB26E8" w:rsidRPr="005F2BEC" w:rsidRDefault="00FB26E8" w:rsidP="00EC3E54">
            <w:pPr>
              <w:jc w:val="center"/>
              <w:rPr>
                <w:sz w:val="16"/>
                <w:szCs w:val="16"/>
              </w:rPr>
            </w:pPr>
            <w:r w:rsidRPr="005F2BEC">
              <w:rPr>
                <w:sz w:val="16"/>
                <w:szCs w:val="16"/>
              </w:rPr>
              <w:t>ПБС,</w:t>
            </w:r>
          </w:p>
          <w:p w:rsidR="00FB26E8" w:rsidRDefault="00FB26E8" w:rsidP="00EC3E54">
            <w:pPr>
              <w:snapToGrid w:val="0"/>
              <w:jc w:val="center"/>
              <w:rPr>
                <w:sz w:val="18"/>
                <w:szCs w:val="18"/>
              </w:rPr>
            </w:pPr>
            <w:r w:rsidRPr="005F2BEC">
              <w:rPr>
                <w:sz w:val="16"/>
                <w:szCs w:val="16"/>
              </w:rPr>
              <w:t>РБС, ГРБС.</w:t>
            </w:r>
          </w:p>
        </w:tc>
      </w:tr>
      <w:tr w:rsidR="00FB26E8" w:rsidRPr="00A1781D" w:rsidTr="00FB26E8">
        <w:tc>
          <w:tcPr>
            <w:tcW w:w="581"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8</w:t>
            </w:r>
          </w:p>
        </w:tc>
        <w:tc>
          <w:tcPr>
            <w:tcW w:w="61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w:t>
            </w:r>
          </w:p>
        </w:tc>
        <w:tc>
          <w:tcPr>
            <w:tcW w:w="2061"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По счетам 120126000</w:t>
            </w:r>
          </w:p>
        </w:tc>
        <w:tc>
          <w:tcPr>
            <w:tcW w:w="850" w:type="dxa"/>
            <w:tcBorders>
              <w:top w:val="single" w:sz="4" w:space="0" w:color="000000"/>
              <w:left w:val="single" w:sz="4" w:space="0" w:color="000000"/>
              <w:bottom w:val="single" w:sz="4" w:space="0" w:color="000000"/>
            </w:tcBorders>
            <w:shd w:val="clear" w:color="auto" w:fill="auto"/>
          </w:tcPr>
          <w:p w:rsidR="00FB26E8" w:rsidRPr="00A1781D" w:rsidRDefault="00FB26E8" w:rsidP="00BC66BD">
            <w:pPr>
              <w:snapToGrid w:val="0"/>
              <w:jc w:val="center"/>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r w:rsidRPr="00A1781D">
              <w:rPr>
                <w:sz w:val="18"/>
                <w:szCs w:val="18"/>
              </w:rPr>
              <w:t>=0</w:t>
            </w:r>
          </w:p>
        </w:tc>
        <w:tc>
          <w:tcPr>
            <w:tcW w:w="1417" w:type="dxa"/>
            <w:tcBorders>
              <w:top w:val="single" w:sz="4" w:space="0" w:color="000000"/>
              <w:left w:val="single" w:sz="4" w:space="0" w:color="000000"/>
              <w:bottom w:val="single" w:sz="4" w:space="0" w:color="000000"/>
            </w:tcBorders>
            <w:shd w:val="clear" w:color="auto" w:fill="auto"/>
          </w:tcPr>
          <w:p w:rsidR="00FB26E8" w:rsidRPr="00A1781D" w:rsidRDefault="00FB26E8">
            <w:pPr>
              <w:snapToGrid w:val="0"/>
              <w:rPr>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pPr>
              <w:snapToGrid w:val="0"/>
              <w:jc w:val="right"/>
              <w:rPr>
                <w:sz w:val="18"/>
                <w:szCs w:val="18"/>
              </w:rPr>
            </w:pPr>
          </w:p>
        </w:tc>
        <w:tc>
          <w:tcPr>
            <w:tcW w:w="1985" w:type="dxa"/>
            <w:tcBorders>
              <w:top w:val="single" w:sz="4" w:space="0" w:color="000000"/>
              <w:left w:val="single" w:sz="4" w:space="0" w:color="000000"/>
              <w:bottom w:val="single" w:sz="4" w:space="0" w:color="000000"/>
              <w:right w:val="single" w:sz="4" w:space="0" w:color="000000"/>
            </w:tcBorders>
          </w:tcPr>
          <w:p w:rsidR="00FB26E8" w:rsidRDefault="00FB26E8" w:rsidP="00642DB0">
            <w:pPr>
              <w:snapToGrid w:val="0"/>
              <w:jc w:val="center"/>
              <w:rPr>
                <w:sz w:val="18"/>
                <w:szCs w:val="18"/>
              </w:rPr>
            </w:pPr>
            <w:r w:rsidRPr="00A1781D">
              <w:rPr>
                <w:sz w:val="18"/>
                <w:szCs w:val="18"/>
              </w:rPr>
              <w:t>Показатели по счету 20126 требуют пояснения</w:t>
            </w:r>
          </w:p>
        </w:tc>
        <w:tc>
          <w:tcPr>
            <w:tcW w:w="709" w:type="dxa"/>
            <w:tcBorders>
              <w:top w:val="single" w:sz="4" w:space="0" w:color="000000"/>
              <w:left w:val="single" w:sz="4" w:space="0" w:color="000000"/>
              <w:bottom w:val="single" w:sz="4" w:space="0" w:color="000000"/>
              <w:right w:val="single" w:sz="4" w:space="0" w:color="000000"/>
            </w:tcBorders>
          </w:tcPr>
          <w:p w:rsidR="00FB26E8" w:rsidRPr="00A1781D" w:rsidRDefault="00FB26E8" w:rsidP="00642DB0">
            <w:pPr>
              <w:snapToGrid w:val="0"/>
              <w:jc w:val="center"/>
              <w:rPr>
                <w:sz w:val="18"/>
                <w:szCs w:val="18"/>
              </w:rPr>
            </w:pPr>
            <w:r>
              <w:rPr>
                <w:sz w:val="18"/>
                <w:szCs w:val="18"/>
              </w:rPr>
              <w:t>П</w:t>
            </w:r>
          </w:p>
        </w:tc>
        <w:tc>
          <w:tcPr>
            <w:tcW w:w="992" w:type="dxa"/>
            <w:tcBorders>
              <w:top w:val="single" w:sz="4" w:space="0" w:color="000000"/>
              <w:left w:val="single" w:sz="4" w:space="0" w:color="000000"/>
              <w:bottom w:val="single" w:sz="4" w:space="0" w:color="000000"/>
              <w:right w:val="single" w:sz="4" w:space="0" w:color="000000"/>
            </w:tcBorders>
          </w:tcPr>
          <w:p w:rsidR="00FB26E8" w:rsidRPr="005F2BEC" w:rsidRDefault="00FB26E8" w:rsidP="00EC3E54">
            <w:pPr>
              <w:jc w:val="center"/>
              <w:rPr>
                <w:sz w:val="16"/>
                <w:szCs w:val="16"/>
              </w:rPr>
            </w:pPr>
            <w:r w:rsidRPr="005F2BEC">
              <w:rPr>
                <w:sz w:val="16"/>
                <w:szCs w:val="16"/>
              </w:rPr>
              <w:t>ПБС,</w:t>
            </w:r>
          </w:p>
          <w:p w:rsidR="00FB26E8" w:rsidRDefault="00FB26E8" w:rsidP="00EC3E54">
            <w:pPr>
              <w:snapToGrid w:val="0"/>
              <w:jc w:val="center"/>
              <w:rPr>
                <w:sz w:val="18"/>
                <w:szCs w:val="18"/>
              </w:rPr>
            </w:pPr>
            <w:r w:rsidRPr="005F2BEC">
              <w:rPr>
                <w:sz w:val="16"/>
                <w:szCs w:val="16"/>
              </w:rPr>
              <w:t>РБС, ГРБС.</w:t>
            </w:r>
          </w:p>
        </w:tc>
      </w:tr>
      <w:tr w:rsidR="00FB26E8" w:rsidRPr="00A1781D" w:rsidTr="00FB26E8">
        <w:tc>
          <w:tcPr>
            <w:tcW w:w="581" w:type="dxa"/>
            <w:tcBorders>
              <w:top w:val="single" w:sz="4" w:space="0" w:color="000000"/>
              <w:left w:val="single" w:sz="4" w:space="0" w:color="000000"/>
              <w:bottom w:val="single" w:sz="4" w:space="0" w:color="000000"/>
            </w:tcBorders>
            <w:shd w:val="clear" w:color="auto" w:fill="auto"/>
          </w:tcPr>
          <w:p w:rsidR="00FB26E8" w:rsidRPr="00A1781D" w:rsidRDefault="00FB26E8" w:rsidP="003B0536">
            <w:pPr>
              <w:snapToGrid w:val="0"/>
              <w:rPr>
                <w:sz w:val="18"/>
                <w:szCs w:val="18"/>
              </w:rPr>
            </w:pPr>
            <w:r>
              <w:rPr>
                <w:sz w:val="18"/>
                <w:szCs w:val="18"/>
              </w:rPr>
              <w:t>9</w:t>
            </w:r>
          </w:p>
        </w:tc>
        <w:tc>
          <w:tcPr>
            <w:tcW w:w="619" w:type="dxa"/>
            <w:tcBorders>
              <w:top w:val="single" w:sz="4" w:space="0" w:color="000000"/>
              <w:left w:val="single" w:sz="4" w:space="0" w:color="000000"/>
              <w:bottom w:val="single" w:sz="4" w:space="0" w:color="000000"/>
            </w:tcBorders>
            <w:shd w:val="clear" w:color="auto" w:fill="auto"/>
          </w:tcPr>
          <w:p w:rsidR="00FB26E8" w:rsidRPr="00A1781D" w:rsidRDefault="00FB26E8" w:rsidP="003B0536">
            <w:pPr>
              <w:snapToGrid w:val="0"/>
              <w:rPr>
                <w:sz w:val="18"/>
                <w:szCs w:val="18"/>
              </w:rPr>
            </w:pPr>
            <w:r>
              <w:rPr>
                <w:sz w:val="18"/>
                <w:szCs w:val="18"/>
              </w:rPr>
              <w:t>3</w:t>
            </w:r>
          </w:p>
        </w:tc>
        <w:tc>
          <w:tcPr>
            <w:tcW w:w="2061" w:type="dxa"/>
            <w:tcBorders>
              <w:top w:val="single" w:sz="4" w:space="0" w:color="000000"/>
              <w:left w:val="single" w:sz="4" w:space="0" w:color="000000"/>
              <w:bottom w:val="single" w:sz="4" w:space="0" w:color="000000"/>
            </w:tcBorders>
            <w:shd w:val="clear" w:color="auto" w:fill="auto"/>
          </w:tcPr>
          <w:p w:rsidR="00FB26E8" w:rsidRPr="00A1781D" w:rsidRDefault="00FB26E8" w:rsidP="003B0536">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FB26E8" w:rsidRPr="00A1781D" w:rsidRDefault="00FB26E8" w:rsidP="003B0536">
            <w:pPr>
              <w:snapToGrid w:val="0"/>
              <w:jc w:val="center"/>
              <w:rPr>
                <w:sz w:val="18"/>
                <w:szCs w:val="18"/>
              </w:rPr>
            </w:pPr>
            <w:r>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FB26E8" w:rsidRPr="00A1781D" w:rsidRDefault="00FB26E8" w:rsidP="003B0536">
            <w:pPr>
              <w:snapToGrid w:val="0"/>
              <w:rPr>
                <w:sz w:val="18"/>
                <w:szCs w:val="18"/>
              </w:rPr>
            </w:pPr>
            <w:r>
              <w:rPr>
                <w:sz w:val="18"/>
                <w:szCs w:val="18"/>
              </w:rPr>
              <w:t>=0</w:t>
            </w:r>
          </w:p>
        </w:tc>
        <w:tc>
          <w:tcPr>
            <w:tcW w:w="1417" w:type="dxa"/>
            <w:tcBorders>
              <w:top w:val="single" w:sz="4" w:space="0" w:color="000000"/>
              <w:left w:val="single" w:sz="4" w:space="0" w:color="000000"/>
              <w:bottom w:val="single" w:sz="4" w:space="0" w:color="000000"/>
            </w:tcBorders>
            <w:shd w:val="clear" w:color="auto" w:fill="auto"/>
          </w:tcPr>
          <w:p w:rsidR="00FB26E8" w:rsidRPr="00A1781D" w:rsidRDefault="00FB26E8" w:rsidP="003B0536">
            <w:pPr>
              <w:snapToGrid w:val="0"/>
              <w:rPr>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rsidP="003B0536">
            <w:pPr>
              <w:snapToGrid w:val="0"/>
              <w:jc w:val="right"/>
              <w:rPr>
                <w:sz w:val="18"/>
                <w:szCs w:val="18"/>
              </w:rPr>
            </w:pPr>
          </w:p>
        </w:tc>
        <w:tc>
          <w:tcPr>
            <w:tcW w:w="1985" w:type="dxa"/>
            <w:tcBorders>
              <w:top w:val="single" w:sz="4" w:space="0" w:color="000000"/>
              <w:left w:val="single" w:sz="4" w:space="0" w:color="000000"/>
              <w:bottom w:val="single" w:sz="4" w:space="0" w:color="000000"/>
              <w:right w:val="single" w:sz="4" w:space="0" w:color="000000"/>
            </w:tcBorders>
          </w:tcPr>
          <w:p w:rsidR="00FB26E8" w:rsidRPr="00C651FE" w:rsidRDefault="00FB26E8" w:rsidP="00FB26E8">
            <w:pPr>
              <w:snapToGrid w:val="0"/>
              <w:rPr>
                <w:sz w:val="18"/>
                <w:szCs w:val="18"/>
              </w:rPr>
            </w:pPr>
            <w:r>
              <w:rPr>
                <w:sz w:val="18"/>
                <w:szCs w:val="18"/>
              </w:rPr>
              <w:t>Остаток в кассе по графе 4 «</w:t>
            </w:r>
            <w:r w:rsidRPr="00C651FE">
              <w:rPr>
                <w:sz w:val="18"/>
                <w:szCs w:val="18"/>
              </w:rPr>
              <w:t>средства</w:t>
            </w:r>
          </w:p>
          <w:p w:rsidR="00FB26E8" w:rsidRDefault="00FB26E8" w:rsidP="003B0536">
            <w:pPr>
              <w:snapToGrid w:val="0"/>
              <w:jc w:val="center"/>
              <w:rPr>
                <w:sz w:val="18"/>
                <w:szCs w:val="18"/>
              </w:rPr>
            </w:pPr>
            <w:r w:rsidRPr="00C651FE">
              <w:rPr>
                <w:sz w:val="18"/>
                <w:szCs w:val="18"/>
              </w:rPr>
              <w:t>в пути</w:t>
            </w:r>
            <w:r>
              <w:rPr>
                <w:sz w:val="18"/>
                <w:szCs w:val="18"/>
              </w:rPr>
              <w:t>» - недопустимо</w:t>
            </w:r>
          </w:p>
        </w:tc>
        <w:tc>
          <w:tcPr>
            <w:tcW w:w="709" w:type="dxa"/>
            <w:tcBorders>
              <w:top w:val="single" w:sz="4" w:space="0" w:color="000000"/>
              <w:left w:val="single" w:sz="4" w:space="0" w:color="000000"/>
              <w:bottom w:val="single" w:sz="4" w:space="0" w:color="000000"/>
              <w:right w:val="single" w:sz="4" w:space="0" w:color="000000"/>
            </w:tcBorders>
          </w:tcPr>
          <w:p w:rsidR="00FB26E8" w:rsidRDefault="00FB26E8" w:rsidP="003B0536">
            <w:pPr>
              <w:snapToGrid w:val="0"/>
              <w:jc w:val="center"/>
              <w:rPr>
                <w:sz w:val="18"/>
                <w:szCs w:val="18"/>
              </w:rPr>
            </w:pPr>
            <w:r>
              <w:rPr>
                <w:sz w:val="18"/>
                <w:szCs w:val="18"/>
              </w:rPr>
              <w:t>Б</w:t>
            </w:r>
          </w:p>
        </w:tc>
        <w:tc>
          <w:tcPr>
            <w:tcW w:w="992" w:type="dxa"/>
            <w:tcBorders>
              <w:top w:val="single" w:sz="4" w:space="0" w:color="000000"/>
              <w:left w:val="single" w:sz="4" w:space="0" w:color="000000"/>
              <w:bottom w:val="single" w:sz="4" w:space="0" w:color="000000"/>
              <w:right w:val="single" w:sz="4" w:space="0" w:color="000000"/>
            </w:tcBorders>
          </w:tcPr>
          <w:p w:rsidR="00FB26E8" w:rsidRPr="005F2BEC" w:rsidRDefault="00FB26E8" w:rsidP="003B0536">
            <w:pPr>
              <w:jc w:val="center"/>
              <w:rPr>
                <w:sz w:val="16"/>
                <w:szCs w:val="16"/>
              </w:rPr>
            </w:pPr>
            <w:r w:rsidRPr="005F2BEC">
              <w:rPr>
                <w:sz w:val="16"/>
                <w:szCs w:val="16"/>
              </w:rPr>
              <w:t>ПБС,</w:t>
            </w:r>
          </w:p>
          <w:p w:rsidR="00FB26E8" w:rsidRPr="005F2BEC" w:rsidRDefault="00FB26E8" w:rsidP="003B0536">
            <w:pPr>
              <w:jc w:val="center"/>
              <w:rPr>
                <w:sz w:val="16"/>
                <w:szCs w:val="16"/>
              </w:rPr>
            </w:pPr>
            <w:r w:rsidRPr="005F2BEC">
              <w:rPr>
                <w:sz w:val="16"/>
                <w:szCs w:val="16"/>
              </w:rPr>
              <w:t>РБС, ГРБС.</w:t>
            </w:r>
          </w:p>
        </w:tc>
      </w:tr>
      <w:tr w:rsidR="00FB26E8" w:rsidRPr="00A1781D" w:rsidTr="00FB26E8">
        <w:tc>
          <w:tcPr>
            <w:tcW w:w="581" w:type="dxa"/>
            <w:tcBorders>
              <w:top w:val="single" w:sz="4" w:space="0" w:color="000000"/>
              <w:left w:val="single" w:sz="4" w:space="0" w:color="000000"/>
              <w:bottom w:val="single" w:sz="4" w:space="0" w:color="000000"/>
            </w:tcBorders>
            <w:shd w:val="clear" w:color="auto" w:fill="auto"/>
          </w:tcPr>
          <w:p w:rsidR="00FB26E8" w:rsidRDefault="00FB26E8" w:rsidP="003B0536">
            <w:pPr>
              <w:snapToGrid w:val="0"/>
              <w:rPr>
                <w:sz w:val="18"/>
                <w:szCs w:val="18"/>
              </w:rPr>
            </w:pPr>
            <w:r>
              <w:rPr>
                <w:sz w:val="18"/>
                <w:szCs w:val="18"/>
              </w:rPr>
              <w:t>10</w:t>
            </w:r>
          </w:p>
        </w:tc>
        <w:tc>
          <w:tcPr>
            <w:tcW w:w="619" w:type="dxa"/>
            <w:tcBorders>
              <w:top w:val="single" w:sz="4" w:space="0" w:color="000000"/>
              <w:left w:val="single" w:sz="4" w:space="0" w:color="000000"/>
              <w:bottom w:val="single" w:sz="4" w:space="0" w:color="000000"/>
            </w:tcBorders>
            <w:shd w:val="clear" w:color="auto" w:fill="auto"/>
          </w:tcPr>
          <w:p w:rsidR="00FB26E8" w:rsidRDefault="00FB26E8" w:rsidP="003B0536">
            <w:pPr>
              <w:snapToGrid w:val="0"/>
              <w:rPr>
                <w:sz w:val="18"/>
                <w:szCs w:val="18"/>
              </w:rPr>
            </w:pPr>
            <w:r>
              <w:rPr>
                <w:sz w:val="18"/>
                <w:szCs w:val="18"/>
              </w:rPr>
              <w:t>3</w:t>
            </w:r>
          </w:p>
        </w:tc>
        <w:tc>
          <w:tcPr>
            <w:tcW w:w="2061" w:type="dxa"/>
            <w:tcBorders>
              <w:top w:val="single" w:sz="4" w:space="0" w:color="000000"/>
              <w:left w:val="single" w:sz="4" w:space="0" w:color="000000"/>
              <w:bottom w:val="single" w:sz="4" w:space="0" w:color="000000"/>
            </w:tcBorders>
            <w:shd w:val="clear" w:color="auto" w:fill="auto"/>
          </w:tcPr>
          <w:p w:rsidR="00FB26E8" w:rsidRPr="00A1781D" w:rsidRDefault="00FB26E8" w:rsidP="003B0536">
            <w:pPr>
              <w:snapToGrid w:val="0"/>
              <w:rPr>
                <w:sz w:val="18"/>
                <w:szCs w:val="18"/>
              </w:rPr>
            </w:pPr>
          </w:p>
        </w:tc>
        <w:tc>
          <w:tcPr>
            <w:tcW w:w="850" w:type="dxa"/>
            <w:tcBorders>
              <w:top w:val="single" w:sz="4" w:space="0" w:color="000000"/>
              <w:left w:val="single" w:sz="4" w:space="0" w:color="000000"/>
              <w:bottom w:val="single" w:sz="4" w:space="0" w:color="000000"/>
            </w:tcBorders>
            <w:shd w:val="clear" w:color="auto" w:fill="auto"/>
          </w:tcPr>
          <w:p w:rsidR="00FB26E8" w:rsidRDefault="00FB26E8" w:rsidP="003B0536">
            <w:pPr>
              <w:snapToGrid w:val="0"/>
              <w:jc w:val="center"/>
              <w:rPr>
                <w:sz w:val="18"/>
                <w:szCs w:val="18"/>
              </w:rPr>
            </w:pPr>
            <w:r>
              <w:rPr>
                <w:sz w:val="18"/>
                <w:szCs w:val="18"/>
              </w:rPr>
              <w:t>6</w:t>
            </w:r>
          </w:p>
        </w:tc>
        <w:tc>
          <w:tcPr>
            <w:tcW w:w="709" w:type="dxa"/>
            <w:tcBorders>
              <w:top w:val="single" w:sz="4" w:space="0" w:color="000000"/>
              <w:left w:val="single" w:sz="4" w:space="0" w:color="000000"/>
              <w:bottom w:val="single" w:sz="4" w:space="0" w:color="000000"/>
            </w:tcBorders>
            <w:shd w:val="clear" w:color="auto" w:fill="auto"/>
          </w:tcPr>
          <w:p w:rsidR="00FB26E8" w:rsidRDefault="00FB26E8" w:rsidP="003B0536">
            <w:pPr>
              <w:snapToGrid w:val="0"/>
              <w:rPr>
                <w:sz w:val="18"/>
                <w:szCs w:val="18"/>
              </w:rPr>
            </w:pPr>
            <w:r>
              <w:rPr>
                <w:sz w:val="18"/>
                <w:szCs w:val="18"/>
              </w:rPr>
              <w:t>=0</w:t>
            </w:r>
          </w:p>
        </w:tc>
        <w:tc>
          <w:tcPr>
            <w:tcW w:w="1417" w:type="dxa"/>
            <w:tcBorders>
              <w:top w:val="single" w:sz="4" w:space="0" w:color="000000"/>
              <w:left w:val="single" w:sz="4" w:space="0" w:color="000000"/>
              <w:bottom w:val="single" w:sz="4" w:space="0" w:color="000000"/>
            </w:tcBorders>
            <w:shd w:val="clear" w:color="auto" w:fill="auto"/>
          </w:tcPr>
          <w:p w:rsidR="00FB26E8" w:rsidRDefault="00FB26E8" w:rsidP="003B0536">
            <w:pPr>
              <w:snapToGrid w:val="0"/>
              <w:rPr>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rsidP="003B0536">
            <w:pPr>
              <w:snapToGrid w:val="0"/>
              <w:jc w:val="right"/>
              <w:rPr>
                <w:sz w:val="18"/>
                <w:szCs w:val="18"/>
              </w:rPr>
            </w:pPr>
          </w:p>
        </w:tc>
        <w:tc>
          <w:tcPr>
            <w:tcW w:w="1985" w:type="dxa"/>
            <w:tcBorders>
              <w:top w:val="single" w:sz="4" w:space="0" w:color="000000"/>
              <w:left w:val="single" w:sz="4" w:space="0" w:color="000000"/>
              <w:bottom w:val="single" w:sz="4" w:space="0" w:color="000000"/>
              <w:right w:val="single" w:sz="4" w:space="0" w:color="000000"/>
            </w:tcBorders>
          </w:tcPr>
          <w:p w:rsidR="00FB26E8" w:rsidRPr="00C651FE" w:rsidRDefault="00FB26E8" w:rsidP="00FB26E8">
            <w:pPr>
              <w:snapToGrid w:val="0"/>
              <w:rPr>
                <w:sz w:val="18"/>
                <w:szCs w:val="18"/>
              </w:rPr>
            </w:pPr>
            <w:r>
              <w:rPr>
                <w:sz w:val="18"/>
                <w:szCs w:val="18"/>
              </w:rPr>
              <w:t>Остаток в кассе по графе 4 «</w:t>
            </w:r>
            <w:r w:rsidRPr="00C651FE">
              <w:rPr>
                <w:sz w:val="18"/>
                <w:szCs w:val="18"/>
              </w:rPr>
              <w:t>средства</w:t>
            </w:r>
          </w:p>
          <w:p w:rsidR="00FB26E8" w:rsidRDefault="00FB26E8" w:rsidP="003B0536">
            <w:pPr>
              <w:snapToGrid w:val="0"/>
              <w:jc w:val="center"/>
              <w:rPr>
                <w:sz w:val="18"/>
                <w:szCs w:val="18"/>
              </w:rPr>
            </w:pPr>
            <w:r w:rsidRPr="00C651FE">
              <w:rPr>
                <w:sz w:val="18"/>
                <w:szCs w:val="18"/>
              </w:rPr>
              <w:t>в пути</w:t>
            </w:r>
            <w:r>
              <w:rPr>
                <w:sz w:val="18"/>
                <w:szCs w:val="18"/>
              </w:rPr>
              <w:t>» - недопустимо</w:t>
            </w:r>
          </w:p>
        </w:tc>
        <w:tc>
          <w:tcPr>
            <w:tcW w:w="709" w:type="dxa"/>
            <w:tcBorders>
              <w:top w:val="single" w:sz="4" w:space="0" w:color="000000"/>
              <w:left w:val="single" w:sz="4" w:space="0" w:color="000000"/>
              <w:bottom w:val="single" w:sz="4" w:space="0" w:color="000000"/>
              <w:right w:val="single" w:sz="4" w:space="0" w:color="000000"/>
            </w:tcBorders>
          </w:tcPr>
          <w:p w:rsidR="00FB26E8" w:rsidRDefault="00FB26E8" w:rsidP="003B0536">
            <w:pPr>
              <w:snapToGrid w:val="0"/>
              <w:jc w:val="center"/>
              <w:rPr>
                <w:sz w:val="18"/>
                <w:szCs w:val="18"/>
              </w:rPr>
            </w:pPr>
            <w:r>
              <w:rPr>
                <w:sz w:val="18"/>
                <w:szCs w:val="18"/>
              </w:rPr>
              <w:t>Б</w:t>
            </w:r>
          </w:p>
        </w:tc>
        <w:tc>
          <w:tcPr>
            <w:tcW w:w="992" w:type="dxa"/>
            <w:tcBorders>
              <w:top w:val="single" w:sz="4" w:space="0" w:color="000000"/>
              <w:left w:val="single" w:sz="4" w:space="0" w:color="000000"/>
              <w:bottom w:val="single" w:sz="4" w:space="0" w:color="000000"/>
              <w:right w:val="single" w:sz="4" w:space="0" w:color="000000"/>
            </w:tcBorders>
          </w:tcPr>
          <w:p w:rsidR="00FB26E8" w:rsidRPr="005F2BEC" w:rsidRDefault="00FB26E8" w:rsidP="003B0536">
            <w:pPr>
              <w:jc w:val="center"/>
              <w:rPr>
                <w:sz w:val="16"/>
                <w:szCs w:val="16"/>
              </w:rPr>
            </w:pPr>
            <w:r w:rsidRPr="005F2BEC">
              <w:rPr>
                <w:sz w:val="16"/>
                <w:szCs w:val="16"/>
              </w:rPr>
              <w:t>ПБС,</w:t>
            </w:r>
          </w:p>
          <w:p w:rsidR="00FB26E8" w:rsidRPr="005F2BEC" w:rsidRDefault="00FB26E8" w:rsidP="003B0536">
            <w:pPr>
              <w:jc w:val="center"/>
              <w:rPr>
                <w:sz w:val="16"/>
                <w:szCs w:val="16"/>
              </w:rPr>
            </w:pPr>
            <w:r w:rsidRPr="005F2BEC">
              <w:rPr>
                <w:sz w:val="16"/>
                <w:szCs w:val="16"/>
              </w:rPr>
              <w:t>РБС, ГРБС.</w:t>
            </w:r>
          </w:p>
        </w:tc>
      </w:tr>
      <w:tr w:rsidR="00FB26E8" w:rsidRPr="00A1781D" w:rsidTr="00FB26E8">
        <w:tc>
          <w:tcPr>
            <w:tcW w:w="581" w:type="dxa"/>
            <w:tcBorders>
              <w:top w:val="single" w:sz="4" w:space="0" w:color="000000"/>
              <w:left w:val="single" w:sz="4" w:space="0" w:color="000000"/>
              <w:bottom w:val="single" w:sz="4" w:space="0" w:color="000000"/>
            </w:tcBorders>
            <w:shd w:val="clear" w:color="auto" w:fill="auto"/>
          </w:tcPr>
          <w:p w:rsidR="00FB26E8" w:rsidRDefault="00FB26E8" w:rsidP="00FB26E8">
            <w:pPr>
              <w:snapToGrid w:val="0"/>
              <w:rPr>
                <w:sz w:val="18"/>
                <w:szCs w:val="18"/>
              </w:rPr>
            </w:pPr>
            <w:r>
              <w:rPr>
                <w:sz w:val="18"/>
                <w:szCs w:val="18"/>
              </w:rPr>
              <w:t>11 (для месячной отчетности)</w:t>
            </w:r>
          </w:p>
        </w:tc>
        <w:tc>
          <w:tcPr>
            <w:tcW w:w="619" w:type="dxa"/>
            <w:tcBorders>
              <w:top w:val="single" w:sz="4" w:space="0" w:color="000000"/>
              <w:left w:val="single" w:sz="4" w:space="0" w:color="000000"/>
              <w:bottom w:val="single" w:sz="4" w:space="0" w:color="000000"/>
            </w:tcBorders>
            <w:shd w:val="clear" w:color="auto" w:fill="auto"/>
          </w:tcPr>
          <w:p w:rsidR="00FB26E8" w:rsidRDefault="00FB26E8" w:rsidP="00FB26E8">
            <w:pPr>
              <w:snapToGrid w:val="0"/>
              <w:rPr>
                <w:sz w:val="18"/>
                <w:szCs w:val="18"/>
              </w:rPr>
            </w:pPr>
            <w:r>
              <w:rPr>
                <w:sz w:val="18"/>
                <w:szCs w:val="18"/>
              </w:rPr>
              <w:t>3</w:t>
            </w:r>
          </w:p>
        </w:tc>
        <w:tc>
          <w:tcPr>
            <w:tcW w:w="2061" w:type="dxa"/>
            <w:tcBorders>
              <w:top w:val="single" w:sz="4" w:space="0" w:color="000000"/>
              <w:left w:val="single" w:sz="4" w:space="0" w:color="000000"/>
              <w:bottom w:val="single" w:sz="4" w:space="0" w:color="000000"/>
            </w:tcBorders>
            <w:shd w:val="clear" w:color="auto" w:fill="auto"/>
          </w:tcPr>
          <w:p w:rsidR="00FB26E8" w:rsidRPr="00A1781D" w:rsidRDefault="00FB26E8" w:rsidP="00FB26E8">
            <w:pPr>
              <w:snapToGrid w:val="0"/>
              <w:rPr>
                <w:sz w:val="18"/>
                <w:szCs w:val="18"/>
              </w:rPr>
            </w:pPr>
            <w:r>
              <w:rPr>
                <w:sz w:val="18"/>
                <w:szCs w:val="18"/>
              </w:rPr>
              <w:t>*</w:t>
            </w:r>
          </w:p>
        </w:tc>
        <w:tc>
          <w:tcPr>
            <w:tcW w:w="850" w:type="dxa"/>
            <w:tcBorders>
              <w:top w:val="single" w:sz="4" w:space="0" w:color="000000"/>
              <w:left w:val="single" w:sz="4" w:space="0" w:color="000000"/>
              <w:bottom w:val="single" w:sz="4" w:space="0" w:color="000000"/>
            </w:tcBorders>
            <w:shd w:val="clear" w:color="auto" w:fill="auto"/>
          </w:tcPr>
          <w:p w:rsidR="00FB26E8" w:rsidRDefault="00FB26E8" w:rsidP="00FB26E8">
            <w:pPr>
              <w:snapToGrid w:val="0"/>
              <w:jc w:val="center"/>
              <w:rPr>
                <w:sz w:val="18"/>
                <w:szCs w:val="18"/>
              </w:rPr>
            </w:pPr>
            <w:r>
              <w:rPr>
                <w:sz w:val="18"/>
                <w:szCs w:val="18"/>
              </w:rPr>
              <w:t>С 3 по 6</w:t>
            </w:r>
          </w:p>
        </w:tc>
        <w:tc>
          <w:tcPr>
            <w:tcW w:w="709" w:type="dxa"/>
            <w:tcBorders>
              <w:top w:val="single" w:sz="4" w:space="0" w:color="000000"/>
              <w:left w:val="single" w:sz="4" w:space="0" w:color="000000"/>
              <w:bottom w:val="single" w:sz="4" w:space="0" w:color="000000"/>
            </w:tcBorders>
            <w:shd w:val="clear" w:color="auto" w:fill="auto"/>
          </w:tcPr>
          <w:p w:rsidR="00FB26E8" w:rsidRDefault="00FB26E8" w:rsidP="00FB26E8">
            <w:pPr>
              <w:snapToGrid w:val="0"/>
              <w:rPr>
                <w:sz w:val="18"/>
                <w:szCs w:val="18"/>
              </w:rPr>
            </w:pPr>
            <w:r>
              <w:rPr>
                <w:sz w:val="18"/>
                <w:szCs w:val="18"/>
              </w:rPr>
              <w:t>=0</w:t>
            </w:r>
          </w:p>
        </w:tc>
        <w:tc>
          <w:tcPr>
            <w:tcW w:w="1417" w:type="dxa"/>
            <w:tcBorders>
              <w:top w:val="single" w:sz="4" w:space="0" w:color="000000"/>
              <w:left w:val="single" w:sz="4" w:space="0" w:color="000000"/>
              <w:bottom w:val="single" w:sz="4" w:space="0" w:color="000000"/>
            </w:tcBorders>
            <w:shd w:val="clear" w:color="auto" w:fill="auto"/>
          </w:tcPr>
          <w:p w:rsidR="00FB26E8" w:rsidRDefault="00FB26E8" w:rsidP="00FB26E8">
            <w:pPr>
              <w:snapToGrid w:val="0"/>
              <w:rPr>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FB26E8" w:rsidRPr="00A1781D" w:rsidRDefault="00FB26E8" w:rsidP="00FB26E8">
            <w:pPr>
              <w:snapToGrid w:val="0"/>
              <w:jc w:val="right"/>
              <w:rPr>
                <w:sz w:val="18"/>
                <w:szCs w:val="18"/>
              </w:rPr>
            </w:pPr>
          </w:p>
        </w:tc>
        <w:tc>
          <w:tcPr>
            <w:tcW w:w="1985" w:type="dxa"/>
            <w:tcBorders>
              <w:top w:val="single" w:sz="4" w:space="0" w:color="000000"/>
              <w:left w:val="single" w:sz="4" w:space="0" w:color="000000"/>
              <w:bottom w:val="single" w:sz="4" w:space="0" w:color="000000"/>
              <w:right w:val="single" w:sz="4" w:space="0" w:color="000000"/>
            </w:tcBorders>
          </w:tcPr>
          <w:p w:rsidR="00FB26E8" w:rsidRDefault="00FB26E8" w:rsidP="00FB26E8">
            <w:pPr>
              <w:snapToGrid w:val="0"/>
              <w:jc w:val="center"/>
              <w:rPr>
                <w:sz w:val="18"/>
                <w:szCs w:val="18"/>
              </w:rPr>
            </w:pPr>
            <w:proofErr w:type="spellStart"/>
            <w:r>
              <w:rPr>
                <w:sz w:val="18"/>
                <w:szCs w:val="18"/>
              </w:rPr>
              <w:t>Рзадел</w:t>
            </w:r>
            <w:proofErr w:type="spellEnd"/>
            <w:r>
              <w:rPr>
                <w:sz w:val="18"/>
                <w:szCs w:val="18"/>
              </w:rPr>
              <w:t xml:space="preserve"> 3 формы 0503178 заполняется только в квартальной и годовой отчетности</w:t>
            </w:r>
          </w:p>
        </w:tc>
        <w:tc>
          <w:tcPr>
            <w:tcW w:w="709" w:type="dxa"/>
            <w:tcBorders>
              <w:top w:val="single" w:sz="4" w:space="0" w:color="000000"/>
              <w:left w:val="single" w:sz="4" w:space="0" w:color="000000"/>
              <w:bottom w:val="single" w:sz="4" w:space="0" w:color="000000"/>
              <w:right w:val="single" w:sz="4" w:space="0" w:color="000000"/>
            </w:tcBorders>
          </w:tcPr>
          <w:p w:rsidR="00FB26E8" w:rsidRDefault="00FB26E8" w:rsidP="00FB26E8">
            <w:pPr>
              <w:snapToGrid w:val="0"/>
              <w:jc w:val="center"/>
              <w:rPr>
                <w:sz w:val="18"/>
                <w:szCs w:val="18"/>
              </w:rPr>
            </w:pPr>
            <w:r>
              <w:rPr>
                <w:sz w:val="18"/>
                <w:szCs w:val="18"/>
              </w:rPr>
              <w:t>Б</w:t>
            </w:r>
          </w:p>
        </w:tc>
        <w:tc>
          <w:tcPr>
            <w:tcW w:w="992" w:type="dxa"/>
            <w:tcBorders>
              <w:top w:val="single" w:sz="4" w:space="0" w:color="000000"/>
              <w:left w:val="single" w:sz="4" w:space="0" w:color="000000"/>
              <w:bottom w:val="single" w:sz="4" w:space="0" w:color="000000"/>
              <w:right w:val="single" w:sz="4" w:space="0" w:color="000000"/>
            </w:tcBorders>
          </w:tcPr>
          <w:p w:rsidR="00FB26E8" w:rsidRPr="005F2BEC" w:rsidRDefault="00FB26E8" w:rsidP="00FB26E8">
            <w:pPr>
              <w:jc w:val="center"/>
              <w:rPr>
                <w:sz w:val="16"/>
                <w:szCs w:val="16"/>
              </w:rPr>
            </w:pPr>
            <w:r w:rsidRPr="005F2BEC">
              <w:rPr>
                <w:sz w:val="16"/>
                <w:szCs w:val="16"/>
              </w:rPr>
              <w:t>ПБС,</w:t>
            </w:r>
          </w:p>
          <w:p w:rsidR="00FB26E8" w:rsidRPr="005F2BEC" w:rsidRDefault="00FB26E8" w:rsidP="00FB26E8">
            <w:pPr>
              <w:jc w:val="center"/>
              <w:rPr>
                <w:sz w:val="16"/>
                <w:szCs w:val="16"/>
              </w:rPr>
            </w:pPr>
            <w:r w:rsidRPr="005F2BEC">
              <w:rPr>
                <w:sz w:val="16"/>
                <w:szCs w:val="16"/>
              </w:rPr>
              <w:t>РБС, ГРБС.</w:t>
            </w:r>
          </w:p>
        </w:tc>
      </w:tr>
    </w:tbl>
    <w:p w:rsidR="003B0536" w:rsidRDefault="003B0536" w:rsidP="001921AF">
      <w:pPr>
        <w:rPr>
          <w:b/>
          <w:vanish/>
          <w:sz w:val="18"/>
          <w:szCs w:val="18"/>
        </w:rPr>
      </w:pPr>
    </w:p>
    <w:p w:rsidR="001921AF" w:rsidRPr="0004304B" w:rsidRDefault="0004304B" w:rsidP="005E2056">
      <w:pPr>
        <w:pStyle w:val="2"/>
        <w:ind w:left="0" w:firstLine="0"/>
        <w:jc w:val="both"/>
        <w:rPr>
          <w:b/>
          <w:sz w:val="18"/>
          <w:szCs w:val="18"/>
        </w:rPr>
      </w:pPr>
      <w:bookmarkStart w:id="119" w:name="_Toc216965279"/>
      <w:r w:rsidRPr="0004304B">
        <w:rPr>
          <w:b/>
          <w:sz w:val="18"/>
          <w:szCs w:val="18"/>
        </w:rPr>
        <w:t xml:space="preserve">5.2. </w:t>
      </w:r>
      <w:r w:rsidR="006A5C14" w:rsidRPr="0004304B">
        <w:rPr>
          <w:b/>
          <w:sz w:val="18"/>
          <w:szCs w:val="18"/>
        </w:rPr>
        <w:t>Форматно-логически</w:t>
      </w:r>
      <w:r w:rsidRPr="0004304B">
        <w:rPr>
          <w:b/>
          <w:sz w:val="18"/>
          <w:szCs w:val="18"/>
        </w:rPr>
        <w:t>е</w:t>
      </w:r>
      <w:r w:rsidR="006A5C14" w:rsidRPr="0004304B">
        <w:rPr>
          <w:b/>
          <w:sz w:val="18"/>
          <w:szCs w:val="18"/>
        </w:rPr>
        <w:t xml:space="preserve"> контрол</w:t>
      </w:r>
      <w:r w:rsidRPr="0004304B">
        <w:rPr>
          <w:b/>
          <w:sz w:val="18"/>
          <w:szCs w:val="18"/>
        </w:rPr>
        <w:t>и</w:t>
      </w:r>
      <w:r w:rsidR="006A5C14" w:rsidRPr="0004304B">
        <w:rPr>
          <w:b/>
          <w:sz w:val="18"/>
          <w:szCs w:val="18"/>
        </w:rPr>
        <w:t xml:space="preserve"> </w:t>
      </w:r>
      <w:r w:rsidRPr="0004304B">
        <w:rPr>
          <w:b/>
          <w:sz w:val="18"/>
          <w:szCs w:val="18"/>
        </w:rPr>
        <w:t>Сведений (ф. 0503178)</w:t>
      </w:r>
      <w:bookmarkEnd w:id="119"/>
    </w:p>
    <w:tbl>
      <w:tblPr>
        <w:tblpPr w:leftFromText="180" w:rightFromText="180" w:vertAnchor="text" w:horzAnchor="margin" w:tblpY="130"/>
        <w:tblW w:w="86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00"/>
        <w:gridCol w:w="22"/>
        <w:gridCol w:w="1560"/>
        <w:gridCol w:w="18"/>
        <w:gridCol w:w="780"/>
        <w:gridCol w:w="780"/>
        <w:gridCol w:w="1140"/>
        <w:gridCol w:w="780"/>
        <w:gridCol w:w="754"/>
        <w:gridCol w:w="26"/>
        <w:gridCol w:w="960"/>
        <w:gridCol w:w="220"/>
        <w:gridCol w:w="980"/>
      </w:tblGrid>
      <w:tr w:rsidR="008B53D1" w:rsidRPr="00A1781D" w:rsidTr="00B830C5">
        <w:tc>
          <w:tcPr>
            <w:tcW w:w="2980" w:type="dxa"/>
            <w:gridSpan w:val="5"/>
            <w:shd w:val="clear" w:color="auto" w:fill="auto"/>
          </w:tcPr>
          <w:p w:rsidR="00D91EE4" w:rsidRPr="00A1781D" w:rsidRDefault="00D91EE4" w:rsidP="005E2056">
            <w:pPr>
              <w:rPr>
                <w:sz w:val="18"/>
                <w:szCs w:val="18"/>
              </w:rPr>
            </w:pPr>
            <w:r w:rsidRPr="00A1781D">
              <w:rPr>
                <w:sz w:val="18"/>
                <w:szCs w:val="18"/>
              </w:rPr>
              <w:t>0503178</w:t>
            </w:r>
            <w:r w:rsidRPr="00A1781D">
              <w:rPr>
                <w:sz w:val="18"/>
                <w:szCs w:val="18"/>
                <w:lang w:val="en-US"/>
              </w:rPr>
              <w:t>b</w:t>
            </w:r>
            <w:r w:rsidRPr="00A1781D">
              <w:rPr>
                <w:sz w:val="18"/>
                <w:szCs w:val="18"/>
              </w:rPr>
              <w:t xml:space="preserve"> (бюджетная деятельность)</w:t>
            </w:r>
          </w:p>
        </w:tc>
        <w:tc>
          <w:tcPr>
            <w:tcW w:w="2700" w:type="dxa"/>
            <w:gridSpan w:val="3"/>
            <w:shd w:val="clear" w:color="auto" w:fill="auto"/>
          </w:tcPr>
          <w:p w:rsidR="00D91EE4" w:rsidRPr="00A1781D" w:rsidRDefault="00D91EE4" w:rsidP="005E2056">
            <w:pPr>
              <w:rPr>
                <w:sz w:val="18"/>
                <w:szCs w:val="18"/>
              </w:rPr>
            </w:pPr>
            <w:r w:rsidRPr="00A1781D">
              <w:rPr>
                <w:sz w:val="18"/>
                <w:szCs w:val="18"/>
              </w:rPr>
              <w:t>0503178</w:t>
            </w:r>
            <w:r w:rsidRPr="00A1781D">
              <w:rPr>
                <w:sz w:val="18"/>
                <w:szCs w:val="18"/>
                <w:lang w:val="en-US"/>
              </w:rPr>
              <w:t>t</w:t>
            </w:r>
            <w:r w:rsidR="003B6F08" w:rsidRPr="00A1781D">
              <w:rPr>
                <w:sz w:val="18"/>
                <w:szCs w:val="18"/>
              </w:rPr>
              <w:t xml:space="preserve"> </w:t>
            </w:r>
            <w:r w:rsidRPr="00A1781D">
              <w:rPr>
                <w:sz w:val="18"/>
                <w:szCs w:val="18"/>
              </w:rPr>
              <w:t>(средства во временном распоряжении)</w:t>
            </w:r>
          </w:p>
        </w:tc>
        <w:tc>
          <w:tcPr>
            <w:tcW w:w="2940" w:type="dxa"/>
            <w:gridSpan w:val="5"/>
            <w:shd w:val="clear" w:color="auto" w:fill="auto"/>
          </w:tcPr>
          <w:p w:rsidR="00D91EE4" w:rsidRPr="00A1781D" w:rsidRDefault="00D91EE4" w:rsidP="005E2056">
            <w:pPr>
              <w:rPr>
                <w:sz w:val="18"/>
                <w:szCs w:val="18"/>
              </w:rPr>
            </w:pPr>
            <w:r w:rsidRPr="00A1781D">
              <w:rPr>
                <w:sz w:val="18"/>
                <w:szCs w:val="18"/>
              </w:rPr>
              <w:t>0503178z</w:t>
            </w:r>
            <w:r w:rsidRPr="0004304B">
              <w:rPr>
                <w:sz w:val="18"/>
                <w:szCs w:val="18"/>
              </w:rPr>
              <w:t xml:space="preserve"> </w:t>
            </w:r>
            <w:r w:rsidRPr="00A1781D">
              <w:rPr>
                <w:sz w:val="18"/>
                <w:szCs w:val="18"/>
              </w:rPr>
              <w:t>(бюджетная деятельность - загранучреждения)</w:t>
            </w:r>
          </w:p>
        </w:tc>
      </w:tr>
      <w:tr w:rsidR="008B53D1" w:rsidRPr="00A1781D" w:rsidTr="00B830C5">
        <w:tc>
          <w:tcPr>
            <w:tcW w:w="600" w:type="dxa"/>
            <w:shd w:val="clear" w:color="auto" w:fill="auto"/>
          </w:tcPr>
          <w:p w:rsidR="00D91EE4" w:rsidRPr="00A1781D" w:rsidRDefault="00D91EE4" w:rsidP="005E2056">
            <w:pPr>
              <w:rPr>
                <w:sz w:val="18"/>
                <w:szCs w:val="18"/>
              </w:rPr>
            </w:pPr>
            <w:r w:rsidRPr="00A1781D">
              <w:rPr>
                <w:sz w:val="18"/>
                <w:szCs w:val="18"/>
              </w:rPr>
              <w:t>КВД</w:t>
            </w:r>
          </w:p>
        </w:tc>
        <w:tc>
          <w:tcPr>
            <w:tcW w:w="1600" w:type="dxa"/>
            <w:gridSpan w:val="3"/>
            <w:shd w:val="clear" w:color="auto" w:fill="auto"/>
          </w:tcPr>
          <w:p w:rsidR="00D91EE4" w:rsidRPr="00A1781D" w:rsidRDefault="00D91EE4" w:rsidP="005E2056">
            <w:pPr>
              <w:rPr>
                <w:sz w:val="18"/>
                <w:szCs w:val="18"/>
              </w:rPr>
            </w:pPr>
            <w:r w:rsidRPr="00A1781D">
              <w:rPr>
                <w:sz w:val="18"/>
                <w:szCs w:val="18"/>
              </w:rPr>
              <w:t>АС</w:t>
            </w:r>
          </w:p>
        </w:tc>
        <w:tc>
          <w:tcPr>
            <w:tcW w:w="780" w:type="dxa"/>
            <w:shd w:val="clear" w:color="auto" w:fill="auto"/>
          </w:tcPr>
          <w:p w:rsidR="00D91EE4" w:rsidRPr="00A1781D" w:rsidRDefault="00D91EE4" w:rsidP="005E2056">
            <w:pPr>
              <w:rPr>
                <w:sz w:val="18"/>
                <w:szCs w:val="18"/>
              </w:rPr>
            </w:pPr>
            <w:r w:rsidRPr="00A1781D">
              <w:rPr>
                <w:sz w:val="18"/>
                <w:szCs w:val="18"/>
              </w:rPr>
              <w:t>КОСГУ</w:t>
            </w:r>
          </w:p>
        </w:tc>
        <w:tc>
          <w:tcPr>
            <w:tcW w:w="780" w:type="dxa"/>
            <w:shd w:val="clear" w:color="auto" w:fill="auto"/>
          </w:tcPr>
          <w:p w:rsidR="00D91EE4" w:rsidRPr="00A1781D" w:rsidRDefault="00D91EE4" w:rsidP="005E2056">
            <w:pPr>
              <w:rPr>
                <w:sz w:val="18"/>
                <w:szCs w:val="18"/>
              </w:rPr>
            </w:pPr>
            <w:r w:rsidRPr="00A1781D">
              <w:rPr>
                <w:sz w:val="18"/>
                <w:szCs w:val="18"/>
              </w:rPr>
              <w:t>КВД</w:t>
            </w:r>
          </w:p>
        </w:tc>
        <w:tc>
          <w:tcPr>
            <w:tcW w:w="1140" w:type="dxa"/>
            <w:shd w:val="clear" w:color="auto" w:fill="auto"/>
          </w:tcPr>
          <w:p w:rsidR="00D91EE4" w:rsidRPr="00A1781D" w:rsidRDefault="00D91EE4" w:rsidP="005E2056">
            <w:pPr>
              <w:rPr>
                <w:sz w:val="18"/>
                <w:szCs w:val="18"/>
              </w:rPr>
            </w:pPr>
            <w:r w:rsidRPr="00A1781D">
              <w:rPr>
                <w:sz w:val="18"/>
                <w:szCs w:val="18"/>
              </w:rPr>
              <w:t>АС</w:t>
            </w:r>
          </w:p>
        </w:tc>
        <w:tc>
          <w:tcPr>
            <w:tcW w:w="780" w:type="dxa"/>
            <w:shd w:val="clear" w:color="auto" w:fill="auto"/>
          </w:tcPr>
          <w:p w:rsidR="00D91EE4" w:rsidRPr="00A1781D" w:rsidRDefault="00D91EE4" w:rsidP="005E2056">
            <w:pPr>
              <w:rPr>
                <w:sz w:val="18"/>
                <w:szCs w:val="18"/>
              </w:rPr>
            </w:pPr>
            <w:r w:rsidRPr="00A1781D">
              <w:rPr>
                <w:sz w:val="18"/>
                <w:szCs w:val="18"/>
              </w:rPr>
              <w:t>КОСГУ</w:t>
            </w:r>
          </w:p>
        </w:tc>
        <w:tc>
          <w:tcPr>
            <w:tcW w:w="780" w:type="dxa"/>
            <w:gridSpan w:val="2"/>
            <w:shd w:val="clear" w:color="auto" w:fill="auto"/>
          </w:tcPr>
          <w:p w:rsidR="00D91EE4" w:rsidRPr="00A1781D" w:rsidRDefault="00D91EE4" w:rsidP="005E2056">
            <w:pPr>
              <w:rPr>
                <w:sz w:val="18"/>
                <w:szCs w:val="18"/>
              </w:rPr>
            </w:pPr>
            <w:r w:rsidRPr="00A1781D">
              <w:rPr>
                <w:sz w:val="18"/>
                <w:szCs w:val="18"/>
              </w:rPr>
              <w:t>КВД</w:t>
            </w:r>
          </w:p>
        </w:tc>
        <w:tc>
          <w:tcPr>
            <w:tcW w:w="960" w:type="dxa"/>
            <w:shd w:val="clear" w:color="auto" w:fill="auto"/>
          </w:tcPr>
          <w:p w:rsidR="00D91EE4" w:rsidRPr="00A1781D" w:rsidRDefault="00D91EE4" w:rsidP="005E2056">
            <w:pPr>
              <w:rPr>
                <w:sz w:val="18"/>
                <w:szCs w:val="18"/>
              </w:rPr>
            </w:pPr>
            <w:r w:rsidRPr="00A1781D">
              <w:rPr>
                <w:sz w:val="18"/>
                <w:szCs w:val="18"/>
              </w:rPr>
              <w:t>АС</w:t>
            </w:r>
          </w:p>
        </w:tc>
        <w:tc>
          <w:tcPr>
            <w:tcW w:w="1200" w:type="dxa"/>
            <w:gridSpan w:val="2"/>
            <w:shd w:val="clear" w:color="auto" w:fill="auto"/>
          </w:tcPr>
          <w:p w:rsidR="00D91EE4" w:rsidRPr="00A1781D" w:rsidRDefault="00D91EE4" w:rsidP="005E2056">
            <w:pPr>
              <w:rPr>
                <w:sz w:val="18"/>
                <w:szCs w:val="18"/>
              </w:rPr>
            </w:pPr>
            <w:r w:rsidRPr="00A1781D">
              <w:rPr>
                <w:sz w:val="18"/>
                <w:szCs w:val="18"/>
              </w:rPr>
              <w:t>КОСГУ</w:t>
            </w:r>
          </w:p>
        </w:tc>
      </w:tr>
      <w:tr w:rsidR="008B53D1" w:rsidRPr="00A1781D" w:rsidTr="00B830C5">
        <w:tc>
          <w:tcPr>
            <w:tcW w:w="8620" w:type="dxa"/>
            <w:gridSpan w:val="13"/>
            <w:shd w:val="clear" w:color="auto" w:fill="auto"/>
          </w:tcPr>
          <w:p w:rsidR="00404E69" w:rsidRPr="00A1781D" w:rsidRDefault="00404E69" w:rsidP="005E2056">
            <w:pPr>
              <w:rPr>
                <w:sz w:val="18"/>
                <w:szCs w:val="18"/>
              </w:rPr>
            </w:pPr>
            <w:r w:rsidRPr="00A1781D">
              <w:rPr>
                <w:sz w:val="18"/>
                <w:szCs w:val="18"/>
              </w:rPr>
              <w:t>Раздел 1</w:t>
            </w:r>
          </w:p>
        </w:tc>
      </w:tr>
      <w:tr w:rsidR="008B53D1" w:rsidRPr="00A1781D" w:rsidTr="00B830C5">
        <w:tc>
          <w:tcPr>
            <w:tcW w:w="600" w:type="dxa"/>
            <w:shd w:val="clear" w:color="auto" w:fill="auto"/>
          </w:tcPr>
          <w:p w:rsidR="00D91EE4" w:rsidRPr="00A1781D" w:rsidRDefault="00D91EE4" w:rsidP="005E2056">
            <w:pPr>
              <w:rPr>
                <w:sz w:val="18"/>
                <w:szCs w:val="18"/>
              </w:rPr>
            </w:pPr>
            <w:r w:rsidRPr="00A1781D">
              <w:rPr>
                <w:sz w:val="18"/>
                <w:szCs w:val="18"/>
              </w:rPr>
              <w:lastRenderedPageBreak/>
              <w:t>1</w:t>
            </w:r>
          </w:p>
        </w:tc>
        <w:tc>
          <w:tcPr>
            <w:tcW w:w="1600" w:type="dxa"/>
            <w:gridSpan w:val="3"/>
            <w:shd w:val="clear" w:color="auto" w:fill="auto"/>
          </w:tcPr>
          <w:p w:rsidR="00D91EE4" w:rsidRPr="00A1781D" w:rsidRDefault="00D91EE4" w:rsidP="005E2056">
            <w:pPr>
              <w:rPr>
                <w:rFonts w:eastAsia="Arial"/>
                <w:sz w:val="18"/>
                <w:szCs w:val="18"/>
              </w:rPr>
            </w:pPr>
            <w:r w:rsidRPr="00A1781D">
              <w:rPr>
                <w:rFonts w:eastAsia="Arial"/>
                <w:sz w:val="18"/>
                <w:szCs w:val="18"/>
              </w:rPr>
              <w:t>= 20121, 20122, 20123, 20126, 20127</w:t>
            </w:r>
          </w:p>
        </w:tc>
        <w:tc>
          <w:tcPr>
            <w:tcW w:w="780" w:type="dxa"/>
            <w:shd w:val="clear" w:color="auto" w:fill="auto"/>
          </w:tcPr>
          <w:p w:rsidR="00D91EE4" w:rsidRPr="00A1781D" w:rsidRDefault="00D91EE4" w:rsidP="005E2056">
            <w:pPr>
              <w:rPr>
                <w:rFonts w:eastAsia="Arial"/>
                <w:sz w:val="18"/>
                <w:szCs w:val="18"/>
              </w:rPr>
            </w:pPr>
            <w:r w:rsidRPr="00A1781D">
              <w:rPr>
                <w:rFonts w:eastAsia="Arial"/>
                <w:sz w:val="18"/>
                <w:szCs w:val="18"/>
              </w:rPr>
              <w:t>000</w:t>
            </w:r>
          </w:p>
          <w:p w:rsidR="00D91EE4" w:rsidRPr="00A1781D" w:rsidRDefault="00D91EE4" w:rsidP="005E2056">
            <w:pPr>
              <w:rPr>
                <w:sz w:val="18"/>
                <w:szCs w:val="18"/>
              </w:rPr>
            </w:pPr>
          </w:p>
        </w:tc>
        <w:tc>
          <w:tcPr>
            <w:tcW w:w="780" w:type="dxa"/>
            <w:shd w:val="clear" w:color="auto" w:fill="auto"/>
          </w:tcPr>
          <w:p w:rsidR="00D91EE4" w:rsidRPr="00A1781D" w:rsidRDefault="00D91EE4" w:rsidP="005E2056">
            <w:pPr>
              <w:rPr>
                <w:sz w:val="18"/>
                <w:szCs w:val="18"/>
              </w:rPr>
            </w:pPr>
            <w:r w:rsidRPr="00A1781D">
              <w:rPr>
                <w:sz w:val="18"/>
                <w:szCs w:val="18"/>
              </w:rPr>
              <w:t>3</w:t>
            </w:r>
          </w:p>
        </w:tc>
        <w:tc>
          <w:tcPr>
            <w:tcW w:w="1140" w:type="dxa"/>
            <w:shd w:val="clear" w:color="auto" w:fill="auto"/>
          </w:tcPr>
          <w:p w:rsidR="00D91EE4" w:rsidRPr="00A1781D" w:rsidRDefault="00D91EE4" w:rsidP="005E2056">
            <w:pPr>
              <w:rPr>
                <w:sz w:val="18"/>
                <w:szCs w:val="18"/>
              </w:rPr>
            </w:pPr>
            <w:r w:rsidRPr="00A1781D">
              <w:rPr>
                <w:rFonts w:eastAsia="Arial"/>
                <w:sz w:val="18"/>
                <w:szCs w:val="18"/>
              </w:rPr>
              <w:t>= 20121, 20123, 20127</w:t>
            </w:r>
          </w:p>
        </w:tc>
        <w:tc>
          <w:tcPr>
            <w:tcW w:w="780" w:type="dxa"/>
            <w:shd w:val="clear" w:color="auto" w:fill="auto"/>
          </w:tcPr>
          <w:p w:rsidR="00D91EE4" w:rsidRPr="00A1781D" w:rsidRDefault="00D91EE4" w:rsidP="005E2056">
            <w:pPr>
              <w:rPr>
                <w:rFonts w:eastAsia="Arial"/>
                <w:sz w:val="18"/>
                <w:szCs w:val="18"/>
              </w:rPr>
            </w:pPr>
            <w:r w:rsidRPr="00A1781D">
              <w:rPr>
                <w:rFonts w:eastAsia="Arial"/>
                <w:sz w:val="18"/>
                <w:szCs w:val="18"/>
              </w:rPr>
              <w:t>000</w:t>
            </w:r>
          </w:p>
          <w:p w:rsidR="00D91EE4" w:rsidRPr="00A1781D" w:rsidRDefault="00D91EE4" w:rsidP="005E2056">
            <w:pPr>
              <w:rPr>
                <w:sz w:val="18"/>
                <w:szCs w:val="18"/>
              </w:rPr>
            </w:pPr>
          </w:p>
        </w:tc>
        <w:tc>
          <w:tcPr>
            <w:tcW w:w="780" w:type="dxa"/>
            <w:gridSpan w:val="2"/>
            <w:shd w:val="clear" w:color="auto" w:fill="auto"/>
          </w:tcPr>
          <w:p w:rsidR="00D91EE4" w:rsidRPr="00A1781D" w:rsidRDefault="00D91EE4" w:rsidP="005E2056">
            <w:pPr>
              <w:rPr>
                <w:sz w:val="18"/>
                <w:szCs w:val="18"/>
              </w:rPr>
            </w:pPr>
            <w:r w:rsidRPr="00A1781D">
              <w:rPr>
                <w:sz w:val="18"/>
                <w:szCs w:val="18"/>
              </w:rPr>
              <w:t>1</w:t>
            </w:r>
          </w:p>
        </w:tc>
        <w:tc>
          <w:tcPr>
            <w:tcW w:w="960" w:type="dxa"/>
            <w:shd w:val="clear" w:color="auto" w:fill="auto"/>
          </w:tcPr>
          <w:p w:rsidR="00D91EE4" w:rsidRPr="00A1781D" w:rsidRDefault="00D91EE4" w:rsidP="005E2056">
            <w:pPr>
              <w:rPr>
                <w:rFonts w:eastAsia="Arial"/>
                <w:sz w:val="18"/>
                <w:szCs w:val="18"/>
              </w:rPr>
            </w:pPr>
            <w:r w:rsidRPr="00A1781D">
              <w:rPr>
                <w:rFonts w:eastAsia="Arial"/>
                <w:sz w:val="18"/>
                <w:szCs w:val="18"/>
              </w:rPr>
              <w:t xml:space="preserve">= 20123, </w:t>
            </w:r>
            <w:r w:rsidR="00A90B83" w:rsidRPr="00A1781D">
              <w:rPr>
                <w:rFonts w:eastAsia="Arial"/>
                <w:sz w:val="18"/>
                <w:szCs w:val="18"/>
              </w:rPr>
              <w:t xml:space="preserve">20121, </w:t>
            </w:r>
            <w:r w:rsidRPr="00A1781D">
              <w:rPr>
                <w:rFonts w:eastAsia="Arial"/>
                <w:sz w:val="18"/>
                <w:szCs w:val="18"/>
              </w:rPr>
              <w:t>20127</w:t>
            </w:r>
          </w:p>
          <w:p w:rsidR="00D91EE4" w:rsidRPr="00A1781D" w:rsidRDefault="00D91EE4" w:rsidP="005E2056">
            <w:pPr>
              <w:rPr>
                <w:sz w:val="18"/>
                <w:szCs w:val="18"/>
              </w:rPr>
            </w:pPr>
          </w:p>
        </w:tc>
        <w:tc>
          <w:tcPr>
            <w:tcW w:w="1200" w:type="dxa"/>
            <w:gridSpan w:val="2"/>
            <w:shd w:val="clear" w:color="auto" w:fill="auto"/>
          </w:tcPr>
          <w:p w:rsidR="00D91EE4" w:rsidRPr="00A1781D" w:rsidRDefault="00D91EE4" w:rsidP="005E2056">
            <w:pPr>
              <w:rPr>
                <w:rFonts w:eastAsia="Arial"/>
                <w:sz w:val="18"/>
                <w:szCs w:val="18"/>
              </w:rPr>
            </w:pPr>
            <w:r w:rsidRPr="00A1781D">
              <w:rPr>
                <w:rFonts w:eastAsia="Arial"/>
                <w:sz w:val="18"/>
                <w:szCs w:val="18"/>
              </w:rPr>
              <w:t>000</w:t>
            </w:r>
          </w:p>
          <w:p w:rsidR="00D91EE4" w:rsidRPr="00A1781D" w:rsidRDefault="00D91EE4" w:rsidP="005E2056">
            <w:pPr>
              <w:rPr>
                <w:sz w:val="18"/>
                <w:szCs w:val="18"/>
              </w:rPr>
            </w:pPr>
          </w:p>
        </w:tc>
      </w:tr>
      <w:tr w:rsidR="0068102F" w:rsidRPr="00A1781D" w:rsidTr="00B830C5">
        <w:tc>
          <w:tcPr>
            <w:tcW w:w="8620" w:type="dxa"/>
            <w:gridSpan w:val="13"/>
            <w:shd w:val="clear" w:color="auto" w:fill="auto"/>
          </w:tcPr>
          <w:p w:rsidR="0068102F" w:rsidRPr="00A1781D" w:rsidRDefault="0068102F" w:rsidP="005E2056">
            <w:pPr>
              <w:rPr>
                <w:rFonts w:eastAsia="Arial"/>
                <w:sz w:val="18"/>
                <w:szCs w:val="18"/>
              </w:rPr>
            </w:pPr>
            <w:r w:rsidRPr="00A1781D">
              <w:rPr>
                <w:rFonts w:eastAsia="Arial"/>
                <w:sz w:val="18"/>
                <w:szCs w:val="18"/>
              </w:rPr>
              <w:t>Раздел 2</w:t>
            </w:r>
          </w:p>
        </w:tc>
      </w:tr>
      <w:tr w:rsidR="0068102F" w:rsidRPr="00A1781D" w:rsidTr="00D45FCC">
        <w:tc>
          <w:tcPr>
            <w:tcW w:w="2980" w:type="dxa"/>
            <w:gridSpan w:val="5"/>
            <w:shd w:val="clear" w:color="auto" w:fill="auto"/>
          </w:tcPr>
          <w:p w:rsidR="0068102F" w:rsidRPr="00A1781D" w:rsidRDefault="0068102F" w:rsidP="005E2056">
            <w:pPr>
              <w:rPr>
                <w:sz w:val="18"/>
                <w:szCs w:val="18"/>
              </w:rPr>
            </w:pPr>
            <w:r w:rsidRPr="00A1781D">
              <w:rPr>
                <w:sz w:val="18"/>
                <w:szCs w:val="18"/>
              </w:rPr>
              <w:t>Формат показателей графы 1</w:t>
            </w:r>
          </w:p>
        </w:tc>
        <w:tc>
          <w:tcPr>
            <w:tcW w:w="2700" w:type="dxa"/>
            <w:gridSpan w:val="3"/>
            <w:shd w:val="clear" w:color="auto" w:fill="auto"/>
          </w:tcPr>
          <w:p w:rsidR="0068102F" w:rsidRPr="00A1781D" w:rsidRDefault="0068102F" w:rsidP="005E2056">
            <w:pPr>
              <w:rPr>
                <w:sz w:val="18"/>
                <w:szCs w:val="18"/>
              </w:rPr>
            </w:pPr>
            <w:r w:rsidRPr="00A1781D">
              <w:rPr>
                <w:sz w:val="18"/>
                <w:szCs w:val="18"/>
              </w:rPr>
              <w:t>Формат показателей графы 1</w:t>
            </w:r>
          </w:p>
        </w:tc>
        <w:tc>
          <w:tcPr>
            <w:tcW w:w="2940" w:type="dxa"/>
            <w:gridSpan w:val="5"/>
            <w:shd w:val="clear" w:color="auto" w:fill="auto"/>
          </w:tcPr>
          <w:p w:rsidR="0068102F" w:rsidRPr="00A1781D" w:rsidRDefault="0068102F" w:rsidP="005E2056">
            <w:pPr>
              <w:rPr>
                <w:sz w:val="18"/>
                <w:szCs w:val="18"/>
              </w:rPr>
            </w:pPr>
            <w:r w:rsidRPr="00A1781D">
              <w:rPr>
                <w:sz w:val="18"/>
                <w:szCs w:val="18"/>
              </w:rPr>
              <w:t>Формат показателей графы 1</w:t>
            </w:r>
          </w:p>
        </w:tc>
      </w:tr>
      <w:tr w:rsidR="0068102F" w:rsidRPr="00A1781D" w:rsidTr="00D45FCC">
        <w:tc>
          <w:tcPr>
            <w:tcW w:w="2980" w:type="dxa"/>
            <w:gridSpan w:val="5"/>
            <w:shd w:val="clear" w:color="auto" w:fill="auto"/>
          </w:tcPr>
          <w:p w:rsidR="0068102F" w:rsidRPr="00A1781D" w:rsidRDefault="0068102F" w:rsidP="005E2056">
            <w:pPr>
              <w:rPr>
                <w:sz w:val="18"/>
                <w:szCs w:val="18"/>
              </w:rPr>
            </w:pPr>
            <w:r w:rsidRPr="00A1781D">
              <w:rPr>
                <w:sz w:val="18"/>
                <w:szCs w:val="18"/>
              </w:rPr>
              <w:t>Для отчетности ПБС: не заполняется</w:t>
            </w:r>
          </w:p>
        </w:tc>
        <w:tc>
          <w:tcPr>
            <w:tcW w:w="2700" w:type="dxa"/>
            <w:gridSpan w:val="3"/>
            <w:shd w:val="clear" w:color="auto" w:fill="auto"/>
          </w:tcPr>
          <w:p w:rsidR="0068102F" w:rsidRPr="00A1781D" w:rsidRDefault="0068102F" w:rsidP="005E2056">
            <w:pPr>
              <w:rPr>
                <w:sz w:val="18"/>
                <w:szCs w:val="18"/>
              </w:rPr>
            </w:pPr>
            <w:r w:rsidRPr="00A1781D">
              <w:rPr>
                <w:sz w:val="18"/>
                <w:szCs w:val="18"/>
              </w:rPr>
              <w:t>Для отчетности ПБС:</w:t>
            </w:r>
          </w:p>
          <w:p w:rsidR="0068102F" w:rsidRPr="00A1781D" w:rsidRDefault="0068102F" w:rsidP="005E2056">
            <w:pPr>
              <w:rPr>
                <w:sz w:val="18"/>
                <w:szCs w:val="18"/>
              </w:rPr>
            </w:pPr>
            <w:r w:rsidRPr="00A1781D">
              <w:rPr>
                <w:sz w:val="18"/>
                <w:szCs w:val="18"/>
              </w:rPr>
              <w:t>ххххххххххх000000000</w:t>
            </w:r>
          </w:p>
        </w:tc>
        <w:tc>
          <w:tcPr>
            <w:tcW w:w="2940" w:type="dxa"/>
            <w:gridSpan w:val="5"/>
            <w:shd w:val="clear" w:color="auto" w:fill="auto"/>
          </w:tcPr>
          <w:p w:rsidR="0068102F" w:rsidRPr="00A1781D" w:rsidRDefault="0068102F" w:rsidP="005E2056">
            <w:pPr>
              <w:rPr>
                <w:sz w:val="18"/>
                <w:szCs w:val="18"/>
              </w:rPr>
            </w:pPr>
            <w:r w:rsidRPr="00A1781D">
              <w:rPr>
                <w:sz w:val="18"/>
                <w:szCs w:val="18"/>
              </w:rPr>
              <w:t>Для отчетности ПБС: не заполняется</w:t>
            </w:r>
          </w:p>
        </w:tc>
      </w:tr>
      <w:tr w:rsidR="0068102F" w:rsidRPr="00A1781D" w:rsidTr="00D45FCC">
        <w:tc>
          <w:tcPr>
            <w:tcW w:w="2980" w:type="dxa"/>
            <w:gridSpan w:val="5"/>
            <w:shd w:val="clear" w:color="auto" w:fill="auto"/>
          </w:tcPr>
          <w:p w:rsidR="0068102F" w:rsidRPr="00A1781D" w:rsidRDefault="0068102F" w:rsidP="005E2056">
            <w:pPr>
              <w:rPr>
                <w:sz w:val="18"/>
                <w:szCs w:val="18"/>
              </w:rPr>
            </w:pPr>
            <w:r w:rsidRPr="00A1781D">
              <w:rPr>
                <w:sz w:val="18"/>
                <w:szCs w:val="18"/>
              </w:rPr>
              <w:t>Для сводной отчетности: не заполняется</w:t>
            </w:r>
          </w:p>
        </w:tc>
        <w:tc>
          <w:tcPr>
            <w:tcW w:w="2700" w:type="dxa"/>
            <w:gridSpan w:val="3"/>
            <w:shd w:val="clear" w:color="auto" w:fill="auto"/>
          </w:tcPr>
          <w:p w:rsidR="0068102F" w:rsidRPr="00A1781D" w:rsidRDefault="0068102F" w:rsidP="005E2056">
            <w:pPr>
              <w:rPr>
                <w:sz w:val="18"/>
                <w:szCs w:val="18"/>
              </w:rPr>
            </w:pPr>
            <w:r w:rsidRPr="00A1781D">
              <w:rPr>
                <w:sz w:val="18"/>
                <w:szCs w:val="18"/>
              </w:rPr>
              <w:t xml:space="preserve">Для сводной отчетности </w:t>
            </w:r>
            <w:proofErr w:type="gramStart"/>
            <w:r w:rsidRPr="00A1781D">
              <w:rPr>
                <w:sz w:val="18"/>
                <w:szCs w:val="18"/>
              </w:rPr>
              <w:t xml:space="preserve">ГРБС:   </w:t>
            </w:r>
            <w:bookmarkStart w:id="120" w:name="OLE_LINK3"/>
            <w:proofErr w:type="gramEnd"/>
            <w:r w:rsidRPr="00A1781D">
              <w:rPr>
                <w:sz w:val="18"/>
                <w:szCs w:val="18"/>
              </w:rPr>
              <w:t>00000000000000000000</w:t>
            </w:r>
            <w:bookmarkEnd w:id="120"/>
          </w:p>
        </w:tc>
        <w:tc>
          <w:tcPr>
            <w:tcW w:w="2940" w:type="dxa"/>
            <w:gridSpan w:val="5"/>
            <w:shd w:val="clear" w:color="auto" w:fill="auto"/>
          </w:tcPr>
          <w:p w:rsidR="0068102F" w:rsidRPr="00A1781D" w:rsidRDefault="0068102F" w:rsidP="005E2056">
            <w:pPr>
              <w:rPr>
                <w:sz w:val="18"/>
                <w:szCs w:val="18"/>
              </w:rPr>
            </w:pPr>
            <w:r w:rsidRPr="00A1781D">
              <w:rPr>
                <w:sz w:val="18"/>
                <w:szCs w:val="18"/>
              </w:rPr>
              <w:t>Для сводной отчетности ГРБС: не заполняется</w:t>
            </w:r>
          </w:p>
        </w:tc>
      </w:tr>
      <w:tr w:rsidR="0068102F" w:rsidRPr="00A1781D" w:rsidTr="00B830C5">
        <w:tc>
          <w:tcPr>
            <w:tcW w:w="2980" w:type="dxa"/>
            <w:gridSpan w:val="5"/>
            <w:shd w:val="clear" w:color="auto" w:fill="auto"/>
          </w:tcPr>
          <w:p w:rsidR="0068102F" w:rsidRPr="00A1781D" w:rsidRDefault="0068102F" w:rsidP="005E2056">
            <w:pPr>
              <w:rPr>
                <w:sz w:val="18"/>
                <w:szCs w:val="18"/>
              </w:rPr>
            </w:pPr>
            <w:r w:rsidRPr="00A1781D">
              <w:rPr>
                <w:sz w:val="18"/>
                <w:szCs w:val="18"/>
              </w:rPr>
              <w:t>Раздел не заполняется</w:t>
            </w:r>
          </w:p>
          <w:p w:rsidR="0068102F" w:rsidRPr="00A1781D" w:rsidRDefault="0068102F" w:rsidP="005E2056">
            <w:pPr>
              <w:rPr>
                <w:sz w:val="18"/>
                <w:szCs w:val="18"/>
              </w:rPr>
            </w:pPr>
          </w:p>
        </w:tc>
        <w:tc>
          <w:tcPr>
            <w:tcW w:w="780" w:type="dxa"/>
            <w:shd w:val="clear" w:color="auto" w:fill="auto"/>
          </w:tcPr>
          <w:p w:rsidR="0068102F" w:rsidRPr="00A1781D" w:rsidRDefault="0068102F" w:rsidP="005E2056">
            <w:pPr>
              <w:rPr>
                <w:sz w:val="18"/>
                <w:szCs w:val="18"/>
              </w:rPr>
            </w:pPr>
            <w:r w:rsidRPr="00A1781D">
              <w:rPr>
                <w:sz w:val="18"/>
                <w:szCs w:val="18"/>
              </w:rPr>
              <w:t>3</w:t>
            </w:r>
          </w:p>
        </w:tc>
        <w:tc>
          <w:tcPr>
            <w:tcW w:w="1140" w:type="dxa"/>
            <w:shd w:val="clear" w:color="auto" w:fill="auto"/>
          </w:tcPr>
          <w:p w:rsidR="0068102F" w:rsidRPr="00A1781D" w:rsidRDefault="0068102F" w:rsidP="005E2056">
            <w:pPr>
              <w:rPr>
                <w:sz w:val="18"/>
                <w:szCs w:val="18"/>
              </w:rPr>
            </w:pPr>
            <w:r w:rsidRPr="00A1781D">
              <w:rPr>
                <w:rFonts w:eastAsia="Arial"/>
                <w:sz w:val="18"/>
                <w:szCs w:val="18"/>
              </w:rPr>
              <w:t>= 20111, 20113</w:t>
            </w:r>
          </w:p>
        </w:tc>
        <w:tc>
          <w:tcPr>
            <w:tcW w:w="780" w:type="dxa"/>
            <w:shd w:val="clear" w:color="auto" w:fill="auto"/>
          </w:tcPr>
          <w:p w:rsidR="0068102F" w:rsidRPr="00A1781D" w:rsidRDefault="0068102F" w:rsidP="005E2056">
            <w:pPr>
              <w:rPr>
                <w:rFonts w:eastAsia="Arial"/>
                <w:sz w:val="18"/>
                <w:szCs w:val="18"/>
              </w:rPr>
            </w:pPr>
            <w:r w:rsidRPr="00A1781D">
              <w:rPr>
                <w:rFonts w:eastAsia="Arial"/>
                <w:sz w:val="18"/>
                <w:szCs w:val="18"/>
              </w:rPr>
              <w:t>000</w:t>
            </w:r>
          </w:p>
          <w:p w:rsidR="0068102F" w:rsidRPr="00A1781D" w:rsidRDefault="0068102F" w:rsidP="005E2056">
            <w:pPr>
              <w:rPr>
                <w:rFonts w:eastAsia="Arial"/>
                <w:sz w:val="18"/>
                <w:szCs w:val="18"/>
              </w:rPr>
            </w:pPr>
          </w:p>
        </w:tc>
        <w:tc>
          <w:tcPr>
            <w:tcW w:w="2940" w:type="dxa"/>
            <w:gridSpan w:val="5"/>
            <w:shd w:val="clear" w:color="auto" w:fill="auto"/>
          </w:tcPr>
          <w:p w:rsidR="0068102F" w:rsidRPr="00A1781D" w:rsidRDefault="0068102F" w:rsidP="005E2056">
            <w:pPr>
              <w:rPr>
                <w:sz w:val="18"/>
                <w:szCs w:val="18"/>
              </w:rPr>
            </w:pPr>
            <w:r w:rsidRPr="00A1781D">
              <w:rPr>
                <w:sz w:val="18"/>
                <w:szCs w:val="18"/>
              </w:rPr>
              <w:t>Раздел не заполняется</w:t>
            </w:r>
          </w:p>
          <w:p w:rsidR="0068102F" w:rsidRPr="00A1781D" w:rsidRDefault="0068102F" w:rsidP="005E2056">
            <w:pPr>
              <w:rPr>
                <w:sz w:val="18"/>
                <w:szCs w:val="18"/>
              </w:rPr>
            </w:pPr>
          </w:p>
        </w:tc>
      </w:tr>
      <w:tr w:rsidR="00CD1C93" w:rsidRPr="00A1781D" w:rsidTr="00CD1C93">
        <w:tc>
          <w:tcPr>
            <w:tcW w:w="8620" w:type="dxa"/>
            <w:gridSpan w:val="13"/>
            <w:shd w:val="clear" w:color="auto" w:fill="auto"/>
          </w:tcPr>
          <w:p w:rsidR="00CD1C93" w:rsidRPr="00A1781D" w:rsidRDefault="00CD1C93" w:rsidP="005E2056">
            <w:pPr>
              <w:rPr>
                <w:sz w:val="18"/>
                <w:szCs w:val="18"/>
              </w:rPr>
            </w:pPr>
            <w:r w:rsidRPr="00A1781D">
              <w:rPr>
                <w:rFonts w:eastAsia="Arial"/>
                <w:sz w:val="18"/>
                <w:szCs w:val="18"/>
              </w:rPr>
              <w:t xml:space="preserve">Раздел </w:t>
            </w:r>
            <w:r>
              <w:rPr>
                <w:rFonts w:eastAsia="Arial"/>
                <w:sz w:val="18"/>
                <w:szCs w:val="18"/>
              </w:rPr>
              <w:t>3</w:t>
            </w:r>
          </w:p>
        </w:tc>
      </w:tr>
      <w:tr w:rsidR="00CD1C93" w:rsidRPr="00A1781D" w:rsidTr="00C356E2">
        <w:tc>
          <w:tcPr>
            <w:tcW w:w="622" w:type="dxa"/>
            <w:gridSpan w:val="2"/>
            <w:shd w:val="clear" w:color="auto" w:fill="auto"/>
          </w:tcPr>
          <w:p w:rsidR="00CD1C93" w:rsidRPr="00A1781D" w:rsidRDefault="00CD1C93" w:rsidP="005E2056">
            <w:pPr>
              <w:rPr>
                <w:sz w:val="18"/>
                <w:szCs w:val="18"/>
              </w:rPr>
            </w:pPr>
            <w:r>
              <w:rPr>
                <w:sz w:val="18"/>
                <w:szCs w:val="18"/>
              </w:rPr>
              <w:t>1</w:t>
            </w:r>
          </w:p>
        </w:tc>
        <w:tc>
          <w:tcPr>
            <w:tcW w:w="1560" w:type="dxa"/>
            <w:shd w:val="clear" w:color="auto" w:fill="auto"/>
          </w:tcPr>
          <w:p w:rsidR="00CD1C93" w:rsidRPr="00A1781D" w:rsidRDefault="00CD1C93" w:rsidP="005E2056">
            <w:pPr>
              <w:rPr>
                <w:sz w:val="18"/>
                <w:szCs w:val="18"/>
              </w:rPr>
            </w:pPr>
            <w:r>
              <w:rPr>
                <w:sz w:val="18"/>
                <w:szCs w:val="18"/>
              </w:rPr>
              <w:t>20134</w:t>
            </w:r>
          </w:p>
        </w:tc>
        <w:tc>
          <w:tcPr>
            <w:tcW w:w="798" w:type="dxa"/>
            <w:gridSpan w:val="2"/>
            <w:shd w:val="clear" w:color="auto" w:fill="auto"/>
          </w:tcPr>
          <w:p w:rsidR="00CD1C93" w:rsidRPr="00A1781D" w:rsidRDefault="00CD1C93" w:rsidP="005E2056">
            <w:pPr>
              <w:rPr>
                <w:sz w:val="18"/>
                <w:szCs w:val="18"/>
              </w:rPr>
            </w:pPr>
            <w:r>
              <w:rPr>
                <w:sz w:val="18"/>
                <w:szCs w:val="18"/>
              </w:rPr>
              <w:t>000</w:t>
            </w:r>
          </w:p>
        </w:tc>
        <w:tc>
          <w:tcPr>
            <w:tcW w:w="780" w:type="dxa"/>
            <w:shd w:val="clear" w:color="auto" w:fill="auto"/>
          </w:tcPr>
          <w:p w:rsidR="00CD1C93" w:rsidRPr="00A1781D" w:rsidRDefault="00CD1C93" w:rsidP="005E2056">
            <w:pPr>
              <w:rPr>
                <w:sz w:val="18"/>
                <w:szCs w:val="18"/>
              </w:rPr>
            </w:pPr>
            <w:r>
              <w:rPr>
                <w:sz w:val="18"/>
                <w:szCs w:val="18"/>
              </w:rPr>
              <w:t>3</w:t>
            </w:r>
          </w:p>
        </w:tc>
        <w:tc>
          <w:tcPr>
            <w:tcW w:w="1140" w:type="dxa"/>
            <w:shd w:val="clear" w:color="auto" w:fill="auto"/>
          </w:tcPr>
          <w:p w:rsidR="00CD1C93" w:rsidRPr="00A1781D" w:rsidRDefault="00CD1C93" w:rsidP="005E2056">
            <w:pPr>
              <w:rPr>
                <w:rFonts w:eastAsia="Arial"/>
                <w:sz w:val="18"/>
                <w:szCs w:val="18"/>
              </w:rPr>
            </w:pPr>
            <w:r>
              <w:rPr>
                <w:rFonts w:eastAsia="Arial"/>
                <w:sz w:val="18"/>
                <w:szCs w:val="18"/>
              </w:rPr>
              <w:t>20134</w:t>
            </w:r>
          </w:p>
        </w:tc>
        <w:tc>
          <w:tcPr>
            <w:tcW w:w="780" w:type="dxa"/>
            <w:shd w:val="clear" w:color="auto" w:fill="auto"/>
          </w:tcPr>
          <w:p w:rsidR="00CD1C93" w:rsidRPr="00A1781D" w:rsidRDefault="00CD1C93" w:rsidP="005E2056">
            <w:pPr>
              <w:rPr>
                <w:rFonts w:eastAsia="Arial"/>
                <w:sz w:val="18"/>
                <w:szCs w:val="18"/>
              </w:rPr>
            </w:pPr>
            <w:r>
              <w:rPr>
                <w:rFonts w:eastAsia="Arial"/>
                <w:sz w:val="18"/>
                <w:szCs w:val="18"/>
              </w:rPr>
              <w:t>000</w:t>
            </w:r>
          </w:p>
        </w:tc>
        <w:tc>
          <w:tcPr>
            <w:tcW w:w="754" w:type="dxa"/>
            <w:shd w:val="clear" w:color="auto" w:fill="auto"/>
          </w:tcPr>
          <w:p w:rsidR="00CD1C93" w:rsidRPr="00A1781D" w:rsidRDefault="00CD1C93" w:rsidP="005E2056">
            <w:pPr>
              <w:rPr>
                <w:sz w:val="18"/>
                <w:szCs w:val="18"/>
              </w:rPr>
            </w:pPr>
            <w:r>
              <w:rPr>
                <w:sz w:val="18"/>
                <w:szCs w:val="18"/>
              </w:rPr>
              <w:t>1</w:t>
            </w:r>
          </w:p>
        </w:tc>
        <w:tc>
          <w:tcPr>
            <w:tcW w:w="1206" w:type="dxa"/>
            <w:gridSpan w:val="3"/>
            <w:shd w:val="clear" w:color="auto" w:fill="auto"/>
          </w:tcPr>
          <w:p w:rsidR="00CD1C93" w:rsidRPr="00A1781D" w:rsidRDefault="00CD1C93" w:rsidP="005E2056">
            <w:pPr>
              <w:rPr>
                <w:sz w:val="18"/>
                <w:szCs w:val="18"/>
              </w:rPr>
            </w:pPr>
            <w:r>
              <w:rPr>
                <w:sz w:val="18"/>
                <w:szCs w:val="18"/>
              </w:rPr>
              <w:t>20134</w:t>
            </w:r>
          </w:p>
        </w:tc>
        <w:tc>
          <w:tcPr>
            <w:tcW w:w="980" w:type="dxa"/>
            <w:shd w:val="clear" w:color="auto" w:fill="auto"/>
          </w:tcPr>
          <w:p w:rsidR="00CD1C93" w:rsidRPr="00A1781D" w:rsidRDefault="00CD1C93" w:rsidP="005E2056">
            <w:pPr>
              <w:rPr>
                <w:sz w:val="18"/>
                <w:szCs w:val="18"/>
              </w:rPr>
            </w:pPr>
            <w:r>
              <w:rPr>
                <w:sz w:val="18"/>
                <w:szCs w:val="18"/>
              </w:rPr>
              <w:t>000</w:t>
            </w:r>
          </w:p>
        </w:tc>
      </w:tr>
    </w:tbl>
    <w:p w:rsidR="000922BC" w:rsidRPr="00A1781D" w:rsidRDefault="000922BC" w:rsidP="005E2056">
      <w:pPr>
        <w:rPr>
          <w:sz w:val="18"/>
          <w:szCs w:val="18"/>
        </w:rPr>
      </w:pPr>
    </w:p>
    <w:p w:rsidR="00D91EE4" w:rsidRPr="00A1781D" w:rsidRDefault="00D91EE4" w:rsidP="005E2056">
      <w:pPr>
        <w:rPr>
          <w:rStyle w:val="a5"/>
          <w:b/>
          <w:color w:val="auto"/>
          <w:sz w:val="18"/>
          <w:szCs w:val="18"/>
          <w:u w:val="none"/>
        </w:rPr>
      </w:pPr>
      <w:bookmarkStart w:id="121" w:name="_Toc424750545"/>
    </w:p>
    <w:p w:rsidR="00D91EE4" w:rsidRPr="00A1781D" w:rsidRDefault="00D91EE4" w:rsidP="005E2056">
      <w:pPr>
        <w:rPr>
          <w:rStyle w:val="a5"/>
          <w:b/>
          <w:color w:val="auto"/>
          <w:sz w:val="18"/>
          <w:szCs w:val="18"/>
          <w:u w:val="none"/>
        </w:rPr>
      </w:pPr>
    </w:p>
    <w:p w:rsidR="00D91EE4" w:rsidRPr="00A1781D" w:rsidRDefault="00D91EE4" w:rsidP="005E2056">
      <w:pPr>
        <w:rPr>
          <w:rStyle w:val="a5"/>
          <w:b/>
          <w:color w:val="auto"/>
          <w:sz w:val="18"/>
          <w:szCs w:val="18"/>
          <w:u w:val="none"/>
        </w:rPr>
      </w:pPr>
    </w:p>
    <w:p w:rsidR="00D91EE4" w:rsidRPr="00A1781D" w:rsidRDefault="00D91EE4" w:rsidP="005E2056">
      <w:pPr>
        <w:rPr>
          <w:rStyle w:val="a5"/>
          <w:b/>
          <w:color w:val="auto"/>
          <w:sz w:val="18"/>
          <w:szCs w:val="18"/>
          <w:u w:val="none"/>
        </w:rPr>
      </w:pPr>
    </w:p>
    <w:p w:rsidR="00D91EE4" w:rsidRPr="00A1781D" w:rsidRDefault="00D91EE4" w:rsidP="005E2056">
      <w:pPr>
        <w:rPr>
          <w:rStyle w:val="a5"/>
          <w:b/>
          <w:color w:val="auto"/>
          <w:sz w:val="18"/>
          <w:szCs w:val="18"/>
          <w:u w:val="none"/>
        </w:rPr>
      </w:pPr>
    </w:p>
    <w:p w:rsidR="00D91EE4" w:rsidRPr="00A1781D" w:rsidRDefault="00D91EE4" w:rsidP="005E2056">
      <w:pPr>
        <w:rPr>
          <w:rStyle w:val="a5"/>
          <w:b/>
          <w:color w:val="auto"/>
          <w:sz w:val="18"/>
          <w:szCs w:val="18"/>
          <w:u w:val="none"/>
        </w:rPr>
      </w:pPr>
    </w:p>
    <w:p w:rsidR="00D91EE4" w:rsidRPr="00A1781D" w:rsidRDefault="00D91EE4" w:rsidP="005E2056">
      <w:pPr>
        <w:rPr>
          <w:rStyle w:val="a5"/>
          <w:b/>
          <w:color w:val="auto"/>
          <w:sz w:val="18"/>
          <w:szCs w:val="18"/>
          <w:u w:val="none"/>
        </w:rPr>
      </w:pPr>
    </w:p>
    <w:p w:rsidR="00D91EE4" w:rsidRPr="00A1781D" w:rsidRDefault="00D91EE4" w:rsidP="005E2056">
      <w:pPr>
        <w:rPr>
          <w:rStyle w:val="a5"/>
          <w:b/>
          <w:color w:val="auto"/>
          <w:sz w:val="18"/>
          <w:szCs w:val="18"/>
          <w:u w:val="none"/>
        </w:rPr>
      </w:pPr>
    </w:p>
    <w:p w:rsidR="00D91EE4" w:rsidRPr="00A1781D" w:rsidRDefault="00D91EE4" w:rsidP="005E2056">
      <w:pPr>
        <w:rPr>
          <w:rStyle w:val="a5"/>
          <w:b/>
          <w:color w:val="auto"/>
          <w:sz w:val="18"/>
          <w:szCs w:val="18"/>
          <w:u w:val="none"/>
        </w:rPr>
      </w:pPr>
    </w:p>
    <w:p w:rsidR="00404E69" w:rsidRPr="00A1781D" w:rsidRDefault="00404E69" w:rsidP="005E2056">
      <w:pPr>
        <w:rPr>
          <w:rStyle w:val="a5"/>
          <w:b/>
          <w:color w:val="auto"/>
          <w:sz w:val="18"/>
          <w:szCs w:val="18"/>
          <w:u w:val="none"/>
        </w:rPr>
      </w:pPr>
    </w:p>
    <w:p w:rsidR="00175081" w:rsidRPr="00A1781D" w:rsidRDefault="00175081" w:rsidP="005E2056">
      <w:pPr>
        <w:rPr>
          <w:rStyle w:val="a5"/>
          <w:b/>
          <w:color w:val="auto"/>
          <w:sz w:val="18"/>
          <w:szCs w:val="18"/>
          <w:u w:val="none"/>
        </w:rPr>
      </w:pPr>
    </w:p>
    <w:p w:rsidR="00175081" w:rsidRPr="00A1781D" w:rsidRDefault="00175081" w:rsidP="005E2056">
      <w:pPr>
        <w:rPr>
          <w:rStyle w:val="a5"/>
          <w:b/>
          <w:color w:val="auto"/>
          <w:sz w:val="18"/>
          <w:szCs w:val="18"/>
          <w:u w:val="none"/>
        </w:rPr>
      </w:pPr>
    </w:p>
    <w:p w:rsidR="00175081" w:rsidRPr="00A1781D" w:rsidRDefault="00175081" w:rsidP="005E2056">
      <w:pPr>
        <w:rPr>
          <w:rStyle w:val="a5"/>
          <w:b/>
          <w:color w:val="auto"/>
          <w:sz w:val="18"/>
          <w:szCs w:val="18"/>
          <w:u w:val="none"/>
        </w:rPr>
      </w:pPr>
    </w:p>
    <w:p w:rsidR="00175081" w:rsidRPr="00A1781D" w:rsidRDefault="00175081" w:rsidP="005E2056">
      <w:pPr>
        <w:rPr>
          <w:rStyle w:val="a5"/>
          <w:b/>
          <w:color w:val="auto"/>
          <w:sz w:val="18"/>
          <w:szCs w:val="18"/>
          <w:u w:val="none"/>
        </w:rPr>
      </w:pPr>
    </w:p>
    <w:p w:rsidR="00175081" w:rsidRPr="00A1781D" w:rsidRDefault="00175081" w:rsidP="005E2056">
      <w:pPr>
        <w:rPr>
          <w:rStyle w:val="a5"/>
          <w:b/>
          <w:color w:val="auto"/>
          <w:sz w:val="18"/>
          <w:szCs w:val="18"/>
          <w:u w:val="none"/>
        </w:rPr>
      </w:pPr>
    </w:p>
    <w:p w:rsidR="0068102F" w:rsidRPr="00A1781D" w:rsidRDefault="0068102F" w:rsidP="005E2056">
      <w:pPr>
        <w:rPr>
          <w:rStyle w:val="a5"/>
          <w:b/>
          <w:color w:val="auto"/>
          <w:sz w:val="18"/>
          <w:szCs w:val="18"/>
          <w:u w:val="none"/>
        </w:rPr>
      </w:pPr>
    </w:p>
    <w:p w:rsidR="0068102F" w:rsidRPr="00A1781D" w:rsidRDefault="0068102F" w:rsidP="005E2056">
      <w:pPr>
        <w:rPr>
          <w:rStyle w:val="a5"/>
          <w:b/>
          <w:color w:val="auto"/>
          <w:sz w:val="18"/>
          <w:szCs w:val="18"/>
          <w:u w:val="none"/>
        </w:rPr>
      </w:pPr>
    </w:p>
    <w:p w:rsidR="0068102F" w:rsidRPr="00A1781D" w:rsidRDefault="0068102F" w:rsidP="005E2056">
      <w:pPr>
        <w:rPr>
          <w:rStyle w:val="a5"/>
          <w:b/>
          <w:color w:val="auto"/>
          <w:sz w:val="18"/>
          <w:szCs w:val="18"/>
          <w:u w:val="none"/>
        </w:rPr>
      </w:pPr>
    </w:p>
    <w:p w:rsidR="0068102F" w:rsidRPr="00A1781D" w:rsidRDefault="0068102F" w:rsidP="005E2056">
      <w:pPr>
        <w:rPr>
          <w:rStyle w:val="a5"/>
          <w:b/>
          <w:color w:val="auto"/>
          <w:sz w:val="18"/>
          <w:szCs w:val="18"/>
          <w:u w:val="none"/>
        </w:rPr>
      </w:pPr>
    </w:p>
    <w:p w:rsidR="0068102F" w:rsidRPr="00A1781D" w:rsidRDefault="0068102F" w:rsidP="005E2056">
      <w:pPr>
        <w:rPr>
          <w:rStyle w:val="a5"/>
          <w:b/>
          <w:color w:val="auto"/>
          <w:sz w:val="18"/>
          <w:szCs w:val="18"/>
          <w:u w:val="none"/>
        </w:rPr>
      </w:pPr>
    </w:p>
    <w:p w:rsidR="0068102F" w:rsidRDefault="0068102F" w:rsidP="005E2056">
      <w:pPr>
        <w:rPr>
          <w:rStyle w:val="a5"/>
          <w:b/>
          <w:color w:val="auto"/>
          <w:sz w:val="18"/>
          <w:szCs w:val="18"/>
          <w:u w:val="none"/>
        </w:rPr>
      </w:pPr>
    </w:p>
    <w:p w:rsidR="00CD1C93" w:rsidRDefault="00CD1C93" w:rsidP="005E2056">
      <w:pPr>
        <w:rPr>
          <w:rStyle w:val="a5"/>
          <w:b/>
          <w:color w:val="auto"/>
          <w:sz w:val="18"/>
          <w:szCs w:val="18"/>
          <w:u w:val="none"/>
        </w:rPr>
      </w:pPr>
    </w:p>
    <w:p w:rsidR="00CD1C93" w:rsidRDefault="00CD1C93" w:rsidP="005E2056">
      <w:pPr>
        <w:rPr>
          <w:rStyle w:val="a5"/>
          <w:b/>
          <w:color w:val="auto"/>
          <w:sz w:val="18"/>
          <w:szCs w:val="18"/>
          <w:u w:val="none"/>
        </w:rPr>
      </w:pPr>
    </w:p>
    <w:p w:rsidR="00CD1C93" w:rsidRPr="00A1781D" w:rsidRDefault="00CD1C93" w:rsidP="005E2056">
      <w:pPr>
        <w:rPr>
          <w:rStyle w:val="a5"/>
          <w:b/>
          <w:color w:val="auto"/>
          <w:sz w:val="18"/>
          <w:szCs w:val="18"/>
          <w:u w:val="none"/>
        </w:rPr>
      </w:pPr>
    </w:p>
    <w:p w:rsidR="0004304B" w:rsidRDefault="0004304B" w:rsidP="005E2056">
      <w:pPr>
        <w:rPr>
          <w:sz w:val="18"/>
          <w:szCs w:val="18"/>
        </w:rPr>
      </w:pPr>
      <w:bookmarkStart w:id="122" w:name="_Toc506403995"/>
    </w:p>
    <w:p w:rsidR="0068102F" w:rsidRDefault="00AC3BCC" w:rsidP="005E2056">
      <w:pPr>
        <w:rPr>
          <w:sz w:val="18"/>
          <w:szCs w:val="18"/>
        </w:rPr>
      </w:pPr>
      <w:r w:rsidRPr="00A1781D">
        <w:rPr>
          <w:sz w:val="18"/>
          <w:szCs w:val="18"/>
        </w:rPr>
        <w:t xml:space="preserve">где </w:t>
      </w:r>
      <w:proofErr w:type="spellStart"/>
      <w:r w:rsidRPr="00A1781D">
        <w:rPr>
          <w:sz w:val="18"/>
          <w:szCs w:val="18"/>
        </w:rPr>
        <w:t>ххххххххххх</w:t>
      </w:r>
      <w:proofErr w:type="spellEnd"/>
      <w:r w:rsidRPr="00A1781D">
        <w:rPr>
          <w:sz w:val="18"/>
          <w:szCs w:val="18"/>
        </w:rPr>
        <w:t xml:space="preserve"> - номер лицевого счета, открытого в органе Федерального казначейства</w:t>
      </w:r>
      <w:bookmarkEnd w:id="122"/>
    </w:p>
    <w:p w:rsidR="007D5D4A" w:rsidRDefault="007D5D4A" w:rsidP="005E2056">
      <w:pPr>
        <w:rPr>
          <w:sz w:val="18"/>
          <w:szCs w:val="18"/>
        </w:rPr>
      </w:pPr>
    </w:p>
    <w:p w:rsidR="007D5D4A" w:rsidRPr="008D139A" w:rsidRDefault="007D5D4A" w:rsidP="005E2056">
      <w:pPr>
        <w:rPr>
          <w:rStyle w:val="a5"/>
          <w:b/>
          <w:color w:val="auto"/>
          <w:sz w:val="18"/>
          <w:szCs w:val="18"/>
          <w:u w:val="none"/>
        </w:rPr>
      </w:pPr>
      <w:r>
        <w:rPr>
          <w:sz w:val="18"/>
          <w:szCs w:val="18"/>
        </w:rPr>
        <w:t xml:space="preserve">Таблица допустимости банковских счетов для </w:t>
      </w:r>
      <w:r w:rsidR="002070E0">
        <w:rPr>
          <w:sz w:val="18"/>
          <w:szCs w:val="18"/>
        </w:rPr>
        <w:t xml:space="preserve">1 раздела </w:t>
      </w:r>
      <w:r>
        <w:rPr>
          <w:sz w:val="18"/>
          <w:szCs w:val="18"/>
        </w:rPr>
        <w:t>ф. 0503178</w:t>
      </w:r>
      <w:r>
        <w:rPr>
          <w:sz w:val="18"/>
          <w:szCs w:val="18"/>
          <w:lang w:val="en-US"/>
        </w:rPr>
        <w:t>b</w:t>
      </w:r>
    </w:p>
    <w:tbl>
      <w:tblPr>
        <w:tblStyle w:val="aff"/>
        <w:tblW w:w="10314" w:type="dxa"/>
        <w:tblLook w:val="04A0" w:firstRow="1" w:lastRow="0" w:firstColumn="1" w:lastColumn="0" w:noHBand="0" w:noVBand="1"/>
      </w:tblPr>
      <w:tblGrid>
        <w:gridCol w:w="1384"/>
        <w:gridCol w:w="8930"/>
      </w:tblGrid>
      <w:tr w:rsidR="007D5D4A" w:rsidRPr="007D5D4A" w:rsidTr="007D5D4A">
        <w:tc>
          <w:tcPr>
            <w:tcW w:w="1384" w:type="dxa"/>
          </w:tcPr>
          <w:p w:rsidR="007D5D4A" w:rsidRPr="007D5D4A" w:rsidRDefault="007D5D4A" w:rsidP="005E2056">
            <w:pPr>
              <w:rPr>
                <w:rStyle w:val="a5"/>
                <w:color w:val="auto"/>
                <w:sz w:val="18"/>
                <w:szCs w:val="18"/>
                <w:u w:val="none"/>
              </w:rPr>
            </w:pPr>
            <w:r>
              <w:rPr>
                <w:rStyle w:val="a5"/>
                <w:color w:val="auto"/>
                <w:sz w:val="18"/>
                <w:szCs w:val="18"/>
                <w:u w:val="none"/>
              </w:rPr>
              <w:t>Код счета БУ</w:t>
            </w:r>
          </w:p>
        </w:tc>
        <w:tc>
          <w:tcPr>
            <w:tcW w:w="8930" w:type="dxa"/>
          </w:tcPr>
          <w:p w:rsidR="007D5D4A" w:rsidRPr="007D5D4A" w:rsidRDefault="007D5D4A" w:rsidP="005E2056">
            <w:pPr>
              <w:rPr>
                <w:rStyle w:val="a5"/>
                <w:color w:val="auto"/>
                <w:sz w:val="18"/>
                <w:szCs w:val="18"/>
                <w:u w:val="none"/>
              </w:rPr>
            </w:pPr>
            <w:r>
              <w:rPr>
                <w:rStyle w:val="a5"/>
                <w:color w:val="auto"/>
                <w:sz w:val="18"/>
                <w:szCs w:val="18"/>
                <w:u w:val="none"/>
              </w:rPr>
              <w:t>Номер банковского счета</w:t>
            </w:r>
          </w:p>
        </w:tc>
      </w:tr>
      <w:tr w:rsidR="007D5D4A" w:rsidRPr="007D5D4A" w:rsidTr="007D5D4A">
        <w:tc>
          <w:tcPr>
            <w:tcW w:w="1384" w:type="dxa"/>
          </w:tcPr>
          <w:p w:rsidR="007D5D4A" w:rsidRPr="007D5D4A" w:rsidRDefault="007D5D4A" w:rsidP="005E2056">
            <w:pPr>
              <w:rPr>
                <w:rStyle w:val="a5"/>
                <w:color w:val="auto"/>
                <w:sz w:val="18"/>
                <w:szCs w:val="18"/>
                <w:u w:val="none"/>
              </w:rPr>
            </w:pPr>
            <w:r>
              <w:rPr>
                <w:rStyle w:val="a5"/>
                <w:color w:val="auto"/>
                <w:sz w:val="18"/>
                <w:szCs w:val="18"/>
                <w:u w:val="none"/>
              </w:rPr>
              <w:t>120121000</w:t>
            </w:r>
          </w:p>
        </w:tc>
        <w:tc>
          <w:tcPr>
            <w:tcW w:w="8930" w:type="dxa"/>
          </w:tcPr>
          <w:p w:rsidR="007D5D4A" w:rsidRPr="007D5D4A" w:rsidRDefault="003E4793" w:rsidP="005E2056">
            <w:pPr>
              <w:rPr>
                <w:rStyle w:val="a5"/>
                <w:color w:val="auto"/>
                <w:sz w:val="18"/>
                <w:szCs w:val="18"/>
                <w:u w:val="none"/>
              </w:rPr>
            </w:pPr>
            <w:r>
              <w:rPr>
                <w:rStyle w:val="a5"/>
                <w:color w:val="auto"/>
                <w:sz w:val="18"/>
                <w:szCs w:val="18"/>
                <w:u w:val="none"/>
              </w:rPr>
              <w:t>30411</w:t>
            </w:r>
            <w:r w:rsidRPr="007D5D4A">
              <w:rPr>
                <w:rStyle w:val="a5"/>
                <w:color w:val="auto"/>
                <w:sz w:val="18"/>
                <w:szCs w:val="18"/>
                <w:u w:val="none"/>
              </w:rPr>
              <w:t>ххххххххххххххх,</w:t>
            </w:r>
            <w:r>
              <w:rPr>
                <w:rStyle w:val="a5"/>
                <w:color w:val="auto"/>
                <w:sz w:val="18"/>
                <w:szCs w:val="18"/>
                <w:u w:val="none"/>
              </w:rPr>
              <w:t xml:space="preserve"> </w:t>
            </w:r>
            <w:r w:rsidR="007D5D4A" w:rsidRPr="007D5D4A">
              <w:rPr>
                <w:rStyle w:val="a5"/>
                <w:color w:val="auto"/>
                <w:sz w:val="18"/>
                <w:szCs w:val="18"/>
                <w:u w:val="none"/>
              </w:rPr>
              <w:t>40106ххххххххххххххх, 40301ххххххххххххххх</w:t>
            </w:r>
            <w:r w:rsidR="007D5D4A">
              <w:rPr>
                <w:rStyle w:val="a5"/>
                <w:color w:val="auto"/>
                <w:sz w:val="18"/>
                <w:szCs w:val="18"/>
                <w:u w:val="none"/>
              </w:rPr>
              <w:t>, 40703ххххххххххххххх</w:t>
            </w:r>
            <w:r w:rsidR="003B0536">
              <w:rPr>
                <w:rStyle w:val="a5"/>
                <w:color w:val="auto"/>
                <w:sz w:val="18"/>
                <w:szCs w:val="18"/>
                <w:u w:val="none"/>
              </w:rPr>
              <w:t>, 40824ххххххххххххххх, 40826ххххххххххххххх</w:t>
            </w:r>
            <w:r w:rsidR="00633B5D">
              <w:rPr>
                <w:rStyle w:val="a5"/>
                <w:color w:val="auto"/>
                <w:sz w:val="18"/>
                <w:szCs w:val="18"/>
                <w:u w:val="none"/>
              </w:rPr>
              <w:t xml:space="preserve">, </w:t>
            </w:r>
            <w:r w:rsidR="00633B5D">
              <w:rPr>
                <w:rStyle w:val="a5"/>
                <w:color w:val="auto"/>
                <w:sz w:val="18"/>
                <w:szCs w:val="18"/>
                <w:u w:val="none"/>
                <w:lang w:val="en-US"/>
              </w:rPr>
              <w:t>ZZZZZZZZZZZZZZZZZZZZ</w:t>
            </w:r>
          </w:p>
        </w:tc>
      </w:tr>
      <w:tr w:rsidR="007D5D4A" w:rsidRPr="007D5D4A" w:rsidTr="007D5D4A">
        <w:tc>
          <w:tcPr>
            <w:tcW w:w="1384" w:type="dxa"/>
          </w:tcPr>
          <w:p w:rsidR="007D5D4A" w:rsidRPr="007D5D4A" w:rsidRDefault="007D5D4A" w:rsidP="005E2056">
            <w:pPr>
              <w:rPr>
                <w:rStyle w:val="a5"/>
                <w:color w:val="auto"/>
                <w:sz w:val="18"/>
                <w:szCs w:val="18"/>
                <w:u w:val="none"/>
              </w:rPr>
            </w:pPr>
            <w:r>
              <w:rPr>
                <w:rStyle w:val="a5"/>
                <w:color w:val="auto"/>
                <w:sz w:val="18"/>
                <w:szCs w:val="18"/>
                <w:u w:val="none"/>
              </w:rPr>
              <w:t>120122000</w:t>
            </w:r>
          </w:p>
        </w:tc>
        <w:tc>
          <w:tcPr>
            <w:tcW w:w="8930" w:type="dxa"/>
          </w:tcPr>
          <w:p w:rsidR="007D5D4A" w:rsidRPr="007D5D4A" w:rsidRDefault="007D5D4A" w:rsidP="005E2056">
            <w:pPr>
              <w:rPr>
                <w:rStyle w:val="a5"/>
                <w:color w:val="auto"/>
                <w:sz w:val="18"/>
                <w:szCs w:val="18"/>
                <w:u w:val="none"/>
              </w:rPr>
            </w:pPr>
            <w:r w:rsidRPr="007D5D4A">
              <w:rPr>
                <w:rStyle w:val="a5"/>
                <w:color w:val="auto"/>
                <w:sz w:val="18"/>
                <w:szCs w:val="18"/>
                <w:u w:val="none"/>
              </w:rPr>
              <w:t>41001ххххххххххххххх, 41002ххххххххххххххх, 41003ххххххххххххххх, 41004ххххххххххххххх, 41005ххххххххххххххх, 41006ххххххххххххххх, 41007ххххххххххххххх, 42701ххххххххххххххх, 42702ххххххххххххххх, 42703ххххххххххххххх, 42704ххххххххххххххх, 42705ххххххххххххххх, 42706ххххххххххххххх, 42707ххххххххххххххх</w:t>
            </w:r>
            <w:r w:rsidR="007A500A">
              <w:rPr>
                <w:rStyle w:val="a5"/>
                <w:color w:val="auto"/>
                <w:sz w:val="18"/>
                <w:szCs w:val="18"/>
                <w:u w:val="none"/>
              </w:rPr>
              <w:t xml:space="preserve">, </w:t>
            </w:r>
            <w:r w:rsidR="007A500A" w:rsidRPr="007D5D4A">
              <w:rPr>
                <w:rStyle w:val="a5"/>
                <w:color w:val="auto"/>
                <w:sz w:val="18"/>
                <w:szCs w:val="18"/>
                <w:u w:val="none"/>
              </w:rPr>
              <w:t>4</w:t>
            </w:r>
            <w:r w:rsidR="007A500A">
              <w:rPr>
                <w:rStyle w:val="a5"/>
                <w:color w:val="auto"/>
                <w:sz w:val="18"/>
                <w:szCs w:val="18"/>
                <w:u w:val="none"/>
              </w:rPr>
              <w:t>9601</w:t>
            </w:r>
            <w:r w:rsidR="007A500A" w:rsidRPr="007D5D4A">
              <w:rPr>
                <w:rStyle w:val="a5"/>
                <w:color w:val="auto"/>
                <w:sz w:val="18"/>
                <w:szCs w:val="18"/>
                <w:u w:val="none"/>
              </w:rPr>
              <w:t>ххххххххххххххх</w:t>
            </w:r>
          </w:p>
        </w:tc>
      </w:tr>
      <w:tr w:rsidR="007D5D4A" w:rsidRPr="007D5D4A" w:rsidTr="007D5D4A">
        <w:tc>
          <w:tcPr>
            <w:tcW w:w="1384" w:type="dxa"/>
          </w:tcPr>
          <w:p w:rsidR="007D5D4A" w:rsidRPr="007D5D4A" w:rsidRDefault="007D5D4A" w:rsidP="005E2056">
            <w:pPr>
              <w:rPr>
                <w:rStyle w:val="a5"/>
                <w:color w:val="auto"/>
                <w:sz w:val="18"/>
                <w:szCs w:val="18"/>
                <w:u w:val="none"/>
              </w:rPr>
            </w:pPr>
            <w:r>
              <w:rPr>
                <w:rStyle w:val="a5"/>
                <w:color w:val="auto"/>
                <w:sz w:val="18"/>
                <w:szCs w:val="18"/>
                <w:u w:val="none"/>
              </w:rPr>
              <w:t>120123000</w:t>
            </w:r>
          </w:p>
        </w:tc>
        <w:tc>
          <w:tcPr>
            <w:tcW w:w="8930" w:type="dxa"/>
          </w:tcPr>
          <w:p w:rsidR="007D5D4A" w:rsidRPr="007D5D4A" w:rsidRDefault="007D5D4A" w:rsidP="005E2056">
            <w:pPr>
              <w:rPr>
                <w:rStyle w:val="a5"/>
                <w:color w:val="auto"/>
                <w:sz w:val="18"/>
                <w:szCs w:val="18"/>
                <w:u w:val="none"/>
              </w:rPr>
            </w:pPr>
            <w:r w:rsidRPr="00A1781D">
              <w:rPr>
                <w:sz w:val="18"/>
                <w:szCs w:val="18"/>
              </w:rPr>
              <w:t>00000000000000000000</w:t>
            </w:r>
          </w:p>
        </w:tc>
      </w:tr>
      <w:tr w:rsidR="007D5D4A" w:rsidRPr="0005533D" w:rsidTr="007D5D4A">
        <w:tc>
          <w:tcPr>
            <w:tcW w:w="1384" w:type="dxa"/>
          </w:tcPr>
          <w:p w:rsidR="007D5D4A" w:rsidRPr="007D5D4A" w:rsidRDefault="007D5D4A" w:rsidP="005E2056">
            <w:pPr>
              <w:rPr>
                <w:rStyle w:val="a5"/>
                <w:color w:val="auto"/>
                <w:sz w:val="18"/>
                <w:szCs w:val="18"/>
                <w:u w:val="none"/>
              </w:rPr>
            </w:pPr>
            <w:r w:rsidRPr="007D5D4A">
              <w:rPr>
                <w:rStyle w:val="a5"/>
                <w:color w:val="auto"/>
                <w:sz w:val="18"/>
                <w:szCs w:val="18"/>
                <w:u w:val="none"/>
              </w:rPr>
              <w:t>12012</w:t>
            </w:r>
            <w:r>
              <w:rPr>
                <w:rStyle w:val="a5"/>
                <w:color w:val="auto"/>
                <w:sz w:val="18"/>
                <w:szCs w:val="18"/>
                <w:u w:val="none"/>
              </w:rPr>
              <w:t>7</w:t>
            </w:r>
            <w:r w:rsidRPr="007D5D4A">
              <w:rPr>
                <w:rStyle w:val="a5"/>
                <w:color w:val="auto"/>
                <w:sz w:val="18"/>
                <w:szCs w:val="18"/>
                <w:u w:val="none"/>
              </w:rPr>
              <w:t>000</w:t>
            </w:r>
          </w:p>
        </w:tc>
        <w:tc>
          <w:tcPr>
            <w:tcW w:w="8930" w:type="dxa"/>
          </w:tcPr>
          <w:p w:rsidR="007D5D4A" w:rsidRPr="00633B5D" w:rsidRDefault="003E4793" w:rsidP="005E2056">
            <w:pPr>
              <w:rPr>
                <w:rStyle w:val="a5"/>
                <w:color w:val="auto"/>
                <w:sz w:val="18"/>
                <w:szCs w:val="18"/>
                <w:u w:val="none"/>
              </w:rPr>
            </w:pPr>
            <w:r>
              <w:rPr>
                <w:rStyle w:val="a5"/>
                <w:color w:val="auto"/>
                <w:sz w:val="18"/>
                <w:szCs w:val="18"/>
                <w:u w:val="none"/>
              </w:rPr>
              <w:t>30411</w:t>
            </w:r>
            <w:r w:rsidRPr="007D5D4A">
              <w:rPr>
                <w:rStyle w:val="a5"/>
                <w:color w:val="auto"/>
                <w:sz w:val="18"/>
                <w:szCs w:val="18"/>
                <w:u w:val="none"/>
              </w:rPr>
              <w:t>ххххххххххххххх,</w:t>
            </w:r>
            <w:r>
              <w:rPr>
                <w:rStyle w:val="a5"/>
                <w:color w:val="auto"/>
                <w:sz w:val="18"/>
                <w:szCs w:val="18"/>
                <w:u w:val="none"/>
              </w:rPr>
              <w:t xml:space="preserve"> </w:t>
            </w:r>
            <w:r w:rsidR="007D5D4A" w:rsidRPr="007D5D4A">
              <w:rPr>
                <w:rStyle w:val="a5"/>
                <w:color w:val="auto"/>
                <w:sz w:val="18"/>
                <w:szCs w:val="18"/>
                <w:u w:val="none"/>
              </w:rPr>
              <w:t xml:space="preserve">40106ххххххххххххххх, </w:t>
            </w:r>
            <w:r w:rsidR="007D5D4A">
              <w:rPr>
                <w:rStyle w:val="a5"/>
                <w:color w:val="auto"/>
                <w:sz w:val="18"/>
                <w:szCs w:val="18"/>
                <w:u w:val="none"/>
              </w:rPr>
              <w:t>40703ххххххххххххххх</w:t>
            </w:r>
            <w:r w:rsidR="00633B5D">
              <w:rPr>
                <w:rStyle w:val="a5"/>
                <w:color w:val="auto"/>
                <w:sz w:val="18"/>
                <w:szCs w:val="18"/>
                <w:u w:val="none"/>
                <w:lang w:val="en-US"/>
              </w:rPr>
              <w:t>, ZZZZZZZZZZZZZZZZZZZZ</w:t>
            </w:r>
          </w:p>
        </w:tc>
      </w:tr>
    </w:tbl>
    <w:p w:rsidR="00633B5D" w:rsidRDefault="00633B5D" w:rsidP="005E2056">
      <w:pPr>
        <w:rPr>
          <w:sz w:val="18"/>
          <w:szCs w:val="18"/>
        </w:rPr>
      </w:pPr>
    </w:p>
    <w:p w:rsidR="00633B5D" w:rsidRPr="008D139A" w:rsidRDefault="00633B5D" w:rsidP="005E2056">
      <w:pPr>
        <w:rPr>
          <w:rStyle w:val="a5"/>
          <w:b/>
          <w:color w:val="auto"/>
          <w:sz w:val="18"/>
          <w:szCs w:val="18"/>
          <w:u w:val="none"/>
        </w:rPr>
      </w:pPr>
      <w:r>
        <w:rPr>
          <w:sz w:val="18"/>
          <w:szCs w:val="18"/>
        </w:rPr>
        <w:t>Таблица допустимости банковских счетов для 1 раздела ф. 0503178</w:t>
      </w:r>
      <w:r w:rsidRPr="008D139A">
        <w:rPr>
          <w:sz w:val="18"/>
          <w:szCs w:val="18"/>
        </w:rPr>
        <w:t>z</w:t>
      </w:r>
    </w:p>
    <w:tbl>
      <w:tblPr>
        <w:tblStyle w:val="aff"/>
        <w:tblW w:w="10314" w:type="dxa"/>
        <w:tblLook w:val="04A0" w:firstRow="1" w:lastRow="0" w:firstColumn="1" w:lastColumn="0" w:noHBand="0" w:noVBand="1"/>
      </w:tblPr>
      <w:tblGrid>
        <w:gridCol w:w="1384"/>
        <w:gridCol w:w="8930"/>
      </w:tblGrid>
      <w:tr w:rsidR="00633B5D" w:rsidRPr="007D5D4A" w:rsidTr="003F501F">
        <w:tc>
          <w:tcPr>
            <w:tcW w:w="1384" w:type="dxa"/>
          </w:tcPr>
          <w:p w:rsidR="00633B5D" w:rsidRPr="007D5D4A" w:rsidRDefault="00633B5D" w:rsidP="005E2056">
            <w:pPr>
              <w:rPr>
                <w:rStyle w:val="a5"/>
                <w:color w:val="auto"/>
                <w:sz w:val="18"/>
                <w:szCs w:val="18"/>
                <w:u w:val="none"/>
              </w:rPr>
            </w:pPr>
            <w:r>
              <w:rPr>
                <w:rStyle w:val="a5"/>
                <w:color w:val="auto"/>
                <w:sz w:val="18"/>
                <w:szCs w:val="18"/>
                <w:u w:val="none"/>
              </w:rPr>
              <w:t>Код счета БУ</w:t>
            </w:r>
          </w:p>
        </w:tc>
        <w:tc>
          <w:tcPr>
            <w:tcW w:w="8930" w:type="dxa"/>
          </w:tcPr>
          <w:p w:rsidR="00633B5D" w:rsidRPr="007D5D4A" w:rsidRDefault="00633B5D" w:rsidP="005E2056">
            <w:pPr>
              <w:rPr>
                <w:rStyle w:val="a5"/>
                <w:color w:val="auto"/>
                <w:sz w:val="18"/>
                <w:szCs w:val="18"/>
                <w:u w:val="none"/>
              </w:rPr>
            </w:pPr>
            <w:r>
              <w:rPr>
                <w:rStyle w:val="a5"/>
                <w:color w:val="auto"/>
                <w:sz w:val="18"/>
                <w:szCs w:val="18"/>
                <w:u w:val="none"/>
              </w:rPr>
              <w:t>Номер банковского счета</w:t>
            </w:r>
          </w:p>
        </w:tc>
      </w:tr>
      <w:tr w:rsidR="00633B5D" w:rsidRPr="007D5D4A" w:rsidTr="003F501F">
        <w:tc>
          <w:tcPr>
            <w:tcW w:w="1384" w:type="dxa"/>
          </w:tcPr>
          <w:p w:rsidR="00633B5D" w:rsidRPr="007D5D4A" w:rsidRDefault="00633B5D" w:rsidP="005E2056">
            <w:pPr>
              <w:rPr>
                <w:rStyle w:val="a5"/>
                <w:color w:val="auto"/>
                <w:sz w:val="18"/>
                <w:szCs w:val="18"/>
                <w:u w:val="none"/>
              </w:rPr>
            </w:pPr>
            <w:r>
              <w:rPr>
                <w:rStyle w:val="a5"/>
                <w:color w:val="auto"/>
                <w:sz w:val="18"/>
                <w:szCs w:val="18"/>
                <w:u w:val="none"/>
              </w:rPr>
              <w:t>120121000</w:t>
            </w:r>
          </w:p>
        </w:tc>
        <w:tc>
          <w:tcPr>
            <w:tcW w:w="8930" w:type="dxa"/>
          </w:tcPr>
          <w:p w:rsidR="00633B5D" w:rsidRPr="007D5D4A" w:rsidRDefault="00633B5D" w:rsidP="005E2056">
            <w:pPr>
              <w:rPr>
                <w:rStyle w:val="a5"/>
                <w:color w:val="auto"/>
                <w:sz w:val="18"/>
                <w:szCs w:val="18"/>
                <w:u w:val="none"/>
              </w:rPr>
            </w:pPr>
            <w:r>
              <w:rPr>
                <w:rStyle w:val="a5"/>
                <w:color w:val="auto"/>
                <w:sz w:val="18"/>
                <w:szCs w:val="18"/>
                <w:u w:val="none"/>
                <w:lang w:val="en-US"/>
              </w:rPr>
              <w:t>ZZZZZZZZZZZZZZZZZZZZ</w:t>
            </w:r>
          </w:p>
        </w:tc>
      </w:tr>
      <w:tr w:rsidR="00633B5D" w:rsidRPr="007D5D4A" w:rsidTr="003F501F">
        <w:tc>
          <w:tcPr>
            <w:tcW w:w="1384" w:type="dxa"/>
          </w:tcPr>
          <w:p w:rsidR="00633B5D" w:rsidRPr="007D5D4A" w:rsidRDefault="00633B5D" w:rsidP="005E2056">
            <w:pPr>
              <w:rPr>
                <w:rStyle w:val="a5"/>
                <w:color w:val="auto"/>
                <w:sz w:val="18"/>
                <w:szCs w:val="18"/>
                <w:u w:val="none"/>
              </w:rPr>
            </w:pPr>
            <w:r>
              <w:rPr>
                <w:rStyle w:val="a5"/>
                <w:color w:val="auto"/>
                <w:sz w:val="18"/>
                <w:szCs w:val="18"/>
                <w:u w:val="none"/>
              </w:rPr>
              <w:t>120123000</w:t>
            </w:r>
          </w:p>
        </w:tc>
        <w:tc>
          <w:tcPr>
            <w:tcW w:w="8930" w:type="dxa"/>
          </w:tcPr>
          <w:p w:rsidR="00633B5D" w:rsidRPr="007D5D4A" w:rsidRDefault="00633B5D" w:rsidP="005E2056">
            <w:pPr>
              <w:rPr>
                <w:rStyle w:val="a5"/>
                <w:color w:val="auto"/>
                <w:sz w:val="18"/>
                <w:szCs w:val="18"/>
                <w:u w:val="none"/>
              </w:rPr>
            </w:pPr>
            <w:r w:rsidRPr="00A1781D">
              <w:rPr>
                <w:sz w:val="18"/>
                <w:szCs w:val="18"/>
              </w:rPr>
              <w:t>00000000000000000000</w:t>
            </w:r>
          </w:p>
        </w:tc>
      </w:tr>
      <w:tr w:rsidR="00633B5D" w:rsidRPr="007D5D4A" w:rsidTr="003F501F">
        <w:tc>
          <w:tcPr>
            <w:tcW w:w="1384" w:type="dxa"/>
          </w:tcPr>
          <w:p w:rsidR="00633B5D" w:rsidRPr="007D5D4A" w:rsidRDefault="00633B5D" w:rsidP="005E2056">
            <w:pPr>
              <w:rPr>
                <w:rStyle w:val="a5"/>
                <w:color w:val="auto"/>
                <w:sz w:val="18"/>
                <w:szCs w:val="18"/>
                <w:u w:val="none"/>
              </w:rPr>
            </w:pPr>
            <w:r w:rsidRPr="007D5D4A">
              <w:rPr>
                <w:rStyle w:val="a5"/>
                <w:color w:val="auto"/>
                <w:sz w:val="18"/>
                <w:szCs w:val="18"/>
                <w:u w:val="none"/>
              </w:rPr>
              <w:t>12012</w:t>
            </w:r>
            <w:r>
              <w:rPr>
                <w:rStyle w:val="a5"/>
                <w:color w:val="auto"/>
                <w:sz w:val="18"/>
                <w:szCs w:val="18"/>
                <w:u w:val="none"/>
              </w:rPr>
              <w:t>7</w:t>
            </w:r>
            <w:r w:rsidRPr="007D5D4A">
              <w:rPr>
                <w:rStyle w:val="a5"/>
                <w:color w:val="auto"/>
                <w:sz w:val="18"/>
                <w:szCs w:val="18"/>
                <w:u w:val="none"/>
              </w:rPr>
              <w:t>000</w:t>
            </w:r>
          </w:p>
        </w:tc>
        <w:tc>
          <w:tcPr>
            <w:tcW w:w="8930" w:type="dxa"/>
          </w:tcPr>
          <w:p w:rsidR="00633B5D" w:rsidRPr="00633B5D" w:rsidRDefault="00633B5D" w:rsidP="005E2056">
            <w:pPr>
              <w:rPr>
                <w:rStyle w:val="a5"/>
                <w:color w:val="auto"/>
                <w:sz w:val="18"/>
                <w:szCs w:val="18"/>
                <w:u w:val="none"/>
              </w:rPr>
            </w:pPr>
            <w:r>
              <w:rPr>
                <w:rStyle w:val="a5"/>
                <w:color w:val="auto"/>
                <w:sz w:val="18"/>
                <w:szCs w:val="18"/>
                <w:u w:val="none"/>
                <w:lang w:val="en-US"/>
              </w:rPr>
              <w:t>ZZZZZZZZZZZZZZZZZZZZ</w:t>
            </w:r>
          </w:p>
        </w:tc>
      </w:tr>
    </w:tbl>
    <w:p w:rsidR="00E462A8" w:rsidRPr="00A1781D" w:rsidRDefault="00E462A8" w:rsidP="005E2056">
      <w:pPr>
        <w:rPr>
          <w:rStyle w:val="a5"/>
          <w:b/>
          <w:color w:val="auto"/>
          <w:sz w:val="18"/>
          <w:szCs w:val="18"/>
          <w:u w:val="none"/>
        </w:rPr>
      </w:pPr>
    </w:p>
    <w:p w:rsidR="00B61A7F" w:rsidRPr="0004304B" w:rsidRDefault="0004304B" w:rsidP="0004304B">
      <w:pPr>
        <w:pStyle w:val="2"/>
        <w:ind w:left="0" w:firstLine="0"/>
        <w:jc w:val="left"/>
        <w:rPr>
          <w:b/>
          <w:sz w:val="18"/>
          <w:szCs w:val="18"/>
        </w:rPr>
      </w:pPr>
      <w:bookmarkStart w:id="123" w:name="_Toc216965280"/>
      <w:bookmarkEnd w:id="121"/>
      <w:r w:rsidRPr="0004304B">
        <w:rPr>
          <w:b/>
          <w:sz w:val="18"/>
          <w:szCs w:val="18"/>
        </w:rPr>
        <w:t xml:space="preserve">5.3. </w:t>
      </w:r>
      <w:proofErr w:type="spellStart"/>
      <w:r w:rsidRPr="0004304B">
        <w:rPr>
          <w:b/>
          <w:sz w:val="18"/>
          <w:szCs w:val="18"/>
        </w:rPr>
        <w:t>Междокументные</w:t>
      </w:r>
      <w:proofErr w:type="spellEnd"/>
      <w:r w:rsidRPr="0004304B">
        <w:rPr>
          <w:b/>
          <w:sz w:val="18"/>
          <w:szCs w:val="18"/>
        </w:rPr>
        <w:t xml:space="preserve"> контрольные соотношения Сведений (ф. 0503178)</w:t>
      </w:r>
      <w:bookmarkEnd w:id="123"/>
    </w:p>
    <w:p w:rsidR="0004304B" w:rsidRPr="00A1781D" w:rsidRDefault="0004304B" w:rsidP="0071514C">
      <w:pPr>
        <w:jc w:val="center"/>
        <w:rPr>
          <w:b/>
          <w:sz w:val="18"/>
          <w:szCs w:val="18"/>
          <w:u w:val="singl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268"/>
        <w:gridCol w:w="850"/>
      </w:tblGrid>
      <w:tr w:rsidR="00556203" w:rsidRPr="00A1781D" w:rsidTr="00556203">
        <w:trPr>
          <w:trHeight w:val="617"/>
        </w:trPr>
        <w:tc>
          <w:tcPr>
            <w:tcW w:w="396" w:type="dxa"/>
          </w:tcPr>
          <w:p w:rsidR="00556203" w:rsidRPr="00A1781D" w:rsidRDefault="00556203" w:rsidP="00556203">
            <w:pPr>
              <w:spacing w:line="360" w:lineRule="auto"/>
              <w:rPr>
                <w:sz w:val="18"/>
                <w:szCs w:val="18"/>
              </w:rPr>
            </w:pPr>
            <w:bookmarkStart w:id="124" w:name="_Toc424750546"/>
            <w:r w:rsidRPr="00A1781D">
              <w:rPr>
                <w:sz w:val="18"/>
                <w:szCs w:val="18"/>
              </w:rPr>
              <w:t>№ п/п</w:t>
            </w:r>
          </w:p>
        </w:tc>
        <w:tc>
          <w:tcPr>
            <w:tcW w:w="880" w:type="dxa"/>
          </w:tcPr>
          <w:p w:rsidR="00556203" w:rsidRPr="00A1781D" w:rsidRDefault="00556203" w:rsidP="00556203">
            <w:pPr>
              <w:spacing w:line="360" w:lineRule="auto"/>
              <w:rPr>
                <w:sz w:val="18"/>
                <w:szCs w:val="18"/>
              </w:rPr>
            </w:pPr>
            <w:r w:rsidRPr="00A1781D">
              <w:rPr>
                <w:sz w:val="18"/>
                <w:szCs w:val="18"/>
              </w:rPr>
              <w:t>Код формы</w:t>
            </w:r>
          </w:p>
        </w:tc>
        <w:tc>
          <w:tcPr>
            <w:tcW w:w="1276" w:type="dxa"/>
          </w:tcPr>
          <w:p w:rsidR="00556203" w:rsidRPr="00A1781D" w:rsidRDefault="00556203" w:rsidP="00556203">
            <w:pPr>
              <w:spacing w:line="360" w:lineRule="auto"/>
              <w:rPr>
                <w:sz w:val="18"/>
                <w:szCs w:val="18"/>
              </w:rPr>
            </w:pPr>
            <w:r w:rsidRPr="00A1781D">
              <w:rPr>
                <w:sz w:val="18"/>
                <w:szCs w:val="18"/>
              </w:rPr>
              <w:t>Строка</w:t>
            </w:r>
          </w:p>
        </w:tc>
        <w:tc>
          <w:tcPr>
            <w:tcW w:w="425" w:type="dxa"/>
          </w:tcPr>
          <w:p w:rsidR="00556203" w:rsidRPr="00A1781D" w:rsidRDefault="00556203" w:rsidP="00556203">
            <w:pPr>
              <w:spacing w:line="360" w:lineRule="auto"/>
              <w:rPr>
                <w:sz w:val="18"/>
                <w:szCs w:val="18"/>
              </w:rPr>
            </w:pPr>
            <w:r w:rsidRPr="00A1781D">
              <w:rPr>
                <w:sz w:val="18"/>
                <w:szCs w:val="18"/>
              </w:rPr>
              <w:t>Графа</w:t>
            </w:r>
          </w:p>
        </w:tc>
        <w:tc>
          <w:tcPr>
            <w:tcW w:w="567" w:type="dxa"/>
          </w:tcPr>
          <w:p w:rsidR="00556203" w:rsidRPr="00A1781D" w:rsidRDefault="00556203" w:rsidP="00556203">
            <w:pPr>
              <w:spacing w:line="360" w:lineRule="auto"/>
              <w:rPr>
                <w:sz w:val="18"/>
                <w:szCs w:val="18"/>
              </w:rPr>
            </w:pPr>
            <w:r w:rsidRPr="00A1781D">
              <w:rPr>
                <w:sz w:val="18"/>
                <w:szCs w:val="18"/>
              </w:rPr>
              <w:t xml:space="preserve">Соотношение </w:t>
            </w:r>
          </w:p>
        </w:tc>
        <w:tc>
          <w:tcPr>
            <w:tcW w:w="1134" w:type="dxa"/>
          </w:tcPr>
          <w:p w:rsidR="00556203" w:rsidRPr="00A1781D" w:rsidRDefault="00556203" w:rsidP="00556203">
            <w:pPr>
              <w:spacing w:line="360" w:lineRule="auto"/>
              <w:rPr>
                <w:sz w:val="18"/>
                <w:szCs w:val="18"/>
              </w:rPr>
            </w:pPr>
            <w:r w:rsidRPr="00A1781D">
              <w:rPr>
                <w:sz w:val="18"/>
                <w:szCs w:val="18"/>
              </w:rPr>
              <w:t>Связанная форма</w:t>
            </w:r>
          </w:p>
        </w:tc>
        <w:tc>
          <w:tcPr>
            <w:tcW w:w="1418" w:type="dxa"/>
          </w:tcPr>
          <w:p w:rsidR="00556203" w:rsidRPr="00A1781D" w:rsidRDefault="00556203" w:rsidP="00556203">
            <w:pPr>
              <w:spacing w:line="360" w:lineRule="auto"/>
              <w:rPr>
                <w:sz w:val="18"/>
                <w:szCs w:val="18"/>
              </w:rPr>
            </w:pPr>
            <w:r w:rsidRPr="00A1781D">
              <w:rPr>
                <w:sz w:val="18"/>
                <w:szCs w:val="18"/>
              </w:rPr>
              <w:t>Показатель связанной формы</w:t>
            </w:r>
          </w:p>
        </w:tc>
        <w:tc>
          <w:tcPr>
            <w:tcW w:w="567" w:type="dxa"/>
          </w:tcPr>
          <w:p w:rsidR="00556203" w:rsidRPr="00A1781D" w:rsidRDefault="00556203" w:rsidP="00556203">
            <w:pPr>
              <w:spacing w:line="360" w:lineRule="auto"/>
              <w:rPr>
                <w:sz w:val="18"/>
                <w:szCs w:val="18"/>
              </w:rPr>
            </w:pPr>
            <w:r w:rsidRPr="00A1781D">
              <w:rPr>
                <w:sz w:val="18"/>
                <w:szCs w:val="18"/>
              </w:rPr>
              <w:t>Строка</w:t>
            </w:r>
          </w:p>
        </w:tc>
        <w:tc>
          <w:tcPr>
            <w:tcW w:w="567" w:type="dxa"/>
          </w:tcPr>
          <w:p w:rsidR="00556203" w:rsidRPr="00A1781D" w:rsidRDefault="00556203" w:rsidP="00556203">
            <w:pPr>
              <w:spacing w:line="360" w:lineRule="auto"/>
              <w:rPr>
                <w:sz w:val="18"/>
                <w:szCs w:val="18"/>
              </w:rPr>
            </w:pPr>
            <w:r w:rsidRPr="00A1781D">
              <w:rPr>
                <w:sz w:val="18"/>
                <w:szCs w:val="18"/>
              </w:rPr>
              <w:t>Графа</w:t>
            </w:r>
          </w:p>
        </w:tc>
        <w:tc>
          <w:tcPr>
            <w:tcW w:w="2268" w:type="dxa"/>
          </w:tcPr>
          <w:p w:rsidR="00556203" w:rsidRPr="00A1781D" w:rsidRDefault="00556203" w:rsidP="00556203">
            <w:pPr>
              <w:spacing w:line="360" w:lineRule="auto"/>
              <w:rPr>
                <w:sz w:val="18"/>
                <w:szCs w:val="18"/>
              </w:rPr>
            </w:pPr>
            <w:r w:rsidRPr="00A1781D">
              <w:rPr>
                <w:sz w:val="18"/>
                <w:szCs w:val="18"/>
              </w:rPr>
              <w:t>Контроль показателей</w:t>
            </w:r>
          </w:p>
        </w:tc>
        <w:tc>
          <w:tcPr>
            <w:tcW w:w="850" w:type="dxa"/>
          </w:tcPr>
          <w:p w:rsidR="00556203" w:rsidRPr="00A1781D" w:rsidRDefault="00556203" w:rsidP="00556203">
            <w:pPr>
              <w:spacing w:line="360" w:lineRule="auto"/>
              <w:rPr>
                <w:sz w:val="18"/>
                <w:szCs w:val="18"/>
              </w:rPr>
            </w:pPr>
            <w:r>
              <w:rPr>
                <w:sz w:val="18"/>
                <w:szCs w:val="18"/>
              </w:rPr>
              <w:t>Тип контроля</w:t>
            </w:r>
          </w:p>
        </w:tc>
      </w:tr>
      <w:tr w:rsidR="00556203" w:rsidRPr="00A1781D" w:rsidTr="00556203">
        <w:trPr>
          <w:trHeight w:val="1240"/>
        </w:trPr>
        <w:tc>
          <w:tcPr>
            <w:tcW w:w="396" w:type="dxa"/>
          </w:tcPr>
          <w:p w:rsidR="00556203" w:rsidRPr="00A1781D" w:rsidRDefault="00556203" w:rsidP="00556203">
            <w:pPr>
              <w:jc w:val="center"/>
              <w:rPr>
                <w:sz w:val="18"/>
                <w:szCs w:val="18"/>
              </w:rPr>
            </w:pPr>
            <w:r w:rsidRPr="00A1781D">
              <w:rPr>
                <w:sz w:val="18"/>
                <w:szCs w:val="18"/>
              </w:rPr>
              <w:t>1</w:t>
            </w:r>
          </w:p>
          <w:p w:rsidR="00556203" w:rsidRPr="00A1781D" w:rsidRDefault="00556203" w:rsidP="00556203">
            <w:pPr>
              <w:rPr>
                <w:sz w:val="18"/>
                <w:szCs w:val="18"/>
              </w:rPr>
            </w:pPr>
          </w:p>
        </w:tc>
        <w:tc>
          <w:tcPr>
            <w:tcW w:w="880" w:type="dxa"/>
          </w:tcPr>
          <w:p w:rsidR="00556203" w:rsidRPr="00A1781D" w:rsidRDefault="00556203" w:rsidP="00556203">
            <w:pPr>
              <w:rPr>
                <w:sz w:val="18"/>
                <w:szCs w:val="18"/>
              </w:rPr>
            </w:pPr>
            <w:r w:rsidRPr="00A1781D">
              <w:rPr>
                <w:sz w:val="18"/>
                <w:szCs w:val="18"/>
              </w:rPr>
              <w:t>05031</w:t>
            </w:r>
            <w:r>
              <w:rPr>
                <w:sz w:val="18"/>
                <w:szCs w:val="18"/>
              </w:rPr>
              <w:t>78</w:t>
            </w:r>
            <w:r w:rsidRPr="00A1781D">
              <w:rPr>
                <w:sz w:val="18"/>
                <w:szCs w:val="18"/>
              </w:rPr>
              <w:t xml:space="preserve"> (предыдущий финансовый год)</w:t>
            </w:r>
          </w:p>
        </w:tc>
        <w:tc>
          <w:tcPr>
            <w:tcW w:w="1276" w:type="dxa"/>
          </w:tcPr>
          <w:p w:rsidR="00556203" w:rsidRPr="00A1781D" w:rsidRDefault="00556203" w:rsidP="00556203">
            <w:pPr>
              <w:rPr>
                <w:sz w:val="18"/>
                <w:szCs w:val="18"/>
              </w:rPr>
            </w:pPr>
            <w:r w:rsidRPr="00A1781D">
              <w:rPr>
                <w:sz w:val="18"/>
                <w:szCs w:val="18"/>
              </w:rPr>
              <w:t>по строк</w:t>
            </w:r>
            <w:r>
              <w:rPr>
                <w:sz w:val="18"/>
                <w:szCs w:val="18"/>
              </w:rPr>
              <w:t>е</w:t>
            </w:r>
            <w:r w:rsidRPr="00A1781D">
              <w:rPr>
                <w:sz w:val="18"/>
                <w:szCs w:val="18"/>
              </w:rPr>
              <w:t xml:space="preserve"> «</w:t>
            </w:r>
            <w:r w:rsidRPr="00556203">
              <w:rPr>
                <w:sz w:val="18"/>
                <w:szCs w:val="18"/>
              </w:rPr>
              <w:t>3. Средства в кассе учреждения</w:t>
            </w:r>
            <w:r w:rsidRPr="00A1781D">
              <w:rPr>
                <w:sz w:val="18"/>
                <w:szCs w:val="18"/>
              </w:rPr>
              <w:t>»</w:t>
            </w:r>
          </w:p>
        </w:tc>
        <w:tc>
          <w:tcPr>
            <w:tcW w:w="425" w:type="dxa"/>
          </w:tcPr>
          <w:p w:rsidR="00556203" w:rsidRPr="00A1781D" w:rsidRDefault="00556203" w:rsidP="00556203">
            <w:pPr>
              <w:spacing w:line="360" w:lineRule="auto"/>
              <w:rPr>
                <w:sz w:val="18"/>
                <w:szCs w:val="18"/>
              </w:rPr>
            </w:pPr>
            <w:r>
              <w:rPr>
                <w:sz w:val="18"/>
                <w:szCs w:val="18"/>
              </w:rPr>
              <w:t>5</w:t>
            </w:r>
          </w:p>
        </w:tc>
        <w:tc>
          <w:tcPr>
            <w:tcW w:w="567" w:type="dxa"/>
          </w:tcPr>
          <w:p w:rsidR="00556203" w:rsidRPr="00A1781D" w:rsidRDefault="00556203" w:rsidP="00556203">
            <w:pPr>
              <w:rPr>
                <w:sz w:val="18"/>
                <w:szCs w:val="18"/>
              </w:rPr>
            </w:pPr>
            <w:r w:rsidRPr="00A1781D">
              <w:rPr>
                <w:sz w:val="18"/>
                <w:szCs w:val="18"/>
              </w:rPr>
              <w:t>=</w:t>
            </w:r>
          </w:p>
        </w:tc>
        <w:tc>
          <w:tcPr>
            <w:tcW w:w="1134" w:type="dxa"/>
          </w:tcPr>
          <w:p w:rsidR="00556203" w:rsidRPr="00A1781D" w:rsidRDefault="00556203" w:rsidP="00556203">
            <w:pPr>
              <w:rPr>
                <w:sz w:val="18"/>
                <w:szCs w:val="18"/>
              </w:rPr>
            </w:pPr>
            <w:r w:rsidRPr="00A1781D">
              <w:rPr>
                <w:sz w:val="18"/>
                <w:szCs w:val="18"/>
              </w:rPr>
              <w:t>05031</w:t>
            </w:r>
            <w:r>
              <w:rPr>
                <w:sz w:val="18"/>
                <w:szCs w:val="18"/>
              </w:rPr>
              <w:t xml:space="preserve">78 </w:t>
            </w:r>
            <w:r w:rsidRPr="00A1781D">
              <w:rPr>
                <w:sz w:val="18"/>
                <w:szCs w:val="18"/>
              </w:rPr>
              <w:t xml:space="preserve">(квартальная, </w:t>
            </w:r>
            <w:r>
              <w:rPr>
                <w:sz w:val="18"/>
                <w:szCs w:val="18"/>
              </w:rPr>
              <w:t xml:space="preserve">годовая </w:t>
            </w:r>
            <w:r w:rsidRPr="00A1781D">
              <w:rPr>
                <w:sz w:val="18"/>
                <w:szCs w:val="18"/>
              </w:rPr>
              <w:t>текущего года)</w:t>
            </w:r>
          </w:p>
        </w:tc>
        <w:tc>
          <w:tcPr>
            <w:tcW w:w="1418" w:type="dxa"/>
          </w:tcPr>
          <w:p w:rsidR="00556203" w:rsidRPr="00A1781D" w:rsidRDefault="00556203" w:rsidP="00556203">
            <w:pPr>
              <w:rPr>
                <w:sz w:val="18"/>
                <w:szCs w:val="18"/>
              </w:rPr>
            </w:pPr>
            <w:r w:rsidRPr="00556203">
              <w:rPr>
                <w:sz w:val="18"/>
                <w:szCs w:val="18"/>
              </w:rPr>
              <w:t>по строке «3. Средства в кассе учреждения»</w:t>
            </w:r>
          </w:p>
        </w:tc>
        <w:tc>
          <w:tcPr>
            <w:tcW w:w="567" w:type="dxa"/>
          </w:tcPr>
          <w:p w:rsidR="00556203" w:rsidRPr="00A1781D" w:rsidRDefault="00556203" w:rsidP="00556203">
            <w:pPr>
              <w:rPr>
                <w:sz w:val="18"/>
                <w:szCs w:val="18"/>
              </w:rPr>
            </w:pPr>
            <w:r w:rsidRPr="00A1781D">
              <w:rPr>
                <w:sz w:val="18"/>
                <w:szCs w:val="18"/>
              </w:rPr>
              <w:t>*</w:t>
            </w:r>
          </w:p>
        </w:tc>
        <w:tc>
          <w:tcPr>
            <w:tcW w:w="567" w:type="dxa"/>
          </w:tcPr>
          <w:p w:rsidR="00556203" w:rsidRPr="00A1781D" w:rsidRDefault="00556203" w:rsidP="00556203">
            <w:pPr>
              <w:rPr>
                <w:sz w:val="18"/>
                <w:szCs w:val="18"/>
              </w:rPr>
            </w:pPr>
            <w:r>
              <w:rPr>
                <w:sz w:val="18"/>
                <w:szCs w:val="18"/>
              </w:rPr>
              <w:t>3</w:t>
            </w:r>
          </w:p>
        </w:tc>
        <w:tc>
          <w:tcPr>
            <w:tcW w:w="2268" w:type="dxa"/>
          </w:tcPr>
          <w:p w:rsidR="00556203" w:rsidRPr="00A1781D" w:rsidRDefault="00D91FD3" w:rsidP="00D91FD3">
            <w:pPr>
              <w:rPr>
                <w:sz w:val="18"/>
                <w:szCs w:val="18"/>
              </w:rPr>
            </w:pPr>
            <w:r>
              <w:rPr>
                <w:sz w:val="18"/>
                <w:szCs w:val="18"/>
              </w:rPr>
              <w:t>Остатки в кассе</w:t>
            </w:r>
            <w:r w:rsidR="00556203" w:rsidRPr="00A1781D">
              <w:rPr>
                <w:sz w:val="18"/>
                <w:szCs w:val="18"/>
              </w:rPr>
              <w:t xml:space="preserve"> на конец предыдущего отчетного года не соответствует </w:t>
            </w:r>
            <w:r>
              <w:rPr>
                <w:sz w:val="18"/>
                <w:szCs w:val="18"/>
              </w:rPr>
              <w:t>остатку в</w:t>
            </w:r>
            <w:r w:rsidR="00556203" w:rsidRPr="00A1781D">
              <w:rPr>
                <w:sz w:val="18"/>
                <w:szCs w:val="18"/>
              </w:rPr>
              <w:t xml:space="preserve"> ежеквартальных Сведени</w:t>
            </w:r>
            <w:r>
              <w:rPr>
                <w:sz w:val="18"/>
                <w:szCs w:val="18"/>
              </w:rPr>
              <w:t>ях</w:t>
            </w:r>
            <w:r w:rsidR="00556203" w:rsidRPr="00A1781D">
              <w:rPr>
                <w:sz w:val="18"/>
                <w:szCs w:val="18"/>
              </w:rPr>
              <w:t xml:space="preserve"> </w:t>
            </w:r>
            <w:r w:rsidR="00556203">
              <w:rPr>
                <w:sz w:val="18"/>
                <w:szCs w:val="18"/>
              </w:rPr>
              <w:br/>
            </w:r>
            <w:r w:rsidR="00556203" w:rsidRPr="00A1781D">
              <w:rPr>
                <w:sz w:val="18"/>
                <w:szCs w:val="18"/>
              </w:rPr>
              <w:t>ф. 05031</w:t>
            </w:r>
            <w:r>
              <w:rPr>
                <w:sz w:val="18"/>
                <w:szCs w:val="18"/>
              </w:rPr>
              <w:t>78</w:t>
            </w:r>
            <w:r w:rsidR="00556203" w:rsidRPr="00A1781D">
              <w:rPr>
                <w:sz w:val="18"/>
                <w:szCs w:val="18"/>
              </w:rPr>
              <w:t xml:space="preserve"> на начало года – требуются пояснения </w:t>
            </w:r>
          </w:p>
        </w:tc>
        <w:tc>
          <w:tcPr>
            <w:tcW w:w="850" w:type="dxa"/>
          </w:tcPr>
          <w:p w:rsidR="00556203" w:rsidRPr="00A1781D" w:rsidRDefault="00556203" w:rsidP="00556203">
            <w:pPr>
              <w:rPr>
                <w:sz w:val="18"/>
                <w:szCs w:val="18"/>
              </w:rPr>
            </w:pPr>
            <w:r>
              <w:rPr>
                <w:sz w:val="18"/>
                <w:szCs w:val="18"/>
              </w:rPr>
              <w:t>П</w:t>
            </w:r>
          </w:p>
        </w:tc>
      </w:tr>
      <w:tr w:rsidR="00A042D3" w:rsidRPr="00A1781D" w:rsidTr="00F9569D">
        <w:trPr>
          <w:trHeight w:val="1240"/>
        </w:trPr>
        <w:tc>
          <w:tcPr>
            <w:tcW w:w="396" w:type="dxa"/>
            <w:tcBorders>
              <w:top w:val="single" w:sz="4" w:space="0" w:color="auto"/>
              <w:left w:val="single" w:sz="4" w:space="0" w:color="auto"/>
              <w:bottom w:val="single" w:sz="4" w:space="0" w:color="auto"/>
              <w:right w:val="single" w:sz="4" w:space="0" w:color="auto"/>
            </w:tcBorders>
          </w:tcPr>
          <w:p w:rsidR="00A042D3" w:rsidRPr="00A1781D" w:rsidRDefault="00A042D3" w:rsidP="00D4739A">
            <w:pPr>
              <w:jc w:val="center"/>
              <w:rPr>
                <w:sz w:val="18"/>
                <w:szCs w:val="18"/>
              </w:rPr>
            </w:pPr>
            <w:r>
              <w:rPr>
                <w:sz w:val="18"/>
                <w:szCs w:val="18"/>
              </w:rPr>
              <w:t>2</w:t>
            </w:r>
          </w:p>
          <w:p w:rsidR="00A042D3" w:rsidRPr="00A1781D" w:rsidRDefault="00A042D3" w:rsidP="00A042D3">
            <w:pPr>
              <w:jc w:val="center"/>
              <w:rPr>
                <w:sz w:val="18"/>
                <w:szCs w:val="18"/>
              </w:rPr>
            </w:pPr>
          </w:p>
        </w:tc>
        <w:tc>
          <w:tcPr>
            <w:tcW w:w="880" w:type="dxa"/>
            <w:tcBorders>
              <w:top w:val="single" w:sz="4" w:space="0" w:color="auto"/>
              <w:left w:val="single" w:sz="4" w:space="0" w:color="auto"/>
              <w:bottom w:val="single" w:sz="4" w:space="0" w:color="auto"/>
              <w:right w:val="single" w:sz="4" w:space="0" w:color="auto"/>
            </w:tcBorders>
          </w:tcPr>
          <w:p w:rsidR="00A042D3" w:rsidRPr="002D7F3C" w:rsidRDefault="00A042D3" w:rsidP="00D4739A">
            <w:pPr>
              <w:rPr>
                <w:sz w:val="18"/>
                <w:szCs w:val="18"/>
                <w:lang w:val="en-US"/>
              </w:rPr>
            </w:pPr>
            <w:r w:rsidRPr="00F9569D">
              <w:rPr>
                <w:sz w:val="18"/>
                <w:szCs w:val="18"/>
              </w:rPr>
              <w:t>0503178</w:t>
            </w:r>
            <w:r w:rsidRPr="003B594A">
              <w:rPr>
                <w:sz w:val="18"/>
                <w:szCs w:val="18"/>
              </w:rPr>
              <w:t xml:space="preserve"> (предыдущий финансовый год)</w:t>
            </w:r>
          </w:p>
          <w:p w:rsidR="00F9569D" w:rsidRPr="00F9569D" w:rsidRDefault="00F9569D" w:rsidP="00D4739A">
            <w:pPr>
              <w:rPr>
                <w:sz w:val="18"/>
                <w:szCs w:val="18"/>
              </w:rPr>
            </w:pPr>
            <w:r w:rsidRPr="00F9569D">
              <w:rPr>
                <w:sz w:val="18"/>
                <w:szCs w:val="18"/>
              </w:rPr>
              <w:t xml:space="preserve">(500 600, </w:t>
            </w:r>
            <w:r w:rsidRPr="00F9569D">
              <w:rPr>
                <w:sz w:val="18"/>
                <w:szCs w:val="18"/>
                <w:lang w:val="en-US"/>
              </w:rPr>
              <w:t>t</w:t>
            </w:r>
            <w:r w:rsidRPr="00F9569D">
              <w:rPr>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A042D3" w:rsidRPr="00A1781D" w:rsidRDefault="00A042D3" w:rsidP="00A042D3">
            <w:pPr>
              <w:rPr>
                <w:sz w:val="18"/>
                <w:szCs w:val="18"/>
              </w:rPr>
            </w:pPr>
            <w:r w:rsidRPr="00A1781D">
              <w:rPr>
                <w:sz w:val="18"/>
                <w:szCs w:val="18"/>
              </w:rPr>
              <w:t xml:space="preserve">по </w:t>
            </w:r>
            <w:r>
              <w:rPr>
                <w:sz w:val="18"/>
                <w:szCs w:val="18"/>
              </w:rPr>
              <w:t xml:space="preserve">детализированным </w:t>
            </w:r>
            <w:r w:rsidRPr="00A1781D">
              <w:rPr>
                <w:sz w:val="18"/>
                <w:szCs w:val="18"/>
              </w:rPr>
              <w:t>строк</w:t>
            </w:r>
            <w:r>
              <w:rPr>
                <w:sz w:val="18"/>
                <w:szCs w:val="18"/>
              </w:rPr>
              <w:t>ам</w:t>
            </w:r>
            <w:r w:rsidRPr="00A1781D">
              <w:rPr>
                <w:sz w:val="18"/>
                <w:szCs w:val="18"/>
              </w:rPr>
              <w:t xml:space="preserve"> </w:t>
            </w:r>
            <w:r>
              <w:rPr>
                <w:sz w:val="18"/>
                <w:szCs w:val="18"/>
              </w:rPr>
              <w:t>разделов 1,2</w:t>
            </w:r>
          </w:p>
        </w:tc>
        <w:tc>
          <w:tcPr>
            <w:tcW w:w="425" w:type="dxa"/>
            <w:tcBorders>
              <w:top w:val="single" w:sz="4" w:space="0" w:color="auto"/>
              <w:left w:val="single" w:sz="4" w:space="0" w:color="auto"/>
              <w:bottom w:val="single" w:sz="4" w:space="0" w:color="auto"/>
              <w:right w:val="single" w:sz="4" w:space="0" w:color="auto"/>
            </w:tcBorders>
          </w:tcPr>
          <w:p w:rsidR="00A042D3" w:rsidRPr="00A1781D" w:rsidRDefault="00A042D3" w:rsidP="00D4739A">
            <w:pPr>
              <w:spacing w:line="360" w:lineRule="auto"/>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A042D3" w:rsidRPr="00A1781D" w:rsidRDefault="00A042D3" w:rsidP="00D4739A">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A042D3" w:rsidRPr="00A1781D" w:rsidRDefault="00A042D3" w:rsidP="00D4739A">
            <w:pPr>
              <w:rPr>
                <w:sz w:val="18"/>
                <w:szCs w:val="18"/>
              </w:rPr>
            </w:pPr>
            <w:r w:rsidRPr="00A1781D">
              <w:rPr>
                <w:sz w:val="18"/>
                <w:szCs w:val="18"/>
              </w:rPr>
              <w:t>05031</w:t>
            </w:r>
            <w:r>
              <w:rPr>
                <w:sz w:val="18"/>
                <w:szCs w:val="18"/>
              </w:rPr>
              <w:t xml:space="preserve">78 </w:t>
            </w:r>
            <w:r w:rsidRPr="00A1781D">
              <w:rPr>
                <w:sz w:val="18"/>
                <w:szCs w:val="18"/>
              </w:rPr>
              <w:t xml:space="preserve">(квартальная, </w:t>
            </w:r>
            <w:r>
              <w:rPr>
                <w:sz w:val="18"/>
                <w:szCs w:val="18"/>
              </w:rPr>
              <w:t xml:space="preserve">годовая </w:t>
            </w:r>
            <w:r w:rsidRPr="00A1781D">
              <w:rPr>
                <w:sz w:val="18"/>
                <w:szCs w:val="18"/>
              </w:rPr>
              <w:t>текущего года)</w:t>
            </w:r>
            <w:r w:rsidR="00F9569D" w:rsidRPr="00F53C84">
              <w:rPr>
                <w:sz w:val="18"/>
                <w:szCs w:val="18"/>
              </w:rPr>
              <w:t xml:space="preserve"> (500 600, </w:t>
            </w:r>
            <w:r w:rsidR="00F9569D" w:rsidRPr="00F53C84">
              <w:rPr>
                <w:sz w:val="18"/>
                <w:szCs w:val="18"/>
                <w:lang w:val="en-US"/>
              </w:rPr>
              <w:t>t</w:t>
            </w:r>
            <w:r w:rsidR="00F9569D" w:rsidRPr="00F53C84">
              <w:rPr>
                <w:sz w:val="18"/>
                <w:szCs w:val="18"/>
              </w:rPr>
              <w:t>)</w:t>
            </w:r>
          </w:p>
        </w:tc>
        <w:tc>
          <w:tcPr>
            <w:tcW w:w="1418" w:type="dxa"/>
            <w:tcBorders>
              <w:top w:val="single" w:sz="4" w:space="0" w:color="auto"/>
              <w:left w:val="single" w:sz="4" w:space="0" w:color="auto"/>
              <w:bottom w:val="single" w:sz="4" w:space="0" w:color="auto"/>
              <w:right w:val="single" w:sz="4" w:space="0" w:color="auto"/>
            </w:tcBorders>
          </w:tcPr>
          <w:p w:rsidR="00A042D3" w:rsidRPr="00A1781D" w:rsidRDefault="00A042D3" w:rsidP="00D4739A">
            <w:pPr>
              <w:rPr>
                <w:sz w:val="18"/>
                <w:szCs w:val="18"/>
              </w:rPr>
            </w:pPr>
            <w:r w:rsidRPr="00A1781D">
              <w:rPr>
                <w:sz w:val="18"/>
                <w:szCs w:val="18"/>
              </w:rPr>
              <w:t xml:space="preserve">по </w:t>
            </w:r>
            <w:r>
              <w:rPr>
                <w:sz w:val="18"/>
                <w:szCs w:val="18"/>
              </w:rPr>
              <w:t xml:space="preserve">соответствующим детализированным </w:t>
            </w:r>
            <w:r w:rsidRPr="00A1781D">
              <w:rPr>
                <w:sz w:val="18"/>
                <w:szCs w:val="18"/>
              </w:rPr>
              <w:t>строк</w:t>
            </w:r>
            <w:r>
              <w:rPr>
                <w:sz w:val="18"/>
                <w:szCs w:val="18"/>
              </w:rPr>
              <w:t>ам</w:t>
            </w:r>
            <w:r w:rsidRPr="00A1781D">
              <w:rPr>
                <w:sz w:val="18"/>
                <w:szCs w:val="18"/>
              </w:rPr>
              <w:t xml:space="preserve"> </w:t>
            </w:r>
            <w:r>
              <w:rPr>
                <w:sz w:val="18"/>
                <w:szCs w:val="18"/>
              </w:rPr>
              <w:t>разделов 1,2</w:t>
            </w:r>
          </w:p>
        </w:tc>
        <w:tc>
          <w:tcPr>
            <w:tcW w:w="567" w:type="dxa"/>
            <w:tcBorders>
              <w:top w:val="single" w:sz="4" w:space="0" w:color="auto"/>
              <w:left w:val="single" w:sz="4" w:space="0" w:color="auto"/>
              <w:bottom w:val="single" w:sz="4" w:space="0" w:color="auto"/>
              <w:right w:val="single" w:sz="4" w:space="0" w:color="auto"/>
            </w:tcBorders>
          </w:tcPr>
          <w:p w:rsidR="00A042D3" w:rsidRPr="00A1781D" w:rsidRDefault="00A042D3" w:rsidP="00D4739A">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A042D3" w:rsidRPr="00A1781D" w:rsidRDefault="00A042D3" w:rsidP="00D4739A">
            <w:pPr>
              <w:rPr>
                <w:sz w:val="18"/>
                <w:szCs w:val="18"/>
              </w:rPr>
            </w:pPr>
            <w:r>
              <w:rPr>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A042D3" w:rsidRPr="00A1781D" w:rsidRDefault="00A042D3" w:rsidP="00A042D3">
            <w:pPr>
              <w:rPr>
                <w:sz w:val="18"/>
                <w:szCs w:val="18"/>
              </w:rPr>
            </w:pPr>
            <w:r>
              <w:rPr>
                <w:sz w:val="18"/>
                <w:szCs w:val="18"/>
              </w:rPr>
              <w:t xml:space="preserve">Остаток </w:t>
            </w:r>
            <w:r w:rsidRPr="00A1781D">
              <w:rPr>
                <w:sz w:val="18"/>
                <w:szCs w:val="18"/>
              </w:rPr>
              <w:t xml:space="preserve">на конец предыдущего отчетного года не соответствует </w:t>
            </w:r>
            <w:r>
              <w:rPr>
                <w:sz w:val="18"/>
                <w:szCs w:val="18"/>
              </w:rPr>
              <w:t>остатку в</w:t>
            </w:r>
            <w:r w:rsidRPr="00A1781D">
              <w:rPr>
                <w:sz w:val="18"/>
                <w:szCs w:val="18"/>
              </w:rPr>
              <w:t xml:space="preserve"> ежеквартальных Сведени</w:t>
            </w:r>
            <w:r>
              <w:rPr>
                <w:sz w:val="18"/>
                <w:szCs w:val="18"/>
              </w:rPr>
              <w:t>ях</w:t>
            </w:r>
            <w:r w:rsidRPr="00A1781D">
              <w:rPr>
                <w:sz w:val="18"/>
                <w:szCs w:val="18"/>
              </w:rPr>
              <w:t xml:space="preserve"> </w:t>
            </w:r>
            <w:r>
              <w:rPr>
                <w:sz w:val="18"/>
                <w:szCs w:val="18"/>
              </w:rPr>
              <w:br/>
            </w:r>
            <w:r w:rsidRPr="00A1781D">
              <w:rPr>
                <w:sz w:val="18"/>
                <w:szCs w:val="18"/>
              </w:rPr>
              <w:t>ф. 05031</w:t>
            </w:r>
            <w:r>
              <w:rPr>
                <w:sz w:val="18"/>
                <w:szCs w:val="18"/>
              </w:rPr>
              <w:t>78</w:t>
            </w:r>
            <w:r w:rsidRPr="00A1781D">
              <w:rPr>
                <w:sz w:val="18"/>
                <w:szCs w:val="18"/>
              </w:rPr>
              <w:t xml:space="preserve">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F9569D" w:rsidRPr="00F9569D" w:rsidRDefault="00F9569D" w:rsidP="00F9569D">
            <w:pPr>
              <w:rPr>
                <w:sz w:val="18"/>
                <w:szCs w:val="18"/>
              </w:rPr>
            </w:pPr>
            <w:r w:rsidRPr="00F9569D">
              <w:rPr>
                <w:sz w:val="18"/>
                <w:szCs w:val="18"/>
              </w:rPr>
              <w:t>ПБС, РБС – П</w:t>
            </w:r>
          </w:p>
          <w:p w:rsidR="00A042D3" w:rsidRPr="00A1781D" w:rsidRDefault="00F9569D" w:rsidP="00F9569D">
            <w:pPr>
              <w:rPr>
                <w:sz w:val="18"/>
                <w:szCs w:val="18"/>
              </w:rPr>
            </w:pPr>
            <w:r w:rsidRPr="00F9569D">
              <w:rPr>
                <w:sz w:val="18"/>
                <w:szCs w:val="18"/>
              </w:rPr>
              <w:t xml:space="preserve">ГРБС - </w:t>
            </w:r>
            <w:r w:rsidR="007D16EE">
              <w:rPr>
                <w:sz w:val="18"/>
                <w:szCs w:val="18"/>
              </w:rPr>
              <w:t>П</w:t>
            </w:r>
          </w:p>
        </w:tc>
      </w:tr>
    </w:tbl>
    <w:p w:rsidR="00B61A7F" w:rsidRDefault="00B61A7F" w:rsidP="00EB4DBF">
      <w:pPr>
        <w:rPr>
          <w:b/>
          <w:sz w:val="18"/>
          <w:szCs w:val="18"/>
        </w:rPr>
      </w:pPr>
    </w:p>
    <w:p w:rsidR="0004304B" w:rsidRDefault="00B61A7F" w:rsidP="0004304B">
      <w:pPr>
        <w:pStyle w:val="1"/>
        <w:ind w:left="0" w:firstLine="0"/>
        <w:rPr>
          <w:b/>
          <w:sz w:val="18"/>
          <w:szCs w:val="18"/>
        </w:rPr>
      </w:pPr>
      <w:bookmarkStart w:id="125" w:name="_Toc216965281"/>
      <w:r>
        <w:rPr>
          <w:b/>
          <w:sz w:val="18"/>
          <w:szCs w:val="18"/>
        </w:rPr>
        <w:t xml:space="preserve">6. </w:t>
      </w:r>
      <w:r w:rsidRPr="00B61A7F">
        <w:rPr>
          <w:rFonts w:eastAsia="Calibri"/>
          <w:b/>
          <w:bCs/>
          <w:sz w:val="18"/>
          <w:szCs w:val="18"/>
          <w:lang w:eastAsia="en-US"/>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r>
        <w:rPr>
          <w:b/>
          <w:sz w:val="18"/>
          <w:szCs w:val="18"/>
        </w:rPr>
        <w:t>.</w:t>
      </w:r>
      <w:bookmarkEnd w:id="125"/>
      <w:r>
        <w:rPr>
          <w:b/>
          <w:sz w:val="18"/>
          <w:szCs w:val="18"/>
        </w:rPr>
        <w:t xml:space="preserve"> </w:t>
      </w:r>
    </w:p>
    <w:p w:rsidR="0004304B" w:rsidRDefault="0004304B" w:rsidP="0004304B">
      <w:pPr>
        <w:suppressAutoHyphens w:val="0"/>
        <w:autoSpaceDE w:val="0"/>
        <w:autoSpaceDN w:val="0"/>
        <w:adjustRightInd w:val="0"/>
        <w:jc w:val="both"/>
        <w:rPr>
          <w:b/>
          <w:sz w:val="18"/>
          <w:szCs w:val="18"/>
        </w:rPr>
      </w:pPr>
    </w:p>
    <w:p w:rsidR="0004304B" w:rsidRPr="0004304B" w:rsidRDefault="0004304B" w:rsidP="0004304B">
      <w:pPr>
        <w:pStyle w:val="2"/>
        <w:ind w:left="0" w:firstLine="0"/>
        <w:jc w:val="left"/>
        <w:rPr>
          <w:b/>
          <w:sz w:val="18"/>
          <w:szCs w:val="18"/>
        </w:rPr>
      </w:pPr>
      <w:bookmarkStart w:id="126" w:name="_Toc216965282"/>
      <w:r w:rsidRPr="0004304B">
        <w:rPr>
          <w:b/>
          <w:sz w:val="18"/>
          <w:szCs w:val="18"/>
        </w:rPr>
        <w:t>6.</w:t>
      </w:r>
      <w:r>
        <w:rPr>
          <w:b/>
          <w:sz w:val="18"/>
          <w:szCs w:val="18"/>
        </w:rPr>
        <w:t>1</w:t>
      </w:r>
      <w:r w:rsidRPr="0004304B">
        <w:rPr>
          <w:b/>
          <w:sz w:val="18"/>
          <w:szCs w:val="18"/>
        </w:rPr>
        <w:t xml:space="preserve">. </w:t>
      </w:r>
      <w:proofErr w:type="spellStart"/>
      <w:r w:rsidRPr="0004304B">
        <w:rPr>
          <w:b/>
          <w:sz w:val="18"/>
          <w:szCs w:val="18"/>
        </w:rPr>
        <w:t>Внутридокументные</w:t>
      </w:r>
      <w:proofErr w:type="spellEnd"/>
      <w:r w:rsidRPr="0004304B">
        <w:rPr>
          <w:b/>
          <w:sz w:val="18"/>
          <w:szCs w:val="18"/>
        </w:rPr>
        <w:t xml:space="preserve"> контрольные соотношения </w:t>
      </w:r>
      <w:r>
        <w:rPr>
          <w:rFonts w:eastAsia="Calibri"/>
          <w:b/>
          <w:sz w:val="18"/>
          <w:szCs w:val="18"/>
          <w:lang w:eastAsia="en-US"/>
        </w:rPr>
        <w:t>Баланса</w:t>
      </w:r>
      <w:r w:rsidRPr="0004304B">
        <w:rPr>
          <w:b/>
          <w:sz w:val="18"/>
          <w:szCs w:val="18"/>
        </w:rPr>
        <w:t>.</w:t>
      </w:r>
      <w:bookmarkEnd w:id="126"/>
    </w:p>
    <w:p w:rsidR="0004304B" w:rsidRPr="00F75150" w:rsidRDefault="0004304B" w:rsidP="0004304B">
      <w:pPr>
        <w:suppressAutoHyphens w:val="0"/>
        <w:autoSpaceDE w:val="0"/>
        <w:autoSpaceDN w:val="0"/>
        <w:adjustRightInd w:val="0"/>
        <w:jc w:val="both"/>
        <w:rPr>
          <w:b/>
          <w:sz w:val="18"/>
          <w:szCs w:val="18"/>
        </w:rPr>
      </w:pPr>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864"/>
        <w:gridCol w:w="837"/>
        <w:gridCol w:w="567"/>
        <w:gridCol w:w="567"/>
        <w:gridCol w:w="567"/>
        <w:gridCol w:w="864"/>
        <w:gridCol w:w="2538"/>
        <w:gridCol w:w="709"/>
        <w:gridCol w:w="544"/>
        <w:gridCol w:w="504"/>
      </w:tblGrid>
      <w:tr w:rsidR="00B61A7F" w:rsidRPr="005F2BEC" w:rsidTr="00D9356C">
        <w:trPr>
          <w:trHeight w:val="339"/>
          <w:tblHeader/>
        </w:trPr>
        <w:tc>
          <w:tcPr>
            <w:tcW w:w="567" w:type="dxa"/>
            <w:vAlign w:val="center"/>
          </w:tcPr>
          <w:p w:rsidR="00B61A7F" w:rsidRPr="005F2BEC" w:rsidRDefault="00B61A7F" w:rsidP="001E24A7">
            <w:pPr>
              <w:jc w:val="center"/>
              <w:rPr>
                <w:b/>
                <w:sz w:val="16"/>
                <w:szCs w:val="16"/>
              </w:rPr>
            </w:pPr>
            <w:r w:rsidRPr="005F2BEC">
              <w:rPr>
                <w:b/>
                <w:sz w:val="16"/>
                <w:szCs w:val="16"/>
              </w:rPr>
              <w:lastRenderedPageBreak/>
              <w:t>№ п/п</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837" w:type="dxa"/>
            <w:vAlign w:val="center"/>
          </w:tcPr>
          <w:p w:rsidR="00B61A7F" w:rsidRPr="005F2BEC" w:rsidRDefault="00B61A7F" w:rsidP="001E24A7">
            <w:pPr>
              <w:jc w:val="center"/>
              <w:rPr>
                <w:b/>
                <w:sz w:val="16"/>
                <w:szCs w:val="16"/>
              </w:rPr>
            </w:pPr>
            <w:r w:rsidRPr="005F2BEC">
              <w:rPr>
                <w:b/>
                <w:sz w:val="16"/>
                <w:szCs w:val="16"/>
              </w:rPr>
              <w:t>Соотношение</w:t>
            </w:r>
          </w:p>
        </w:tc>
        <w:tc>
          <w:tcPr>
            <w:tcW w:w="567" w:type="dxa"/>
            <w:vAlign w:val="center"/>
          </w:tcPr>
          <w:p w:rsidR="00B61A7F" w:rsidRPr="005F2BEC" w:rsidRDefault="00B61A7F" w:rsidP="001E24A7">
            <w:pPr>
              <w:jc w:val="center"/>
              <w:rPr>
                <w:b/>
                <w:sz w:val="16"/>
                <w:szCs w:val="16"/>
              </w:rPr>
            </w:pPr>
            <w:r w:rsidRPr="005F2BEC">
              <w:rPr>
                <w:b/>
                <w:sz w:val="16"/>
                <w:szCs w:val="16"/>
              </w:rPr>
              <w:t>Строка</w:t>
            </w:r>
          </w:p>
        </w:tc>
        <w:tc>
          <w:tcPr>
            <w:tcW w:w="567" w:type="dxa"/>
            <w:vAlign w:val="center"/>
          </w:tcPr>
          <w:p w:rsidR="00B61A7F" w:rsidRPr="005F2BEC" w:rsidRDefault="00B61A7F" w:rsidP="001E24A7">
            <w:pPr>
              <w:jc w:val="center"/>
              <w:rPr>
                <w:b/>
                <w:sz w:val="16"/>
                <w:szCs w:val="16"/>
              </w:rPr>
            </w:pPr>
            <w:r w:rsidRPr="005F2BEC">
              <w:rPr>
                <w:b/>
                <w:sz w:val="16"/>
                <w:szCs w:val="16"/>
              </w:rPr>
              <w:t>Графа</w:t>
            </w:r>
          </w:p>
        </w:tc>
        <w:tc>
          <w:tcPr>
            <w:tcW w:w="567" w:type="dxa"/>
            <w:vAlign w:val="center"/>
          </w:tcPr>
          <w:p w:rsidR="00B61A7F" w:rsidRPr="005F2BEC" w:rsidRDefault="00B61A7F" w:rsidP="001E24A7">
            <w:pPr>
              <w:jc w:val="center"/>
              <w:rPr>
                <w:b/>
                <w:sz w:val="16"/>
                <w:szCs w:val="16"/>
              </w:rPr>
            </w:pPr>
            <w:r w:rsidRPr="005F2BEC">
              <w:rPr>
                <w:b/>
                <w:sz w:val="16"/>
                <w:szCs w:val="16"/>
              </w:rPr>
              <w:t>Раздел</w:t>
            </w:r>
          </w:p>
        </w:tc>
        <w:tc>
          <w:tcPr>
            <w:tcW w:w="864" w:type="dxa"/>
            <w:vAlign w:val="center"/>
          </w:tcPr>
          <w:p w:rsidR="00B61A7F" w:rsidRPr="005F2BEC" w:rsidRDefault="00B61A7F" w:rsidP="001E24A7">
            <w:pPr>
              <w:jc w:val="center"/>
              <w:rPr>
                <w:b/>
                <w:sz w:val="16"/>
                <w:szCs w:val="16"/>
              </w:rPr>
            </w:pPr>
            <w:r w:rsidRPr="005F2BEC">
              <w:rPr>
                <w:b/>
                <w:sz w:val="16"/>
                <w:szCs w:val="16"/>
              </w:rPr>
              <w:t>Показатель</w:t>
            </w:r>
          </w:p>
        </w:tc>
        <w:tc>
          <w:tcPr>
            <w:tcW w:w="2538" w:type="dxa"/>
            <w:vAlign w:val="center"/>
          </w:tcPr>
          <w:p w:rsidR="00B61A7F" w:rsidRPr="005F2BEC" w:rsidRDefault="00B61A7F" w:rsidP="005F2BEC">
            <w:pPr>
              <w:jc w:val="center"/>
              <w:rPr>
                <w:b/>
                <w:sz w:val="16"/>
                <w:szCs w:val="16"/>
              </w:rPr>
            </w:pPr>
            <w:r w:rsidRPr="005F2BEC">
              <w:rPr>
                <w:b/>
                <w:sz w:val="16"/>
                <w:szCs w:val="16"/>
              </w:rPr>
              <w:t>Комментарий</w:t>
            </w:r>
          </w:p>
        </w:tc>
        <w:tc>
          <w:tcPr>
            <w:tcW w:w="709" w:type="dxa"/>
            <w:vAlign w:val="center"/>
          </w:tcPr>
          <w:p w:rsidR="00B61A7F" w:rsidRPr="005F2BEC" w:rsidRDefault="00B61A7F" w:rsidP="001E24A7">
            <w:pPr>
              <w:jc w:val="center"/>
              <w:rPr>
                <w:b/>
                <w:sz w:val="16"/>
                <w:szCs w:val="16"/>
              </w:rPr>
            </w:pPr>
            <w:r w:rsidRPr="005F2BEC">
              <w:rPr>
                <w:b/>
                <w:sz w:val="16"/>
                <w:szCs w:val="16"/>
              </w:rPr>
              <w:t>Тип субъекта</w:t>
            </w:r>
          </w:p>
        </w:tc>
        <w:tc>
          <w:tcPr>
            <w:tcW w:w="544" w:type="dxa"/>
          </w:tcPr>
          <w:p w:rsidR="00B61A7F" w:rsidRPr="005F2BEC" w:rsidRDefault="00B61A7F" w:rsidP="001E24A7">
            <w:pPr>
              <w:jc w:val="center"/>
              <w:rPr>
                <w:b/>
                <w:sz w:val="16"/>
                <w:szCs w:val="16"/>
              </w:rPr>
            </w:pPr>
            <w:r w:rsidRPr="005F2BEC">
              <w:rPr>
                <w:b/>
                <w:sz w:val="16"/>
                <w:szCs w:val="16"/>
              </w:rPr>
              <w:t>Отчетный период</w:t>
            </w:r>
          </w:p>
        </w:tc>
        <w:tc>
          <w:tcPr>
            <w:tcW w:w="504" w:type="dxa"/>
            <w:vAlign w:val="center"/>
          </w:tcPr>
          <w:p w:rsidR="00B61A7F" w:rsidRPr="005F2BEC" w:rsidRDefault="00B61A7F" w:rsidP="001E24A7">
            <w:pPr>
              <w:jc w:val="center"/>
              <w:rPr>
                <w:b/>
                <w:sz w:val="16"/>
                <w:szCs w:val="16"/>
              </w:rPr>
            </w:pPr>
            <w:r w:rsidRPr="005F2BEC">
              <w:rPr>
                <w:b/>
                <w:sz w:val="16"/>
                <w:szCs w:val="16"/>
              </w:rPr>
              <w:t>Уровень ошибки</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3+4</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5 </w:t>
            </w:r>
            <w:r w:rsidRPr="005F2BEC">
              <w:rPr>
                <w:sz w:val="16"/>
                <w:szCs w:val="16"/>
                <w:lang w:val="en-US"/>
              </w:rPr>
              <w:t xml:space="preserve">&lt;&gt; </w:t>
            </w:r>
            <w:r w:rsidRPr="005F2BEC">
              <w:rPr>
                <w:sz w:val="16"/>
                <w:szCs w:val="16"/>
              </w:rPr>
              <w:t>Гр. 3+Гр.4</w:t>
            </w:r>
            <w:r w:rsidR="0056419D" w:rsidRPr="005F2BEC">
              <w:rPr>
                <w:sz w:val="16"/>
                <w:szCs w:val="16"/>
              </w:rPr>
              <w:t xml:space="preserve">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2</w:t>
            </w:r>
          </w:p>
        </w:tc>
        <w:tc>
          <w:tcPr>
            <w:tcW w:w="567" w:type="dxa"/>
            <w:vAlign w:val="center"/>
          </w:tcPr>
          <w:p w:rsidR="00B61A7F" w:rsidRPr="005F2BEC" w:rsidRDefault="00B61A7F" w:rsidP="005F2BEC">
            <w:pPr>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Гр. 8 </w:t>
            </w:r>
            <w:r w:rsidRPr="005F2BEC">
              <w:rPr>
                <w:sz w:val="16"/>
                <w:szCs w:val="16"/>
                <w:lang w:val="en-US"/>
              </w:rPr>
              <w:t xml:space="preserve">&lt;&gt; </w:t>
            </w:r>
            <w:r w:rsidRPr="005F2BEC">
              <w:rPr>
                <w:sz w:val="16"/>
                <w:szCs w:val="16"/>
              </w:rPr>
              <w:t>Гр. 6+Гр.7</w:t>
            </w:r>
            <w:r w:rsidR="0056419D" w:rsidRPr="005F2BEC">
              <w:rPr>
                <w:sz w:val="16"/>
                <w:szCs w:val="16"/>
              </w:rPr>
              <w:t xml:space="preserve">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3</w:t>
            </w:r>
          </w:p>
        </w:tc>
        <w:tc>
          <w:tcPr>
            <w:tcW w:w="567" w:type="dxa"/>
            <w:vAlign w:val="center"/>
          </w:tcPr>
          <w:p w:rsidR="004F6760" w:rsidRPr="005F2BEC" w:rsidRDefault="004F6760" w:rsidP="005F2BEC">
            <w:pPr>
              <w:jc w:val="center"/>
              <w:rPr>
                <w:sz w:val="16"/>
                <w:szCs w:val="16"/>
              </w:rPr>
            </w:pPr>
            <w:r w:rsidRPr="005F2BEC">
              <w:rPr>
                <w:sz w:val="16"/>
                <w:szCs w:val="16"/>
              </w:rPr>
              <w:t>030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010-020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030</w:t>
            </w:r>
            <w:r w:rsidRPr="005F2BEC">
              <w:rPr>
                <w:sz w:val="16"/>
                <w:szCs w:val="16"/>
                <w:lang w:val="en-US"/>
              </w:rPr>
              <w:t>&lt;&gt;</w:t>
            </w:r>
            <w:r w:rsidRPr="005F2BEC">
              <w:rPr>
                <w:sz w:val="16"/>
                <w:szCs w:val="16"/>
              </w:rPr>
              <w:t xml:space="preserve"> Стр.010- Стр. 020 -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4</w:t>
            </w:r>
          </w:p>
        </w:tc>
        <w:tc>
          <w:tcPr>
            <w:tcW w:w="567" w:type="dxa"/>
            <w:vAlign w:val="center"/>
          </w:tcPr>
          <w:p w:rsidR="004F6760" w:rsidRPr="005F2BEC" w:rsidRDefault="004F6760" w:rsidP="005F2BEC">
            <w:pPr>
              <w:jc w:val="center"/>
              <w:rPr>
                <w:sz w:val="16"/>
                <w:szCs w:val="16"/>
              </w:rPr>
            </w:pPr>
            <w:r w:rsidRPr="005F2BEC">
              <w:rPr>
                <w:sz w:val="16"/>
                <w:szCs w:val="16"/>
              </w:rPr>
              <w:t>060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040-050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870334">
            <w:pPr>
              <w:jc w:val="center"/>
              <w:rPr>
                <w:sz w:val="16"/>
                <w:szCs w:val="16"/>
              </w:rPr>
            </w:pPr>
          </w:p>
        </w:tc>
        <w:tc>
          <w:tcPr>
            <w:tcW w:w="2538" w:type="dxa"/>
            <w:vAlign w:val="center"/>
          </w:tcPr>
          <w:p w:rsidR="004F6760" w:rsidRPr="005F2BEC" w:rsidRDefault="004F6760" w:rsidP="000555C6">
            <w:pPr>
              <w:jc w:val="center"/>
              <w:rPr>
                <w:sz w:val="16"/>
                <w:szCs w:val="16"/>
              </w:rPr>
            </w:pPr>
            <w:r w:rsidRPr="005F2BEC">
              <w:rPr>
                <w:sz w:val="16"/>
                <w:szCs w:val="16"/>
              </w:rPr>
              <w:t>Стр. 060</w:t>
            </w:r>
            <w:r w:rsidRPr="005F2BEC">
              <w:rPr>
                <w:sz w:val="16"/>
                <w:szCs w:val="16"/>
                <w:lang w:val="en-US"/>
              </w:rPr>
              <w:t>&lt;&gt;</w:t>
            </w:r>
            <w:r w:rsidRPr="005F2BEC">
              <w:rPr>
                <w:sz w:val="16"/>
                <w:szCs w:val="16"/>
              </w:rPr>
              <w:t xml:space="preserve"> Стр.040- Стр. 050 - недопустимо</w:t>
            </w:r>
          </w:p>
        </w:tc>
        <w:tc>
          <w:tcPr>
            <w:tcW w:w="709" w:type="dxa"/>
            <w:vAlign w:val="center"/>
          </w:tcPr>
          <w:p w:rsidR="004F6760" w:rsidRPr="005F2BEC" w:rsidRDefault="004F6760" w:rsidP="000555C6">
            <w:pPr>
              <w:jc w:val="center"/>
              <w:rPr>
                <w:sz w:val="16"/>
                <w:szCs w:val="16"/>
              </w:rPr>
            </w:pPr>
            <w:r w:rsidRPr="005F2BEC">
              <w:rPr>
                <w:sz w:val="16"/>
                <w:szCs w:val="16"/>
              </w:rPr>
              <w:t>ПБС,</w:t>
            </w:r>
          </w:p>
          <w:p w:rsidR="004F6760" w:rsidRPr="005F2BEC" w:rsidRDefault="004F6760" w:rsidP="000F61DD">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5</w:t>
            </w:r>
          </w:p>
        </w:tc>
        <w:tc>
          <w:tcPr>
            <w:tcW w:w="567" w:type="dxa"/>
            <w:vAlign w:val="center"/>
          </w:tcPr>
          <w:p w:rsidR="004F6760" w:rsidRPr="005F2BEC" w:rsidRDefault="004F6760" w:rsidP="005F2BEC">
            <w:pPr>
              <w:jc w:val="center"/>
              <w:rPr>
                <w:sz w:val="16"/>
                <w:szCs w:val="16"/>
              </w:rPr>
            </w:pPr>
            <w:r w:rsidRPr="005F2BEC">
              <w:rPr>
                <w:sz w:val="16"/>
                <w:szCs w:val="16"/>
              </w:rPr>
              <w:t>190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837" w:type="dxa"/>
            <w:vAlign w:val="center"/>
          </w:tcPr>
          <w:p w:rsidR="004F6760" w:rsidRPr="005F2BEC" w:rsidRDefault="004F6760" w:rsidP="00D9356C">
            <w:pPr>
              <w:snapToGrid w:val="0"/>
              <w:jc w:val="center"/>
              <w:rPr>
                <w:sz w:val="16"/>
                <w:szCs w:val="16"/>
              </w:rPr>
            </w:pPr>
            <w:r w:rsidRPr="005F2BEC">
              <w:rPr>
                <w:sz w:val="16"/>
                <w:szCs w:val="16"/>
              </w:rPr>
              <w:t>=</w:t>
            </w:r>
          </w:p>
        </w:tc>
        <w:tc>
          <w:tcPr>
            <w:tcW w:w="567" w:type="dxa"/>
            <w:vAlign w:val="center"/>
          </w:tcPr>
          <w:p w:rsidR="004F6760" w:rsidRPr="005F2BEC" w:rsidRDefault="004F6760" w:rsidP="00D9356C">
            <w:pPr>
              <w:snapToGrid w:val="0"/>
              <w:jc w:val="center"/>
              <w:rPr>
                <w:sz w:val="16"/>
                <w:szCs w:val="16"/>
              </w:rPr>
            </w:pPr>
            <w:r w:rsidRPr="005F2BEC">
              <w:rPr>
                <w:sz w:val="16"/>
                <w:szCs w:val="16"/>
              </w:rPr>
              <w:t>030+060+070+080+100+</w:t>
            </w:r>
            <w:r w:rsidR="007D6D6A">
              <w:rPr>
                <w:sz w:val="16"/>
                <w:szCs w:val="16"/>
              </w:rPr>
              <w:t>110+</w:t>
            </w:r>
            <w:r w:rsidRPr="005F2BEC">
              <w:rPr>
                <w:sz w:val="16"/>
                <w:szCs w:val="16"/>
              </w:rPr>
              <w:t>120+130+140+150+160</w:t>
            </w:r>
            <w:r w:rsidR="007D6D6A">
              <w:rPr>
                <w:sz w:val="16"/>
                <w:szCs w:val="16"/>
              </w:rPr>
              <w:t>+170</w:t>
            </w:r>
          </w:p>
        </w:tc>
        <w:tc>
          <w:tcPr>
            <w:tcW w:w="567" w:type="dxa"/>
            <w:vAlign w:val="center"/>
          </w:tcPr>
          <w:p w:rsidR="004F6760" w:rsidRPr="005F2BEC" w:rsidRDefault="004F6760" w:rsidP="004F6760">
            <w:pPr>
              <w:snapToGrid w:val="0"/>
              <w:jc w:val="center"/>
              <w:rPr>
                <w:sz w:val="16"/>
                <w:szCs w:val="16"/>
              </w:rPr>
            </w:pPr>
            <w:r w:rsidRPr="005F2BEC">
              <w:rPr>
                <w:sz w:val="16"/>
                <w:szCs w:val="16"/>
              </w:rPr>
              <w:t>5,8</w:t>
            </w:r>
          </w:p>
        </w:tc>
        <w:tc>
          <w:tcPr>
            <w:tcW w:w="567" w:type="dxa"/>
            <w:vAlign w:val="center"/>
          </w:tcPr>
          <w:p w:rsidR="004F6760" w:rsidRPr="005F2BEC" w:rsidRDefault="004F6760" w:rsidP="00870334">
            <w:pPr>
              <w:jc w:val="center"/>
              <w:rPr>
                <w:sz w:val="16"/>
                <w:szCs w:val="16"/>
              </w:rPr>
            </w:pPr>
          </w:p>
        </w:tc>
        <w:tc>
          <w:tcPr>
            <w:tcW w:w="864" w:type="dxa"/>
            <w:vAlign w:val="center"/>
          </w:tcPr>
          <w:p w:rsidR="004F6760" w:rsidRPr="005F2BEC" w:rsidRDefault="004F6760" w:rsidP="000555C6">
            <w:pPr>
              <w:jc w:val="center"/>
              <w:rPr>
                <w:sz w:val="16"/>
                <w:szCs w:val="16"/>
              </w:rPr>
            </w:pPr>
          </w:p>
        </w:tc>
        <w:tc>
          <w:tcPr>
            <w:tcW w:w="2538" w:type="dxa"/>
            <w:vAlign w:val="center"/>
          </w:tcPr>
          <w:p w:rsidR="004F6760" w:rsidRPr="005F2BEC" w:rsidRDefault="004F6760" w:rsidP="000555C6">
            <w:pPr>
              <w:snapToGrid w:val="0"/>
              <w:jc w:val="center"/>
              <w:rPr>
                <w:sz w:val="16"/>
                <w:szCs w:val="16"/>
              </w:rPr>
            </w:pPr>
            <w:r w:rsidRPr="005F2BEC">
              <w:rPr>
                <w:sz w:val="16"/>
                <w:szCs w:val="16"/>
              </w:rPr>
              <w:t>Стр. 190&lt;&gt; Стр.030+ Стр.060+ Стр.070+ Стр.080+</w:t>
            </w:r>
          </w:p>
          <w:p w:rsidR="004F6760" w:rsidRPr="005F2BEC" w:rsidRDefault="004F6760" w:rsidP="007D6D6A">
            <w:pPr>
              <w:jc w:val="center"/>
              <w:rPr>
                <w:sz w:val="16"/>
                <w:szCs w:val="16"/>
              </w:rPr>
            </w:pPr>
            <w:r w:rsidRPr="005F2BEC">
              <w:rPr>
                <w:sz w:val="16"/>
                <w:szCs w:val="16"/>
              </w:rPr>
              <w:t xml:space="preserve">Стр.100+ </w:t>
            </w:r>
            <w:r w:rsidR="007D6D6A" w:rsidRPr="005F2BEC">
              <w:rPr>
                <w:sz w:val="16"/>
                <w:szCs w:val="16"/>
              </w:rPr>
              <w:t>Стр.1</w:t>
            </w:r>
            <w:r w:rsidR="007D6D6A">
              <w:rPr>
                <w:sz w:val="16"/>
                <w:szCs w:val="16"/>
              </w:rPr>
              <w:t>1</w:t>
            </w:r>
            <w:r w:rsidR="007D6D6A" w:rsidRPr="005F2BEC">
              <w:rPr>
                <w:sz w:val="16"/>
                <w:szCs w:val="16"/>
              </w:rPr>
              <w:t xml:space="preserve">0+ </w:t>
            </w:r>
            <w:r w:rsidRPr="005F2BEC">
              <w:rPr>
                <w:sz w:val="16"/>
                <w:szCs w:val="16"/>
              </w:rPr>
              <w:t>Стр.120+ Стр.130+ + Стр.140+ Стр.150+ Стр.160</w:t>
            </w:r>
            <w:r w:rsidR="007D6D6A" w:rsidRPr="005F2BEC">
              <w:rPr>
                <w:sz w:val="16"/>
                <w:szCs w:val="16"/>
              </w:rPr>
              <w:t>+ Стр.1</w:t>
            </w:r>
            <w:r w:rsidR="007D6D6A">
              <w:rPr>
                <w:sz w:val="16"/>
                <w:szCs w:val="16"/>
              </w:rPr>
              <w:t>7</w:t>
            </w:r>
            <w:r w:rsidR="007D6D6A" w:rsidRPr="005F2BEC">
              <w:rPr>
                <w:sz w:val="16"/>
                <w:szCs w:val="16"/>
              </w:rPr>
              <w:t>0</w:t>
            </w:r>
            <w:r w:rsidRPr="005F2BEC">
              <w:rPr>
                <w:sz w:val="16"/>
                <w:szCs w:val="16"/>
              </w:rPr>
              <w:t xml:space="preserve"> - недопустимо</w:t>
            </w:r>
          </w:p>
        </w:tc>
        <w:tc>
          <w:tcPr>
            <w:tcW w:w="709" w:type="dxa"/>
            <w:vAlign w:val="center"/>
          </w:tcPr>
          <w:p w:rsidR="004F6760" w:rsidRPr="005F2BEC" w:rsidRDefault="004F6760" w:rsidP="000F61DD">
            <w:pPr>
              <w:jc w:val="center"/>
              <w:rPr>
                <w:sz w:val="16"/>
                <w:szCs w:val="16"/>
              </w:rPr>
            </w:pPr>
            <w:r w:rsidRPr="005F2BEC">
              <w:rPr>
                <w:sz w:val="16"/>
                <w:szCs w:val="16"/>
              </w:rPr>
              <w:t>ПБС,</w:t>
            </w:r>
          </w:p>
          <w:p w:rsidR="004F6760" w:rsidRPr="005F2BEC" w:rsidRDefault="004F6760" w:rsidP="00C93DD2">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6</w:t>
            </w:r>
          </w:p>
        </w:tc>
        <w:tc>
          <w:tcPr>
            <w:tcW w:w="567" w:type="dxa"/>
            <w:vAlign w:val="center"/>
          </w:tcPr>
          <w:p w:rsidR="00B61A7F" w:rsidRPr="005F2BEC" w:rsidRDefault="00B61A7F" w:rsidP="005F2BEC">
            <w:pPr>
              <w:jc w:val="center"/>
              <w:rPr>
                <w:sz w:val="16"/>
                <w:szCs w:val="16"/>
              </w:rPr>
            </w:pPr>
            <w:r w:rsidRPr="005F2BEC">
              <w:rPr>
                <w:sz w:val="16"/>
                <w:szCs w:val="16"/>
              </w:rPr>
              <w:t>200</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201+203+207</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proofErr w:type="spellStart"/>
            <w:r w:rsidRPr="005F2BEC">
              <w:rPr>
                <w:sz w:val="16"/>
                <w:szCs w:val="16"/>
              </w:rPr>
              <w:t>Стр</w:t>
            </w:r>
            <w:proofErr w:type="spellEnd"/>
            <w:r w:rsidRPr="005F2BEC">
              <w:rPr>
                <w:sz w:val="16"/>
                <w:szCs w:val="16"/>
              </w:rPr>
              <w:t xml:space="preserve"> 200</w:t>
            </w:r>
            <w:proofErr w:type="gramStart"/>
            <w:r w:rsidRPr="005F2BEC">
              <w:rPr>
                <w:sz w:val="16"/>
                <w:szCs w:val="16"/>
              </w:rPr>
              <w:t>&lt;&gt;</w:t>
            </w:r>
            <w:proofErr w:type="spellStart"/>
            <w:r w:rsidRPr="005F2BEC">
              <w:rPr>
                <w:sz w:val="16"/>
                <w:szCs w:val="16"/>
              </w:rPr>
              <w:t>Стр</w:t>
            </w:r>
            <w:proofErr w:type="spellEnd"/>
            <w:proofErr w:type="gramEnd"/>
            <w:r w:rsidRPr="005F2BEC">
              <w:rPr>
                <w:sz w:val="16"/>
                <w:szCs w:val="16"/>
              </w:rPr>
              <w:t xml:space="preserve"> 201+ Стр203+ Стр207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7</w:t>
            </w:r>
          </w:p>
        </w:tc>
        <w:tc>
          <w:tcPr>
            <w:tcW w:w="567" w:type="dxa"/>
            <w:vAlign w:val="center"/>
          </w:tcPr>
          <w:p w:rsidR="00B61A7F" w:rsidRPr="005F2BEC" w:rsidRDefault="00B61A7F" w:rsidP="005F2BEC">
            <w:pPr>
              <w:jc w:val="center"/>
              <w:rPr>
                <w:sz w:val="16"/>
                <w:szCs w:val="16"/>
              </w:rPr>
            </w:pPr>
            <w:r w:rsidRPr="005F2BEC">
              <w:rPr>
                <w:sz w:val="16"/>
                <w:szCs w:val="16"/>
              </w:rPr>
              <w:t>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200+240+250+260+270+280+290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 340&lt;&gt; Стр. 200+ Стр. 240 +Стр. 250 +Стр. 260 +Стр. 270+ Стр. 280+ Стр. 290 –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8</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190+340</w:t>
            </w:r>
          </w:p>
        </w:tc>
        <w:tc>
          <w:tcPr>
            <w:tcW w:w="567" w:type="dxa"/>
            <w:vAlign w:val="center"/>
          </w:tcPr>
          <w:p w:rsidR="00B61A7F" w:rsidRPr="005F2BEC" w:rsidRDefault="007D5B0E"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Стр.350 &lt;&gt; Стр. 190 + Стр. 340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lang w:val="en-US"/>
              </w:rPr>
              <w:t>9</w:t>
            </w:r>
          </w:p>
        </w:tc>
        <w:tc>
          <w:tcPr>
            <w:tcW w:w="567" w:type="dxa"/>
            <w:vAlign w:val="center"/>
          </w:tcPr>
          <w:p w:rsidR="00B61A7F" w:rsidRPr="005F2BEC" w:rsidRDefault="00B61A7F" w:rsidP="005F2BEC">
            <w:pPr>
              <w:jc w:val="center"/>
              <w:rPr>
                <w:sz w:val="16"/>
                <w:szCs w:val="16"/>
              </w:rPr>
            </w:pPr>
            <w:r w:rsidRPr="005F2BEC">
              <w:rPr>
                <w:sz w:val="16"/>
                <w:szCs w:val="16"/>
              </w:rPr>
              <w:t>430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431+432+433</w:t>
            </w:r>
            <w:r w:rsidR="007D5B0E" w:rsidRPr="005F2BEC">
              <w:rPr>
                <w:sz w:val="16"/>
                <w:szCs w:val="16"/>
              </w:rPr>
              <w:t>+434</w:t>
            </w:r>
            <w:r w:rsidR="007D6D6A">
              <w:rPr>
                <w:sz w:val="16"/>
                <w:szCs w:val="16"/>
              </w:rPr>
              <w:t>+436+437</w:t>
            </w:r>
          </w:p>
        </w:tc>
        <w:tc>
          <w:tcPr>
            <w:tcW w:w="567" w:type="dxa"/>
            <w:vAlign w:val="center"/>
          </w:tcPr>
          <w:p w:rsidR="00B61A7F" w:rsidRPr="005F2BEC" w:rsidRDefault="00531030"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7D6D6A">
            <w:pPr>
              <w:jc w:val="center"/>
              <w:rPr>
                <w:sz w:val="16"/>
                <w:szCs w:val="16"/>
              </w:rPr>
            </w:pPr>
            <w:r w:rsidRPr="005F2BEC">
              <w:rPr>
                <w:sz w:val="16"/>
                <w:szCs w:val="16"/>
              </w:rPr>
              <w:t>Стр. 430&lt;&gt; Стр.431+ Стр.432+ Стр.433</w:t>
            </w:r>
            <w:r w:rsidR="007D5B0E" w:rsidRPr="005F2BEC">
              <w:rPr>
                <w:sz w:val="16"/>
                <w:szCs w:val="16"/>
              </w:rPr>
              <w:t>+</w:t>
            </w:r>
            <w:r w:rsidR="007D6D6A">
              <w:rPr>
                <w:sz w:val="16"/>
                <w:szCs w:val="16"/>
              </w:rPr>
              <w:t>С</w:t>
            </w:r>
            <w:r w:rsidR="007D6D6A" w:rsidRPr="005F2BEC">
              <w:rPr>
                <w:sz w:val="16"/>
                <w:szCs w:val="16"/>
              </w:rPr>
              <w:t>тр</w:t>
            </w:r>
            <w:r w:rsidR="007D5B0E" w:rsidRPr="005F2BEC">
              <w:rPr>
                <w:sz w:val="16"/>
                <w:szCs w:val="16"/>
              </w:rPr>
              <w:t>.434</w:t>
            </w:r>
            <w:r w:rsidR="00511305">
              <w:rPr>
                <w:sz w:val="16"/>
                <w:szCs w:val="16"/>
              </w:rPr>
              <w:t xml:space="preserve"> </w:t>
            </w:r>
            <w:r w:rsidR="007D6D6A" w:rsidRPr="005F2BEC">
              <w:rPr>
                <w:sz w:val="16"/>
                <w:szCs w:val="16"/>
              </w:rPr>
              <w:t>+</w:t>
            </w:r>
            <w:r w:rsidR="007D6D6A">
              <w:rPr>
                <w:sz w:val="16"/>
                <w:szCs w:val="16"/>
              </w:rPr>
              <w:t>С</w:t>
            </w:r>
            <w:r w:rsidR="007D6D6A" w:rsidRPr="005F2BEC">
              <w:rPr>
                <w:sz w:val="16"/>
                <w:szCs w:val="16"/>
              </w:rPr>
              <w:t>тр.43</w:t>
            </w:r>
            <w:r w:rsidR="007D6D6A">
              <w:rPr>
                <w:sz w:val="16"/>
                <w:szCs w:val="16"/>
              </w:rPr>
              <w:t xml:space="preserve">6 </w:t>
            </w:r>
            <w:r w:rsidR="007D6D6A" w:rsidRPr="005F2BEC">
              <w:rPr>
                <w:sz w:val="16"/>
                <w:szCs w:val="16"/>
              </w:rPr>
              <w:t>+</w:t>
            </w:r>
            <w:r w:rsidR="007D6D6A">
              <w:rPr>
                <w:sz w:val="16"/>
                <w:szCs w:val="16"/>
              </w:rPr>
              <w:t>С</w:t>
            </w:r>
            <w:r w:rsidR="007D6D6A" w:rsidRPr="005F2BEC">
              <w:rPr>
                <w:sz w:val="16"/>
                <w:szCs w:val="16"/>
              </w:rPr>
              <w:t>тр.43</w:t>
            </w:r>
            <w:r w:rsidR="007D6D6A">
              <w:rPr>
                <w:sz w:val="16"/>
                <w:szCs w:val="16"/>
              </w:rPr>
              <w:t xml:space="preserve">7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rPr>
            </w:pPr>
            <w:r w:rsidRPr="005F2BEC">
              <w:rPr>
                <w:sz w:val="16"/>
                <w:szCs w:val="16"/>
              </w:rPr>
              <w:t>10</w:t>
            </w:r>
          </w:p>
        </w:tc>
        <w:tc>
          <w:tcPr>
            <w:tcW w:w="567" w:type="dxa"/>
            <w:vAlign w:val="center"/>
          </w:tcPr>
          <w:p w:rsidR="00B61A7F" w:rsidRPr="005F2BEC" w:rsidRDefault="00B61A7F" w:rsidP="005F2BEC">
            <w:pPr>
              <w:jc w:val="center"/>
              <w:rPr>
                <w:sz w:val="16"/>
                <w:szCs w:val="16"/>
              </w:rPr>
            </w:pPr>
            <w:r w:rsidRPr="005F2BEC">
              <w:rPr>
                <w:sz w:val="16"/>
                <w:szCs w:val="16"/>
              </w:rPr>
              <w:t>550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400+410+420+430+470+510+520</w:t>
            </w:r>
          </w:p>
        </w:tc>
        <w:tc>
          <w:tcPr>
            <w:tcW w:w="567" w:type="dxa"/>
            <w:vAlign w:val="center"/>
          </w:tcPr>
          <w:p w:rsidR="00B61A7F" w:rsidRPr="005F2BEC" w:rsidRDefault="00530A1F"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Стр.550&lt;&gt; Стр.400+ Стр.410+ Стр.420+ Стр.430+ Стр.470+ Стр.510+ Стр.520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1</w:t>
            </w:r>
          </w:p>
        </w:tc>
        <w:tc>
          <w:tcPr>
            <w:tcW w:w="567" w:type="dxa"/>
            <w:vAlign w:val="center"/>
          </w:tcPr>
          <w:p w:rsidR="00B61A7F" w:rsidRPr="005F2BEC" w:rsidRDefault="00B61A7F" w:rsidP="005F2BEC">
            <w:pPr>
              <w:jc w:val="center"/>
              <w:rPr>
                <w:sz w:val="16"/>
                <w:szCs w:val="16"/>
              </w:rPr>
            </w:pPr>
            <w:r w:rsidRPr="005F2BEC">
              <w:rPr>
                <w:sz w:val="16"/>
                <w:szCs w:val="16"/>
              </w:rPr>
              <w:t>700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8F17D5"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snapToGrid w:val="0"/>
              <w:jc w:val="center"/>
              <w:rPr>
                <w:sz w:val="16"/>
                <w:szCs w:val="16"/>
              </w:rPr>
            </w:pPr>
            <w:r w:rsidRPr="005F2BEC">
              <w:rPr>
                <w:sz w:val="16"/>
                <w:szCs w:val="16"/>
              </w:rPr>
              <w:t>550+570</w:t>
            </w:r>
          </w:p>
        </w:tc>
        <w:tc>
          <w:tcPr>
            <w:tcW w:w="567" w:type="dxa"/>
            <w:vAlign w:val="center"/>
          </w:tcPr>
          <w:p w:rsidR="00272996" w:rsidRPr="005F2BEC" w:rsidRDefault="00272996"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6C772E" w:rsidRDefault="00B61A7F" w:rsidP="000555C6">
            <w:pPr>
              <w:jc w:val="center"/>
              <w:rPr>
                <w:sz w:val="16"/>
                <w:szCs w:val="16"/>
              </w:rPr>
            </w:pPr>
            <w:r w:rsidRPr="005F2BEC">
              <w:rPr>
                <w:sz w:val="16"/>
                <w:szCs w:val="16"/>
              </w:rPr>
              <w:t>Стр.</w:t>
            </w:r>
            <w:r w:rsidRPr="005F2BEC">
              <w:rPr>
                <w:sz w:val="16"/>
                <w:szCs w:val="16"/>
                <w:lang w:val="en-US"/>
              </w:rPr>
              <w:t xml:space="preserve"> 700&lt;&gt; </w:t>
            </w:r>
            <w:r w:rsidRPr="005F2BEC">
              <w:rPr>
                <w:sz w:val="16"/>
                <w:szCs w:val="16"/>
              </w:rPr>
              <w:t>Стр.</w:t>
            </w:r>
            <w:r w:rsidRPr="005F2BEC">
              <w:rPr>
                <w:sz w:val="16"/>
                <w:szCs w:val="16"/>
                <w:lang w:val="en-US"/>
              </w:rPr>
              <w:t>550+</w:t>
            </w:r>
            <w:r w:rsidRPr="005F2BEC">
              <w:rPr>
                <w:sz w:val="16"/>
                <w:szCs w:val="16"/>
              </w:rPr>
              <w:t xml:space="preserve"> Стр.</w:t>
            </w:r>
            <w:r w:rsidRPr="005F2BEC">
              <w:rPr>
                <w:sz w:val="16"/>
                <w:szCs w:val="16"/>
                <w:lang w:val="en-US"/>
              </w:rPr>
              <w:t>570</w:t>
            </w:r>
            <w:r w:rsidR="00511305">
              <w:rPr>
                <w:sz w:val="16"/>
                <w:szCs w:val="16"/>
              </w:rPr>
              <w:t xml:space="preserve"> </w:t>
            </w:r>
            <w:r w:rsidR="00511305" w:rsidRPr="005F2BEC">
              <w:rPr>
                <w:sz w:val="16"/>
                <w:szCs w:val="16"/>
              </w:rPr>
              <w:t>–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2</w:t>
            </w:r>
          </w:p>
        </w:tc>
        <w:tc>
          <w:tcPr>
            <w:tcW w:w="567" w:type="dxa"/>
            <w:vAlign w:val="center"/>
          </w:tcPr>
          <w:p w:rsidR="00B61A7F" w:rsidRPr="005F2BEC" w:rsidRDefault="00B61A7F" w:rsidP="005F2BEC">
            <w:pPr>
              <w:jc w:val="center"/>
              <w:rPr>
                <w:sz w:val="16"/>
                <w:szCs w:val="16"/>
              </w:rPr>
            </w:pPr>
            <w:r w:rsidRPr="005F2BEC">
              <w:rPr>
                <w:sz w:val="16"/>
                <w:szCs w:val="16"/>
              </w:rPr>
              <w:t>350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lang w:val="en-US"/>
              </w:rPr>
            </w:pPr>
            <w:r w:rsidRPr="005F2BEC">
              <w:rPr>
                <w:sz w:val="16"/>
                <w:szCs w:val="16"/>
                <w:lang w:val="en-US"/>
              </w:rPr>
              <w:t>=</w:t>
            </w:r>
          </w:p>
        </w:tc>
        <w:tc>
          <w:tcPr>
            <w:tcW w:w="567" w:type="dxa"/>
            <w:vAlign w:val="center"/>
          </w:tcPr>
          <w:p w:rsidR="00B61A7F" w:rsidRPr="005F2BEC" w:rsidRDefault="00B61A7F" w:rsidP="00D9356C">
            <w:pPr>
              <w:snapToGrid w:val="0"/>
              <w:jc w:val="center"/>
              <w:rPr>
                <w:sz w:val="16"/>
                <w:szCs w:val="16"/>
                <w:lang w:val="en-US"/>
              </w:rPr>
            </w:pPr>
            <w:r w:rsidRPr="005F2BEC">
              <w:rPr>
                <w:sz w:val="16"/>
                <w:szCs w:val="16"/>
                <w:lang w:val="en-US"/>
              </w:rPr>
              <w:t>700</w:t>
            </w:r>
          </w:p>
        </w:tc>
        <w:tc>
          <w:tcPr>
            <w:tcW w:w="567" w:type="dxa"/>
            <w:vAlign w:val="center"/>
          </w:tcPr>
          <w:p w:rsidR="00B61A7F" w:rsidRPr="005F2BEC" w:rsidRDefault="0002702C" w:rsidP="00D9356C">
            <w:pPr>
              <w:snapToGrid w:val="0"/>
              <w:jc w:val="center"/>
              <w:rPr>
                <w:sz w:val="16"/>
                <w:szCs w:val="16"/>
              </w:rPr>
            </w:pPr>
            <w:r w:rsidRPr="005F2BEC">
              <w:rPr>
                <w:sz w:val="16"/>
                <w:szCs w:val="16"/>
              </w:rPr>
              <w:t>5,8</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870334">
            <w:pPr>
              <w:jc w:val="center"/>
              <w:rPr>
                <w:sz w:val="16"/>
                <w:szCs w:val="16"/>
                <w:lang w:val="en-US"/>
              </w:rPr>
            </w:pPr>
            <w:r w:rsidRPr="005F2BEC">
              <w:rPr>
                <w:sz w:val="16"/>
                <w:szCs w:val="16"/>
              </w:rPr>
              <w:t>Стр.</w:t>
            </w:r>
            <w:r w:rsidRPr="005F2BEC">
              <w:rPr>
                <w:sz w:val="16"/>
                <w:szCs w:val="16"/>
                <w:lang w:val="en-US"/>
              </w:rPr>
              <w:t>350</w:t>
            </w:r>
            <w:r w:rsidRPr="005F2BEC">
              <w:rPr>
                <w:sz w:val="16"/>
                <w:szCs w:val="16"/>
              </w:rPr>
              <w:t xml:space="preserve"> </w:t>
            </w:r>
            <w:proofErr w:type="gramStart"/>
            <w:r w:rsidRPr="005F2BEC">
              <w:rPr>
                <w:sz w:val="16"/>
                <w:szCs w:val="16"/>
                <w:lang w:val="en-US"/>
              </w:rPr>
              <w:t>&lt;&gt;</w:t>
            </w:r>
            <w:r w:rsidRPr="005F2BEC">
              <w:rPr>
                <w:sz w:val="16"/>
                <w:szCs w:val="16"/>
              </w:rPr>
              <w:t>Стр.</w:t>
            </w:r>
            <w:proofErr w:type="gramEnd"/>
            <w:r w:rsidRPr="005F2BEC">
              <w:rPr>
                <w:sz w:val="16"/>
                <w:szCs w:val="16"/>
                <w:lang w:val="en-US"/>
              </w:rPr>
              <w:t xml:space="preserve">700 </w:t>
            </w:r>
            <w:r w:rsidRPr="005F2BEC">
              <w:rPr>
                <w:sz w:val="16"/>
                <w:szCs w:val="16"/>
              </w:rPr>
              <w:t>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555C6">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B61A7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3</w:t>
            </w:r>
          </w:p>
        </w:tc>
        <w:tc>
          <w:tcPr>
            <w:tcW w:w="567" w:type="dxa"/>
            <w:vAlign w:val="center"/>
          </w:tcPr>
          <w:p w:rsidR="00B61A7F" w:rsidRPr="005F2BEC" w:rsidRDefault="00B61A7F" w:rsidP="005F2BEC">
            <w:pPr>
              <w:jc w:val="center"/>
              <w:rPr>
                <w:sz w:val="16"/>
                <w:szCs w:val="16"/>
              </w:rPr>
            </w:pPr>
            <w:r w:rsidRPr="005F2BEC">
              <w:rPr>
                <w:sz w:val="16"/>
                <w:szCs w:val="16"/>
              </w:rPr>
              <w:t>432</w:t>
            </w:r>
          </w:p>
        </w:tc>
        <w:tc>
          <w:tcPr>
            <w:tcW w:w="567" w:type="dxa"/>
            <w:vAlign w:val="center"/>
          </w:tcPr>
          <w:p w:rsidR="00B61A7F" w:rsidRPr="005F2BEC" w:rsidRDefault="00B61A7F" w:rsidP="00D9356C">
            <w:pPr>
              <w:snapToGrid w:val="0"/>
              <w:jc w:val="center"/>
              <w:rPr>
                <w:sz w:val="16"/>
                <w:szCs w:val="16"/>
              </w:rPr>
            </w:pPr>
            <w:r w:rsidRPr="005F2BEC">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5F2BEC" w:rsidRDefault="00B61A7F" w:rsidP="00D9356C">
            <w:pPr>
              <w:snapToGrid w:val="0"/>
              <w:jc w:val="center"/>
              <w:rPr>
                <w:sz w:val="16"/>
                <w:szCs w:val="16"/>
              </w:rPr>
            </w:pPr>
            <w:r w:rsidRPr="005F2BEC">
              <w:rPr>
                <w:sz w:val="16"/>
                <w:szCs w:val="16"/>
              </w:rPr>
              <w:t>=</w:t>
            </w:r>
            <w:r w:rsidR="00511305">
              <w:rPr>
                <w:sz w:val="16"/>
                <w:szCs w:val="16"/>
              </w:rPr>
              <w:t>0</w:t>
            </w: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870334">
            <w:pPr>
              <w:jc w:val="center"/>
              <w:rPr>
                <w:sz w:val="16"/>
                <w:szCs w:val="16"/>
              </w:rPr>
            </w:pPr>
          </w:p>
        </w:tc>
        <w:tc>
          <w:tcPr>
            <w:tcW w:w="2538" w:type="dxa"/>
            <w:vAlign w:val="center"/>
          </w:tcPr>
          <w:p w:rsidR="00B61A7F" w:rsidRPr="005F2BEC" w:rsidRDefault="00B61A7F" w:rsidP="000555C6">
            <w:pPr>
              <w:jc w:val="center"/>
              <w:rPr>
                <w:sz w:val="16"/>
                <w:szCs w:val="16"/>
              </w:rPr>
            </w:pPr>
            <w:r w:rsidRPr="005F2BEC">
              <w:rPr>
                <w:sz w:val="16"/>
                <w:szCs w:val="16"/>
              </w:rPr>
              <w:t xml:space="preserve">Показатели по счету 0 304 04 000 </w:t>
            </w:r>
            <w:r w:rsidR="00530A1F" w:rsidRPr="005F2BEC">
              <w:rPr>
                <w:sz w:val="16"/>
                <w:szCs w:val="16"/>
              </w:rPr>
              <w:t>недопустимы</w:t>
            </w:r>
          </w:p>
        </w:tc>
        <w:tc>
          <w:tcPr>
            <w:tcW w:w="709" w:type="dxa"/>
            <w:vAlign w:val="center"/>
          </w:tcPr>
          <w:p w:rsidR="00B61A7F" w:rsidRPr="005F2BEC" w:rsidRDefault="00B61A7F" w:rsidP="000555C6">
            <w:pPr>
              <w:jc w:val="center"/>
              <w:rPr>
                <w:sz w:val="16"/>
                <w:szCs w:val="16"/>
              </w:rPr>
            </w:pPr>
            <w:r w:rsidRPr="005F2BEC">
              <w:rPr>
                <w:sz w:val="16"/>
                <w:szCs w:val="16"/>
              </w:rPr>
              <w:t>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B61A7F" w:rsidP="005F2BEC">
            <w:pPr>
              <w:jc w:val="center"/>
              <w:rPr>
                <w:sz w:val="16"/>
                <w:szCs w:val="16"/>
                <w:lang w:val="en-US"/>
              </w:rPr>
            </w:pPr>
            <w:r w:rsidRPr="005F2BEC">
              <w:rPr>
                <w:sz w:val="16"/>
                <w:szCs w:val="16"/>
              </w:rPr>
              <w:t>1</w:t>
            </w:r>
            <w:r w:rsidRPr="005F2BEC">
              <w:rPr>
                <w:sz w:val="16"/>
                <w:szCs w:val="16"/>
                <w:lang w:val="en-US"/>
              </w:rPr>
              <w:t>4</w:t>
            </w:r>
          </w:p>
        </w:tc>
        <w:tc>
          <w:tcPr>
            <w:tcW w:w="567" w:type="dxa"/>
            <w:vAlign w:val="center"/>
          </w:tcPr>
          <w:p w:rsidR="00B61A7F" w:rsidRPr="005F2BEC" w:rsidRDefault="00530A1F" w:rsidP="00D9356C">
            <w:pPr>
              <w:jc w:val="center"/>
              <w:rPr>
                <w:sz w:val="16"/>
                <w:szCs w:val="16"/>
              </w:rPr>
            </w:pPr>
            <w:r w:rsidRPr="005F2BEC">
              <w:rPr>
                <w:sz w:val="16"/>
                <w:szCs w:val="16"/>
              </w:rPr>
              <w:t>*, кроме стр</w:t>
            </w:r>
            <w:r w:rsidR="00D9356C">
              <w:rPr>
                <w:sz w:val="16"/>
                <w:szCs w:val="16"/>
              </w:rPr>
              <w:t>.</w:t>
            </w:r>
            <w:r w:rsidRPr="005F2BEC">
              <w:rPr>
                <w:sz w:val="16"/>
                <w:szCs w:val="16"/>
              </w:rPr>
              <w:t xml:space="preserve"> 570</w:t>
            </w:r>
          </w:p>
        </w:tc>
        <w:tc>
          <w:tcPr>
            <w:tcW w:w="567" w:type="dxa"/>
            <w:vAlign w:val="center"/>
          </w:tcPr>
          <w:p w:rsidR="00B61A7F" w:rsidRPr="005F2BEC" w:rsidRDefault="002378AC" w:rsidP="00D9356C">
            <w:pPr>
              <w:snapToGrid w:val="0"/>
              <w:jc w:val="center"/>
              <w:rPr>
                <w:sz w:val="16"/>
                <w:szCs w:val="16"/>
              </w:rPr>
            </w:pPr>
            <w:r>
              <w:rPr>
                <w:sz w:val="16"/>
                <w:szCs w:val="16"/>
              </w:rPr>
              <w:t>3,4,</w:t>
            </w:r>
            <w:r w:rsidR="00ED58FB">
              <w:rPr>
                <w:sz w:val="16"/>
                <w:szCs w:val="16"/>
              </w:rPr>
              <w:t>6,7</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837" w:type="dxa"/>
            <w:vAlign w:val="center"/>
          </w:tcPr>
          <w:p w:rsidR="00B61A7F" w:rsidRPr="00D9356C" w:rsidRDefault="00B61A7F" w:rsidP="00D9356C">
            <w:pPr>
              <w:snapToGrid w:val="0"/>
              <w:jc w:val="center"/>
              <w:rPr>
                <w:sz w:val="16"/>
                <w:szCs w:val="16"/>
              </w:rPr>
            </w:pPr>
            <w:r w:rsidRPr="00D9356C">
              <w:rPr>
                <w:sz w:val="16"/>
                <w:szCs w:val="16"/>
              </w:rPr>
              <w:t>&gt;=</w:t>
            </w:r>
            <w:r w:rsidR="00511305">
              <w:rPr>
                <w:sz w:val="16"/>
                <w:szCs w:val="16"/>
              </w:rPr>
              <w:t>0</w:t>
            </w:r>
          </w:p>
        </w:tc>
        <w:tc>
          <w:tcPr>
            <w:tcW w:w="567" w:type="dxa"/>
            <w:vAlign w:val="center"/>
          </w:tcPr>
          <w:p w:rsidR="00B61A7F" w:rsidRPr="00D9356C" w:rsidRDefault="00B61A7F" w:rsidP="00D9356C">
            <w:pPr>
              <w:snapToGrid w:val="0"/>
              <w:jc w:val="center"/>
              <w:rPr>
                <w:sz w:val="16"/>
                <w:szCs w:val="16"/>
              </w:rPr>
            </w:pPr>
          </w:p>
        </w:tc>
        <w:tc>
          <w:tcPr>
            <w:tcW w:w="567" w:type="dxa"/>
            <w:vAlign w:val="center"/>
          </w:tcPr>
          <w:p w:rsidR="00B61A7F" w:rsidRPr="005F2BEC" w:rsidRDefault="00B61A7F" w:rsidP="00D9356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D9356C" w:rsidRDefault="00B61A7F" w:rsidP="00870334">
            <w:pPr>
              <w:snapToGrid w:val="0"/>
              <w:jc w:val="center"/>
              <w:rPr>
                <w:sz w:val="16"/>
                <w:szCs w:val="16"/>
              </w:rPr>
            </w:pPr>
          </w:p>
        </w:tc>
        <w:tc>
          <w:tcPr>
            <w:tcW w:w="2538" w:type="dxa"/>
            <w:vAlign w:val="center"/>
          </w:tcPr>
          <w:p w:rsidR="00B61A7F" w:rsidRPr="005F2BEC" w:rsidRDefault="00B61A7F" w:rsidP="000555C6">
            <w:pPr>
              <w:spacing w:line="276" w:lineRule="auto"/>
              <w:jc w:val="center"/>
              <w:rPr>
                <w:sz w:val="16"/>
                <w:szCs w:val="16"/>
              </w:rPr>
            </w:pPr>
            <w:r w:rsidRPr="005F2BEC">
              <w:rPr>
                <w:sz w:val="16"/>
                <w:szCs w:val="16"/>
              </w:rPr>
              <w:t>Показател</w:t>
            </w:r>
            <w:r w:rsidR="00530A1F" w:rsidRPr="005F2BEC">
              <w:rPr>
                <w:sz w:val="16"/>
                <w:szCs w:val="16"/>
              </w:rPr>
              <w:t>и в Балансе со знаком минус недопустимо</w:t>
            </w:r>
          </w:p>
        </w:tc>
        <w:tc>
          <w:tcPr>
            <w:tcW w:w="709" w:type="dxa"/>
            <w:vAlign w:val="center"/>
          </w:tcPr>
          <w:p w:rsidR="00B61A7F" w:rsidRPr="005F2BEC" w:rsidRDefault="00B61A7F" w:rsidP="000555C6">
            <w:pPr>
              <w:jc w:val="center"/>
              <w:rPr>
                <w:sz w:val="16"/>
                <w:szCs w:val="16"/>
              </w:rPr>
            </w:pPr>
            <w:r w:rsidRPr="005F2BEC">
              <w:rPr>
                <w:sz w:val="16"/>
                <w:szCs w:val="16"/>
              </w:rPr>
              <w:t>ПБС,</w:t>
            </w:r>
          </w:p>
          <w:p w:rsidR="00B61A7F" w:rsidRPr="005F2BEC" w:rsidRDefault="00B61A7F" w:rsidP="000F61DD">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530A1F"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15</w:t>
            </w:r>
          </w:p>
        </w:tc>
        <w:tc>
          <w:tcPr>
            <w:tcW w:w="567" w:type="dxa"/>
            <w:vAlign w:val="center"/>
          </w:tcPr>
          <w:p w:rsidR="00B61A7F" w:rsidRPr="005F2BEC" w:rsidRDefault="00B61A7F" w:rsidP="005F2BEC">
            <w:pPr>
              <w:jc w:val="center"/>
              <w:rPr>
                <w:sz w:val="16"/>
                <w:szCs w:val="16"/>
              </w:rPr>
            </w:pPr>
            <w:r w:rsidRPr="005F2BEC">
              <w:rPr>
                <w:sz w:val="16"/>
                <w:szCs w:val="16"/>
              </w:rPr>
              <w:t>201</w:t>
            </w:r>
          </w:p>
        </w:tc>
        <w:tc>
          <w:tcPr>
            <w:tcW w:w="567" w:type="dxa"/>
            <w:vAlign w:val="center"/>
          </w:tcPr>
          <w:p w:rsidR="00B61A7F" w:rsidRPr="005F2BEC" w:rsidRDefault="00B61A7F" w:rsidP="005F2BEC">
            <w:pPr>
              <w:jc w:val="center"/>
              <w:rPr>
                <w:sz w:val="16"/>
                <w:szCs w:val="16"/>
              </w:rPr>
            </w:pPr>
            <w:r w:rsidRPr="005F2BEC">
              <w:rPr>
                <w:sz w:val="16"/>
                <w:szCs w:val="16"/>
              </w:rPr>
              <w:t>3,6</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proofErr w:type="gramStart"/>
            <w:r w:rsidRPr="005F2BEC">
              <w:rPr>
                <w:sz w:val="16"/>
                <w:szCs w:val="16"/>
              </w:rPr>
              <w:t>Остаток  денежных</w:t>
            </w:r>
            <w:proofErr w:type="gramEnd"/>
            <w:r w:rsidRPr="005F2BEC">
              <w:rPr>
                <w:sz w:val="16"/>
                <w:szCs w:val="16"/>
              </w:rPr>
              <w:t xml:space="preserve"> средств по бюджетной деятельности недопустим.</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D9356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lang w:val="en-US"/>
              </w:rPr>
            </w:pPr>
            <w:r w:rsidRPr="005F2BEC">
              <w:rPr>
                <w:sz w:val="16"/>
                <w:szCs w:val="16"/>
              </w:rPr>
              <w:t>16</w:t>
            </w:r>
          </w:p>
        </w:tc>
        <w:tc>
          <w:tcPr>
            <w:tcW w:w="567" w:type="dxa"/>
            <w:vAlign w:val="center"/>
          </w:tcPr>
          <w:p w:rsidR="00B61A7F" w:rsidRPr="005F2BEC" w:rsidRDefault="00B61A7F" w:rsidP="005F2BEC">
            <w:pPr>
              <w:jc w:val="center"/>
              <w:rPr>
                <w:sz w:val="16"/>
                <w:szCs w:val="16"/>
              </w:rPr>
            </w:pPr>
            <w:r w:rsidRPr="005F2BEC">
              <w:rPr>
                <w:sz w:val="16"/>
                <w:szCs w:val="16"/>
              </w:rPr>
              <w:t>010-190, 400-420, 432-520</w:t>
            </w:r>
            <w:r w:rsidR="00073DCE">
              <w:rPr>
                <w:sz w:val="16"/>
                <w:szCs w:val="16"/>
              </w:rPr>
              <w:t>, 570</w:t>
            </w:r>
          </w:p>
        </w:tc>
        <w:tc>
          <w:tcPr>
            <w:tcW w:w="567" w:type="dxa"/>
            <w:vAlign w:val="center"/>
          </w:tcPr>
          <w:p w:rsidR="00B61A7F" w:rsidRPr="005F2BEC" w:rsidRDefault="00B61A7F" w:rsidP="005F2BEC">
            <w:pPr>
              <w:jc w:val="center"/>
              <w:rPr>
                <w:sz w:val="16"/>
                <w:szCs w:val="16"/>
              </w:rPr>
            </w:pPr>
            <w:r w:rsidRPr="005F2BEC">
              <w:rPr>
                <w:sz w:val="16"/>
                <w:szCs w:val="16"/>
              </w:rPr>
              <w:t>4,7</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w:t>
            </w:r>
            <w:r w:rsidR="00362898">
              <w:rPr>
                <w:sz w:val="16"/>
                <w:szCs w:val="16"/>
              </w:rPr>
              <w:t>0</w:t>
            </w: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5F2BEC">
            <w:pPr>
              <w:snapToGrid w:val="0"/>
              <w:jc w:val="center"/>
              <w:rPr>
                <w:sz w:val="16"/>
                <w:szCs w:val="16"/>
              </w:rPr>
            </w:pP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lang w:val="en-US"/>
              </w:rPr>
            </w:pPr>
          </w:p>
        </w:tc>
        <w:tc>
          <w:tcPr>
            <w:tcW w:w="2538" w:type="dxa"/>
            <w:vAlign w:val="center"/>
          </w:tcPr>
          <w:p w:rsidR="00B61A7F" w:rsidRPr="005F2BEC" w:rsidRDefault="00B61A7F" w:rsidP="00D9356C">
            <w:pPr>
              <w:jc w:val="center"/>
              <w:rPr>
                <w:sz w:val="16"/>
                <w:szCs w:val="16"/>
              </w:rPr>
            </w:pPr>
            <w:r w:rsidRPr="005F2BEC">
              <w:rPr>
                <w:sz w:val="16"/>
                <w:szCs w:val="16"/>
              </w:rPr>
              <w:t xml:space="preserve">Стр.010 –стр. </w:t>
            </w:r>
            <w:proofErr w:type="gramStart"/>
            <w:r w:rsidRPr="005F2BEC">
              <w:rPr>
                <w:sz w:val="16"/>
                <w:szCs w:val="16"/>
              </w:rPr>
              <w:t>190 ,</w:t>
            </w:r>
            <w:proofErr w:type="gramEnd"/>
            <w:r w:rsidRPr="005F2BEC">
              <w:rPr>
                <w:sz w:val="16"/>
                <w:szCs w:val="16"/>
              </w:rPr>
              <w:t xml:space="preserve"> Стр. 400- Стр.420, Стр.432- Стр.520, Стр. 570, гр. 4,7 не заполняются</w:t>
            </w:r>
          </w:p>
        </w:tc>
        <w:tc>
          <w:tcPr>
            <w:tcW w:w="709" w:type="dxa"/>
            <w:vAlign w:val="center"/>
          </w:tcPr>
          <w:p w:rsidR="00B61A7F" w:rsidRPr="005F2BEC" w:rsidRDefault="00B61A7F" w:rsidP="00D9356C">
            <w:pPr>
              <w:jc w:val="center"/>
              <w:rPr>
                <w:sz w:val="16"/>
                <w:szCs w:val="16"/>
              </w:rPr>
            </w:pPr>
            <w:r w:rsidRPr="005F2BEC">
              <w:rPr>
                <w:sz w:val="16"/>
                <w:szCs w:val="16"/>
              </w:rPr>
              <w:t>ПБС,</w:t>
            </w:r>
          </w:p>
          <w:p w:rsidR="00B61A7F" w:rsidRPr="005F2BEC" w:rsidRDefault="00B61A7F" w:rsidP="003B0536">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362898" w:rsidRPr="005F2BEC" w:rsidTr="00362898">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362898" w:rsidRPr="00362898" w:rsidRDefault="00362898" w:rsidP="00362898">
            <w:pPr>
              <w:jc w:val="center"/>
              <w:rPr>
                <w:sz w:val="16"/>
                <w:szCs w:val="16"/>
              </w:rPr>
            </w:pPr>
            <w:r w:rsidRPr="005F2BEC">
              <w:rPr>
                <w:sz w:val="16"/>
                <w:szCs w:val="16"/>
              </w:rPr>
              <w:lastRenderedPageBreak/>
              <w:t>16</w:t>
            </w:r>
            <w:r>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Pr>
                <w:sz w:val="16"/>
                <w:szCs w:val="16"/>
              </w:rPr>
              <w:t>240</w:t>
            </w:r>
            <w:r w:rsidR="004F6760">
              <w:rPr>
                <w:sz w:val="16"/>
                <w:szCs w:val="16"/>
              </w:rPr>
              <w:t>,</w:t>
            </w:r>
            <w:r>
              <w:rPr>
                <w:sz w:val="16"/>
                <w:szCs w:val="16"/>
              </w:rPr>
              <w:t>241, 270</w:t>
            </w:r>
            <w:r w:rsidR="004F6760">
              <w:rPr>
                <w:sz w:val="16"/>
                <w:szCs w:val="16"/>
              </w:rPr>
              <w:t>,271,</w:t>
            </w:r>
            <w:r>
              <w:rPr>
                <w:sz w:val="16"/>
                <w:szCs w:val="16"/>
              </w:rPr>
              <w:t>290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4,7</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w:t>
            </w: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4F6760">
            <w:pPr>
              <w:jc w:val="center"/>
              <w:rPr>
                <w:sz w:val="16"/>
                <w:szCs w:val="16"/>
              </w:rPr>
            </w:pPr>
            <w:r w:rsidRPr="00362898">
              <w:rPr>
                <w:sz w:val="16"/>
                <w:szCs w:val="16"/>
              </w:rPr>
              <w:t>Стр.240</w:t>
            </w:r>
            <w:r w:rsidR="004F6760">
              <w:rPr>
                <w:sz w:val="16"/>
                <w:szCs w:val="16"/>
              </w:rPr>
              <w:t>, С</w:t>
            </w:r>
            <w:r w:rsidRPr="00362898">
              <w:rPr>
                <w:sz w:val="16"/>
                <w:szCs w:val="16"/>
              </w:rPr>
              <w:t>тр. 241, Стр.270</w:t>
            </w:r>
            <w:r w:rsidR="004F6760">
              <w:rPr>
                <w:sz w:val="16"/>
                <w:szCs w:val="16"/>
              </w:rPr>
              <w:t>, Стр. 271, С</w:t>
            </w:r>
            <w:r w:rsidRPr="00362898">
              <w:rPr>
                <w:sz w:val="16"/>
                <w:szCs w:val="16"/>
              </w:rPr>
              <w:t>тр. 290 гр. 4,7 не заполняются</w:t>
            </w:r>
          </w:p>
        </w:tc>
        <w:tc>
          <w:tcPr>
            <w:tcW w:w="709"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ПБС,</w:t>
            </w:r>
          </w:p>
          <w:p w:rsidR="00362898" w:rsidRPr="005F2BEC" w:rsidRDefault="00362898" w:rsidP="00362898">
            <w:pPr>
              <w:jc w:val="center"/>
              <w:rPr>
                <w:sz w:val="16"/>
                <w:szCs w:val="16"/>
              </w:rPr>
            </w:pPr>
            <w:r w:rsidRPr="005F2BEC">
              <w:rPr>
                <w:sz w:val="16"/>
                <w:szCs w:val="16"/>
              </w:rPr>
              <w:t xml:space="preserve">РБС, ГРБС, </w:t>
            </w:r>
          </w:p>
        </w:tc>
        <w:tc>
          <w:tcPr>
            <w:tcW w:w="54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362898" w:rsidRPr="005F2BEC" w:rsidRDefault="00362898" w:rsidP="00362898">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Pr>
                <w:sz w:val="16"/>
                <w:szCs w:val="16"/>
              </w:rPr>
              <w:t>16.2</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2</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2</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1F38CF" w:rsidRDefault="004F6760" w:rsidP="009D3DEE">
            <w:pPr>
              <w:jc w:val="center"/>
              <w:rPr>
                <w:sz w:val="16"/>
                <w:szCs w:val="16"/>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2</w:t>
            </w:r>
            <w:r w:rsidRPr="005F2BEC">
              <w:rPr>
                <w:sz w:val="16"/>
                <w:szCs w:val="16"/>
              </w:rPr>
              <w:t>0</w:t>
            </w:r>
            <w:r w:rsidRPr="009D3DEE">
              <w:rPr>
                <w:sz w:val="16"/>
                <w:szCs w:val="16"/>
              </w:rPr>
              <w:t>&lt;</w:t>
            </w:r>
            <w:r w:rsidRPr="005F2BEC">
              <w:rPr>
                <w:sz w:val="16"/>
                <w:szCs w:val="16"/>
              </w:rPr>
              <w:t>Стр.0</w:t>
            </w:r>
            <w:r>
              <w:rPr>
                <w:sz w:val="16"/>
                <w:szCs w:val="16"/>
              </w:rPr>
              <w:t>2</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9D3DEE">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F63138">
            <w:pPr>
              <w:jc w:val="center"/>
              <w:rPr>
                <w:sz w:val="16"/>
                <w:szCs w:val="16"/>
              </w:rPr>
            </w:pPr>
            <w:r w:rsidRPr="005F2BEC">
              <w:rPr>
                <w:sz w:val="16"/>
                <w:szCs w:val="16"/>
              </w:rPr>
              <w:t>1</w:t>
            </w:r>
            <w:r>
              <w:rPr>
                <w:sz w:val="16"/>
                <w:szCs w:val="16"/>
              </w:rPr>
              <w:t>6.3</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0</w:t>
            </w:r>
            <w:r>
              <w:rPr>
                <w:sz w:val="16"/>
                <w:szCs w:val="16"/>
              </w:rPr>
              <w:t>5</w:t>
            </w:r>
            <w:r w:rsidRPr="005F2BEC">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1F7787">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snapToGrid w:val="0"/>
              <w:jc w:val="center"/>
              <w:rPr>
                <w:sz w:val="16"/>
                <w:szCs w:val="16"/>
              </w:rPr>
            </w:pPr>
            <w:r w:rsidRPr="005F2BEC">
              <w:rPr>
                <w:sz w:val="16"/>
                <w:szCs w:val="16"/>
              </w:rPr>
              <w:t>0</w:t>
            </w:r>
            <w:r>
              <w:rPr>
                <w:sz w:val="16"/>
                <w:szCs w:val="16"/>
              </w:rPr>
              <w:t>5</w:t>
            </w:r>
            <w:r w:rsidRPr="005F2BEC">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BA24DF" w:rsidP="009D3DEE">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4F6760" w:rsidRPr="009D3DEE" w:rsidRDefault="004F6760" w:rsidP="009D3DEE">
            <w:pPr>
              <w:jc w:val="center"/>
              <w:rPr>
                <w:sz w:val="16"/>
                <w:szCs w:val="16"/>
                <w:lang w:val="en-US"/>
              </w:rPr>
            </w:pPr>
          </w:p>
        </w:tc>
        <w:tc>
          <w:tcPr>
            <w:tcW w:w="2538"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Стр. 0</w:t>
            </w:r>
            <w:r>
              <w:rPr>
                <w:sz w:val="16"/>
                <w:szCs w:val="16"/>
              </w:rPr>
              <w:t>5</w:t>
            </w:r>
            <w:r w:rsidRPr="005F2BEC">
              <w:rPr>
                <w:sz w:val="16"/>
                <w:szCs w:val="16"/>
              </w:rPr>
              <w:t>0</w:t>
            </w:r>
            <w:r w:rsidRPr="009D3DEE">
              <w:rPr>
                <w:sz w:val="16"/>
                <w:szCs w:val="16"/>
              </w:rPr>
              <w:t>&lt;</w:t>
            </w:r>
            <w:r w:rsidRPr="005F2BEC">
              <w:rPr>
                <w:sz w:val="16"/>
                <w:szCs w:val="16"/>
              </w:rPr>
              <w:t>Стр.0</w:t>
            </w:r>
            <w:r>
              <w:rPr>
                <w:sz w:val="16"/>
                <w:szCs w:val="16"/>
              </w:rPr>
              <w:t>5</w:t>
            </w:r>
            <w:r w:rsidRPr="005F2BEC">
              <w:rPr>
                <w:sz w:val="16"/>
                <w:szCs w:val="16"/>
              </w:rPr>
              <w:t>1, -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ПБС,</w:t>
            </w:r>
          </w:p>
          <w:p w:rsidR="004F6760" w:rsidRPr="005F2BEC" w:rsidRDefault="004F6760" w:rsidP="009D3DEE">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4F6760" w:rsidRPr="005F2BEC" w:rsidRDefault="004F6760" w:rsidP="009D3DEE">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17</w:t>
            </w:r>
          </w:p>
        </w:tc>
        <w:tc>
          <w:tcPr>
            <w:tcW w:w="567" w:type="dxa"/>
            <w:vAlign w:val="center"/>
          </w:tcPr>
          <w:p w:rsidR="004F6760" w:rsidRPr="005F2BEC" w:rsidRDefault="004F6760" w:rsidP="005F2BEC">
            <w:pPr>
              <w:jc w:val="center"/>
              <w:rPr>
                <w:sz w:val="16"/>
                <w:szCs w:val="16"/>
              </w:rPr>
            </w:pPr>
            <w:r w:rsidRPr="005F2BEC">
              <w:rPr>
                <w:sz w:val="16"/>
                <w:szCs w:val="16"/>
              </w:rPr>
              <w:t>080</w:t>
            </w:r>
          </w:p>
        </w:tc>
        <w:tc>
          <w:tcPr>
            <w:tcW w:w="567" w:type="dxa"/>
            <w:vAlign w:val="center"/>
          </w:tcPr>
          <w:p w:rsidR="004F6760" w:rsidRPr="005F2BEC" w:rsidRDefault="00BA24DF" w:rsidP="001F7787">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D9356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081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D9356C">
            <w:pPr>
              <w:jc w:val="center"/>
              <w:rPr>
                <w:sz w:val="16"/>
                <w:szCs w:val="16"/>
              </w:rPr>
            </w:pPr>
            <w:r w:rsidRPr="005F2BEC">
              <w:rPr>
                <w:sz w:val="16"/>
                <w:szCs w:val="16"/>
              </w:rPr>
              <w:t>Стр. 080</w:t>
            </w:r>
            <w:r w:rsidRPr="005F2BEC">
              <w:rPr>
                <w:sz w:val="16"/>
                <w:szCs w:val="16"/>
                <w:lang w:val="en-US"/>
              </w:rPr>
              <w:t>&lt;</w:t>
            </w:r>
            <w:r w:rsidRPr="005F2BEC">
              <w:rPr>
                <w:sz w:val="16"/>
                <w:szCs w:val="16"/>
              </w:rPr>
              <w:t>Стр.081, - недопустимо</w:t>
            </w:r>
          </w:p>
        </w:tc>
        <w:tc>
          <w:tcPr>
            <w:tcW w:w="709" w:type="dxa"/>
            <w:vAlign w:val="center"/>
          </w:tcPr>
          <w:p w:rsidR="004F6760" w:rsidRPr="005F2BEC" w:rsidRDefault="004F6760" w:rsidP="00D9356C">
            <w:pPr>
              <w:jc w:val="center"/>
              <w:rPr>
                <w:sz w:val="16"/>
                <w:szCs w:val="16"/>
              </w:rPr>
            </w:pPr>
            <w:r w:rsidRPr="005F2BEC">
              <w:rPr>
                <w:sz w:val="16"/>
                <w:szCs w:val="16"/>
              </w:rPr>
              <w:t>ПБС,</w:t>
            </w:r>
          </w:p>
          <w:p w:rsidR="004F6760" w:rsidRPr="005F2BEC" w:rsidRDefault="004F6760" w:rsidP="00D9356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18</w:t>
            </w:r>
          </w:p>
        </w:tc>
        <w:tc>
          <w:tcPr>
            <w:tcW w:w="567" w:type="dxa"/>
            <w:vAlign w:val="center"/>
          </w:tcPr>
          <w:p w:rsidR="004F6760" w:rsidRPr="005F2BEC" w:rsidRDefault="004F6760" w:rsidP="005F2BEC">
            <w:pPr>
              <w:jc w:val="center"/>
              <w:rPr>
                <w:sz w:val="16"/>
                <w:szCs w:val="16"/>
              </w:rPr>
            </w:pPr>
            <w:r w:rsidRPr="005F2BEC">
              <w:rPr>
                <w:sz w:val="16"/>
                <w:szCs w:val="16"/>
              </w:rPr>
              <w:t>100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101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100</w:t>
            </w:r>
            <w:r w:rsidRPr="005F2BEC">
              <w:rPr>
                <w:sz w:val="16"/>
                <w:szCs w:val="16"/>
                <w:lang w:val="en-US"/>
              </w:rPr>
              <w:t>&lt;</w:t>
            </w:r>
            <w:r w:rsidRPr="005F2BEC">
              <w:rPr>
                <w:sz w:val="16"/>
                <w:szCs w:val="16"/>
              </w:rPr>
              <w:t>Стр.101,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D9356C">
            <w:pPr>
              <w:jc w:val="center"/>
              <w:rPr>
                <w:sz w:val="16"/>
                <w:szCs w:val="16"/>
              </w:rPr>
            </w:pPr>
            <w:r w:rsidRPr="005F2BEC">
              <w:rPr>
                <w:sz w:val="16"/>
                <w:szCs w:val="16"/>
              </w:rPr>
              <w:t>Г</w:t>
            </w:r>
          </w:p>
        </w:tc>
        <w:tc>
          <w:tcPr>
            <w:tcW w:w="504" w:type="dxa"/>
            <w:vAlign w:val="center"/>
          </w:tcPr>
          <w:p w:rsidR="004F6760" w:rsidRPr="005F2BEC" w:rsidRDefault="004F6760" w:rsidP="00D9356C">
            <w:pPr>
              <w:jc w:val="center"/>
              <w:rPr>
                <w:sz w:val="16"/>
                <w:szCs w:val="16"/>
              </w:rPr>
            </w:pPr>
            <w:r w:rsidRPr="005F2BEC">
              <w:rPr>
                <w:sz w:val="16"/>
                <w:szCs w:val="16"/>
              </w:rPr>
              <w:t>Б</w:t>
            </w:r>
          </w:p>
        </w:tc>
      </w:tr>
      <w:tr w:rsidR="004F6760" w:rsidRPr="005F2BEC" w:rsidTr="00D9356C">
        <w:trPr>
          <w:trHeight w:val="74"/>
        </w:trPr>
        <w:tc>
          <w:tcPr>
            <w:tcW w:w="567" w:type="dxa"/>
            <w:vAlign w:val="center"/>
          </w:tcPr>
          <w:p w:rsidR="004F6760" w:rsidRPr="005F2BEC" w:rsidRDefault="004F6760" w:rsidP="005F2BEC">
            <w:pPr>
              <w:jc w:val="center"/>
              <w:rPr>
                <w:sz w:val="16"/>
                <w:szCs w:val="16"/>
              </w:rPr>
            </w:pPr>
            <w:r w:rsidRPr="005F2BEC">
              <w:rPr>
                <w:sz w:val="16"/>
                <w:szCs w:val="16"/>
              </w:rPr>
              <w:t>19</w:t>
            </w:r>
          </w:p>
        </w:tc>
        <w:tc>
          <w:tcPr>
            <w:tcW w:w="567" w:type="dxa"/>
            <w:vAlign w:val="center"/>
          </w:tcPr>
          <w:p w:rsidR="004F6760" w:rsidRPr="005F2BEC" w:rsidRDefault="004F6760" w:rsidP="005F2BEC">
            <w:pPr>
              <w:jc w:val="center"/>
              <w:rPr>
                <w:sz w:val="16"/>
                <w:szCs w:val="16"/>
              </w:rPr>
            </w:pPr>
            <w:r w:rsidRPr="005F2BEC">
              <w:rPr>
                <w:sz w:val="16"/>
                <w:szCs w:val="16"/>
              </w:rPr>
              <w:t>120</w:t>
            </w:r>
          </w:p>
        </w:tc>
        <w:tc>
          <w:tcPr>
            <w:tcW w:w="567" w:type="dxa"/>
            <w:vAlign w:val="center"/>
          </w:tcPr>
          <w:p w:rsidR="004F6760" w:rsidRPr="005F2BEC" w:rsidRDefault="00BA24DF" w:rsidP="005F2BEC">
            <w:pPr>
              <w:jc w:val="center"/>
              <w:rPr>
                <w:sz w:val="16"/>
                <w:szCs w:val="16"/>
              </w:rPr>
            </w:pPr>
            <w:r>
              <w:rPr>
                <w:sz w:val="16"/>
                <w:szCs w:val="16"/>
              </w:rPr>
              <w:t>*</w:t>
            </w:r>
          </w:p>
        </w:tc>
        <w:tc>
          <w:tcPr>
            <w:tcW w:w="567" w:type="dxa"/>
            <w:vAlign w:val="center"/>
          </w:tcPr>
          <w:p w:rsidR="004F6760" w:rsidRPr="005F2BEC" w:rsidRDefault="004F6760" w:rsidP="005F2BEC">
            <w:pPr>
              <w:jc w:val="center"/>
              <w:rPr>
                <w:sz w:val="16"/>
                <w:szCs w:val="16"/>
              </w:rPr>
            </w:pPr>
          </w:p>
        </w:tc>
        <w:tc>
          <w:tcPr>
            <w:tcW w:w="864" w:type="dxa"/>
            <w:vAlign w:val="center"/>
          </w:tcPr>
          <w:p w:rsidR="004F6760" w:rsidRPr="005F2BEC" w:rsidRDefault="004F6760" w:rsidP="005F2BEC">
            <w:pPr>
              <w:jc w:val="center"/>
              <w:rPr>
                <w:sz w:val="16"/>
                <w:szCs w:val="16"/>
              </w:rPr>
            </w:pPr>
          </w:p>
        </w:tc>
        <w:tc>
          <w:tcPr>
            <w:tcW w:w="837" w:type="dxa"/>
            <w:vAlign w:val="center"/>
          </w:tcPr>
          <w:p w:rsidR="004F6760" w:rsidRPr="005F2BEC" w:rsidRDefault="004F6760" w:rsidP="005F2BEC">
            <w:pPr>
              <w:jc w:val="center"/>
              <w:rPr>
                <w:sz w:val="16"/>
                <w:szCs w:val="16"/>
              </w:rPr>
            </w:pPr>
            <w:r w:rsidRPr="005F2BEC">
              <w:rPr>
                <w:sz w:val="16"/>
                <w:szCs w:val="16"/>
              </w:rPr>
              <w:t>&gt;=</w:t>
            </w:r>
          </w:p>
        </w:tc>
        <w:tc>
          <w:tcPr>
            <w:tcW w:w="567" w:type="dxa"/>
            <w:vAlign w:val="center"/>
          </w:tcPr>
          <w:p w:rsidR="004F6760" w:rsidRPr="005F2BEC" w:rsidRDefault="004F6760" w:rsidP="005F2BEC">
            <w:pPr>
              <w:snapToGrid w:val="0"/>
              <w:jc w:val="center"/>
              <w:rPr>
                <w:sz w:val="16"/>
                <w:szCs w:val="16"/>
              </w:rPr>
            </w:pPr>
            <w:r w:rsidRPr="005F2BEC">
              <w:rPr>
                <w:sz w:val="16"/>
                <w:szCs w:val="16"/>
              </w:rPr>
              <w:t>121</w:t>
            </w:r>
          </w:p>
        </w:tc>
        <w:tc>
          <w:tcPr>
            <w:tcW w:w="567" w:type="dxa"/>
            <w:vAlign w:val="center"/>
          </w:tcPr>
          <w:p w:rsidR="004F6760" w:rsidRPr="005F2BEC" w:rsidRDefault="00BA24DF" w:rsidP="005F2BEC">
            <w:pPr>
              <w:snapToGrid w:val="0"/>
              <w:jc w:val="center"/>
              <w:rPr>
                <w:sz w:val="16"/>
                <w:szCs w:val="16"/>
              </w:rPr>
            </w:pPr>
            <w:r>
              <w:rPr>
                <w:sz w:val="16"/>
                <w:szCs w:val="16"/>
              </w:rPr>
              <w:t>*</w:t>
            </w:r>
          </w:p>
        </w:tc>
        <w:tc>
          <w:tcPr>
            <w:tcW w:w="567" w:type="dxa"/>
            <w:vAlign w:val="center"/>
          </w:tcPr>
          <w:p w:rsidR="004F6760" w:rsidRPr="005F2BEC" w:rsidRDefault="004F6760" w:rsidP="00D9356C">
            <w:pPr>
              <w:jc w:val="center"/>
              <w:rPr>
                <w:sz w:val="16"/>
                <w:szCs w:val="16"/>
              </w:rPr>
            </w:pPr>
          </w:p>
        </w:tc>
        <w:tc>
          <w:tcPr>
            <w:tcW w:w="864" w:type="dxa"/>
            <w:vAlign w:val="center"/>
          </w:tcPr>
          <w:p w:rsidR="004F6760" w:rsidRPr="005F2BEC" w:rsidRDefault="004F6760" w:rsidP="00D9356C">
            <w:pPr>
              <w:jc w:val="center"/>
              <w:rPr>
                <w:sz w:val="16"/>
                <w:szCs w:val="16"/>
              </w:rPr>
            </w:pPr>
          </w:p>
        </w:tc>
        <w:tc>
          <w:tcPr>
            <w:tcW w:w="2538" w:type="dxa"/>
            <w:vAlign w:val="center"/>
          </w:tcPr>
          <w:p w:rsidR="004F6760" w:rsidRPr="005F2BEC" w:rsidRDefault="004F6760" w:rsidP="005F2BEC">
            <w:pPr>
              <w:jc w:val="center"/>
              <w:rPr>
                <w:sz w:val="16"/>
                <w:szCs w:val="16"/>
              </w:rPr>
            </w:pPr>
            <w:r w:rsidRPr="005F2BEC">
              <w:rPr>
                <w:sz w:val="16"/>
                <w:szCs w:val="16"/>
              </w:rPr>
              <w:t>Стр. 120</w:t>
            </w:r>
            <w:r w:rsidRPr="005F2BEC">
              <w:rPr>
                <w:sz w:val="16"/>
                <w:szCs w:val="16"/>
                <w:lang w:val="en-US"/>
              </w:rPr>
              <w:t>&lt;</w:t>
            </w:r>
            <w:r w:rsidRPr="005F2BEC">
              <w:rPr>
                <w:sz w:val="16"/>
                <w:szCs w:val="16"/>
              </w:rPr>
              <w:t>Стр.121, - недопустимо</w:t>
            </w:r>
          </w:p>
        </w:tc>
        <w:tc>
          <w:tcPr>
            <w:tcW w:w="709" w:type="dxa"/>
            <w:vAlign w:val="center"/>
          </w:tcPr>
          <w:p w:rsidR="004F6760" w:rsidRPr="005F2BEC" w:rsidRDefault="004F6760" w:rsidP="005F2BEC">
            <w:pPr>
              <w:jc w:val="center"/>
              <w:rPr>
                <w:sz w:val="16"/>
                <w:szCs w:val="16"/>
              </w:rPr>
            </w:pPr>
            <w:r w:rsidRPr="005F2BEC">
              <w:rPr>
                <w:sz w:val="16"/>
                <w:szCs w:val="16"/>
              </w:rPr>
              <w:t>ПБС,</w:t>
            </w:r>
          </w:p>
          <w:p w:rsidR="004F6760" w:rsidRPr="005F2BEC" w:rsidRDefault="004F6760" w:rsidP="005F2BEC">
            <w:pPr>
              <w:jc w:val="center"/>
              <w:rPr>
                <w:sz w:val="16"/>
                <w:szCs w:val="16"/>
              </w:rPr>
            </w:pPr>
            <w:r w:rsidRPr="005F2BEC">
              <w:rPr>
                <w:sz w:val="16"/>
                <w:szCs w:val="16"/>
              </w:rPr>
              <w:t>РБС, ГРБС.</w:t>
            </w:r>
          </w:p>
        </w:tc>
        <w:tc>
          <w:tcPr>
            <w:tcW w:w="544" w:type="dxa"/>
            <w:vAlign w:val="center"/>
          </w:tcPr>
          <w:p w:rsidR="004F6760" w:rsidRPr="005F2BEC" w:rsidRDefault="004F6760" w:rsidP="005F2BEC">
            <w:pPr>
              <w:jc w:val="center"/>
              <w:rPr>
                <w:sz w:val="16"/>
                <w:szCs w:val="16"/>
              </w:rPr>
            </w:pPr>
            <w:r w:rsidRPr="005F2BEC">
              <w:rPr>
                <w:sz w:val="16"/>
                <w:szCs w:val="16"/>
              </w:rPr>
              <w:t>Г</w:t>
            </w:r>
          </w:p>
        </w:tc>
        <w:tc>
          <w:tcPr>
            <w:tcW w:w="504" w:type="dxa"/>
            <w:vAlign w:val="center"/>
          </w:tcPr>
          <w:p w:rsidR="004F6760" w:rsidRPr="005F2BEC" w:rsidRDefault="004F6760" w:rsidP="005F2BEC">
            <w:pPr>
              <w:jc w:val="center"/>
              <w:rPr>
                <w:sz w:val="16"/>
                <w:szCs w:val="16"/>
              </w:rPr>
            </w:pPr>
            <w:r w:rsidRPr="005F2BEC">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20</w:t>
            </w:r>
          </w:p>
        </w:tc>
        <w:tc>
          <w:tcPr>
            <w:tcW w:w="567" w:type="dxa"/>
            <w:vAlign w:val="center"/>
          </w:tcPr>
          <w:p w:rsidR="00D535F6" w:rsidRPr="005F2BEC" w:rsidRDefault="00D535F6" w:rsidP="005F2BEC">
            <w:pPr>
              <w:jc w:val="center"/>
              <w:rPr>
                <w:sz w:val="16"/>
                <w:szCs w:val="16"/>
              </w:rPr>
            </w:pPr>
            <w:r w:rsidRPr="005F2BEC">
              <w:rPr>
                <w:sz w:val="16"/>
                <w:szCs w:val="16"/>
              </w:rPr>
              <w:t>204</w:t>
            </w:r>
          </w:p>
        </w:tc>
        <w:tc>
          <w:tcPr>
            <w:tcW w:w="567" w:type="dxa"/>
            <w:vAlign w:val="center"/>
          </w:tcPr>
          <w:p w:rsidR="00D535F6" w:rsidRPr="005F2BEC" w:rsidRDefault="001F38CF" w:rsidP="005F2BEC">
            <w:pPr>
              <w:jc w:val="center"/>
              <w:rPr>
                <w:sz w:val="16"/>
                <w:szCs w:val="16"/>
              </w:rPr>
            </w:pPr>
            <w:r>
              <w:rPr>
                <w:sz w:val="16"/>
                <w:szCs w:val="16"/>
              </w:rPr>
              <w:t>*</w:t>
            </w:r>
          </w:p>
        </w:tc>
        <w:tc>
          <w:tcPr>
            <w:tcW w:w="567" w:type="dxa"/>
            <w:vAlign w:val="center"/>
          </w:tcPr>
          <w:p w:rsidR="00D535F6" w:rsidRPr="005F2BEC" w:rsidRDefault="00D535F6" w:rsidP="005F2BEC">
            <w:pPr>
              <w:jc w:val="center"/>
              <w:rPr>
                <w:sz w:val="16"/>
                <w:szCs w:val="16"/>
              </w:rPr>
            </w:pPr>
          </w:p>
        </w:tc>
        <w:tc>
          <w:tcPr>
            <w:tcW w:w="864" w:type="dxa"/>
            <w:vAlign w:val="center"/>
          </w:tcPr>
          <w:p w:rsidR="00D535F6" w:rsidRPr="005F2BEC" w:rsidRDefault="00D535F6" w:rsidP="005F2BEC">
            <w:pPr>
              <w:jc w:val="center"/>
              <w:rPr>
                <w:sz w:val="16"/>
                <w:szCs w:val="16"/>
              </w:rPr>
            </w:pPr>
          </w:p>
        </w:tc>
        <w:tc>
          <w:tcPr>
            <w:tcW w:w="837" w:type="dxa"/>
            <w:vAlign w:val="center"/>
          </w:tcPr>
          <w:p w:rsidR="00D535F6" w:rsidRPr="005F2BEC" w:rsidRDefault="00D535F6" w:rsidP="005F2BEC">
            <w:pPr>
              <w:jc w:val="center"/>
              <w:rPr>
                <w:sz w:val="16"/>
                <w:szCs w:val="16"/>
              </w:rPr>
            </w:pPr>
            <w:r w:rsidRPr="005F2BEC">
              <w:rPr>
                <w:sz w:val="16"/>
                <w:szCs w:val="16"/>
              </w:rPr>
              <w:t>&gt;=</w:t>
            </w:r>
          </w:p>
        </w:tc>
        <w:tc>
          <w:tcPr>
            <w:tcW w:w="567" w:type="dxa"/>
            <w:vAlign w:val="center"/>
          </w:tcPr>
          <w:p w:rsidR="00D535F6" w:rsidRPr="005F2BEC" w:rsidRDefault="00D535F6" w:rsidP="005F2BEC">
            <w:pPr>
              <w:snapToGrid w:val="0"/>
              <w:jc w:val="center"/>
              <w:rPr>
                <w:sz w:val="16"/>
                <w:szCs w:val="16"/>
              </w:rPr>
            </w:pPr>
            <w:r w:rsidRPr="005F2BEC">
              <w:rPr>
                <w:sz w:val="16"/>
                <w:szCs w:val="16"/>
              </w:rPr>
              <w:t>205</w:t>
            </w:r>
          </w:p>
        </w:tc>
        <w:tc>
          <w:tcPr>
            <w:tcW w:w="567" w:type="dxa"/>
            <w:vAlign w:val="center"/>
          </w:tcPr>
          <w:p w:rsidR="00D535F6" w:rsidRPr="005F2BEC" w:rsidRDefault="001F38CF" w:rsidP="005F2BEC">
            <w:pPr>
              <w:snapToGrid w:val="0"/>
              <w:jc w:val="center"/>
              <w:rPr>
                <w:sz w:val="16"/>
                <w:szCs w:val="16"/>
              </w:rPr>
            </w:pPr>
            <w:r>
              <w:rPr>
                <w:sz w:val="16"/>
                <w:szCs w:val="16"/>
              </w:rPr>
              <w:t>*</w:t>
            </w:r>
          </w:p>
        </w:tc>
        <w:tc>
          <w:tcPr>
            <w:tcW w:w="567" w:type="dxa"/>
            <w:vAlign w:val="center"/>
          </w:tcPr>
          <w:p w:rsidR="00D535F6" w:rsidRPr="005F2BEC"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5F2BEC">
            <w:pPr>
              <w:jc w:val="center"/>
              <w:rPr>
                <w:sz w:val="16"/>
                <w:szCs w:val="16"/>
              </w:rPr>
            </w:pPr>
            <w:r w:rsidRPr="005F2BEC">
              <w:rPr>
                <w:sz w:val="16"/>
                <w:szCs w:val="16"/>
              </w:rPr>
              <w:t>Стр. 204</w:t>
            </w:r>
            <w:r w:rsidRPr="005F2BEC">
              <w:rPr>
                <w:sz w:val="16"/>
                <w:szCs w:val="16"/>
                <w:lang w:val="en-US"/>
              </w:rPr>
              <w:t>&lt;</w:t>
            </w:r>
            <w:r w:rsidRPr="005F2BEC">
              <w:rPr>
                <w:sz w:val="16"/>
                <w:szCs w:val="16"/>
              </w:rPr>
              <w:t>Стр.205,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5F2BEC">
            <w:pPr>
              <w:jc w:val="center"/>
              <w:rPr>
                <w:sz w:val="16"/>
                <w:szCs w:val="16"/>
              </w:rPr>
            </w:pPr>
            <w:r w:rsidRPr="005F2BEC">
              <w:rPr>
                <w:sz w:val="16"/>
                <w:szCs w:val="16"/>
              </w:rPr>
              <w:t>Г</w:t>
            </w:r>
          </w:p>
        </w:tc>
        <w:tc>
          <w:tcPr>
            <w:tcW w:w="504" w:type="dxa"/>
            <w:vAlign w:val="center"/>
          </w:tcPr>
          <w:p w:rsidR="00D535F6"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21</w:t>
            </w:r>
          </w:p>
        </w:tc>
        <w:tc>
          <w:tcPr>
            <w:tcW w:w="567" w:type="dxa"/>
            <w:vAlign w:val="center"/>
          </w:tcPr>
          <w:p w:rsidR="00B61A7F" w:rsidRPr="005F2BEC" w:rsidRDefault="00B61A7F" w:rsidP="005F2BEC">
            <w:pPr>
              <w:jc w:val="center"/>
              <w:rPr>
                <w:sz w:val="16"/>
                <w:szCs w:val="16"/>
              </w:rPr>
            </w:pPr>
            <w:r w:rsidRPr="005F2BEC">
              <w:rPr>
                <w:sz w:val="16"/>
                <w:szCs w:val="16"/>
              </w:rPr>
              <w:t>203</w:t>
            </w:r>
          </w:p>
        </w:tc>
        <w:tc>
          <w:tcPr>
            <w:tcW w:w="567" w:type="dxa"/>
            <w:vAlign w:val="center"/>
          </w:tcPr>
          <w:p w:rsidR="00B61A7F" w:rsidRPr="005F2BEC" w:rsidRDefault="001F38CF" w:rsidP="005F2BEC">
            <w:pPr>
              <w:jc w:val="center"/>
              <w:rPr>
                <w:sz w:val="16"/>
                <w:szCs w:val="16"/>
              </w:rPr>
            </w:pPr>
            <w:r>
              <w:rPr>
                <w:sz w:val="16"/>
                <w:szCs w:val="16"/>
              </w:rPr>
              <w:t>*</w:t>
            </w:r>
          </w:p>
        </w:tc>
        <w:tc>
          <w:tcPr>
            <w:tcW w:w="567" w:type="dxa"/>
            <w:vAlign w:val="center"/>
          </w:tcPr>
          <w:p w:rsidR="00B61A7F" w:rsidRPr="005F2BEC" w:rsidRDefault="00B61A7F" w:rsidP="005F2BEC">
            <w:pPr>
              <w:jc w:val="center"/>
              <w:rPr>
                <w:sz w:val="16"/>
                <w:szCs w:val="16"/>
              </w:rPr>
            </w:pPr>
          </w:p>
        </w:tc>
        <w:tc>
          <w:tcPr>
            <w:tcW w:w="864" w:type="dxa"/>
            <w:vAlign w:val="center"/>
          </w:tcPr>
          <w:p w:rsidR="00B61A7F" w:rsidRPr="005F2BEC" w:rsidRDefault="00B61A7F" w:rsidP="005F2BEC">
            <w:pPr>
              <w:jc w:val="center"/>
              <w:rPr>
                <w:sz w:val="16"/>
                <w:szCs w:val="16"/>
              </w:rPr>
            </w:pPr>
          </w:p>
        </w:tc>
        <w:tc>
          <w:tcPr>
            <w:tcW w:w="837" w:type="dxa"/>
            <w:vAlign w:val="center"/>
          </w:tcPr>
          <w:p w:rsidR="00B61A7F" w:rsidRPr="005F2BEC" w:rsidRDefault="00B61A7F" w:rsidP="005F2BEC">
            <w:pPr>
              <w:jc w:val="center"/>
              <w:rPr>
                <w:sz w:val="16"/>
                <w:szCs w:val="16"/>
              </w:rPr>
            </w:pPr>
            <w:r w:rsidRPr="005F2BEC">
              <w:rPr>
                <w:sz w:val="16"/>
                <w:szCs w:val="16"/>
              </w:rPr>
              <w:t>&gt;=</w:t>
            </w:r>
          </w:p>
        </w:tc>
        <w:tc>
          <w:tcPr>
            <w:tcW w:w="567" w:type="dxa"/>
            <w:vAlign w:val="center"/>
          </w:tcPr>
          <w:p w:rsidR="00B61A7F" w:rsidRPr="005F2BEC" w:rsidRDefault="00B61A7F" w:rsidP="005F2BEC">
            <w:pPr>
              <w:snapToGrid w:val="0"/>
              <w:jc w:val="center"/>
              <w:rPr>
                <w:sz w:val="16"/>
                <w:szCs w:val="16"/>
              </w:rPr>
            </w:pPr>
            <w:r w:rsidRPr="005F2BEC">
              <w:rPr>
                <w:sz w:val="16"/>
                <w:szCs w:val="16"/>
              </w:rPr>
              <w:t>204+206</w:t>
            </w:r>
          </w:p>
        </w:tc>
        <w:tc>
          <w:tcPr>
            <w:tcW w:w="567" w:type="dxa"/>
            <w:vAlign w:val="center"/>
          </w:tcPr>
          <w:p w:rsidR="00B61A7F" w:rsidRPr="005F2BEC" w:rsidRDefault="001F38CF" w:rsidP="005F2BEC">
            <w:pPr>
              <w:snapToGrid w:val="0"/>
              <w:jc w:val="center"/>
              <w:rPr>
                <w:sz w:val="16"/>
                <w:szCs w:val="16"/>
              </w:rPr>
            </w:pPr>
            <w:r>
              <w:rPr>
                <w:sz w:val="16"/>
                <w:szCs w:val="16"/>
              </w:rPr>
              <w:t>*</w:t>
            </w:r>
          </w:p>
        </w:tc>
        <w:tc>
          <w:tcPr>
            <w:tcW w:w="567" w:type="dxa"/>
            <w:vAlign w:val="center"/>
          </w:tcPr>
          <w:p w:rsidR="00B61A7F" w:rsidRPr="005F2BEC"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5F2BEC">
            <w:pPr>
              <w:jc w:val="center"/>
              <w:rPr>
                <w:sz w:val="16"/>
                <w:szCs w:val="16"/>
              </w:rPr>
            </w:pPr>
            <w:r w:rsidRPr="005F2BEC">
              <w:rPr>
                <w:sz w:val="16"/>
                <w:szCs w:val="16"/>
              </w:rPr>
              <w:t>Стр. 203&lt;Стр.204+Стр.206,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642DB0" w:rsidP="005F2BE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22</w:t>
            </w:r>
          </w:p>
        </w:tc>
        <w:tc>
          <w:tcPr>
            <w:tcW w:w="567" w:type="dxa"/>
            <w:vAlign w:val="center"/>
          </w:tcPr>
          <w:p w:rsidR="00B61A7F" w:rsidRPr="005F2BEC" w:rsidRDefault="00B61A7F" w:rsidP="005F2BEC">
            <w:pPr>
              <w:jc w:val="center"/>
              <w:rPr>
                <w:sz w:val="16"/>
                <w:szCs w:val="16"/>
              </w:rPr>
            </w:pPr>
            <w:r w:rsidRPr="005F2BEC">
              <w:rPr>
                <w:sz w:val="16"/>
                <w:szCs w:val="16"/>
              </w:rPr>
              <w:t>240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5F2BE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241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240&lt;Стр.241,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5F2BEC">
            <w:pPr>
              <w:jc w:val="center"/>
              <w:rPr>
                <w:sz w:val="16"/>
                <w:szCs w:val="16"/>
              </w:rPr>
            </w:pPr>
            <w:r w:rsidRPr="005F2BEC">
              <w:rPr>
                <w:sz w:val="16"/>
                <w:szCs w:val="16"/>
              </w:rPr>
              <w:t>Г</w:t>
            </w:r>
          </w:p>
        </w:tc>
        <w:tc>
          <w:tcPr>
            <w:tcW w:w="504" w:type="dxa"/>
            <w:vAlign w:val="center"/>
          </w:tcPr>
          <w:p w:rsidR="00B61A7F" w:rsidRPr="005F2BEC" w:rsidRDefault="00D535F6" w:rsidP="005F2BEC">
            <w:pPr>
              <w:jc w:val="center"/>
              <w:rPr>
                <w:sz w:val="16"/>
                <w:szCs w:val="16"/>
              </w:rPr>
            </w:pPr>
            <w:r w:rsidRPr="005F2BEC">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23</w:t>
            </w:r>
          </w:p>
        </w:tc>
        <w:tc>
          <w:tcPr>
            <w:tcW w:w="567" w:type="dxa"/>
            <w:vAlign w:val="center"/>
          </w:tcPr>
          <w:p w:rsidR="00B61A7F" w:rsidRPr="005F2BEC" w:rsidRDefault="00B61A7F" w:rsidP="005F2BEC">
            <w:pPr>
              <w:jc w:val="center"/>
              <w:rPr>
                <w:sz w:val="16"/>
                <w:szCs w:val="16"/>
              </w:rPr>
            </w:pPr>
            <w:r w:rsidRPr="005F2BEC">
              <w:rPr>
                <w:sz w:val="16"/>
                <w:szCs w:val="16"/>
              </w:rPr>
              <w:t>250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D9356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251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250</w:t>
            </w:r>
            <w:r w:rsidRPr="005F2BEC">
              <w:rPr>
                <w:sz w:val="16"/>
                <w:szCs w:val="16"/>
                <w:lang w:val="en-US"/>
              </w:rPr>
              <w:t>&lt;</w:t>
            </w:r>
            <w:r w:rsidRPr="005F2BEC">
              <w:rPr>
                <w:sz w:val="16"/>
                <w:szCs w:val="16"/>
              </w:rPr>
              <w:t>Стр.251,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B61A7F" w:rsidRPr="005F2BEC" w:rsidTr="00D9356C">
        <w:trPr>
          <w:trHeight w:val="74"/>
        </w:trPr>
        <w:tc>
          <w:tcPr>
            <w:tcW w:w="567" w:type="dxa"/>
            <w:vAlign w:val="center"/>
          </w:tcPr>
          <w:p w:rsidR="00B61A7F" w:rsidRPr="005F2BEC" w:rsidRDefault="0002702C" w:rsidP="005F2BEC">
            <w:pPr>
              <w:jc w:val="center"/>
              <w:rPr>
                <w:sz w:val="16"/>
                <w:szCs w:val="16"/>
              </w:rPr>
            </w:pPr>
            <w:r w:rsidRPr="005F2BEC">
              <w:rPr>
                <w:sz w:val="16"/>
                <w:szCs w:val="16"/>
              </w:rPr>
              <w:t>24</w:t>
            </w:r>
          </w:p>
        </w:tc>
        <w:tc>
          <w:tcPr>
            <w:tcW w:w="567" w:type="dxa"/>
            <w:vAlign w:val="center"/>
          </w:tcPr>
          <w:p w:rsidR="00B61A7F" w:rsidRPr="005F2BEC" w:rsidRDefault="00B61A7F" w:rsidP="005F2BEC">
            <w:pPr>
              <w:jc w:val="center"/>
              <w:rPr>
                <w:sz w:val="16"/>
                <w:szCs w:val="16"/>
              </w:rPr>
            </w:pPr>
            <w:r w:rsidRPr="005F2BEC">
              <w:rPr>
                <w:sz w:val="16"/>
                <w:szCs w:val="16"/>
              </w:rPr>
              <w:t>260</w:t>
            </w:r>
          </w:p>
        </w:tc>
        <w:tc>
          <w:tcPr>
            <w:tcW w:w="567" w:type="dxa"/>
            <w:vAlign w:val="center"/>
          </w:tcPr>
          <w:p w:rsidR="00B61A7F" w:rsidRPr="00815B92" w:rsidRDefault="00BA24DF" w:rsidP="009D3DEE">
            <w:pPr>
              <w:jc w:val="center"/>
              <w:rPr>
                <w:sz w:val="16"/>
                <w:szCs w:val="16"/>
              </w:rPr>
            </w:pPr>
            <w:r w:rsidRPr="00815B92">
              <w:rPr>
                <w:sz w:val="18"/>
                <w:szCs w:val="18"/>
              </w:rPr>
              <w:t>*</w:t>
            </w:r>
          </w:p>
        </w:tc>
        <w:tc>
          <w:tcPr>
            <w:tcW w:w="567" w:type="dxa"/>
            <w:vAlign w:val="center"/>
          </w:tcPr>
          <w:p w:rsidR="00B61A7F" w:rsidRPr="00815B92" w:rsidRDefault="00B61A7F" w:rsidP="005F2BEC">
            <w:pPr>
              <w:jc w:val="center"/>
              <w:rPr>
                <w:sz w:val="16"/>
                <w:szCs w:val="16"/>
              </w:rPr>
            </w:pPr>
          </w:p>
        </w:tc>
        <w:tc>
          <w:tcPr>
            <w:tcW w:w="864" w:type="dxa"/>
            <w:vAlign w:val="center"/>
          </w:tcPr>
          <w:p w:rsidR="00B61A7F" w:rsidRPr="00815B92" w:rsidRDefault="00B61A7F" w:rsidP="005F2BEC">
            <w:pPr>
              <w:jc w:val="center"/>
              <w:rPr>
                <w:sz w:val="16"/>
                <w:szCs w:val="16"/>
              </w:rPr>
            </w:pPr>
          </w:p>
        </w:tc>
        <w:tc>
          <w:tcPr>
            <w:tcW w:w="837" w:type="dxa"/>
            <w:vAlign w:val="center"/>
          </w:tcPr>
          <w:p w:rsidR="00B61A7F" w:rsidRPr="00815B92" w:rsidRDefault="00B61A7F" w:rsidP="00D9356C">
            <w:pPr>
              <w:jc w:val="center"/>
              <w:rPr>
                <w:sz w:val="16"/>
                <w:szCs w:val="16"/>
              </w:rPr>
            </w:pPr>
            <w:r w:rsidRPr="00815B92">
              <w:rPr>
                <w:sz w:val="16"/>
                <w:szCs w:val="16"/>
              </w:rPr>
              <w:t>&gt;=</w:t>
            </w:r>
          </w:p>
        </w:tc>
        <w:tc>
          <w:tcPr>
            <w:tcW w:w="567" w:type="dxa"/>
            <w:vAlign w:val="center"/>
          </w:tcPr>
          <w:p w:rsidR="00B61A7F" w:rsidRPr="00815B92" w:rsidRDefault="00B61A7F" w:rsidP="005F2BEC">
            <w:pPr>
              <w:snapToGrid w:val="0"/>
              <w:jc w:val="center"/>
              <w:rPr>
                <w:sz w:val="16"/>
                <w:szCs w:val="16"/>
              </w:rPr>
            </w:pPr>
            <w:r w:rsidRPr="00815B92">
              <w:rPr>
                <w:sz w:val="16"/>
                <w:szCs w:val="16"/>
              </w:rPr>
              <w:t>261</w:t>
            </w:r>
          </w:p>
        </w:tc>
        <w:tc>
          <w:tcPr>
            <w:tcW w:w="567" w:type="dxa"/>
            <w:vAlign w:val="center"/>
          </w:tcPr>
          <w:p w:rsidR="00B61A7F" w:rsidRPr="00815B92" w:rsidRDefault="00BA24DF" w:rsidP="006C772E">
            <w:pPr>
              <w:snapToGrid w:val="0"/>
              <w:jc w:val="center"/>
              <w:rPr>
                <w:sz w:val="16"/>
                <w:szCs w:val="16"/>
              </w:rPr>
            </w:pPr>
            <w:r w:rsidRPr="00815B92">
              <w:rPr>
                <w:sz w:val="18"/>
                <w:szCs w:val="18"/>
              </w:rPr>
              <w:t>*</w:t>
            </w:r>
          </w:p>
        </w:tc>
        <w:tc>
          <w:tcPr>
            <w:tcW w:w="567" w:type="dxa"/>
            <w:vAlign w:val="center"/>
          </w:tcPr>
          <w:p w:rsidR="00B61A7F" w:rsidRPr="00815B92" w:rsidRDefault="00B61A7F" w:rsidP="00D9356C">
            <w:pPr>
              <w:jc w:val="center"/>
              <w:rPr>
                <w:sz w:val="16"/>
                <w:szCs w:val="16"/>
              </w:rPr>
            </w:pPr>
          </w:p>
        </w:tc>
        <w:tc>
          <w:tcPr>
            <w:tcW w:w="864" w:type="dxa"/>
            <w:vAlign w:val="center"/>
          </w:tcPr>
          <w:p w:rsidR="00B61A7F" w:rsidRPr="005F2BEC" w:rsidRDefault="00B61A7F" w:rsidP="00D9356C">
            <w:pPr>
              <w:jc w:val="center"/>
              <w:rPr>
                <w:sz w:val="16"/>
                <w:szCs w:val="16"/>
              </w:rPr>
            </w:pPr>
          </w:p>
        </w:tc>
        <w:tc>
          <w:tcPr>
            <w:tcW w:w="2538" w:type="dxa"/>
            <w:vAlign w:val="center"/>
          </w:tcPr>
          <w:p w:rsidR="00B61A7F" w:rsidRPr="005F2BEC" w:rsidRDefault="00B61A7F" w:rsidP="00D9356C">
            <w:pPr>
              <w:jc w:val="center"/>
              <w:rPr>
                <w:sz w:val="16"/>
                <w:szCs w:val="16"/>
              </w:rPr>
            </w:pPr>
            <w:r w:rsidRPr="005F2BEC">
              <w:rPr>
                <w:sz w:val="16"/>
                <w:szCs w:val="16"/>
              </w:rPr>
              <w:t>Стр. 260</w:t>
            </w:r>
            <w:r w:rsidRPr="005F2BEC">
              <w:rPr>
                <w:sz w:val="16"/>
                <w:szCs w:val="16"/>
                <w:lang w:val="en-US"/>
              </w:rPr>
              <w:t>&lt;</w:t>
            </w:r>
            <w:r w:rsidRPr="005F2BEC">
              <w:rPr>
                <w:sz w:val="16"/>
                <w:szCs w:val="16"/>
              </w:rPr>
              <w:t>Стр.261, - недопустимо</w:t>
            </w:r>
          </w:p>
        </w:tc>
        <w:tc>
          <w:tcPr>
            <w:tcW w:w="709" w:type="dxa"/>
            <w:vAlign w:val="center"/>
          </w:tcPr>
          <w:p w:rsidR="00B61A7F" w:rsidRPr="005F2BEC" w:rsidRDefault="00B61A7F" w:rsidP="005F2BEC">
            <w:pPr>
              <w:jc w:val="center"/>
              <w:rPr>
                <w:sz w:val="16"/>
                <w:szCs w:val="16"/>
              </w:rPr>
            </w:pPr>
            <w:r w:rsidRPr="005F2BEC">
              <w:rPr>
                <w:sz w:val="16"/>
                <w:szCs w:val="16"/>
              </w:rPr>
              <w:t>ПБС,</w:t>
            </w:r>
          </w:p>
          <w:p w:rsidR="00B61A7F" w:rsidRPr="005F2BEC" w:rsidRDefault="00B61A7F" w:rsidP="005F2BEC">
            <w:pPr>
              <w:jc w:val="center"/>
              <w:rPr>
                <w:sz w:val="16"/>
                <w:szCs w:val="16"/>
              </w:rPr>
            </w:pPr>
            <w:r w:rsidRPr="005F2BEC">
              <w:rPr>
                <w:sz w:val="16"/>
                <w:szCs w:val="16"/>
              </w:rPr>
              <w:t>РБС, ГРБС.</w:t>
            </w:r>
          </w:p>
        </w:tc>
        <w:tc>
          <w:tcPr>
            <w:tcW w:w="544" w:type="dxa"/>
            <w:vAlign w:val="center"/>
          </w:tcPr>
          <w:p w:rsidR="00B61A7F" w:rsidRPr="005F2BEC" w:rsidRDefault="00B61A7F" w:rsidP="00D9356C">
            <w:pPr>
              <w:jc w:val="center"/>
              <w:rPr>
                <w:sz w:val="16"/>
                <w:szCs w:val="16"/>
              </w:rPr>
            </w:pPr>
            <w:r w:rsidRPr="005F2BEC">
              <w:rPr>
                <w:sz w:val="16"/>
                <w:szCs w:val="16"/>
              </w:rPr>
              <w:t>Г</w:t>
            </w:r>
          </w:p>
        </w:tc>
        <w:tc>
          <w:tcPr>
            <w:tcW w:w="504" w:type="dxa"/>
            <w:vAlign w:val="center"/>
          </w:tcPr>
          <w:p w:rsidR="00B61A7F" w:rsidRPr="005F2BEC" w:rsidRDefault="00642DB0" w:rsidP="00D9356C">
            <w:pPr>
              <w:jc w:val="center"/>
              <w:rPr>
                <w:sz w:val="16"/>
                <w:szCs w:val="16"/>
              </w:rPr>
            </w:pPr>
            <w:r>
              <w:rPr>
                <w:sz w:val="16"/>
                <w:szCs w:val="16"/>
              </w:rPr>
              <w:t>Б</w:t>
            </w:r>
          </w:p>
        </w:tc>
      </w:tr>
      <w:tr w:rsidR="00D535F6" w:rsidRPr="005F2BEC" w:rsidTr="00D9356C">
        <w:trPr>
          <w:trHeight w:val="74"/>
        </w:trPr>
        <w:tc>
          <w:tcPr>
            <w:tcW w:w="567" w:type="dxa"/>
            <w:vAlign w:val="center"/>
          </w:tcPr>
          <w:p w:rsidR="00D535F6" w:rsidRPr="005F2BEC" w:rsidRDefault="0002702C" w:rsidP="005F2BEC">
            <w:pPr>
              <w:jc w:val="center"/>
              <w:rPr>
                <w:sz w:val="16"/>
                <w:szCs w:val="16"/>
              </w:rPr>
            </w:pPr>
            <w:r w:rsidRPr="005F2BEC">
              <w:rPr>
                <w:sz w:val="16"/>
                <w:szCs w:val="16"/>
              </w:rPr>
              <w:t>25</w:t>
            </w:r>
          </w:p>
        </w:tc>
        <w:tc>
          <w:tcPr>
            <w:tcW w:w="567" w:type="dxa"/>
            <w:vAlign w:val="center"/>
          </w:tcPr>
          <w:p w:rsidR="00D535F6" w:rsidRPr="005F2BEC" w:rsidRDefault="00D535F6" w:rsidP="005F2BEC">
            <w:pPr>
              <w:jc w:val="center"/>
              <w:rPr>
                <w:sz w:val="16"/>
                <w:szCs w:val="16"/>
              </w:rPr>
            </w:pPr>
            <w:r w:rsidRPr="005F2BEC">
              <w:rPr>
                <w:sz w:val="16"/>
                <w:szCs w:val="16"/>
              </w:rPr>
              <w:t>270</w:t>
            </w:r>
          </w:p>
        </w:tc>
        <w:tc>
          <w:tcPr>
            <w:tcW w:w="567" w:type="dxa"/>
            <w:vAlign w:val="center"/>
          </w:tcPr>
          <w:p w:rsidR="00D535F6" w:rsidRPr="00815B92" w:rsidRDefault="00BA24DF" w:rsidP="009D3DEE">
            <w:pPr>
              <w:jc w:val="center"/>
              <w:rPr>
                <w:sz w:val="16"/>
                <w:szCs w:val="16"/>
              </w:rPr>
            </w:pPr>
            <w:r w:rsidRPr="00815B92">
              <w:rPr>
                <w:sz w:val="18"/>
                <w:szCs w:val="18"/>
              </w:rPr>
              <w:t>*</w:t>
            </w:r>
          </w:p>
        </w:tc>
        <w:tc>
          <w:tcPr>
            <w:tcW w:w="567" w:type="dxa"/>
            <w:vAlign w:val="center"/>
          </w:tcPr>
          <w:p w:rsidR="00D535F6" w:rsidRPr="00815B92" w:rsidRDefault="00D535F6" w:rsidP="005F2BEC">
            <w:pPr>
              <w:jc w:val="center"/>
              <w:rPr>
                <w:sz w:val="16"/>
                <w:szCs w:val="16"/>
              </w:rPr>
            </w:pPr>
          </w:p>
        </w:tc>
        <w:tc>
          <w:tcPr>
            <w:tcW w:w="864" w:type="dxa"/>
            <w:vAlign w:val="center"/>
          </w:tcPr>
          <w:p w:rsidR="00D535F6" w:rsidRPr="00815B92" w:rsidRDefault="00D535F6" w:rsidP="005F2BEC">
            <w:pPr>
              <w:jc w:val="center"/>
              <w:rPr>
                <w:sz w:val="16"/>
                <w:szCs w:val="16"/>
              </w:rPr>
            </w:pPr>
          </w:p>
        </w:tc>
        <w:tc>
          <w:tcPr>
            <w:tcW w:w="837" w:type="dxa"/>
            <w:vAlign w:val="center"/>
          </w:tcPr>
          <w:p w:rsidR="00D535F6" w:rsidRPr="00815B92" w:rsidRDefault="00D535F6" w:rsidP="00D9356C">
            <w:pPr>
              <w:jc w:val="center"/>
              <w:rPr>
                <w:sz w:val="16"/>
                <w:szCs w:val="16"/>
              </w:rPr>
            </w:pPr>
            <w:r w:rsidRPr="00815B92">
              <w:rPr>
                <w:sz w:val="16"/>
                <w:szCs w:val="16"/>
              </w:rPr>
              <w:t>&gt;=</w:t>
            </w:r>
          </w:p>
        </w:tc>
        <w:tc>
          <w:tcPr>
            <w:tcW w:w="567" w:type="dxa"/>
            <w:vAlign w:val="center"/>
          </w:tcPr>
          <w:p w:rsidR="00D535F6" w:rsidRPr="00815B92" w:rsidRDefault="00D535F6" w:rsidP="005F2BEC">
            <w:pPr>
              <w:snapToGrid w:val="0"/>
              <w:jc w:val="center"/>
              <w:rPr>
                <w:sz w:val="16"/>
                <w:szCs w:val="16"/>
              </w:rPr>
            </w:pPr>
            <w:r w:rsidRPr="00815B92">
              <w:rPr>
                <w:sz w:val="16"/>
                <w:szCs w:val="16"/>
              </w:rPr>
              <w:t>271</w:t>
            </w:r>
          </w:p>
        </w:tc>
        <w:tc>
          <w:tcPr>
            <w:tcW w:w="567" w:type="dxa"/>
            <w:vAlign w:val="center"/>
          </w:tcPr>
          <w:p w:rsidR="00D535F6" w:rsidRPr="00815B92" w:rsidRDefault="00BA24DF" w:rsidP="006C772E">
            <w:pPr>
              <w:snapToGrid w:val="0"/>
              <w:jc w:val="center"/>
              <w:rPr>
                <w:sz w:val="16"/>
                <w:szCs w:val="16"/>
              </w:rPr>
            </w:pPr>
            <w:r w:rsidRPr="00815B92">
              <w:rPr>
                <w:sz w:val="18"/>
                <w:szCs w:val="18"/>
              </w:rPr>
              <w:t>*</w:t>
            </w:r>
          </w:p>
        </w:tc>
        <w:tc>
          <w:tcPr>
            <w:tcW w:w="567" w:type="dxa"/>
            <w:vAlign w:val="center"/>
          </w:tcPr>
          <w:p w:rsidR="00D535F6" w:rsidRPr="00815B92" w:rsidRDefault="00D535F6" w:rsidP="00D9356C">
            <w:pPr>
              <w:jc w:val="center"/>
              <w:rPr>
                <w:sz w:val="16"/>
                <w:szCs w:val="16"/>
              </w:rPr>
            </w:pPr>
          </w:p>
        </w:tc>
        <w:tc>
          <w:tcPr>
            <w:tcW w:w="864" w:type="dxa"/>
            <w:vAlign w:val="center"/>
          </w:tcPr>
          <w:p w:rsidR="00D535F6" w:rsidRPr="005F2BEC" w:rsidRDefault="00D535F6" w:rsidP="00D9356C">
            <w:pPr>
              <w:jc w:val="center"/>
              <w:rPr>
                <w:sz w:val="16"/>
                <w:szCs w:val="16"/>
              </w:rPr>
            </w:pPr>
          </w:p>
        </w:tc>
        <w:tc>
          <w:tcPr>
            <w:tcW w:w="2538" w:type="dxa"/>
            <w:vAlign w:val="center"/>
          </w:tcPr>
          <w:p w:rsidR="00D535F6" w:rsidRPr="005F2BEC" w:rsidRDefault="00D535F6" w:rsidP="00D9356C">
            <w:pPr>
              <w:jc w:val="center"/>
              <w:rPr>
                <w:sz w:val="16"/>
                <w:szCs w:val="16"/>
              </w:rPr>
            </w:pPr>
            <w:r w:rsidRPr="005F2BEC">
              <w:rPr>
                <w:sz w:val="16"/>
                <w:szCs w:val="16"/>
              </w:rPr>
              <w:t>Стр. 270</w:t>
            </w:r>
            <w:r w:rsidRPr="005F2BEC">
              <w:rPr>
                <w:sz w:val="16"/>
                <w:szCs w:val="16"/>
                <w:lang w:val="en-US"/>
              </w:rPr>
              <w:t>&lt;</w:t>
            </w:r>
            <w:r w:rsidRPr="005F2BEC">
              <w:rPr>
                <w:sz w:val="16"/>
                <w:szCs w:val="16"/>
              </w:rPr>
              <w:t>Стр.271, - недопустимо</w:t>
            </w:r>
          </w:p>
        </w:tc>
        <w:tc>
          <w:tcPr>
            <w:tcW w:w="709" w:type="dxa"/>
            <w:vAlign w:val="center"/>
          </w:tcPr>
          <w:p w:rsidR="00D535F6" w:rsidRPr="005F2BEC" w:rsidRDefault="00D535F6" w:rsidP="005F2BEC">
            <w:pPr>
              <w:jc w:val="center"/>
              <w:rPr>
                <w:sz w:val="16"/>
                <w:szCs w:val="16"/>
              </w:rPr>
            </w:pPr>
            <w:r w:rsidRPr="005F2BEC">
              <w:rPr>
                <w:sz w:val="16"/>
                <w:szCs w:val="16"/>
              </w:rPr>
              <w:t>ПБС,</w:t>
            </w:r>
          </w:p>
          <w:p w:rsidR="00D535F6" w:rsidRPr="005F2BEC" w:rsidRDefault="00D535F6" w:rsidP="005F2BEC">
            <w:pPr>
              <w:jc w:val="center"/>
              <w:rPr>
                <w:sz w:val="16"/>
                <w:szCs w:val="16"/>
              </w:rPr>
            </w:pPr>
            <w:r w:rsidRPr="005F2BEC">
              <w:rPr>
                <w:sz w:val="16"/>
                <w:szCs w:val="16"/>
              </w:rPr>
              <w:t>РБС, ГРБС.</w:t>
            </w:r>
          </w:p>
        </w:tc>
        <w:tc>
          <w:tcPr>
            <w:tcW w:w="544" w:type="dxa"/>
            <w:vAlign w:val="center"/>
          </w:tcPr>
          <w:p w:rsidR="00D535F6" w:rsidRPr="005F2BEC" w:rsidRDefault="00D535F6" w:rsidP="00D9356C">
            <w:pPr>
              <w:jc w:val="center"/>
              <w:rPr>
                <w:sz w:val="16"/>
                <w:szCs w:val="16"/>
              </w:rPr>
            </w:pPr>
            <w:r w:rsidRPr="005F2BEC">
              <w:rPr>
                <w:sz w:val="16"/>
                <w:szCs w:val="16"/>
              </w:rPr>
              <w:t>Г</w:t>
            </w:r>
          </w:p>
        </w:tc>
        <w:tc>
          <w:tcPr>
            <w:tcW w:w="504" w:type="dxa"/>
            <w:vAlign w:val="center"/>
          </w:tcPr>
          <w:p w:rsidR="00D535F6" w:rsidRPr="005F2BEC" w:rsidRDefault="00D535F6"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26</w:t>
            </w:r>
          </w:p>
        </w:tc>
        <w:tc>
          <w:tcPr>
            <w:tcW w:w="567" w:type="dxa"/>
            <w:vAlign w:val="center"/>
          </w:tcPr>
          <w:p w:rsidR="00F63138" w:rsidRPr="005F2BEC" w:rsidRDefault="00F63138" w:rsidP="005F2BEC">
            <w:pPr>
              <w:jc w:val="center"/>
              <w:rPr>
                <w:sz w:val="16"/>
                <w:szCs w:val="16"/>
              </w:rPr>
            </w:pPr>
            <w:r w:rsidRPr="005F2BEC">
              <w:rPr>
                <w:sz w:val="16"/>
                <w:szCs w:val="16"/>
              </w:rPr>
              <w:t>280</w:t>
            </w:r>
          </w:p>
        </w:tc>
        <w:tc>
          <w:tcPr>
            <w:tcW w:w="567" w:type="dxa"/>
            <w:vAlign w:val="center"/>
          </w:tcPr>
          <w:p w:rsidR="00F63138" w:rsidRPr="00815B92" w:rsidRDefault="00BA24DF" w:rsidP="00D9356C">
            <w:pPr>
              <w:jc w:val="center"/>
              <w:rPr>
                <w:sz w:val="16"/>
                <w:szCs w:val="16"/>
              </w:rPr>
            </w:pPr>
            <w:r w:rsidRPr="00815B92">
              <w:rPr>
                <w:sz w:val="18"/>
                <w:szCs w:val="18"/>
              </w:rPr>
              <w:t>*</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RDefault="00F63138" w:rsidP="00D9356C">
            <w:pPr>
              <w:jc w:val="center"/>
              <w:rPr>
                <w:sz w:val="16"/>
                <w:szCs w:val="16"/>
              </w:rPr>
            </w:pPr>
            <w:r w:rsidRPr="00815B92">
              <w:rPr>
                <w:sz w:val="16"/>
                <w:szCs w:val="16"/>
              </w:rPr>
              <w:t>&gt;=</w:t>
            </w:r>
          </w:p>
        </w:tc>
        <w:tc>
          <w:tcPr>
            <w:tcW w:w="567" w:type="dxa"/>
            <w:vAlign w:val="center"/>
          </w:tcPr>
          <w:p w:rsidR="00F63138" w:rsidRPr="00815B92" w:rsidRDefault="00F63138" w:rsidP="005F2BEC">
            <w:pPr>
              <w:snapToGrid w:val="0"/>
              <w:jc w:val="center"/>
              <w:rPr>
                <w:sz w:val="16"/>
                <w:szCs w:val="16"/>
              </w:rPr>
            </w:pPr>
            <w:r w:rsidRPr="00815B92">
              <w:rPr>
                <w:sz w:val="16"/>
                <w:szCs w:val="16"/>
              </w:rPr>
              <w:t>282</w:t>
            </w:r>
          </w:p>
        </w:tc>
        <w:tc>
          <w:tcPr>
            <w:tcW w:w="567" w:type="dxa"/>
            <w:vAlign w:val="center"/>
          </w:tcPr>
          <w:p w:rsidR="00F63138" w:rsidRPr="00815B92" w:rsidRDefault="00BA24DF" w:rsidP="005F2BEC">
            <w:pPr>
              <w:snapToGrid w:val="0"/>
              <w:jc w:val="center"/>
              <w:rPr>
                <w:sz w:val="16"/>
                <w:szCs w:val="16"/>
              </w:rPr>
            </w:pPr>
            <w:r w:rsidRPr="00815B92">
              <w:rPr>
                <w:sz w:val="18"/>
                <w:szCs w:val="18"/>
              </w:rPr>
              <w:t>*</w:t>
            </w: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5F2BEC">
            <w:pPr>
              <w:jc w:val="center"/>
              <w:rPr>
                <w:sz w:val="16"/>
                <w:szCs w:val="16"/>
              </w:rPr>
            </w:pPr>
            <w:r w:rsidRPr="005F2BEC">
              <w:rPr>
                <w:sz w:val="16"/>
                <w:szCs w:val="16"/>
              </w:rPr>
              <w:t>Стр. 280</w:t>
            </w:r>
            <w:r w:rsidRPr="005F2BEC">
              <w:rPr>
                <w:sz w:val="16"/>
                <w:szCs w:val="16"/>
                <w:lang w:val="en-US"/>
              </w:rPr>
              <w:t>&lt;</w:t>
            </w:r>
            <w:r w:rsidRPr="005F2BEC">
              <w:rPr>
                <w:sz w:val="16"/>
                <w:szCs w:val="16"/>
              </w:rPr>
              <w:t>Стр.282,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RDefault="00F63138" w:rsidP="005F2BEC">
            <w:pPr>
              <w:jc w:val="center"/>
              <w:rPr>
                <w:sz w:val="16"/>
                <w:szCs w:val="16"/>
              </w:rPr>
            </w:pPr>
            <w:r w:rsidRPr="005F2BEC">
              <w:rPr>
                <w:sz w:val="16"/>
                <w:szCs w:val="16"/>
              </w:rPr>
              <w:t>27</w:t>
            </w:r>
          </w:p>
        </w:tc>
        <w:tc>
          <w:tcPr>
            <w:tcW w:w="567" w:type="dxa"/>
            <w:vAlign w:val="center"/>
          </w:tcPr>
          <w:p w:rsidR="00F63138" w:rsidRPr="005F2BEC" w:rsidRDefault="00F63138" w:rsidP="005F2BEC">
            <w:pPr>
              <w:jc w:val="center"/>
              <w:rPr>
                <w:sz w:val="16"/>
                <w:szCs w:val="16"/>
              </w:rPr>
            </w:pPr>
            <w:r w:rsidRPr="005F2BEC">
              <w:rPr>
                <w:sz w:val="16"/>
                <w:szCs w:val="16"/>
              </w:rPr>
              <w:t>400</w:t>
            </w:r>
          </w:p>
        </w:tc>
        <w:tc>
          <w:tcPr>
            <w:tcW w:w="567" w:type="dxa"/>
            <w:vAlign w:val="center"/>
          </w:tcPr>
          <w:p w:rsidR="00F63138" w:rsidRPr="00815B92" w:rsidRDefault="00BA24DF" w:rsidP="00D9356C">
            <w:pPr>
              <w:jc w:val="center"/>
              <w:rPr>
                <w:sz w:val="16"/>
                <w:szCs w:val="16"/>
              </w:rPr>
            </w:pPr>
            <w:r w:rsidRPr="00815B92">
              <w:rPr>
                <w:sz w:val="18"/>
                <w:szCs w:val="18"/>
              </w:rPr>
              <w:t>*</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RDefault="00F63138" w:rsidP="00D9356C">
            <w:pPr>
              <w:jc w:val="center"/>
              <w:rPr>
                <w:sz w:val="16"/>
                <w:szCs w:val="16"/>
              </w:rPr>
            </w:pPr>
            <w:r w:rsidRPr="00815B92">
              <w:rPr>
                <w:sz w:val="16"/>
                <w:szCs w:val="16"/>
              </w:rPr>
              <w:t>&gt;=</w:t>
            </w:r>
          </w:p>
        </w:tc>
        <w:tc>
          <w:tcPr>
            <w:tcW w:w="567" w:type="dxa"/>
            <w:vAlign w:val="center"/>
          </w:tcPr>
          <w:p w:rsidR="00F63138" w:rsidRPr="00815B92" w:rsidRDefault="00F63138" w:rsidP="005F2BEC">
            <w:pPr>
              <w:snapToGrid w:val="0"/>
              <w:jc w:val="center"/>
              <w:rPr>
                <w:sz w:val="16"/>
                <w:szCs w:val="16"/>
              </w:rPr>
            </w:pPr>
            <w:r w:rsidRPr="00815B92">
              <w:rPr>
                <w:sz w:val="16"/>
                <w:szCs w:val="16"/>
              </w:rPr>
              <w:t>401</w:t>
            </w:r>
          </w:p>
        </w:tc>
        <w:tc>
          <w:tcPr>
            <w:tcW w:w="567" w:type="dxa"/>
            <w:vAlign w:val="center"/>
          </w:tcPr>
          <w:p w:rsidR="00F63138" w:rsidRPr="00815B92" w:rsidRDefault="00BA24DF" w:rsidP="00BA24DF">
            <w:pPr>
              <w:snapToGrid w:val="0"/>
              <w:jc w:val="center"/>
              <w:rPr>
                <w:sz w:val="16"/>
                <w:szCs w:val="16"/>
              </w:rPr>
            </w:pPr>
            <w:r w:rsidRPr="00815B92">
              <w:rPr>
                <w:sz w:val="18"/>
                <w:szCs w:val="18"/>
              </w:rPr>
              <w:t>*</w:t>
            </w: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RDefault="00F63138" w:rsidP="00D9356C">
            <w:pPr>
              <w:jc w:val="center"/>
              <w:rPr>
                <w:sz w:val="16"/>
                <w:szCs w:val="16"/>
              </w:rPr>
            </w:pPr>
            <w:r w:rsidRPr="005F2BEC">
              <w:rPr>
                <w:sz w:val="16"/>
                <w:szCs w:val="16"/>
              </w:rPr>
              <w:t>Стр. 400</w:t>
            </w:r>
            <w:r w:rsidRPr="005F2BEC">
              <w:rPr>
                <w:sz w:val="16"/>
                <w:szCs w:val="16"/>
                <w:lang w:val="en-US"/>
              </w:rPr>
              <w:t>&lt;</w:t>
            </w:r>
            <w:r w:rsidRPr="005F2BEC">
              <w:rPr>
                <w:sz w:val="16"/>
                <w:szCs w:val="16"/>
              </w:rPr>
              <w:t>Стр.401, - недопустимо</w:t>
            </w:r>
          </w:p>
        </w:tc>
        <w:tc>
          <w:tcPr>
            <w:tcW w:w="709" w:type="dxa"/>
            <w:vAlign w:val="center"/>
          </w:tcPr>
          <w:p w:rsidR="00F63138" w:rsidRPr="005F2BEC" w:rsidRDefault="00F63138" w:rsidP="005F2BEC">
            <w:pPr>
              <w:jc w:val="center"/>
              <w:rPr>
                <w:sz w:val="16"/>
                <w:szCs w:val="16"/>
              </w:rPr>
            </w:pPr>
            <w:r w:rsidRPr="005F2BEC">
              <w:rPr>
                <w:sz w:val="16"/>
                <w:szCs w:val="16"/>
              </w:rPr>
              <w:t>ПБС,</w:t>
            </w:r>
          </w:p>
          <w:p w:rsidR="00F63138" w:rsidRPr="005F2BEC" w:rsidRDefault="00F63138" w:rsidP="005F2BEC">
            <w:pPr>
              <w:jc w:val="center"/>
              <w:rPr>
                <w:sz w:val="16"/>
                <w:szCs w:val="16"/>
              </w:rPr>
            </w:pPr>
            <w:r w:rsidRPr="005F2BEC">
              <w:rPr>
                <w:sz w:val="16"/>
                <w:szCs w:val="16"/>
              </w:rPr>
              <w:t>РБС, ГРБС.</w:t>
            </w:r>
          </w:p>
        </w:tc>
        <w:tc>
          <w:tcPr>
            <w:tcW w:w="544" w:type="dxa"/>
            <w:vAlign w:val="center"/>
          </w:tcPr>
          <w:p w:rsidR="00F63138" w:rsidRPr="005F2BEC" w:rsidRDefault="00F63138" w:rsidP="00D9356C">
            <w:pPr>
              <w:jc w:val="center"/>
              <w:rPr>
                <w:sz w:val="16"/>
                <w:szCs w:val="16"/>
              </w:rPr>
            </w:pPr>
            <w:r w:rsidRPr="005F2BEC">
              <w:rPr>
                <w:sz w:val="16"/>
                <w:szCs w:val="16"/>
              </w:rPr>
              <w:t>Г</w:t>
            </w:r>
          </w:p>
        </w:tc>
        <w:tc>
          <w:tcPr>
            <w:tcW w:w="504" w:type="dxa"/>
            <w:vAlign w:val="center"/>
          </w:tcPr>
          <w:p w:rsidR="00F63138" w:rsidRPr="005F2BEC" w:rsidRDefault="00F63138" w:rsidP="00D9356C">
            <w:pPr>
              <w:jc w:val="center"/>
              <w:rPr>
                <w:sz w:val="16"/>
                <w:szCs w:val="16"/>
              </w:rPr>
            </w:pPr>
            <w:r w:rsidRPr="005F2BEC">
              <w:rPr>
                <w:sz w:val="16"/>
                <w:szCs w:val="16"/>
              </w:rPr>
              <w:t>Б</w:t>
            </w:r>
          </w:p>
        </w:tc>
      </w:tr>
      <w:tr w:rsidR="00F63138" w:rsidRPr="005F2BEC" w:rsidTr="00D9356C">
        <w:trPr>
          <w:trHeight w:val="74"/>
        </w:trPr>
        <w:tc>
          <w:tcPr>
            <w:tcW w:w="567" w:type="dxa"/>
            <w:vAlign w:val="center"/>
          </w:tcPr>
          <w:p w:rsidR="00F63138" w:rsidRPr="005F2BEC" w:rsidDel="00660DC9" w:rsidRDefault="00F63138" w:rsidP="005F2BEC">
            <w:pPr>
              <w:jc w:val="center"/>
              <w:rPr>
                <w:sz w:val="16"/>
                <w:szCs w:val="16"/>
              </w:rPr>
            </w:pPr>
            <w:r>
              <w:rPr>
                <w:sz w:val="16"/>
                <w:szCs w:val="16"/>
              </w:rPr>
              <w:t>28</w:t>
            </w:r>
          </w:p>
        </w:tc>
        <w:tc>
          <w:tcPr>
            <w:tcW w:w="567" w:type="dxa"/>
            <w:vAlign w:val="center"/>
          </w:tcPr>
          <w:p w:rsidR="00F63138" w:rsidRPr="005F2BEC" w:rsidDel="00660DC9" w:rsidRDefault="00F63138" w:rsidP="00BA5A1E">
            <w:pPr>
              <w:jc w:val="center"/>
              <w:rPr>
                <w:sz w:val="16"/>
                <w:szCs w:val="16"/>
              </w:rPr>
            </w:pPr>
            <w:r w:rsidRPr="005F2BEC">
              <w:rPr>
                <w:sz w:val="16"/>
                <w:szCs w:val="16"/>
              </w:rPr>
              <w:t>140</w:t>
            </w:r>
            <w:r>
              <w:rPr>
                <w:sz w:val="16"/>
                <w:szCs w:val="16"/>
              </w:rPr>
              <w:t xml:space="preserve"> </w:t>
            </w:r>
            <w:r w:rsidRPr="005F2BEC">
              <w:rPr>
                <w:sz w:val="16"/>
                <w:szCs w:val="16"/>
              </w:rPr>
              <w:t>(кроме глав 167, 303, 187</w:t>
            </w:r>
            <w:r>
              <w:rPr>
                <w:sz w:val="16"/>
                <w:szCs w:val="16"/>
              </w:rPr>
              <w:t xml:space="preserve">, </w:t>
            </w:r>
            <w:proofErr w:type="gramStart"/>
            <w:r>
              <w:rPr>
                <w:sz w:val="16"/>
                <w:szCs w:val="16"/>
              </w:rPr>
              <w:t>103,  171</w:t>
            </w:r>
            <w:proofErr w:type="gramEnd"/>
            <w:r w:rsidRPr="005F2BEC">
              <w:rPr>
                <w:sz w:val="16"/>
                <w:szCs w:val="16"/>
              </w:rPr>
              <w:t>)</w:t>
            </w:r>
          </w:p>
        </w:tc>
        <w:tc>
          <w:tcPr>
            <w:tcW w:w="567" w:type="dxa"/>
            <w:vAlign w:val="center"/>
          </w:tcPr>
          <w:p w:rsidR="00F63138" w:rsidRPr="00815B92" w:rsidRDefault="00F63138" w:rsidP="005F2BEC">
            <w:pPr>
              <w:jc w:val="center"/>
              <w:rPr>
                <w:sz w:val="16"/>
                <w:szCs w:val="16"/>
              </w:rPr>
            </w:pPr>
            <w:r w:rsidRPr="00815B92">
              <w:rPr>
                <w:sz w:val="16"/>
                <w:szCs w:val="16"/>
              </w:rPr>
              <w:t>8</w:t>
            </w:r>
          </w:p>
        </w:tc>
        <w:tc>
          <w:tcPr>
            <w:tcW w:w="567" w:type="dxa"/>
            <w:vAlign w:val="center"/>
          </w:tcPr>
          <w:p w:rsidR="00F63138" w:rsidRPr="00815B92" w:rsidRDefault="00F63138" w:rsidP="005F2BEC">
            <w:pPr>
              <w:jc w:val="center"/>
              <w:rPr>
                <w:sz w:val="16"/>
                <w:szCs w:val="16"/>
              </w:rPr>
            </w:pPr>
          </w:p>
        </w:tc>
        <w:tc>
          <w:tcPr>
            <w:tcW w:w="864" w:type="dxa"/>
            <w:vAlign w:val="center"/>
          </w:tcPr>
          <w:p w:rsidR="00F63138" w:rsidRPr="00815B92" w:rsidRDefault="00F63138" w:rsidP="005F2BEC">
            <w:pPr>
              <w:jc w:val="center"/>
              <w:rPr>
                <w:sz w:val="16"/>
                <w:szCs w:val="16"/>
              </w:rPr>
            </w:pPr>
          </w:p>
        </w:tc>
        <w:tc>
          <w:tcPr>
            <w:tcW w:w="837" w:type="dxa"/>
            <w:vAlign w:val="center"/>
          </w:tcPr>
          <w:p w:rsidR="00F63138" w:rsidRPr="00815B92" w:rsidDel="00660DC9" w:rsidRDefault="00F63138" w:rsidP="005F2BEC">
            <w:pPr>
              <w:jc w:val="center"/>
              <w:rPr>
                <w:sz w:val="16"/>
                <w:szCs w:val="16"/>
              </w:rPr>
            </w:pPr>
            <w:r w:rsidRPr="00815B92">
              <w:rPr>
                <w:sz w:val="16"/>
                <w:szCs w:val="16"/>
              </w:rPr>
              <w:t>=0</w:t>
            </w:r>
          </w:p>
        </w:tc>
        <w:tc>
          <w:tcPr>
            <w:tcW w:w="567" w:type="dxa"/>
            <w:vAlign w:val="center"/>
          </w:tcPr>
          <w:p w:rsidR="00F63138" w:rsidRPr="00815B92" w:rsidDel="00660DC9" w:rsidRDefault="00F63138" w:rsidP="005F2BEC">
            <w:pPr>
              <w:snapToGrid w:val="0"/>
              <w:jc w:val="center"/>
              <w:rPr>
                <w:sz w:val="16"/>
                <w:szCs w:val="16"/>
              </w:rPr>
            </w:pPr>
          </w:p>
        </w:tc>
        <w:tc>
          <w:tcPr>
            <w:tcW w:w="567" w:type="dxa"/>
            <w:vAlign w:val="center"/>
          </w:tcPr>
          <w:p w:rsidR="00F63138" w:rsidRPr="00815B92" w:rsidRDefault="00F63138" w:rsidP="005F2BEC">
            <w:pPr>
              <w:snapToGrid w:val="0"/>
              <w:jc w:val="center"/>
              <w:rPr>
                <w:sz w:val="16"/>
                <w:szCs w:val="16"/>
              </w:rPr>
            </w:pPr>
          </w:p>
        </w:tc>
        <w:tc>
          <w:tcPr>
            <w:tcW w:w="567" w:type="dxa"/>
            <w:vAlign w:val="center"/>
          </w:tcPr>
          <w:p w:rsidR="00F63138" w:rsidRPr="00815B92" w:rsidRDefault="00F63138" w:rsidP="00D9356C">
            <w:pPr>
              <w:jc w:val="center"/>
              <w:rPr>
                <w:sz w:val="16"/>
                <w:szCs w:val="16"/>
              </w:rPr>
            </w:pPr>
          </w:p>
        </w:tc>
        <w:tc>
          <w:tcPr>
            <w:tcW w:w="864" w:type="dxa"/>
            <w:vAlign w:val="center"/>
          </w:tcPr>
          <w:p w:rsidR="00F63138" w:rsidRPr="005F2BEC" w:rsidRDefault="00F63138" w:rsidP="00D9356C">
            <w:pPr>
              <w:jc w:val="center"/>
              <w:rPr>
                <w:sz w:val="16"/>
                <w:szCs w:val="16"/>
              </w:rPr>
            </w:pPr>
          </w:p>
        </w:tc>
        <w:tc>
          <w:tcPr>
            <w:tcW w:w="2538" w:type="dxa"/>
            <w:vAlign w:val="center"/>
          </w:tcPr>
          <w:p w:rsidR="00F63138" w:rsidRPr="005F2BEC" w:rsidDel="00660DC9" w:rsidRDefault="00F63138" w:rsidP="005F2BEC">
            <w:pPr>
              <w:jc w:val="center"/>
              <w:rPr>
                <w:sz w:val="16"/>
                <w:szCs w:val="16"/>
              </w:rPr>
            </w:pPr>
            <w:r w:rsidRPr="005F2BEC">
              <w:rPr>
                <w:sz w:val="16"/>
                <w:szCs w:val="16"/>
              </w:rPr>
              <w:t>Наличие показателей по счету 0 108 00 000 требует пояснений</w:t>
            </w:r>
          </w:p>
        </w:tc>
        <w:tc>
          <w:tcPr>
            <w:tcW w:w="709" w:type="dxa"/>
            <w:vAlign w:val="center"/>
          </w:tcPr>
          <w:p w:rsidR="00F63138" w:rsidRPr="005F2BEC" w:rsidDel="00660DC9" w:rsidRDefault="00F63138" w:rsidP="005F2BEC">
            <w:pPr>
              <w:jc w:val="center"/>
              <w:rPr>
                <w:sz w:val="16"/>
                <w:szCs w:val="16"/>
              </w:rPr>
            </w:pPr>
            <w:r w:rsidRPr="005F2BEC">
              <w:rPr>
                <w:sz w:val="16"/>
                <w:szCs w:val="16"/>
              </w:rPr>
              <w:t>ПБС, РБС, ГРБС</w:t>
            </w:r>
          </w:p>
        </w:tc>
        <w:tc>
          <w:tcPr>
            <w:tcW w:w="544" w:type="dxa"/>
            <w:vAlign w:val="center"/>
          </w:tcPr>
          <w:p w:rsidR="00F63138" w:rsidRPr="005F2BEC" w:rsidDel="00660DC9" w:rsidRDefault="00F63138" w:rsidP="005F2BEC">
            <w:pPr>
              <w:jc w:val="center"/>
              <w:rPr>
                <w:sz w:val="16"/>
                <w:szCs w:val="16"/>
              </w:rPr>
            </w:pPr>
            <w:r w:rsidRPr="005F2BEC">
              <w:rPr>
                <w:sz w:val="16"/>
                <w:szCs w:val="16"/>
              </w:rPr>
              <w:t>Г</w:t>
            </w:r>
          </w:p>
        </w:tc>
        <w:tc>
          <w:tcPr>
            <w:tcW w:w="504" w:type="dxa"/>
            <w:vAlign w:val="center"/>
          </w:tcPr>
          <w:p w:rsidR="00F63138" w:rsidRPr="005F2BEC" w:rsidDel="00660DC9" w:rsidRDefault="00F63138" w:rsidP="005F2BEC">
            <w:pPr>
              <w:jc w:val="center"/>
              <w:rPr>
                <w:sz w:val="16"/>
                <w:szCs w:val="16"/>
              </w:rPr>
            </w:pPr>
            <w:r>
              <w:rPr>
                <w:sz w:val="16"/>
                <w:szCs w:val="16"/>
              </w:rPr>
              <w:t>П</w:t>
            </w:r>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sidRPr="005F2BEC">
              <w:rPr>
                <w:sz w:val="16"/>
                <w:szCs w:val="16"/>
              </w:rPr>
              <w:t>2</w:t>
            </w:r>
            <w:r>
              <w:rPr>
                <w:sz w:val="16"/>
                <w:szCs w:val="16"/>
              </w:rPr>
              <w:t>9</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1</w:t>
            </w:r>
            <w:r w:rsidRPr="005F2BEC">
              <w:rPr>
                <w:sz w:val="16"/>
                <w:szCs w:val="16"/>
              </w:rPr>
              <w:t>0</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&gt;=</w:t>
            </w:r>
          </w:p>
        </w:tc>
        <w:tc>
          <w:tcPr>
            <w:tcW w:w="567" w:type="dxa"/>
            <w:vAlign w:val="center"/>
          </w:tcPr>
          <w:p w:rsidR="000113D3" w:rsidRPr="00815B92" w:rsidRDefault="000113D3" w:rsidP="00083C47">
            <w:pPr>
              <w:snapToGrid w:val="0"/>
              <w:jc w:val="center"/>
              <w:rPr>
                <w:sz w:val="16"/>
                <w:szCs w:val="16"/>
              </w:rPr>
            </w:pPr>
            <w:r w:rsidRPr="00815B92">
              <w:rPr>
                <w:sz w:val="16"/>
                <w:szCs w:val="16"/>
              </w:rPr>
              <w:t>411</w:t>
            </w:r>
          </w:p>
        </w:tc>
        <w:tc>
          <w:tcPr>
            <w:tcW w:w="567" w:type="dxa"/>
            <w:vAlign w:val="center"/>
          </w:tcPr>
          <w:p w:rsidR="000113D3" w:rsidRPr="00815B92" w:rsidRDefault="000113D3" w:rsidP="00083C47">
            <w:pPr>
              <w:snapToGrid w:val="0"/>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1</w:t>
            </w:r>
            <w:r w:rsidRPr="005F2BEC">
              <w:rPr>
                <w:sz w:val="16"/>
                <w:szCs w:val="16"/>
              </w:rPr>
              <w:t>0</w:t>
            </w:r>
            <w:r w:rsidRPr="00F63138">
              <w:rPr>
                <w:sz w:val="16"/>
                <w:szCs w:val="16"/>
              </w:rPr>
              <w:t>&lt;</w:t>
            </w:r>
            <w:r w:rsidRPr="005F2BEC">
              <w:rPr>
                <w:sz w:val="16"/>
                <w:szCs w:val="16"/>
              </w:rPr>
              <w:t>Стр.4</w:t>
            </w:r>
            <w:r>
              <w:rPr>
                <w:sz w:val="16"/>
                <w:szCs w:val="16"/>
              </w:rPr>
              <w:t>1</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Pr="005F2BEC" w:rsidRDefault="000113D3" w:rsidP="00083C47">
            <w:pPr>
              <w:jc w:val="center"/>
              <w:rPr>
                <w:sz w:val="16"/>
                <w:szCs w:val="16"/>
              </w:rPr>
            </w:pPr>
            <w:r>
              <w:rPr>
                <w:sz w:val="16"/>
                <w:szCs w:val="16"/>
              </w:rPr>
              <w:t>30</w:t>
            </w:r>
          </w:p>
        </w:tc>
        <w:tc>
          <w:tcPr>
            <w:tcW w:w="567" w:type="dxa"/>
            <w:vAlign w:val="center"/>
          </w:tcPr>
          <w:p w:rsidR="000113D3" w:rsidRPr="005F2BEC" w:rsidRDefault="000113D3" w:rsidP="00083C47">
            <w:pPr>
              <w:jc w:val="center"/>
              <w:rPr>
                <w:sz w:val="16"/>
                <w:szCs w:val="16"/>
              </w:rPr>
            </w:pPr>
            <w:r w:rsidRPr="005F2BEC">
              <w:rPr>
                <w:sz w:val="16"/>
                <w:szCs w:val="16"/>
              </w:rPr>
              <w:t>4</w:t>
            </w:r>
            <w:r>
              <w:rPr>
                <w:sz w:val="16"/>
                <w:szCs w:val="16"/>
              </w:rPr>
              <w:t>7</w:t>
            </w:r>
            <w:r w:rsidRPr="005F2BEC">
              <w:rPr>
                <w:sz w:val="16"/>
                <w:szCs w:val="16"/>
              </w:rPr>
              <w:t>0</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&gt;=</w:t>
            </w:r>
          </w:p>
        </w:tc>
        <w:tc>
          <w:tcPr>
            <w:tcW w:w="567" w:type="dxa"/>
            <w:vAlign w:val="center"/>
          </w:tcPr>
          <w:p w:rsidR="000113D3" w:rsidRPr="00815B92" w:rsidRDefault="000113D3" w:rsidP="00083C47">
            <w:pPr>
              <w:snapToGrid w:val="0"/>
              <w:jc w:val="center"/>
              <w:rPr>
                <w:sz w:val="16"/>
                <w:szCs w:val="16"/>
              </w:rPr>
            </w:pPr>
            <w:r w:rsidRPr="00815B92">
              <w:rPr>
                <w:sz w:val="16"/>
                <w:szCs w:val="16"/>
              </w:rPr>
              <w:t>471</w:t>
            </w:r>
          </w:p>
        </w:tc>
        <w:tc>
          <w:tcPr>
            <w:tcW w:w="567" w:type="dxa"/>
            <w:vAlign w:val="center"/>
          </w:tcPr>
          <w:p w:rsidR="000113D3" w:rsidRPr="00815B92" w:rsidRDefault="000113D3" w:rsidP="00083C47">
            <w:pPr>
              <w:snapToGrid w:val="0"/>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83C47">
            <w:pPr>
              <w:jc w:val="center"/>
              <w:rPr>
                <w:sz w:val="16"/>
                <w:szCs w:val="16"/>
              </w:rPr>
            </w:pPr>
            <w:r w:rsidRPr="005F2BEC">
              <w:rPr>
                <w:sz w:val="16"/>
                <w:szCs w:val="16"/>
              </w:rPr>
              <w:t>Стр. 4</w:t>
            </w:r>
            <w:r>
              <w:rPr>
                <w:sz w:val="16"/>
                <w:szCs w:val="16"/>
              </w:rPr>
              <w:t>7</w:t>
            </w:r>
            <w:r w:rsidRPr="005F2BEC">
              <w:rPr>
                <w:sz w:val="16"/>
                <w:szCs w:val="16"/>
              </w:rPr>
              <w:t>0</w:t>
            </w:r>
            <w:r w:rsidRPr="00F63138">
              <w:rPr>
                <w:sz w:val="16"/>
                <w:szCs w:val="16"/>
              </w:rPr>
              <w:t>&lt;</w:t>
            </w:r>
            <w:r w:rsidRPr="005F2BEC">
              <w:rPr>
                <w:sz w:val="16"/>
                <w:szCs w:val="16"/>
              </w:rPr>
              <w:t>Стр.4</w:t>
            </w:r>
            <w:r>
              <w:rPr>
                <w:sz w:val="16"/>
                <w:szCs w:val="16"/>
              </w:rPr>
              <w:t>7</w:t>
            </w:r>
            <w:r w:rsidRPr="005F2BEC">
              <w:rPr>
                <w:sz w:val="16"/>
                <w:szCs w:val="16"/>
              </w:rPr>
              <w:t>1, - недопустимо</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sidRPr="005F2BEC">
              <w:rPr>
                <w:sz w:val="16"/>
                <w:szCs w:val="16"/>
              </w:rPr>
              <w:t>Г</w:t>
            </w:r>
          </w:p>
        </w:tc>
        <w:tc>
          <w:tcPr>
            <w:tcW w:w="504" w:type="dxa"/>
            <w:vAlign w:val="center"/>
          </w:tcPr>
          <w:p w:rsidR="000113D3" w:rsidRPr="005F2BEC" w:rsidRDefault="000113D3" w:rsidP="00083C47">
            <w:pPr>
              <w:jc w:val="center"/>
              <w:rPr>
                <w:sz w:val="16"/>
                <w:szCs w:val="16"/>
              </w:rPr>
            </w:pPr>
            <w:r w:rsidRPr="005F2BEC">
              <w:rPr>
                <w:sz w:val="16"/>
                <w:szCs w:val="16"/>
              </w:rPr>
              <w:t>Б</w:t>
            </w:r>
          </w:p>
        </w:tc>
      </w:tr>
      <w:tr w:rsidR="000113D3" w:rsidRPr="005F2BEC" w:rsidTr="00D9356C">
        <w:trPr>
          <w:trHeight w:val="74"/>
        </w:trPr>
        <w:tc>
          <w:tcPr>
            <w:tcW w:w="567" w:type="dxa"/>
            <w:vAlign w:val="center"/>
          </w:tcPr>
          <w:p w:rsidR="000113D3" w:rsidRDefault="000113D3" w:rsidP="00083C47">
            <w:pPr>
              <w:jc w:val="center"/>
              <w:rPr>
                <w:sz w:val="16"/>
                <w:szCs w:val="16"/>
              </w:rPr>
            </w:pPr>
            <w:r>
              <w:rPr>
                <w:sz w:val="16"/>
                <w:szCs w:val="16"/>
              </w:rPr>
              <w:t>31</w:t>
            </w:r>
          </w:p>
        </w:tc>
        <w:tc>
          <w:tcPr>
            <w:tcW w:w="567" w:type="dxa"/>
            <w:vAlign w:val="center"/>
          </w:tcPr>
          <w:p w:rsidR="000113D3" w:rsidRPr="005F2BEC" w:rsidRDefault="000113D3" w:rsidP="000113D3">
            <w:pPr>
              <w:jc w:val="center"/>
              <w:rPr>
                <w:sz w:val="16"/>
                <w:szCs w:val="16"/>
              </w:rPr>
            </w:pPr>
            <w:r>
              <w:rPr>
                <w:sz w:val="16"/>
                <w:szCs w:val="16"/>
              </w:rPr>
              <w:t>433</w:t>
            </w:r>
          </w:p>
        </w:tc>
        <w:tc>
          <w:tcPr>
            <w:tcW w:w="567" w:type="dxa"/>
            <w:vAlign w:val="center"/>
          </w:tcPr>
          <w:p w:rsidR="000113D3" w:rsidRPr="00815B92" w:rsidRDefault="000113D3" w:rsidP="00083C47">
            <w:pPr>
              <w:jc w:val="center"/>
              <w:rPr>
                <w:sz w:val="18"/>
                <w:szCs w:val="18"/>
              </w:rPr>
            </w:pPr>
            <w:r w:rsidRPr="00815B92">
              <w:rPr>
                <w:sz w:val="18"/>
                <w:szCs w:val="18"/>
              </w:rPr>
              <w:t>*</w:t>
            </w: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815B92" w:rsidRDefault="000113D3" w:rsidP="00083C47">
            <w:pPr>
              <w:jc w:val="center"/>
              <w:rPr>
                <w:sz w:val="16"/>
                <w:szCs w:val="16"/>
              </w:rPr>
            </w:pPr>
          </w:p>
        </w:tc>
        <w:tc>
          <w:tcPr>
            <w:tcW w:w="837" w:type="dxa"/>
            <w:vAlign w:val="center"/>
          </w:tcPr>
          <w:p w:rsidR="000113D3" w:rsidRPr="00815B92" w:rsidRDefault="000113D3" w:rsidP="00083C47">
            <w:pPr>
              <w:jc w:val="center"/>
              <w:rPr>
                <w:sz w:val="16"/>
                <w:szCs w:val="16"/>
              </w:rPr>
            </w:pPr>
            <w:r w:rsidRPr="00815B92">
              <w:rPr>
                <w:sz w:val="16"/>
                <w:szCs w:val="16"/>
              </w:rPr>
              <w:t>=0</w:t>
            </w:r>
          </w:p>
        </w:tc>
        <w:tc>
          <w:tcPr>
            <w:tcW w:w="567" w:type="dxa"/>
            <w:vAlign w:val="center"/>
          </w:tcPr>
          <w:p w:rsidR="000113D3" w:rsidRPr="00815B92" w:rsidRDefault="000113D3" w:rsidP="00083C47">
            <w:pPr>
              <w:snapToGrid w:val="0"/>
              <w:jc w:val="center"/>
              <w:rPr>
                <w:sz w:val="16"/>
                <w:szCs w:val="16"/>
              </w:rPr>
            </w:pPr>
          </w:p>
        </w:tc>
        <w:tc>
          <w:tcPr>
            <w:tcW w:w="567" w:type="dxa"/>
            <w:vAlign w:val="center"/>
          </w:tcPr>
          <w:p w:rsidR="000113D3" w:rsidRPr="00815B92" w:rsidRDefault="000113D3" w:rsidP="00083C47">
            <w:pPr>
              <w:snapToGrid w:val="0"/>
              <w:jc w:val="center"/>
              <w:rPr>
                <w:sz w:val="18"/>
                <w:szCs w:val="18"/>
              </w:rPr>
            </w:pPr>
          </w:p>
        </w:tc>
        <w:tc>
          <w:tcPr>
            <w:tcW w:w="567" w:type="dxa"/>
            <w:vAlign w:val="center"/>
          </w:tcPr>
          <w:p w:rsidR="000113D3" w:rsidRPr="00815B92" w:rsidRDefault="000113D3" w:rsidP="00083C47">
            <w:pPr>
              <w:jc w:val="center"/>
              <w:rPr>
                <w:sz w:val="16"/>
                <w:szCs w:val="16"/>
              </w:rPr>
            </w:pPr>
          </w:p>
        </w:tc>
        <w:tc>
          <w:tcPr>
            <w:tcW w:w="864" w:type="dxa"/>
            <w:vAlign w:val="center"/>
          </w:tcPr>
          <w:p w:rsidR="000113D3" w:rsidRPr="005F2BEC" w:rsidRDefault="000113D3" w:rsidP="00083C47">
            <w:pPr>
              <w:jc w:val="center"/>
              <w:rPr>
                <w:sz w:val="16"/>
                <w:szCs w:val="16"/>
              </w:rPr>
            </w:pPr>
          </w:p>
        </w:tc>
        <w:tc>
          <w:tcPr>
            <w:tcW w:w="2538" w:type="dxa"/>
            <w:vAlign w:val="center"/>
          </w:tcPr>
          <w:p w:rsidR="000113D3" w:rsidRPr="005F2BEC" w:rsidRDefault="000113D3" w:rsidP="000113D3">
            <w:pPr>
              <w:jc w:val="center"/>
              <w:rPr>
                <w:sz w:val="16"/>
                <w:szCs w:val="16"/>
              </w:rPr>
            </w:pPr>
            <w:r>
              <w:rPr>
                <w:sz w:val="16"/>
                <w:szCs w:val="16"/>
              </w:rPr>
              <w:t>Показатель по счету 030406000 требует пояснения</w:t>
            </w:r>
          </w:p>
        </w:tc>
        <w:tc>
          <w:tcPr>
            <w:tcW w:w="709" w:type="dxa"/>
            <w:vAlign w:val="center"/>
          </w:tcPr>
          <w:p w:rsidR="000113D3" w:rsidRPr="005F2BEC" w:rsidRDefault="000113D3" w:rsidP="00083C47">
            <w:pPr>
              <w:jc w:val="center"/>
              <w:rPr>
                <w:sz w:val="16"/>
                <w:szCs w:val="16"/>
              </w:rPr>
            </w:pPr>
            <w:r w:rsidRPr="005F2BEC">
              <w:rPr>
                <w:sz w:val="16"/>
                <w:szCs w:val="16"/>
              </w:rPr>
              <w:t>ПБС,</w:t>
            </w:r>
          </w:p>
          <w:p w:rsidR="000113D3" w:rsidRPr="005F2BEC" w:rsidRDefault="000113D3" w:rsidP="00083C47">
            <w:pPr>
              <w:jc w:val="center"/>
              <w:rPr>
                <w:sz w:val="16"/>
                <w:szCs w:val="16"/>
              </w:rPr>
            </w:pPr>
            <w:r w:rsidRPr="005F2BEC">
              <w:rPr>
                <w:sz w:val="16"/>
                <w:szCs w:val="16"/>
              </w:rPr>
              <w:t>РБС, ГРБС.</w:t>
            </w:r>
          </w:p>
        </w:tc>
        <w:tc>
          <w:tcPr>
            <w:tcW w:w="544" w:type="dxa"/>
            <w:vAlign w:val="center"/>
          </w:tcPr>
          <w:p w:rsidR="000113D3" w:rsidRPr="005F2BEC" w:rsidRDefault="000113D3" w:rsidP="00083C47">
            <w:pPr>
              <w:jc w:val="center"/>
              <w:rPr>
                <w:sz w:val="16"/>
                <w:szCs w:val="16"/>
              </w:rPr>
            </w:pPr>
            <w:r>
              <w:rPr>
                <w:sz w:val="16"/>
                <w:szCs w:val="16"/>
              </w:rPr>
              <w:t>Г</w:t>
            </w:r>
          </w:p>
        </w:tc>
        <w:tc>
          <w:tcPr>
            <w:tcW w:w="504" w:type="dxa"/>
            <w:vAlign w:val="center"/>
          </w:tcPr>
          <w:p w:rsidR="000113D3" w:rsidRPr="005F2BEC" w:rsidRDefault="000113D3" w:rsidP="00083C47">
            <w:pPr>
              <w:jc w:val="center"/>
              <w:rPr>
                <w:sz w:val="16"/>
                <w:szCs w:val="16"/>
              </w:rPr>
            </w:pPr>
            <w:r>
              <w:rPr>
                <w:sz w:val="16"/>
                <w:szCs w:val="16"/>
              </w:rPr>
              <w:t>П</w:t>
            </w:r>
          </w:p>
        </w:tc>
      </w:tr>
      <w:tr w:rsidR="000B4AF5" w:rsidRPr="005F2BEC" w:rsidTr="000B4AF5">
        <w:trPr>
          <w:trHeight w:val="74"/>
        </w:trPr>
        <w:tc>
          <w:tcPr>
            <w:tcW w:w="567" w:type="dxa"/>
            <w:tcBorders>
              <w:top w:val="single" w:sz="4" w:space="0" w:color="auto"/>
              <w:left w:val="single" w:sz="4" w:space="0" w:color="auto"/>
              <w:bottom w:val="single" w:sz="4" w:space="0" w:color="auto"/>
              <w:right w:val="single" w:sz="4" w:space="0" w:color="auto"/>
            </w:tcBorders>
            <w:vAlign w:val="center"/>
          </w:tcPr>
          <w:p w:rsidR="000B4AF5" w:rsidRPr="005F2BEC" w:rsidRDefault="000B4AF5" w:rsidP="007A500A">
            <w:pPr>
              <w:jc w:val="center"/>
              <w:rPr>
                <w:sz w:val="16"/>
                <w:szCs w:val="16"/>
              </w:rPr>
            </w:pPr>
            <w:r>
              <w:rPr>
                <w:sz w:val="16"/>
                <w:szCs w:val="16"/>
              </w:rPr>
              <w:t>32 (кроме главы 092)</w:t>
            </w:r>
          </w:p>
        </w:tc>
        <w:tc>
          <w:tcPr>
            <w:tcW w:w="567" w:type="dxa"/>
            <w:tcBorders>
              <w:top w:val="single" w:sz="4" w:space="0" w:color="auto"/>
              <w:left w:val="single" w:sz="4" w:space="0" w:color="auto"/>
              <w:bottom w:val="single" w:sz="4" w:space="0" w:color="auto"/>
              <w:right w:val="single" w:sz="4" w:space="0" w:color="auto"/>
            </w:tcBorders>
            <w:vAlign w:val="center"/>
          </w:tcPr>
          <w:p w:rsidR="000B4AF5" w:rsidRPr="005F2BEC" w:rsidRDefault="000B4AF5" w:rsidP="007A500A">
            <w:pPr>
              <w:jc w:val="center"/>
              <w:rPr>
                <w:sz w:val="16"/>
                <w:szCs w:val="16"/>
              </w:rPr>
            </w:pPr>
            <w:r w:rsidRPr="005F2BEC">
              <w:rPr>
                <w:sz w:val="16"/>
                <w:szCs w:val="16"/>
              </w:rPr>
              <w:t>400</w:t>
            </w:r>
            <w:r>
              <w:rPr>
                <w:sz w:val="16"/>
                <w:szCs w:val="16"/>
              </w:rPr>
              <w:t>, 401</w:t>
            </w:r>
          </w:p>
        </w:tc>
        <w:tc>
          <w:tcPr>
            <w:tcW w:w="567" w:type="dxa"/>
            <w:tcBorders>
              <w:top w:val="single" w:sz="4" w:space="0" w:color="auto"/>
              <w:left w:val="single" w:sz="4" w:space="0" w:color="auto"/>
              <w:bottom w:val="single" w:sz="4" w:space="0" w:color="auto"/>
              <w:right w:val="single" w:sz="4" w:space="0" w:color="auto"/>
            </w:tcBorders>
            <w:vAlign w:val="center"/>
          </w:tcPr>
          <w:p w:rsidR="000B4AF5" w:rsidRPr="000B4AF5" w:rsidRDefault="000B4AF5" w:rsidP="007A500A">
            <w:pPr>
              <w:jc w:val="center"/>
              <w:rPr>
                <w:sz w:val="18"/>
                <w:szCs w:val="18"/>
              </w:rPr>
            </w:pPr>
            <w:r w:rsidRPr="00815B92">
              <w:rPr>
                <w:sz w:val="18"/>
                <w:szCs w:val="18"/>
              </w:rPr>
              <w:t>*</w:t>
            </w:r>
          </w:p>
        </w:tc>
        <w:tc>
          <w:tcPr>
            <w:tcW w:w="567" w:type="dxa"/>
            <w:tcBorders>
              <w:top w:val="single" w:sz="4" w:space="0" w:color="auto"/>
              <w:left w:val="single" w:sz="4" w:space="0" w:color="auto"/>
              <w:bottom w:val="single" w:sz="4" w:space="0" w:color="auto"/>
              <w:right w:val="single" w:sz="4" w:space="0" w:color="auto"/>
            </w:tcBorders>
            <w:vAlign w:val="center"/>
          </w:tcPr>
          <w:p w:rsidR="000B4AF5" w:rsidRPr="00815B92" w:rsidRDefault="000B4AF5" w:rsidP="007A500A">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0B4AF5" w:rsidRPr="00815B92" w:rsidRDefault="000B4AF5" w:rsidP="007A500A">
            <w:pPr>
              <w:jc w:val="center"/>
              <w:rPr>
                <w:sz w:val="16"/>
                <w:szCs w:val="16"/>
              </w:rPr>
            </w:pPr>
          </w:p>
        </w:tc>
        <w:tc>
          <w:tcPr>
            <w:tcW w:w="837" w:type="dxa"/>
            <w:tcBorders>
              <w:top w:val="single" w:sz="4" w:space="0" w:color="auto"/>
              <w:left w:val="single" w:sz="4" w:space="0" w:color="auto"/>
              <w:bottom w:val="single" w:sz="4" w:space="0" w:color="auto"/>
              <w:right w:val="single" w:sz="4" w:space="0" w:color="auto"/>
            </w:tcBorders>
            <w:vAlign w:val="center"/>
          </w:tcPr>
          <w:p w:rsidR="000B4AF5" w:rsidRPr="00815B92" w:rsidRDefault="000B4AF5" w:rsidP="007A500A">
            <w:pPr>
              <w:jc w:val="center"/>
              <w:rPr>
                <w:sz w:val="16"/>
                <w:szCs w:val="16"/>
              </w:rPr>
            </w:pPr>
            <w:r w:rsidRPr="00815B92">
              <w:rPr>
                <w:sz w:val="16"/>
                <w:szCs w:val="16"/>
              </w:rPr>
              <w:t>=</w:t>
            </w:r>
            <w:r>
              <w:rPr>
                <w:sz w:val="16"/>
                <w:szCs w:val="16"/>
              </w:rPr>
              <w:t>0</w:t>
            </w:r>
          </w:p>
        </w:tc>
        <w:tc>
          <w:tcPr>
            <w:tcW w:w="567" w:type="dxa"/>
            <w:tcBorders>
              <w:top w:val="single" w:sz="4" w:space="0" w:color="auto"/>
              <w:left w:val="single" w:sz="4" w:space="0" w:color="auto"/>
              <w:bottom w:val="single" w:sz="4" w:space="0" w:color="auto"/>
              <w:right w:val="single" w:sz="4" w:space="0" w:color="auto"/>
            </w:tcBorders>
            <w:vAlign w:val="center"/>
          </w:tcPr>
          <w:p w:rsidR="000B4AF5" w:rsidRPr="00815B92" w:rsidRDefault="000B4AF5" w:rsidP="007A500A">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0B4AF5" w:rsidRPr="000B4AF5" w:rsidRDefault="000B4AF5" w:rsidP="007A500A">
            <w:pPr>
              <w:snapToGrid w:val="0"/>
              <w:jc w:val="center"/>
              <w:rPr>
                <w:sz w:val="18"/>
                <w:szCs w:val="18"/>
              </w:rPr>
            </w:pPr>
            <w:r w:rsidRPr="00815B92">
              <w:rPr>
                <w:sz w:val="18"/>
                <w:szCs w:val="18"/>
              </w:rPr>
              <w:t>*</w:t>
            </w:r>
          </w:p>
        </w:tc>
        <w:tc>
          <w:tcPr>
            <w:tcW w:w="567" w:type="dxa"/>
            <w:tcBorders>
              <w:top w:val="single" w:sz="4" w:space="0" w:color="auto"/>
              <w:left w:val="single" w:sz="4" w:space="0" w:color="auto"/>
              <w:bottom w:val="single" w:sz="4" w:space="0" w:color="auto"/>
              <w:right w:val="single" w:sz="4" w:space="0" w:color="auto"/>
            </w:tcBorders>
            <w:vAlign w:val="center"/>
          </w:tcPr>
          <w:p w:rsidR="000B4AF5" w:rsidRPr="00815B92" w:rsidRDefault="000B4AF5" w:rsidP="007A500A">
            <w:pPr>
              <w:jc w:val="center"/>
              <w:rPr>
                <w:sz w:val="16"/>
                <w:szCs w:val="16"/>
              </w:rPr>
            </w:pPr>
          </w:p>
        </w:tc>
        <w:tc>
          <w:tcPr>
            <w:tcW w:w="864" w:type="dxa"/>
            <w:tcBorders>
              <w:top w:val="single" w:sz="4" w:space="0" w:color="auto"/>
              <w:left w:val="single" w:sz="4" w:space="0" w:color="auto"/>
              <w:bottom w:val="single" w:sz="4" w:space="0" w:color="auto"/>
              <w:right w:val="single" w:sz="4" w:space="0" w:color="auto"/>
            </w:tcBorders>
            <w:vAlign w:val="center"/>
          </w:tcPr>
          <w:p w:rsidR="000B4AF5" w:rsidRPr="005F2BEC" w:rsidRDefault="000B4AF5" w:rsidP="007A500A">
            <w:pPr>
              <w:jc w:val="center"/>
              <w:rPr>
                <w:sz w:val="16"/>
                <w:szCs w:val="16"/>
              </w:rPr>
            </w:pPr>
          </w:p>
        </w:tc>
        <w:tc>
          <w:tcPr>
            <w:tcW w:w="2538" w:type="dxa"/>
            <w:tcBorders>
              <w:top w:val="single" w:sz="4" w:space="0" w:color="auto"/>
              <w:left w:val="single" w:sz="4" w:space="0" w:color="auto"/>
              <w:bottom w:val="single" w:sz="4" w:space="0" w:color="auto"/>
              <w:right w:val="single" w:sz="4" w:space="0" w:color="auto"/>
            </w:tcBorders>
            <w:vAlign w:val="center"/>
          </w:tcPr>
          <w:p w:rsidR="000B4AF5" w:rsidRPr="005F2BEC" w:rsidRDefault="000B4AF5" w:rsidP="000B4AF5">
            <w:pPr>
              <w:jc w:val="center"/>
              <w:rPr>
                <w:sz w:val="16"/>
                <w:szCs w:val="16"/>
              </w:rPr>
            </w:pPr>
            <w:r>
              <w:rPr>
                <w:sz w:val="16"/>
                <w:szCs w:val="16"/>
              </w:rPr>
              <w:t>Показатели по строкам 400, 401 допустимы только по главе 092</w:t>
            </w:r>
          </w:p>
        </w:tc>
        <w:tc>
          <w:tcPr>
            <w:tcW w:w="709" w:type="dxa"/>
            <w:tcBorders>
              <w:top w:val="single" w:sz="4" w:space="0" w:color="auto"/>
              <w:left w:val="single" w:sz="4" w:space="0" w:color="auto"/>
              <w:bottom w:val="single" w:sz="4" w:space="0" w:color="auto"/>
              <w:right w:val="single" w:sz="4" w:space="0" w:color="auto"/>
            </w:tcBorders>
            <w:vAlign w:val="center"/>
          </w:tcPr>
          <w:p w:rsidR="000B4AF5" w:rsidRPr="005F2BEC" w:rsidRDefault="000B4AF5" w:rsidP="007A500A">
            <w:pPr>
              <w:jc w:val="center"/>
              <w:rPr>
                <w:sz w:val="16"/>
                <w:szCs w:val="16"/>
              </w:rPr>
            </w:pPr>
            <w:r w:rsidRPr="005F2BEC">
              <w:rPr>
                <w:sz w:val="16"/>
                <w:szCs w:val="16"/>
              </w:rPr>
              <w:t>ПБС,</w:t>
            </w:r>
          </w:p>
          <w:p w:rsidR="000B4AF5" w:rsidRPr="005F2BEC" w:rsidRDefault="000B4AF5" w:rsidP="007A500A">
            <w:pPr>
              <w:jc w:val="center"/>
              <w:rPr>
                <w:sz w:val="16"/>
                <w:szCs w:val="16"/>
              </w:rPr>
            </w:pPr>
            <w:r w:rsidRPr="005F2BEC">
              <w:rPr>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0B4AF5" w:rsidRPr="005F2BEC" w:rsidRDefault="000B4AF5" w:rsidP="007A500A">
            <w:pPr>
              <w:jc w:val="center"/>
              <w:rPr>
                <w:sz w:val="16"/>
                <w:szCs w:val="16"/>
              </w:rPr>
            </w:pPr>
            <w:r w:rsidRPr="005F2BEC">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0B4AF5" w:rsidRPr="005F2BEC" w:rsidRDefault="000B4AF5" w:rsidP="007A500A">
            <w:pPr>
              <w:jc w:val="center"/>
              <w:rPr>
                <w:sz w:val="16"/>
                <w:szCs w:val="16"/>
              </w:rPr>
            </w:pPr>
            <w:r w:rsidRPr="005F2BEC">
              <w:rPr>
                <w:sz w:val="16"/>
                <w:szCs w:val="16"/>
              </w:rPr>
              <w:t>Б</w:t>
            </w:r>
          </w:p>
        </w:tc>
      </w:tr>
    </w:tbl>
    <w:p w:rsidR="00B61A7F" w:rsidRPr="00B61A7F" w:rsidRDefault="00B61A7F" w:rsidP="00EB4DBF">
      <w:pPr>
        <w:rPr>
          <w:rFonts w:eastAsia="Calibri"/>
          <w:b/>
          <w:bCs/>
          <w:sz w:val="18"/>
          <w:szCs w:val="18"/>
          <w:lang w:eastAsia="en-US"/>
        </w:rPr>
      </w:pPr>
    </w:p>
    <w:p w:rsidR="00B61A7F" w:rsidRPr="00B61A7F" w:rsidRDefault="00B61A7F" w:rsidP="00EB4DBF">
      <w:pPr>
        <w:rPr>
          <w:rFonts w:eastAsia="Calibri"/>
          <w:b/>
          <w:bCs/>
          <w:sz w:val="18"/>
          <w:szCs w:val="18"/>
          <w:lang w:eastAsia="en-US"/>
        </w:rPr>
      </w:pPr>
    </w:p>
    <w:p w:rsidR="00B61A7F" w:rsidRPr="0004304B" w:rsidRDefault="0004304B" w:rsidP="00EB4DBF">
      <w:pPr>
        <w:pStyle w:val="2"/>
        <w:ind w:left="0" w:firstLine="0"/>
        <w:jc w:val="left"/>
        <w:rPr>
          <w:b/>
          <w:sz w:val="18"/>
          <w:szCs w:val="18"/>
        </w:rPr>
      </w:pPr>
      <w:bookmarkStart w:id="127" w:name="_Toc216965283"/>
      <w:r w:rsidRPr="0004304B">
        <w:rPr>
          <w:b/>
          <w:sz w:val="18"/>
          <w:szCs w:val="18"/>
        </w:rPr>
        <w:t xml:space="preserve">6.2. </w:t>
      </w:r>
      <w:proofErr w:type="spellStart"/>
      <w:r w:rsidRPr="0004304B">
        <w:rPr>
          <w:b/>
          <w:sz w:val="18"/>
          <w:szCs w:val="18"/>
        </w:rPr>
        <w:t>В</w:t>
      </w:r>
      <w:r w:rsidR="00B61A7F" w:rsidRPr="0004304B">
        <w:rPr>
          <w:b/>
          <w:sz w:val="18"/>
          <w:szCs w:val="18"/>
        </w:rPr>
        <w:t>нутридокументн</w:t>
      </w:r>
      <w:r w:rsidRPr="0004304B">
        <w:rPr>
          <w:b/>
          <w:sz w:val="18"/>
          <w:szCs w:val="18"/>
        </w:rPr>
        <w:t>ые</w:t>
      </w:r>
      <w:proofErr w:type="spellEnd"/>
      <w:r w:rsidR="00B61A7F" w:rsidRPr="0004304B">
        <w:rPr>
          <w:b/>
          <w:sz w:val="18"/>
          <w:szCs w:val="18"/>
        </w:rPr>
        <w:t xml:space="preserve"> </w:t>
      </w:r>
      <w:r w:rsidRPr="0004304B">
        <w:rPr>
          <w:b/>
          <w:sz w:val="18"/>
          <w:szCs w:val="18"/>
        </w:rPr>
        <w:t xml:space="preserve">контрольные соотношения </w:t>
      </w:r>
      <w:r w:rsidRPr="0004304B">
        <w:rPr>
          <w:rFonts w:eastAsia="Calibri"/>
          <w:b/>
          <w:sz w:val="18"/>
          <w:szCs w:val="18"/>
          <w:lang w:eastAsia="en-US"/>
        </w:rPr>
        <w:t>Справки о наличии имущества и обязательств на забалансовых счетах</w:t>
      </w:r>
      <w:r w:rsidR="00B61A7F" w:rsidRPr="0004304B">
        <w:rPr>
          <w:b/>
          <w:sz w:val="18"/>
          <w:szCs w:val="18"/>
        </w:rPr>
        <w:t>.</w:t>
      </w:r>
      <w:bookmarkEnd w:id="127"/>
    </w:p>
    <w:p w:rsidR="00B61A7F" w:rsidRPr="0077347B" w:rsidRDefault="00B61A7F" w:rsidP="00B61A7F"/>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993"/>
        <w:gridCol w:w="567"/>
        <w:gridCol w:w="709"/>
        <w:gridCol w:w="695"/>
        <w:gridCol w:w="567"/>
        <w:gridCol w:w="567"/>
        <w:gridCol w:w="567"/>
        <w:gridCol w:w="567"/>
        <w:gridCol w:w="1218"/>
        <w:gridCol w:w="2184"/>
        <w:gridCol w:w="709"/>
        <w:gridCol w:w="544"/>
        <w:gridCol w:w="504"/>
      </w:tblGrid>
      <w:tr w:rsidR="00B61A7F" w:rsidRPr="00293FB2" w:rsidTr="001E24A7">
        <w:trPr>
          <w:trHeight w:val="339"/>
          <w:tblHeader/>
        </w:trPr>
        <w:tc>
          <w:tcPr>
            <w:tcW w:w="438" w:type="dxa"/>
            <w:vAlign w:val="center"/>
          </w:tcPr>
          <w:p w:rsidR="00B61A7F" w:rsidRPr="00293FB2" w:rsidRDefault="00B61A7F" w:rsidP="001E24A7">
            <w:pPr>
              <w:jc w:val="center"/>
              <w:rPr>
                <w:b/>
                <w:sz w:val="16"/>
                <w:szCs w:val="16"/>
              </w:rPr>
            </w:pPr>
            <w:r w:rsidRPr="00293FB2">
              <w:rPr>
                <w:b/>
                <w:sz w:val="16"/>
                <w:szCs w:val="16"/>
              </w:rPr>
              <w:lastRenderedPageBreak/>
              <w:t>№ п/п</w:t>
            </w:r>
          </w:p>
        </w:tc>
        <w:tc>
          <w:tcPr>
            <w:tcW w:w="993"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709" w:type="dxa"/>
            <w:vAlign w:val="center"/>
          </w:tcPr>
          <w:p w:rsidR="00B61A7F" w:rsidRPr="00293FB2" w:rsidRDefault="00B61A7F" w:rsidP="001E24A7">
            <w:pPr>
              <w:jc w:val="center"/>
              <w:rPr>
                <w:b/>
                <w:sz w:val="16"/>
                <w:szCs w:val="16"/>
              </w:rPr>
            </w:pPr>
            <w:r w:rsidRPr="00293FB2">
              <w:rPr>
                <w:b/>
                <w:sz w:val="16"/>
                <w:szCs w:val="16"/>
              </w:rPr>
              <w:t>Раздел</w:t>
            </w:r>
          </w:p>
        </w:tc>
        <w:tc>
          <w:tcPr>
            <w:tcW w:w="695"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1</w:t>
            </w:r>
          </w:p>
        </w:tc>
        <w:tc>
          <w:tcPr>
            <w:tcW w:w="993" w:type="dxa"/>
            <w:vAlign w:val="center"/>
          </w:tcPr>
          <w:p w:rsidR="00870334" w:rsidRPr="00A1781D" w:rsidRDefault="00870334" w:rsidP="00870334">
            <w:pPr>
              <w:snapToGrid w:val="0"/>
              <w:jc w:val="center"/>
              <w:rPr>
                <w:sz w:val="18"/>
                <w:szCs w:val="18"/>
              </w:rPr>
            </w:pPr>
            <w:r w:rsidRPr="00A1781D">
              <w:rPr>
                <w:sz w:val="18"/>
                <w:szCs w:val="18"/>
              </w:rPr>
              <w:t>112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Наличие показателей по строке 112 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1054"/>
        </w:trPr>
        <w:tc>
          <w:tcPr>
            <w:tcW w:w="438" w:type="dxa"/>
            <w:vAlign w:val="center"/>
          </w:tcPr>
          <w:p w:rsidR="00870334" w:rsidRDefault="00870334" w:rsidP="00870334">
            <w:pPr>
              <w:jc w:val="center"/>
              <w:rPr>
                <w:sz w:val="16"/>
                <w:szCs w:val="16"/>
              </w:rPr>
            </w:pPr>
            <w:r>
              <w:rPr>
                <w:sz w:val="16"/>
                <w:szCs w:val="16"/>
              </w:rPr>
              <w:t>2</w:t>
            </w:r>
          </w:p>
        </w:tc>
        <w:tc>
          <w:tcPr>
            <w:tcW w:w="993" w:type="dxa"/>
            <w:vAlign w:val="center"/>
          </w:tcPr>
          <w:p w:rsidR="00870334" w:rsidRPr="00A1781D" w:rsidRDefault="00870334" w:rsidP="00870334">
            <w:pPr>
              <w:snapToGrid w:val="0"/>
              <w:jc w:val="center"/>
              <w:rPr>
                <w:sz w:val="18"/>
                <w:szCs w:val="18"/>
              </w:rPr>
            </w:pPr>
            <w:r w:rsidRPr="00A1781D">
              <w:rPr>
                <w:sz w:val="18"/>
                <w:szCs w:val="18"/>
              </w:rPr>
              <w:t>111 (кроме главы 092)</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=0</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A1781D" w:rsidRDefault="00870334" w:rsidP="00870334">
            <w:pPr>
              <w:snapToGrid w:val="0"/>
              <w:jc w:val="center"/>
              <w:rPr>
                <w:sz w:val="18"/>
                <w:szCs w:val="18"/>
              </w:rPr>
            </w:pPr>
            <w:r w:rsidRPr="00A1781D">
              <w:rPr>
                <w:sz w:val="18"/>
                <w:szCs w:val="18"/>
              </w:rPr>
              <w:t xml:space="preserve">Наличие показателей по строке 111 </w:t>
            </w:r>
            <w:r>
              <w:rPr>
                <w:sz w:val="18"/>
                <w:szCs w:val="18"/>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pPr>
            <w:r w:rsidRPr="000453FE">
              <w:rPr>
                <w:sz w:val="16"/>
                <w:szCs w:val="16"/>
              </w:rPr>
              <w:t>Г</w:t>
            </w:r>
          </w:p>
        </w:tc>
        <w:tc>
          <w:tcPr>
            <w:tcW w:w="504" w:type="dxa"/>
            <w:vAlign w:val="center"/>
          </w:tcPr>
          <w:p w:rsidR="00870334" w:rsidRDefault="00870334" w:rsidP="00870334">
            <w:pPr>
              <w:jc w:val="cente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3</w:t>
            </w:r>
          </w:p>
        </w:tc>
        <w:tc>
          <w:tcPr>
            <w:tcW w:w="993" w:type="dxa"/>
            <w:vAlign w:val="center"/>
          </w:tcPr>
          <w:p w:rsidR="00870334" w:rsidRPr="00A1781D" w:rsidRDefault="00870334" w:rsidP="00870334">
            <w:pPr>
              <w:snapToGrid w:val="0"/>
              <w:jc w:val="center"/>
              <w:rPr>
                <w:sz w:val="18"/>
                <w:szCs w:val="18"/>
              </w:rPr>
            </w:pPr>
            <w:r>
              <w:rPr>
                <w:sz w:val="18"/>
                <w:szCs w:val="18"/>
              </w:rPr>
              <w:t>100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101+102+103+104+105</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660DC9" w:rsidRDefault="00870334" w:rsidP="00870334">
            <w:pPr>
              <w:snapToGrid w:val="0"/>
              <w:jc w:val="center"/>
              <w:rPr>
                <w:sz w:val="18"/>
                <w:szCs w:val="18"/>
              </w:rPr>
            </w:pPr>
            <w:r>
              <w:rPr>
                <w:sz w:val="16"/>
                <w:szCs w:val="16"/>
              </w:rPr>
              <w:t xml:space="preserve">Стр.100 </w:t>
            </w:r>
            <w:r w:rsidRPr="00776932">
              <w:rPr>
                <w:sz w:val="16"/>
                <w:szCs w:val="16"/>
              </w:rPr>
              <w:t xml:space="preserve">&lt;&gt; </w:t>
            </w:r>
            <w:r>
              <w:rPr>
                <w:sz w:val="16"/>
                <w:szCs w:val="16"/>
              </w:rPr>
              <w:t xml:space="preserve">стр.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104+</w:t>
            </w:r>
            <w:r>
              <w:rPr>
                <w:sz w:val="16"/>
                <w:szCs w:val="16"/>
              </w:rPr>
              <w:t>- Стр.</w:t>
            </w:r>
            <w:r w:rsidRPr="00776932">
              <w:rPr>
                <w:sz w:val="16"/>
                <w:szCs w:val="16"/>
              </w:rPr>
              <w:t xml:space="preserve">104+ </w:t>
            </w:r>
            <w:proofErr w:type="spellStart"/>
            <w:r>
              <w:rPr>
                <w:sz w:val="16"/>
                <w:szCs w:val="16"/>
              </w:rPr>
              <w:t>стр</w:t>
            </w:r>
            <w:proofErr w:type="spellEnd"/>
            <w:r>
              <w:rPr>
                <w:sz w:val="16"/>
                <w:szCs w:val="16"/>
              </w:rPr>
              <w:t xml:space="preserve"> </w:t>
            </w:r>
            <w:r w:rsidRPr="00776932">
              <w:rPr>
                <w:sz w:val="16"/>
                <w:szCs w:val="16"/>
              </w:rPr>
              <w:t xml:space="preserve">105 </w:t>
            </w:r>
            <w:r>
              <w:rPr>
                <w:sz w:val="16"/>
                <w:szCs w:val="16"/>
              </w:rPr>
              <w:t>недопустимо</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Pr="000453FE" w:rsidRDefault="00870334" w:rsidP="00870334">
            <w:pPr>
              <w:jc w:val="center"/>
              <w:rPr>
                <w:sz w:val="16"/>
                <w:szCs w:val="16"/>
              </w:rPr>
            </w:pPr>
            <w:r>
              <w:rPr>
                <w:sz w:val="16"/>
                <w:szCs w:val="16"/>
              </w:rPr>
              <w:t>Г</w:t>
            </w:r>
          </w:p>
        </w:tc>
        <w:tc>
          <w:tcPr>
            <w:tcW w:w="504" w:type="dxa"/>
            <w:vAlign w:val="center"/>
          </w:tcPr>
          <w:p w:rsidR="00870334" w:rsidRPr="005231D9"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4</w:t>
            </w:r>
          </w:p>
        </w:tc>
        <w:tc>
          <w:tcPr>
            <w:tcW w:w="993" w:type="dxa"/>
            <w:vAlign w:val="center"/>
          </w:tcPr>
          <w:p w:rsidR="00870334" w:rsidRDefault="00870334" w:rsidP="00870334">
            <w:pPr>
              <w:snapToGrid w:val="0"/>
              <w:jc w:val="center"/>
              <w:rPr>
                <w:sz w:val="18"/>
                <w:szCs w:val="18"/>
              </w:rPr>
            </w:pPr>
            <w:r>
              <w:rPr>
                <w:sz w:val="18"/>
                <w:szCs w:val="18"/>
              </w:rPr>
              <w:t>110</w:t>
            </w:r>
          </w:p>
        </w:tc>
        <w:tc>
          <w:tcPr>
            <w:tcW w:w="567" w:type="dxa"/>
            <w:vAlign w:val="center"/>
          </w:tcPr>
          <w:p w:rsidR="00870334" w:rsidRDefault="00870334" w:rsidP="00870334">
            <w:pPr>
              <w:snapToGrid w:val="0"/>
              <w:jc w:val="center"/>
              <w:rPr>
                <w:sz w:val="16"/>
                <w:szCs w:val="16"/>
              </w:rPr>
            </w:pPr>
            <w:r>
              <w:rPr>
                <w:sz w:val="16"/>
                <w:szCs w:val="16"/>
              </w:rPr>
              <w:t>*</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111+112</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D535F6" w:rsidRDefault="00870334" w:rsidP="00870334">
            <w:pPr>
              <w:snapToGrid w:val="0"/>
              <w:jc w:val="center"/>
              <w:rPr>
                <w:sz w:val="16"/>
                <w:szCs w:val="16"/>
              </w:rPr>
            </w:pPr>
            <w:proofErr w:type="spellStart"/>
            <w:r>
              <w:rPr>
                <w:sz w:val="16"/>
                <w:szCs w:val="16"/>
              </w:rPr>
              <w:t>Стр</w:t>
            </w:r>
            <w:proofErr w:type="spellEnd"/>
            <w:r>
              <w:rPr>
                <w:sz w:val="16"/>
                <w:szCs w:val="16"/>
              </w:rPr>
              <w:t xml:space="preserve"> 110 </w:t>
            </w:r>
            <w:r w:rsidRPr="00776932">
              <w:rPr>
                <w:sz w:val="16"/>
                <w:szCs w:val="16"/>
              </w:rPr>
              <w:t>&lt;&gt;</w:t>
            </w:r>
            <w:r>
              <w:rPr>
                <w:sz w:val="16"/>
                <w:szCs w:val="16"/>
              </w:rPr>
              <w:t xml:space="preserve"> стр. 111 + стр. 112</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5</w:t>
            </w:r>
          </w:p>
        </w:tc>
        <w:tc>
          <w:tcPr>
            <w:tcW w:w="993" w:type="dxa"/>
            <w:vAlign w:val="center"/>
          </w:tcPr>
          <w:p w:rsidR="00870334" w:rsidRDefault="00870334" w:rsidP="00870334">
            <w:pPr>
              <w:snapToGrid w:val="0"/>
              <w:jc w:val="center"/>
              <w:rPr>
                <w:sz w:val="18"/>
                <w:szCs w:val="18"/>
              </w:rPr>
            </w:pPr>
            <w:r>
              <w:rPr>
                <w:sz w:val="18"/>
                <w:szCs w:val="18"/>
              </w:rPr>
              <w:t>170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870334" w:rsidP="00870334">
            <w:pPr>
              <w:snapToGrid w:val="0"/>
              <w:jc w:val="center"/>
              <w:rPr>
                <w:sz w:val="16"/>
                <w:szCs w:val="16"/>
              </w:rPr>
            </w:pPr>
            <w:r>
              <w:rPr>
                <w:sz w:val="16"/>
                <w:szCs w:val="16"/>
              </w:rPr>
              <w:t>171+172+173</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870334">
            <w:pPr>
              <w:snapToGrid w:val="0"/>
              <w:jc w:val="center"/>
              <w:rPr>
                <w:sz w:val="16"/>
                <w:szCs w:val="16"/>
              </w:rPr>
            </w:pPr>
            <w:proofErr w:type="spellStart"/>
            <w:r>
              <w:rPr>
                <w:sz w:val="16"/>
                <w:szCs w:val="16"/>
              </w:rPr>
              <w:t>Стр</w:t>
            </w:r>
            <w:proofErr w:type="spellEnd"/>
            <w:r>
              <w:rPr>
                <w:sz w:val="16"/>
                <w:szCs w:val="16"/>
              </w:rPr>
              <w:t xml:space="preserve"> 170 </w:t>
            </w:r>
            <w:r w:rsidRPr="00776932">
              <w:rPr>
                <w:sz w:val="16"/>
                <w:szCs w:val="16"/>
              </w:rPr>
              <w:t>&lt;&gt;</w:t>
            </w:r>
            <w:r>
              <w:rPr>
                <w:sz w:val="16"/>
                <w:szCs w:val="16"/>
              </w:rPr>
              <w:t xml:space="preserve"> </w:t>
            </w:r>
            <w:proofErr w:type="spellStart"/>
            <w:r>
              <w:rPr>
                <w:sz w:val="16"/>
                <w:szCs w:val="16"/>
              </w:rPr>
              <w:t>стр</w:t>
            </w:r>
            <w:proofErr w:type="spellEnd"/>
            <w:r>
              <w:rPr>
                <w:sz w:val="16"/>
                <w:szCs w:val="16"/>
              </w:rPr>
              <w:t xml:space="preserve"> 171+172+173</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870334" w:rsidRPr="00293FB2" w:rsidTr="00870334">
        <w:trPr>
          <w:trHeight w:val="74"/>
        </w:trPr>
        <w:tc>
          <w:tcPr>
            <w:tcW w:w="438" w:type="dxa"/>
            <w:vAlign w:val="center"/>
          </w:tcPr>
          <w:p w:rsidR="00870334" w:rsidRDefault="00870334" w:rsidP="00870334">
            <w:pPr>
              <w:jc w:val="center"/>
              <w:rPr>
                <w:sz w:val="16"/>
                <w:szCs w:val="16"/>
              </w:rPr>
            </w:pPr>
            <w:r>
              <w:rPr>
                <w:sz w:val="16"/>
                <w:szCs w:val="16"/>
              </w:rPr>
              <w:t>6</w:t>
            </w:r>
          </w:p>
        </w:tc>
        <w:tc>
          <w:tcPr>
            <w:tcW w:w="993" w:type="dxa"/>
            <w:vAlign w:val="center"/>
          </w:tcPr>
          <w:p w:rsidR="00870334" w:rsidRDefault="00870334" w:rsidP="00870334">
            <w:pPr>
              <w:snapToGrid w:val="0"/>
              <w:jc w:val="center"/>
              <w:rPr>
                <w:sz w:val="18"/>
                <w:szCs w:val="18"/>
              </w:rPr>
            </w:pPr>
            <w:r>
              <w:rPr>
                <w:sz w:val="18"/>
                <w:szCs w:val="18"/>
              </w:rPr>
              <w:t>180</w:t>
            </w:r>
          </w:p>
        </w:tc>
        <w:tc>
          <w:tcPr>
            <w:tcW w:w="567" w:type="dxa"/>
            <w:vAlign w:val="center"/>
          </w:tcPr>
          <w:p w:rsidR="00870334" w:rsidRDefault="00870334" w:rsidP="00870334">
            <w:pPr>
              <w:snapToGrid w:val="0"/>
              <w:jc w:val="center"/>
              <w:rPr>
                <w:sz w:val="16"/>
                <w:szCs w:val="16"/>
              </w:rPr>
            </w:pPr>
            <w:r>
              <w:rPr>
                <w:sz w:val="16"/>
                <w:szCs w:val="16"/>
              </w:rPr>
              <w:t>5</w:t>
            </w:r>
          </w:p>
        </w:tc>
        <w:tc>
          <w:tcPr>
            <w:tcW w:w="709" w:type="dxa"/>
            <w:vAlign w:val="center"/>
          </w:tcPr>
          <w:p w:rsidR="00870334" w:rsidRPr="00293FB2" w:rsidRDefault="00870334" w:rsidP="00870334">
            <w:pPr>
              <w:jc w:val="center"/>
              <w:rPr>
                <w:sz w:val="16"/>
                <w:szCs w:val="16"/>
              </w:rPr>
            </w:pPr>
          </w:p>
        </w:tc>
        <w:tc>
          <w:tcPr>
            <w:tcW w:w="695" w:type="dxa"/>
            <w:vAlign w:val="center"/>
          </w:tcPr>
          <w:p w:rsidR="00870334" w:rsidRDefault="00870334" w:rsidP="00870334">
            <w:pPr>
              <w:jc w:val="center"/>
              <w:rPr>
                <w:sz w:val="16"/>
                <w:szCs w:val="16"/>
              </w:rPr>
            </w:pPr>
          </w:p>
        </w:tc>
        <w:tc>
          <w:tcPr>
            <w:tcW w:w="567" w:type="dxa"/>
            <w:vAlign w:val="center"/>
          </w:tcPr>
          <w:p w:rsidR="00870334" w:rsidRDefault="00870334" w:rsidP="00870334">
            <w:pPr>
              <w:snapToGrid w:val="0"/>
              <w:jc w:val="center"/>
              <w:rPr>
                <w:sz w:val="16"/>
                <w:szCs w:val="16"/>
              </w:rPr>
            </w:pPr>
            <w:r>
              <w:rPr>
                <w:sz w:val="16"/>
                <w:szCs w:val="16"/>
              </w:rPr>
              <w:t>=</w:t>
            </w:r>
          </w:p>
        </w:tc>
        <w:tc>
          <w:tcPr>
            <w:tcW w:w="567" w:type="dxa"/>
            <w:vAlign w:val="center"/>
          </w:tcPr>
          <w:p w:rsidR="00870334" w:rsidRDefault="00562346" w:rsidP="00562346">
            <w:pPr>
              <w:snapToGrid w:val="0"/>
              <w:jc w:val="center"/>
              <w:rPr>
                <w:sz w:val="16"/>
                <w:szCs w:val="16"/>
              </w:rPr>
            </w:pPr>
            <w:r>
              <w:rPr>
                <w:sz w:val="16"/>
                <w:szCs w:val="16"/>
              </w:rPr>
              <w:t>182</w:t>
            </w:r>
            <w:r w:rsidR="00870334">
              <w:rPr>
                <w:sz w:val="16"/>
                <w:szCs w:val="16"/>
              </w:rPr>
              <w:t>+</w:t>
            </w:r>
            <w:r>
              <w:rPr>
                <w:sz w:val="16"/>
                <w:szCs w:val="16"/>
              </w:rPr>
              <w:t>183</w:t>
            </w:r>
          </w:p>
        </w:tc>
        <w:tc>
          <w:tcPr>
            <w:tcW w:w="567" w:type="dxa"/>
            <w:vAlign w:val="center"/>
          </w:tcPr>
          <w:p w:rsidR="00870334" w:rsidRDefault="00870334" w:rsidP="00870334">
            <w:pPr>
              <w:snapToGrid w:val="0"/>
              <w:jc w:val="center"/>
              <w:rPr>
                <w:sz w:val="16"/>
                <w:szCs w:val="16"/>
              </w:rPr>
            </w:pPr>
          </w:p>
        </w:tc>
        <w:tc>
          <w:tcPr>
            <w:tcW w:w="567" w:type="dxa"/>
            <w:vAlign w:val="center"/>
          </w:tcPr>
          <w:p w:rsidR="00870334" w:rsidRPr="00293FB2" w:rsidRDefault="00870334" w:rsidP="00870334">
            <w:pPr>
              <w:jc w:val="center"/>
              <w:rPr>
                <w:sz w:val="16"/>
                <w:szCs w:val="16"/>
              </w:rPr>
            </w:pPr>
          </w:p>
        </w:tc>
        <w:tc>
          <w:tcPr>
            <w:tcW w:w="1218" w:type="dxa"/>
            <w:vAlign w:val="center"/>
          </w:tcPr>
          <w:p w:rsidR="00870334" w:rsidRDefault="00870334" w:rsidP="00870334">
            <w:pPr>
              <w:jc w:val="center"/>
              <w:rPr>
                <w:sz w:val="16"/>
                <w:szCs w:val="16"/>
              </w:rPr>
            </w:pPr>
          </w:p>
        </w:tc>
        <w:tc>
          <w:tcPr>
            <w:tcW w:w="2184" w:type="dxa"/>
            <w:vAlign w:val="center"/>
          </w:tcPr>
          <w:p w:rsidR="00870334" w:rsidRPr="009A682D" w:rsidRDefault="00870334" w:rsidP="00562346">
            <w:pPr>
              <w:snapToGrid w:val="0"/>
              <w:jc w:val="center"/>
              <w:rPr>
                <w:sz w:val="16"/>
                <w:szCs w:val="16"/>
              </w:rPr>
            </w:pPr>
            <w:proofErr w:type="spellStart"/>
            <w:proofErr w:type="gramStart"/>
            <w:r>
              <w:rPr>
                <w:sz w:val="16"/>
                <w:szCs w:val="16"/>
              </w:rPr>
              <w:t>Стр</w:t>
            </w:r>
            <w:proofErr w:type="spellEnd"/>
            <w:r>
              <w:rPr>
                <w:sz w:val="16"/>
                <w:szCs w:val="16"/>
              </w:rPr>
              <w:t xml:space="preserve">  180</w:t>
            </w:r>
            <w:proofErr w:type="gramEnd"/>
            <w:r>
              <w:rPr>
                <w:sz w:val="16"/>
                <w:szCs w:val="16"/>
              </w:rPr>
              <w:t xml:space="preserve"> </w:t>
            </w:r>
            <w:r>
              <w:rPr>
                <w:sz w:val="16"/>
                <w:szCs w:val="16"/>
                <w:lang w:val="en-US"/>
              </w:rPr>
              <w:t xml:space="preserve">&lt;&gt; </w:t>
            </w:r>
            <w:proofErr w:type="spellStart"/>
            <w:r>
              <w:rPr>
                <w:sz w:val="16"/>
                <w:szCs w:val="16"/>
              </w:rPr>
              <w:t>стр</w:t>
            </w:r>
            <w:proofErr w:type="spellEnd"/>
            <w:r>
              <w:rPr>
                <w:sz w:val="16"/>
                <w:szCs w:val="16"/>
              </w:rPr>
              <w:t xml:space="preserve"> </w:t>
            </w:r>
            <w:r w:rsidR="00562346">
              <w:rPr>
                <w:sz w:val="16"/>
                <w:szCs w:val="16"/>
              </w:rPr>
              <w:t>182</w:t>
            </w:r>
            <w:r>
              <w:rPr>
                <w:sz w:val="16"/>
                <w:szCs w:val="16"/>
              </w:rPr>
              <w:t>+</w:t>
            </w:r>
            <w:r w:rsidR="00562346">
              <w:rPr>
                <w:sz w:val="16"/>
                <w:szCs w:val="16"/>
              </w:rPr>
              <w:t>183</w:t>
            </w:r>
          </w:p>
        </w:tc>
        <w:tc>
          <w:tcPr>
            <w:tcW w:w="709" w:type="dxa"/>
            <w:vAlign w:val="center"/>
          </w:tcPr>
          <w:p w:rsidR="00870334" w:rsidRDefault="00870334" w:rsidP="00870334">
            <w:pPr>
              <w:jc w:val="center"/>
              <w:rPr>
                <w:sz w:val="16"/>
                <w:szCs w:val="16"/>
              </w:rPr>
            </w:pPr>
            <w:r>
              <w:rPr>
                <w:sz w:val="16"/>
                <w:szCs w:val="16"/>
              </w:rPr>
              <w:t>ПБС, РБС, ГРБС</w:t>
            </w:r>
          </w:p>
        </w:tc>
        <w:tc>
          <w:tcPr>
            <w:tcW w:w="544" w:type="dxa"/>
            <w:vAlign w:val="center"/>
          </w:tcPr>
          <w:p w:rsidR="00870334" w:rsidRDefault="00870334" w:rsidP="00870334">
            <w:pPr>
              <w:jc w:val="center"/>
              <w:rPr>
                <w:sz w:val="16"/>
                <w:szCs w:val="16"/>
              </w:rPr>
            </w:pPr>
            <w:r>
              <w:rPr>
                <w:sz w:val="16"/>
                <w:szCs w:val="16"/>
              </w:rPr>
              <w:t>Г</w:t>
            </w:r>
          </w:p>
        </w:tc>
        <w:tc>
          <w:tcPr>
            <w:tcW w:w="504" w:type="dxa"/>
            <w:vAlign w:val="center"/>
          </w:tcPr>
          <w:p w:rsidR="00870334" w:rsidRDefault="00870334" w:rsidP="00870334">
            <w:pPr>
              <w:jc w:val="center"/>
              <w:rPr>
                <w:sz w:val="16"/>
                <w:szCs w:val="16"/>
              </w:rPr>
            </w:pPr>
            <w:r>
              <w:rPr>
                <w:sz w:val="16"/>
                <w:szCs w:val="16"/>
              </w:rPr>
              <w:t>Б</w:t>
            </w:r>
          </w:p>
        </w:tc>
      </w:tr>
      <w:tr w:rsidR="006C772E" w:rsidRPr="00293FB2" w:rsidTr="006C772E">
        <w:trPr>
          <w:trHeight w:val="74"/>
        </w:trPr>
        <w:tc>
          <w:tcPr>
            <w:tcW w:w="43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7</w:t>
            </w:r>
          </w:p>
        </w:tc>
        <w:tc>
          <w:tcPr>
            <w:tcW w:w="993" w:type="dxa"/>
            <w:tcBorders>
              <w:top w:val="single" w:sz="4" w:space="0" w:color="auto"/>
              <w:left w:val="single" w:sz="4" w:space="0" w:color="auto"/>
              <w:bottom w:val="single" w:sz="4" w:space="0" w:color="auto"/>
              <w:right w:val="single" w:sz="4" w:space="0" w:color="auto"/>
            </w:tcBorders>
            <w:vAlign w:val="center"/>
          </w:tcPr>
          <w:p w:rsidR="006C772E" w:rsidRDefault="006C772E" w:rsidP="00562346">
            <w:pPr>
              <w:snapToGrid w:val="0"/>
              <w:jc w:val="center"/>
              <w:rPr>
                <w:sz w:val="18"/>
                <w:szCs w:val="18"/>
              </w:rPr>
            </w:pPr>
            <w:r w:rsidRPr="006C772E">
              <w:rPr>
                <w:sz w:val="18"/>
                <w:szCs w:val="18"/>
              </w:rPr>
              <w:t xml:space="preserve">*, кроме </w:t>
            </w:r>
            <w:r w:rsidR="00205E8F">
              <w:rPr>
                <w:sz w:val="18"/>
                <w:szCs w:val="18"/>
              </w:rPr>
              <w:t>170,</w:t>
            </w:r>
            <w:r w:rsidRPr="006C772E">
              <w:rPr>
                <w:sz w:val="18"/>
                <w:szCs w:val="18"/>
              </w:rPr>
              <w:t>171,173,</w:t>
            </w:r>
            <w:r w:rsidR="00205E8F">
              <w:rPr>
                <w:sz w:val="18"/>
                <w:szCs w:val="18"/>
              </w:rPr>
              <w:t>180,</w:t>
            </w:r>
            <w:r w:rsidR="00562346">
              <w:rPr>
                <w:sz w:val="18"/>
                <w:szCs w:val="18"/>
              </w:rPr>
              <w:t>182</w:t>
            </w:r>
            <w:r w:rsidR="0015722C">
              <w:rPr>
                <w:sz w:val="18"/>
                <w:szCs w:val="18"/>
              </w:rPr>
              <w:t>,</w:t>
            </w:r>
            <w:r w:rsidR="00562346" w:rsidRPr="006C772E">
              <w:rPr>
                <w:sz w:val="18"/>
                <w:szCs w:val="18"/>
              </w:rPr>
              <w:t>18</w:t>
            </w:r>
            <w:r w:rsidR="00562346">
              <w:rPr>
                <w:sz w:val="18"/>
                <w:szCs w:val="18"/>
              </w:rPr>
              <w:t>3</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695"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r>
              <w:rPr>
                <w:sz w:val="16"/>
                <w:szCs w:val="16"/>
                <w:lang w:val="en-US"/>
              </w:rPr>
              <w:t>&gt;</w:t>
            </w:r>
            <w:r>
              <w:rPr>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4226CA">
            <w:pPr>
              <w:snapToGrid w:val="0"/>
              <w:jc w:val="center"/>
              <w:rPr>
                <w:sz w:val="16"/>
                <w:szCs w:val="16"/>
                <w:lang w:val="en-US"/>
              </w:rPr>
            </w:pPr>
            <w:r>
              <w:rPr>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C772E" w:rsidRPr="00293FB2" w:rsidRDefault="006C772E" w:rsidP="004226CA">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6C772E" w:rsidRPr="006C772E" w:rsidRDefault="006C772E" w:rsidP="00562346">
            <w:pPr>
              <w:snapToGrid w:val="0"/>
              <w:jc w:val="center"/>
              <w:rPr>
                <w:sz w:val="16"/>
                <w:szCs w:val="16"/>
              </w:rPr>
            </w:pPr>
            <w:r>
              <w:rPr>
                <w:sz w:val="16"/>
                <w:szCs w:val="16"/>
              </w:rPr>
              <w:t xml:space="preserve">Отражение показателей в отрицательном значении недопустимо, кроме строк </w:t>
            </w:r>
            <w:r w:rsidR="00205E8F">
              <w:rPr>
                <w:sz w:val="16"/>
                <w:szCs w:val="16"/>
              </w:rPr>
              <w:t>170,</w:t>
            </w:r>
            <w:r>
              <w:rPr>
                <w:sz w:val="16"/>
                <w:szCs w:val="16"/>
              </w:rPr>
              <w:t>171,173,</w:t>
            </w:r>
            <w:r w:rsidR="00205E8F">
              <w:rPr>
                <w:sz w:val="16"/>
                <w:szCs w:val="16"/>
              </w:rPr>
              <w:t>180,</w:t>
            </w:r>
            <w:r w:rsidR="00562346">
              <w:rPr>
                <w:sz w:val="16"/>
                <w:szCs w:val="16"/>
              </w:rPr>
              <w:t>182</w:t>
            </w:r>
            <w:r w:rsidR="0015722C">
              <w:rPr>
                <w:sz w:val="16"/>
                <w:szCs w:val="16"/>
              </w:rPr>
              <w:t>,</w:t>
            </w:r>
            <w:r w:rsidR="00562346">
              <w:rPr>
                <w:sz w:val="16"/>
                <w:szCs w:val="16"/>
              </w:rPr>
              <w:t>183</w:t>
            </w:r>
          </w:p>
        </w:tc>
        <w:tc>
          <w:tcPr>
            <w:tcW w:w="709"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ПБС, 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6C772E" w:rsidRDefault="006C772E" w:rsidP="004226CA">
            <w:pPr>
              <w:jc w:val="center"/>
              <w:rPr>
                <w:sz w:val="16"/>
                <w:szCs w:val="16"/>
              </w:rPr>
            </w:pPr>
            <w:r>
              <w:rPr>
                <w:sz w:val="16"/>
                <w:szCs w:val="16"/>
              </w:rPr>
              <w:t>Б</w:t>
            </w:r>
          </w:p>
        </w:tc>
      </w:tr>
      <w:tr w:rsidR="003B0536" w:rsidRPr="00293FB2" w:rsidTr="003B0536">
        <w:trPr>
          <w:trHeight w:val="74"/>
        </w:trPr>
        <w:tc>
          <w:tcPr>
            <w:tcW w:w="438"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8</w:t>
            </w:r>
          </w:p>
        </w:tc>
        <w:tc>
          <w:tcPr>
            <w:tcW w:w="993" w:type="dxa"/>
            <w:tcBorders>
              <w:top w:val="single" w:sz="4" w:space="0" w:color="auto"/>
              <w:left w:val="single" w:sz="4" w:space="0" w:color="auto"/>
              <w:bottom w:val="single" w:sz="4" w:space="0" w:color="auto"/>
              <w:right w:val="single" w:sz="4" w:space="0" w:color="auto"/>
            </w:tcBorders>
            <w:vAlign w:val="center"/>
          </w:tcPr>
          <w:p w:rsidR="003B0536" w:rsidRPr="006C772E" w:rsidRDefault="003B0536" w:rsidP="003B0536">
            <w:pPr>
              <w:snapToGrid w:val="0"/>
              <w:jc w:val="center"/>
              <w:rPr>
                <w:sz w:val="18"/>
                <w:szCs w:val="18"/>
              </w:rPr>
            </w:pPr>
            <w:r>
              <w:rPr>
                <w:sz w:val="18"/>
                <w:szCs w:val="18"/>
              </w:rPr>
              <w:t>190</w:t>
            </w:r>
          </w:p>
        </w:tc>
        <w:tc>
          <w:tcPr>
            <w:tcW w:w="567"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tcPr>
          <w:p w:rsidR="003B0536" w:rsidRPr="00293FB2" w:rsidRDefault="003B0536" w:rsidP="003B0536">
            <w:pPr>
              <w:jc w:val="center"/>
              <w:rPr>
                <w:sz w:val="16"/>
                <w:szCs w:val="16"/>
              </w:rPr>
            </w:pPr>
          </w:p>
        </w:tc>
        <w:tc>
          <w:tcPr>
            <w:tcW w:w="695"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B0536" w:rsidRPr="003B0536" w:rsidRDefault="003B0536" w:rsidP="003B0536">
            <w:pPr>
              <w:snapToGrid w:val="0"/>
              <w:jc w:val="center"/>
              <w:rPr>
                <w:sz w:val="16"/>
                <w:szCs w:val="16"/>
                <w:lang w:val="en-US"/>
              </w:rPr>
            </w:pPr>
            <w:r w:rsidRPr="003B0536">
              <w:rPr>
                <w:sz w:val="16"/>
                <w:szCs w:val="16"/>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rsidR="003B0536" w:rsidRPr="003B0536" w:rsidRDefault="003B0536" w:rsidP="003B0536">
            <w:pPr>
              <w:snapToGrid w:val="0"/>
              <w:jc w:val="center"/>
              <w:rPr>
                <w:sz w:val="16"/>
                <w:szCs w:val="16"/>
                <w:lang w:val="en-US"/>
              </w:rPr>
            </w:pPr>
            <w:r w:rsidRPr="003B0536">
              <w:rPr>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B0536" w:rsidRPr="00293FB2" w:rsidRDefault="003B0536" w:rsidP="003B0536">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6"/>
                <w:szCs w:val="16"/>
              </w:rPr>
            </w:pPr>
            <w:r>
              <w:rPr>
                <w:sz w:val="16"/>
                <w:szCs w:val="16"/>
              </w:rPr>
              <w:t>Отражение показателей по с</w:t>
            </w:r>
            <w:r w:rsidRPr="001D3825">
              <w:rPr>
                <w:sz w:val="16"/>
                <w:szCs w:val="16"/>
              </w:rPr>
              <w:t>чет</w:t>
            </w:r>
            <w:r>
              <w:rPr>
                <w:sz w:val="16"/>
                <w:szCs w:val="16"/>
              </w:rPr>
              <w:t>у</w:t>
            </w:r>
            <w:r w:rsidRPr="001D3825">
              <w:rPr>
                <w:sz w:val="16"/>
                <w:szCs w:val="16"/>
              </w:rPr>
              <w:t xml:space="preserve"> 19 "Невыясненные поступления прошлых лет"</w:t>
            </w:r>
            <w:r>
              <w:rPr>
                <w:sz w:val="16"/>
                <w:szCs w:val="16"/>
              </w:rPr>
              <w:t xml:space="preserve"> недопустимо (в ФБ учет ведется ТОФК </w:t>
            </w:r>
            <w:proofErr w:type="gramStart"/>
            <w:r>
              <w:rPr>
                <w:sz w:val="16"/>
                <w:szCs w:val="16"/>
              </w:rPr>
              <w:t xml:space="preserve">как  </w:t>
            </w:r>
            <w:proofErr w:type="spellStart"/>
            <w:r>
              <w:rPr>
                <w:sz w:val="16"/>
                <w:szCs w:val="16"/>
              </w:rPr>
              <w:t>финорганом</w:t>
            </w:r>
            <w:proofErr w:type="spellEnd"/>
            <w:proofErr w:type="gramEnd"/>
            <w:r>
              <w:rPr>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ПБС, РБС, ГРБС, кроме главы 100</w:t>
            </w:r>
          </w:p>
        </w:tc>
        <w:tc>
          <w:tcPr>
            <w:tcW w:w="544"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Б</w:t>
            </w:r>
          </w:p>
        </w:tc>
      </w:tr>
      <w:tr w:rsidR="003B0536" w:rsidRPr="00293FB2" w:rsidTr="003B0536">
        <w:trPr>
          <w:trHeight w:val="74"/>
        </w:trPr>
        <w:tc>
          <w:tcPr>
            <w:tcW w:w="438"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9</w:t>
            </w:r>
          </w:p>
        </w:tc>
        <w:tc>
          <w:tcPr>
            <w:tcW w:w="993"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8"/>
                <w:szCs w:val="18"/>
              </w:rPr>
            </w:pPr>
            <w:r>
              <w:rPr>
                <w:sz w:val="18"/>
                <w:szCs w:val="18"/>
              </w:rPr>
              <w:t>240</w:t>
            </w:r>
          </w:p>
        </w:tc>
        <w:tc>
          <w:tcPr>
            <w:tcW w:w="567"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tcPr>
          <w:p w:rsidR="003B0536" w:rsidRPr="00293FB2" w:rsidRDefault="003B0536" w:rsidP="003B0536">
            <w:pPr>
              <w:jc w:val="center"/>
              <w:rPr>
                <w:sz w:val="16"/>
                <w:szCs w:val="16"/>
              </w:rPr>
            </w:pPr>
          </w:p>
        </w:tc>
        <w:tc>
          <w:tcPr>
            <w:tcW w:w="695"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B0536" w:rsidRPr="003B0536" w:rsidRDefault="003B0536" w:rsidP="003B0536">
            <w:pPr>
              <w:snapToGrid w:val="0"/>
              <w:jc w:val="center"/>
              <w:rPr>
                <w:sz w:val="16"/>
                <w:szCs w:val="16"/>
                <w:lang w:val="en-US"/>
              </w:rPr>
            </w:pPr>
            <w:r w:rsidRPr="003B0536">
              <w:rPr>
                <w:sz w:val="16"/>
                <w:szCs w:val="16"/>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rsidR="003B0536" w:rsidRPr="003B0536" w:rsidRDefault="003B0536" w:rsidP="003B0536">
            <w:pPr>
              <w:snapToGrid w:val="0"/>
              <w:jc w:val="center"/>
              <w:rPr>
                <w:sz w:val="16"/>
                <w:szCs w:val="16"/>
                <w:lang w:val="en-US"/>
              </w:rPr>
            </w:pPr>
            <w:r w:rsidRPr="003B0536">
              <w:rPr>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B0536" w:rsidRPr="00293FB2" w:rsidRDefault="003B0536" w:rsidP="003B0536">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3B0536" w:rsidRPr="001D3825" w:rsidRDefault="003B0536" w:rsidP="003B0536">
            <w:pPr>
              <w:snapToGrid w:val="0"/>
              <w:jc w:val="center"/>
              <w:rPr>
                <w:sz w:val="16"/>
                <w:szCs w:val="16"/>
              </w:rPr>
            </w:pPr>
            <w:r>
              <w:rPr>
                <w:sz w:val="16"/>
                <w:szCs w:val="16"/>
              </w:rPr>
              <w:t>Отражение показателей по с</w:t>
            </w:r>
            <w:r w:rsidRPr="001D3825">
              <w:rPr>
                <w:sz w:val="16"/>
                <w:szCs w:val="16"/>
              </w:rPr>
              <w:t>чет</w:t>
            </w:r>
            <w:r>
              <w:rPr>
                <w:sz w:val="16"/>
                <w:szCs w:val="16"/>
              </w:rPr>
              <w:t xml:space="preserve">у 24 </w:t>
            </w:r>
            <w:r w:rsidRPr="001D3825">
              <w:rPr>
                <w:sz w:val="16"/>
                <w:szCs w:val="16"/>
              </w:rPr>
              <w:t>"</w:t>
            </w:r>
            <w:r w:rsidRPr="003B0536">
              <w:rPr>
                <w:sz w:val="16"/>
                <w:szCs w:val="16"/>
              </w:rPr>
              <w:t xml:space="preserve"> </w:t>
            </w:r>
            <w:r w:rsidRPr="001D3825">
              <w:rPr>
                <w:sz w:val="16"/>
                <w:szCs w:val="16"/>
              </w:rPr>
              <w:t>Нефинансовые активы, переданные</w:t>
            </w:r>
          </w:p>
          <w:p w:rsidR="003B0536" w:rsidRDefault="003B0536" w:rsidP="003B0536">
            <w:pPr>
              <w:snapToGrid w:val="0"/>
              <w:jc w:val="center"/>
              <w:rPr>
                <w:sz w:val="16"/>
                <w:szCs w:val="16"/>
              </w:rPr>
            </w:pPr>
            <w:r w:rsidRPr="001D3825">
              <w:rPr>
                <w:sz w:val="16"/>
                <w:szCs w:val="16"/>
              </w:rPr>
              <w:t>в доверительное управление"</w:t>
            </w:r>
            <w:r>
              <w:rPr>
                <w:sz w:val="16"/>
                <w:szCs w:val="16"/>
              </w:rPr>
              <w:t xml:space="preserve"> требует пояснений </w:t>
            </w:r>
            <w:proofErr w:type="spellStart"/>
            <w:r>
              <w:rPr>
                <w:sz w:val="16"/>
                <w:szCs w:val="16"/>
              </w:rPr>
              <w:t>поравовых</w:t>
            </w:r>
            <w:proofErr w:type="spellEnd"/>
            <w:r>
              <w:rPr>
                <w:sz w:val="16"/>
                <w:szCs w:val="16"/>
              </w:rPr>
              <w:t xml:space="preserve"> оснований их наличия</w:t>
            </w:r>
          </w:p>
        </w:tc>
        <w:tc>
          <w:tcPr>
            <w:tcW w:w="709"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ПБС, 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П</w:t>
            </w:r>
          </w:p>
        </w:tc>
      </w:tr>
      <w:tr w:rsidR="003B0536" w:rsidRPr="00293FB2" w:rsidTr="003B0536">
        <w:trPr>
          <w:trHeight w:val="74"/>
        </w:trPr>
        <w:tc>
          <w:tcPr>
            <w:tcW w:w="438"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10</w:t>
            </w:r>
          </w:p>
        </w:tc>
        <w:tc>
          <w:tcPr>
            <w:tcW w:w="993"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8"/>
                <w:szCs w:val="18"/>
              </w:rPr>
            </w:pPr>
            <w:r>
              <w:rPr>
                <w:sz w:val="18"/>
                <w:szCs w:val="18"/>
              </w:rPr>
              <w:t>330</w:t>
            </w:r>
          </w:p>
        </w:tc>
        <w:tc>
          <w:tcPr>
            <w:tcW w:w="567"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tcPr>
          <w:p w:rsidR="003B0536" w:rsidRPr="00293FB2" w:rsidRDefault="003B0536" w:rsidP="003B0536">
            <w:pPr>
              <w:jc w:val="center"/>
              <w:rPr>
                <w:sz w:val="16"/>
                <w:szCs w:val="16"/>
              </w:rPr>
            </w:pPr>
          </w:p>
        </w:tc>
        <w:tc>
          <w:tcPr>
            <w:tcW w:w="695"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B0536" w:rsidRPr="003B0536" w:rsidRDefault="003B0536" w:rsidP="003B0536">
            <w:pPr>
              <w:snapToGrid w:val="0"/>
              <w:jc w:val="center"/>
              <w:rPr>
                <w:sz w:val="16"/>
                <w:szCs w:val="16"/>
                <w:lang w:val="en-US"/>
              </w:rPr>
            </w:pPr>
            <w:r w:rsidRPr="003B0536">
              <w:rPr>
                <w:sz w:val="16"/>
                <w:szCs w:val="16"/>
                <w:lang w:val="en-US"/>
              </w:rPr>
              <w:t>=</w:t>
            </w:r>
          </w:p>
        </w:tc>
        <w:tc>
          <w:tcPr>
            <w:tcW w:w="567" w:type="dxa"/>
            <w:tcBorders>
              <w:top w:val="single" w:sz="4" w:space="0" w:color="auto"/>
              <w:left w:val="single" w:sz="4" w:space="0" w:color="auto"/>
              <w:bottom w:val="single" w:sz="4" w:space="0" w:color="auto"/>
              <w:right w:val="single" w:sz="4" w:space="0" w:color="auto"/>
            </w:tcBorders>
            <w:vAlign w:val="center"/>
          </w:tcPr>
          <w:p w:rsidR="003B0536" w:rsidRPr="003B0536" w:rsidRDefault="003B0536" w:rsidP="003B0536">
            <w:pPr>
              <w:snapToGrid w:val="0"/>
              <w:jc w:val="center"/>
              <w:rPr>
                <w:sz w:val="16"/>
                <w:szCs w:val="16"/>
                <w:lang w:val="en-US"/>
              </w:rPr>
            </w:pPr>
            <w:r w:rsidRPr="003B0536">
              <w:rPr>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3B0536" w:rsidRPr="00293FB2" w:rsidRDefault="003B0536" w:rsidP="003B0536">
            <w:pPr>
              <w:jc w:val="center"/>
              <w:rPr>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snapToGrid w:val="0"/>
              <w:jc w:val="center"/>
              <w:rPr>
                <w:sz w:val="16"/>
                <w:szCs w:val="16"/>
              </w:rPr>
            </w:pPr>
            <w:r>
              <w:rPr>
                <w:sz w:val="16"/>
                <w:szCs w:val="16"/>
              </w:rPr>
              <w:t>Отражение показателей по с</w:t>
            </w:r>
            <w:r w:rsidRPr="001D3825">
              <w:rPr>
                <w:sz w:val="16"/>
                <w:szCs w:val="16"/>
              </w:rPr>
              <w:t>чет</w:t>
            </w:r>
            <w:r>
              <w:rPr>
                <w:sz w:val="16"/>
                <w:szCs w:val="16"/>
              </w:rPr>
              <w:t xml:space="preserve">у 40 </w:t>
            </w:r>
            <w:r w:rsidRPr="001D3825">
              <w:rPr>
                <w:sz w:val="16"/>
                <w:szCs w:val="16"/>
              </w:rPr>
              <w:t>"Финансовые активы в управляющих компаниях"</w:t>
            </w:r>
            <w:r>
              <w:rPr>
                <w:sz w:val="16"/>
                <w:szCs w:val="16"/>
              </w:rPr>
              <w:t xml:space="preserve"> требует пояснений </w:t>
            </w:r>
            <w:proofErr w:type="spellStart"/>
            <w:r>
              <w:rPr>
                <w:sz w:val="16"/>
                <w:szCs w:val="16"/>
              </w:rPr>
              <w:t>поравовых</w:t>
            </w:r>
            <w:proofErr w:type="spellEnd"/>
            <w:r>
              <w:rPr>
                <w:sz w:val="16"/>
                <w:szCs w:val="16"/>
              </w:rPr>
              <w:t xml:space="preserve"> оснований их наличия</w:t>
            </w:r>
          </w:p>
        </w:tc>
        <w:tc>
          <w:tcPr>
            <w:tcW w:w="709"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ПБС, 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Г</w:t>
            </w:r>
          </w:p>
        </w:tc>
        <w:tc>
          <w:tcPr>
            <w:tcW w:w="504" w:type="dxa"/>
            <w:tcBorders>
              <w:top w:val="single" w:sz="4" w:space="0" w:color="auto"/>
              <w:left w:val="single" w:sz="4" w:space="0" w:color="auto"/>
              <w:bottom w:val="single" w:sz="4" w:space="0" w:color="auto"/>
              <w:right w:val="single" w:sz="4" w:space="0" w:color="auto"/>
            </w:tcBorders>
            <w:vAlign w:val="center"/>
          </w:tcPr>
          <w:p w:rsidR="003B0536" w:rsidRDefault="003B0536" w:rsidP="003B0536">
            <w:pPr>
              <w:jc w:val="center"/>
              <w:rPr>
                <w:sz w:val="16"/>
                <w:szCs w:val="16"/>
              </w:rPr>
            </w:pPr>
            <w:r>
              <w:rPr>
                <w:sz w:val="16"/>
                <w:szCs w:val="16"/>
              </w:rPr>
              <w:t>П</w:t>
            </w:r>
          </w:p>
        </w:tc>
      </w:tr>
    </w:tbl>
    <w:p w:rsidR="00B61A7F" w:rsidRDefault="00B61A7F" w:rsidP="00EB4DBF">
      <w:pPr>
        <w:rPr>
          <w:b/>
          <w:sz w:val="18"/>
          <w:szCs w:val="18"/>
        </w:rPr>
      </w:pPr>
    </w:p>
    <w:p w:rsidR="0071514C" w:rsidRPr="00A1781D" w:rsidRDefault="00CC5C9A" w:rsidP="00EB4DBF">
      <w:pPr>
        <w:outlineLvl w:val="0"/>
        <w:rPr>
          <w:b/>
          <w:sz w:val="18"/>
          <w:szCs w:val="18"/>
        </w:rPr>
      </w:pPr>
      <w:bookmarkStart w:id="128" w:name="_Toc216965284"/>
      <w:r w:rsidRPr="00A1781D">
        <w:rPr>
          <w:b/>
          <w:sz w:val="18"/>
          <w:szCs w:val="18"/>
        </w:rPr>
        <w:t>7</w:t>
      </w:r>
      <w:r w:rsidR="00890A2E" w:rsidRPr="00A1781D">
        <w:rPr>
          <w:b/>
          <w:sz w:val="18"/>
          <w:szCs w:val="18"/>
        </w:rPr>
        <w:t xml:space="preserve">. </w:t>
      </w:r>
      <w:r w:rsidR="0071514C" w:rsidRPr="00A1781D">
        <w:rPr>
          <w:b/>
          <w:sz w:val="18"/>
          <w:szCs w:val="18"/>
        </w:rPr>
        <w:t>Справка по заключению счетов бюджетного учета отчетного финансового года (ф. 0503110)</w:t>
      </w:r>
      <w:bookmarkEnd w:id="124"/>
      <w:bookmarkEnd w:id="128"/>
    </w:p>
    <w:p w:rsidR="0071514C" w:rsidRPr="00A1781D" w:rsidRDefault="0071514C" w:rsidP="00890A2E">
      <w:pPr>
        <w:rPr>
          <w:b/>
          <w:sz w:val="18"/>
          <w:szCs w:val="18"/>
        </w:rPr>
      </w:pPr>
      <w:r w:rsidRPr="00A1781D">
        <w:rPr>
          <w:b/>
          <w:sz w:val="18"/>
          <w:szCs w:val="18"/>
        </w:rPr>
        <w:t>(год)</w:t>
      </w:r>
    </w:p>
    <w:p w:rsidR="009E69D8" w:rsidRPr="00A1781D" w:rsidRDefault="009E69D8" w:rsidP="00890A2E">
      <w:pPr>
        <w:rPr>
          <w:b/>
          <w:sz w:val="18"/>
          <w:szCs w:val="18"/>
        </w:rPr>
      </w:pPr>
      <w:r w:rsidRPr="00A1781D">
        <w:rPr>
          <w:b/>
          <w:sz w:val="18"/>
          <w:szCs w:val="18"/>
        </w:rPr>
        <w:t xml:space="preserve">При составлении </w:t>
      </w:r>
      <w:r w:rsidR="00767250" w:rsidRPr="00A1781D">
        <w:rPr>
          <w:b/>
          <w:sz w:val="18"/>
          <w:szCs w:val="18"/>
        </w:rPr>
        <w:t xml:space="preserve">в составе </w:t>
      </w:r>
      <w:r w:rsidRPr="00A1781D">
        <w:rPr>
          <w:b/>
          <w:sz w:val="18"/>
          <w:szCs w:val="18"/>
        </w:rPr>
        <w:t>ликвидационной (реорганизуемой) отчетности граф</w:t>
      </w:r>
      <w:r w:rsidR="00A90B83" w:rsidRPr="00A1781D">
        <w:rPr>
          <w:b/>
          <w:sz w:val="18"/>
          <w:szCs w:val="18"/>
        </w:rPr>
        <w:t>ы</w:t>
      </w:r>
      <w:r w:rsidRPr="00A1781D">
        <w:rPr>
          <w:b/>
          <w:sz w:val="18"/>
          <w:szCs w:val="18"/>
        </w:rPr>
        <w:t xml:space="preserve"> </w:t>
      </w:r>
      <w:r w:rsidR="00A90B83" w:rsidRPr="00A1781D">
        <w:rPr>
          <w:b/>
          <w:sz w:val="18"/>
          <w:szCs w:val="18"/>
        </w:rPr>
        <w:t xml:space="preserve">6-13 </w:t>
      </w:r>
      <w:r w:rsidR="00C97668" w:rsidRPr="00A1781D">
        <w:rPr>
          <w:b/>
          <w:sz w:val="18"/>
          <w:szCs w:val="18"/>
        </w:rPr>
        <w:t xml:space="preserve">раздела 1 </w:t>
      </w:r>
      <w:r w:rsidRPr="00A1781D">
        <w:rPr>
          <w:b/>
          <w:sz w:val="18"/>
          <w:szCs w:val="18"/>
        </w:rPr>
        <w:t>ф. 0503110 не заполня</w:t>
      </w:r>
      <w:r w:rsidR="00A90B83" w:rsidRPr="00A1781D">
        <w:rPr>
          <w:b/>
          <w:sz w:val="18"/>
          <w:szCs w:val="18"/>
        </w:rPr>
        <w:t>ю</w:t>
      </w:r>
      <w:r w:rsidRPr="00A1781D">
        <w:rPr>
          <w:b/>
          <w:sz w:val="18"/>
          <w:szCs w:val="18"/>
        </w:rPr>
        <w:t xml:space="preserve">тся </w:t>
      </w:r>
    </w:p>
    <w:p w:rsidR="000922BC" w:rsidRPr="00A1781D" w:rsidRDefault="000922BC">
      <w:pPr>
        <w:jc w:val="center"/>
        <w:rPr>
          <w:b/>
          <w:sz w:val="18"/>
          <w:szCs w:val="18"/>
        </w:rPr>
      </w:pPr>
    </w:p>
    <w:tbl>
      <w:tblPr>
        <w:tblStyle w:val="aff"/>
        <w:tblW w:w="0" w:type="auto"/>
        <w:tblLook w:val="04A0" w:firstRow="1" w:lastRow="0" w:firstColumn="1" w:lastColumn="0" w:noHBand="0" w:noVBand="1"/>
      </w:tblPr>
      <w:tblGrid>
        <w:gridCol w:w="474"/>
        <w:gridCol w:w="8954"/>
        <w:gridCol w:w="991"/>
      </w:tblGrid>
      <w:tr w:rsidR="00EA1355" w:rsidTr="00EA1355">
        <w:tc>
          <w:tcPr>
            <w:tcW w:w="474" w:type="dxa"/>
          </w:tcPr>
          <w:p w:rsidR="00EA1355" w:rsidRDefault="00EA1355" w:rsidP="00EA1355">
            <w:pPr>
              <w:autoSpaceDE w:val="0"/>
              <w:rPr>
                <w:b/>
                <w:sz w:val="18"/>
                <w:szCs w:val="18"/>
              </w:rPr>
            </w:pPr>
            <w:r>
              <w:rPr>
                <w:b/>
                <w:sz w:val="18"/>
                <w:szCs w:val="18"/>
              </w:rPr>
              <w:t>№ п/п</w:t>
            </w:r>
          </w:p>
        </w:tc>
        <w:tc>
          <w:tcPr>
            <w:tcW w:w="8954" w:type="dxa"/>
          </w:tcPr>
          <w:p w:rsidR="00EA1355" w:rsidRDefault="00EA1355" w:rsidP="00EA1355">
            <w:pPr>
              <w:autoSpaceDE w:val="0"/>
              <w:rPr>
                <w:b/>
                <w:sz w:val="18"/>
                <w:szCs w:val="18"/>
              </w:rPr>
            </w:pPr>
            <w:r>
              <w:rPr>
                <w:b/>
                <w:sz w:val="18"/>
                <w:szCs w:val="18"/>
              </w:rPr>
              <w:t>Описание контроля</w:t>
            </w:r>
          </w:p>
        </w:tc>
        <w:tc>
          <w:tcPr>
            <w:tcW w:w="991" w:type="dxa"/>
          </w:tcPr>
          <w:p w:rsidR="00EA1355" w:rsidRDefault="00EA1355" w:rsidP="00EA1355">
            <w:pPr>
              <w:autoSpaceDE w:val="0"/>
              <w:rPr>
                <w:b/>
                <w:sz w:val="18"/>
                <w:szCs w:val="18"/>
              </w:rPr>
            </w:pPr>
            <w:r>
              <w:rPr>
                <w:b/>
                <w:sz w:val="18"/>
                <w:szCs w:val="18"/>
              </w:rPr>
              <w:t>Уровень контроля</w:t>
            </w:r>
          </w:p>
        </w:tc>
      </w:tr>
      <w:tr w:rsidR="00EA1355" w:rsidTr="00EA1355">
        <w:tc>
          <w:tcPr>
            <w:tcW w:w="474" w:type="dxa"/>
          </w:tcPr>
          <w:p w:rsidR="00EA1355" w:rsidRDefault="00EA1355" w:rsidP="00EA1355">
            <w:pPr>
              <w:autoSpaceDE w:val="0"/>
              <w:rPr>
                <w:b/>
                <w:sz w:val="18"/>
                <w:szCs w:val="18"/>
              </w:rPr>
            </w:pPr>
            <w:r>
              <w:rPr>
                <w:b/>
                <w:sz w:val="18"/>
                <w:szCs w:val="18"/>
              </w:rPr>
              <w:t>1</w:t>
            </w:r>
          </w:p>
        </w:tc>
        <w:tc>
          <w:tcPr>
            <w:tcW w:w="8954" w:type="dxa"/>
          </w:tcPr>
          <w:p w:rsidR="00EA1355" w:rsidRDefault="00EA1355" w:rsidP="00EA1355">
            <w:pPr>
              <w:autoSpaceDE w:val="0"/>
              <w:rPr>
                <w:b/>
                <w:sz w:val="18"/>
                <w:szCs w:val="18"/>
              </w:rPr>
            </w:pPr>
            <w:r>
              <w:rPr>
                <w:b/>
                <w:sz w:val="18"/>
                <w:szCs w:val="18"/>
              </w:rPr>
              <w:t>Счет 1401101ХХ, где 1ХХ – только детализированные КОСГУ</w:t>
            </w:r>
          </w:p>
        </w:tc>
        <w:tc>
          <w:tcPr>
            <w:tcW w:w="991" w:type="dxa"/>
          </w:tcPr>
          <w:p w:rsidR="00EA1355" w:rsidRDefault="00EA1355" w:rsidP="00EA1355">
            <w:pPr>
              <w:autoSpaceDE w:val="0"/>
              <w:rPr>
                <w:b/>
                <w:sz w:val="18"/>
                <w:szCs w:val="18"/>
              </w:rPr>
            </w:pPr>
            <w:r>
              <w:rPr>
                <w:b/>
                <w:sz w:val="18"/>
                <w:szCs w:val="18"/>
              </w:rPr>
              <w:t>Б</w:t>
            </w:r>
          </w:p>
        </w:tc>
      </w:tr>
      <w:tr w:rsidR="00EA1355" w:rsidTr="00AD641F">
        <w:tc>
          <w:tcPr>
            <w:tcW w:w="474" w:type="dxa"/>
          </w:tcPr>
          <w:p w:rsidR="00EA1355" w:rsidRDefault="00EA1355">
            <w:pPr>
              <w:autoSpaceDE w:val="0"/>
              <w:rPr>
                <w:b/>
                <w:sz w:val="18"/>
                <w:szCs w:val="18"/>
              </w:rPr>
            </w:pPr>
            <w:r>
              <w:rPr>
                <w:b/>
                <w:sz w:val="18"/>
                <w:szCs w:val="18"/>
              </w:rPr>
              <w:t>2</w:t>
            </w:r>
          </w:p>
        </w:tc>
        <w:tc>
          <w:tcPr>
            <w:tcW w:w="8954" w:type="dxa"/>
          </w:tcPr>
          <w:p w:rsidR="00EA1355" w:rsidRDefault="00EA1355" w:rsidP="00EA1355">
            <w:pPr>
              <w:autoSpaceDE w:val="0"/>
              <w:rPr>
                <w:b/>
                <w:sz w:val="18"/>
                <w:szCs w:val="18"/>
              </w:rPr>
            </w:pPr>
            <w:r>
              <w:rPr>
                <w:b/>
                <w:sz w:val="18"/>
                <w:szCs w:val="18"/>
              </w:rPr>
              <w:t>Счет 1401202ХХ, где 2ХХ – только детализированные КОСГУ</w:t>
            </w:r>
          </w:p>
        </w:tc>
        <w:tc>
          <w:tcPr>
            <w:tcW w:w="991" w:type="dxa"/>
          </w:tcPr>
          <w:p w:rsidR="00EA1355" w:rsidRDefault="00EA1355" w:rsidP="00EA1355">
            <w:pPr>
              <w:autoSpaceDE w:val="0"/>
              <w:rPr>
                <w:b/>
                <w:sz w:val="18"/>
                <w:szCs w:val="18"/>
              </w:rPr>
            </w:pPr>
            <w:r>
              <w:rPr>
                <w:b/>
                <w:sz w:val="18"/>
                <w:szCs w:val="18"/>
              </w:rPr>
              <w:t>Б</w:t>
            </w:r>
          </w:p>
        </w:tc>
      </w:tr>
      <w:tr w:rsidR="00AE7FAF" w:rsidTr="00AE7FAF">
        <w:tc>
          <w:tcPr>
            <w:tcW w:w="474" w:type="dxa"/>
          </w:tcPr>
          <w:p w:rsidR="00AE7FAF" w:rsidRDefault="00AE7FAF" w:rsidP="00AE7FAF">
            <w:pPr>
              <w:autoSpaceDE w:val="0"/>
              <w:rPr>
                <w:b/>
                <w:sz w:val="18"/>
                <w:szCs w:val="18"/>
              </w:rPr>
            </w:pPr>
            <w:r>
              <w:rPr>
                <w:b/>
                <w:sz w:val="18"/>
                <w:szCs w:val="18"/>
              </w:rPr>
              <w:t>3</w:t>
            </w:r>
          </w:p>
        </w:tc>
        <w:tc>
          <w:tcPr>
            <w:tcW w:w="8954" w:type="dxa"/>
          </w:tcPr>
          <w:p w:rsidR="00AE7FAF" w:rsidRPr="00815B92" w:rsidRDefault="00AE7FAF" w:rsidP="00006AAE">
            <w:pPr>
              <w:autoSpaceDE w:val="0"/>
              <w:rPr>
                <w:b/>
                <w:sz w:val="18"/>
                <w:szCs w:val="18"/>
              </w:rPr>
            </w:pPr>
            <w:r w:rsidRPr="00815B92">
              <w:rPr>
                <w:b/>
                <w:sz w:val="18"/>
                <w:szCs w:val="18"/>
              </w:rPr>
              <w:t>Счет 1401101ХХ, только детализированные КДБ, кроме: 1 11 09000 00 0000 000 1 401 10 </w:t>
            </w:r>
            <w:proofErr w:type="gramStart"/>
            <w:r w:rsidRPr="00815B92">
              <w:rPr>
                <w:b/>
                <w:sz w:val="18"/>
                <w:szCs w:val="18"/>
              </w:rPr>
              <w:t>172 ,</w:t>
            </w:r>
            <w:proofErr w:type="gramEnd"/>
            <w:r w:rsidRPr="00815B92">
              <w:rPr>
                <w:b/>
                <w:sz w:val="18"/>
                <w:szCs w:val="18"/>
              </w:rPr>
              <w:t xml:space="preserve"> 1 17 00000 00 0000 000 1 401 10 176, 1 17 00000 00 0000 000 1 401 10 199, 1 14 00000 00 0000 000 1 401 10 172, 1 17 05010 01 0000 180 1 401 10 199 , 1 11 09000 00 0000 120 1 401 10 172, 1 11 00000 00 0000 000 1 401 10 121, 1 11 00000 00 0000 000 1 401 10 122 , 1 11 00000 00 0000 000 1 401 10 123</w:t>
            </w:r>
          </w:p>
        </w:tc>
        <w:tc>
          <w:tcPr>
            <w:tcW w:w="991" w:type="dxa"/>
          </w:tcPr>
          <w:p w:rsidR="00AE7FAF" w:rsidRDefault="00AE7FAF" w:rsidP="00AE7FAF">
            <w:pPr>
              <w:autoSpaceDE w:val="0"/>
              <w:rPr>
                <w:b/>
                <w:sz w:val="18"/>
                <w:szCs w:val="18"/>
              </w:rPr>
            </w:pPr>
            <w:r>
              <w:rPr>
                <w:b/>
                <w:sz w:val="18"/>
                <w:szCs w:val="18"/>
              </w:rPr>
              <w:t>Б</w:t>
            </w:r>
          </w:p>
        </w:tc>
      </w:tr>
    </w:tbl>
    <w:p w:rsidR="001B6F2D" w:rsidRPr="00A1781D" w:rsidRDefault="001B6F2D">
      <w:pPr>
        <w:autoSpaceDE w:val="0"/>
        <w:rPr>
          <w:b/>
          <w:sz w:val="18"/>
          <w:szCs w:val="18"/>
        </w:rPr>
      </w:pPr>
    </w:p>
    <w:p w:rsidR="00AF2A64" w:rsidRDefault="00EA1355" w:rsidP="0071514C">
      <w:pPr>
        <w:autoSpaceDE w:val="0"/>
        <w:rPr>
          <w:b/>
          <w:sz w:val="18"/>
          <w:szCs w:val="18"/>
        </w:rPr>
      </w:pPr>
      <w:r w:rsidRPr="00A1781D">
        <w:rPr>
          <w:b/>
          <w:sz w:val="18"/>
          <w:szCs w:val="18"/>
        </w:rPr>
        <w:t>Раздел 1 Бюджетная деятельность «Доходы»</w:t>
      </w:r>
    </w:p>
    <w:p w:rsidR="00EB6395" w:rsidRDefault="00EB6395" w:rsidP="0071514C">
      <w:pPr>
        <w:autoSpaceDE w:val="0"/>
        <w:rPr>
          <w:b/>
          <w:sz w:val="18"/>
          <w:szCs w:val="18"/>
        </w:rPr>
      </w:pPr>
    </w:p>
    <w:tbl>
      <w:tblPr>
        <w:tblStyle w:val="aff"/>
        <w:tblW w:w="0" w:type="auto"/>
        <w:tblLook w:val="04A0" w:firstRow="1" w:lastRow="0" w:firstColumn="1" w:lastColumn="0" w:noHBand="0" w:noVBand="1"/>
      </w:tblPr>
      <w:tblGrid>
        <w:gridCol w:w="960"/>
        <w:gridCol w:w="1140"/>
        <w:gridCol w:w="960"/>
        <w:gridCol w:w="960"/>
        <w:gridCol w:w="960"/>
        <w:gridCol w:w="960"/>
        <w:gridCol w:w="960"/>
      </w:tblGrid>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bookmarkStart w:id="129" w:name="OLE_LINK1"/>
            <w:r w:rsidRPr="00196F5A">
              <w:rPr>
                <w:b/>
                <w:sz w:val="16"/>
                <w:szCs w:val="16"/>
              </w:rPr>
              <w:t>Группа</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Подгруппа</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ЭЛМ</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АГПВД</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КВД</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АС</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КОСГУ</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05</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06</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lastRenderedPageBreak/>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112</w:t>
            </w:r>
          </w:p>
        </w:tc>
      </w:tr>
      <w:tr w:rsidR="0024638B" w:rsidRPr="0024638B" w:rsidTr="00D21292">
        <w:trPr>
          <w:trHeight w:val="315"/>
        </w:trPr>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1</w:t>
            </w:r>
          </w:p>
        </w:tc>
        <w:tc>
          <w:tcPr>
            <w:tcW w:w="114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10</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01</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140</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1</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40110</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112</w:t>
            </w:r>
          </w:p>
        </w:tc>
      </w:tr>
      <w:tr w:rsidR="0024638B" w:rsidRPr="0024638B" w:rsidTr="00D21292">
        <w:trPr>
          <w:trHeight w:val="315"/>
        </w:trPr>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1</w:t>
            </w:r>
          </w:p>
        </w:tc>
        <w:tc>
          <w:tcPr>
            <w:tcW w:w="114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08</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01</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110</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1</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40110</w:t>
            </w:r>
          </w:p>
        </w:tc>
        <w:tc>
          <w:tcPr>
            <w:tcW w:w="960" w:type="dxa"/>
            <w:noWrap/>
            <w:vAlign w:val="center"/>
            <w:hideMark/>
          </w:tcPr>
          <w:p w:rsidR="0024638B" w:rsidRPr="0024638B" w:rsidRDefault="0024638B" w:rsidP="00E11CF5">
            <w:pPr>
              <w:suppressAutoHyphens w:val="0"/>
              <w:jc w:val="center"/>
              <w:rPr>
                <w:b/>
                <w:bCs/>
                <w:color w:val="000000"/>
                <w:sz w:val="16"/>
                <w:szCs w:val="16"/>
                <w:lang w:eastAsia="ru-RU"/>
              </w:rPr>
            </w:pPr>
            <w:r w:rsidRPr="0024638B">
              <w:rPr>
                <w:b/>
                <w:bCs/>
                <w:color w:val="000000"/>
                <w:sz w:val="16"/>
                <w:szCs w:val="16"/>
                <w:lang w:eastAsia="ru-RU"/>
              </w:rPr>
              <w:t>113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113</w:t>
            </w:r>
          </w:p>
        </w:tc>
      </w:tr>
      <w:tr w:rsidR="009F6554" w:rsidRPr="00196F5A" w:rsidTr="009F6554">
        <w:trPr>
          <w:trHeight w:val="300"/>
        </w:trPr>
        <w:tc>
          <w:tcPr>
            <w:tcW w:w="960" w:type="dxa"/>
            <w:noWrap/>
            <w:hideMark/>
          </w:tcPr>
          <w:p w:rsidR="009F6554" w:rsidRPr="00196F5A" w:rsidRDefault="009F6554" w:rsidP="00D27F86">
            <w:pPr>
              <w:autoSpaceDE w:val="0"/>
              <w:jc w:val="center"/>
              <w:rPr>
                <w:b/>
                <w:sz w:val="16"/>
                <w:szCs w:val="16"/>
              </w:rPr>
            </w:pPr>
            <w:r w:rsidRPr="00196F5A">
              <w:rPr>
                <w:b/>
                <w:sz w:val="16"/>
                <w:szCs w:val="16"/>
              </w:rPr>
              <w:t>1</w:t>
            </w:r>
          </w:p>
        </w:tc>
        <w:tc>
          <w:tcPr>
            <w:tcW w:w="1140" w:type="dxa"/>
            <w:noWrap/>
            <w:hideMark/>
          </w:tcPr>
          <w:p w:rsidR="009F6554" w:rsidRPr="00196F5A" w:rsidRDefault="009F6554" w:rsidP="00D27F86">
            <w:pPr>
              <w:autoSpaceDE w:val="0"/>
              <w:jc w:val="center"/>
              <w:rPr>
                <w:b/>
                <w:sz w:val="16"/>
                <w:szCs w:val="16"/>
              </w:rPr>
            </w:pPr>
            <w:r>
              <w:rPr>
                <w:b/>
                <w:sz w:val="16"/>
                <w:szCs w:val="16"/>
              </w:rPr>
              <w:t>02</w:t>
            </w:r>
          </w:p>
        </w:tc>
        <w:tc>
          <w:tcPr>
            <w:tcW w:w="960" w:type="dxa"/>
            <w:noWrap/>
            <w:hideMark/>
          </w:tcPr>
          <w:p w:rsidR="009F6554" w:rsidRPr="00196F5A" w:rsidRDefault="009F6554" w:rsidP="00D27F86">
            <w:pPr>
              <w:autoSpaceDE w:val="0"/>
              <w:jc w:val="center"/>
              <w:rPr>
                <w:b/>
                <w:sz w:val="16"/>
                <w:szCs w:val="16"/>
              </w:rPr>
            </w:pPr>
            <w:r w:rsidRPr="00196F5A">
              <w:rPr>
                <w:b/>
                <w:sz w:val="16"/>
                <w:szCs w:val="16"/>
              </w:rPr>
              <w:t>01</w:t>
            </w:r>
          </w:p>
        </w:tc>
        <w:tc>
          <w:tcPr>
            <w:tcW w:w="960" w:type="dxa"/>
            <w:noWrap/>
            <w:hideMark/>
          </w:tcPr>
          <w:p w:rsidR="009F6554" w:rsidRPr="00196F5A" w:rsidRDefault="009F6554" w:rsidP="009F6554">
            <w:pPr>
              <w:autoSpaceDE w:val="0"/>
              <w:jc w:val="center"/>
              <w:rPr>
                <w:b/>
                <w:sz w:val="16"/>
                <w:szCs w:val="16"/>
              </w:rPr>
            </w:pPr>
            <w:r w:rsidRPr="00196F5A">
              <w:rPr>
                <w:b/>
                <w:sz w:val="16"/>
                <w:szCs w:val="16"/>
              </w:rPr>
              <w:t>1</w:t>
            </w:r>
            <w:r>
              <w:rPr>
                <w:b/>
                <w:sz w:val="16"/>
                <w:szCs w:val="16"/>
              </w:rPr>
              <w:t>6</w:t>
            </w:r>
            <w:r w:rsidRPr="00196F5A">
              <w:rPr>
                <w:b/>
                <w:sz w:val="16"/>
                <w:szCs w:val="16"/>
              </w:rPr>
              <w:t>0</w:t>
            </w:r>
          </w:p>
        </w:tc>
        <w:tc>
          <w:tcPr>
            <w:tcW w:w="960" w:type="dxa"/>
            <w:noWrap/>
            <w:hideMark/>
          </w:tcPr>
          <w:p w:rsidR="009F6554" w:rsidRPr="00196F5A" w:rsidRDefault="009F6554" w:rsidP="00D27F86">
            <w:pPr>
              <w:autoSpaceDE w:val="0"/>
              <w:jc w:val="center"/>
              <w:rPr>
                <w:b/>
                <w:sz w:val="16"/>
                <w:szCs w:val="16"/>
              </w:rPr>
            </w:pPr>
            <w:r w:rsidRPr="00196F5A">
              <w:rPr>
                <w:b/>
                <w:sz w:val="16"/>
                <w:szCs w:val="16"/>
              </w:rPr>
              <w:t>1</w:t>
            </w:r>
          </w:p>
        </w:tc>
        <w:tc>
          <w:tcPr>
            <w:tcW w:w="960" w:type="dxa"/>
            <w:noWrap/>
            <w:hideMark/>
          </w:tcPr>
          <w:p w:rsidR="009F6554" w:rsidRPr="00196F5A" w:rsidRDefault="009F6554" w:rsidP="00D27F86">
            <w:pPr>
              <w:autoSpaceDE w:val="0"/>
              <w:jc w:val="center"/>
              <w:rPr>
                <w:b/>
                <w:sz w:val="16"/>
                <w:szCs w:val="16"/>
              </w:rPr>
            </w:pPr>
            <w:r w:rsidRPr="00196F5A">
              <w:rPr>
                <w:b/>
                <w:sz w:val="16"/>
                <w:szCs w:val="16"/>
              </w:rPr>
              <w:t>40110</w:t>
            </w:r>
          </w:p>
        </w:tc>
        <w:tc>
          <w:tcPr>
            <w:tcW w:w="960" w:type="dxa"/>
            <w:noWrap/>
            <w:hideMark/>
          </w:tcPr>
          <w:p w:rsidR="009F6554" w:rsidRPr="00196F5A" w:rsidRDefault="009F6554" w:rsidP="009F6554">
            <w:pPr>
              <w:autoSpaceDE w:val="0"/>
              <w:jc w:val="center"/>
              <w:rPr>
                <w:b/>
                <w:sz w:val="16"/>
                <w:szCs w:val="16"/>
              </w:rPr>
            </w:pPr>
            <w:r w:rsidRPr="00196F5A">
              <w:rPr>
                <w:b/>
                <w:sz w:val="16"/>
                <w:szCs w:val="16"/>
              </w:rPr>
              <w:t>11</w:t>
            </w:r>
            <w:r>
              <w:rPr>
                <w:b/>
                <w:sz w:val="16"/>
                <w:szCs w:val="16"/>
              </w:rPr>
              <w:t>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126</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127</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128</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129</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129</w:t>
            </w:r>
          </w:p>
        </w:tc>
      </w:tr>
      <w:tr w:rsidR="0073667F" w:rsidRPr="00B13F87" w:rsidTr="00D21292">
        <w:trPr>
          <w:trHeight w:val="300"/>
        </w:trPr>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1</w:t>
            </w:r>
          </w:p>
        </w:tc>
        <w:tc>
          <w:tcPr>
            <w:tcW w:w="1140" w:type="dxa"/>
            <w:noWrap/>
            <w:vAlign w:val="center"/>
            <w:hideMark/>
          </w:tcPr>
          <w:p w:rsidR="0073667F" w:rsidRPr="00B13F87" w:rsidRDefault="0073667F" w:rsidP="00E11CF5">
            <w:pPr>
              <w:autoSpaceDE w:val="0"/>
              <w:jc w:val="center"/>
              <w:rPr>
                <w:b/>
                <w:sz w:val="16"/>
                <w:szCs w:val="16"/>
              </w:rPr>
            </w:pPr>
            <w:r w:rsidRPr="00B13F87">
              <w:rPr>
                <w:b/>
                <w:sz w:val="16"/>
                <w:szCs w:val="16"/>
              </w:rPr>
              <w:t>11</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01</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120</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1</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40110</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12К</w:t>
            </w:r>
          </w:p>
        </w:tc>
      </w:tr>
      <w:tr w:rsidR="0073667F" w:rsidRPr="00B13F87" w:rsidTr="00D21292">
        <w:trPr>
          <w:trHeight w:val="300"/>
        </w:trPr>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1</w:t>
            </w:r>
          </w:p>
        </w:tc>
        <w:tc>
          <w:tcPr>
            <w:tcW w:w="1140" w:type="dxa"/>
            <w:noWrap/>
            <w:vAlign w:val="center"/>
            <w:hideMark/>
          </w:tcPr>
          <w:p w:rsidR="0073667F" w:rsidRPr="00B13F87" w:rsidRDefault="0073667F" w:rsidP="00E11CF5">
            <w:pPr>
              <w:autoSpaceDE w:val="0"/>
              <w:jc w:val="center"/>
              <w:rPr>
                <w:b/>
                <w:sz w:val="16"/>
                <w:szCs w:val="16"/>
              </w:rPr>
            </w:pPr>
            <w:r w:rsidRPr="00B13F87">
              <w:rPr>
                <w:b/>
                <w:sz w:val="16"/>
                <w:szCs w:val="16"/>
              </w:rPr>
              <w:t>11</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01</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120</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1</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40110</w:t>
            </w:r>
          </w:p>
        </w:tc>
        <w:tc>
          <w:tcPr>
            <w:tcW w:w="960" w:type="dxa"/>
            <w:noWrap/>
            <w:vAlign w:val="center"/>
            <w:hideMark/>
          </w:tcPr>
          <w:p w:rsidR="0073667F" w:rsidRPr="00B13F87" w:rsidRDefault="0073667F" w:rsidP="00E11CF5">
            <w:pPr>
              <w:autoSpaceDE w:val="0"/>
              <w:jc w:val="center"/>
              <w:rPr>
                <w:b/>
                <w:sz w:val="16"/>
                <w:szCs w:val="16"/>
              </w:rPr>
            </w:pPr>
            <w:r w:rsidRPr="00B13F87">
              <w:rPr>
                <w:b/>
                <w:sz w:val="16"/>
                <w:szCs w:val="16"/>
              </w:rPr>
              <w:t>12К</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135</w:t>
            </w:r>
          </w:p>
        </w:tc>
      </w:tr>
      <w:tr w:rsidR="00834A36" w:rsidRPr="00196F5A" w:rsidTr="00D21292">
        <w:trPr>
          <w:trHeight w:val="300"/>
        </w:trPr>
        <w:tc>
          <w:tcPr>
            <w:tcW w:w="960" w:type="dxa"/>
            <w:noWrap/>
            <w:hideMark/>
          </w:tcPr>
          <w:p w:rsidR="00834A36" w:rsidRPr="00196F5A" w:rsidRDefault="00834A36" w:rsidP="00834A36">
            <w:pPr>
              <w:autoSpaceDE w:val="0"/>
              <w:jc w:val="center"/>
              <w:rPr>
                <w:b/>
                <w:sz w:val="16"/>
                <w:szCs w:val="16"/>
              </w:rPr>
            </w:pPr>
            <w:r w:rsidRPr="00196F5A">
              <w:rPr>
                <w:b/>
                <w:sz w:val="16"/>
                <w:szCs w:val="16"/>
              </w:rPr>
              <w:t>1</w:t>
            </w:r>
          </w:p>
        </w:tc>
        <w:tc>
          <w:tcPr>
            <w:tcW w:w="1140" w:type="dxa"/>
            <w:noWrap/>
            <w:hideMark/>
          </w:tcPr>
          <w:p w:rsidR="00834A36" w:rsidRPr="00196F5A" w:rsidRDefault="00834A36" w:rsidP="00834A36">
            <w:pPr>
              <w:autoSpaceDE w:val="0"/>
              <w:jc w:val="center"/>
              <w:rPr>
                <w:b/>
                <w:sz w:val="16"/>
                <w:szCs w:val="16"/>
              </w:rPr>
            </w:pPr>
            <w:r w:rsidRPr="00196F5A">
              <w:rPr>
                <w:b/>
                <w:sz w:val="16"/>
                <w:szCs w:val="16"/>
              </w:rPr>
              <w:t>13</w:t>
            </w:r>
          </w:p>
        </w:tc>
        <w:tc>
          <w:tcPr>
            <w:tcW w:w="960" w:type="dxa"/>
            <w:noWrap/>
            <w:hideMark/>
          </w:tcPr>
          <w:p w:rsidR="00834A36" w:rsidRPr="00196F5A" w:rsidRDefault="00834A36" w:rsidP="00834A36">
            <w:pPr>
              <w:autoSpaceDE w:val="0"/>
              <w:jc w:val="center"/>
              <w:rPr>
                <w:b/>
                <w:sz w:val="16"/>
                <w:szCs w:val="16"/>
              </w:rPr>
            </w:pPr>
            <w:r w:rsidRPr="00196F5A">
              <w:rPr>
                <w:b/>
                <w:sz w:val="16"/>
                <w:szCs w:val="16"/>
              </w:rPr>
              <w:t>01</w:t>
            </w:r>
          </w:p>
        </w:tc>
        <w:tc>
          <w:tcPr>
            <w:tcW w:w="960" w:type="dxa"/>
            <w:noWrap/>
            <w:hideMark/>
          </w:tcPr>
          <w:p w:rsidR="00834A36" w:rsidRPr="00196F5A" w:rsidRDefault="00834A36" w:rsidP="00834A36">
            <w:pPr>
              <w:autoSpaceDE w:val="0"/>
              <w:jc w:val="center"/>
              <w:rPr>
                <w:b/>
                <w:sz w:val="16"/>
                <w:szCs w:val="16"/>
              </w:rPr>
            </w:pPr>
            <w:r w:rsidRPr="00196F5A">
              <w:rPr>
                <w:b/>
                <w:sz w:val="16"/>
                <w:szCs w:val="16"/>
              </w:rPr>
              <w:t>130</w:t>
            </w:r>
          </w:p>
        </w:tc>
        <w:tc>
          <w:tcPr>
            <w:tcW w:w="960" w:type="dxa"/>
            <w:noWrap/>
            <w:hideMark/>
          </w:tcPr>
          <w:p w:rsidR="00834A36" w:rsidRPr="00196F5A" w:rsidRDefault="00834A36" w:rsidP="00834A36">
            <w:pPr>
              <w:autoSpaceDE w:val="0"/>
              <w:jc w:val="center"/>
              <w:rPr>
                <w:b/>
                <w:sz w:val="16"/>
                <w:szCs w:val="16"/>
              </w:rPr>
            </w:pPr>
            <w:r w:rsidRPr="00196F5A">
              <w:rPr>
                <w:b/>
                <w:sz w:val="16"/>
                <w:szCs w:val="16"/>
              </w:rPr>
              <w:t>1</w:t>
            </w:r>
          </w:p>
        </w:tc>
        <w:tc>
          <w:tcPr>
            <w:tcW w:w="960" w:type="dxa"/>
            <w:noWrap/>
            <w:hideMark/>
          </w:tcPr>
          <w:p w:rsidR="00834A36" w:rsidRPr="00196F5A" w:rsidRDefault="00834A36" w:rsidP="00834A36">
            <w:pPr>
              <w:autoSpaceDE w:val="0"/>
              <w:jc w:val="center"/>
              <w:rPr>
                <w:b/>
                <w:sz w:val="16"/>
                <w:szCs w:val="16"/>
              </w:rPr>
            </w:pPr>
            <w:r w:rsidRPr="00196F5A">
              <w:rPr>
                <w:b/>
                <w:sz w:val="16"/>
                <w:szCs w:val="16"/>
              </w:rPr>
              <w:t>40110</w:t>
            </w:r>
          </w:p>
        </w:tc>
        <w:tc>
          <w:tcPr>
            <w:tcW w:w="960" w:type="dxa"/>
            <w:noWrap/>
            <w:hideMark/>
          </w:tcPr>
          <w:p w:rsidR="00834A36" w:rsidRPr="00196F5A" w:rsidRDefault="00834A36" w:rsidP="00834A36">
            <w:pPr>
              <w:autoSpaceDE w:val="0"/>
              <w:jc w:val="center"/>
              <w:rPr>
                <w:b/>
                <w:sz w:val="16"/>
                <w:szCs w:val="16"/>
              </w:rPr>
            </w:pPr>
            <w:r w:rsidRPr="00196F5A">
              <w:rPr>
                <w:b/>
                <w:sz w:val="16"/>
                <w:szCs w:val="16"/>
              </w:rPr>
              <w:t>13</w:t>
            </w:r>
            <w:r>
              <w:rPr>
                <w:b/>
                <w:sz w:val="16"/>
                <w:szCs w:val="16"/>
              </w:rPr>
              <w:t>6</w:t>
            </w:r>
          </w:p>
        </w:tc>
      </w:tr>
      <w:tr w:rsidR="000D3E23" w:rsidRPr="00196F5A" w:rsidTr="00D21292">
        <w:trPr>
          <w:trHeight w:val="300"/>
        </w:trPr>
        <w:tc>
          <w:tcPr>
            <w:tcW w:w="960" w:type="dxa"/>
            <w:noWrap/>
            <w:vAlign w:val="center"/>
            <w:hideMark/>
          </w:tcPr>
          <w:p w:rsidR="000D3E23" w:rsidRPr="00196F5A" w:rsidRDefault="000D3E23" w:rsidP="00E11CF5">
            <w:pPr>
              <w:autoSpaceDE w:val="0"/>
              <w:jc w:val="center"/>
              <w:rPr>
                <w:b/>
                <w:sz w:val="16"/>
                <w:szCs w:val="16"/>
              </w:rPr>
            </w:pPr>
            <w:r w:rsidRPr="00196F5A">
              <w:rPr>
                <w:b/>
                <w:sz w:val="16"/>
                <w:szCs w:val="16"/>
              </w:rPr>
              <w:t>1</w:t>
            </w:r>
          </w:p>
        </w:tc>
        <w:tc>
          <w:tcPr>
            <w:tcW w:w="1140" w:type="dxa"/>
            <w:noWrap/>
            <w:vAlign w:val="center"/>
            <w:hideMark/>
          </w:tcPr>
          <w:p w:rsidR="000D3E23" w:rsidRPr="00196F5A" w:rsidRDefault="000D3E23" w:rsidP="00E11CF5">
            <w:pPr>
              <w:autoSpaceDE w:val="0"/>
              <w:jc w:val="center"/>
              <w:rPr>
                <w:b/>
                <w:sz w:val="16"/>
                <w:szCs w:val="16"/>
              </w:rPr>
            </w:pPr>
            <w:r w:rsidRPr="00196F5A">
              <w:rPr>
                <w:b/>
                <w:sz w:val="16"/>
                <w:szCs w:val="16"/>
              </w:rPr>
              <w:t>13</w:t>
            </w:r>
          </w:p>
        </w:tc>
        <w:tc>
          <w:tcPr>
            <w:tcW w:w="960" w:type="dxa"/>
            <w:noWrap/>
            <w:vAlign w:val="center"/>
            <w:hideMark/>
          </w:tcPr>
          <w:p w:rsidR="000D3E23" w:rsidRPr="00196F5A" w:rsidRDefault="000D3E23" w:rsidP="00E11CF5">
            <w:pPr>
              <w:autoSpaceDE w:val="0"/>
              <w:jc w:val="center"/>
              <w:rPr>
                <w:b/>
                <w:sz w:val="16"/>
                <w:szCs w:val="16"/>
              </w:rPr>
            </w:pPr>
            <w:r w:rsidRPr="00196F5A">
              <w:rPr>
                <w:b/>
                <w:sz w:val="16"/>
                <w:szCs w:val="16"/>
              </w:rPr>
              <w:t>01</w:t>
            </w:r>
          </w:p>
        </w:tc>
        <w:tc>
          <w:tcPr>
            <w:tcW w:w="960" w:type="dxa"/>
            <w:noWrap/>
            <w:vAlign w:val="center"/>
            <w:hideMark/>
          </w:tcPr>
          <w:p w:rsidR="000D3E23" w:rsidRPr="00196F5A" w:rsidRDefault="000D3E23" w:rsidP="00E11CF5">
            <w:pPr>
              <w:autoSpaceDE w:val="0"/>
              <w:jc w:val="center"/>
              <w:rPr>
                <w:b/>
                <w:sz w:val="16"/>
                <w:szCs w:val="16"/>
              </w:rPr>
            </w:pPr>
            <w:r w:rsidRPr="00196F5A">
              <w:rPr>
                <w:b/>
                <w:sz w:val="16"/>
                <w:szCs w:val="16"/>
              </w:rPr>
              <w:t>130</w:t>
            </w:r>
          </w:p>
        </w:tc>
        <w:tc>
          <w:tcPr>
            <w:tcW w:w="960" w:type="dxa"/>
            <w:noWrap/>
            <w:vAlign w:val="center"/>
            <w:hideMark/>
          </w:tcPr>
          <w:p w:rsidR="000D3E23" w:rsidRPr="00196F5A" w:rsidRDefault="000D3E23" w:rsidP="00E11CF5">
            <w:pPr>
              <w:autoSpaceDE w:val="0"/>
              <w:jc w:val="center"/>
              <w:rPr>
                <w:b/>
                <w:sz w:val="16"/>
                <w:szCs w:val="16"/>
              </w:rPr>
            </w:pPr>
            <w:r w:rsidRPr="00196F5A">
              <w:rPr>
                <w:b/>
                <w:sz w:val="16"/>
                <w:szCs w:val="16"/>
              </w:rPr>
              <w:t>1</w:t>
            </w:r>
          </w:p>
        </w:tc>
        <w:tc>
          <w:tcPr>
            <w:tcW w:w="960" w:type="dxa"/>
            <w:noWrap/>
            <w:vAlign w:val="center"/>
            <w:hideMark/>
          </w:tcPr>
          <w:p w:rsidR="000D3E23" w:rsidRPr="00196F5A" w:rsidRDefault="000D3E23" w:rsidP="00E11CF5">
            <w:pPr>
              <w:autoSpaceDE w:val="0"/>
              <w:jc w:val="center"/>
              <w:rPr>
                <w:b/>
                <w:sz w:val="16"/>
                <w:szCs w:val="16"/>
              </w:rPr>
            </w:pPr>
            <w:r w:rsidRPr="00196F5A">
              <w:rPr>
                <w:b/>
                <w:sz w:val="16"/>
                <w:szCs w:val="16"/>
              </w:rPr>
              <w:t>40110</w:t>
            </w:r>
          </w:p>
        </w:tc>
        <w:tc>
          <w:tcPr>
            <w:tcW w:w="960" w:type="dxa"/>
            <w:noWrap/>
            <w:vAlign w:val="center"/>
            <w:hideMark/>
          </w:tcPr>
          <w:p w:rsidR="000D3E23" w:rsidRPr="00196F5A" w:rsidRDefault="000D3E23" w:rsidP="00E11CF5">
            <w:pPr>
              <w:autoSpaceDE w:val="0"/>
              <w:jc w:val="center"/>
              <w:rPr>
                <w:b/>
                <w:sz w:val="16"/>
                <w:szCs w:val="16"/>
              </w:rPr>
            </w:pPr>
            <w:r w:rsidRPr="00196F5A">
              <w:rPr>
                <w:b/>
                <w:sz w:val="16"/>
                <w:szCs w:val="16"/>
              </w:rPr>
              <w:t>13</w:t>
            </w:r>
            <w:r>
              <w:rPr>
                <w:b/>
                <w:sz w:val="16"/>
                <w:szCs w:val="16"/>
              </w:rPr>
              <w:t>9</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02</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lastRenderedPageBreak/>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19</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156</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156</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156</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157</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157</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157</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158</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158</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158</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159</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159</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02</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161</w:t>
            </w:r>
          </w:p>
        </w:tc>
      </w:tr>
      <w:tr w:rsidR="00524842" w:rsidRPr="00196F5A" w:rsidTr="00D21292">
        <w:trPr>
          <w:trHeight w:val="300"/>
        </w:trPr>
        <w:tc>
          <w:tcPr>
            <w:tcW w:w="960" w:type="dxa"/>
            <w:noWrap/>
            <w:vAlign w:val="center"/>
            <w:hideMark/>
          </w:tcPr>
          <w:p w:rsidR="00524842" w:rsidRPr="00196F5A" w:rsidRDefault="00524842" w:rsidP="00524842">
            <w:pPr>
              <w:autoSpaceDE w:val="0"/>
              <w:jc w:val="center"/>
              <w:rPr>
                <w:b/>
                <w:sz w:val="16"/>
                <w:szCs w:val="16"/>
              </w:rPr>
            </w:pPr>
            <w:r w:rsidRPr="00196F5A">
              <w:rPr>
                <w:b/>
                <w:sz w:val="16"/>
                <w:szCs w:val="16"/>
              </w:rPr>
              <w:t>2</w:t>
            </w:r>
          </w:p>
        </w:tc>
        <w:tc>
          <w:tcPr>
            <w:tcW w:w="1140" w:type="dxa"/>
            <w:noWrap/>
            <w:vAlign w:val="center"/>
            <w:hideMark/>
          </w:tcPr>
          <w:p w:rsidR="00524842" w:rsidRPr="00196F5A" w:rsidRDefault="00524842" w:rsidP="00524842">
            <w:pPr>
              <w:autoSpaceDE w:val="0"/>
              <w:jc w:val="center"/>
              <w:rPr>
                <w:b/>
                <w:sz w:val="16"/>
                <w:szCs w:val="16"/>
              </w:rPr>
            </w:pPr>
            <w:r>
              <w:rPr>
                <w:b/>
                <w:sz w:val="16"/>
                <w:szCs w:val="16"/>
              </w:rPr>
              <w:t>19</w:t>
            </w:r>
          </w:p>
        </w:tc>
        <w:tc>
          <w:tcPr>
            <w:tcW w:w="960" w:type="dxa"/>
            <w:noWrap/>
            <w:vAlign w:val="center"/>
            <w:hideMark/>
          </w:tcPr>
          <w:p w:rsidR="00524842" w:rsidRPr="00196F5A" w:rsidRDefault="00524842" w:rsidP="00524842">
            <w:pPr>
              <w:autoSpaceDE w:val="0"/>
              <w:jc w:val="center"/>
              <w:rPr>
                <w:b/>
                <w:sz w:val="16"/>
                <w:szCs w:val="16"/>
              </w:rPr>
            </w:pPr>
            <w:r w:rsidRPr="00196F5A">
              <w:rPr>
                <w:b/>
                <w:sz w:val="16"/>
                <w:szCs w:val="16"/>
              </w:rPr>
              <w:t>01</w:t>
            </w:r>
          </w:p>
        </w:tc>
        <w:tc>
          <w:tcPr>
            <w:tcW w:w="960" w:type="dxa"/>
            <w:noWrap/>
            <w:vAlign w:val="center"/>
            <w:hideMark/>
          </w:tcPr>
          <w:p w:rsidR="00524842" w:rsidRPr="00196F5A" w:rsidRDefault="00524842" w:rsidP="00524842">
            <w:pPr>
              <w:autoSpaceDE w:val="0"/>
              <w:jc w:val="center"/>
              <w:rPr>
                <w:b/>
                <w:sz w:val="16"/>
                <w:szCs w:val="16"/>
              </w:rPr>
            </w:pPr>
            <w:r w:rsidRPr="00196F5A">
              <w:rPr>
                <w:b/>
                <w:sz w:val="16"/>
                <w:szCs w:val="16"/>
              </w:rPr>
              <w:t>150</w:t>
            </w:r>
          </w:p>
        </w:tc>
        <w:tc>
          <w:tcPr>
            <w:tcW w:w="960" w:type="dxa"/>
            <w:noWrap/>
            <w:vAlign w:val="center"/>
            <w:hideMark/>
          </w:tcPr>
          <w:p w:rsidR="00524842" w:rsidRPr="00196F5A" w:rsidRDefault="00524842" w:rsidP="00524842">
            <w:pPr>
              <w:autoSpaceDE w:val="0"/>
              <w:jc w:val="center"/>
              <w:rPr>
                <w:b/>
                <w:sz w:val="16"/>
                <w:szCs w:val="16"/>
              </w:rPr>
            </w:pPr>
            <w:r w:rsidRPr="00196F5A">
              <w:rPr>
                <w:b/>
                <w:sz w:val="16"/>
                <w:szCs w:val="16"/>
              </w:rPr>
              <w:t>1</w:t>
            </w:r>
          </w:p>
        </w:tc>
        <w:tc>
          <w:tcPr>
            <w:tcW w:w="960" w:type="dxa"/>
            <w:noWrap/>
            <w:vAlign w:val="center"/>
            <w:hideMark/>
          </w:tcPr>
          <w:p w:rsidR="00524842" w:rsidRPr="00196F5A" w:rsidRDefault="00524842" w:rsidP="00524842">
            <w:pPr>
              <w:autoSpaceDE w:val="0"/>
              <w:jc w:val="center"/>
              <w:rPr>
                <w:b/>
                <w:sz w:val="16"/>
                <w:szCs w:val="16"/>
              </w:rPr>
            </w:pPr>
            <w:r w:rsidRPr="00196F5A">
              <w:rPr>
                <w:b/>
                <w:sz w:val="16"/>
                <w:szCs w:val="16"/>
              </w:rPr>
              <w:t>40110</w:t>
            </w:r>
          </w:p>
        </w:tc>
        <w:tc>
          <w:tcPr>
            <w:tcW w:w="960" w:type="dxa"/>
            <w:noWrap/>
            <w:vAlign w:val="center"/>
            <w:hideMark/>
          </w:tcPr>
          <w:p w:rsidR="00524842" w:rsidRPr="00196F5A" w:rsidRDefault="00524842" w:rsidP="00524842">
            <w:pPr>
              <w:autoSpaceDE w:val="0"/>
              <w:jc w:val="center"/>
              <w:rPr>
                <w:b/>
                <w:sz w:val="16"/>
                <w:szCs w:val="16"/>
              </w:rPr>
            </w:pPr>
            <w:r w:rsidRPr="00196F5A">
              <w:rPr>
                <w:b/>
                <w:sz w:val="16"/>
                <w:szCs w:val="16"/>
              </w:rPr>
              <w:t>161</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165</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166</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166</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166</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167</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167</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167</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168</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168</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168</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000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lastRenderedPageBreak/>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172</w:t>
            </w:r>
          </w:p>
        </w:tc>
      </w:tr>
      <w:tr w:rsidR="006B4EA9" w:rsidRPr="006B4EA9" w:rsidTr="006B4EA9">
        <w:trPr>
          <w:trHeight w:val="300"/>
          <w:ins w:id="130" w:author="Зайцев Павел Борисович" w:date="2026-01-15T09:45:00Z"/>
        </w:trPr>
        <w:tc>
          <w:tcPr>
            <w:tcW w:w="960" w:type="dxa"/>
            <w:noWrap/>
            <w:vAlign w:val="center"/>
            <w:hideMark/>
          </w:tcPr>
          <w:p w:rsidR="006B4EA9" w:rsidRPr="00196F5A" w:rsidRDefault="006B4EA9" w:rsidP="006B4EA9">
            <w:pPr>
              <w:autoSpaceDE w:val="0"/>
              <w:jc w:val="center"/>
              <w:rPr>
                <w:ins w:id="131" w:author="Зайцев Павел Борисович" w:date="2026-01-15T09:45:00Z"/>
                <w:b/>
                <w:sz w:val="16"/>
                <w:szCs w:val="16"/>
              </w:rPr>
            </w:pPr>
            <w:ins w:id="132" w:author="Зайцев Павел Борисович" w:date="2026-01-15T09:45:00Z">
              <w:r w:rsidRPr="00196F5A">
                <w:rPr>
                  <w:b/>
                  <w:sz w:val="16"/>
                  <w:szCs w:val="16"/>
                </w:rPr>
                <w:t>1</w:t>
              </w:r>
            </w:ins>
          </w:p>
        </w:tc>
        <w:tc>
          <w:tcPr>
            <w:tcW w:w="1140" w:type="dxa"/>
            <w:noWrap/>
            <w:vAlign w:val="center"/>
            <w:hideMark/>
          </w:tcPr>
          <w:p w:rsidR="006B4EA9" w:rsidRPr="00196F5A" w:rsidRDefault="006B4EA9" w:rsidP="006B4EA9">
            <w:pPr>
              <w:autoSpaceDE w:val="0"/>
              <w:jc w:val="center"/>
              <w:rPr>
                <w:ins w:id="133" w:author="Зайцев Павел Борисович" w:date="2026-01-15T09:45:00Z"/>
                <w:b/>
                <w:sz w:val="16"/>
                <w:szCs w:val="16"/>
              </w:rPr>
            </w:pPr>
            <w:ins w:id="134" w:author="Зайцев Павел Борисович" w:date="2026-01-15T09:45:00Z">
              <w:r w:rsidRPr="00196F5A">
                <w:rPr>
                  <w:b/>
                  <w:sz w:val="16"/>
                  <w:szCs w:val="16"/>
                </w:rPr>
                <w:t>14</w:t>
              </w:r>
            </w:ins>
          </w:p>
        </w:tc>
        <w:tc>
          <w:tcPr>
            <w:tcW w:w="960" w:type="dxa"/>
            <w:noWrap/>
            <w:vAlign w:val="center"/>
            <w:hideMark/>
          </w:tcPr>
          <w:p w:rsidR="006B4EA9" w:rsidRPr="00196F5A" w:rsidRDefault="006B4EA9" w:rsidP="006B4EA9">
            <w:pPr>
              <w:autoSpaceDE w:val="0"/>
              <w:jc w:val="center"/>
              <w:rPr>
                <w:ins w:id="135" w:author="Зайцев Павел Борисович" w:date="2026-01-15T09:45:00Z"/>
                <w:b/>
                <w:sz w:val="16"/>
                <w:szCs w:val="16"/>
              </w:rPr>
            </w:pPr>
            <w:ins w:id="136" w:author="Зайцев Павел Борисович" w:date="2026-01-15T09:45:00Z">
              <w:r w:rsidRPr="00196F5A">
                <w:rPr>
                  <w:b/>
                  <w:sz w:val="16"/>
                  <w:szCs w:val="16"/>
                </w:rPr>
                <w:t>0</w:t>
              </w:r>
              <w:r>
                <w:rPr>
                  <w:b/>
                  <w:sz w:val="16"/>
                  <w:szCs w:val="16"/>
                </w:rPr>
                <w:t>0</w:t>
              </w:r>
            </w:ins>
          </w:p>
        </w:tc>
        <w:tc>
          <w:tcPr>
            <w:tcW w:w="960" w:type="dxa"/>
            <w:noWrap/>
            <w:vAlign w:val="center"/>
            <w:hideMark/>
          </w:tcPr>
          <w:p w:rsidR="006B4EA9" w:rsidRPr="00196F5A" w:rsidRDefault="006B4EA9" w:rsidP="006B4EA9">
            <w:pPr>
              <w:autoSpaceDE w:val="0"/>
              <w:jc w:val="center"/>
              <w:rPr>
                <w:ins w:id="137" w:author="Зайцев Павел Борисович" w:date="2026-01-15T09:45:00Z"/>
                <w:b/>
                <w:sz w:val="16"/>
                <w:szCs w:val="16"/>
              </w:rPr>
            </w:pPr>
            <w:ins w:id="138" w:author="Зайцев Павел Борисович" w:date="2026-01-15T09:45:00Z">
              <w:r>
                <w:rPr>
                  <w:b/>
                  <w:sz w:val="16"/>
                  <w:szCs w:val="16"/>
                </w:rPr>
                <w:t>00</w:t>
              </w:r>
              <w:r w:rsidRPr="00196F5A">
                <w:rPr>
                  <w:b/>
                  <w:sz w:val="16"/>
                  <w:szCs w:val="16"/>
                </w:rPr>
                <w:t>0</w:t>
              </w:r>
            </w:ins>
          </w:p>
        </w:tc>
        <w:tc>
          <w:tcPr>
            <w:tcW w:w="960" w:type="dxa"/>
            <w:noWrap/>
            <w:vAlign w:val="center"/>
            <w:hideMark/>
          </w:tcPr>
          <w:p w:rsidR="006B4EA9" w:rsidRPr="00196F5A" w:rsidRDefault="006B4EA9" w:rsidP="006B4EA9">
            <w:pPr>
              <w:autoSpaceDE w:val="0"/>
              <w:jc w:val="center"/>
              <w:rPr>
                <w:ins w:id="139" w:author="Зайцев Павел Борисович" w:date="2026-01-15T09:45:00Z"/>
                <w:b/>
                <w:sz w:val="16"/>
                <w:szCs w:val="16"/>
              </w:rPr>
            </w:pPr>
            <w:ins w:id="140" w:author="Зайцев Павел Борисович" w:date="2026-01-15T09:45:00Z">
              <w:r w:rsidRPr="00196F5A">
                <w:rPr>
                  <w:b/>
                  <w:sz w:val="16"/>
                  <w:szCs w:val="16"/>
                </w:rPr>
                <w:t>1</w:t>
              </w:r>
            </w:ins>
          </w:p>
        </w:tc>
        <w:tc>
          <w:tcPr>
            <w:tcW w:w="960" w:type="dxa"/>
            <w:noWrap/>
            <w:vAlign w:val="center"/>
            <w:hideMark/>
          </w:tcPr>
          <w:p w:rsidR="006B4EA9" w:rsidRPr="00196F5A" w:rsidRDefault="006B4EA9" w:rsidP="006B4EA9">
            <w:pPr>
              <w:autoSpaceDE w:val="0"/>
              <w:jc w:val="center"/>
              <w:rPr>
                <w:ins w:id="141" w:author="Зайцев Павел Борисович" w:date="2026-01-15T09:45:00Z"/>
                <w:b/>
                <w:sz w:val="16"/>
                <w:szCs w:val="16"/>
              </w:rPr>
            </w:pPr>
            <w:ins w:id="142" w:author="Зайцев Павел Борисович" w:date="2026-01-15T09:45:00Z">
              <w:r w:rsidRPr="00196F5A">
                <w:rPr>
                  <w:b/>
                  <w:sz w:val="16"/>
                  <w:szCs w:val="16"/>
                </w:rPr>
                <w:t>40110</w:t>
              </w:r>
            </w:ins>
          </w:p>
        </w:tc>
        <w:tc>
          <w:tcPr>
            <w:tcW w:w="960" w:type="dxa"/>
            <w:noWrap/>
            <w:vAlign w:val="center"/>
            <w:hideMark/>
          </w:tcPr>
          <w:p w:rsidR="006B4EA9" w:rsidRPr="00196F5A" w:rsidRDefault="006B4EA9" w:rsidP="006B4EA9">
            <w:pPr>
              <w:autoSpaceDE w:val="0"/>
              <w:jc w:val="center"/>
              <w:rPr>
                <w:ins w:id="143" w:author="Зайцев Павел Борисович" w:date="2026-01-15T09:45:00Z"/>
                <w:b/>
                <w:sz w:val="16"/>
                <w:szCs w:val="16"/>
              </w:rPr>
            </w:pPr>
            <w:ins w:id="144" w:author="Зайцев Павел Борисович" w:date="2026-01-15T09:45:00Z">
              <w:r w:rsidRPr="00196F5A">
                <w:rPr>
                  <w:b/>
                  <w:sz w:val="16"/>
                  <w:szCs w:val="16"/>
                </w:rPr>
                <w:t>172</w:t>
              </w:r>
            </w:ins>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430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ED18ED" w:rsidP="00ED18ED">
            <w:pPr>
              <w:autoSpaceDE w:val="0"/>
              <w:jc w:val="center"/>
              <w:rPr>
                <w:b/>
                <w:sz w:val="16"/>
                <w:szCs w:val="16"/>
              </w:rPr>
            </w:pPr>
            <w:r w:rsidRPr="00196F5A">
              <w:rPr>
                <w:b/>
                <w:sz w:val="16"/>
                <w:szCs w:val="16"/>
              </w:rPr>
              <w:t>4</w:t>
            </w:r>
            <w:r>
              <w:rPr>
                <w:b/>
                <w:sz w:val="16"/>
                <w:szCs w:val="16"/>
              </w:rPr>
              <w:t>6</w:t>
            </w:r>
            <w:r w:rsidRPr="00196F5A">
              <w:rPr>
                <w:b/>
                <w:sz w:val="16"/>
                <w:szCs w:val="16"/>
              </w:rPr>
              <w:t>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172</w:t>
            </w:r>
          </w:p>
        </w:tc>
      </w:tr>
      <w:tr w:rsidR="00ED18ED" w:rsidRPr="00196F5A" w:rsidTr="00563321">
        <w:trPr>
          <w:trHeight w:val="300"/>
        </w:trPr>
        <w:tc>
          <w:tcPr>
            <w:tcW w:w="960" w:type="dxa"/>
            <w:noWrap/>
            <w:vAlign w:val="center"/>
            <w:hideMark/>
          </w:tcPr>
          <w:p w:rsidR="00ED18ED" w:rsidRPr="00196F5A" w:rsidRDefault="00ED18ED" w:rsidP="003103A0">
            <w:pPr>
              <w:autoSpaceDE w:val="0"/>
              <w:jc w:val="center"/>
              <w:rPr>
                <w:b/>
                <w:sz w:val="16"/>
                <w:szCs w:val="16"/>
              </w:rPr>
            </w:pPr>
            <w:r w:rsidRPr="00196F5A">
              <w:rPr>
                <w:b/>
                <w:sz w:val="16"/>
                <w:szCs w:val="16"/>
              </w:rPr>
              <w:t>1</w:t>
            </w:r>
          </w:p>
        </w:tc>
        <w:tc>
          <w:tcPr>
            <w:tcW w:w="1140" w:type="dxa"/>
            <w:noWrap/>
            <w:vAlign w:val="center"/>
            <w:hideMark/>
          </w:tcPr>
          <w:p w:rsidR="00ED18ED" w:rsidRPr="00196F5A" w:rsidRDefault="00ED18ED" w:rsidP="003103A0">
            <w:pPr>
              <w:autoSpaceDE w:val="0"/>
              <w:jc w:val="center"/>
              <w:rPr>
                <w:b/>
                <w:sz w:val="16"/>
                <w:szCs w:val="16"/>
              </w:rPr>
            </w:pPr>
            <w:r w:rsidRPr="00196F5A">
              <w:rPr>
                <w:b/>
                <w:sz w:val="16"/>
                <w:szCs w:val="16"/>
              </w:rPr>
              <w:t>14</w:t>
            </w:r>
          </w:p>
        </w:tc>
        <w:tc>
          <w:tcPr>
            <w:tcW w:w="960" w:type="dxa"/>
            <w:noWrap/>
            <w:vAlign w:val="center"/>
            <w:hideMark/>
          </w:tcPr>
          <w:p w:rsidR="00ED18ED" w:rsidRPr="00196F5A" w:rsidRDefault="00ED18ED" w:rsidP="003103A0">
            <w:pPr>
              <w:autoSpaceDE w:val="0"/>
              <w:jc w:val="center"/>
              <w:rPr>
                <w:b/>
                <w:sz w:val="16"/>
                <w:szCs w:val="16"/>
              </w:rPr>
            </w:pPr>
            <w:r w:rsidRPr="00196F5A">
              <w:rPr>
                <w:b/>
                <w:sz w:val="16"/>
                <w:szCs w:val="16"/>
              </w:rPr>
              <w:t>01</w:t>
            </w:r>
          </w:p>
        </w:tc>
        <w:tc>
          <w:tcPr>
            <w:tcW w:w="960" w:type="dxa"/>
            <w:noWrap/>
            <w:vAlign w:val="center"/>
            <w:hideMark/>
          </w:tcPr>
          <w:p w:rsidR="00ED18ED" w:rsidRPr="00196F5A" w:rsidRDefault="00ED18ED" w:rsidP="003103A0">
            <w:pPr>
              <w:autoSpaceDE w:val="0"/>
              <w:jc w:val="center"/>
              <w:rPr>
                <w:b/>
                <w:sz w:val="16"/>
                <w:szCs w:val="16"/>
              </w:rPr>
            </w:pPr>
            <w:r>
              <w:rPr>
                <w:b/>
                <w:sz w:val="16"/>
                <w:szCs w:val="16"/>
              </w:rPr>
              <w:t>630</w:t>
            </w:r>
          </w:p>
        </w:tc>
        <w:tc>
          <w:tcPr>
            <w:tcW w:w="960" w:type="dxa"/>
            <w:noWrap/>
            <w:vAlign w:val="center"/>
            <w:hideMark/>
          </w:tcPr>
          <w:p w:rsidR="00ED18ED" w:rsidRPr="00196F5A" w:rsidRDefault="00ED18ED" w:rsidP="003103A0">
            <w:pPr>
              <w:autoSpaceDE w:val="0"/>
              <w:jc w:val="center"/>
              <w:rPr>
                <w:b/>
                <w:sz w:val="16"/>
                <w:szCs w:val="16"/>
              </w:rPr>
            </w:pPr>
            <w:r w:rsidRPr="00196F5A">
              <w:rPr>
                <w:b/>
                <w:sz w:val="16"/>
                <w:szCs w:val="16"/>
              </w:rPr>
              <w:t>1</w:t>
            </w:r>
          </w:p>
        </w:tc>
        <w:tc>
          <w:tcPr>
            <w:tcW w:w="960" w:type="dxa"/>
            <w:noWrap/>
            <w:vAlign w:val="center"/>
            <w:hideMark/>
          </w:tcPr>
          <w:p w:rsidR="00ED18ED" w:rsidRPr="00196F5A" w:rsidRDefault="00ED18ED" w:rsidP="003103A0">
            <w:pPr>
              <w:autoSpaceDE w:val="0"/>
              <w:jc w:val="center"/>
              <w:rPr>
                <w:b/>
                <w:sz w:val="16"/>
                <w:szCs w:val="16"/>
              </w:rPr>
            </w:pPr>
            <w:r w:rsidRPr="00196F5A">
              <w:rPr>
                <w:b/>
                <w:sz w:val="16"/>
                <w:szCs w:val="16"/>
              </w:rPr>
              <w:t>40110</w:t>
            </w:r>
          </w:p>
        </w:tc>
        <w:tc>
          <w:tcPr>
            <w:tcW w:w="960" w:type="dxa"/>
            <w:noWrap/>
            <w:vAlign w:val="center"/>
            <w:hideMark/>
          </w:tcPr>
          <w:p w:rsidR="00ED18ED" w:rsidRPr="00196F5A" w:rsidRDefault="00ED18ED" w:rsidP="003103A0">
            <w:pPr>
              <w:autoSpaceDE w:val="0"/>
              <w:jc w:val="center"/>
              <w:rPr>
                <w:b/>
                <w:sz w:val="16"/>
                <w:szCs w:val="16"/>
              </w:rPr>
            </w:pPr>
            <w:r w:rsidRPr="00196F5A">
              <w:rPr>
                <w:b/>
                <w:sz w:val="16"/>
                <w:szCs w:val="16"/>
              </w:rPr>
              <w:t>172</w:t>
            </w:r>
          </w:p>
        </w:tc>
      </w:tr>
      <w:tr w:rsidR="0073667F" w:rsidRPr="00196F5A" w:rsidTr="00D21292">
        <w:trPr>
          <w:trHeight w:val="300"/>
        </w:trPr>
        <w:tc>
          <w:tcPr>
            <w:tcW w:w="960" w:type="dxa"/>
            <w:noWrap/>
            <w:vAlign w:val="center"/>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tcPr>
          <w:p w:rsidR="0073667F" w:rsidRPr="00196F5A" w:rsidRDefault="0073667F" w:rsidP="00E11CF5">
            <w:pPr>
              <w:autoSpaceDE w:val="0"/>
              <w:jc w:val="center"/>
              <w:rPr>
                <w:b/>
                <w:sz w:val="16"/>
                <w:szCs w:val="16"/>
              </w:rPr>
            </w:pPr>
            <w:r w:rsidRPr="00196F5A">
              <w:rPr>
                <w:b/>
                <w:sz w:val="16"/>
                <w:szCs w:val="16"/>
              </w:rPr>
              <w:t>17</w:t>
            </w:r>
          </w:p>
        </w:tc>
        <w:tc>
          <w:tcPr>
            <w:tcW w:w="960" w:type="dxa"/>
            <w:noWrap/>
            <w:vAlign w:val="center"/>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tcPr>
          <w:p w:rsidR="0073667F" w:rsidRPr="00196F5A" w:rsidRDefault="0073667F" w:rsidP="00E11CF5">
            <w:pPr>
              <w:autoSpaceDE w:val="0"/>
              <w:jc w:val="center"/>
              <w:rPr>
                <w:b/>
                <w:sz w:val="16"/>
                <w:szCs w:val="16"/>
              </w:rPr>
            </w:pPr>
            <w:r w:rsidRPr="00196F5A">
              <w:rPr>
                <w:b/>
                <w:sz w:val="16"/>
                <w:szCs w:val="16"/>
              </w:rPr>
              <w:t>180</w:t>
            </w:r>
          </w:p>
        </w:tc>
        <w:tc>
          <w:tcPr>
            <w:tcW w:w="960" w:type="dxa"/>
            <w:noWrap/>
            <w:vAlign w:val="center"/>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tcPr>
          <w:p w:rsidR="0073667F" w:rsidRPr="00196F5A" w:rsidRDefault="0073667F" w:rsidP="00E11CF5">
            <w:pPr>
              <w:autoSpaceDE w:val="0"/>
              <w:jc w:val="center"/>
              <w:rPr>
                <w:b/>
                <w:sz w:val="16"/>
                <w:szCs w:val="16"/>
              </w:rPr>
            </w:pPr>
            <w:r w:rsidRPr="00196F5A">
              <w:rPr>
                <w:b/>
                <w:sz w:val="16"/>
                <w:szCs w:val="16"/>
              </w:rPr>
              <w:t>172</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9F6554" w:rsidRPr="00196F5A" w:rsidTr="009F6554">
        <w:trPr>
          <w:trHeight w:val="300"/>
        </w:trPr>
        <w:tc>
          <w:tcPr>
            <w:tcW w:w="960" w:type="dxa"/>
            <w:noWrap/>
            <w:hideMark/>
          </w:tcPr>
          <w:p w:rsidR="009F6554" w:rsidRPr="00196F5A" w:rsidRDefault="009F6554" w:rsidP="00D27F86">
            <w:pPr>
              <w:autoSpaceDE w:val="0"/>
              <w:jc w:val="center"/>
              <w:rPr>
                <w:b/>
                <w:sz w:val="16"/>
                <w:szCs w:val="16"/>
              </w:rPr>
            </w:pPr>
            <w:r w:rsidRPr="00196F5A">
              <w:rPr>
                <w:b/>
                <w:sz w:val="16"/>
                <w:szCs w:val="16"/>
              </w:rPr>
              <w:t>1</w:t>
            </w:r>
          </w:p>
        </w:tc>
        <w:tc>
          <w:tcPr>
            <w:tcW w:w="1140" w:type="dxa"/>
            <w:noWrap/>
            <w:hideMark/>
          </w:tcPr>
          <w:p w:rsidR="009F6554" w:rsidRPr="00196F5A" w:rsidRDefault="009F6554" w:rsidP="00D27F86">
            <w:pPr>
              <w:autoSpaceDE w:val="0"/>
              <w:jc w:val="center"/>
              <w:rPr>
                <w:b/>
                <w:sz w:val="16"/>
                <w:szCs w:val="16"/>
              </w:rPr>
            </w:pPr>
            <w:r>
              <w:rPr>
                <w:b/>
                <w:sz w:val="16"/>
                <w:szCs w:val="16"/>
              </w:rPr>
              <w:t>02</w:t>
            </w:r>
          </w:p>
        </w:tc>
        <w:tc>
          <w:tcPr>
            <w:tcW w:w="960" w:type="dxa"/>
            <w:noWrap/>
            <w:hideMark/>
          </w:tcPr>
          <w:p w:rsidR="009F6554" w:rsidRPr="00196F5A" w:rsidRDefault="009F6554" w:rsidP="00D27F86">
            <w:pPr>
              <w:autoSpaceDE w:val="0"/>
              <w:jc w:val="center"/>
              <w:rPr>
                <w:b/>
                <w:sz w:val="16"/>
                <w:szCs w:val="16"/>
              </w:rPr>
            </w:pPr>
            <w:r w:rsidRPr="00196F5A">
              <w:rPr>
                <w:b/>
                <w:sz w:val="16"/>
                <w:szCs w:val="16"/>
              </w:rPr>
              <w:t>01</w:t>
            </w:r>
          </w:p>
        </w:tc>
        <w:tc>
          <w:tcPr>
            <w:tcW w:w="960" w:type="dxa"/>
            <w:noWrap/>
            <w:hideMark/>
          </w:tcPr>
          <w:p w:rsidR="009F6554" w:rsidRPr="00196F5A" w:rsidRDefault="009F6554" w:rsidP="00D27F86">
            <w:pPr>
              <w:autoSpaceDE w:val="0"/>
              <w:jc w:val="center"/>
              <w:rPr>
                <w:b/>
                <w:sz w:val="16"/>
                <w:szCs w:val="16"/>
              </w:rPr>
            </w:pPr>
            <w:r w:rsidRPr="00196F5A">
              <w:rPr>
                <w:b/>
                <w:sz w:val="16"/>
                <w:szCs w:val="16"/>
              </w:rPr>
              <w:t>1</w:t>
            </w:r>
            <w:r>
              <w:rPr>
                <w:b/>
                <w:sz w:val="16"/>
                <w:szCs w:val="16"/>
              </w:rPr>
              <w:t>6</w:t>
            </w:r>
            <w:r w:rsidRPr="00196F5A">
              <w:rPr>
                <w:b/>
                <w:sz w:val="16"/>
                <w:szCs w:val="16"/>
              </w:rPr>
              <w:t>0</w:t>
            </w:r>
          </w:p>
        </w:tc>
        <w:tc>
          <w:tcPr>
            <w:tcW w:w="960" w:type="dxa"/>
            <w:noWrap/>
            <w:hideMark/>
          </w:tcPr>
          <w:p w:rsidR="009F6554" w:rsidRPr="00196F5A" w:rsidRDefault="009F6554" w:rsidP="00D27F86">
            <w:pPr>
              <w:autoSpaceDE w:val="0"/>
              <w:jc w:val="center"/>
              <w:rPr>
                <w:b/>
                <w:sz w:val="16"/>
                <w:szCs w:val="16"/>
              </w:rPr>
            </w:pPr>
            <w:r w:rsidRPr="00196F5A">
              <w:rPr>
                <w:b/>
                <w:sz w:val="16"/>
                <w:szCs w:val="16"/>
              </w:rPr>
              <w:t>1</w:t>
            </w:r>
          </w:p>
        </w:tc>
        <w:tc>
          <w:tcPr>
            <w:tcW w:w="960" w:type="dxa"/>
            <w:noWrap/>
            <w:hideMark/>
          </w:tcPr>
          <w:p w:rsidR="009F6554" w:rsidRPr="00196F5A" w:rsidRDefault="009F6554" w:rsidP="00D27F86">
            <w:pPr>
              <w:autoSpaceDE w:val="0"/>
              <w:jc w:val="center"/>
              <w:rPr>
                <w:b/>
                <w:sz w:val="16"/>
                <w:szCs w:val="16"/>
              </w:rPr>
            </w:pPr>
            <w:r w:rsidRPr="00196F5A">
              <w:rPr>
                <w:b/>
                <w:sz w:val="16"/>
                <w:szCs w:val="16"/>
              </w:rPr>
              <w:t>40110</w:t>
            </w:r>
          </w:p>
        </w:tc>
        <w:tc>
          <w:tcPr>
            <w:tcW w:w="960" w:type="dxa"/>
            <w:noWrap/>
            <w:hideMark/>
          </w:tcPr>
          <w:p w:rsidR="009F6554" w:rsidRPr="00196F5A" w:rsidRDefault="009F6554" w:rsidP="009F6554">
            <w:pPr>
              <w:autoSpaceDE w:val="0"/>
              <w:jc w:val="center"/>
              <w:rPr>
                <w:b/>
                <w:sz w:val="16"/>
                <w:szCs w:val="16"/>
              </w:rPr>
            </w:pPr>
            <w:r w:rsidRPr="00196F5A">
              <w:rPr>
                <w:b/>
                <w:sz w:val="16"/>
                <w:szCs w:val="16"/>
              </w:rPr>
              <w:t>1</w:t>
            </w:r>
            <w:r>
              <w:rPr>
                <w:b/>
                <w:sz w:val="16"/>
                <w:szCs w:val="16"/>
              </w:rPr>
              <w:t>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05</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06</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w:t>
            </w:r>
            <w:r>
              <w:rPr>
                <w:b/>
                <w:sz w:val="16"/>
                <w:szCs w:val="16"/>
              </w:rPr>
              <w:t>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E11CF5" w:rsidRPr="00E11CF5" w:rsidTr="00D21292">
        <w:trPr>
          <w:trHeight w:val="315"/>
        </w:trPr>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w:t>
            </w:r>
          </w:p>
        </w:tc>
        <w:tc>
          <w:tcPr>
            <w:tcW w:w="114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10</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01</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140</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40110</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12</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120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13</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130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14</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E11CF5" w:rsidRPr="00E11CF5" w:rsidTr="00D21292">
        <w:trPr>
          <w:trHeight w:val="315"/>
        </w:trPr>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w:t>
            </w:r>
          </w:p>
        </w:tc>
        <w:tc>
          <w:tcPr>
            <w:tcW w:w="114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14</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01</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420</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40110</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173</w:t>
            </w:r>
          </w:p>
        </w:tc>
      </w:tr>
      <w:tr w:rsidR="00E11CF5" w:rsidRPr="00E11CF5" w:rsidTr="00D21292">
        <w:trPr>
          <w:trHeight w:val="315"/>
        </w:trPr>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w:t>
            </w:r>
          </w:p>
        </w:tc>
        <w:tc>
          <w:tcPr>
            <w:tcW w:w="114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14</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01</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430</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40110</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173</w:t>
            </w:r>
          </w:p>
        </w:tc>
      </w:tr>
      <w:tr w:rsidR="00B23E76" w:rsidRPr="00196F5A" w:rsidTr="00D21292">
        <w:trPr>
          <w:trHeight w:val="300"/>
        </w:trPr>
        <w:tc>
          <w:tcPr>
            <w:tcW w:w="960" w:type="dxa"/>
            <w:noWrap/>
            <w:vAlign w:val="center"/>
            <w:hideMark/>
          </w:tcPr>
          <w:p w:rsidR="00B23E76" w:rsidRPr="00196F5A" w:rsidRDefault="00B23E76" w:rsidP="00E11CF5">
            <w:pPr>
              <w:autoSpaceDE w:val="0"/>
              <w:jc w:val="center"/>
              <w:rPr>
                <w:b/>
                <w:sz w:val="16"/>
                <w:szCs w:val="16"/>
              </w:rPr>
            </w:pPr>
            <w:r w:rsidRPr="00196F5A">
              <w:rPr>
                <w:b/>
                <w:sz w:val="16"/>
                <w:szCs w:val="16"/>
              </w:rPr>
              <w:t>1</w:t>
            </w:r>
          </w:p>
        </w:tc>
        <w:tc>
          <w:tcPr>
            <w:tcW w:w="1140" w:type="dxa"/>
            <w:noWrap/>
            <w:vAlign w:val="center"/>
            <w:hideMark/>
          </w:tcPr>
          <w:p w:rsidR="00B23E76" w:rsidRPr="00196F5A" w:rsidRDefault="00B23E76" w:rsidP="00E11CF5">
            <w:pPr>
              <w:autoSpaceDE w:val="0"/>
              <w:jc w:val="center"/>
              <w:rPr>
                <w:b/>
                <w:sz w:val="16"/>
                <w:szCs w:val="16"/>
              </w:rPr>
            </w:pPr>
            <w:r w:rsidRPr="00196F5A">
              <w:rPr>
                <w:b/>
                <w:sz w:val="16"/>
                <w:szCs w:val="16"/>
              </w:rPr>
              <w:t>14</w:t>
            </w:r>
          </w:p>
        </w:tc>
        <w:tc>
          <w:tcPr>
            <w:tcW w:w="960" w:type="dxa"/>
            <w:noWrap/>
            <w:vAlign w:val="center"/>
            <w:hideMark/>
          </w:tcPr>
          <w:p w:rsidR="00B23E76" w:rsidRPr="00196F5A" w:rsidRDefault="00B23E76" w:rsidP="00E11CF5">
            <w:pPr>
              <w:autoSpaceDE w:val="0"/>
              <w:jc w:val="center"/>
              <w:rPr>
                <w:b/>
                <w:sz w:val="16"/>
                <w:szCs w:val="16"/>
              </w:rPr>
            </w:pPr>
            <w:r w:rsidRPr="00196F5A">
              <w:rPr>
                <w:b/>
                <w:sz w:val="16"/>
                <w:szCs w:val="16"/>
              </w:rPr>
              <w:t>01</w:t>
            </w:r>
          </w:p>
        </w:tc>
        <w:tc>
          <w:tcPr>
            <w:tcW w:w="960" w:type="dxa"/>
            <w:noWrap/>
            <w:vAlign w:val="center"/>
            <w:hideMark/>
          </w:tcPr>
          <w:p w:rsidR="00B23E76" w:rsidRPr="00196F5A" w:rsidRDefault="00B23E76" w:rsidP="00E11CF5">
            <w:pPr>
              <w:autoSpaceDE w:val="0"/>
              <w:jc w:val="center"/>
              <w:rPr>
                <w:b/>
                <w:sz w:val="16"/>
                <w:szCs w:val="16"/>
              </w:rPr>
            </w:pPr>
            <w:r w:rsidRPr="00196F5A">
              <w:rPr>
                <w:b/>
                <w:sz w:val="16"/>
                <w:szCs w:val="16"/>
              </w:rPr>
              <w:t>440</w:t>
            </w:r>
          </w:p>
        </w:tc>
        <w:tc>
          <w:tcPr>
            <w:tcW w:w="960" w:type="dxa"/>
            <w:noWrap/>
            <w:vAlign w:val="center"/>
            <w:hideMark/>
          </w:tcPr>
          <w:p w:rsidR="00B23E76" w:rsidRPr="00196F5A" w:rsidRDefault="00B23E76" w:rsidP="00E11CF5">
            <w:pPr>
              <w:autoSpaceDE w:val="0"/>
              <w:jc w:val="center"/>
              <w:rPr>
                <w:b/>
                <w:sz w:val="16"/>
                <w:szCs w:val="16"/>
              </w:rPr>
            </w:pPr>
            <w:r w:rsidRPr="00196F5A">
              <w:rPr>
                <w:b/>
                <w:sz w:val="16"/>
                <w:szCs w:val="16"/>
              </w:rPr>
              <w:t>1</w:t>
            </w:r>
          </w:p>
        </w:tc>
        <w:tc>
          <w:tcPr>
            <w:tcW w:w="960" w:type="dxa"/>
            <w:noWrap/>
            <w:vAlign w:val="center"/>
            <w:hideMark/>
          </w:tcPr>
          <w:p w:rsidR="00B23E76" w:rsidRPr="00196F5A" w:rsidRDefault="00B23E76" w:rsidP="00E11CF5">
            <w:pPr>
              <w:autoSpaceDE w:val="0"/>
              <w:jc w:val="center"/>
              <w:rPr>
                <w:b/>
                <w:sz w:val="16"/>
                <w:szCs w:val="16"/>
              </w:rPr>
            </w:pPr>
            <w:r w:rsidRPr="00196F5A">
              <w:rPr>
                <w:b/>
                <w:sz w:val="16"/>
                <w:szCs w:val="16"/>
              </w:rPr>
              <w:t>40110</w:t>
            </w:r>
          </w:p>
        </w:tc>
        <w:tc>
          <w:tcPr>
            <w:tcW w:w="960" w:type="dxa"/>
            <w:noWrap/>
            <w:vAlign w:val="center"/>
            <w:hideMark/>
          </w:tcPr>
          <w:p w:rsidR="00B23E76" w:rsidRPr="00196F5A" w:rsidRDefault="00B23E76" w:rsidP="00E11CF5">
            <w:pPr>
              <w:autoSpaceDE w:val="0"/>
              <w:jc w:val="center"/>
              <w:rPr>
                <w:b/>
                <w:sz w:val="16"/>
                <w:szCs w:val="16"/>
              </w:rPr>
            </w:pPr>
            <w:r w:rsidRPr="00196F5A">
              <w:rPr>
                <w:b/>
                <w:sz w:val="16"/>
                <w:szCs w:val="16"/>
              </w:rPr>
              <w:t>17</w:t>
            </w:r>
            <w:r>
              <w:rPr>
                <w:b/>
                <w:sz w:val="16"/>
                <w:szCs w:val="16"/>
              </w:rPr>
              <w:t>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15</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17</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180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2</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18</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150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173</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09</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174</w:t>
            </w:r>
          </w:p>
        </w:tc>
      </w:tr>
      <w:tr w:rsidR="00E11CF5" w:rsidRPr="00E11CF5" w:rsidTr="00D21292">
        <w:trPr>
          <w:trHeight w:val="315"/>
        </w:trPr>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w:t>
            </w:r>
          </w:p>
        </w:tc>
        <w:tc>
          <w:tcPr>
            <w:tcW w:w="114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12</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01</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120</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40110</w:t>
            </w:r>
          </w:p>
        </w:tc>
        <w:tc>
          <w:tcPr>
            <w:tcW w:w="960" w:type="dxa"/>
            <w:noWrap/>
            <w:vAlign w:val="center"/>
            <w:hideMark/>
          </w:tcPr>
          <w:p w:rsidR="00E11CF5" w:rsidRPr="00E11CF5" w:rsidRDefault="00E11CF5" w:rsidP="00E11CF5">
            <w:pPr>
              <w:suppressAutoHyphens w:val="0"/>
              <w:jc w:val="center"/>
              <w:rPr>
                <w:b/>
                <w:bCs/>
                <w:color w:val="000000"/>
                <w:sz w:val="16"/>
                <w:szCs w:val="16"/>
                <w:lang w:eastAsia="ru-RU"/>
              </w:rPr>
            </w:pPr>
            <w:r w:rsidRPr="00E11CF5">
              <w:rPr>
                <w:b/>
                <w:bCs/>
                <w:color w:val="000000"/>
                <w:sz w:val="16"/>
                <w:szCs w:val="16"/>
                <w:lang w:eastAsia="ru-RU"/>
              </w:rPr>
              <w:t>174</w:t>
            </w:r>
          </w:p>
        </w:tc>
      </w:tr>
      <w:tr w:rsidR="001678FD" w:rsidRPr="00196F5A" w:rsidTr="00D21292">
        <w:trPr>
          <w:trHeight w:val="300"/>
        </w:trPr>
        <w:tc>
          <w:tcPr>
            <w:tcW w:w="960" w:type="dxa"/>
            <w:noWrap/>
            <w:vAlign w:val="center"/>
          </w:tcPr>
          <w:p w:rsidR="001678FD" w:rsidRPr="00196F5A" w:rsidRDefault="001678FD" w:rsidP="00E11CF5">
            <w:pPr>
              <w:autoSpaceDE w:val="0"/>
              <w:jc w:val="center"/>
              <w:rPr>
                <w:b/>
                <w:sz w:val="16"/>
                <w:szCs w:val="16"/>
              </w:rPr>
            </w:pPr>
            <w:r w:rsidRPr="00196F5A">
              <w:rPr>
                <w:b/>
                <w:sz w:val="16"/>
                <w:szCs w:val="16"/>
              </w:rPr>
              <w:t>1</w:t>
            </w:r>
          </w:p>
        </w:tc>
        <w:tc>
          <w:tcPr>
            <w:tcW w:w="1140" w:type="dxa"/>
            <w:noWrap/>
            <w:vAlign w:val="center"/>
          </w:tcPr>
          <w:p w:rsidR="001678FD" w:rsidRPr="00196F5A" w:rsidRDefault="001678FD" w:rsidP="00E11CF5">
            <w:pPr>
              <w:autoSpaceDE w:val="0"/>
              <w:jc w:val="center"/>
              <w:rPr>
                <w:b/>
                <w:sz w:val="16"/>
                <w:szCs w:val="16"/>
              </w:rPr>
            </w:pPr>
            <w:r w:rsidRPr="00196F5A">
              <w:rPr>
                <w:b/>
                <w:sz w:val="16"/>
                <w:szCs w:val="16"/>
              </w:rPr>
              <w:t>1</w:t>
            </w:r>
            <w:r>
              <w:rPr>
                <w:b/>
                <w:sz w:val="16"/>
                <w:szCs w:val="16"/>
              </w:rPr>
              <w:t>5</w:t>
            </w:r>
          </w:p>
        </w:tc>
        <w:tc>
          <w:tcPr>
            <w:tcW w:w="960" w:type="dxa"/>
            <w:noWrap/>
            <w:vAlign w:val="center"/>
          </w:tcPr>
          <w:p w:rsidR="001678FD" w:rsidRPr="00196F5A" w:rsidRDefault="001678FD" w:rsidP="00E11CF5">
            <w:pPr>
              <w:autoSpaceDE w:val="0"/>
              <w:jc w:val="center"/>
              <w:rPr>
                <w:b/>
                <w:sz w:val="16"/>
                <w:szCs w:val="16"/>
              </w:rPr>
            </w:pPr>
            <w:r w:rsidRPr="00196F5A">
              <w:rPr>
                <w:b/>
                <w:sz w:val="16"/>
                <w:szCs w:val="16"/>
              </w:rPr>
              <w:t>01</w:t>
            </w:r>
          </w:p>
        </w:tc>
        <w:tc>
          <w:tcPr>
            <w:tcW w:w="960" w:type="dxa"/>
            <w:noWrap/>
            <w:vAlign w:val="center"/>
          </w:tcPr>
          <w:p w:rsidR="001678FD" w:rsidRPr="00196F5A" w:rsidRDefault="001678FD" w:rsidP="00E11CF5">
            <w:pPr>
              <w:autoSpaceDE w:val="0"/>
              <w:jc w:val="center"/>
              <w:rPr>
                <w:b/>
                <w:sz w:val="16"/>
                <w:szCs w:val="16"/>
              </w:rPr>
            </w:pPr>
            <w:r w:rsidRPr="00196F5A">
              <w:rPr>
                <w:b/>
                <w:sz w:val="16"/>
                <w:szCs w:val="16"/>
              </w:rPr>
              <w:t>140</w:t>
            </w:r>
          </w:p>
        </w:tc>
        <w:tc>
          <w:tcPr>
            <w:tcW w:w="960" w:type="dxa"/>
            <w:noWrap/>
            <w:vAlign w:val="center"/>
          </w:tcPr>
          <w:p w:rsidR="001678FD" w:rsidRPr="00196F5A" w:rsidRDefault="001678FD" w:rsidP="00E11CF5">
            <w:pPr>
              <w:autoSpaceDE w:val="0"/>
              <w:jc w:val="center"/>
              <w:rPr>
                <w:b/>
                <w:sz w:val="16"/>
                <w:szCs w:val="16"/>
              </w:rPr>
            </w:pPr>
            <w:r w:rsidRPr="00196F5A">
              <w:rPr>
                <w:b/>
                <w:sz w:val="16"/>
                <w:szCs w:val="16"/>
              </w:rPr>
              <w:t>1</w:t>
            </w:r>
          </w:p>
        </w:tc>
        <w:tc>
          <w:tcPr>
            <w:tcW w:w="960" w:type="dxa"/>
            <w:noWrap/>
            <w:vAlign w:val="center"/>
          </w:tcPr>
          <w:p w:rsidR="001678FD" w:rsidRPr="00196F5A" w:rsidRDefault="001678FD" w:rsidP="00E11CF5">
            <w:pPr>
              <w:autoSpaceDE w:val="0"/>
              <w:jc w:val="center"/>
              <w:rPr>
                <w:b/>
                <w:sz w:val="16"/>
                <w:szCs w:val="16"/>
              </w:rPr>
            </w:pPr>
            <w:r w:rsidRPr="00196F5A">
              <w:rPr>
                <w:b/>
                <w:sz w:val="16"/>
                <w:szCs w:val="16"/>
              </w:rPr>
              <w:t>40110</w:t>
            </w:r>
          </w:p>
        </w:tc>
        <w:tc>
          <w:tcPr>
            <w:tcW w:w="960" w:type="dxa"/>
            <w:noWrap/>
            <w:vAlign w:val="center"/>
          </w:tcPr>
          <w:p w:rsidR="001678FD" w:rsidRPr="00196F5A" w:rsidRDefault="001678FD" w:rsidP="00E11CF5">
            <w:pPr>
              <w:autoSpaceDE w:val="0"/>
              <w:jc w:val="center"/>
              <w:rPr>
                <w:b/>
                <w:sz w:val="16"/>
                <w:szCs w:val="16"/>
              </w:rPr>
            </w:pPr>
            <w:r w:rsidRPr="00196F5A">
              <w:rPr>
                <w:b/>
                <w:sz w:val="16"/>
                <w:szCs w:val="16"/>
              </w:rPr>
              <w:t>174</w:t>
            </w:r>
          </w:p>
        </w:tc>
      </w:tr>
      <w:tr w:rsidR="0073667F" w:rsidRPr="00196F5A" w:rsidTr="00D21292">
        <w:trPr>
          <w:trHeight w:val="300"/>
        </w:trPr>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1140" w:type="dxa"/>
            <w:noWrap/>
            <w:vAlign w:val="center"/>
            <w:hideMark/>
          </w:tcPr>
          <w:p w:rsidR="0073667F" w:rsidRPr="00196F5A" w:rsidRDefault="0073667F" w:rsidP="00E11CF5">
            <w:pPr>
              <w:autoSpaceDE w:val="0"/>
              <w:jc w:val="center"/>
              <w:rPr>
                <w:b/>
                <w:sz w:val="16"/>
                <w:szCs w:val="16"/>
              </w:rPr>
            </w:pPr>
            <w:r w:rsidRPr="00196F5A">
              <w:rPr>
                <w:b/>
                <w:sz w:val="16"/>
                <w:szCs w:val="16"/>
              </w:rPr>
              <w:t>16</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01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140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40110</w:t>
            </w:r>
          </w:p>
        </w:tc>
        <w:tc>
          <w:tcPr>
            <w:tcW w:w="960" w:type="dxa"/>
            <w:noWrap/>
            <w:vAlign w:val="center"/>
            <w:hideMark/>
          </w:tcPr>
          <w:p w:rsidR="0073667F" w:rsidRPr="00196F5A" w:rsidRDefault="0073667F" w:rsidP="00E11CF5">
            <w:pPr>
              <w:autoSpaceDE w:val="0"/>
              <w:jc w:val="center"/>
              <w:rPr>
                <w:b/>
                <w:sz w:val="16"/>
                <w:szCs w:val="16"/>
              </w:rPr>
            </w:pPr>
            <w:r w:rsidRPr="00196F5A">
              <w:rPr>
                <w:b/>
                <w:sz w:val="16"/>
                <w:szCs w:val="16"/>
              </w:rPr>
              <w:t>174</w:t>
            </w:r>
          </w:p>
        </w:tc>
      </w:tr>
      <w:tr w:rsidR="00D21292" w:rsidRPr="00D21292" w:rsidTr="00D21292">
        <w:trPr>
          <w:trHeight w:val="315"/>
        </w:trPr>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1140" w:type="dxa"/>
            <w:noWrap/>
            <w:hideMark/>
          </w:tcPr>
          <w:p w:rsidR="00D21292" w:rsidRPr="00D21292" w:rsidRDefault="00D21292" w:rsidP="00D21292">
            <w:pPr>
              <w:autoSpaceDE w:val="0"/>
              <w:jc w:val="center"/>
              <w:rPr>
                <w:b/>
                <w:sz w:val="16"/>
                <w:szCs w:val="16"/>
              </w:rPr>
            </w:pPr>
            <w:r w:rsidRPr="00D21292">
              <w:rPr>
                <w:b/>
                <w:sz w:val="16"/>
                <w:szCs w:val="16"/>
              </w:rPr>
              <w:t>11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01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120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40110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176</w:t>
            </w:r>
          </w:p>
        </w:tc>
      </w:tr>
      <w:tr w:rsidR="00D21292" w:rsidRPr="00D21292" w:rsidTr="00D21292">
        <w:trPr>
          <w:trHeight w:val="315"/>
        </w:trPr>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1140" w:type="dxa"/>
            <w:noWrap/>
            <w:hideMark/>
          </w:tcPr>
          <w:p w:rsidR="00D21292" w:rsidRPr="00D21292" w:rsidRDefault="00D21292" w:rsidP="00D21292">
            <w:pPr>
              <w:autoSpaceDE w:val="0"/>
              <w:jc w:val="center"/>
              <w:rPr>
                <w:b/>
                <w:sz w:val="16"/>
                <w:szCs w:val="16"/>
              </w:rPr>
            </w:pPr>
            <w:r w:rsidRPr="00D21292">
              <w:rPr>
                <w:b/>
                <w:sz w:val="16"/>
                <w:szCs w:val="16"/>
              </w:rPr>
              <w:t>13</w:t>
            </w:r>
          </w:p>
        </w:tc>
        <w:tc>
          <w:tcPr>
            <w:tcW w:w="960" w:type="dxa"/>
            <w:noWrap/>
            <w:hideMark/>
          </w:tcPr>
          <w:p w:rsidR="00D21292" w:rsidRPr="00D21292" w:rsidRDefault="00D21292" w:rsidP="00D21292">
            <w:pPr>
              <w:autoSpaceDE w:val="0"/>
              <w:jc w:val="center"/>
              <w:rPr>
                <w:b/>
                <w:sz w:val="16"/>
                <w:szCs w:val="16"/>
              </w:rPr>
            </w:pPr>
            <w:r w:rsidRPr="00D21292">
              <w:rPr>
                <w:b/>
                <w:sz w:val="16"/>
                <w:szCs w:val="16"/>
              </w:rPr>
              <w:t>01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130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40110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176</w:t>
            </w:r>
          </w:p>
        </w:tc>
      </w:tr>
      <w:tr w:rsidR="00D21292" w:rsidRPr="00D21292" w:rsidTr="00D21292">
        <w:trPr>
          <w:trHeight w:val="315"/>
        </w:trPr>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1140" w:type="dxa"/>
            <w:noWrap/>
            <w:hideMark/>
          </w:tcPr>
          <w:p w:rsidR="00D21292" w:rsidRPr="00D21292" w:rsidRDefault="00D21292" w:rsidP="00D21292">
            <w:pPr>
              <w:autoSpaceDE w:val="0"/>
              <w:jc w:val="center"/>
              <w:rPr>
                <w:b/>
                <w:sz w:val="16"/>
                <w:szCs w:val="16"/>
              </w:rPr>
            </w:pPr>
            <w:r w:rsidRPr="00D21292">
              <w:rPr>
                <w:b/>
                <w:sz w:val="16"/>
                <w:szCs w:val="16"/>
              </w:rPr>
              <w:t>14</w:t>
            </w:r>
          </w:p>
        </w:tc>
        <w:tc>
          <w:tcPr>
            <w:tcW w:w="960" w:type="dxa"/>
            <w:noWrap/>
            <w:hideMark/>
          </w:tcPr>
          <w:p w:rsidR="00D21292" w:rsidRPr="00D21292" w:rsidRDefault="00D21292" w:rsidP="00D21292">
            <w:pPr>
              <w:autoSpaceDE w:val="0"/>
              <w:jc w:val="center"/>
              <w:rPr>
                <w:b/>
                <w:sz w:val="16"/>
                <w:szCs w:val="16"/>
              </w:rPr>
            </w:pPr>
            <w:r w:rsidRPr="00D21292">
              <w:rPr>
                <w:b/>
                <w:sz w:val="16"/>
                <w:szCs w:val="16"/>
              </w:rPr>
              <w:t>01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410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40110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176</w:t>
            </w:r>
          </w:p>
        </w:tc>
      </w:tr>
      <w:tr w:rsidR="00D21292" w:rsidRPr="00D21292" w:rsidTr="00D21292">
        <w:trPr>
          <w:trHeight w:val="315"/>
        </w:trPr>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1140" w:type="dxa"/>
            <w:noWrap/>
            <w:hideMark/>
          </w:tcPr>
          <w:p w:rsidR="00D21292" w:rsidRPr="00D21292" w:rsidRDefault="00D21292" w:rsidP="00D21292">
            <w:pPr>
              <w:autoSpaceDE w:val="0"/>
              <w:jc w:val="center"/>
              <w:rPr>
                <w:b/>
                <w:sz w:val="16"/>
                <w:szCs w:val="16"/>
              </w:rPr>
            </w:pPr>
            <w:r w:rsidRPr="00D21292">
              <w:rPr>
                <w:b/>
                <w:sz w:val="16"/>
                <w:szCs w:val="16"/>
              </w:rPr>
              <w:t>14</w:t>
            </w:r>
          </w:p>
        </w:tc>
        <w:tc>
          <w:tcPr>
            <w:tcW w:w="960" w:type="dxa"/>
            <w:noWrap/>
            <w:hideMark/>
          </w:tcPr>
          <w:p w:rsidR="00D21292" w:rsidRPr="00D21292" w:rsidRDefault="00D21292" w:rsidP="00D21292">
            <w:pPr>
              <w:autoSpaceDE w:val="0"/>
              <w:jc w:val="center"/>
              <w:rPr>
                <w:b/>
                <w:sz w:val="16"/>
                <w:szCs w:val="16"/>
              </w:rPr>
            </w:pPr>
            <w:r w:rsidRPr="00D21292">
              <w:rPr>
                <w:b/>
                <w:sz w:val="16"/>
                <w:szCs w:val="16"/>
              </w:rPr>
              <w:t>01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440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40110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176</w:t>
            </w:r>
          </w:p>
        </w:tc>
      </w:tr>
      <w:tr w:rsidR="00D21292" w:rsidRPr="00D21292" w:rsidTr="00D21292">
        <w:trPr>
          <w:trHeight w:val="315"/>
        </w:trPr>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1140" w:type="dxa"/>
            <w:noWrap/>
            <w:hideMark/>
          </w:tcPr>
          <w:p w:rsidR="00D21292" w:rsidRPr="00D21292" w:rsidRDefault="00D21292" w:rsidP="00D21292">
            <w:pPr>
              <w:autoSpaceDE w:val="0"/>
              <w:jc w:val="center"/>
              <w:rPr>
                <w:b/>
                <w:sz w:val="16"/>
                <w:szCs w:val="16"/>
              </w:rPr>
            </w:pPr>
            <w:r w:rsidRPr="00D21292">
              <w:rPr>
                <w:b/>
                <w:sz w:val="16"/>
                <w:szCs w:val="16"/>
              </w:rPr>
              <w:t>14</w:t>
            </w:r>
          </w:p>
        </w:tc>
        <w:tc>
          <w:tcPr>
            <w:tcW w:w="960" w:type="dxa"/>
            <w:noWrap/>
            <w:hideMark/>
          </w:tcPr>
          <w:p w:rsidR="00D21292" w:rsidRPr="00D21292" w:rsidRDefault="00D21292" w:rsidP="00D21292">
            <w:pPr>
              <w:autoSpaceDE w:val="0"/>
              <w:jc w:val="center"/>
              <w:rPr>
                <w:b/>
                <w:sz w:val="16"/>
                <w:szCs w:val="16"/>
              </w:rPr>
            </w:pPr>
            <w:r w:rsidRPr="00D21292">
              <w:rPr>
                <w:b/>
                <w:sz w:val="16"/>
                <w:szCs w:val="16"/>
              </w:rPr>
              <w:t>01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420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40110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176</w:t>
            </w:r>
          </w:p>
        </w:tc>
      </w:tr>
      <w:tr w:rsidR="00D21292" w:rsidRPr="00D21292" w:rsidTr="00D21292">
        <w:trPr>
          <w:trHeight w:val="315"/>
        </w:trPr>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1140" w:type="dxa"/>
            <w:noWrap/>
            <w:hideMark/>
          </w:tcPr>
          <w:p w:rsidR="00D21292" w:rsidRPr="00D21292" w:rsidRDefault="00D21292" w:rsidP="00D21292">
            <w:pPr>
              <w:autoSpaceDE w:val="0"/>
              <w:jc w:val="center"/>
              <w:rPr>
                <w:b/>
                <w:sz w:val="16"/>
                <w:szCs w:val="16"/>
              </w:rPr>
            </w:pPr>
            <w:r w:rsidRPr="00D21292">
              <w:rPr>
                <w:b/>
                <w:sz w:val="16"/>
                <w:szCs w:val="16"/>
              </w:rPr>
              <w:t>14</w:t>
            </w:r>
          </w:p>
        </w:tc>
        <w:tc>
          <w:tcPr>
            <w:tcW w:w="960" w:type="dxa"/>
            <w:noWrap/>
            <w:hideMark/>
          </w:tcPr>
          <w:p w:rsidR="00D21292" w:rsidRPr="00D21292" w:rsidRDefault="00D21292" w:rsidP="00D21292">
            <w:pPr>
              <w:autoSpaceDE w:val="0"/>
              <w:jc w:val="center"/>
              <w:rPr>
                <w:b/>
                <w:sz w:val="16"/>
                <w:szCs w:val="16"/>
              </w:rPr>
            </w:pPr>
            <w:r w:rsidRPr="00D21292">
              <w:rPr>
                <w:b/>
                <w:sz w:val="16"/>
                <w:szCs w:val="16"/>
              </w:rPr>
              <w:t>01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430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40110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176</w:t>
            </w:r>
          </w:p>
        </w:tc>
      </w:tr>
      <w:tr w:rsidR="00D21292" w:rsidRPr="00D21292" w:rsidTr="00D21292">
        <w:trPr>
          <w:trHeight w:val="315"/>
        </w:trPr>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1140" w:type="dxa"/>
            <w:noWrap/>
            <w:hideMark/>
          </w:tcPr>
          <w:p w:rsidR="00D21292" w:rsidRPr="00D21292" w:rsidRDefault="00D21292" w:rsidP="00D21292">
            <w:pPr>
              <w:autoSpaceDE w:val="0"/>
              <w:jc w:val="center"/>
              <w:rPr>
                <w:b/>
                <w:sz w:val="16"/>
                <w:szCs w:val="16"/>
              </w:rPr>
            </w:pPr>
            <w:r w:rsidRPr="00D21292">
              <w:rPr>
                <w:b/>
                <w:sz w:val="16"/>
                <w:szCs w:val="16"/>
              </w:rPr>
              <w:t>14</w:t>
            </w:r>
          </w:p>
        </w:tc>
        <w:tc>
          <w:tcPr>
            <w:tcW w:w="960" w:type="dxa"/>
            <w:noWrap/>
            <w:hideMark/>
          </w:tcPr>
          <w:p w:rsidR="00D21292" w:rsidRPr="00D21292" w:rsidRDefault="00D21292" w:rsidP="00D21292">
            <w:pPr>
              <w:autoSpaceDE w:val="0"/>
              <w:jc w:val="center"/>
              <w:rPr>
                <w:b/>
                <w:sz w:val="16"/>
                <w:szCs w:val="16"/>
              </w:rPr>
            </w:pPr>
            <w:r w:rsidRPr="00D21292">
              <w:rPr>
                <w:b/>
                <w:sz w:val="16"/>
                <w:szCs w:val="16"/>
              </w:rPr>
              <w:t>01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460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w:t>
            </w:r>
          </w:p>
        </w:tc>
        <w:tc>
          <w:tcPr>
            <w:tcW w:w="960" w:type="dxa"/>
            <w:noWrap/>
            <w:hideMark/>
          </w:tcPr>
          <w:p w:rsidR="00D21292" w:rsidRPr="00D21292" w:rsidRDefault="00D21292" w:rsidP="00D21292">
            <w:pPr>
              <w:autoSpaceDE w:val="0"/>
              <w:jc w:val="center"/>
              <w:rPr>
                <w:b/>
                <w:sz w:val="16"/>
                <w:szCs w:val="16"/>
              </w:rPr>
            </w:pPr>
            <w:r w:rsidRPr="00D21292">
              <w:rPr>
                <w:b/>
                <w:sz w:val="16"/>
                <w:szCs w:val="16"/>
              </w:rPr>
              <w:t>40110</w:t>
            </w:r>
          </w:p>
        </w:tc>
        <w:tc>
          <w:tcPr>
            <w:tcW w:w="960" w:type="dxa"/>
            <w:noWrap/>
            <w:hideMark/>
          </w:tcPr>
          <w:p w:rsidR="00D21292" w:rsidRPr="00D21292" w:rsidRDefault="00D21292" w:rsidP="00D21292">
            <w:pPr>
              <w:autoSpaceDE w:val="0"/>
              <w:jc w:val="center"/>
              <w:rPr>
                <w:b/>
                <w:sz w:val="16"/>
                <w:szCs w:val="16"/>
              </w:rPr>
            </w:pPr>
            <w:r w:rsidRPr="00D21292">
              <w:rPr>
                <w:b/>
                <w:sz w:val="16"/>
                <w:szCs w:val="16"/>
              </w:rPr>
              <w:t>176</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17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000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176</w:t>
            </w:r>
          </w:p>
        </w:tc>
      </w:tr>
      <w:tr w:rsidR="00D21292" w:rsidRPr="00D21292" w:rsidTr="00D21292">
        <w:trPr>
          <w:trHeight w:val="315"/>
        </w:trPr>
        <w:tc>
          <w:tcPr>
            <w:tcW w:w="960" w:type="dxa"/>
            <w:noWrap/>
            <w:hideMark/>
          </w:tcPr>
          <w:p w:rsidR="00D21292" w:rsidRPr="00D21292" w:rsidRDefault="00D21292" w:rsidP="00074191">
            <w:pPr>
              <w:autoSpaceDE w:val="0"/>
              <w:jc w:val="center"/>
              <w:rPr>
                <w:b/>
                <w:sz w:val="16"/>
                <w:szCs w:val="16"/>
              </w:rPr>
            </w:pPr>
            <w:r w:rsidRPr="00D21292">
              <w:rPr>
                <w:b/>
                <w:sz w:val="16"/>
                <w:szCs w:val="16"/>
              </w:rPr>
              <w:t>1</w:t>
            </w:r>
          </w:p>
        </w:tc>
        <w:tc>
          <w:tcPr>
            <w:tcW w:w="1140" w:type="dxa"/>
            <w:noWrap/>
            <w:hideMark/>
          </w:tcPr>
          <w:p w:rsidR="00D21292" w:rsidRPr="00D21292" w:rsidRDefault="00D21292" w:rsidP="00074191">
            <w:pPr>
              <w:autoSpaceDE w:val="0"/>
              <w:jc w:val="center"/>
              <w:rPr>
                <w:b/>
                <w:sz w:val="16"/>
                <w:szCs w:val="16"/>
              </w:rPr>
            </w:pPr>
            <w:r w:rsidRPr="00D21292">
              <w:rPr>
                <w:b/>
                <w:sz w:val="16"/>
                <w:szCs w:val="16"/>
              </w:rPr>
              <w:t>17</w:t>
            </w:r>
          </w:p>
        </w:tc>
        <w:tc>
          <w:tcPr>
            <w:tcW w:w="960" w:type="dxa"/>
            <w:noWrap/>
            <w:hideMark/>
          </w:tcPr>
          <w:p w:rsidR="00D21292" w:rsidRPr="00D21292" w:rsidRDefault="00D21292" w:rsidP="00074191">
            <w:pPr>
              <w:autoSpaceDE w:val="0"/>
              <w:jc w:val="center"/>
              <w:rPr>
                <w:b/>
                <w:sz w:val="16"/>
                <w:szCs w:val="16"/>
              </w:rPr>
            </w:pPr>
            <w:r w:rsidRPr="00D21292">
              <w:rPr>
                <w:b/>
                <w:sz w:val="16"/>
                <w:szCs w:val="16"/>
              </w:rPr>
              <w:t>01</w:t>
            </w:r>
          </w:p>
        </w:tc>
        <w:tc>
          <w:tcPr>
            <w:tcW w:w="960" w:type="dxa"/>
            <w:noWrap/>
            <w:hideMark/>
          </w:tcPr>
          <w:p w:rsidR="00D21292" w:rsidRPr="00D21292" w:rsidRDefault="00D21292" w:rsidP="00074191">
            <w:pPr>
              <w:autoSpaceDE w:val="0"/>
              <w:jc w:val="center"/>
              <w:rPr>
                <w:b/>
                <w:sz w:val="16"/>
                <w:szCs w:val="16"/>
              </w:rPr>
            </w:pPr>
            <w:r w:rsidRPr="00D21292">
              <w:rPr>
                <w:b/>
                <w:sz w:val="16"/>
                <w:szCs w:val="16"/>
              </w:rPr>
              <w:t>180</w:t>
            </w:r>
          </w:p>
        </w:tc>
        <w:tc>
          <w:tcPr>
            <w:tcW w:w="960" w:type="dxa"/>
            <w:noWrap/>
            <w:hideMark/>
          </w:tcPr>
          <w:p w:rsidR="00D21292" w:rsidRPr="00D21292" w:rsidRDefault="00D21292" w:rsidP="00074191">
            <w:pPr>
              <w:autoSpaceDE w:val="0"/>
              <w:jc w:val="center"/>
              <w:rPr>
                <w:b/>
                <w:sz w:val="16"/>
                <w:szCs w:val="16"/>
              </w:rPr>
            </w:pPr>
            <w:r w:rsidRPr="00D21292">
              <w:rPr>
                <w:b/>
                <w:sz w:val="16"/>
                <w:szCs w:val="16"/>
              </w:rPr>
              <w:t>1</w:t>
            </w:r>
          </w:p>
        </w:tc>
        <w:tc>
          <w:tcPr>
            <w:tcW w:w="960" w:type="dxa"/>
            <w:noWrap/>
            <w:hideMark/>
          </w:tcPr>
          <w:p w:rsidR="00D21292" w:rsidRPr="00D21292" w:rsidRDefault="00D21292" w:rsidP="00074191">
            <w:pPr>
              <w:autoSpaceDE w:val="0"/>
              <w:jc w:val="center"/>
              <w:rPr>
                <w:b/>
                <w:sz w:val="16"/>
                <w:szCs w:val="16"/>
              </w:rPr>
            </w:pPr>
            <w:r w:rsidRPr="00D21292">
              <w:rPr>
                <w:b/>
                <w:sz w:val="16"/>
                <w:szCs w:val="16"/>
              </w:rPr>
              <w:t>40110</w:t>
            </w:r>
          </w:p>
        </w:tc>
        <w:tc>
          <w:tcPr>
            <w:tcW w:w="960" w:type="dxa"/>
            <w:noWrap/>
            <w:hideMark/>
          </w:tcPr>
          <w:p w:rsidR="00D21292" w:rsidRPr="00D21292" w:rsidRDefault="00D21292" w:rsidP="00074191">
            <w:pPr>
              <w:autoSpaceDE w:val="0"/>
              <w:jc w:val="center"/>
              <w:rPr>
                <w:b/>
                <w:sz w:val="16"/>
                <w:szCs w:val="16"/>
              </w:rPr>
            </w:pPr>
            <w:r w:rsidRPr="00D21292">
              <w:rPr>
                <w:b/>
                <w:sz w:val="16"/>
                <w:szCs w:val="16"/>
              </w:rPr>
              <w:t>176</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11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120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177</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lastRenderedPageBreak/>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99</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182</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98</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185</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6D101E" w:rsidP="006D101E">
            <w:pPr>
              <w:autoSpaceDE w:val="0"/>
              <w:jc w:val="center"/>
              <w:rPr>
                <w:b/>
                <w:sz w:val="16"/>
                <w:szCs w:val="16"/>
              </w:rPr>
            </w:pPr>
            <w:r w:rsidRPr="00196F5A">
              <w:rPr>
                <w:b/>
                <w:sz w:val="16"/>
                <w:szCs w:val="16"/>
              </w:rPr>
              <w:t>1</w:t>
            </w:r>
            <w:r>
              <w:rPr>
                <w:b/>
                <w:sz w:val="16"/>
                <w:szCs w:val="16"/>
              </w:rPr>
              <w:t>94</w:t>
            </w:r>
            <w:r w:rsidR="00D21292">
              <w:rPr>
                <w:b/>
                <w:sz w:val="16"/>
                <w:szCs w:val="16"/>
              </w:rPr>
              <w:t>-197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186</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99</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187</w:t>
            </w:r>
          </w:p>
        </w:tc>
      </w:tr>
      <w:tr w:rsidR="00D21292" w:rsidRPr="00E11CF5" w:rsidTr="00D21292">
        <w:trPr>
          <w:trHeight w:val="315"/>
        </w:trPr>
        <w:tc>
          <w:tcPr>
            <w:tcW w:w="960" w:type="dxa"/>
            <w:noWrap/>
            <w:vAlign w:val="center"/>
            <w:hideMark/>
          </w:tcPr>
          <w:p w:rsidR="00D21292" w:rsidRPr="00E11CF5" w:rsidRDefault="00D21292" w:rsidP="00D21292">
            <w:pPr>
              <w:suppressAutoHyphens w:val="0"/>
              <w:jc w:val="center"/>
              <w:rPr>
                <w:b/>
                <w:bCs/>
                <w:color w:val="000000"/>
                <w:sz w:val="16"/>
                <w:szCs w:val="16"/>
                <w:lang w:eastAsia="ru-RU"/>
              </w:rPr>
            </w:pPr>
            <w:r w:rsidRPr="00E11CF5">
              <w:rPr>
                <w:b/>
                <w:bCs/>
                <w:color w:val="000000"/>
                <w:sz w:val="16"/>
                <w:szCs w:val="16"/>
                <w:lang w:eastAsia="ru-RU"/>
              </w:rPr>
              <w:t>1</w:t>
            </w:r>
          </w:p>
        </w:tc>
        <w:tc>
          <w:tcPr>
            <w:tcW w:w="1140" w:type="dxa"/>
            <w:noWrap/>
            <w:vAlign w:val="center"/>
            <w:hideMark/>
          </w:tcPr>
          <w:p w:rsidR="00D21292" w:rsidRPr="00E11CF5" w:rsidRDefault="00D21292" w:rsidP="00D21292">
            <w:pPr>
              <w:suppressAutoHyphens w:val="0"/>
              <w:jc w:val="center"/>
              <w:rPr>
                <w:b/>
                <w:bCs/>
                <w:color w:val="000000"/>
                <w:sz w:val="16"/>
                <w:szCs w:val="16"/>
                <w:lang w:eastAsia="ru-RU"/>
              </w:rPr>
            </w:pPr>
            <w:r w:rsidRPr="00E11CF5">
              <w:rPr>
                <w:b/>
                <w:bCs/>
                <w:color w:val="000000"/>
                <w:sz w:val="16"/>
                <w:szCs w:val="16"/>
                <w:lang w:eastAsia="ru-RU"/>
              </w:rPr>
              <w:t>08</w:t>
            </w:r>
          </w:p>
        </w:tc>
        <w:tc>
          <w:tcPr>
            <w:tcW w:w="960" w:type="dxa"/>
            <w:noWrap/>
            <w:vAlign w:val="center"/>
            <w:hideMark/>
          </w:tcPr>
          <w:p w:rsidR="00D21292" w:rsidRPr="00E11CF5" w:rsidRDefault="00D21292" w:rsidP="00D21292">
            <w:pPr>
              <w:suppressAutoHyphens w:val="0"/>
              <w:jc w:val="center"/>
              <w:rPr>
                <w:b/>
                <w:bCs/>
                <w:color w:val="000000"/>
                <w:sz w:val="16"/>
                <w:szCs w:val="16"/>
                <w:lang w:eastAsia="ru-RU"/>
              </w:rPr>
            </w:pPr>
            <w:r w:rsidRPr="00E11CF5">
              <w:rPr>
                <w:b/>
                <w:bCs/>
                <w:color w:val="000000"/>
                <w:sz w:val="16"/>
                <w:szCs w:val="16"/>
                <w:lang w:eastAsia="ru-RU"/>
              </w:rPr>
              <w:t>01</w:t>
            </w:r>
          </w:p>
        </w:tc>
        <w:tc>
          <w:tcPr>
            <w:tcW w:w="960" w:type="dxa"/>
            <w:noWrap/>
            <w:vAlign w:val="center"/>
            <w:hideMark/>
          </w:tcPr>
          <w:p w:rsidR="00D21292" w:rsidRPr="00E11CF5" w:rsidRDefault="00D21292" w:rsidP="00D21292">
            <w:pPr>
              <w:suppressAutoHyphens w:val="0"/>
              <w:jc w:val="center"/>
              <w:rPr>
                <w:b/>
                <w:bCs/>
                <w:color w:val="000000"/>
                <w:sz w:val="16"/>
                <w:szCs w:val="16"/>
                <w:lang w:eastAsia="ru-RU"/>
              </w:rPr>
            </w:pPr>
            <w:r w:rsidRPr="00E11CF5">
              <w:rPr>
                <w:b/>
                <w:bCs/>
                <w:color w:val="000000"/>
                <w:sz w:val="16"/>
                <w:szCs w:val="16"/>
                <w:lang w:eastAsia="ru-RU"/>
              </w:rPr>
              <w:t>110</w:t>
            </w:r>
          </w:p>
        </w:tc>
        <w:tc>
          <w:tcPr>
            <w:tcW w:w="960" w:type="dxa"/>
            <w:noWrap/>
            <w:vAlign w:val="center"/>
            <w:hideMark/>
          </w:tcPr>
          <w:p w:rsidR="00D21292" w:rsidRPr="00E11CF5" w:rsidRDefault="00D21292" w:rsidP="00D21292">
            <w:pPr>
              <w:suppressAutoHyphens w:val="0"/>
              <w:jc w:val="center"/>
              <w:rPr>
                <w:b/>
                <w:bCs/>
                <w:color w:val="000000"/>
                <w:sz w:val="16"/>
                <w:szCs w:val="16"/>
                <w:lang w:eastAsia="ru-RU"/>
              </w:rPr>
            </w:pPr>
            <w:r w:rsidRPr="00E11CF5">
              <w:rPr>
                <w:b/>
                <w:bCs/>
                <w:color w:val="000000"/>
                <w:sz w:val="16"/>
                <w:szCs w:val="16"/>
                <w:lang w:eastAsia="ru-RU"/>
              </w:rPr>
              <w:t>1</w:t>
            </w:r>
          </w:p>
        </w:tc>
        <w:tc>
          <w:tcPr>
            <w:tcW w:w="960" w:type="dxa"/>
            <w:noWrap/>
            <w:vAlign w:val="center"/>
            <w:hideMark/>
          </w:tcPr>
          <w:p w:rsidR="00D21292" w:rsidRPr="00E11CF5" w:rsidRDefault="00D21292" w:rsidP="00D21292">
            <w:pPr>
              <w:suppressAutoHyphens w:val="0"/>
              <w:jc w:val="center"/>
              <w:rPr>
                <w:b/>
                <w:bCs/>
                <w:color w:val="000000"/>
                <w:sz w:val="16"/>
                <w:szCs w:val="16"/>
                <w:lang w:eastAsia="ru-RU"/>
              </w:rPr>
            </w:pPr>
            <w:r w:rsidRPr="00E11CF5">
              <w:rPr>
                <w:b/>
                <w:bCs/>
                <w:color w:val="000000"/>
                <w:sz w:val="16"/>
                <w:szCs w:val="16"/>
                <w:lang w:eastAsia="ru-RU"/>
              </w:rPr>
              <w:t>40110</w:t>
            </w:r>
          </w:p>
        </w:tc>
        <w:tc>
          <w:tcPr>
            <w:tcW w:w="960" w:type="dxa"/>
            <w:noWrap/>
            <w:vAlign w:val="center"/>
            <w:hideMark/>
          </w:tcPr>
          <w:p w:rsidR="00D21292" w:rsidRPr="00E11CF5" w:rsidRDefault="00D21292" w:rsidP="00D21292">
            <w:pPr>
              <w:suppressAutoHyphens w:val="0"/>
              <w:jc w:val="center"/>
              <w:rPr>
                <w:b/>
                <w:bCs/>
                <w:color w:val="000000"/>
                <w:sz w:val="16"/>
                <w:szCs w:val="16"/>
                <w:lang w:eastAsia="ru-RU"/>
              </w:rPr>
            </w:pPr>
            <w:r w:rsidRPr="00E11CF5">
              <w:rPr>
                <w:b/>
                <w:bCs/>
                <w:color w:val="000000"/>
                <w:sz w:val="16"/>
                <w:szCs w:val="16"/>
                <w:lang w:eastAsia="ru-RU"/>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140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15</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140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17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150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03</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150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04</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150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150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Pr>
                <w:b/>
                <w:sz w:val="16"/>
                <w:szCs w:val="16"/>
              </w:rPr>
              <w:t>0</w:t>
            </w:r>
          </w:p>
        </w:tc>
        <w:tc>
          <w:tcPr>
            <w:tcW w:w="1140" w:type="dxa"/>
            <w:noWrap/>
            <w:vAlign w:val="center"/>
            <w:hideMark/>
          </w:tcPr>
          <w:p w:rsidR="00D21292" w:rsidRPr="00196F5A" w:rsidRDefault="00D21292" w:rsidP="00D21292">
            <w:pPr>
              <w:autoSpaceDE w:val="0"/>
              <w:jc w:val="center"/>
              <w:rPr>
                <w:b/>
                <w:sz w:val="16"/>
                <w:szCs w:val="16"/>
              </w:rPr>
            </w:pPr>
            <w:r>
              <w:rPr>
                <w:b/>
                <w:sz w:val="16"/>
                <w:szCs w:val="16"/>
              </w:rPr>
              <w:t>00</w:t>
            </w:r>
          </w:p>
        </w:tc>
        <w:tc>
          <w:tcPr>
            <w:tcW w:w="960" w:type="dxa"/>
            <w:noWrap/>
            <w:vAlign w:val="center"/>
            <w:hideMark/>
          </w:tcPr>
          <w:p w:rsidR="00D21292" w:rsidRPr="00196F5A" w:rsidRDefault="00D21292" w:rsidP="00D21292">
            <w:pPr>
              <w:autoSpaceDE w:val="0"/>
              <w:jc w:val="center"/>
              <w:rPr>
                <w:b/>
                <w:sz w:val="16"/>
                <w:szCs w:val="16"/>
              </w:rPr>
            </w:pPr>
            <w:r>
              <w:rPr>
                <w:b/>
                <w:sz w:val="16"/>
                <w:szCs w:val="16"/>
              </w:rPr>
              <w:t>00</w:t>
            </w:r>
          </w:p>
        </w:tc>
        <w:tc>
          <w:tcPr>
            <w:tcW w:w="960" w:type="dxa"/>
            <w:noWrap/>
            <w:vAlign w:val="center"/>
            <w:hideMark/>
          </w:tcPr>
          <w:p w:rsidR="00D21292" w:rsidRPr="00196F5A" w:rsidRDefault="00D21292" w:rsidP="00D21292">
            <w:pPr>
              <w:autoSpaceDE w:val="0"/>
              <w:jc w:val="center"/>
              <w:rPr>
                <w:b/>
                <w:sz w:val="16"/>
                <w:szCs w:val="16"/>
              </w:rPr>
            </w:pPr>
            <w:r>
              <w:rPr>
                <w:b/>
                <w:sz w:val="16"/>
                <w:szCs w:val="16"/>
              </w:rPr>
              <w:t>193</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94-198</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08</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150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189</w:t>
            </w:r>
          </w:p>
        </w:tc>
      </w:tr>
      <w:tr w:rsidR="00D21292" w:rsidRPr="00646061" w:rsidTr="00D21292">
        <w:trPr>
          <w:trHeight w:val="300"/>
        </w:trPr>
        <w:tc>
          <w:tcPr>
            <w:tcW w:w="960" w:type="dxa"/>
            <w:noWrap/>
            <w:vAlign w:val="center"/>
            <w:hideMark/>
          </w:tcPr>
          <w:p w:rsidR="00D21292" w:rsidRPr="00196F5A" w:rsidRDefault="00D21292" w:rsidP="00D21292">
            <w:pPr>
              <w:autoSpaceDE w:val="0"/>
              <w:jc w:val="center"/>
              <w:rPr>
                <w:b/>
                <w:sz w:val="16"/>
                <w:szCs w:val="16"/>
              </w:rPr>
            </w:pPr>
            <w:r>
              <w:rPr>
                <w:b/>
                <w:sz w:val="16"/>
                <w:szCs w:val="16"/>
              </w:rPr>
              <w:t>0</w:t>
            </w:r>
          </w:p>
        </w:tc>
        <w:tc>
          <w:tcPr>
            <w:tcW w:w="1140" w:type="dxa"/>
            <w:noWrap/>
            <w:vAlign w:val="center"/>
            <w:hideMark/>
          </w:tcPr>
          <w:p w:rsidR="00D21292" w:rsidRPr="00196F5A" w:rsidRDefault="00D21292" w:rsidP="00D21292">
            <w:pPr>
              <w:autoSpaceDE w:val="0"/>
              <w:jc w:val="center"/>
              <w:rPr>
                <w:b/>
                <w:sz w:val="16"/>
                <w:szCs w:val="16"/>
              </w:rPr>
            </w:pPr>
            <w:r>
              <w:rPr>
                <w:b/>
                <w:sz w:val="16"/>
                <w:szCs w:val="16"/>
              </w:rPr>
              <w:t>00</w:t>
            </w:r>
          </w:p>
        </w:tc>
        <w:tc>
          <w:tcPr>
            <w:tcW w:w="960" w:type="dxa"/>
            <w:noWrap/>
            <w:vAlign w:val="center"/>
            <w:hideMark/>
          </w:tcPr>
          <w:p w:rsidR="00D21292" w:rsidRPr="00196F5A" w:rsidRDefault="00D21292" w:rsidP="00D21292">
            <w:pPr>
              <w:autoSpaceDE w:val="0"/>
              <w:jc w:val="center"/>
              <w:rPr>
                <w:b/>
                <w:sz w:val="16"/>
                <w:szCs w:val="16"/>
              </w:rPr>
            </w:pPr>
            <w:r>
              <w:rPr>
                <w:b/>
                <w:sz w:val="16"/>
                <w:szCs w:val="16"/>
              </w:rPr>
              <w:t>00</w:t>
            </w:r>
          </w:p>
        </w:tc>
        <w:tc>
          <w:tcPr>
            <w:tcW w:w="960" w:type="dxa"/>
            <w:noWrap/>
            <w:vAlign w:val="center"/>
            <w:hideMark/>
          </w:tcPr>
          <w:p w:rsidR="00D21292" w:rsidRPr="00196F5A" w:rsidRDefault="00D21292" w:rsidP="00D21292">
            <w:pPr>
              <w:autoSpaceDE w:val="0"/>
              <w:jc w:val="center"/>
              <w:rPr>
                <w:b/>
                <w:sz w:val="16"/>
                <w:szCs w:val="16"/>
              </w:rPr>
            </w:pPr>
            <w:r>
              <w:rPr>
                <w:b/>
                <w:sz w:val="16"/>
                <w:szCs w:val="16"/>
              </w:rPr>
              <w:t>193</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191</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94-198</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191</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99</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192</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99</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193</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99</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194</w:t>
            </w:r>
          </w:p>
        </w:tc>
      </w:tr>
      <w:tr w:rsidR="00D21292" w:rsidRPr="002B0509" w:rsidTr="00D21292">
        <w:trPr>
          <w:trHeight w:val="300"/>
        </w:trPr>
        <w:tc>
          <w:tcPr>
            <w:tcW w:w="960" w:type="dxa"/>
            <w:noWrap/>
            <w:vAlign w:val="center"/>
            <w:hideMark/>
          </w:tcPr>
          <w:p w:rsidR="00D21292" w:rsidRPr="00196F5A" w:rsidRDefault="00D21292" w:rsidP="00D21292">
            <w:pPr>
              <w:autoSpaceDE w:val="0"/>
              <w:jc w:val="center"/>
              <w:rPr>
                <w:b/>
                <w:sz w:val="16"/>
                <w:szCs w:val="16"/>
              </w:rPr>
            </w:pPr>
            <w:r>
              <w:rPr>
                <w:b/>
                <w:sz w:val="16"/>
                <w:szCs w:val="16"/>
              </w:rPr>
              <w:t>0</w:t>
            </w:r>
          </w:p>
        </w:tc>
        <w:tc>
          <w:tcPr>
            <w:tcW w:w="1140" w:type="dxa"/>
            <w:noWrap/>
            <w:vAlign w:val="center"/>
            <w:hideMark/>
          </w:tcPr>
          <w:p w:rsidR="00D21292" w:rsidRPr="00196F5A" w:rsidRDefault="00D21292" w:rsidP="00D21292">
            <w:pPr>
              <w:autoSpaceDE w:val="0"/>
              <w:jc w:val="center"/>
              <w:rPr>
                <w:b/>
                <w:sz w:val="16"/>
                <w:szCs w:val="16"/>
              </w:rPr>
            </w:pPr>
            <w:r>
              <w:rPr>
                <w:b/>
                <w:sz w:val="16"/>
                <w:szCs w:val="16"/>
              </w:rPr>
              <w:t>00</w:t>
            </w:r>
          </w:p>
        </w:tc>
        <w:tc>
          <w:tcPr>
            <w:tcW w:w="960" w:type="dxa"/>
            <w:noWrap/>
            <w:vAlign w:val="center"/>
            <w:hideMark/>
          </w:tcPr>
          <w:p w:rsidR="00D21292" w:rsidRPr="00196F5A" w:rsidRDefault="00D21292" w:rsidP="00D21292">
            <w:pPr>
              <w:autoSpaceDE w:val="0"/>
              <w:jc w:val="center"/>
              <w:rPr>
                <w:b/>
                <w:sz w:val="16"/>
                <w:szCs w:val="16"/>
              </w:rPr>
            </w:pPr>
            <w:r>
              <w:rPr>
                <w:b/>
                <w:sz w:val="16"/>
                <w:szCs w:val="16"/>
              </w:rPr>
              <w:t>00</w:t>
            </w:r>
          </w:p>
        </w:tc>
        <w:tc>
          <w:tcPr>
            <w:tcW w:w="960" w:type="dxa"/>
            <w:noWrap/>
            <w:vAlign w:val="center"/>
            <w:hideMark/>
          </w:tcPr>
          <w:p w:rsidR="00D21292" w:rsidRPr="00196F5A" w:rsidRDefault="00D21292" w:rsidP="00D21292">
            <w:pPr>
              <w:autoSpaceDE w:val="0"/>
              <w:jc w:val="center"/>
              <w:rPr>
                <w:b/>
                <w:sz w:val="16"/>
                <w:szCs w:val="16"/>
              </w:rPr>
            </w:pPr>
            <w:r>
              <w:rPr>
                <w:b/>
                <w:sz w:val="16"/>
                <w:szCs w:val="16"/>
              </w:rPr>
              <w:t>193</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w:t>
            </w:r>
            <w:r>
              <w:rPr>
                <w:b/>
                <w:sz w:val="16"/>
                <w:szCs w:val="16"/>
              </w:rPr>
              <w:t>5</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94-198</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195</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99</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196</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99</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197</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99</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198</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17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000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17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180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199</w:t>
            </w:r>
          </w:p>
        </w:tc>
      </w:tr>
      <w:tr w:rsidR="00D21292" w:rsidRPr="00196F5A" w:rsidTr="00D21292">
        <w:trPr>
          <w:trHeight w:val="300"/>
        </w:trPr>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2</w:t>
            </w:r>
          </w:p>
        </w:tc>
        <w:tc>
          <w:tcPr>
            <w:tcW w:w="1140" w:type="dxa"/>
            <w:noWrap/>
            <w:vAlign w:val="center"/>
            <w:hideMark/>
          </w:tcPr>
          <w:p w:rsidR="00D21292" w:rsidRPr="00196F5A" w:rsidRDefault="00D21292" w:rsidP="00D21292">
            <w:pPr>
              <w:autoSpaceDE w:val="0"/>
              <w:jc w:val="center"/>
              <w:rPr>
                <w:b/>
                <w:sz w:val="16"/>
                <w:szCs w:val="16"/>
              </w:rPr>
            </w:pPr>
            <w:r w:rsidRPr="00196F5A">
              <w:rPr>
                <w:b/>
                <w:sz w:val="16"/>
                <w:szCs w:val="16"/>
              </w:rPr>
              <w:t>07</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01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r>
              <w:rPr>
                <w:b/>
                <w:sz w:val="16"/>
                <w:szCs w:val="16"/>
              </w:rPr>
              <w:t>99</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40110</w:t>
            </w:r>
          </w:p>
        </w:tc>
        <w:tc>
          <w:tcPr>
            <w:tcW w:w="960" w:type="dxa"/>
            <w:noWrap/>
            <w:vAlign w:val="center"/>
            <w:hideMark/>
          </w:tcPr>
          <w:p w:rsidR="00D21292" w:rsidRPr="00196F5A" w:rsidRDefault="00D21292" w:rsidP="00D21292">
            <w:pPr>
              <w:autoSpaceDE w:val="0"/>
              <w:jc w:val="center"/>
              <w:rPr>
                <w:b/>
                <w:sz w:val="16"/>
                <w:szCs w:val="16"/>
              </w:rPr>
            </w:pPr>
            <w:r w:rsidRPr="00196F5A">
              <w:rPr>
                <w:b/>
                <w:sz w:val="16"/>
                <w:szCs w:val="16"/>
              </w:rPr>
              <w:t>199</w:t>
            </w:r>
          </w:p>
        </w:tc>
      </w:tr>
      <w:bookmarkEnd w:id="129"/>
    </w:tbl>
    <w:p w:rsidR="00EB6395" w:rsidRDefault="00EB6395" w:rsidP="00D4007E">
      <w:pPr>
        <w:autoSpaceDE w:val="0"/>
        <w:rPr>
          <w:b/>
          <w:sz w:val="18"/>
          <w:szCs w:val="18"/>
        </w:rPr>
      </w:pPr>
    </w:p>
    <w:p w:rsidR="00EB6395" w:rsidRDefault="004F4CB1" w:rsidP="0071514C">
      <w:pPr>
        <w:autoSpaceDE w:val="0"/>
        <w:rPr>
          <w:b/>
          <w:sz w:val="18"/>
          <w:szCs w:val="18"/>
        </w:rPr>
      </w:pPr>
      <w:r>
        <w:rPr>
          <w:b/>
          <w:sz w:val="18"/>
          <w:szCs w:val="18"/>
        </w:rPr>
        <w:t xml:space="preserve">Для 320 главы </w:t>
      </w:r>
    </w:p>
    <w:tbl>
      <w:tblPr>
        <w:tblStyle w:val="aff"/>
        <w:tblW w:w="0" w:type="auto"/>
        <w:tblLook w:val="04A0" w:firstRow="1" w:lastRow="0" w:firstColumn="1" w:lastColumn="0" w:noHBand="0" w:noVBand="1"/>
      </w:tblPr>
      <w:tblGrid>
        <w:gridCol w:w="960"/>
        <w:gridCol w:w="1140"/>
        <w:gridCol w:w="960"/>
        <w:gridCol w:w="960"/>
        <w:gridCol w:w="960"/>
        <w:gridCol w:w="960"/>
        <w:gridCol w:w="960"/>
      </w:tblGrid>
      <w:tr w:rsidR="004F4CB1" w:rsidRPr="00196F5A" w:rsidTr="003525E0">
        <w:trPr>
          <w:trHeight w:val="300"/>
        </w:trPr>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1</w:t>
            </w:r>
          </w:p>
        </w:tc>
        <w:tc>
          <w:tcPr>
            <w:tcW w:w="1140" w:type="dxa"/>
            <w:noWrap/>
            <w:vAlign w:val="center"/>
            <w:hideMark/>
          </w:tcPr>
          <w:p w:rsidR="004F4CB1" w:rsidRPr="00196F5A" w:rsidRDefault="004F4CB1" w:rsidP="003525E0">
            <w:pPr>
              <w:autoSpaceDE w:val="0"/>
              <w:jc w:val="center"/>
              <w:rPr>
                <w:b/>
                <w:sz w:val="16"/>
                <w:szCs w:val="16"/>
              </w:rPr>
            </w:pPr>
            <w:r w:rsidRPr="00196F5A">
              <w:rPr>
                <w:b/>
                <w:sz w:val="16"/>
                <w:szCs w:val="16"/>
              </w:rPr>
              <w:t>14</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01</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440</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1</w:t>
            </w:r>
          </w:p>
        </w:tc>
        <w:tc>
          <w:tcPr>
            <w:tcW w:w="960" w:type="dxa"/>
            <w:noWrap/>
            <w:vAlign w:val="center"/>
            <w:hideMark/>
          </w:tcPr>
          <w:p w:rsidR="004F4CB1" w:rsidRPr="00196F5A" w:rsidRDefault="004F4CB1" w:rsidP="003525E0">
            <w:pPr>
              <w:autoSpaceDE w:val="0"/>
              <w:jc w:val="center"/>
              <w:rPr>
                <w:b/>
                <w:sz w:val="16"/>
                <w:szCs w:val="16"/>
              </w:rPr>
            </w:pPr>
            <w:r w:rsidRPr="00196F5A">
              <w:rPr>
                <w:b/>
                <w:sz w:val="16"/>
                <w:szCs w:val="16"/>
              </w:rPr>
              <w:t>40110</w:t>
            </w:r>
          </w:p>
        </w:tc>
        <w:tc>
          <w:tcPr>
            <w:tcW w:w="960" w:type="dxa"/>
            <w:noWrap/>
            <w:vAlign w:val="center"/>
            <w:hideMark/>
          </w:tcPr>
          <w:p w:rsidR="004F4CB1" w:rsidRPr="00196F5A" w:rsidRDefault="004F4CB1" w:rsidP="004F4CB1">
            <w:pPr>
              <w:autoSpaceDE w:val="0"/>
              <w:jc w:val="center"/>
              <w:rPr>
                <w:b/>
                <w:sz w:val="16"/>
                <w:szCs w:val="16"/>
              </w:rPr>
            </w:pPr>
            <w:r w:rsidRPr="00196F5A">
              <w:rPr>
                <w:b/>
                <w:sz w:val="16"/>
                <w:szCs w:val="16"/>
              </w:rPr>
              <w:t>1</w:t>
            </w:r>
            <w:r>
              <w:rPr>
                <w:b/>
                <w:sz w:val="16"/>
                <w:szCs w:val="16"/>
              </w:rPr>
              <w:t>31</w:t>
            </w:r>
          </w:p>
        </w:tc>
      </w:tr>
    </w:tbl>
    <w:p w:rsidR="004F4CB1" w:rsidRDefault="004F4CB1" w:rsidP="0071514C">
      <w:pPr>
        <w:autoSpaceDE w:val="0"/>
        <w:rPr>
          <w:b/>
          <w:sz w:val="18"/>
          <w:szCs w:val="18"/>
        </w:rPr>
      </w:pPr>
    </w:p>
    <w:p w:rsidR="0071514C" w:rsidRPr="00A1781D" w:rsidRDefault="0071514C" w:rsidP="0071514C">
      <w:pPr>
        <w:autoSpaceDE w:val="0"/>
        <w:rPr>
          <w:sz w:val="18"/>
          <w:szCs w:val="18"/>
        </w:rPr>
      </w:pPr>
      <w:r w:rsidRPr="00A1781D">
        <w:rPr>
          <w:sz w:val="18"/>
          <w:szCs w:val="18"/>
        </w:rPr>
        <w:t>* - значение в соответствии с классификацией доходов</w:t>
      </w:r>
      <w:r w:rsidR="00F47CC6" w:rsidRPr="00A1781D">
        <w:rPr>
          <w:sz w:val="18"/>
          <w:szCs w:val="18"/>
        </w:rPr>
        <w:t>, возможно указание 0000</w:t>
      </w:r>
      <w:r w:rsidRPr="00A1781D">
        <w:rPr>
          <w:sz w:val="18"/>
          <w:szCs w:val="18"/>
        </w:rPr>
        <w:t>.</w:t>
      </w:r>
    </w:p>
    <w:p w:rsidR="004864E7" w:rsidRDefault="003F4B5A" w:rsidP="0071514C">
      <w:pPr>
        <w:autoSpaceDE w:val="0"/>
        <w:rPr>
          <w:sz w:val="18"/>
          <w:szCs w:val="18"/>
        </w:rPr>
      </w:pPr>
      <w:r>
        <w:rPr>
          <w:sz w:val="18"/>
          <w:szCs w:val="18"/>
        </w:rPr>
        <w:t xml:space="preserve">** -допустимо только для Минфина </w:t>
      </w:r>
      <w:proofErr w:type="spellStart"/>
      <w:r>
        <w:rPr>
          <w:sz w:val="18"/>
          <w:szCs w:val="18"/>
        </w:rPr>
        <w:t>Росссии</w:t>
      </w:r>
      <w:proofErr w:type="spellEnd"/>
    </w:p>
    <w:p w:rsidR="0048164E" w:rsidRDefault="0048164E" w:rsidP="0071514C">
      <w:pPr>
        <w:autoSpaceDE w:val="0"/>
        <w:rPr>
          <w:sz w:val="16"/>
          <w:szCs w:val="16"/>
        </w:rPr>
      </w:pPr>
    </w:p>
    <w:p w:rsidR="003F4B5A" w:rsidRDefault="0048164E" w:rsidP="0071514C">
      <w:pPr>
        <w:autoSpaceDE w:val="0"/>
        <w:rPr>
          <w:sz w:val="16"/>
          <w:szCs w:val="16"/>
        </w:rPr>
      </w:pPr>
      <w:r>
        <w:rPr>
          <w:sz w:val="16"/>
          <w:szCs w:val="16"/>
        </w:rPr>
        <w:t xml:space="preserve">Отражение КОСГУ 136 в ф. 0503110 </w:t>
      </w:r>
      <w:r w:rsidR="00053FA8">
        <w:rPr>
          <w:sz w:val="16"/>
          <w:szCs w:val="16"/>
        </w:rPr>
        <w:t xml:space="preserve">только по КДБ 1 13 02991 0400 130 по счету 1 401 10 и </w:t>
      </w:r>
      <w:r>
        <w:rPr>
          <w:sz w:val="16"/>
          <w:szCs w:val="16"/>
        </w:rPr>
        <w:t>требуют пояснений</w:t>
      </w:r>
    </w:p>
    <w:p w:rsidR="0048164E" w:rsidRPr="00A1781D" w:rsidRDefault="0048164E" w:rsidP="0071514C">
      <w:pPr>
        <w:autoSpaceDE w:val="0"/>
        <w:rPr>
          <w:sz w:val="18"/>
          <w:szCs w:val="18"/>
        </w:rPr>
      </w:pPr>
    </w:p>
    <w:p w:rsidR="004864E7" w:rsidRPr="00A1781D" w:rsidRDefault="004864E7"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«Расходы»</w:t>
      </w:r>
    </w:p>
    <w:tbl>
      <w:tblPr>
        <w:tblW w:w="9461" w:type="dxa"/>
        <w:tblInd w:w="93" w:type="dxa"/>
        <w:tblLayout w:type="fixed"/>
        <w:tblLook w:val="04A0" w:firstRow="1" w:lastRow="0" w:firstColumn="1" w:lastColumn="0" w:noHBand="0" w:noVBand="1"/>
      </w:tblPr>
      <w:tblGrid>
        <w:gridCol w:w="900"/>
        <w:gridCol w:w="1368"/>
        <w:gridCol w:w="1842"/>
        <w:gridCol w:w="567"/>
        <w:gridCol w:w="993"/>
        <w:gridCol w:w="1381"/>
        <w:gridCol w:w="2410"/>
      </w:tblGrid>
      <w:tr w:rsidR="00A403DD" w:rsidRPr="006E726E" w:rsidTr="000E37A1">
        <w:trPr>
          <w:trHeight w:val="209"/>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A403DD" w:rsidRPr="006E726E" w:rsidRDefault="00A403DD" w:rsidP="000922BC">
            <w:pPr>
              <w:jc w:val="center"/>
              <w:rPr>
                <w:bCs/>
                <w:sz w:val="18"/>
                <w:szCs w:val="18"/>
                <w:lang w:eastAsia="ru-RU"/>
              </w:rPr>
            </w:pPr>
            <w:r w:rsidRPr="006E726E">
              <w:rPr>
                <w:bCs/>
                <w:sz w:val="18"/>
                <w:szCs w:val="18"/>
                <w:lang w:eastAsia="ru-RU"/>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rsidR="00A403DD" w:rsidRPr="00BE5933" w:rsidRDefault="00A403DD" w:rsidP="000922BC">
            <w:pPr>
              <w:jc w:val="center"/>
              <w:rPr>
                <w:bCs/>
                <w:sz w:val="18"/>
                <w:szCs w:val="18"/>
                <w:lang w:eastAsia="ru-RU"/>
              </w:rPr>
            </w:pPr>
            <w:r w:rsidRPr="00BE5933">
              <w:rPr>
                <w:bCs/>
                <w:sz w:val="18"/>
                <w:szCs w:val="18"/>
                <w:lang w:eastAsia="ru-RU"/>
              </w:rPr>
              <w:t>КЦСР</w:t>
            </w:r>
          </w:p>
        </w:tc>
        <w:tc>
          <w:tcPr>
            <w:tcW w:w="1842" w:type="dxa"/>
            <w:tcBorders>
              <w:top w:val="single" w:sz="4" w:space="0" w:color="auto"/>
              <w:left w:val="nil"/>
              <w:bottom w:val="single" w:sz="4" w:space="0" w:color="auto"/>
              <w:right w:val="single" w:sz="4" w:space="0" w:color="auto"/>
            </w:tcBorders>
            <w:shd w:val="clear" w:color="auto" w:fill="auto"/>
            <w:vAlign w:val="bottom"/>
          </w:tcPr>
          <w:p w:rsidR="00A403DD" w:rsidRPr="00732CA6" w:rsidRDefault="00A403DD" w:rsidP="000922BC">
            <w:pPr>
              <w:jc w:val="center"/>
              <w:rPr>
                <w:bCs/>
                <w:sz w:val="18"/>
                <w:szCs w:val="18"/>
                <w:lang w:eastAsia="ru-RU"/>
              </w:rPr>
            </w:pPr>
            <w:r w:rsidRPr="00732CA6">
              <w:rPr>
                <w:bCs/>
                <w:sz w:val="18"/>
                <w:szCs w:val="18"/>
                <w:lang w:eastAsia="ru-RU"/>
              </w:rPr>
              <w:t>КВР</w:t>
            </w:r>
          </w:p>
        </w:tc>
        <w:tc>
          <w:tcPr>
            <w:tcW w:w="567" w:type="dxa"/>
            <w:tcBorders>
              <w:top w:val="single" w:sz="4" w:space="0" w:color="auto"/>
              <w:left w:val="nil"/>
              <w:bottom w:val="single" w:sz="4" w:space="0" w:color="auto"/>
              <w:right w:val="single" w:sz="4" w:space="0" w:color="auto"/>
            </w:tcBorders>
            <w:shd w:val="clear" w:color="auto" w:fill="auto"/>
            <w:vAlign w:val="bottom"/>
          </w:tcPr>
          <w:p w:rsidR="00A403DD" w:rsidRPr="006E726E" w:rsidRDefault="00A403DD" w:rsidP="000922BC">
            <w:pPr>
              <w:jc w:val="center"/>
              <w:rPr>
                <w:bCs/>
                <w:sz w:val="18"/>
                <w:szCs w:val="18"/>
                <w:lang w:eastAsia="ru-RU"/>
              </w:rPr>
            </w:pPr>
            <w:r w:rsidRPr="006E726E">
              <w:rPr>
                <w:bCs/>
                <w:sz w:val="18"/>
                <w:szCs w:val="18"/>
                <w:lang w:eastAsia="ru-RU"/>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rsidR="00A403DD" w:rsidRPr="006E726E" w:rsidRDefault="00A403DD" w:rsidP="000922BC">
            <w:pPr>
              <w:jc w:val="center"/>
              <w:rPr>
                <w:bCs/>
                <w:sz w:val="18"/>
                <w:szCs w:val="18"/>
                <w:lang w:eastAsia="ru-RU"/>
              </w:rPr>
            </w:pPr>
            <w:r w:rsidRPr="006E726E">
              <w:rPr>
                <w:bCs/>
                <w:sz w:val="18"/>
                <w:szCs w:val="18"/>
                <w:lang w:eastAsia="ru-RU"/>
              </w:rPr>
              <w:t>АСКСБУ</w:t>
            </w:r>
          </w:p>
        </w:tc>
        <w:tc>
          <w:tcPr>
            <w:tcW w:w="1381" w:type="dxa"/>
            <w:tcBorders>
              <w:top w:val="single" w:sz="4" w:space="0" w:color="auto"/>
              <w:left w:val="nil"/>
              <w:bottom w:val="single" w:sz="4" w:space="0" w:color="auto"/>
              <w:right w:val="single" w:sz="4" w:space="0" w:color="auto"/>
            </w:tcBorders>
            <w:shd w:val="clear" w:color="auto" w:fill="auto"/>
            <w:vAlign w:val="bottom"/>
          </w:tcPr>
          <w:p w:rsidR="00A403DD" w:rsidRPr="006E726E" w:rsidRDefault="00A403DD" w:rsidP="000922BC">
            <w:pPr>
              <w:jc w:val="center"/>
              <w:rPr>
                <w:bCs/>
                <w:sz w:val="18"/>
                <w:szCs w:val="18"/>
                <w:lang w:eastAsia="ru-RU"/>
              </w:rPr>
            </w:pPr>
            <w:r w:rsidRPr="006E726E">
              <w:rPr>
                <w:bCs/>
                <w:sz w:val="18"/>
                <w:szCs w:val="18"/>
                <w:lang w:eastAsia="ru-RU"/>
              </w:rPr>
              <w:t>КОСГУ</w:t>
            </w:r>
          </w:p>
        </w:tc>
        <w:tc>
          <w:tcPr>
            <w:tcW w:w="2410" w:type="dxa"/>
            <w:tcBorders>
              <w:top w:val="single" w:sz="4" w:space="0" w:color="auto"/>
              <w:left w:val="nil"/>
              <w:bottom w:val="single" w:sz="4" w:space="0" w:color="auto"/>
              <w:right w:val="single" w:sz="4" w:space="0" w:color="auto"/>
            </w:tcBorders>
          </w:tcPr>
          <w:p w:rsidR="00A403DD" w:rsidRPr="006E726E" w:rsidRDefault="00A403DD" w:rsidP="006A5834">
            <w:pPr>
              <w:jc w:val="center"/>
              <w:rPr>
                <w:bCs/>
                <w:sz w:val="18"/>
                <w:szCs w:val="18"/>
                <w:lang w:eastAsia="ru-RU"/>
              </w:rPr>
            </w:pPr>
            <w:r w:rsidRPr="006E726E">
              <w:rPr>
                <w:bCs/>
                <w:sz w:val="18"/>
                <w:szCs w:val="18"/>
                <w:lang w:eastAsia="ru-RU"/>
              </w:rPr>
              <w:t>Комментарий</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260137">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DA4A28">
            <w:pPr>
              <w:jc w:val="center"/>
              <w:rPr>
                <w:sz w:val="18"/>
                <w:szCs w:val="18"/>
                <w:lang w:eastAsia="ru-RU"/>
              </w:rPr>
            </w:pPr>
            <w:r w:rsidRPr="006E726E">
              <w:rPr>
                <w:sz w:val="18"/>
                <w:szCs w:val="18"/>
                <w:lang w:eastAsia="ru-RU"/>
              </w:rPr>
              <w:t>=111,121,131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C7072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C70725">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=211</w:t>
            </w:r>
          </w:p>
        </w:tc>
        <w:tc>
          <w:tcPr>
            <w:tcW w:w="2410" w:type="dxa"/>
            <w:tcBorders>
              <w:top w:val="single" w:sz="4" w:space="0" w:color="auto"/>
              <w:left w:val="nil"/>
              <w:bottom w:val="single" w:sz="4" w:space="0" w:color="auto"/>
              <w:right w:val="single" w:sz="4" w:space="0" w:color="auto"/>
            </w:tcBorders>
          </w:tcPr>
          <w:p w:rsidR="00A403DD" w:rsidRPr="006E726E" w:rsidRDefault="00A403DD" w:rsidP="0002272E">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107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260137">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0D64BB">
            <w:pPr>
              <w:jc w:val="center"/>
              <w:rPr>
                <w:sz w:val="18"/>
                <w:szCs w:val="18"/>
                <w:lang w:eastAsia="ru-RU"/>
              </w:rPr>
            </w:pPr>
            <w:r w:rsidRPr="006E726E">
              <w:rPr>
                <w:sz w:val="18"/>
                <w:szCs w:val="18"/>
                <w:lang w:eastAsia="ru-RU"/>
              </w:rPr>
              <w:t>=112,122,</w:t>
            </w:r>
            <w:r w:rsidR="00AD6E6C" w:rsidRPr="006E726E">
              <w:rPr>
                <w:sz w:val="18"/>
                <w:szCs w:val="18"/>
                <w:lang w:eastAsia="ru-RU"/>
              </w:rPr>
              <w:t>133,134,</w:t>
            </w:r>
            <w:r w:rsidR="004226CA" w:rsidRPr="006E726E">
              <w:rPr>
                <w:sz w:val="18"/>
                <w:szCs w:val="18"/>
                <w:lang w:eastAsia="ru-RU"/>
              </w:rPr>
              <w:t>321,330,</w:t>
            </w:r>
            <w:r w:rsidRPr="006E726E">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C7072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C70725">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212</w:t>
            </w:r>
          </w:p>
        </w:tc>
        <w:tc>
          <w:tcPr>
            <w:tcW w:w="2410" w:type="dxa"/>
            <w:tcBorders>
              <w:top w:val="single" w:sz="4" w:space="0" w:color="auto"/>
              <w:left w:val="nil"/>
              <w:bottom w:val="single" w:sz="4" w:space="0" w:color="auto"/>
              <w:right w:val="single" w:sz="4" w:space="0" w:color="auto"/>
            </w:tcBorders>
          </w:tcPr>
          <w:p w:rsidR="00A403DD" w:rsidRPr="006E726E" w:rsidRDefault="00A403DD" w:rsidP="0002272E">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260137">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C70725">
            <w:pPr>
              <w:jc w:val="center"/>
              <w:rPr>
                <w:sz w:val="18"/>
                <w:szCs w:val="18"/>
                <w:lang w:eastAsia="ru-RU"/>
              </w:rPr>
            </w:pPr>
            <w:r w:rsidRPr="006E726E">
              <w:rPr>
                <w:sz w:val="18"/>
                <w:szCs w:val="18"/>
                <w:lang w:eastAsia="ru-RU"/>
              </w:rPr>
              <w:t>=</w:t>
            </w:r>
            <w:r w:rsidR="004D7023" w:rsidRPr="006E726E">
              <w:rPr>
                <w:sz w:val="18"/>
                <w:szCs w:val="18"/>
                <w:lang w:eastAsia="ru-RU"/>
              </w:rPr>
              <w:t>119,129,139</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C7072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C70725">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213</w:t>
            </w:r>
          </w:p>
        </w:tc>
        <w:tc>
          <w:tcPr>
            <w:tcW w:w="2410" w:type="dxa"/>
            <w:tcBorders>
              <w:top w:val="single" w:sz="4" w:space="0" w:color="auto"/>
              <w:left w:val="nil"/>
              <w:bottom w:val="single" w:sz="4" w:space="0" w:color="auto"/>
              <w:right w:val="single" w:sz="4" w:space="0" w:color="auto"/>
            </w:tcBorders>
          </w:tcPr>
          <w:p w:rsidR="00A403DD" w:rsidRPr="006E726E" w:rsidRDefault="00A403DD" w:rsidP="007B20CB">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4226CA"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226CA" w:rsidRPr="006E726E" w:rsidRDefault="004226CA" w:rsidP="00FE0604">
            <w:pPr>
              <w:jc w:val="center"/>
              <w:rPr>
                <w:sz w:val="18"/>
                <w:szCs w:val="18"/>
                <w:lang w:eastAsia="ru-RU"/>
              </w:rPr>
            </w:pPr>
            <w:r w:rsidRPr="006E726E">
              <w:rPr>
                <w:sz w:val="18"/>
                <w:szCs w:val="18"/>
              </w:rPr>
              <w:lastRenderedPageBreak/>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4226CA" w:rsidRPr="006E726E" w:rsidRDefault="004226CA" w:rsidP="00260137">
            <w:pPr>
              <w:jc w:val="center"/>
              <w:rPr>
                <w:sz w:val="18"/>
                <w:szCs w:val="18"/>
                <w:lang w:eastAsia="ru-RU"/>
              </w:rPr>
            </w:pPr>
            <w:r w:rsidRPr="006E726E">
              <w:rPr>
                <w:sz w:val="18"/>
                <w:szCs w:val="18"/>
              </w:rPr>
              <w:t>&lt;&gt;0000000000</w:t>
            </w:r>
            <w:ins w:id="145" w:author="Зайцев Павел Борисович" w:date="2025-12-17T12:01:00Z">
              <w:r w:rsidR="006E726E" w:rsidRPr="006E726E">
                <w:rPr>
                  <w:sz w:val="18"/>
                  <w:szCs w:val="18"/>
                </w:rPr>
                <w:t>**</w:t>
              </w:r>
            </w:ins>
            <w:del w:id="146" w:author="Зайцев Павел Борисович" w:date="2025-12-17T12:01:00Z">
              <w:r w:rsidR="00C97708" w:rsidRPr="006E726E" w:rsidDel="006E726E">
                <w:rPr>
                  <w:sz w:val="18"/>
                  <w:szCs w:val="18"/>
                  <w:vertAlign w:val="superscript"/>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226CA" w:rsidRPr="006E726E" w:rsidRDefault="004226CA" w:rsidP="008C0998">
            <w:pPr>
              <w:jc w:val="center"/>
              <w:rPr>
                <w:sz w:val="18"/>
                <w:szCs w:val="18"/>
                <w:lang w:eastAsia="ru-RU"/>
              </w:rPr>
            </w:pPr>
            <w:r w:rsidRPr="006E726E">
              <w:rPr>
                <w:sz w:val="18"/>
                <w:szCs w:val="18"/>
              </w:rPr>
              <w:t>=112,122,134,223,244</w:t>
            </w:r>
            <w:r w:rsidR="00D4007E" w:rsidRPr="006E726E">
              <w:rPr>
                <w:sz w:val="18"/>
                <w:szCs w:val="18"/>
              </w:rPr>
              <w:t>,000</w:t>
            </w:r>
            <w:ins w:id="147" w:author="Зайцев Павел Борисович" w:date="2025-12-17T12:01:00Z">
              <w:r w:rsidR="006E726E" w:rsidRPr="006E726E">
                <w:rPr>
                  <w:sz w:val="18"/>
                  <w:szCs w:val="18"/>
                </w:rPr>
                <w:t>**</w:t>
              </w:r>
            </w:ins>
            <w:del w:id="148" w:author="Зайцев Павел Борисович" w:date="2025-12-17T12:01:00Z">
              <w:r w:rsidR="00F40474" w:rsidRPr="006E726E" w:rsidDel="006E726E">
                <w:rPr>
                  <w:sz w:val="18"/>
                  <w:szCs w:val="18"/>
                  <w:vertAlign w:val="superscript"/>
                </w:rPr>
                <w:delText>4</w:delText>
              </w:r>
            </w:del>
          </w:p>
        </w:tc>
        <w:tc>
          <w:tcPr>
            <w:tcW w:w="567" w:type="dxa"/>
            <w:tcBorders>
              <w:top w:val="single" w:sz="4" w:space="0" w:color="auto"/>
              <w:left w:val="nil"/>
              <w:bottom w:val="single" w:sz="4" w:space="0" w:color="auto"/>
              <w:right w:val="single" w:sz="4" w:space="0" w:color="auto"/>
            </w:tcBorders>
            <w:shd w:val="clear" w:color="auto" w:fill="auto"/>
            <w:vAlign w:val="center"/>
          </w:tcPr>
          <w:p w:rsidR="004226CA" w:rsidRPr="006E726E" w:rsidRDefault="004226CA" w:rsidP="00C70725">
            <w:pPr>
              <w:jc w:val="center"/>
              <w:rPr>
                <w:sz w:val="18"/>
                <w:szCs w:val="18"/>
                <w:lang w:eastAsia="ru-RU"/>
              </w:rPr>
            </w:pPr>
            <w:r w:rsidRPr="006E726E">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4226CA" w:rsidRPr="006E726E" w:rsidRDefault="004226CA" w:rsidP="005E1B68">
            <w:pPr>
              <w:jc w:val="center"/>
              <w:rPr>
                <w:sz w:val="18"/>
                <w:szCs w:val="18"/>
                <w:lang w:eastAsia="ru-RU"/>
              </w:rPr>
            </w:pPr>
            <w:r w:rsidRPr="006E726E">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4226CA" w:rsidRPr="006E726E" w:rsidRDefault="004226CA" w:rsidP="00FA2D85">
            <w:pPr>
              <w:jc w:val="center"/>
              <w:rPr>
                <w:sz w:val="18"/>
                <w:szCs w:val="18"/>
                <w:lang w:eastAsia="ru-RU"/>
              </w:rPr>
            </w:pPr>
            <w:r w:rsidRPr="006E726E">
              <w:rPr>
                <w:sz w:val="18"/>
                <w:szCs w:val="18"/>
              </w:rPr>
              <w:t>214</w:t>
            </w:r>
          </w:p>
        </w:tc>
        <w:tc>
          <w:tcPr>
            <w:tcW w:w="2410" w:type="dxa"/>
            <w:tcBorders>
              <w:top w:val="single" w:sz="4" w:space="0" w:color="auto"/>
              <w:left w:val="nil"/>
              <w:bottom w:val="single" w:sz="4" w:space="0" w:color="auto"/>
              <w:right w:val="single" w:sz="4" w:space="0" w:color="auto"/>
            </w:tcBorders>
          </w:tcPr>
          <w:p w:rsidR="004226CA" w:rsidRPr="006E726E" w:rsidRDefault="004226CA" w:rsidP="004226CA">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4226CA">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A0640B">
            <w:pPr>
              <w:jc w:val="center"/>
              <w:rPr>
                <w:sz w:val="18"/>
                <w:szCs w:val="18"/>
                <w:lang w:eastAsia="ru-RU"/>
              </w:rPr>
            </w:pPr>
            <w:r w:rsidRPr="006E726E">
              <w:rPr>
                <w:sz w:val="18"/>
                <w:szCs w:val="18"/>
                <w:lang w:eastAsia="ru-RU"/>
              </w:rPr>
              <w:t>=</w:t>
            </w:r>
            <w:r w:rsidR="00E331BC" w:rsidRPr="006E726E">
              <w:rPr>
                <w:sz w:val="18"/>
                <w:szCs w:val="18"/>
                <w:lang w:eastAsia="ru-RU"/>
              </w:rPr>
              <w:t>112,</w:t>
            </w:r>
            <w:r w:rsidR="000D64BB" w:rsidRPr="006E726E">
              <w:rPr>
                <w:sz w:val="18"/>
                <w:szCs w:val="18"/>
                <w:lang w:eastAsia="ru-RU"/>
              </w:rPr>
              <w:t>119,122,129,</w:t>
            </w:r>
            <w:r w:rsidRPr="006E726E">
              <w:rPr>
                <w:sz w:val="18"/>
                <w:szCs w:val="18"/>
                <w:lang w:eastAsia="ru-RU"/>
              </w:rPr>
              <w:t>213,219,</w:t>
            </w:r>
            <w:r w:rsidR="00AD6E6C" w:rsidRPr="006E726E">
              <w:rPr>
                <w:sz w:val="18"/>
                <w:szCs w:val="18"/>
                <w:lang w:eastAsia="ru-RU"/>
              </w:rPr>
              <w:t>2</w:t>
            </w:r>
            <w:r w:rsidRPr="006E726E">
              <w:rPr>
                <w:sz w:val="18"/>
                <w:szCs w:val="18"/>
                <w:lang w:eastAsia="ru-RU"/>
              </w:rPr>
              <w:t>31,</w:t>
            </w:r>
            <w:r w:rsidR="00AD6E6C" w:rsidRPr="006E726E">
              <w:rPr>
                <w:sz w:val="18"/>
                <w:szCs w:val="18"/>
                <w:lang w:eastAsia="ru-RU"/>
              </w:rPr>
              <w:t>232,242,244,245,</w:t>
            </w:r>
            <w:r w:rsidR="00196DE4" w:rsidRPr="006E726E">
              <w:rPr>
                <w:sz w:val="18"/>
                <w:szCs w:val="18"/>
                <w:lang w:eastAsia="ru-RU"/>
              </w:rPr>
              <w:t>246,</w:t>
            </w:r>
            <w:r w:rsidRPr="006E726E">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C70725">
            <w:pPr>
              <w:jc w:val="center"/>
              <w:rPr>
                <w:sz w:val="18"/>
                <w:szCs w:val="18"/>
                <w:lang w:eastAsia="ru-RU"/>
              </w:rPr>
            </w:pPr>
            <w:r w:rsidRPr="006E726E">
              <w:rPr>
                <w:sz w:val="18"/>
                <w:szCs w:val="18"/>
                <w:lang w:eastAsia="ru-RU"/>
              </w:rPr>
              <w:t>221</w:t>
            </w:r>
          </w:p>
        </w:tc>
        <w:tc>
          <w:tcPr>
            <w:tcW w:w="2410" w:type="dxa"/>
            <w:tcBorders>
              <w:top w:val="single" w:sz="4" w:space="0" w:color="auto"/>
              <w:left w:val="nil"/>
              <w:bottom w:val="single" w:sz="4" w:space="0" w:color="auto"/>
              <w:right w:val="single" w:sz="4" w:space="0" w:color="auto"/>
            </w:tcBorders>
          </w:tcPr>
          <w:p w:rsidR="00A403DD" w:rsidRPr="006E726E" w:rsidRDefault="00A403DD" w:rsidP="007B20CB">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4226CA">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A0640B">
            <w:pPr>
              <w:jc w:val="center"/>
              <w:rPr>
                <w:sz w:val="18"/>
                <w:szCs w:val="18"/>
                <w:lang w:eastAsia="ru-RU"/>
              </w:rPr>
            </w:pPr>
            <w:r w:rsidRPr="006E726E">
              <w:rPr>
                <w:sz w:val="18"/>
                <w:szCs w:val="18"/>
                <w:lang w:eastAsia="ru-RU"/>
              </w:rPr>
              <w:t>=112,</w:t>
            </w:r>
            <w:r w:rsidR="004226CA" w:rsidRPr="006E726E">
              <w:rPr>
                <w:sz w:val="18"/>
                <w:szCs w:val="18"/>
                <w:lang w:eastAsia="ru-RU"/>
              </w:rPr>
              <w:t>113,</w:t>
            </w:r>
            <w:r w:rsidR="000D64BB" w:rsidRPr="006E726E">
              <w:rPr>
                <w:sz w:val="18"/>
                <w:szCs w:val="18"/>
                <w:lang w:eastAsia="ru-RU"/>
              </w:rPr>
              <w:t>119,</w:t>
            </w:r>
            <w:r w:rsidR="00AD6E6C" w:rsidRPr="006E726E">
              <w:rPr>
                <w:sz w:val="18"/>
                <w:szCs w:val="18"/>
                <w:lang w:eastAsia="ru-RU"/>
              </w:rPr>
              <w:t>122,</w:t>
            </w:r>
            <w:r w:rsidR="006C6F6C" w:rsidRPr="006E726E">
              <w:rPr>
                <w:sz w:val="18"/>
                <w:szCs w:val="18"/>
                <w:lang w:eastAsia="ru-RU"/>
              </w:rPr>
              <w:t>123,</w:t>
            </w:r>
            <w:r w:rsidR="000D64BB" w:rsidRPr="006E726E">
              <w:rPr>
                <w:sz w:val="18"/>
                <w:szCs w:val="18"/>
                <w:lang w:eastAsia="ru-RU"/>
              </w:rPr>
              <w:t>129,</w:t>
            </w:r>
            <w:r w:rsidRPr="006E726E">
              <w:rPr>
                <w:sz w:val="18"/>
                <w:szCs w:val="18"/>
                <w:lang w:eastAsia="ru-RU"/>
              </w:rPr>
              <w:t>134,213,</w:t>
            </w:r>
            <w:r w:rsidR="00AD6E6C" w:rsidRPr="006E726E">
              <w:rPr>
                <w:sz w:val="18"/>
                <w:szCs w:val="18"/>
                <w:lang w:eastAsia="ru-RU"/>
              </w:rPr>
              <w:t>219,221,231,232,243,244,245,360,</w:t>
            </w:r>
            <w:r w:rsidRPr="006E726E">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222</w:t>
            </w:r>
          </w:p>
        </w:tc>
        <w:tc>
          <w:tcPr>
            <w:tcW w:w="2410" w:type="dxa"/>
            <w:tcBorders>
              <w:top w:val="single" w:sz="4" w:space="0" w:color="auto"/>
              <w:left w:val="nil"/>
              <w:bottom w:val="single" w:sz="4" w:space="0" w:color="auto"/>
              <w:right w:val="single" w:sz="4" w:space="0" w:color="auto"/>
            </w:tcBorders>
          </w:tcPr>
          <w:p w:rsidR="00A403DD" w:rsidRPr="006E726E" w:rsidRDefault="00A403DD" w:rsidP="007B20CB">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260137">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DC70BE" w:rsidP="00A0640B">
            <w:pPr>
              <w:jc w:val="center"/>
              <w:rPr>
                <w:sz w:val="18"/>
                <w:szCs w:val="18"/>
                <w:lang w:eastAsia="ru-RU"/>
              </w:rPr>
            </w:pPr>
            <w:r w:rsidRPr="006E726E">
              <w:rPr>
                <w:sz w:val="18"/>
                <w:szCs w:val="18"/>
                <w:lang w:eastAsia="ru-RU"/>
              </w:rPr>
              <w:t>=213,219,</w:t>
            </w:r>
            <w:r w:rsidR="00A403DD" w:rsidRPr="006E726E">
              <w:rPr>
                <w:sz w:val="18"/>
                <w:szCs w:val="18"/>
                <w:lang w:eastAsia="ru-RU"/>
              </w:rPr>
              <w:t>231,232,244,245,</w:t>
            </w:r>
            <w:r w:rsidR="0056269A" w:rsidRPr="006E726E">
              <w:rPr>
                <w:sz w:val="18"/>
                <w:szCs w:val="18"/>
                <w:lang w:eastAsia="ru-RU"/>
              </w:rPr>
              <w:t>247,</w:t>
            </w:r>
            <w:r w:rsidR="006C6F6C" w:rsidRPr="006E726E">
              <w:rPr>
                <w:sz w:val="18"/>
                <w:szCs w:val="18"/>
                <w:lang w:eastAsia="ru-RU"/>
              </w:rPr>
              <w:t>880</w:t>
            </w:r>
            <w:r w:rsidR="00D4007E" w:rsidRPr="006E726E">
              <w:rPr>
                <w:sz w:val="18"/>
                <w:szCs w:val="18"/>
                <w:lang w:eastAsia="ru-RU"/>
              </w:rPr>
              <w:t>,000</w:t>
            </w:r>
            <w:ins w:id="149" w:author="Зайцев Павел Борисович" w:date="2025-12-17T12:01:00Z">
              <w:r w:rsidR="006E726E" w:rsidRPr="006E726E">
                <w:rPr>
                  <w:sz w:val="18"/>
                  <w:szCs w:val="18"/>
                  <w:lang w:eastAsia="ru-RU"/>
                </w:rPr>
                <w:t>**</w:t>
              </w:r>
            </w:ins>
            <w:del w:id="150" w:author="Зайцев Павел Борисович" w:date="2025-12-17T12:01:00Z">
              <w:r w:rsidR="00F40474" w:rsidRPr="006E726E" w:rsidDel="006E726E">
                <w:rPr>
                  <w:sz w:val="18"/>
                  <w:szCs w:val="18"/>
                  <w:vertAlign w:val="superscript"/>
                  <w:lang w:eastAsia="ru-RU"/>
                </w:rPr>
                <w:delText>4</w:delText>
              </w:r>
            </w:del>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FA2D85">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BE5933" w:rsidRDefault="00A403DD" w:rsidP="00FA2D85">
            <w:pPr>
              <w:jc w:val="center"/>
              <w:rPr>
                <w:sz w:val="18"/>
                <w:szCs w:val="18"/>
                <w:lang w:eastAsia="ru-RU"/>
              </w:rPr>
            </w:pPr>
            <w:r w:rsidRPr="00BE5933">
              <w:rPr>
                <w:sz w:val="18"/>
                <w:szCs w:val="18"/>
                <w:lang w:eastAsia="ru-RU"/>
              </w:rPr>
              <w:t>223</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732CA6">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260137">
            <w:pPr>
              <w:jc w:val="center"/>
              <w:rPr>
                <w:sz w:val="18"/>
                <w:szCs w:val="18"/>
                <w:lang w:eastAsia="ru-RU"/>
              </w:rPr>
            </w:pPr>
            <w:r w:rsidRPr="006E726E">
              <w:rPr>
                <w:sz w:val="18"/>
                <w:szCs w:val="18"/>
                <w:lang w:eastAsia="ru-RU"/>
              </w:rPr>
              <w:t>&lt;&gt;</w:t>
            </w:r>
            <w:r w:rsidR="00A403DD" w:rsidRPr="006E726E">
              <w:rPr>
                <w:sz w:val="18"/>
                <w:szCs w:val="18"/>
                <w:lang w:eastAsia="ru-RU"/>
              </w:rPr>
              <w:t>0000000000</w:t>
            </w:r>
            <w:ins w:id="151" w:author="Зайцев Павел Борисович" w:date="2025-12-17T12:01:00Z">
              <w:r w:rsidR="006E726E" w:rsidRPr="006E726E">
                <w:rPr>
                  <w:sz w:val="18"/>
                  <w:szCs w:val="18"/>
                  <w:lang w:eastAsia="ru-RU"/>
                </w:rPr>
                <w:t>**</w:t>
              </w:r>
            </w:ins>
            <w:del w:id="152" w:author="Зайцев Павел Борисович" w:date="2025-12-17T12:01:00Z">
              <w:r w:rsidR="00C038AB"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A0640B">
            <w:pPr>
              <w:jc w:val="center"/>
              <w:rPr>
                <w:sz w:val="18"/>
                <w:szCs w:val="18"/>
                <w:lang w:eastAsia="ru-RU"/>
              </w:rPr>
            </w:pPr>
            <w:r w:rsidRPr="006E726E">
              <w:rPr>
                <w:sz w:val="18"/>
                <w:szCs w:val="18"/>
                <w:lang w:eastAsia="ru-RU"/>
              </w:rPr>
              <w:t>=213,219,221,231,232,242,243,244,245,</w:t>
            </w:r>
            <w:r w:rsidR="00196DE4" w:rsidRPr="006E726E">
              <w:rPr>
                <w:sz w:val="18"/>
                <w:szCs w:val="18"/>
                <w:lang w:eastAsia="ru-RU"/>
              </w:rPr>
              <w:t>246,</w:t>
            </w:r>
            <w:ins w:id="153" w:author="Зайцев Павел Борисович" w:date="2025-12-18T11:07:00Z">
              <w:r w:rsidR="00C249BB">
                <w:rPr>
                  <w:sz w:val="18"/>
                  <w:szCs w:val="18"/>
                  <w:lang w:eastAsia="ru-RU"/>
                </w:rPr>
                <w:t>248,</w:t>
              </w:r>
            </w:ins>
            <w:ins w:id="154" w:author="Зайцев Павел Борисович" w:date="2025-12-18T11:09:00Z">
              <w:r w:rsidR="00C249BB">
                <w:rPr>
                  <w:sz w:val="18"/>
                  <w:szCs w:val="18"/>
                  <w:lang w:eastAsia="ru-RU"/>
                </w:rPr>
                <w:t>863,</w:t>
              </w:r>
            </w:ins>
            <w:r w:rsidRPr="006E726E">
              <w:rPr>
                <w:sz w:val="18"/>
                <w:szCs w:val="18"/>
                <w:lang w:eastAsia="ru-RU"/>
              </w:rPr>
              <w:t>880</w:t>
            </w:r>
            <w:r w:rsidR="00C038AB" w:rsidRPr="006E726E">
              <w:rPr>
                <w:sz w:val="18"/>
                <w:szCs w:val="18"/>
                <w:lang w:eastAsia="ru-RU"/>
              </w:rPr>
              <w:t>, 000</w:t>
            </w:r>
            <w:ins w:id="155" w:author="Зайцев Павел Борисович" w:date="2025-12-17T12:02:00Z">
              <w:r w:rsidR="006E726E" w:rsidRPr="006E726E">
                <w:rPr>
                  <w:sz w:val="18"/>
                  <w:szCs w:val="18"/>
                  <w:lang w:eastAsia="ru-RU"/>
                </w:rPr>
                <w:t>**</w:t>
              </w:r>
            </w:ins>
            <w:del w:id="156" w:author="Зайцев Павел Борисович" w:date="2025-12-17T12:02:00Z">
              <w:r w:rsidR="00F40474" w:rsidRPr="006E726E" w:rsidDel="006E726E">
                <w:rPr>
                  <w:sz w:val="18"/>
                  <w:szCs w:val="18"/>
                  <w:vertAlign w:val="superscript"/>
                  <w:lang w:eastAsia="ru-RU"/>
                </w:rPr>
                <w:delText>4</w:delText>
              </w:r>
            </w:del>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C7072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C70725">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224</w:t>
            </w:r>
          </w:p>
        </w:tc>
        <w:tc>
          <w:tcPr>
            <w:tcW w:w="2410" w:type="dxa"/>
            <w:tcBorders>
              <w:top w:val="single" w:sz="4" w:space="0" w:color="auto"/>
              <w:left w:val="nil"/>
              <w:bottom w:val="single" w:sz="4" w:space="0" w:color="auto"/>
              <w:right w:val="single" w:sz="4" w:space="0" w:color="auto"/>
            </w:tcBorders>
          </w:tcPr>
          <w:p w:rsidR="00A403DD" w:rsidRPr="00732CA6" w:rsidRDefault="00A403DD" w:rsidP="001921AF">
            <w:pPr>
              <w:jc w:val="center"/>
              <w:rPr>
                <w:sz w:val="18"/>
                <w:szCs w:val="18"/>
                <w:lang w:eastAsia="ru-RU"/>
              </w:rPr>
            </w:pPr>
            <w:r w:rsidRPr="00BE5933">
              <w:rPr>
                <w:sz w:val="18"/>
                <w:szCs w:val="18"/>
                <w:lang w:eastAsia="ru-RU"/>
              </w:rPr>
              <w:t xml:space="preserve">КБК не соответствует установленной структуре, Таблице соответствия КВР кодам КОСГУ </w:t>
            </w:r>
            <w:r w:rsidR="00EE5820" w:rsidRPr="00732CA6">
              <w:rPr>
                <w:sz w:val="18"/>
                <w:szCs w:val="18"/>
                <w:lang w:eastAsia="ru-RU"/>
              </w:rPr>
              <w:t>–</w:t>
            </w:r>
            <w:r w:rsidRPr="00732CA6">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4226CA">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C249BB" w:rsidRDefault="00A403DD" w:rsidP="00C249BB">
            <w:pPr>
              <w:jc w:val="center"/>
              <w:rPr>
                <w:sz w:val="18"/>
                <w:szCs w:val="18"/>
                <w:lang w:eastAsia="ru-RU"/>
              </w:rPr>
            </w:pPr>
            <w:r w:rsidRPr="006E726E">
              <w:rPr>
                <w:sz w:val="18"/>
                <w:szCs w:val="18"/>
                <w:lang w:eastAsia="ru-RU"/>
              </w:rPr>
              <w:t>=</w:t>
            </w:r>
            <w:ins w:id="157" w:author="Зайцев Павел Борисович" w:date="2025-12-18T11:04:00Z">
              <w:r w:rsidR="00C249BB">
                <w:rPr>
                  <w:sz w:val="18"/>
                  <w:szCs w:val="18"/>
                  <w:lang w:eastAsia="ru-RU"/>
                </w:rPr>
                <w:t>211,</w:t>
              </w:r>
            </w:ins>
            <w:r w:rsidRPr="00C249BB">
              <w:rPr>
                <w:sz w:val="18"/>
                <w:szCs w:val="18"/>
                <w:lang w:eastAsia="ru-RU"/>
              </w:rPr>
              <w:t>213</w:t>
            </w:r>
            <w:del w:id="158" w:author="Зайцев Павел Борисович" w:date="2025-12-18T11:06:00Z">
              <w:r w:rsidRPr="00C249BB" w:rsidDel="00C249BB">
                <w:rPr>
                  <w:sz w:val="18"/>
                  <w:szCs w:val="18"/>
                  <w:lang w:eastAsia="ru-RU"/>
                </w:rPr>
                <w:delText>,</w:delText>
              </w:r>
              <w:r w:rsidR="0097707E" w:rsidRPr="00C249BB" w:rsidDel="00C249BB">
                <w:rPr>
                  <w:sz w:val="18"/>
                  <w:szCs w:val="18"/>
                  <w:lang w:eastAsia="ru-RU"/>
                </w:rPr>
                <w:delText>214</w:delText>
              </w:r>
            </w:del>
            <w:r w:rsidR="0097707E" w:rsidRPr="00C249BB">
              <w:rPr>
                <w:sz w:val="18"/>
                <w:szCs w:val="18"/>
                <w:lang w:eastAsia="ru-RU"/>
              </w:rPr>
              <w:t>,215,</w:t>
            </w:r>
            <w:r w:rsidRPr="00C249BB">
              <w:rPr>
                <w:sz w:val="18"/>
                <w:szCs w:val="18"/>
                <w:lang w:eastAsia="ru-RU"/>
              </w:rPr>
              <w:t>219,231,232,242,243,244,245,</w:t>
            </w:r>
            <w:r w:rsidR="00196DE4" w:rsidRPr="00C249BB">
              <w:rPr>
                <w:sz w:val="18"/>
                <w:szCs w:val="18"/>
                <w:lang w:eastAsia="ru-RU"/>
              </w:rPr>
              <w:t>246,</w:t>
            </w:r>
            <w:r w:rsidRPr="00C249BB">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C249BB" w:rsidRDefault="00A403DD" w:rsidP="00260137">
            <w:pPr>
              <w:jc w:val="center"/>
              <w:rPr>
                <w:sz w:val="18"/>
                <w:szCs w:val="18"/>
                <w:lang w:eastAsia="ru-RU"/>
              </w:rPr>
            </w:pPr>
            <w:r w:rsidRPr="00C249BB">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225</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4226CA">
            <w:pPr>
              <w:jc w:val="center"/>
              <w:rPr>
                <w:sz w:val="18"/>
                <w:szCs w:val="18"/>
                <w:lang w:eastAsia="ru-RU"/>
              </w:rPr>
            </w:pPr>
            <w:r w:rsidRPr="006E726E">
              <w:rPr>
                <w:sz w:val="18"/>
                <w:szCs w:val="18"/>
                <w:lang w:eastAsia="ru-RU"/>
              </w:rPr>
              <w:t>&lt;&gt;</w:t>
            </w:r>
            <w:r w:rsidR="00A403DD" w:rsidRPr="006E726E">
              <w:rPr>
                <w:sz w:val="18"/>
                <w:szCs w:val="18"/>
                <w:lang w:eastAsia="ru-RU"/>
              </w:rPr>
              <w:t>0000000000</w:t>
            </w:r>
            <w:ins w:id="159" w:author="Зайцев Павел Борисович" w:date="2025-12-17T12:01:00Z">
              <w:r w:rsidR="006E726E" w:rsidRPr="006E726E">
                <w:rPr>
                  <w:sz w:val="18"/>
                  <w:szCs w:val="18"/>
                  <w:lang w:eastAsia="ru-RU"/>
                </w:rPr>
                <w:t>**</w:t>
              </w:r>
            </w:ins>
            <w:del w:id="160" w:author="Зайцев Павел Борисович" w:date="2025-12-17T12:01:00Z">
              <w:r w:rsidR="0072721F"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7D120A" w:rsidRDefault="00A403DD" w:rsidP="00C249BB">
            <w:pPr>
              <w:jc w:val="center"/>
              <w:rPr>
                <w:sz w:val="18"/>
                <w:szCs w:val="18"/>
                <w:lang w:eastAsia="ru-RU"/>
              </w:rPr>
            </w:pPr>
            <w:r w:rsidRPr="00BE5933">
              <w:rPr>
                <w:sz w:val="18"/>
                <w:szCs w:val="18"/>
                <w:lang w:eastAsia="ru-RU"/>
              </w:rPr>
              <w:t>=</w:t>
            </w:r>
            <w:r w:rsidR="004226CA" w:rsidRPr="00BE5933">
              <w:rPr>
                <w:sz w:val="18"/>
                <w:szCs w:val="18"/>
                <w:lang w:eastAsia="ru-RU"/>
              </w:rPr>
              <w:t>112,113,</w:t>
            </w:r>
            <w:r w:rsidR="00DC1110" w:rsidRPr="00BE5933">
              <w:rPr>
                <w:sz w:val="18"/>
                <w:szCs w:val="18"/>
                <w:lang w:eastAsia="ru-RU"/>
              </w:rPr>
              <w:t>119,</w:t>
            </w:r>
            <w:r w:rsidR="004226CA" w:rsidRPr="00BE5933">
              <w:rPr>
                <w:sz w:val="18"/>
                <w:szCs w:val="18"/>
                <w:lang w:eastAsia="ru-RU"/>
              </w:rPr>
              <w:t>122,</w:t>
            </w:r>
            <w:r w:rsidR="00DC1110" w:rsidRPr="00BE5933">
              <w:rPr>
                <w:sz w:val="18"/>
                <w:szCs w:val="18"/>
                <w:lang w:eastAsia="ru-RU"/>
              </w:rPr>
              <w:t>123,</w:t>
            </w:r>
            <w:r w:rsidR="00F46339" w:rsidRPr="00BE5933">
              <w:rPr>
                <w:sz w:val="18"/>
                <w:szCs w:val="18"/>
                <w:lang w:eastAsia="ru-RU"/>
              </w:rPr>
              <w:t>129,</w:t>
            </w:r>
            <w:r w:rsidR="004226CA" w:rsidRPr="00BE5933">
              <w:rPr>
                <w:sz w:val="18"/>
                <w:szCs w:val="18"/>
                <w:lang w:eastAsia="ru-RU"/>
              </w:rPr>
              <w:t>134,</w:t>
            </w:r>
            <w:r w:rsidR="00883293" w:rsidRPr="00732CA6">
              <w:rPr>
                <w:sz w:val="18"/>
                <w:szCs w:val="18"/>
                <w:lang w:eastAsia="ru-RU"/>
              </w:rPr>
              <w:t>211,</w:t>
            </w:r>
            <w:r w:rsidR="00DE0EC7" w:rsidRPr="00732CA6">
              <w:rPr>
                <w:sz w:val="18"/>
                <w:szCs w:val="18"/>
                <w:lang w:eastAsia="ru-RU"/>
              </w:rPr>
              <w:t>213</w:t>
            </w:r>
            <w:del w:id="161" w:author="Зайцев Павел Борисович" w:date="2025-12-18T11:06:00Z">
              <w:r w:rsidR="00DE0EC7" w:rsidRPr="00732CA6" w:rsidDel="00C249BB">
                <w:rPr>
                  <w:sz w:val="18"/>
                  <w:szCs w:val="18"/>
                  <w:lang w:eastAsia="ru-RU"/>
                </w:rPr>
                <w:delText>,214</w:delText>
              </w:r>
            </w:del>
            <w:r w:rsidR="00DE0EC7" w:rsidRPr="00732CA6">
              <w:rPr>
                <w:sz w:val="18"/>
                <w:szCs w:val="18"/>
                <w:lang w:eastAsia="ru-RU"/>
              </w:rPr>
              <w:t>,215,</w:t>
            </w:r>
            <w:r w:rsidR="00DC1110" w:rsidRPr="00732CA6">
              <w:rPr>
                <w:sz w:val="18"/>
                <w:szCs w:val="18"/>
                <w:lang w:eastAsia="ru-RU"/>
              </w:rPr>
              <w:t>219,</w:t>
            </w:r>
            <w:r w:rsidRPr="00C249BB">
              <w:rPr>
                <w:sz w:val="18"/>
                <w:szCs w:val="18"/>
                <w:lang w:eastAsia="ru-RU"/>
              </w:rPr>
              <w:t>221,223,224,</w:t>
            </w:r>
            <w:r w:rsidR="00DE0EC7" w:rsidRPr="00C249BB">
              <w:rPr>
                <w:sz w:val="18"/>
                <w:szCs w:val="18"/>
                <w:lang w:eastAsia="ru-RU"/>
              </w:rPr>
              <w:t>225,</w:t>
            </w:r>
            <w:r w:rsidRPr="00C249BB">
              <w:rPr>
                <w:sz w:val="18"/>
                <w:szCs w:val="18"/>
                <w:lang w:eastAsia="ru-RU"/>
              </w:rPr>
              <w:t>231,232,242,243,244,245,</w:t>
            </w:r>
            <w:r w:rsidR="00196DE4" w:rsidRPr="006E726E">
              <w:rPr>
                <w:sz w:val="18"/>
                <w:szCs w:val="18"/>
                <w:lang w:eastAsia="ru-RU"/>
              </w:rPr>
              <w:t>246,</w:t>
            </w:r>
            <w:r w:rsidR="00A14030" w:rsidRPr="006E726E">
              <w:rPr>
                <w:sz w:val="18"/>
                <w:szCs w:val="18"/>
                <w:lang w:eastAsia="ru-RU"/>
              </w:rPr>
              <w:t>323,360,</w:t>
            </w:r>
            <w:r w:rsidR="00CF0062" w:rsidRPr="006E726E">
              <w:rPr>
                <w:sz w:val="18"/>
                <w:szCs w:val="18"/>
                <w:lang w:eastAsia="ru-RU"/>
              </w:rPr>
              <w:t>831,</w:t>
            </w:r>
            <w:r w:rsidRPr="006E726E">
              <w:rPr>
                <w:sz w:val="18"/>
                <w:szCs w:val="18"/>
                <w:lang w:eastAsia="ru-RU"/>
              </w:rPr>
              <w:t>832,880</w:t>
            </w:r>
            <w:r w:rsidR="000949AA" w:rsidRPr="006E726E">
              <w:rPr>
                <w:sz w:val="18"/>
                <w:szCs w:val="18"/>
                <w:lang w:eastAsia="ru-RU"/>
              </w:rPr>
              <w:t>,000</w:t>
            </w:r>
            <w:ins w:id="162" w:author="Зайцев Павел Борисович" w:date="2025-12-17T12:02:00Z">
              <w:r w:rsidR="006E726E" w:rsidRPr="006E726E">
                <w:rPr>
                  <w:sz w:val="18"/>
                  <w:szCs w:val="18"/>
                  <w:lang w:eastAsia="ru-RU"/>
                </w:rPr>
                <w:t>**</w:t>
              </w:r>
            </w:ins>
            <w:del w:id="163" w:author="Зайцев Павел Борисович" w:date="2025-12-17T12:02:00Z">
              <w:r w:rsidR="00F40474" w:rsidRPr="006E726E" w:rsidDel="006E726E">
                <w:rPr>
                  <w:sz w:val="18"/>
                  <w:szCs w:val="18"/>
                  <w:vertAlign w:val="superscript"/>
                  <w:lang w:eastAsia="ru-RU"/>
                </w:rPr>
                <w:delText>4</w:delText>
              </w:r>
            </w:del>
            <w:r w:rsidR="00B65DD0" w:rsidRPr="006E726E">
              <w:rPr>
                <w:sz w:val="18"/>
                <w:szCs w:val="18"/>
                <w:lang w:eastAsia="ru-RU"/>
              </w:rPr>
              <w:t>; 241 (в части амортизации</w:t>
            </w:r>
            <w:r w:rsidR="00A95FAE" w:rsidRPr="00BE5933">
              <w:rPr>
                <w:sz w:val="18"/>
                <w:szCs w:val="18"/>
                <w:lang w:eastAsia="ru-RU"/>
              </w:rPr>
              <w:t xml:space="preserve"> приобретенных</w:t>
            </w:r>
            <w:r w:rsidR="00B65DD0" w:rsidRPr="00BE5933">
              <w:rPr>
                <w:sz w:val="18"/>
                <w:szCs w:val="18"/>
                <w:lang w:eastAsia="ru-RU"/>
              </w:rPr>
              <w:t xml:space="preserve"> прав польз</w:t>
            </w:r>
            <w:r w:rsidR="00B65DD0" w:rsidRPr="00732CA6">
              <w:rPr>
                <w:sz w:val="18"/>
                <w:szCs w:val="18"/>
                <w:lang w:eastAsia="ru-RU"/>
              </w:rPr>
              <w:t>ования</w:t>
            </w:r>
            <w:r w:rsidR="00A95FAE" w:rsidRPr="00732CA6">
              <w:rPr>
                <w:sz w:val="18"/>
                <w:szCs w:val="18"/>
                <w:lang w:eastAsia="ru-RU"/>
              </w:rPr>
              <w:t xml:space="preserve"> РИД</w:t>
            </w:r>
            <w:r w:rsidR="00B65DD0" w:rsidRPr="00732CA6">
              <w:rPr>
                <w:sz w:val="18"/>
                <w:szCs w:val="18"/>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C249BB" w:rsidRDefault="00A403DD" w:rsidP="00C70725">
            <w:pPr>
              <w:jc w:val="center"/>
              <w:rPr>
                <w:sz w:val="18"/>
                <w:szCs w:val="18"/>
                <w:lang w:eastAsia="ru-RU"/>
              </w:rPr>
            </w:pPr>
            <w:r w:rsidRPr="00C249BB">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C70725">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226</w:t>
            </w:r>
          </w:p>
        </w:tc>
        <w:tc>
          <w:tcPr>
            <w:tcW w:w="2410" w:type="dxa"/>
            <w:tcBorders>
              <w:top w:val="single" w:sz="4" w:space="0" w:color="auto"/>
              <w:left w:val="nil"/>
              <w:bottom w:val="single" w:sz="4" w:space="0" w:color="auto"/>
              <w:right w:val="single" w:sz="4" w:space="0" w:color="auto"/>
            </w:tcBorders>
          </w:tcPr>
          <w:p w:rsidR="004E3FC3" w:rsidRPr="006E726E" w:rsidRDefault="00A403DD" w:rsidP="00DE0EC7">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7D1E23" w:rsidRPr="006E726E" w:rsidTr="004226CA">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6E726E" w:rsidRDefault="00B77DDC" w:rsidP="004226CA">
            <w:pPr>
              <w:jc w:val="center"/>
              <w:rPr>
                <w:sz w:val="18"/>
                <w:szCs w:val="18"/>
                <w:lang w:eastAsia="ru-RU"/>
              </w:rPr>
            </w:pPr>
            <w:r w:rsidRPr="006E726E">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6E726E" w:rsidRDefault="00B77DDC" w:rsidP="004226CA">
            <w:pPr>
              <w:jc w:val="center"/>
              <w:rPr>
                <w:sz w:val="18"/>
                <w:szCs w:val="18"/>
                <w:lang w:eastAsia="ru-RU"/>
              </w:rPr>
            </w:pPr>
            <w:r w:rsidRPr="006E726E">
              <w:rPr>
                <w:sz w:val="18"/>
                <w:szCs w:val="18"/>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6E726E" w:rsidRDefault="00B77DDC" w:rsidP="00A0640B">
            <w:pPr>
              <w:jc w:val="center"/>
              <w:rPr>
                <w:sz w:val="18"/>
                <w:szCs w:val="18"/>
                <w:lang w:eastAsia="ru-RU"/>
              </w:rPr>
            </w:pPr>
            <w:r w:rsidRPr="006E726E">
              <w:rPr>
                <w:sz w:val="18"/>
                <w:szCs w:val="18"/>
              </w:rPr>
              <w:t>=</w:t>
            </w:r>
            <w:r w:rsidR="00AF355B" w:rsidRPr="006E726E">
              <w:rPr>
                <w:sz w:val="18"/>
                <w:szCs w:val="18"/>
              </w:rPr>
              <w:t>112,122,</w:t>
            </w:r>
            <w:r w:rsidRPr="006E726E">
              <w:rPr>
                <w:sz w:val="18"/>
                <w:szCs w:val="18"/>
              </w:rPr>
              <w:t>213,219,231,232,244,245,880</w:t>
            </w:r>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6E726E" w:rsidRDefault="00B77DDC" w:rsidP="004226CA">
            <w:pPr>
              <w:jc w:val="center"/>
              <w:rPr>
                <w:sz w:val="18"/>
                <w:szCs w:val="18"/>
                <w:lang w:eastAsia="ru-RU"/>
              </w:rPr>
            </w:pPr>
            <w:r w:rsidRPr="006E726E">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6E726E" w:rsidRDefault="00B77DDC" w:rsidP="004226CA">
            <w:pPr>
              <w:jc w:val="center"/>
              <w:rPr>
                <w:sz w:val="18"/>
                <w:szCs w:val="18"/>
                <w:lang w:eastAsia="ru-RU"/>
              </w:rPr>
            </w:pPr>
            <w:r w:rsidRPr="006E726E">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6E726E" w:rsidRDefault="00B77DDC" w:rsidP="004226CA">
            <w:pPr>
              <w:jc w:val="center"/>
              <w:rPr>
                <w:sz w:val="18"/>
                <w:szCs w:val="18"/>
                <w:lang w:eastAsia="ru-RU"/>
              </w:rPr>
            </w:pPr>
            <w:r w:rsidRPr="006E726E">
              <w:rPr>
                <w:sz w:val="18"/>
                <w:szCs w:val="18"/>
              </w:rPr>
              <w:t>227</w:t>
            </w:r>
          </w:p>
        </w:tc>
        <w:tc>
          <w:tcPr>
            <w:tcW w:w="2410" w:type="dxa"/>
            <w:tcBorders>
              <w:top w:val="single" w:sz="4" w:space="0" w:color="auto"/>
              <w:left w:val="nil"/>
              <w:bottom w:val="single" w:sz="4" w:space="0" w:color="auto"/>
              <w:right w:val="single" w:sz="4" w:space="0" w:color="auto"/>
            </w:tcBorders>
          </w:tcPr>
          <w:p w:rsidR="00B77DDC" w:rsidRPr="006E726E" w:rsidRDefault="00B77DDC" w:rsidP="004226CA">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7D1E23" w:rsidRPr="006E726E" w:rsidTr="00B77DD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DDC" w:rsidRPr="006E726E" w:rsidRDefault="00B77DDC" w:rsidP="00B77DDC">
            <w:pPr>
              <w:jc w:val="center"/>
              <w:rPr>
                <w:sz w:val="18"/>
                <w:szCs w:val="18"/>
                <w:lang w:eastAsia="ru-RU"/>
              </w:rPr>
            </w:pPr>
            <w:r w:rsidRPr="006E726E">
              <w:rPr>
                <w:sz w:val="18"/>
                <w:szCs w:val="18"/>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B77DDC" w:rsidRPr="006E726E" w:rsidRDefault="00B77DDC" w:rsidP="00B77DDC">
            <w:pPr>
              <w:jc w:val="center"/>
              <w:rPr>
                <w:sz w:val="18"/>
                <w:szCs w:val="18"/>
                <w:lang w:eastAsia="ru-RU"/>
              </w:rPr>
            </w:pPr>
            <w:r w:rsidRPr="006E726E">
              <w:rPr>
                <w:sz w:val="18"/>
                <w:szCs w:val="18"/>
              </w:rPr>
              <w:t>&lt;&gt;0000000000</w:t>
            </w:r>
            <w:ins w:id="164" w:author="Зайцев Павел Борисович" w:date="2025-12-17T12:01:00Z">
              <w:r w:rsidR="006E726E" w:rsidRPr="006E726E">
                <w:rPr>
                  <w:sz w:val="18"/>
                  <w:szCs w:val="18"/>
                </w:rPr>
                <w:t>**</w:t>
              </w:r>
            </w:ins>
            <w:del w:id="165" w:author="Зайцев Павел Борисович" w:date="2025-12-17T12:01:00Z">
              <w:r w:rsidR="007D1E23" w:rsidRPr="006E726E" w:rsidDel="006E726E">
                <w:rPr>
                  <w:sz w:val="18"/>
                  <w:szCs w:val="18"/>
                  <w:vertAlign w:val="superscript"/>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7DDC" w:rsidRPr="006E726E" w:rsidRDefault="00B77DDC" w:rsidP="007E06D9">
            <w:pPr>
              <w:jc w:val="center"/>
              <w:rPr>
                <w:sz w:val="18"/>
                <w:szCs w:val="18"/>
                <w:lang w:eastAsia="ru-RU"/>
              </w:rPr>
            </w:pPr>
            <w:r w:rsidRPr="006E726E">
              <w:rPr>
                <w:sz w:val="18"/>
                <w:szCs w:val="18"/>
              </w:rPr>
              <w:t>=213,219,221,231,232,</w:t>
            </w:r>
            <w:r w:rsidR="00B725AE" w:rsidRPr="006E726E">
              <w:rPr>
                <w:sz w:val="18"/>
                <w:szCs w:val="18"/>
              </w:rPr>
              <w:t>243,</w:t>
            </w:r>
            <w:r w:rsidRPr="006E726E">
              <w:rPr>
                <w:sz w:val="18"/>
                <w:szCs w:val="18"/>
              </w:rPr>
              <w:t>244,245,</w:t>
            </w:r>
            <w:ins w:id="166" w:author="Зайцев Павел Борисович" w:date="2025-12-18T11:09:00Z">
              <w:r w:rsidR="00C249BB">
                <w:rPr>
                  <w:sz w:val="18"/>
                  <w:szCs w:val="18"/>
                </w:rPr>
                <w:t>863,</w:t>
              </w:r>
            </w:ins>
            <w:r w:rsidRPr="006E726E">
              <w:rPr>
                <w:sz w:val="18"/>
                <w:szCs w:val="18"/>
              </w:rPr>
              <w:t>880</w:t>
            </w:r>
            <w:r w:rsidR="007D1E23" w:rsidRPr="006E726E">
              <w:rPr>
                <w:sz w:val="18"/>
                <w:szCs w:val="18"/>
              </w:rPr>
              <w:t>,000</w:t>
            </w:r>
            <w:ins w:id="167" w:author="Зайцев Павел Борисович" w:date="2025-12-17T12:02:00Z">
              <w:r w:rsidR="006E726E" w:rsidRPr="006E726E">
                <w:rPr>
                  <w:sz w:val="18"/>
                  <w:szCs w:val="18"/>
                </w:rPr>
                <w:t>**</w:t>
              </w:r>
            </w:ins>
            <w:del w:id="168" w:author="Зайцев Павел Борисович" w:date="2025-12-17T12:02:00Z">
              <w:r w:rsidR="00F40474" w:rsidRPr="006E726E" w:rsidDel="006E726E">
                <w:rPr>
                  <w:sz w:val="18"/>
                  <w:szCs w:val="18"/>
                  <w:vertAlign w:val="superscript"/>
                </w:rPr>
                <w:delText>4</w:delText>
              </w:r>
            </w:del>
          </w:p>
        </w:tc>
        <w:tc>
          <w:tcPr>
            <w:tcW w:w="567" w:type="dxa"/>
            <w:tcBorders>
              <w:top w:val="single" w:sz="4" w:space="0" w:color="auto"/>
              <w:left w:val="nil"/>
              <w:bottom w:val="single" w:sz="4" w:space="0" w:color="auto"/>
              <w:right w:val="single" w:sz="4" w:space="0" w:color="auto"/>
            </w:tcBorders>
            <w:shd w:val="clear" w:color="auto" w:fill="auto"/>
            <w:vAlign w:val="center"/>
          </w:tcPr>
          <w:p w:rsidR="00B77DDC" w:rsidRPr="006E726E" w:rsidRDefault="00B77DDC" w:rsidP="00B77DDC">
            <w:pPr>
              <w:jc w:val="center"/>
              <w:rPr>
                <w:sz w:val="18"/>
                <w:szCs w:val="18"/>
                <w:lang w:eastAsia="ru-RU"/>
              </w:rPr>
            </w:pPr>
            <w:r w:rsidRPr="006E726E">
              <w:rPr>
                <w:sz w:val="18"/>
                <w:szCs w:val="18"/>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77DDC" w:rsidRPr="006E726E" w:rsidRDefault="00B77DDC" w:rsidP="00B77DDC">
            <w:pPr>
              <w:jc w:val="center"/>
              <w:rPr>
                <w:sz w:val="18"/>
                <w:szCs w:val="18"/>
                <w:lang w:eastAsia="ru-RU"/>
              </w:rPr>
            </w:pPr>
            <w:r w:rsidRPr="006E726E">
              <w:rPr>
                <w:sz w:val="18"/>
                <w:szCs w:val="18"/>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B77DDC" w:rsidRPr="00BE5933" w:rsidRDefault="00B77DDC" w:rsidP="00B77DDC">
            <w:pPr>
              <w:jc w:val="center"/>
              <w:rPr>
                <w:sz w:val="18"/>
                <w:szCs w:val="18"/>
                <w:lang w:eastAsia="ru-RU"/>
              </w:rPr>
            </w:pPr>
            <w:r w:rsidRPr="00BE5933">
              <w:rPr>
                <w:sz w:val="18"/>
                <w:szCs w:val="18"/>
              </w:rPr>
              <w:t>229</w:t>
            </w:r>
          </w:p>
        </w:tc>
        <w:tc>
          <w:tcPr>
            <w:tcW w:w="2410" w:type="dxa"/>
            <w:tcBorders>
              <w:top w:val="single" w:sz="4" w:space="0" w:color="auto"/>
              <w:left w:val="nil"/>
              <w:bottom w:val="single" w:sz="4" w:space="0" w:color="auto"/>
              <w:right w:val="single" w:sz="4" w:space="0" w:color="auto"/>
            </w:tcBorders>
          </w:tcPr>
          <w:p w:rsidR="00B77DDC" w:rsidRPr="006E726E" w:rsidRDefault="00B77DDC" w:rsidP="00B77DDC">
            <w:pPr>
              <w:jc w:val="center"/>
              <w:rPr>
                <w:sz w:val="18"/>
                <w:szCs w:val="18"/>
                <w:lang w:eastAsia="ru-RU"/>
              </w:rPr>
            </w:pPr>
            <w:r w:rsidRPr="00732CA6">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=1301</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4226CA">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7F6DBA" w:rsidRPr="006E726E" w:rsidRDefault="00A403DD" w:rsidP="00B77DDC">
            <w:pPr>
              <w:jc w:val="center"/>
              <w:rPr>
                <w:sz w:val="18"/>
                <w:szCs w:val="18"/>
                <w:lang w:eastAsia="ru-RU"/>
              </w:rPr>
            </w:pPr>
            <w:r w:rsidRPr="006E726E">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B77DDC">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231</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=1302</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260137">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C70725">
            <w:pPr>
              <w:jc w:val="center"/>
              <w:rPr>
                <w:sz w:val="18"/>
                <w:szCs w:val="18"/>
                <w:lang w:eastAsia="ru-RU"/>
              </w:rPr>
            </w:pPr>
            <w:r w:rsidRPr="006E726E">
              <w:rPr>
                <w:sz w:val="18"/>
                <w:szCs w:val="18"/>
                <w:lang w:eastAsia="ru-RU"/>
              </w:rPr>
              <w:t>=710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C7072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FA2D85">
            <w:pPr>
              <w:jc w:val="center"/>
              <w:rPr>
                <w:sz w:val="18"/>
                <w:szCs w:val="18"/>
                <w:lang w:eastAsia="ru-RU"/>
              </w:rPr>
            </w:pPr>
            <w:r w:rsidRPr="006E726E">
              <w:rPr>
                <w:sz w:val="18"/>
                <w:szCs w:val="18"/>
                <w:lang w:eastAsia="ru-RU"/>
              </w:rPr>
              <w:t>232</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D535F6"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35F6" w:rsidRPr="006E726E" w:rsidRDefault="00D535F6"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D535F6" w:rsidRPr="006E726E" w:rsidRDefault="00D535F6" w:rsidP="00260137">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D535F6" w:rsidRPr="006E726E" w:rsidRDefault="00D535F6" w:rsidP="00C70725">
            <w:pPr>
              <w:jc w:val="center"/>
              <w:rPr>
                <w:sz w:val="18"/>
                <w:szCs w:val="18"/>
                <w:lang w:eastAsia="ru-RU"/>
              </w:rPr>
            </w:pPr>
            <w:proofErr w:type="spellStart"/>
            <w:r w:rsidRPr="006E726E">
              <w:rPr>
                <w:sz w:val="18"/>
                <w:szCs w:val="18"/>
                <w:lang w:eastAsia="ru-RU"/>
              </w:rPr>
              <w:t>ххх</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D535F6" w:rsidRPr="006E726E" w:rsidRDefault="00D535F6" w:rsidP="00C7072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D535F6" w:rsidRPr="006E726E" w:rsidRDefault="00D535F6" w:rsidP="005E1B6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D535F6" w:rsidRPr="006E726E" w:rsidRDefault="00D535F6" w:rsidP="00FA2D85">
            <w:pPr>
              <w:jc w:val="center"/>
              <w:rPr>
                <w:sz w:val="18"/>
                <w:szCs w:val="18"/>
                <w:lang w:eastAsia="ru-RU"/>
              </w:rPr>
            </w:pPr>
            <w:r w:rsidRPr="006E726E">
              <w:rPr>
                <w:sz w:val="18"/>
                <w:szCs w:val="18"/>
                <w:lang w:eastAsia="ru-RU"/>
              </w:rPr>
              <w:t>234</w:t>
            </w:r>
          </w:p>
        </w:tc>
        <w:tc>
          <w:tcPr>
            <w:tcW w:w="2410" w:type="dxa"/>
            <w:tcBorders>
              <w:top w:val="single" w:sz="4" w:space="0" w:color="auto"/>
              <w:left w:val="nil"/>
              <w:bottom w:val="single" w:sz="4" w:space="0" w:color="auto"/>
              <w:right w:val="single" w:sz="4" w:space="0" w:color="auto"/>
            </w:tcBorders>
          </w:tcPr>
          <w:p w:rsidR="00D535F6" w:rsidRPr="006E726E" w:rsidRDefault="00D535F6" w:rsidP="003A0793">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6E726E">
            <w:pPr>
              <w:jc w:val="center"/>
              <w:rPr>
                <w:sz w:val="18"/>
                <w:szCs w:val="18"/>
                <w:lang w:eastAsia="ru-RU"/>
              </w:rPr>
            </w:pPr>
            <w:r w:rsidRPr="006E726E">
              <w:rPr>
                <w:sz w:val="18"/>
                <w:szCs w:val="18"/>
                <w:lang w:eastAsia="ru-RU"/>
              </w:rPr>
              <w:lastRenderedPageBreak/>
              <w:t>&lt;&gt;0000</w:t>
            </w:r>
            <w:ins w:id="169" w:author="Зайцев Павел Борисович" w:date="2025-12-17T12:05:00Z">
              <w:r w:rsidR="006E726E" w:rsidRPr="006E726E">
                <w:rPr>
                  <w:sz w:val="18"/>
                  <w:szCs w:val="18"/>
                  <w:lang w:eastAsia="ru-RU"/>
                </w:rPr>
                <w:t>*</w:t>
              </w:r>
            </w:ins>
            <w:del w:id="170" w:author="Зайцев Павел Борисович" w:date="2025-12-17T12:05:00Z">
              <w:r w:rsidR="001678FD" w:rsidRPr="006E726E" w:rsidDel="006E726E">
                <w:rPr>
                  <w:rStyle w:val="afd"/>
                  <w:sz w:val="18"/>
                  <w:szCs w:val="18"/>
                  <w:lang w:eastAsia="ru-RU"/>
                </w:rPr>
                <w:footnoteReference w:id="3"/>
              </w:r>
            </w:del>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6E726E">
            <w:pPr>
              <w:jc w:val="center"/>
              <w:rPr>
                <w:sz w:val="18"/>
                <w:szCs w:val="18"/>
                <w:lang w:eastAsia="ru-RU"/>
              </w:rPr>
            </w:pPr>
            <w:r w:rsidRPr="006E726E">
              <w:rPr>
                <w:sz w:val="18"/>
                <w:szCs w:val="18"/>
                <w:lang w:eastAsia="ru-RU"/>
              </w:rPr>
              <w:t>&lt;&gt;</w:t>
            </w:r>
            <w:r w:rsidR="00A403DD" w:rsidRPr="006E726E">
              <w:rPr>
                <w:sz w:val="18"/>
                <w:szCs w:val="18"/>
                <w:lang w:eastAsia="ru-RU"/>
              </w:rPr>
              <w:t>0000000000</w:t>
            </w:r>
            <w:ins w:id="173" w:author="Зайцев Павел Борисович" w:date="2025-12-17T12:05:00Z">
              <w:r w:rsidR="006E726E" w:rsidRPr="006E726E">
                <w:rPr>
                  <w:sz w:val="18"/>
                  <w:szCs w:val="18"/>
                  <w:lang w:eastAsia="ru-RU"/>
                </w:rPr>
                <w:t>*</w:t>
              </w:r>
            </w:ins>
            <w:del w:id="174" w:author="Зайцев Павел Борисович" w:date="2025-12-17T12:05:00Z">
              <w:r w:rsidR="0093513E" w:rsidRPr="006E726E" w:rsidDel="006E726E">
                <w:rPr>
                  <w:rStyle w:val="afd"/>
                  <w:sz w:val="18"/>
                  <w:szCs w:val="18"/>
                  <w:lang w:eastAsia="ru-RU"/>
                </w:rPr>
                <w:footnoteReference w:id="4"/>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25AE" w:rsidRPr="00BE5933" w:rsidRDefault="00A403DD" w:rsidP="00B725AE">
            <w:pPr>
              <w:jc w:val="center"/>
              <w:rPr>
                <w:sz w:val="18"/>
                <w:szCs w:val="18"/>
                <w:lang w:eastAsia="ru-RU"/>
              </w:rPr>
            </w:pPr>
            <w:r w:rsidRPr="006E726E">
              <w:rPr>
                <w:sz w:val="18"/>
                <w:szCs w:val="18"/>
                <w:lang w:eastAsia="ru-RU"/>
              </w:rPr>
              <w:t>=611,612,613,</w:t>
            </w:r>
            <w:r w:rsidR="00B725AE" w:rsidRPr="006E726E">
              <w:rPr>
                <w:sz w:val="18"/>
                <w:szCs w:val="18"/>
                <w:lang w:eastAsia="ru-RU"/>
              </w:rPr>
              <w:t>614,</w:t>
            </w:r>
            <w:r w:rsidR="00BE632B" w:rsidRPr="006E726E">
              <w:rPr>
                <w:sz w:val="18"/>
                <w:szCs w:val="18"/>
                <w:lang w:eastAsia="ru-RU"/>
              </w:rPr>
              <w:t>615,</w:t>
            </w:r>
            <w:r w:rsidRPr="006E726E">
              <w:rPr>
                <w:sz w:val="18"/>
                <w:szCs w:val="18"/>
                <w:lang w:eastAsia="ru-RU"/>
              </w:rPr>
              <w:t>621,622,623,</w:t>
            </w:r>
            <w:r w:rsidR="00B725AE" w:rsidRPr="00BE5933">
              <w:rPr>
                <w:sz w:val="18"/>
                <w:szCs w:val="18"/>
                <w:lang w:eastAsia="ru-RU"/>
              </w:rPr>
              <w:t>624</w:t>
            </w:r>
            <w:r w:rsidR="00BE632B" w:rsidRPr="00BE5933">
              <w:rPr>
                <w:sz w:val="18"/>
                <w:szCs w:val="18"/>
                <w:lang w:eastAsia="ru-RU"/>
              </w:rPr>
              <w:t>,625</w:t>
            </w:r>
            <w:r w:rsidR="00B725AE" w:rsidRPr="00BE5933">
              <w:rPr>
                <w:sz w:val="18"/>
                <w:szCs w:val="18"/>
                <w:lang w:eastAsia="ru-RU"/>
              </w:rPr>
              <w:t>;</w:t>
            </w:r>
          </w:p>
          <w:p w:rsidR="00BC52F0" w:rsidRPr="006E726E" w:rsidRDefault="00BC52F0" w:rsidP="004E4407">
            <w:pPr>
              <w:jc w:val="center"/>
              <w:rPr>
                <w:bCs/>
              </w:rPr>
            </w:pPr>
            <w:r w:rsidRPr="00732CA6">
              <w:rPr>
                <w:sz w:val="18"/>
                <w:szCs w:val="18"/>
                <w:lang w:eastAsia="ru-RU"/>
              </w:rPr>
              <w:t>803,804,805</w:t>
            </w:r>
            <w:r w:rsidR="009A6D0B" w:rsidRPr="00732CA6">
              <w:rPr>
                <w:bCs/>
              </w:rPr>
              <w:t xml:space="preserve"> </w:t>
            </w:r>
            <w:r w:rsidR="00B725AE" w:rsidRPr="00732CA6">
              <w:rPr>
                <w:bCs/>
              </w:rPr>
              <w:t>(при безвозмездной передаче НФА, ФА, ФО)</w:t>
            </w:r>
            <w:r w:rsidR="00820BDF" w:rsidRPr="006E726E">
              <w:rPr>
                <w:bCs/>
              </w:rPr>
              <w:t>;</w:t>
            </w:r>
          </w:p>
          <w:p w:rsidR="00820BDF" w:rsidRPr="006E726E" w:rsidRDefault="00820BDF" w:rsidP="004E4407">
            <w:pPr>
              <w:jc w:val="center"/>
              <w:rPr>
                <w:sz w:val="18"/>
                <w:szCs w:val="18"/>
                <w:lang w:eastAsia="ru-RU"/>
              </w:rPr>
            </w:pPr>
            <w:r w:rsidRPr="006865B2">
              <w:rPr>
                <w:bCs/>
              </w:rPr>
              <w:t>000</w:t>
            </w:r>
            <w:ins w:id="179" w:author="Зайцев Павел Борисович" w:date="2025-12-17T12:02:00Z">
              <w:r w:rsidR="006E726E" w:rsidRPr="006865B2">
                <w:rPr>
                  <w:bCs/>
                </w:rPr>
                <w:t>**</w:t>
              </w:r>
            </w:ins>
            <w:del w:id="180" w:author="Зайцев Павел Борисович" w:date="2025-12-17T12:02:00Z">
              <w:r w:rsidRPr="006865B2" w:rsidDel="006E726E">
                <w:rPr>
                  <w:bCs/>
                  <w:vertAlign w:val="superscript"/>
                </w:rPr>
                <w:delText>4</w:delText>
              </w:r>
            </w:del>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C7072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BE5933" w:rsidRDefault="00A403DD" w:rsidP="00FA2D85">
            <w:pPr>
              <w:jc w:val="center"/>
              <w:rPr>
                <w:sz w:val="18"/>
                <w:szCs w:val="18"/>
                <w:lang w:eastAsia="ru-RU"/>
              </w:rPr>
            </w:pPr>
            <w:r w:rsidRPr="00BE5933">
              <w:rPr>
                <w:sz w:val="18"/>
                <w:szCs w:val="18"/>
                <w:lang w:eastAsia="ru-RU"/>
              </w:rPr>
              <w:t>241</w:t>
            </w:r>
          </w:p>
        </w:tc>
        <w:tc>
          <w:tcPr>
            <w:tcW w:w="2410" w:type="dxa"/>
            <w:tcBorders>
              <w:top w:val="single" w:sz="4" w:space="0" w:color="auto"/>
              <w:left w:val="nil"/>
              <w:bottom w:val="single" w:sz="4" w:space="0" w:color="auto"/>
              <w:right w:val="single" w:sz="4" w:space="0" w:color="auto"/>
            </w:tcBorders>
          </w:tcPr>
          <w:p w:rsidR="00A403DD" w:rsidRPr="006E726E" w:rsidRDefault="00A403DD" w:rsidP="00BD33B0">
            <w:pPr>
              <w:jc w:val="center"/>
              <w:rPr>
                <w:sz w:val="18"/>
                <w:szCs w:val="18"/>
                <w:lang w:eastAsia="ru-RU"/>
              </w:rPr>
            </w:pPr>
            <w:r w:rsidRPr="00732CA6">
              <w:rPr>
                <w:sz w:val="18"/>
                <w:szCs w:val="18"/>
                <w:lang w:eastAsia="ru-RU"/>
              </w:rPr>
              <w:t xml:space="preserve">КБК не соответствует установленной структуре, Таблице соответствия КВР кодам КОСГУ </w:t>
            </w:r>
            <w:r w:rsidR="007F4312" w:rsidRPr="006E726E">
              <w:rPr>
                <w:sz w:val="18"/>
                <w:szCs w:val="18"/>
                <w:lang w:eastAsia="ru-RU"/>
              </w:rPr>
              <w:t>–</w:t>
            </w:r>
            <w:r w:rsidRPr="006E726E">
              <w:rPr>
                <w:sz w:val="18"/>
                <w:szCs w:val="18"/>
                <w:lang w:eastAsia="ru-RU"/>
              </w:rPr>
              <w:t xml:space="preserve"> </w:t>
            </w:r>
            <w:del w:id="181" w:author="Зайцев Павел Борисович" w:date="2025-12-26T17:08:00Z">
              <w:r w:rsidR="007F4312" w:rsidRPr="006E726E" w:rsidDel="00BD33B0">
                <w:rPr>
                  <w:sz w:val="18"/>
                  <w:szCs w:val="18"/>
                  <w:lang w:eastAsia="ru-RU"/>
                </w:rPr>
                <w:delText xml:space="preserve">Допустимо указание </w:delText>
              </w:r>
              <w:r w:rsidR="00584352" w:rsidRPr="006E726E" w:rsidDel="00BD33B0">
                <w:rPr>
                  <w:sz w:val="18"/>
                  <w:szCs w:val="18"/>
                  <w:lang w:eastAsia="ru-RU"/>
                </w:rPr>
                <w:delText xml:space="preserve">в КБК нулей </w:delText>
              </w:r>
            </w:del>
            <w:del w:id="182" w:author="Зайцев Павел Борисович" w:date="2025-12-25T18:17:00Z">
              <w:r w:rsidR="00584352" w:rsidRPr="006E726E" w:rsidDel="00F57735">
                <w:rPr>
                  <w:sz w:val="18"/>
                  <w:szCs w:val="18"/>
                  <w:lang w:eastAsia="ru-RU"/>
                </w:rPr>
                <w:delText xml:space="preserve">при передаче нефинансовых активов, финансовых вложений </w:delText>
              </w:r>
              <w:r w:rsidR="007F4312" w:rsidRPr="006E726E" w:rsidDel="00F57735">
                <w:rPr>
                  <w:sz w:val="18"/>
                  <w:szCs w:val="18"/>
                  <w:lang w:eastAsia="ru-RU"/>
                </w:rPr>
                <w:delText xml:space="preserve"> </w:delText>
              </w:r>
            </w:del>
            <w:ins w:id="183" w:author="Зайцев Павел Борисович" w:date="2025-12-26T17:08:00Z">
              <w:r w:rsidR="00BD33B0">
                <w:rPr>
                  <w:sz w:val="18"/>
                  <w:szCs w:val="18"/>
                  <w:lang w:eastAsia="ru-RU"/>
                </w:rPr>
                <w:t>недопустимо</w:t>
              </w:r>
            </w:ins>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F40474">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184" w:author="Зайцев Павел Борисович" w:date="2025-12-17T12:02:00Z">
              <w:r w:rsidR="006E726E" w:rsidRPr="006E726E">
                <w:rPr>
                  <w:sz w:val="18"/>
                  <w:szCs w:val="18"/>
                  <w:lang w:eastAsia="ru-RU"/>
                </w:rPr>
                <w:t>**</w:t>
              </w:r>
            </w:ins>
            <w:del w:id="185" w:author="Зайцев Павел Борисович" w:date="2025-12-17T12:02:00Z">
              <w:r w:rsidR="00C038AB"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725AE" w:rsidRPr="00BE5933" w:rsidRDefault="00A403DD" w:rsidP="00B725AE">
            <w:pPr>
              <w:jc w:val="center"/>
              <w:rPr>
                <w:sz w:val="18"/>
                <w:szCs w:val="18"/>
                <w:lang w:eastAsia="ru-RU"/>
              </w:rPr>
            </w:pPr>
            <w:r w:rsidRPr="006E726E">
              <w:rPr>
                <w:sz w:val="18"/>
                <w:szCs w:val="18"/>
                <w:lang w:eastAsia="ru-RU"/>
              </w:rPr>
              <w:t>=</w:t>
            </w:r>
            <w:r w:rsidR="00A94657" w:rsidRPr="006E726E">
              <w:rPr>
                <w:sz w:val="18"/>
                <w:szCs w:val="18"/>
                <w:lang w:eastAsia="ru-RU"/>
              </w:rPr>
              <w:t>811,812,813,</w:t>
            </w:r>
            <w:r w:rsidR="00BB01C2" w:rsidRPr="006E726E">
              <w:rPr>
                <w:sz w:val="18"/>
                <w:szCs w:val="18"/>
                <w:lang w:eastAsia="ru-RU"/>
              </w:rPr>
              <w:t>817,</w:t>
            </w:r>
            <w:r w:rsidRPr="006E726E">
              <w:rPr>
                <w:sz w:val="18"/>
                <w:szCs w:val="18"/>
                <w:lang w:eastAsia="ru-RU"/>
              </w:rPr>
              <w:t>822,823</w:t>
            </w:r>
            <w:r w:rsidR="007F6DBA" w:rsidRPr="006E726E">
              <w:rPr>
                <w:sz w:val="18"/>
                <w:szCs w:val="18"/>
                <w:lang w:eastAsia="ru-RU"/>
              </w:rPr>
              <w:t>,824</w:t>
            </w:r>
            <w:r w:rsidR="00BE632B" w:rsidRPr="00BE5933">
              <w:rPr>
                <w:sz w:val="18"/>
                <w:szCs w:val="18"/>
                <w:lang w:eastAsia="ru-RU"/>
              </w:rPr>
              <w:t>,827</w:t>
            </w:r>
            <w:r w:rsidR="00B725AE" w:rsidRPr="00BE5933">
              <w:rPr>
                <w:sz w:val="18"/>
                <w:szCs w:val="18"/>
                <w:lang w:eastAsia="ru-RU"/>
              </w:rPr>
              <w:t>;</w:t>
            </w:r>
          </w:p>
          <w:p w:rsidR="00820BDF" w:rsidRPr="006E726E" w:rsidRDefault="00BC52F0" w:rsidP="00820BDF">
            <w:pPr>
              <w:jc w:val="center"/>
              <w:rPr>
                <w:bCs/>
              </w:rPr>
            </w:pPr>
            <w:r w:rsidRPr="00732CA6">
              <w:rPr>
                <w:sz w:val="18"/>
                <w:szCs w:val="18"/>
                <w:lang w:eastAsia="ru-RU"/>
              </w:rPr>
              <w:t>808</w:t>
            </w:r>
            <w:r w:rsidR="009A6D0B" w:rsidRPr="00732CA6">
              <w:rPr>
                <w:bCs/>
              </w:rPr>
              <w:t xml:space="preserve"> </w:t>
            </w:r>
            <w:r w:rsidR="00B725AE" w:rsidRPr="007D120A">
              <w:rPr>
                <w:bCs/>
              </w:rPr>
              <w:t xml:space="preserve">(при безвозмездной передаче </w:t>
            </w:r>
            <w:r w:rsidR="00B725AE" w:rsidRPr="006E726E">
              <w:rPr>
                <w:bCs/>
              </w:rPr>
              <w:t>НФА, ФА, ФО)</w:t>
            </w:r>
            <w:r w:rsidR="00820BDF" w:rsidRPr="006E726E">
              <w:rPr>
                <w:bCs/>
              </w:rPr>
              <w:t>;</w:t>
            </w:r>
          </w:p>
          <w:p w:rsidR="00A403DD" w:rsidRPr="006E726E" w:rsidRDefault="00820BDF" w:rsidP="00820BDF">
            <w:pPr>
              <w:jc w:val="center"/>
              <w:rPr>
                <w:sz w:val="18"/>
                <w:szCs w:val="18"/>
                <w:lang w:eastAsia="ru-RU"/>
              </w:rPr>
            </w:pPr>
            <w:r w:rsidRPr="006865B2">
              <w:rPr>
                <w:bCs/>
              </w:rPr>
              <w:t>000</w:t>
            </w:r>
            <w:ins w:id="186" w:author="Зайцев Павел Борисович" w:date="2025-12-17T12:02:00Z">
              <w:r w:rsidR="006E726E" w:rsidRPr="006E726E">
                <w:rPr>
                  <w:bCs/>
                </w:rPr>
                <w:t>**</w:t>
              </w:r>
            </w:ins>
            <w:del w:id="187" w:author="Зайцев Павел Борисович" w:date="2025-12-17T12:02:00Z">
              <w:r w:rsidRPr="006E726E" w:rsidDel="006E726E">
                <w:rPr>
                  <w:bCs/>
                  <w:vertAlign w:val="superscript"/>
                </w:rPr>
                <w:delText>4</w:delText>
              </w:r>
            </w:del>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FA2D8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BE5933" w:rsidRDefault="00A403DD" w:rsidP="00FA2D85">
            <w:pPr>
              <w:jc w:val="center"/>
              <w:rPr>
                <w:sz w:val="18"/>
                <w:szCs w:val="18"/>
                <w:lang w:eastAsia="ru-RU"/>
              </w:rPr>
            </w:pPr>
            <w:r w:rsidRPr="00BE5933">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732CA6" w:rsidRDefault="00A403DD" w:rsidP="00FA2D85">
            <w:pPr>
              <w:jc w:val="center"/>
              <w:rPr>
                <w:sz w:val="18"/>
                <w:szCs w:val="18"/>
                <w:lang w:eastAsia="ru-RU"/>
              </w:rPr>
            </w:pPr>
            <w:r w:rsidRPr="00732CA6">
              <w:rPr>
                <w:sz w:val="18"/>
                <w:szCs w:val="18"/>
                <w:lang w:eastAsia="ru-RU"/>
              </w:rPr>
              <w:t>242</w:t>
            </w:r>
          </w:p>
        </w:tc>
        <w:tc>
          <w:tcPr>
            <w:tcW w:w="2410" w:type="dxa"/>
            <w:tcBorders>
              <w:top w:val="single" w:sz="4" w:space="0" w:color="auto"/>
              <w:left w:val="nil"/>
              <w:bottom w:val="single" w:sz="4" w:space="0" w:color="auto"/>
              <w:right w:val="single" w:sz="4" w:space="0" w:color="auto"/>
            </w:tcBorders>
          </w:tcPr>
          <w:p w:rsidR="00A403DD" w:rsidRPr="006E726E" w:rsidRDefault="00A403DD" w:rsidP="00BD33B0">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7279A3" w:rsidRPr="006E726E">
              <w:rPr>
                <w:sz w:val="18"/>
                <w:szCs w:val="18"/>
                <w:lang w:eastAsia="ru-RU"/>
              </w:rPr>
              <w:t>–</w:t>
            </w:r>
            <w:r w:rsidRPr="006E726E">
              <w:rPr>
                <w:sz w:val="18"/>
                <w:szCs w:val="18"/>
                <w:lang w:eastAsia="ru-RU"/>
              </w:rPr>
              <w:t xml:space="preserve"> недопустим</w:t>
            </w:r>
            <w:ins w:id="188" w:author="Зайцев Павел Борисович" w:date="2025-12-26T17:09:00Z">
              <w:r w:rsidR="00BD33B0">
                <w:rPr>
                  <w:sz w:val="18"/>
                  <w:szCs w:val="18"/>
                  <w:lang w:eastAsia="ru-RU"/>
                </w:rPr>
                <w:t>о</w:t>
              </w:r>
            </w:ins>
            <w:del w:id="189" w:author="Зайцев Павел Борисович" w:date="2025-12-26T17:09:00Z">
              <w:r w:rsidR="007279A3" w:rsidRPr="006E726E" w:rsidDel="00BD33B0">
                <w:rPr>
                  <w:sz w:val="18"/>
                  <w:szCs w:val="18"/>
                  <w:lang w:eastAsia="ru-RU"/>
                </w:rPr>
                <w:delText xml:space="preserve">. Допустимо указание в КБК нулей </w:delText>
              </w:r>
            </w:del>
            <w:del w:id="190" w:author="Зайцев Павел Борисович" w:date="2025-12-25T18:18:00Z">
              <w:r w:rsidR="007279A3" w:rsidRPr="006E726E" w:rsidDel="00F57735">
                <w:rPr>
                  <w:sz w:val="18"/>
                  <w:szCs w:val="18"/>
                  <w:lang w:eastAsia="ru-RU"/>
                </w:rPr>
                <w:delText>при передаче нефинансовых активов, финансовых вложений</w:delText>
              </w:r>
            </w:del>
          </w:p>
        </w:tc>
      </w:tr>
      <w:tr w:rsidR="00B75D38" w:rsidRPr="006E726E"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6E726E" w:rsidRDefault="00B75D38" w:rsidP="00F40474">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6E726E" w:rsidRDefault="00B75D38"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191" w:author="Зайцев Павел Борисович" w:date="2025-12-17T12:02:00Z">
              <w:r w:rsidR="006E726E" w:rsidRPr="006E726E">
                <w:rPr>
                  <w:sz w:val="18"/>
                  <w:szCs w:val="18"/>
                  <w:lang w:eastAsia="ru-RU"/>
                </w:rPr>
                <w:t>**</w:t>
              </w:r>
            </w:ins>
            <w:del w:id="192" w:author="Зайцев Павел Борисович" w:date="2025-12-17T12:02:00Z">
              <w:r w:rsidR="00F3032B"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EE68F1" w:rsidRPr="00BE5933" w:rsidRDefault="00B75D38" w:rsidP="009E3E29">
            <w:pPr>
              <w:jc w:val="center"/>
              <w:rPr>
                <w:sz w:val="18"/>
                <w:szCs w:val="18"/>
                <w:lang w:eastAsia="ru-RU"/>
              </w:rPr>
            </w:pPr>
            <w:r w:rsidRPr="00BE5933">
              <w:rPr>
                <w:sz w:val="18"/>
                <w:szCs w:val="18"/>
                <w:lang w:eastAsia="ru-RU"/>
              </w:rPr>
              <w:t>=811,812,813</w:t>
            </w:r>
            <w:r w:rsidR="00BB01C2" w:rsidRPr="00BE5933">
              <w:rPr>
                <w:sz w:val="18"/>
                <w:szCs w:val="18"/>
                <w:lang w:eastAsia="ru-RU"/>
              </w:rPr>
              <w:t>,817</w:t>
            </w:r>
            <w:r w:rsidR="00EE68F1" w:rsidRPr="00BE5933">
              <w:rPr>
                <w:sz w:val="18"/>
                <w:szCs w:val="18"/>
                <w:lang w:eastAsia="ru-RU"/>
              </w:rPr>
              <w:t>;</w:t>
            </w:r>
          </w:p>
          <w:p w:rsidR="00820BDF" w:rsidRPr="006E726E" w:rsidRDefault="00BC52F0" w:rsidP="00820BDF">
            <w:pPr>
              <w:jc w:val="center"/>
              <w:rPr>
                <w:bCs/>
              </w:rPr>
            </w:pPr>
            <w:r w:rsidRPr="00732CA6">
              <w:rPr>
                <w:sz w:val="18"/>
                <w:szCs w:val="18"/>
                <w:lang w:eastAsia="ru-RU"/>
              </w:rPr>
              <w:t>809</w:t>
            </w:r>
            <w:r w:rsidR="009A6D0B" w:rsidRPr="00732CA6">
              <w:rPr>
                <w:bCs/>
              </w:rPr>
              <w:t xml:space="preserve"> </w:t>
            </w:r>
            <w:r w:rsidR="00EE68F1" w:rsidRPr="007D120A">
              <w:rPr>
                <w:bCs/>
              </w:rPr>
              <w:t>(при безвозмездной передаче НФА, ФА, ФО)</w:t>
            </w:r>
            <w:r w:rsidR="00820BDF" w:rsidRPr="006E726E">
              <w:rPr>
                <w:bCs/>
              </w:rPr>
              <w:t>;</w:t>
            </w:r>
          </w:p>
          <w:p w:rsidR="00B75D38" w:rsidRPr="006E726E" w:rsidRDefault="00820BDF" w:rsidP="00820BDF">
            <w:pPr>
              <w:jc w:val="center"/>
              <w:rPr>
                <w:sz w:val="18"/>
                <w:szCs w:val="18"/>
                <w:lang w:eastAsia="ru-RU"/>
              </w:rPr>
            </w:pPr>
            <w:r w:rsidRPr="006E726E">
              <w:rPr>
                <w:bCs/>
              </w:rPr>
              <w:t>000</w:t>
            </w:r>
            <w:ins w:id="193" w:author="Зайцев Павел Борисович" w:date="2025-12-17T12:02:00Z">
              <w:r w:rsidR="006E726E" w:rsidRPr="006E726E">
                <w:rPr>
                  <w:bCs/>
                </w:rPr>
                <w:t>**</w:t>
              </w:r>
            </w:ins>
            <w:del w:id="194" w:author="Зайцев Павел Борисович" w:date="2025-12-17T12:02:00Z">
              <w:r w:rsidRPr="006E726E" w:rsidDel="006E726E">
                <w:rPr>
                  <w:bCs/>
                  <w:vertAlign w:val="superscript"/>
                </w:rPr>
                <w:delText>4</w:delText>
              </w:r>
            </w:del>
          </w:p>
        </w:tc>
        <w:tc>
          <w:tcPr>
            <w:tcW w:w="567" w:type="dxa"/>
            <w:tcBorders>
              <w:top w:val="single" w:sz="4" w:space="0" w:color="auto"/>
              <w:left w:val="nil"/>
              <w:bottom w:val="single" w:sz="4" w:space="0" w:color="auto"/>
              <w:right w:val="single" w:sz="4" w:space="0" w:color="auto"/>
            </w:tcBorders>
            <w:vAlign w:val="center"/>
          </w:tcPr>
          <w:p w:rsidR="00B75D38" w:rsidRPr="00BE5933" w:rsidRDefault="00B75D38" w:rsidP="00B75D38">
            <w:pPr>
              <w:jc w:val="center"/>
              <w:rPr>
                <w:sz w:val="18"/>
                <w:szCs w:val="18"/>
                <w:lang w:eastAsia="ru-RU"/>
              </w:rPr>
            </w:pPr>
            <w:r w:rsidRPr="00BE5933">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732CA6" w:rsidRDefault="00B75D38" w:rsidP="00B75D38">
            <w:pPr>
              <w:jc w:val="center"/>
              <w:rPr>
                <w:sz w:val="18"/>
                <w:szCs w:val="18"/>
                <w:lang w:eastAsia="ru-RU"/>
              </w:rPr>
            </w:pPr>
            <w:r w:rsidRPr="00732CA6">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243</w:t>
            </w:r>
          </w:p>
        </w:tc>
        <w:tc>
          <w:tcPr>
            <w:tcW w:w="2410" w:type="dxa"/>
            <w:tcBorders>
              <w:top w:val="single" w:sz="4" w:space="0" w:color="auto"/>
              <w:left w:val="nil"/>
              <w:bottom w:val="single" w:sz="4" w:space="0" w:color="auto"/>
              <w:right w:val="single" w:sz="4" w:space="0" w:color="auto"/>
            </w:tcBorders>
          </w:tcPr>
          <w:p w:rsidR="00B75D38" w:rsidRPr="006E726E" w:rsidRDefault="00B75D38" w:rsidP="00BD33B0">
            <w:pPr>
              <w:jc w:val="center"/>
              <w:rPr>
                <w:sz w:val="18"/>
                <w:szCs w:val="18"/>
                <w:lang w:eastAsia="ru-RU"/>
              </w:rPr>
            </w:pPr>
            <w:r w:rsidRPr="006E726E">
              <w:rPr>
                <w:sz w:val="18"/>
                <w:szCs w:val="18"/>
                <w:lang w:eastAsia="ru-RU"/>
              </w:rPr>
              <w:t xml:space="preserve">КБК не соответствует установленной структуре, </w:t>
            </w:r>
            <w:r w:rsidRPr="006865B2">
              <w:rPr>
                <w:sz w:val="18"/>
                <w:szCs w:val="18"/>
                <w:lang w:eastAsia="ru-RU"/>
              </w:rPr>
              <w:t>Таблице соответствия КВР кодам КОСГУ – недопустим</w:t>
            </w:r>
            <w:ins w:id="195" w:author="Зайцев Павел Борисович" w:date="2025-12-26T17:08:00Z">
              <w:r w:rsidR="00BD33B0">
                <w:rPr>
                  <w:sz w:val="18"/>
                  <w:szCs w:val="18"/>
                  <w:lang w:eastAsia="ru-RU"/>
                </w:rPr>
                <w:t>о</w:t>
              </w:r>
            </w:ins>
            <w:del w:id="196" w:author="Зайцев Павел Борисович" w:date="2025-12-26T17:08:00Z">
              <w:r w:rsidRPr="006865B2" w:rsidDel="00BD33B0">
                <w:rPr>
                  <w:sz w:val="18"/>
                  <w:szCs w:val="18"/>
                  <w:lang w:eastAsia="ru-RU"/>
                </w:rPr>
                <w:delText>.</w:delText>
              </w:r>
              <w:r w:rsidRPr="006E726E" w:rsidDel="00BD33B0">
                <w:rPr>
                  <w:sz w:val="18"/>
                  <w:szCs w:val="18"/>
                  <w:lang w:eastAsia="ru-RU"/>
                </w:rPr>
                <w:delText xml:space="preserve"> </w:delText>
              </w:r>
            </w:del>
          </w:p>
        </w:tc>
      </w:tr>
      <w:tr w:rsidR="00B75D38" w:rsidRPr="006E726E"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6E726E" w:rsidRDefault="00B75D38" w:rsidP="00F40474">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6E726E" w:rsidRDefault="00B75D38"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197" w:author="Зайцев Павел Борисович" w:date="2025-12-17T12:02:00Z">
              <w:r w:rsidR="006E726E" w:rsidRPr="006E726E">
                <w:rPr>
                  <w:sz w:val="18"/>
                  <w:szCs w:val="18"/>
                  <w:lang w:eastAsia="ru-RU"/>
                </w:rPr>
                <w:t>**</w:t>
              </w:r>
            </w:ins>
            <w:del w:id="198" w:author="Зайцев Павел Борисович" w:date="2025-12-17T12:02:00Z">
              <w:r w:rsidR="00F3032B"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EE68F1" w:rsidRPr="00732CA6" w:rsidRDefault="00B75D38" w:rsidP="00EE68F1">
            <w:pPr>
              <w:jc w:val="center"/>
              <w:rPr>
                <w:sz w:val="18"/>
                <w:szCs w:val="18"/>
                <w:lang w:eastAsia="ru-RU"/>
              </w:rPr>
            </w:pPr>
            <w:r w:rsidRPr="00BE5933">
              <w:rPr>
                <w:sz w:val="18"/>
                <w:szCs w:val="18"/>
                <w:lang w:eastAsia="ru-RU"/>
              </w:rPr>
              <w:t>=811,812,813,</w:t>
            </w:r>
            <w:r w:rsidR="00BB01C2" w:rsidRPr="00BE5933">
              <w:rPr>
                <w:sz w:val="18"/>
                <w:szCs w:val="18"/>
                <w:lang w:eastAsia="ru-RU"/>
              </w:rPr>
              <w:t>817,</w:t>
            </w:r>
            <w:r w:rsidRPr="00BE5933">
              <w:rPr>
                <w:sz w:val="18"/>
                <w:szCs w:val="18"/>
                <w:lang w:eastAsia="ru-RU"/>
              </w:rPr>
              <w:t>822,823,824</w:t>
            </w:r>
            <w:r w:rsidR="00AA6323" w:rsidRPr="00732CA6">
              <w:rPr>
                <w:sz w:val="18"/>
                <w:szCs w:val="18"/>
                <w:lang w:eastAsia="ru-RU"/>
              </w:rPr>
              <w:t>,827</w:t>
            </w:r>
            <w:r w:rsidR="00EE68F1" w:rsidRPr="00732CA6">
              <w:rPr>
                <w:sz w:val="18"/>
                <w:szCs w:val="18"/>
                <w:lang w:eastAsia="ru-RU"/>
              </w:rPr>
              <w:t>;</w:t>
            </w:r>
          </w:p>
          <w:p w:rsidR="00820BDF" w:rsidRPr="006E726E" w:rsidRDefault="00BC52F0" w:rsidP="00820BDF">
            <w:pPr>
              <w:jc w:val="center"/>
              <w:rPr>
                <w:bCs/>
              </w:rPr>
            </w:pPr>
            <w:r w:rsidRPr="006E726E">
              <w:rPr>
                <w:sz w:val="18"/>
                <w:szCs w:val="18"/>
                <w:lang w:eastAsia="ru-RU"/>
              </w:rPr>
              <w:t>808</w:t>
            </w:r>
            <w:r w:rsidR="009A6D0B" w:rsidRPr="006E726E">
              <w:rPr>
                <w:bCs/>
              </w:rPr>
              <w:t xml:space="preserve"> </w:t>
            </w:r>
            <w:r w:rsidR="00EE68F1" w:rsidRPr="006E726E">
              <w:rPr>
                <w:bCs/>
              </w:rPr>
              <w:t>(при безвозмездной передаче НФА, ФА, ФО)</w:t>
            </w:r>
            <w:r w:rsidR="00820BDF" w:rsidRPr="006E726E">
              <w:rPr>
                <w:bCs/>
              </w:rPr>
              <w:t>;</w:t>
            </w:r>
          </w:p>
          <w:p w:rsidR="00B75D38" w:rsidRPr="006E726E" w:rsidRDefault="00820BDF" w:rsidP="00820BDF">
            <w:pPr>
              <w:jc w:val="center"/>
              <w:rPr>
                <w:sz w:val="18"/>
                <w:szCs w:val="18"/>
                <w:lang w:eastAsia="ru-RU"/>
              </w:rPr>
            </w:pPr>
            <w:r w:rsidRPr="006E726E">
              <w:rPr>
                <w:bCs/>
              </w:rPr>
              <w:t>000</w:t>
            </w:r>
            <w:ins w:id="199" w:author="Зайцев Павел Борисович" w:date="2025-12-17T12:02:00Z">
              <w:r w:rsidR="006E726E" w:rsidRPr="006E726E">
                <w:rPr>
                  <w:bCs/>
                </w:rPr>
                <w:t>**</w:t>
              </w:r>
            </w:ins>
            <w:del w:id="200" w:author="Зайцев Павел Борисович" w:date="2025-12-17T12:02:00Z">
              <w:r w:rsidRPr="006E726E" w:rsidDel="006E726E">
                <w:rPr>
                  <w:bCs/>
                  <w:vertAlign w:val="superscript"/>
                </w:rPr>
                <w:delText>4</w:delText>
              </w:r>
            </w:del>
          </w:p>
        </w:tc>
        <w:tc>
          <w:tcPr>
            <w:tcW w:w="567" w:type="dxa"/>
            <w:tcBorders>
              <w:top w:val="single" w:sz="4" w:space="0" w:color="auto"/>
              <w:left w:val="nil"/>
              <w:bottom w:val="single" w:sz="4" w:space="0" w:color="auto"/>
              <w:right w:val="single" w:sz="4" w:space="0" w:color="auto"/>
            </w:tcBorders>
            <w:vAlign w:val="center"/>
          </w:tcPr>
          <w:p w:rsidR="00B75D38" w:rsidRPr="00BE5933" w:rsidRDefault="00B75D38" w:rsidP="00B75D38">
            <w:pPr>
              <w:jc w:val="center"/>
              <w:rPr>
                <w:sz w:val="18"/>
                <w:szCs w:val="18"/>
                <w:lang w:eastAsia="ru-RU"/>
              </w:rPr>
            </w:pPr>
            <w:r w:rsidRPr="00BE5933">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732CA6" w:rsidRDefault="00B75D38" w:rsidP="00B75D38">
            <w:pPr>
              <w:jc w:val="center"/>
              <w:rPr>
                <w:sz w:val="18"/>
                <w:szCs w:val="18"/>
                <w:lang w:eastAsia="ru-RU"/>
              </w:rPr>
            </w:pPr>
            <w:r w:rsidRPr="00732CA6">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244</w:t>
            </w:r>
          </w:p>
        </w:tc>
        <w:tc>
          <w:tcPr>
            <w:tcW w:w="2410" w:type="dxa"/>
            <w:tcBorders>
              <w:top w:val="single" w:sz="4" w:space="0" w:color="auto"/>
              <w:left w:val="nil"/>
              <w:bottom w:val="single" w:sz="4" w:space="0" w:color="auto"/>
              <w:right w:val="single" w:sz="4" w:space="0" w:color="auto"/>
            </w:tcBorders>
          </w:tcPr>
          <w:p w:rsidR="00B75D38" w:rsidRPr="006E726E" w:rsidRDefault="00B75D38" w:rsidP="00BD33B0">
            <w:pPr>
              <w:jc w:val="center"/>
              <w:rPr>
                <w:sz w:val="18"/>
                <w:szCs w:val="18"/>
                <w:lang w:eastAsia="ru-RU"/>
              </w:rPr>
            </w:pPr>
            <w:r w:rsidRPr="006E726E">
              <w:rPr>
                <w:sz w:val="18"/>
                <w:szCs w:val="18"/>
                <w:lang w:eastAsia="ru-RU"/>
              </w:rPr>
              <w:t xml:space="preserve">КБК не соответствует установленной структуре, </w:t>
            </w:r>
            <w:r w:rsidRPr="006865B2">
              <w:rPr>
                <w:sz w:val="18"/>
                <w:szCs w:val="18"/>
                <w:lang w:eastAsia="ru-RU"/>
              </w:rPr>
              <w:t>Таблице соответствия КВР кодам КОСГУ – недопустим</w:t>
            </w:r>
            <w:ins w:id="201" w:author="Зайцев Павел Борисович" w:date="2025-12-26T17:08:00Z">
              <w:r w:rsidR="00BD33B0">
                <w:rPr>
                  <w:sz w:val="18"/>
                  <w:szCs w:val="18"/>
                  <w:lang w:eastAsia="ru-RU"/>
                </w:rPr>
                <w:t>о</w:t>
              </w:r>
            </w:ins>
            <w:del w:id="202" w:author="Зайцев Павел Борисович" w:date="2025-12-26T17:08:00Z">
              <w:r w:rsidRPr="006865B2" w:rsidDel="00BD33B0">
                <w:rPr>
                  <w:sz w:val="18"/>
                  <w:szCs w:val="18"/>
                  <w:lang w:eastAsia="ru-RU"/>
                </w:rPr>
                <w:delText>.</w:delText>
              </w:r>
              <w:r w:rsidRPr="006E726E" w:rsidDel="00BD33B0">
                <w:rPr>
                  <w:sz w:val="18"/>
                  <w:szCs w:val="18"/>
                  <w:lang w:eastAsia="ru-RU"/>
                </w:rPr>
                <w:delText xml:space="preserve"> </w:delText>
              </w:r>
            </w:del>
          </w:p>
        </w:tc>
      </w:tr>
      <w:tr w:rsidR="00B75D38" w:rsidRPr="006E726E"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6E726E" w:rsidRDefault="00B75D38" w:rsidP="00F40474">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6E726E" w:rsidRDefault="00B75D38"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03" w:author="Зайцев Павел Борисович" w:date="2025-12-17T12:02:00Z">
              <w:r w:rsidR="006E726E" w:rsidRPr="006E726E">
                <w:rPr>
                  <w:sz w:val="18"/>
                  <w:szCs w:val="18"/>
                  <w:lang w:eastAsia="ru-RU"/>
                </w:rPr>
                <w:t>**</w:t>
              </w:r>
            </w:ins>
            <w:del w:id="204" w:author="Зайцев Павел Борисович" w:date="2025-12-17T12:02:00Z">
              <w:r w:rsidR="00F3032B"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EE68F1" w:rsidRPr="006E726E" w:rsidRDefault="00B75D38" w:rsidP="009E3E29">
            <w:pPr>
              <w:jc w:val="center"/>
              <w:rPr>
                <w:sz w:val="18"/>
                <w:szCs w:val="18"/>
                <w:lang w:eastAsia="ru-RU"/>
              </w:rPr>
            </w:pPr>
            <w:r w:rsidRPr="006E726E">
              <w:rPr>
                <w:sz w:val="18"/>
                <w:szCs w:val="18"/>
                <w:lang w:eastAsia="ru-RU"/>
              </w:rPr>
              <w:t>=</w:t>
            </w:r>
            <w:r w:rsidR="00D630A8" w:rsidRPr="006E726E">
              <w:rPr>
                <w:sz w:val="18"/>
                <w:szCs w:val="18"/>
                <w:lang w:eastAsia="ru-RU"/>
              </w:rPr>
              <w:t>631,</w:t>
            </w:r>
            <w:r w:rsidRPr="006E726E">
              <w:rPr>
                <w:sz w:val="18"/>
                <w:szCs w:val="18"/>
                <w:lang w:eastAsia="ru-RU"/>
              </w:rPr>
              <w:t>811,812,813</w:t>
            </w:r>
            <w:r w:rsidR="00BB01C2" w:rsidRPr="006E726E">
              <w:rPr>
                <w:sz w:val="18"/>
                <w:szCs w:val="18"/>
                <w:lang w:eastAsia="ru-RU"/>
              </w:rPr>
              <w:t>,817</w:t>
            </w:r>
            <w:r w:rsidR="00EE68F1" w:rsidRPr="006E726E">
              <w:rPr>
                <w:sz w:val="18"/>
                <w:szCs w:val="18"/>
                <w:lang w:eastAsia="ru-RU"/>
              </w:rPr>
              <w:t>;</w:t>
            </w:r>
          </w:p>
          <w:p w:rsidR="00820BDF" w:rsidRPr="00732CA6" w:rsidRDefault="00BC52F0" w:rsidP="00820BDF">
            <w:pPr>
              <w:jc w:val="center"/>
              <w:rPr>
                <w:bCs/>
              </w:rPr>
            </w:pPr>
            <w:r w:rsidRPr="00BE5933">
              <w:rPr>
                <w:sz w:val="18"/>
                <w:szCs w:val="18"/>
                <w:lang w:eastAsia="ru-RU"/>
              </w:rPr>
              <w:t>809</w:t>
            </w:r>
            <w:r w:rsidR="009A6D0B" w:rsidRPr="00BE5933">
              <w:rPr>
                <w:bCs/>
              </w:rPr>
              <w:t xml:space="preserve"> </w:t>
            </w:r>
            <w:r w:rsidR="00EE68F1" w:rsidRPr="00BE5933">
              <w:rPr>
                <w:bCs/>
              </w:rPr>
              <w:t>(при безвозмездной передаче НФА, ФА, ФО)</w:t>
            </w:r>
            <w:r w:rsidR="00820BDF" w:rsidRPr="00732CA6">
              <w:rPr>
                <w:bCs/>
              </w:rPr>
              <w:t>;</w:t>
            </w:r>
          </w:p>
          <w:p w:rsidR="00B75D38" w:rsidRPr="006E726E" w:rsidRDefault="00820BDF" w:rsidP="004E4407">
            <w:pPr>
              <w:jc w:val="center"/>
              <w:rPr>
                <w:sz w:val="18"/>
                <w:szCs w:val="18"/>
                <w:lang w:eastAsia="ru-RU"/>
              </w:rPr>
            </w:pPr>
            <w:r w:rsidRPr="006E726E">
              <w:rPr>
                <w:bCs/>
              </w:rPr>
              <w:t>000</w:t>
            </w:r>
            <w:ins w:id="205" w:author="Зайцев Павел Борисович" w:date="2025-12-17T12:03:00Z">
              <w:r w:rsidR="006E726E" w:rsidRPr="006E726E">
                <w:rPr>
                  <w:bCs/>
                </w:rPr>
                <w:t>**</w:t>
              </w:r>
            </w:ins>
            <w:del w:id="206" w:author="Зайцев Павел Борисович" w:date="2025-12-17T12:02:00Z">
              <w:r w:rsidRPr="006E726E" w:rsidDel="006E726E">
                <w:rPr>
                  <w:bCs/>
                  <w:vertAlign w:val="superscript"/>
                </w:rPr>
                <w:delText>4</w:delText>
              </w:r>
            </w:del>
          </w:p>
        </w:tc>
        <w:tc>
          <w:tcPr>
            <w:tcW w:w="567"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BE5933" w:rsidRDefault="00B75D38" w:rsidP="00B75D38">
            <w:pPr>
              <w:jc w:val="center"/>
              <w:rPr>
                <w:sz w:val="18"/>
                <w:szCs w:val="18"/>
                <w:lang w:eastAsia="ru-RU"/>
              </w:rPr>
            </w:pPr>
            <w:r w:rsidRPr="00BE5933">
              <w:rPr>
                <w:sz w:val="18"/>
                <w:szCs w:val="18"/>
                <w:lang w:eastAsia="ru-RU"/>
              </w:rPr>
              <w:t>245</w:t>
            </w:r>
          </w:p>
        </w:tc>
        <w:tc>
          <w:tcPr>
            <w:tcW w:w="2410" w:type="dxa"/>
            <w:tcBorders>
              <w:top w:val="single" w:sz="4" w:space="0" w:color="auto"/>
              <w:left w:val="nil"/>
              <w:bottom w:val="single" w:sz="4" w:space="0" w:color="auto"/>
              <w:right w:val="single" w:sz="4" w:space="0" w:color="auto"/>
            </w:tcBorders>
          </w:tcPr>
          <w:p w:rsidR="00B75D38" w:rsidRPr="00732CA6" w:rsidRDefault="00B75D38" w:rsidP="00BD33B0">
            <w:pPr>
              <w:jc w:val="center"/>
              <w:rPr>
                <w:sz w:val="18"/>
                <w:szCs w:val="18"/>
                <w:lang w:eastAsia="ru-RU"/>
              </w:rPr>
            </w:pPr>
            <w:r w:rsidRPr="00732CA6">
              <w:rPr>
                <w:sz w:val="18"/>
                <w:szCs w:val="18"/>
                <w:lang w:eastAsia="ru-RU"/>
              </w:rPr>
              <w:t xml:space="preserve">КБК не соответствует установленной структуре, </w:t>
            </w:r>
            <w:r w:rsidRPr="006865B2">
              <w:rPr>
                <w:sz w:val="18"/>
                <w:szCs w:val="18"/>
                <w:lang w:eastAsia="ru-RU"/>
              </w:rPr>
              <w:t>Таблице соответствия КВР кодам КОСГУ – недопустим</w:t>
            </w:r>
            <w:ins w:id="207" w:author="Зайцев Павел Борисович" w:date="2025-12-26T17:08:00Z">
              <w:r w:rsidR="00BD33B0">
                <w:rPr>
                  <w:sz w:val="18"/>
                  <w:szCs w:val="18"/>
                  <w:lang w:eastAsia="ru-RU"/>
                </w:rPr>
                <w:t>о</w:t>
              </w:r>
            </w:ins>
            <w:del w:id="208" w:author="Зайцев Павел Борисович" w:date="2025-12-26T17:08:00Z">
              <w:r w:rsidRPr="006865B2" w:rsidDel="00BD33B0">
                <w:rPr>
                  <w:sz w:val="18"/>
                  <w:szCs w:val="18"/>
                  <w:lang w:eastAsia="ru-RU"/>
                </w:rPr>
                <w:delText>.</w:delText>
              </w:r>
              <w:r w:rsidRPr="00732CA6" w:rsidDel="00BD33B0">
                <w:rPr>
                  <w:sz w:val="18"/>
                  <w:szCs w:val="18"/>
                  <w:lang w:eastAsia="ru-RU"/>
                </w:rPr>
                <w:delText xml:space="preserve"> </w:delText>
              </w:r>
            </w:del>
          </w:p>
        </w:tc>
      </w:tr>
      <w:tr w:rsidR="00B75D38" w:rsidRPr="006E726E"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6E726E" w:rsidRDefault="00B75D38" w:rsidP="00F40474">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6E726E" w:rsidRDefault="00B75D38"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09" w:author="Зайцев Павел Борисович" w:date="2025-12-17T12:03:00Z">
              <w:r w:rsidR="006E726E" w:rsidRPr="006E726E">
                <w:rPr>
                  <w:sz w:val="18"/>
                  <w:szCs w:val="18"/>
                  <w:lang w:eastAsia="ru-RU"/>
                </w:rPr>
                <w:t>**</w:t>
              </w:r>
            </w:ins>
            <w:del w:id="210" w:author="Зайцев Павел Борисович" w:date="2025-12-17T12:03:00Z">
              <w:r w:rsidR="00F3032B"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6B00FC" w:rsidRPr="007D120A" w:rsidRDefault="00B75D38" w:rsidP="006B00FC">
            <w:pPr>
              <w:jc w:val="center"/>
              <w:rPr>
                <w:sz w:val="18"/>
                <w:szCs w:val="18"/>
                <w:lang w:eastAsia="ru-RU"/>
              </w:rPr>
            </w:pPr>
            <w:r w:rsidRPr="00BE5933">
              <w:rPr>
                <w:sz w:val="18"/>
                <w:szCs w:val="18"/>
                <w:lang w:eastAsia="ru-RU"/>
              </w:rPr>
              <w:t>=631,632,633</w:t>
            </w:r>
            <w:r w:rsidR="00E12A73" w:rsidRPr="00BE5933">
              <w:rPr>
                <w:sz w:val="18"/>
                <w:szCs w:val="18"/>
                <w:lang w:eastAsia="ru-RU"/>
              </w:rPr>
              <w:t>,636</w:t>
            </w:r>
            <w:r w:rsidRPr="00BE5933">
              <w:rPr>
                <w:sz w:val="18"/>
                <w:szCs w:val="18"/>
                <w:lang w:eastAsia="ru-RU"/>
              </w:rPr>
              <w:t>,</w:t>
            </w:r>
            <w:r w:rsidR="00362D5D" w:rsidRPr="00BE5933" w:rsidDel="00362D5D">
              <w:rPr>
                <w:sz w:val="18"/>
                <w:szCs w:val="18"/>
                <w:lang w:eastAsia="ru-RU"/>
              </w:rPr>
              <w:t xml:space="preserve"> </w:t>
            </w:r>
            <w:r w:rsidR="00E03628" w:rsidRPr="00732CA6">
              <w:rPr>
                <w:sz w:val="18"/>
                <w:szCs w:val="18"/>
                <w:lang w:eastAsia="ru-RU"/>
              </w:rPr>
              <w:t>811,</w:t>
            </w:r>
            <w:r w:rsidR="006B00FC" w:rsidRPr="00732CA6">
              <w:rPr>
                <w:sz w:val="18"/>
                <w:szCs w:val="18"/>
                <w:lang w:eastAsia="ru-RU"/>
              </w:rPr>
              <w:t>812,</w:t>
            </w:r>
            <w:r w:rsidR="001578B7" w:rsidRPr="007D120A">
              <w:rPr>
                <w:sz w:val="18"/>
                <w:szCs w:val="18"/>
                <w:lang w:eastAsia="ru-RU"/>
              </w:rPr>
              <w:t>813</w:t>
            </w:r>
            <w:r w:rsidR="006B00FC" w:rsidRPr="007D120A">
              <w:rPr>
                <w:sz w:val="18"/>
                <w:szCs w:val="18"/>
                <w:lang w:eastAsia="ru-RU"/>
              </w:rPr>
              <w:t>;</w:t>
            </w:r>
          </w:p>
          <w:p w:rsidR="00820BDF" w:rsidRPr="006E726E" w:rsidRDefault="00BC52F0" w:rsidP="00820BDF">
            <w:pPr>
              <w:jc w:val="center"/>
              <w:rPr>
                <w:bCs/>
              </w:rPr>
            </w:pPr>
            <w:r w:rsidRPr="006E726E">
              <w:rPr>
                <w:sz w:val="18"/>
                <w:szCs w:val="18"/>
                <w:lang w:eastAsia="ru-RU"/>
              </w:rPr>
              <w:t>809</w:t>
            </w:r>
            <w:r w:rsidR="009A6D0B" w:rsidRPr="006E726E">
              <w:rPr>
                <w:bCs/>
              </w:rPr>
              <w:t xml:space="preserve"> </w:t>
            </w:r>
            <w:r w:rsidR="006B00FC" w:rsidRPr="006E726E">
              <w:rPr>
                <w:bCs/>
              </w:rPr>
              <w:t>(при безвозмездной передаче НФА, ФА, ФО)</w:t>
            </w:r>
            <w:r w:rsidR="00820BDF" w:rsidRPr="006E726E">
              <w:rPr>
                <w:bCs/>
              </w:rPr>
              <w:t>;</w:t>
            </w:r>
          </w:p>
          <w:p w:rsidR="00B75D38" w:rsidRPr="006E726E" w:rsidRDefault="00820BDF" w:rsidP="00820BDF">
            <w:pPr>
              <w:jc w:val="center"/>
              <w:rPr>
                <w:sz w:val="18"/>
                <w:szCs w:val="18"/>
                <w:lang w:eastAsia="ru-RU"/>
              </w:rPr>
            </w:pPr>
            <w:r w:rsidRPr="006E726E">
              <w:rPr>
                <w:bCs/>
              </w:rPr>
              <w:t>000</w:t>
            </w:r>
            <w:ins w:id="211" w:author="Зайцев Павел Борисович" w:date="2025-12-17T12:03:00Z">
              <w:r w:rsidR="006E726E" w:rsidRPr="006E726E">
                <w:rPr>
                  <w:bCs/>
                </w:rPr>
                <w:t>**</w:t>
              </w:r>
            </w:ins>
            <w:del w:id="212" w:author="Зайцев Павел Борисович" w:date="2025-12-17T12:03:00Z">
              <w:r w:rsidRPr="006E726E" w:rsidDel="006E726E">
                <w:rPr>
                  <w:bCs/>
                  <w:vertAlign w:val="superscript"/>
                </w:rPr>
                <w:delText>4</w:delText>
              </w:r>
            </w:del>
          </w:p>
        </w:tc>
        <w:tc>
          <w:tcPr>
            <w:tcW w:w="567" w:type="dxa"/>
            <w:tcBorders>
              <w:top w:val="single" w:sz="4" w:space="0" w:color="auto"/>
              <w:left w:val="nil"/>
              <w:bottom w:val="single" w:sz="4" w:space="0" w:color="auto"/>
              <w:right w:val="single" w:sz="4" w:space="0" w:color="auto"/>
            </w:tcBorders>
            <w:vAlign w:val="center"/>
          </w:tcPr>
          <w:p w:rsidR="00B75D38" w:rsidRPr="00BE5933" w:rsidRDefault="00B75D38" w:rsidP="00B75D38">
            <w:pPr>
              <w:jc w:val="center"/>
              <w:rPr>
                <w:sz w:val="18"/>
                <w:szCs w:val="18"/>
                <w:lang w:eastAsia="ru-RU"/>
              </w:rPr>
            </w:pPr>
            <w:r w:rsidRPr="00BE5933">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732CA6" w:rsidRDefault="00B75D38" w:rsidP="00B75D38">
            <w:pPr>
              <w:jc w:val="center"/>
              <w:rPr>
                <w:sz w:val="18"/>
                <w:szCs w:val="18"/>
                <w:lang w:eastAsia="ru-RU"/>
              </w:rPr>
            </w:pPr>
            <w:r w:rsidRPr="00732CA6">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246</w:t>
            </w:r>
          </w:p>
        </w:tc>
        <w:tc>
          <w:tcPr>
            <w:tcW w:w="2410" w:type="dxa"/>
            <w:tcBorders>
              <w:top w:val="single" w:sz="4" w:space="0" w:color="auto"/>
              <w:left w:val="nil"/>
              <w:bottom w:val="single" w:sz="4" w:space="0" w:color="auto"/>
              <w:right w:val="single" w:sz="4" w:space="0" w:color="auto"/>
            </w:tcBorders>
          </w:tcPr>
          <w:p w:rsidR="00B75D38" w:rsidRPr="006E726E" w:rsidRDefault="00B75D38" w:rsidP="00BD33B0">
            <w:pPr>
              <w:jc w:val="center"/>
              <w:rPr>
                <w:sz w:val="18"/>
                <w:szCs w:val="18"/>
                <w:lang w:eastAsia="ru-RU"/>
              </w:rPr>
            </w:pPr>
            <w:r w:rsidRPr="006E726E">
              <w:rPr>
                <w:sz w:val="18"/>
                <w:szCs w:val="18"/>
                <w:lang w:eastAsia="ru-RU"/>
              </w:rPr>
              <w:t xml:space="preserve">КБК не соответствует установленной структуре, </w:t>
            </w:r>
            <w:r w:rsidRPr="006865B2">
              <w:rPr>
                <w:sz w:val="18"/>
                <w:szCs w:val="18"/>
                <w:lang w:eastAsia="ru-RU"/>
              </w:rPr>
              <w:t>Таблице соответствия КВР кодам КОСГУ – недопустим</w:t>
            </w:r>
            <w:ins w:id="213" w:author="Зайцев Павел Борисович" w:date="2025-12-26T17:08:00Z">
              <w:r w:rsidR="00BD33B0">
                <w:rPr>
                  <w:sz w:val="18"/>
                  <w:szCs w:val="18"/>
                  <w:lang w:eastAsia="ru-RU"/>
                </w:rPr>
                <w:t>о</w:t>
              </w:r>
            </w:ins>
            <w:del w:id="214" w:author="Зайцев Павел Борисович" w:date="2025-12-26T17:08:00Z">
              <w:r w:rsidRPr="006865B2" w:rsidDel="00BD33B0">
                <w:rPr>
                  <w:sz w:val="18"/>
                  <w:szCs w:val="18"/>
                  <w:lang w:eastAsia="ru-RU"/>
                </w:rPr>
                <w:delText>.</w:delText>
              </w:r>
              <w:r w:rsidRPr="006E726E" w:rsidDel="00BD33B0">
                <w:rPr>
                  <w:sz w:val="18"/>
                  <w:szCs w:val="18"/>
                  <w:lang w:eastAsia="ru-RU"/>
                </w:rPr>
                <w:delText xml:space="preserve"> </w:delText>
              </w:r>
            </w:del>
          </w:p>
        </w:tc>
      </w:tr>
      <w:tr w:rsidR="00B75D38" w:rsidRPr="006E726E"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=811,812,813,</w:t>
            </w:r>
            <w:r w:rsidR="00BB01C2" w:rsidRPr="006E726E">
              <w:rPr>
                <w:sz w:val="18"/>
                <w:szCs w:val="18"/>
                <w:lang w:eastAsia="ru-RU"/>
              </w:rPr>
              <w:t>817,</w:t>
            </w:r>
            <w:r w:rsidRPr="006E726E">
              <w:rPr>
                <w:sz w:val="18"/>
                <w:szCs w:val="18"/>
                <w:lang w:eastAsia="ru-RU"/>
              </w:rPr>
              <w:t>822,824</w:t>
            </w:r>
            <w:r w:rsidR="00AA6323" w:rsidRPr="006E726E">
              <w:rPr>
                <w:sz w:val="18"/>
                <w:szCs w:val="18"/>
                <w:lang w:eastAsia="ru-RU"/>
              </w:rPr>
              <w:t>,827</w:t>
            </w:r>
          </w:p>
        </w:tc>
        <w:tc>
          <w:tcPr>
            <w:tcW w:w="567"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247</w:t>
            </w:r>
          </w:p>
        </w:tc>
        <w:tc>
          <w:tcPr>
            <w:tcW w:w="2410" w:type="dxa"/>
            <w:tcBorders>
              <w:top w:val="single" w:sz="4" w:space="0" w:color="auto"/>
              <w:left w:val="nil"/>
              <w:bottom w:val="single" w:sz="4" w:space="0" w:color="auto"/>
              <w:right w:val="single" w:sz="4" w:space="0" w:color="auto"/>
            </w:tcBorders>
          </w:tcPr>
          <w:p w:rsidR="00B75D38" w:rsidRPr="006E726E" w:rsidRDefault="00B75D38"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w:t>
            </w:r>
            <w:ins w:id="215" w:author="Зайцев Павел Борисович" w:date="2025-12-26T17:08:00Z">
              <w:r w:rsidR="00BD33B0">
                <w:rPr>
                  <w:sz w:val="18"/>
                  <w:szCs w:val="18"/>
                  <w:lang w:eastAsia="ru-RU"/>
                </w:rPr>
                <w:t>о</w:t>
              </w:r>
            </w:ins>
            <w:del w:id="216" w:author="Зайцев Павел Борисович" w:date="2025-12-26T17:08:00Z">
              <w:r w:rsidRPr="006E726E" w:rsidDel="00BD33B0">
                <w:rPr>
                  <w:sz w:val="18"/>
                  <w:szCs w:val="18"/>
                  <w:lang w:eastAsia="ru-RU"/>
                </w:rPr>
                <w:delText xml:space="preserve">. </w:delText>
              </w:r>
            </w:del>
          </w:p>
        </w:tc>
      </w:tr>
      <w:tr w:rsidR="00B75D38" w:rsidRPr="006E726E"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=811,812,813</w:t>
            </w:r>
            <w:r w:rsidR="00BB01C2" w:rsidRPr="006E726E">
              <w:rPr>
                <w:sz w:val="18"/>
                <w:szCs w:val="18"/>
                <w:lang w:eastAsia="ru-RU"/>
              </w:rPr>
              <w:t>,817</w:t>
            </w:r>
          </w:p>
        </w:tc>
        <w:tc>
          <w:tcPr>
            <w:tcW w:w="567"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248</w:t>
            </w:r>
          </w:p>
        </w:tc>
        <w:tc>
          <w:tcPr>
            <w:tcW w:w="2410" w:type="dxa"/>
            <w:tcBorders>
              <w:top w:val="single" w:sz="4" w:space="0" w:color="auto"/>
              <w:left w:val="nil"/>
              <w:bottom w:val="single" w:sz="4" w:space="0" w:color="auto"/>
              <w:right w:val="single" w:sz="4" w:space="0" w:color="auto"/>
            </w:tcBorders>
          </w:tcPr>
          <w:p w:rsidR="00B75D38" w:rsidRPr="006E726E" w:rsidRDefault="00B75D38"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w:t>
            </w:r>
            <w:ins w:id="217" w:author="Зайцев Павел Борисович" w:date="2025-12-26T17:08:00Z">
              <w:r w:rsidR="00BD33B0">
                <w:rPr>
                  <w:sz w:val="18"/>
                  <w:szCs w:val="18"/>
                  <w:lang w:eastAsia="ru-RU"/>
                </w:rPr>
                <w:t>о</w:t>
              </w:r>
            </w:ins>
            <w:del w:id="218" w:author="Зайцев Павел Борисович" w:date="2025-12-26T17:08:00Z">
              <w:r w:rsidRPr="006E726E" w:rsidDel="00BD33B0">
                <w:rPr>
                  <w:sz w:val="18"/>
                  <w:szCs w:val="18"/>
                  <w:lang w:eastAsia="ru-RU"/>
                </w:rPr>
                <w:delText xml:space="preserve">. </w:delText>
              </w:r>
            </w:del>
          </w:p>
        </w:tc>
      </w:tr>
      <w:tr w:rsidR="00B75D38" w:rsidRPr="006E726E"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6E726E" w:rsidRDefault="00B75D38" w:rsidP="00A331D1">
            <w:pPr>
              <w:jc w:val="center"/>
              <w:rPr>
                <w:sz w:val="18"/>
                <w:szCs w:val="18"/>
                <w:lang w:eastAsia="ru-RU"/>
              </w:rPr>
            </w:pPr>
            <w:r w:rsidRPr="006E726E">
              <w:rPr>
                <w:sz w:val="18"/>
                <w:szCs w:val="18"/>
                <w:lang w:eastAsia="ru-RU"/>
              </w:rPr>
              <w:t>=811,812,813,</w:t>
            </w:r>
            <w:r w:rsidR="00BB01C2" w:rsidRPr="006E726E">
              <w:rPr>
                <w:sz w:val="18"/>
                <w:szCs w:val="18"/>
                <w:lang w:eastAsia="ru-RU"/>
              </w:rPr>
              <w:t>817,</w:t>
            </w:r>
            <w:r w:rsidRPr="006E726E">
              <w:rPr>
                <w:sz w:val="18"/>
                <w:szCs w:val="18"/>
                <w:lang w:eastAsia="ru-RU"/>
              </w:rPr>
              <w:t>822,824</w:t>
            </w:r>
            <w:r w:rsidR="00AA6323" w:rsidRPr="006E726E">
              <w:rPr>
                <w:sz w:val="18"/>
                <w:szCs w:val="18"/>
                <w:lang w:eastAsia="ru-RU"/>
              </w:rPr>
              <w:t>,827</w:t>
            </w:r>
          </w:p>
        </w:tc>
        <w:tc>
          <w:tcPr>
            <w:tcW w:w="567"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249</w:t>
            </w:r>
          </w:p>
        </w:tc>
        <w:tc>
          <w:tcPr>
            <w:tcW w:w="2410" w:type="dxa"/>
            <w:tcBorders>
              <w:top w:val="single" w:sz="4" w:space="0" w:color="auto"/>
              <w:left w:val="nil"/>
              <w:bottom w:val="single" w:sz="4" w:space="0" w:color="auto"/>
              <w:right w:val="single" w:sz="4" w:space="0" w:color="auto"/>
            </w:tcBorders>
          </w:tcPr>
          <w:p w:rsidR="00B75D38" w:rsidRPr="006E726E" w:rsidRDefault="00B75D38"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w:t>
            </w:r>
            <w:ins w:id="219" w:author="Зайцев Павел Борисович" w:date="2025-12-26T17:08:00Z">
              <w:r w:rsidR="00BD33B0">
                <w:rPr>
                  <w:sz w:val="18"/>
                  <w:szCs w:val="18"/>
                  <w:lang w:eastAsia="ru-RU"/>
                </w:rPr>
                <w:t>о</w:t>
              </w:r>
            </w:ins>
            <w:del w:id="220" w:author="Зайцев Павел Борисович" w:date="2025-12-26T17:08:00Z">
              <w:r w:rsidRPr="006E726E" w:rsidDel="00BD33B0">
                <w:rPr>
                  <w:sz w:val="18"/>
                  <w:szCs w:val="18"/>
                  <w:lang w:eastAsia="ru-RU"/>
                </w:rPr>
                <w:delText xml:space="preserve">. </w:delText>
              </w:r>
            </w:del>
          </w:p>
        </w:tc>
      </w:tr>
      <w:tr w:rsidR="00B75D38" w:rsidRPr="006E726E"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84D09" w:rsidRPr="006E726E" w:rsidRDefault="00B75D38" w:rsidP="00B84D09">
            <w:pPr>
              <w:jc w:val="center"/>
              <w:rPr>
                <w:sz w:val="18"/>
                <w:szCs w:val="18"/>
                <w:lang w:eastAsia="ru-RU"/>
              </w:rPr>
            </w:pPr>
            <w:r w:rsidRPr="006E726E">
              <w:rPr>
                <w:sz w:val="18"/>
                <w:szCs w:val="18"/>
                <w:lang w:eastAsia="ru-RU"/>
              </w:rPr>
              <w:t>=811,812,813</w:t>
            </w:r>
            <w:r w:rsidR="006B00FC" w:rsidRPr="006E726E">
              <w:rPr>
                <w:sz w:val="18"/>
                <w:szCs w:val="18"/>
                <w:lang w:eastAsia="ru-RU"/>
              </w:rPr>
              <w:t>,816</w:t>
            </w:r>
            <w:r w:rsidR="00BB01C2" w:rsidRPr="006E726E">
              <w:rPr>
                <w:sz w:val="18"/>
                <w:szCs w:val="18"/>
                <w:lang w:eastAsia="ru-RU"/>
              </w:rPr>
              <w:t>,817</w:t>
            </w:r>
          </w:p>
        </w:tc>
        <w:tc>
          <w:tcPr>
            <w:tcW w:w="567"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24A</w:t>
            </w:r>
          </w:p>
        </w:tc>
        <w:tc>
          <w:tcPr>
            <w:tcW w:w="2410" w:type="dxa"/>
            <w:tcBorders>
              <w:top w:val="single" w:sz="4" w:space="0" w:color="auto"/>
              <w:left w:val="nil"/>
              <w:bottom w:val="single" w:sz="4" w:space="0" w:color="auto"/>
              <w:right w:val="single" w:sz="4" w:space="0" w:color="auto"/>
            </w:tcBorders>
          </w:tcPr>
          <w:p w:rsidR="00B75D38" w:rsidRPr="006E726E" w:rsidRDefault="00B75D38" w:rsidP="00BD33B0">
            <w:pPr>
              <w:jc w:val="center"/>
              <w:rPr>
                <w:sz w:val="18"/>
                <w:szCs w:val="18"/>
                <w:lang w:eastAsia="ru-RU"/>
              </w:rPr>
            </w:pPr>
            <w:r w:rsidRPr="006E726E">
              <w:rPr>
                <w:sz w:val="18"/>
                <w:szCs w:val="18"/>
                <w:lang w:eastAsia="ru-RU"/>
              </w:rPr>
              <w:t xml:space="preserve">КБК не соответствует установленной структуре, </w:t>
            </w:r>
            <w:r w:rsidRPr="006E726E">
              <w:rPr>
                <w:sz w:val="18"/>
                <w:szCs w:val="18"/>
                <w:lang w:eastAsia="ru-RU"/>
              </w:rPr>
              <w:lastRenderedPageBreak/>
              <w:t>Таблице соответствия КВР кодам КОСГУ – недопустим</w:t>
            </w:r>
            <w:ins w:id="221" w:author="Зайцев Павел Борисович" w:date="2025-12-26T17:08:00Z">
              <w:r w:rsidR="00BD33B0">
                <w:rPr>
                  <w:sz w:val="18"/>
                  <w:szCs w:val="18"/>
                  <w:lang w:eastAsia="ru-RU"/>
                </w:rPr>
                <w:t>о</w:t>
              </w:r>
            </w:ins>
            <w:del w:id="222" w:author="Зайцев Павел Борисович" w:date="2025-12-26T17:08:00Z">
              <w:r w:rsidRPr="006E726E" w:rsidDel="00BD33B0">
                <w:rPr>
                  <w:sz w:val="18"/>
                  <w:szCs w:val="18"/>
                  <w:lang w:eastAsia="ru-RU"/>
                </w:rPr>
                <w:delText xml:space="preserve">. </w:delText>
              </w:r>
            </w:del>
          </w:p>
        </w:tc>
      </w:tr>
      <w:tr w:rsidR="00B75D38" w:rsidRPr="006E726E" w:rsidTr="00B75D38">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lastRenderedPageBreak/>
              <w:t xml:space="preserve">&lt;&gt;0000 </w:t>
            </w:r>
          </w:p>
        </w:tc>
        <w:tc>
          <w:tcPr>
            <w:tcW w:w="1368" w:type="dxa"/>
            <w:tcBorders>
              <w:top w:val="single" w:sz="4" w:space="0" w:color="auto"/>
              <w:left w:val="nil"/>
              <w:bottom w:val="single" w:sz="4" w:space="0" w:color="auto"/>
              <w:right w:val="single" w:sz="4" w:space="0" w:color="auto"/>
            </w:tcBorders>
            <w:noWrap/>
            <w:vAlign w:val="center"/>
          </w:tcPr>
          <w:p w:rsidR="00B75D38" w:rsidRPr="006E726E" w:rsidRDefault="00B75D38" w:rsidP="00B75D38">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B75D38" w:rsidRPr="006E726E" w:rsidRDefault="00B75D38" w:rsidP="00C77A5B">
            <w:pPr>
              <w:jc w:val="center"/>
              <w:rPr>
                <w:sz w:val="18"/>
                <w:szCs w:val="18"/>
                <w:lang w:eastAsia="ru-RU"/>
              </w:rPr>
            </w:pPr>
            <w:r w:rsidRPr="006E726E">
              <w:rPr>
                <w:sz w:val="18"/>
                <w:szCs w:val="18"/>
                <w:lang w:eastAsia="ru-RU"/>
              </w:rPr>
              <w:t>=631,632,633</w:t>
            </w:r>
            <w:r w:rsidR="001578B7" w:rsidRPr="006E726E">
              <w:rPr>
                <w:sz w:val="18"/>
                <w:szCs w:val="18"/>
                <w:lang w:eastAsia="ru-RU"/>
              </w:rPr>
              <w:t>,</w:t>
            </w:r>
            <w:r w:rsidR="00C77A5B" w:rsidRPr="006E726E">
              <w:rPr>
                <w:sz w:val="18"/>
                <w:szCs w:val="18"/>
                <w:lang w:eastAsia="ru-RU"/>
              </w:rPr>
              <w:t>635</w:t>
            </w:r>
            <w:r w:rsidR="00E12A73" w:rsidRPr="006E726E">
              <w:rPr>
                <w:sz w:val="18"/>
                <w:szCs w:val="18"/>
                <w:lang w:eastAsia="ru-RU"/>
              </w:rPr>
              <w:t>,636</w:t>
            </w:r>
            <w:r w:rsidR="00AA6323" w:rsidRPr="006E726E">
              <w:rPr>
                <w:sz w:val="18"/>
                <w:szCs w:val="18"/>
                <w:lang w:eastAsia="ru-RU"/>
              </w:rPr>
              <w:t>,811,812,813,816</w:t>
            </w:r>
          </w:p>
        </w:tc>
        <w:tc>
          <w:tcPr>
            <w:tcW w:w="567"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B75D38" w:rsidRPr="006E726E" w:rsidRDefault="00B75D38" w:rsidP="00B75D38">
            <w:pPr>
              <w:jc w:val="center"/>
              <w:rPr>
                <w:sz w:val="18"/>
                <w:szCs w:val="18"/>
                <w:lang w:eastAsia="ru-RU"/>
              </w:rPr>
            </w:pPr>
            <w:r w:rsidRPr="006E726E">
              <w:rPr>
                <w:sz w:val="18"/>
                <w:szCs w:val="18"/>
                <w:lang w:eastAsia="ru-RU"/>
              </w:rPr>
              <w:t>24B</w:t>
            </w:r>
          </w:p>
        </w:tc>
        <w:tc>
          <w:tcPr>
            <w:tcW w:w="2410" w:type="dxa"/>
            <w:tcBorders>
              <w:top w:val="single" w:sz="4" w:space="0" w:color="auto"/>
              <w:left w:val="nil"/>
              <w:bottom w:val="single" w:sz="4" w:space="0" w:color="auto"/>
              <w:right w:val="single" w:sz="4" w:space="0" w:color="auto"/>
            </w:tcBorders>
          </w:tcPr>
          <w:p w:rsidR="00B75D38" w:rsidRPr="006E726E" w:rsidRDefault="00B75D38"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w:t>
            </w:r>
            <w:ins w:id="223" w:author="Зайцев Павел Борисович" w:date="2025-12-26T17:08:00Z">
              <w:r w:rsidR="00BD33B0">
                <w:rPr>
                  <w:sz w:val="18"/>
                  <w:szCs w:val="18"/>
                  <w:lang w:eastAsia="ru-RU"/>
                </w:rPr>
                <w:t>о</w:t>
              </w:r>
            </w:ins>
            <w:del w:id="224" w:author="Зайцев Павел Борисович" w:date="2025-12-26T17:08:00Z">
              <w:r w:rsidRPr="006E726E" w:rsidDel="00BD33B0">
                <w:rPr>
                  <w:sz w:val="18"/>
                  <w:szCs w:val="18"/>
                  <w:lang w:eastAsia="ru-RU"/>
                </w:rPr>
                <w:delText xml:space="preserve">. </w:delText>
              </w:r>
            </w:del>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5C4450">
            <w:pPr>
              <w:jc w:val="center"/>
              <w:rPr>
                <w:sz w:val="18"/>
                <w:szCs w:val="18"/>
                <w:lang w:eastAsia="ru-RU"/>
              </w:rPr>
            </w:pPr>
            <w:r w:rsidRPr="006E726E">
              <w:rPr>
                <w:sz w:val="18"/>
                <w:szCs w:val="18"/>
                <w:lang w:eastAsia="ru-RU"/>
              </w:rPr>
              <w:t>&lt;&gt;0000</w:t>
            </w:r>
            <w:ins w:id="225" w:author="Зайцев Павел Борисович" w:date="2025-12-17T12:05:00Z">
              <w:r w:rsidR="006E726E" w:rsidRPr="006E726E">
                <w:rPr>
                  <w:sz w:val="18"/>
                  <w:szCs w:val="18"/>
                  <w:lang w:eastAsia="ru-RU"/>
                </w:rPr>
                <w:t>*</w:t>
              </w:r>
            </w:ins>
            <w:del w:id="226" w:author="Зайцев Павел Борисович" w:date="2025-12-17T12:05:00Z">
              <w:r w:rsidR="00FE0604" w:rsidRPr="006E726E" w:rsidDel="006E726E">
                <w:rPr>
                  <w:sz w:val="18"/>
                  <w:szCs w:val="18"/>
                  <w:vertAlign w:val="superscript"/>
                  <w:lang w:eastAsia="ru-RU"/>
                </w:rPr>
                <w:delText>3</w:delText>
              </w:r>
            </w:del>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27" w:author="Зайцев Павел Борисович" w:date="2025-12-17T12:03:00Z">
              <w:r w:rsidR="006E726E" w:rsidRPr="006E726E">
                <w:rPr>
                  <w:sz w:val="18"/>
                  <w:szCs w:val="18"/>
                  <w:lang w:eastAsia="ru-RU"/>
                </w:rPr>
                <w:t>**</w:t>
              </w:r>
            </w:ins>
            <w:del w:id="228" w:author="Зайцев Павел Борисович" w:date="2025-12-17T12:03:00Z">
              <w:r w:rsidR="00C038AB"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C77A5B" w:rsidRPr="00BE5933" w:rsidRDefault="00A403DD" w:rsidP="00C77A5B">
            <w:pPr>
              <w:jc w:val="center"/>
              <w:rPr>
                <w:sz w:val="18"/>
                <w:szCs w:val="18"/>
                <w:lang w:eastAsia="ru-RU"/>
              </w:rPr>
            </w:pPr>
            <w:r w:rsidRPr="006E726E">
              <w:rPr>
                <w:sz w:val="18"/>
                <w:szCs w:val="18"/>
                <w:lang w:eastAsia="ru-RU"/>
              </w:rPr>
              <w:t>=5</w:t>
            </w:r>
            <w:r w:rsidR="00D11AD1" w:rsidRPr="006E726E">
              <w:rPr>
                <w:sz w:val="18"/>
                <w:szCs w:val="18"/>
                <w:lang w:eastAsia="ru-RU"/>
              </w:rPr>
              <w:t>11,512,521,</w:t>
            </w:r>
            <w:r w:rsidR="00AA6323" w:rsidRPr="006E726E" w:rsidDel="00AA6323">
              <w:rPr>
                <w:sz w:val="18"/>
                <w:szCs w:val="18"/>
                <w:lang w:eastAsia="ru-RU"/>
              </w:rPr>
              <w:t xml:space="preserve"> </w:t>
            </w:r>
            <w:r w:rsidR="00A94657" w:rsidRPr="006E726E">
              <w:rPr>
                <w:sz w:val="18"/>
                <w:szCs w:val="18"/>
                <w:lang w:eastAsia="ru-RU"/>
              </w:rPr>
              <w:t>523,</w:t>
            </w:r>
            <w:r w:rsidR="00AA6323" w:rsidRPr="006E726E">
              <w:rPr>
                <w:sz w:val="18"/>
                <w:szCs w:val="18"/>
                <w:lang w:eastAsia="ru-RU"/>
              </w:rPr>
              <w:t>524,</w:t>
            </w:r>
            <w:r w:rsidR="00D11AD1" w:rsidRPr="006E726E">
              <w:rPr>
                <w:sz w:val="18"/>
                <w:szCs w:val="18"/>
                <w:lang w:eastAsia="ru-RU"/>
              </w:rPr>
              <w:t>530,540,560,</w:t>
            </w:r>
            <w:r w:rsidRPr="00BE5933">
              <w:rPr>
                <w:sz w:val="18"/>
                <w:szCs w:val="18"/>
                <w:lang w:eastAsia="ru-RU"/>
              </w:rPr>
              <w:t>57</w:t>
            </w:r>
            <w:r w:rsidR="00AA6323" w:rsidRPr="00BE5933">
              <w:rPr>
                <w:sz w:val="18"/>
                <w:szCs w:val="18"/>
                <w:lang w:eastAsia="ru-RU"/>
              </w:rPr>
              <w:t>0</w:t>
            </w:r>
            <w:r w:rsidR="00C77A5B" w:rsidRPr="00BE5933">
              <w:rPr>
                <w:sz w:val="18"/>
                <w:szCs w:val="18"/>
                <w:lang w:eastAsia="ru-RU"/>
              </w:rPr>
              <w:t>;</w:t>
            </w:r>
          </w:p>
          <w:p w:rsidR="00820BDF" w:rsidRPr="006E726E" w:rsidRDefault="00BC52F0" w:rsidP="00820BDF">
            <w:pPr>
              <w:jc w:val="center"/>
              <w:rPr>
                <w:bCs/>
              </w:rPr>
            </w:pPr>
            <w:r w:rsidRPr="00732CA6">
              <w:rPr>
                <w:sz w:val="18"/>
                <w:szCs w:val="18"/>
                <w:lang w:eastAsia="ru-RU"/>
              </w:rPr>
              <w:t>806,807</w:t>
            </w:r>
            <w:r w:rsidR="00F22713" w:rsidRPr="00732CA6">
              <w:rPr>
                <w:bCs/>
              </w:rPr>
              <w:t xml:space="preserve"> </w:t>
            </w:r>
            <w:r w:rsidR="00C77A5B" w:rsidRPr="007D120A">
              <w:rPr>
                <w:bCs/>
              </w:rPr>
              <w:t>(при безвозмездной передаче НФА, ФА, ФО)</w:t>
            </w:r>
            <w:r w:rsidR="00820BDF" w:rsidRPr="006E726E">
              <w:rPr>
                <w:bCs/>
              </w:rPr>
              <w:t>;</w:t>
            </w:r>
          </w:p>
          <w:p w:rsidR="00BC52F0" w:rsidRPr="006E726E" w:rsidRDefault="00820BDF" w:rsidP="00820BDF">
            <w:pPr>
              <w:jc w:val="center"/>
              <w:rPr>
                <w:sz w:val="18"/>
                <w:szCs w:val="18"/>
                <w:lang w:eastAsia="ru-RU"/>
              </w:rPr>
            </w:pPr>
            <w:r w:rsidRPr="006E726E">
              <w:rPr>
                <w:bCs/>
              </w:rPr>
              <w:t>000</w:t>
            </w:r>
            <w:ins w:id="229" w:author="Зайцев Павел Борисович" w:date="2025-12-17T12:03:00Z">
              <w:r w:rsidR="006E726E" w:rsidRPr="006E726E">
                <w:rPr>
                  <w:bCs/>
                </w:rPr>
                <w:t>**</w:t>
              </w:r>
            </w:ins>
            <w:del w:id="230" w:author="Зайцев Павел Борисович" w:date="2025-12-17T12:03:00Z">
              <w:r w:rsidRPr="006E726E" w:rsidDel="006E726E">
                <w:rPr>
                  <w:bCs/>
                  <w:vertAlign w:val="superscript"/>
                </w:rPr>
                <w:delText>4</w:delText>
              </w:r>
            </w:del>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FA2D8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FA2D85">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FA2D85">
            <w:pPr>
              <w:jc w:val="center"/>
              <w:rPr>
                <w:sz w:val="18"/>
                <w:szCs w:val="18"/>
                <w:lang w:eastAsia="ru-RU"/>
              </w:rPr>
            </w:pPr>
            <w:r w:rsidRPr="006E726E">
              <w:rPr>
                <w:sz w:val="18"/>
                <w:szCs w:val="18"/>
                <w:lang w:eastAsia="ru-RU"/>
              </w:rPr>
              <w:t>251</w:t>
            </w:r>
          </w:p>
        </w:tc>
        <w:tc>
          <w:tcPr>
            <w:tcW w:w="2410" w:type="dxa"/>
            <w:tcBorders>
              <w:top w:val="single" w:sz="4" w:space="0" w:color="auto"/>
              <w:left w:val="nil"/>
              <w:bottom w:val="single" w:sz="4" w:space="0" w:color="auto"/>
              <w:right w:val="single" w:sz="4" w:space="0" w:color="auto"/>
            </w:tcBorders>
          </w:tcPr>
          <w:p w:rsidR="00A403DD" w:rsidRPr="006E726E" w:rsidRDefault="00A403DD" w:rsidP="00BD33B0">
            <w:pPr>
              <w:jc w:val="center"/>
              <w:rPr>
                <w:sz w:val="18"/>
                <w:szCs w:val="18"/>
                <w:lang w:eastAsia="ru-RU"/>
              </w:rPr>
            </w:pPr>
            <w:r w:rsidRPr="00BE5933">
              <w:rPr>
                <w:sz w:val="18"/>
                <w:szCs w:val="18"/>
                <w:lang w:eastAsia="ru-RU"/>
              </w:rPr>
              <w:t>КБК не соответствует установленной структур</w:t>
            </w:r>
            <w:r w:rsidRPr="00732CA6">
              <w:rPr>
                <w:sz w:val="18"/>
                <w:szCs w:val="18"/>
                <w:lang w:eastAsia="ru-RU"/>
              </w:rPr>
              <w:t xml:space="preserve">е, Таблице соответствия КВР кодам КОСГУ </w:t>
            </w:r>
            <w:r w:rsidR="00EE5820" w:rsidRPr="006865B2">
              <w:rPr>
                <w:sz w:val="18"/>
                <w:szCs w:val="18"/>
                <w:lang w:eastAsia="ru-RU"/>
              </w:rPr>
              <w:t>–</w:t>
            </w:r>
            <w:r w:rsidRPr="006865B2">
              <w:rPr>
                <w:sz w:val="18"/>
                <w:szCs w:val="18"/>
                <w:lang w:eastAsia="ru-RU"/>
              </w:rPr>
              <w:t xml:space="preserve"> </w:t>
            </w:r>
            <w:ins w:id="231" w:author="Зайцев Павел Борисович" w:date="2025-12-26T17:09:00Z">
              <w:r w:rsidR="00BD33B0">
                <w:rPr>
                  <w:sz w:val="18"/>
                  <w:szCs w:val="18"/>
                  <w:lang w:eastAsia="ru-RU"/>
                </w:rPr>
                <w:t>недопустимо</w:t>
              </w:r>
            </w:ins>
            <w:del w:id="232" w:author="Зайцев Павел Борисович" w:date="2025-12-26T17:09:00Z">
              <w:r w:rsidR="007279A3" w:rsidRPr="006865B2" w:rsidDel="00BD33B0">
                <w:rPr>
                  <w:sz w:val="18"/>
                  <w:szCs w:val="18"/>
                  <w:lang w:eastAsia="ru-RU"/>
                </w:rPr>
                <w:delText xml:space="preserve">Допустимо указание в КБК нулей </w:delText>
              </w:r>
            </w:del>
            <w:del w:id="233" w:author="Зайцев Павел Борисович" w:date="2025-12-25T18:19:00Z">
              <w:r w:rsidR="007279A3" w:rsidRPr="006865B2" w:rsidDel="00F57735">
                <w:rPr>
                  <w:sz w:val="18"/>
                  <w:szCs w:val="18"/>
                  <w:lang w:eastAsia="ru-RU"/>
                </w:rPr>
                <w:delText>при передаче нефинансовых активов, финансовых вложений</w:delText>
              </w:r>
              <w:r w:rsidR="007279A3" w:rsidRPr="006E726E" w:rsidDel="00F57735">
                <w:rPr>
                  <w:sz w:val="18"/>
                  <w:szCs w:val="18"/>
                  <w:lang w:eastAsia="ru-RU"/>
                </w:rPr>
                <w:delText xml:space="preserve">  </w:delText>
              </w:r>
            </w:del>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5E1B68">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34" w:author="Зайцев Павел Борисович" w:date="2025-12-17T12:03:00Z">
              <w:r w:rsidR="006E726E" w:rsidRPr="006E726E">
                <w:rPr>
                  <w:sz w:val="18"/>
                  <w:szCs w:val="18"/>
                  <w:lang w:eastAsia="ru-RU"/>
                </w:rPr>
                <w:t>**</w:t>
              </w:r>
            </w:ins>
            <w:del w:id="235" w:author="Зайцев Павел Борисович" w:date="2025-12-17T12:03:00Z">
              <w:r w:rsidR="00C038AB"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C52F0" w:rsidRPr="00BE5933" w:rsidRDefault="001B2687" w:rsidP="00BC52F0">
            <w:pPr>
              <w:jc w:val="center"/>
              <w:rPr>
                <w:sz w:val="18"/>
                <w:szCs w:val="18"/>
                <w:lang w:eastAsia="ru-RU"/>
              </w:rPr>
            </w:pPr>
            <w:r w:rsidRPr="00BE5933">
              <w:rPr>
                <w:sz w:val="18"/>
                <w:szCs w:val="18"/>
                <w:lang w:eastAsia="ru-RU"/>
              </w:rPr>
              <w:t>=</w:t>
            </w:r>
            <w:r w:rsidR="00D942ED" w:rsidRPr="00BE5933">
              <w:rPr>
                <w:sz w:val="18"/>
                <w:szCs w:val="18"/>
                <w:lang w:eastAsia="ru-RU"/>
              </w:rPr>
              <w:t>244,</w:t>
            </w:r>
            <w:r w:rsidR="00260137" w:rsidRPr="00BE5933">
              <w:rPr>
                <w:sz w:val="18"/>
                <w:szCs w:val="18"/>
                <w:lang w:eastAsia="ru-RU"/>
              </w:rPr>
              <w:t>853,</w:t>
            </w:r>
            <w:r w:rsidRPr="00BE5933">
              <w:rPr>
                <w:sz w:val="18"/>
                <w:szCs w:val="18"/>
                <w:lang w:eastAsia="ru-RU"/>
              </w:rPr>
              <w:t>861,</w:t>
            </w:r>
            <w:r w:rsidR="00A403DD" w:rsidRPr="00BE5933">
              <w:rPr>
                <w:sz w:val="18"/>
                <w:szCs w:val="18"/>
                <w:lang w:eastAsia="ru-RU"/>
              </w:rPr>
              <w:t>863</w:t>
            </w:r>
            <w:r w:rsidR="00BC52F0" w:rsidRPr="00BE5933">
              <w:rPr>
                <w:sz w:val="18"/>
                <w:szCs w:val="18"/>
                <w:lang w:eastAsia="ru-RU"/>
              </w:rPr>
              <w:t>;</w:t>
            </w:r>
          </w:p>
          <w:p w:rsidR="00820BDF" w:rsidRPr="006E726E" w:rsidRDefault="00BC52F0" w:rsidP="00820BDF">
            <w:pPr>
              <w:jc w:val="center"/>
              <w:rPr>
                <w:bCs/>
              </w:rPr>
            </w:pPr>
            <w:r w:rsidRPr="00732CA6">
              <w:rPr>
                <w:sz w:val="18"/>
                <w:szCs w:val="18"/>
                <w:lang w:eastAsia="ru-RU"/>
              </w:rPr>
              <w:t>809</w:t>
            </w:r>
            <w:r w:rsidRPr="00732CA6">
              <w:rPr>
                <w:bCs/>
              </w:rPr>
              <w:t xml:space="preserve"> (при безвозмездной передаче НФА, ФА, ФО)</w:t>
            </w:r>
            <w:r w:rsidR="00820BDF" w:rsidRPr="006E726E">
              <w:rPr>
                <w:bCs/>
              </w:rPr>
              <w:t>;</w:t>
            </w:r>
          </w:p>
          <w:p w:rsidR="00A403DD" w:rsidRPr="006E726E" w:rsidRDefault="00820BDF" w:rsidP="00820BDF">
            <w:pPr>
              <w:jc w:val="center"/>
              <w:rPr>
                <w:sz w:val="18"/>
                <w:szCs w:val="18"/>
                <w:lang w:eastAsia="ru-RU"/>
              </w:rPr>
            </w:pPr>
            <w:r w:rsidRPr="006865B2">
              <w:rPr>
                <w:bCs/>
              </w:rPr>
              <w:t>000</w:t>
            </w:r>
            <w:ins w:id="236" w:author="Зайцев Павел Борисович" w:date="2025-12-17T12:03:00Z">
              <w:r w:rsidR="006E726E" w:rsidRPr="006E726E">
                <w:rPr>
                  <w:bCs/>
                </w:rPr>
                <w:t>**</w:t>
              </w:r>
            </w:ins>
            <w:del w:id="237" w:author="Зайцев Павел Борисович" w:date="2025-12-17T12:03:00Z">
              <w:r w:rsidRPr="006E726E" w:rsidDel="006E726E">
                <w:rPr>
                  <w:bCs/>
                  <w:vertAlign w:val="superscript"/>
                </w:rPr>
                <w:delText>4</w:delText>
              </w:r>
            </w:del>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BE5933" w:rsidRDefault="00A403DD" w:rsidP="00FA2D85">
            <w:pPr>
              <w:jc w:val="center"/>
              <w:rPr>
                <w:sz w:val="18"/>
                <w:szCs w:val="18"/>
                <w:lang w:eastAsia="ru-RU"/>
              </w:rPr>
            </w:pPr>
            <w:r w:rsidRPr="00BE5933">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732CA6" w:rsidRDefault="00A403DD" w:rsidP="00FA2D85">
            <w:pPr>
              <w:jc w:val="center"/>
              <w:rPr>
                <w:sz w:val="18"/>
                <w:szCs w:val="18"/>
                <w:lang w:eastAsia="ru-RU"/>
              </w:rPr>
            </w:pPr>
            <w:r w:rsidRPr="00732CA6">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FA2D85">
            <w:pPr>
              <w:jc w:val="center"/>
              <w:rPr>
                <w:sz w:val="18"/>
                <w:szCs w:val="18"/>
                <w:lang w:eastAsia="ru-RU"/>
              </w:rPr>
            </w:pPr>
            <w:r w:rsidRPr="006E726E">
              <w:rPr>
                <w:sz w:val="18"/>
                <w:szCs w:val="18"/>
                <w:lang w:eastAsia="ru-RU"/>
              </w:rPr>
              <w:t>252</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38" w:author="Зайцев Павел Борисович" w:date="2025-12-17T12:03:00Z">
              <w:r w:rsidR="006E726E" w:rsidRPr="006E726E">
                <w:rPr>
                  <w:sz w:val="18"/>
                  <w:szCs w:val="18"/>
                  <w:lang w:eastAsia="ru-RU"/>
                </w:rPr>
                <w:t>**</w:t>
              </w:r>
            </w:ins>
            <w:del w:id="239" w:author="Зайцев Павел Борисович" w:date="2025-12-17T12:03:00Z">
              <w:r w:rsidR="00C038AB"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C52F0" w:rsidRPr="00BE5933" w:rsidRDefault="00A403DD" w:rsidP="00BC52F0">
            <w:pPr>
              <w:jc w:val="center"/>
              <w:rPr>
                <w:sz w:val="18"/>
                <w:szCs w:val="18"/>
                <w:lang w:eastAsia="ru-RU"/>
              </w:rPr>
            </w:pPr>
            <w:r w:rsidRPr="00BE5933">
              <w:rPr>
                <w:sz w:val="18"/>
                <w:szCs w:val="18"/>
                <w:lang w:eastAsia="ru-RU"/>
              </w:rPr>
              <w:t>=861,862,863</w:t>
            </w:r>
            <w:r w:rsidR="00BC52F0" w:rsidRPr="00BE5933">
              <w:rPr>
                <w:sz w:val="18"/>
                <w:szCs w:val="18"/>
                <w:lang w:eastAsia="ru-RU"/>
              </w:rPr>
              <w:t>;</w:t>
            </w:r>
          </w:p>
          <w:p w:rsidR="00820BDF" w:rsidRPr="006E726E" w:rsidRDefault="00BC52F0" w:rsidP="00820BDF">
            <w:pPr>
              <w:jc w:val="center"/>
              <w:rPr>
                <w:bCs/>
              </w:rPr>
            </w:pPr>
            <w:r w:rsidRPr="006865B2">
              <w:rPr>
                <w:sz w:val="18"/>
                <w:szCs w:val="18"/>
                <w:lang w:eastAsia="ru-RU"/>
              </w:rPr>
              <w:t>809</w:t>
            </w:r>
            <w:r w:rsidRPr="00732CA6">
              <w:rPr>
                <w:bCs/>
              </w:rPr>
              <w:t xml:space="preserve"> (при безвозмездной передаче НФА, ФА, ФО)</w:t>
            </w:r>
            <w:r w:rsidR="00820BDF" w:rsidRPr="006E726E">
              <w:rPr>
                <w:bCs/>
              </w:rPr>
              <w:t>;</w:t>
            </w:r>
          </w:p>
          <w:p w:rsidR="00A403DD" w:rsidRPr="006E726E" w:rsidRDefault="00820BDF" w:rsidP="00820BDF">
            <w:pPr>
              <w:jc w:val="center"/>
              <w:rPr>
                <w:sz w:val="18"/>
                <w:szCs w:val="18"/>
                <w:lang w:eastAsia="ru-RU"/>
              </w:rPr>
            </w:pPr>
            <w:r w:rsidRPr="006865B2">
              <w:rPr>
                <w:bCs/>
              </w:rPr>
              <w:t>000</w:t>
            </w:r>
            <w:ins w:id="240" w:author="Зайцев Павел Борисович" w:date="2025-12-17T12:03:00Z">
              <w:r w:rsidR="006E726E" w:rsidRPr="006E726E">
                <w:rPr>
                  <w:bCs/>
                </w:rPr>
                <w:t>**</w:t>
              </w:r>
            </w:ins>
            <w:del w:id="241" w:author="Зайцев Павел Борисович" w:date="2025-12-17T12:03:00Z">
              <w:r w:rsidRPr="006E726E" w:rsidDel="006E726E">
                <w:rPr>
                  <w:bCs/>
                  <w:vertAlign w:val="superscript"/>
                </w:rPr>
                <w:delText>4</w:delText>
              </w:r>
            </w:del>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BE5933" w:rsidRDefault="00A403DD" w:rsidP="00C70725">
            <w:pPr>
              <w:jc w:val="center"/>
              <w:rPr>
                <w:sz w:val="18"/>
                <w:szCs w:val="18"/>
                <w:lang w:eastAsia="ru-RU"/>
              </w:rPr>
            </w:pPr>
            <w:r w:rsidRPr="00BE5933">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A403DD" w:rsidRPr="00732CA6" w:rsidRDefault="00A403DD" w:rsidP="00C70725">
            <w:pPr>
              <w:jc w:val="center"/>
              <w:rPr>
                <w:sz w:val="18"/>
                <w:szCs w:val="18"/>
                <w:lang w:eastAsia="ru-RU"/>
              </w:rPr>
            </w:pPr>
            <w:r w:rsidRPr="00732CA6">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253</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D7F3C" w:rsidRPr="006E726E" w:rsidTr="002D7F3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F3C" w:rsidRPr="006E726E" w:rsidRDefault="002D7F3C" w:rsidP="00F40474">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2D7F3C" w:rsidRPr="006E726E" w:rsidRDefault="002D7F3C" w:rsidP="00F40474">
            <w:pPr>
              <w:jc w:val="center"/>
              <w:rPr>
                <w:sz w:val="18"/>
                <w:szCs w:val="18"/>
                <w:lang w:eastAsia="ru-RU"/>
              </w:rPr>
            </w:pPr>
            <w:r w:rsidRPr="006E726E">
              <w:rPr>
                <w:sz w:val="18"/>
                <w:szCs w:val="18"/>
                <w:lang w:eastAsia="ru-RU"/>
              </w:rPr>
              <w:t>&lt;&gt;0000000000</w:t>
            </w:r>
            <w:ins w:id="242" w:author="Зайцев Павел Борисович" w:date="2025-12-17T12:03:00Z">
              <w:r w:rsidR="006E726E" w:rsidRPr="006E726E">
                <w:rPr>
                  <w:sz w:val="18"/>
                  <w:szCs w:val="18"/>
                  <w:lang w:eastAsia="ru-RU"/>
                </w:rPr>
                <w:t>**</w:t>
              </w:r>
            </w:ins>
            <w:del w:id="243" w:author="Зайцев Павел Борисович" w:date="2025-12-17T12:03:00Z">
              <w:r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D7F3C" w:rsidRPr="00732CA6" w:rsidRDefault="002D7F3C" w:rsidP="00D4739A">
            <w:pPr>
              <w:jc w:val="center"/>
              <w:rPr>
                <w:sz w:val="18"/>
                <w:szCs w:val="18"/>
                <w:lang w:eastAsia="ru-RU"/>
              </w:rPr>
            </w:pPr>
            <w:r w:rsidRPr="00BE5933">
              <w:rPr>
                <w:sz w:val="18"/>
                <w:szCs w:val="18"/>
                <w:lang w:eastAsia="ru-RU"/>
              </w:rPr>
              <w:t>=521,522,523,530,540,560,57</w:t>
            </w:r>
            <w:r w:rsidR="00F601B0" w:rsidRPr="00732CA6">
              <w:rPr>
                <w:sz w:val="18"/>
                <w:szCs w:val="18"/>
                <w:lang w:eastAsia="ru-RU"/>
              </w:rPr>
              <w:t>0</w:t>
            </w:r>
            <w:r w:rsidRPr="00732CA6">
              <w:rPr>
                <w:sz w:val="18"/>
                <w:szCs w:val="18"/>
                <w:lang w:eastAsia="ru-RU"/>
              </w:rPr>
              <w:t>;</w:t>
            </w:r>
          </w:p>
          <w:p w:rsidR="002D7F3C" w:rsidRPr="006E726E" w:rsidRDefault="00BC52F0" w:rsidP="00143328">
            <w:pPr>
              <w:jc w:val="center"/>
              <w:rPr>
                <w:sz w:val="18"/>
                <w:szCs w:val="18"/>
                <w:lang w:eastAsia="ru-RU"/>
              </w:rPr>
            </w:pPr>
            <w:r w:rsidRPr="006E726E">
              <w:rPr>
                <w:sz w:val="18"/>
                <w:szCs w:val="18"/>
                <w:lang w:eastAsia="ru-RU"/>
              </w:rPr>
              <w:t>806,807</w:t>
            </w:r>
            <w:r w:rsidR="002D7F3C" w:rsidRPr="006E726E">
              <w:rPr>
                <w:sz w:val="18"/>
                <w:szCs w:val="18"/>
                <w:lang w:eastAsia="ru-RU"/>
              </w:rPr>
              <w:t xml:space="preserve"> (при безвозмездной передаче НФА, ФА, ФО)</w:t>
            </w:r>
          </w:p>
        </w:tc>
        <w:tc>
          <w:tcPr>
            <w:tcW w:w="567" w:type="dxa"/>
            <w:tcBorders>
              <w:top w:val="single" w:sz="4" w:space="0" w:color="auto"/>
              <w:left w:val="nil"/>
              <w:bottom w:val="single" w:sz="4" w:space="0" w:color="auto"/>
              <w:right w:val="single" w:sz="4" w:space="0" w:color="auto"/>
            </w:tcBorders>
            <w:shd w:val="clear" w:color="auto" w:fill="auto"/>
            <w:vAlign w:val="center"/>
          </w:tcPr>
          <w:p w:rsidR="002D7F3C" w:rsidRPr="006E726E" w:rsidRDefault="002D7F3C" w:rsidP="00D4739A">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2D7F3C" w:rsidRPr="006E726E" w:rsidRDefault="002D7F3C" w:rsidP="00D4739A">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2D7F3C" w:rsidRPr="006E726E" w:rsidRDefault="002D7F3C" w:rsidP="002D7F3C">
            <w:pPr>
              <w:jc w:val="center"/>
              <w:rPr>
                <w:sz w:val="18"/>
                <w:szCs w:val="18"/>
                <w:lang w:eastAsia="ru-RU"/>
              </w:rPr>
            </w:pPr>
            <w:r w:rsidRPr="006E726E">
              <w:rPr>
                <w:sz w:val="18"/>
                <w:szCs w:val="18"/>
                <w:lang w:eastAsia="ru-RU"/>
              </w:rPr>
              <w:t>25</w:t>
            </w:r>
            <w:r w:rsidRPr="006E726E">
              <w:rPr>
                <w:sz w:val="18"/>
                <w:szCs w:val="18"/>
                <w:lang w:val="en-US" w:eastAsia="ru-RU"/>
              </w:rPr>
              <w:t>4</w:t>
            </w:r>
          </w:p>
        </w:tc>
        <w:tc>
          <w:tcPr>
            <w:tcW w:w="2410" w:type="dxa"/>
            <w:tcBorders>
              <w:top w:val="single" w:sz="4" w:space="0" w:color="auto"/>
              <w:left w:val="nil"/>
              <w:bottom w:val="single" w:sz="4" w:space="0" w:color="auto"/>
              <w:right w:val="single" w:sz="4" w:space="0" w:color="auto"/>
            </w:tcBorders>
          </w:tcPr>
          <w:p w:rsidR="002D7F3C" w:rsidRPr="006E726E" w:rsidRDefault="002D7F3C" w:rsidP="00F57735">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Pr="006865B2">
              <w:rPr>
                <w:sz w:val="18"/>
                <w:szCs w:val="18"/>
                <w:lang w:eastAsia="ru-RU"/>
              </w:rPr>
              <w:t xml:space="preserve">– </w:t>
            </w:r>
            <w:ins w:id="244" w:author="Зайцев Павел Борисович" w:date="2025-12-26T17:09:00Z">
              <w:r w:rsidR="00BD33B0">
                <w:rPr>
                  <w:sz w:val="18"/>
                  <w:szCs w:val="18"/>
                  <w:lang w:eastAsia="ru-RU"/>
                </w:rPr>
                <w:t>недопустимо</w:t>
              </w:r>
            </w:ins>
            <w:del w:id="245" w:author="Зайцев Павел Борисович" w:date="2025-12-25T18:21:00Z">
              <w:r w:rsidRPr="006865B2" w:rsidDel="00F57735">
                <w:rPr>
                  <w:sz w:val="18"/>
                  <w:szCs w:val="18"/>
                  <w:lang w:eastAsia="ru-RU"/>
                </w:rPr>
                <w:delText>Допустимо указание в КБК нулей при передаче нефинансовых активов, финансовых вложений</w:delText>
              </w:r>
              <w:r w:rsidRPr="006E726E" w:rsidDel="00F57735">
                <w:rPr>
                  <w:sz w:val="18"/>
                  <w:szCs w:val="18"/>
                  <w:lang w:eastAsia="ru-RU"/>
                </w:rPr>
                <w:delText xml:space="preserve"> </w:delText>
              </w:r>
            </w:del>
            <w:r w:rsidRPr="006E726E">
              <w:rPr>
                <w:sz w:val="18"/>
                <w:szCs w:val="18"/>
                <w:lang w:eastAsia="ru-RU"/>
              </w:rPr>
              <w:t xml:space="preserve"> </w:t>
            </w:r>
          </w:p>
        </w:tc>
      </w:tr>
      <w:tr w:rsidR="002D7F3C" w:rsidRPr="006E726E" w:rsidTr="002D7F3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F3C" w:rsidRPr="006E726E" w:rsidRDefault="002D7F3C" w:rsidP="00D4739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2D7F3C" w:rsidRPr="006E726E" w:rsidRDefault="002D7F3C" w:rsidP="00F40474">
            <w:pPr>
              <w:jc w:val="center"/>
              <w:rPr>
                <w:sz w:val="18"/>
                <w:szCs w:val="18"/>
                <w:lang w:eastAsia="ru-RU"/>
              </w:rPr>
            </w:pPr>
            <w:r w:rsidRPr="006E726E">
              <w:rPr>
                <w:sz w:val="18"/>
                <w:szCs w:val="18"/>
                <w:lang w:eastAsia="ru-RU"/>
              </w:rPr>
              <w:t>&lt;&gt;0000000000</w:t>
            </w:r>
            <w:ins w:id="246" w:author="Зайцев Павел Борисович" w:date="2025-12-17T12:03:00Z">
              <w:r w:rsidR="006E726E" w:rsidRPr="006E726E">
                <w:rPr>
                  <w:sz w:val="18"/>
                  <w:szCs w:val="18"/>
                  <w:lang w:eastAsia="ru-RU"/>
                </w:rPr>
                <w:t>**</w:t>
              </w:r>
            </w:ins>
            <w:del w:id="247" w:author="Зайцев Павел Борисович" w:date="2025-12-17T12:03:00Z">
              <w:r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C52F0" w:rsidRPr="00BE5933" w:rsidRDefault="002D7F3C" w:rsidP="00BC52F0">
            <w:pPr>
              <w:jc w:val="center"/>
              <w:rPr>
                <w:sz w:val="18"/>
                <w:szCs w:val="18"/>
                <w:lang w:eastAsia="ru-RU"/>
              </w:rPr>
            </w:pPr>
            <w:r w:rsidRPr="00BE5933">
              <w:rPr>
                <w:sz w:val="18"/>
                <w:szCs w:val="18"/>
                <w:lang w:eastAsia="ru-RU"/>
              </w:rPr>
              <w:t>=861,863</w:t>
            </w:r>
            <w:r w:rsidR="00BC52F0" w:rsidRPr="00BE5933">
              <w:rPr>
                <w:sz w:val="18"/>
                <w:szCs w:val="18"/>
                <w:lang w:eastAsia="ru-RU"/>
              </w:rPr>
              <w:t>;</w:t>
            </w:r>
          </w:p>
          <w:p w:rsidR="002D7F3C" w:rsidRPr="006E726E" w:rsidRDefault="00BC52F0" w:rsidP="00143328">
            <w:pPr>
              <w:jc w:val="center"/>
              <w:rPr>
                <w:sz w:val="18"/>
                <w:szCs w:val="18"/>
                <w:lang w:eastAsia="ru-RU"/>
              </w:rPr>
            </w:pPr>
            <w:r w:rsidRPr="00F57735">
              <w:rPr>
                <w:sz w:val="18"/>
                <w:szCs w:val="18"/>
                <w:lang w:eastAsia="ru-RU"/>
              </w:rPr>
              <w:t>809</w:t>
            </w:r>
            <w:r w:rsidRPr="00732CA6">
              <w:rPr>
                <w:bCs/>
              </w:rPr>
              <w:t xml:space="preserve"> (при безвозмездной передаче НФА, ФА, ФО)</w:t>
            </w:r>
          </w:p>
        </w:tc>
        <w:tc>
          <w:tcPr>
            <w:tcW w:w="567" w:type="dxa"/>
            <w:tcBorders>
              <w:top w:val="single" w:sz="4" w:space="0" w:color="auto"/>
              <w:left w:val="nil"/>
              <w:bottom w:val="single" w:sz="4" w:space="0" w:color="auto"/>
              <w:right w:val="single" w:sz="4" w:space="0" w:color="auto"/>
            </w:tcBorders>
            <w:shd w:val="clear" w:color="auto" w:fill="auto"/>
            <w:vAlign w:val="center"/>
          </w:tcPr>
          <w:p w:rsidR="002D7F3C" w:rsidRPr="006E726E" w:rsidRDefault="002D7F3C" w:rsidP="00D4739A">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2D7F3C" w:rsidRPr="006E726E" w:rsidRDefault="002D7F3C" w:rsidP="00D4739A">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2D7F3C" w:rsidRPr="006E726E" w:rsidRDefault="002D7F3C" w:rsidP="002D7F3C">
            <w:pPr>
              <w:jc w:val="center"/>
              <w:rPr>
                <w:sz w:val="18"/>
                <w:szCs w:val="18"/>
                <w:lang w:val="en-US" w:eastAsia="ru-RU"/>
              </w:rPr>
            </w:pPr>
            <w:r w:rsidRPr="006E726E">
              <w:rPr>
                <w:sz w:val="18"/>
                <w:szCs w:val="18"/>
                <w:lang w:eastAsia="ru-RU"/>
              </w:rPr>
              <w:t>25</w:t>
            </w:r>
            <w:r w:rsidRPr="006E726E">
              <w:rPr>
                <w:sz w:val="18"/>
                <w:szCs w:val="18"/>
                <w:lang w:val="en-US" w:eastAsia="ru-RU"/>
              </w:rPr>
              <w:t>5</w:t>
            </w:r>
          </w:p>
        </w:tc>
        <w:tc>
          <w:tcPr>
            <w:tcW w:w="2410" w:type="dxa"/>
            <w:tcBorders>
              <w:top w:val="single" w:sz="4" w:space="0" w:color="auto"/>
              <w:left w:val="nil"/>
              <w:bottom w:val="single" w:sz="4" w:space="0" w:color="auto"/>
              <w:right w:val="single" w:sz="4" w:space="0" w:color="auto"/>
            </w:tcBorders>
          </w:tcPr>
          <w:p w:rsidR="002D7F3C" w:rsidRPr="006E726E" w:rsidRDefault="002D7F3C" w:rsidP="00D4739A">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недопустимо</w:t>
            </w:r>
          </w:p>
        </w:tc>
      </w:tr>
      <w:tr w:rsidR="002D7F3C" w:rsidRPr="006E726E" w:rsidTr="002D7F3C">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7F3C" w:rsidRPr="006E726E" w:rsidRDefault="002D7F3C" w:rsidP="00D4739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2D7F3C" w:rsidRPr="006E726E" w:rsidRDefault="002D7F3C" w:rsidP="00F40474">
            <w:pPr>
              <w:jc w:val="center"/>
              <w:rPr>
                <w:sz w:val="18"/>
                <w:szCs w:val="18"/>
                <w:lang w:eastAsia="ru-RU"/>
              </w:rPr>
            </w:pPr>
            <w:r w:rsidRPr="006E726E">
              <w:rPr>
                <w:sz w:val="18"/>
                <w:szCs w:val="18"/>
                <w:lang w:eastAsia="ru-RU"/>
              </w:rPr>
              <w:t>&lt;&gt;0000000000</w:t>
            </w:r>
            <w:ins w:id="248" w:author="Зайцев Павел Борисович" w:date="2025-12-17T12:03:00Z">
              <w:r w:rsidR="006E726E" w:rsidRPr="006E726E">
                <w:rPr>
                  <w:sz w:val="18"/>
                  <w:szCs w:val="18"/>
                  <w:lang w:eastAsia="ru-RU"/>
                </w:rPr>
                <w:t>**</w:t>
              </w:r>
            </w:ins>
            <w:del w:id="249" w:author="Зайцев Павел Борисович" w:date="2025-12-17T12:03:00Z">
              <w:r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BC52F0" w:rsidRPr="00BE5933" w:rsidRDefault="002D7F3C" w:rsidP="00BC52F0">
            <w:pPr>
              <w:jc w:val="center"/>
              <w:rPr>
                <w:sz w:val="18"/>
                <w:szCs w:val="18"/>
                <w:lang w:eastAsia="ru-RU"/>
              </w:rPr>
            </w:pPr>
            <w:r w:rsidRPr="00BE5933">
              <w:rPr>
                <w:sz w:val="18"/>
                <w:szCs w:val="18"/>
                <w:lang w:eastAsia="ru-RU"/>
              </w:rPr>
              <w:t>=861,862,863</w:t>
            </w:r>
            <w:r w:rsidR="00BC52F0" w:rsidRPr="00BE5933">
              <w:rPr>
                <w:sz w:val="18"/>
                <w:szCs w:val="18"/>
                <w:lang w:eastAsia="ru-RU"/>
              </w:rPr>
              <w:t>;</w:t>
            </w:r>
          </w:p>
          <w:p w:rsidR="002D7F3C" w:rsidRPr="006E726E" w:rsidRDefault="00BC52F0" w:rsidP="00143328">
            <w:pPr>
              <w:jc w:val="center"/>
              <w:rPr>
                <w:sz w:val="18"/>
                <w:szCs w:val="18"/>
                <w:lang w:eastAsia="ru-RU"/>
              </w:rPr>
            </w:pPr>
            <w:r w:rsidRPr="00F57735">
              <w:rPr>
                <w:sz w:val="18"/>
                <w:szCs w:val="18"/>
                <w:lang w:eastAsia="ru-RU"/>
              </w:rPr>
              <w:t>809</w:t>
            </w:r>
            <w:r w:rsidRPr="00732CA6">
              <w:rPr>
                <w:bCs/>
              </w:rPr>
              <w:t xml:space="preserve"> (при безвозмездной передаче НФА, ФА, ФО)</w:t>
            </w:r>
          </w:p>
        </w:tc>
        <w:tc>
          <w:tcPr>
            <w:tcW w:w="567" w:type="dxa"/>
            <w:tcBorders>
              <w:top w:val="single" w:sz="4" w:space="0" w:color="auto"/>
              <w:left w:val="nil"/>
              <w:bottom w:val="single" w:sz="4" w:space="0" w:color="auto"/>
              <w:right w:val="single" w:sz="4" w:space="0" w:color="auto"/>
            </w:tcBorders>
            <w:shd w:val="clear" w:color="auto" w:fill="auto"/>
            <w:vAlign w:val="center"/>
          </w:tcPr>
          <w:p w:rsidR="002D7F3C" w:rsidRPr="006E726E" w:rsidRDefault="002D7F3C" w:rsidP="00D4739A">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2D7F3C" w:rsidRPr="006E726E" w:rsidRDefault="002D7F3C" w:rsidP="00D4739A">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2D7F3C" w:rsidRPr="006E726E" w:rsidRDefault="002D7F3C" w:rsidP="002D7F3C">
            <w:pPr>
              <w:jc w:val="center"/>
              <w:rPr>
                <w:sz w:val="18"/>
                <w:szCs w:val="18"/>
                <w:lang w:val="en-US" w:eastAsia="ru-RU"/>
              </w:rPr>
            </w:pPr>
            <w:r w:rsidRPr="006E726E">
              <w:rPr>
                <w:sz w:val="18"/>
                <w:szCs w:val="18"/>
                <w:lang w:eastAsia="ru-RU"/>
              </w:rPr>
              <w:t>25</w:t>
            </w:r>
            <w:r w:rsidRPr="006E726E">
              <w:rPr>
                <w:sz w:val="18"/>
                <w:szCs w:val="18"/>
                <w:lang w:val="en-US" w:eastAsia="ru-RU"/>
              </w:rPr>
              <w:t>6</w:t>
            </w:r>
          </w:p>
        </w:tc>
        <w:tc>
          <w:tcPr>
            <w:tcW w:w="2410" w:type="dxa"/>
            <w:tcBorders>
              <w:top w:val="single" w:sz="4" w:space="0" w:color="auto"/>
              <w:left w:val="nil"/>
              <w:bottom w:val="single" w:sz="4" w:space="0" w:color="auto"/>
              <w:right w:val="single" w:sz="4" w:space="0" w:color="auto"/>
            </w:tcBorders>
          </w:tcPr>
          <w:p w:rsidR="002D7F3C" w:rsidRPr="006E726E" w:rsidRDefault="002D7F3C" w:rsidP="00D4739A">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260137">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F22713">
            <w:pPr>
              <w:jc w:val="center"/>
              <w:rPr>
                <w:sz w:val="18"/>
                <w:szCs w:val="18"/>
                <w:lang w:eastAsia="ru-RU"/>
              </w:rPr>
            </w:pPr>
            <w:r w:rsidRPr="006E726E">
              <w:rPr>
                <w:sz w:val="18"/>
                <w:szCs w:val="18"/>
                <w:lang w:eastAsia="ru-RU"/>
              </w:rPr>
              <w:t>=312,313,321,322,</w:t>
            </w:r>
            <w:r w:rsidR="001B2687" w:rsidRPr="006E726E">
              <w:rPr>
                <w:sz w:val="18"/>
                <w:szCs w:val="18"/>
                <w:lang w:eastAsia="ru-RU"/>
              </w:rPr>
              <w:t>324,340,</w:t>
            </w:r>
            <w:r w:rsidRPr="006E726E">
              <w:rPr>
                <w:sz w:val="18"/>
                <w:szCs w:val="18"/>
                <w:lang w:eastAsia="ru-RU"/>
              </w:rPr>
              <w:t>360,831</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262</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260137">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C77A5B">
            <w:pPr>
              <w:jc w:val="center"/>
              <w:rPr>
                <w:sz w:val="18"/>
                <w:szCs w:val="18"/>
                <w:lang w:eastAsia="ru-RU"/>
              </w:rPr>
            </w:pPr>
            <w:r w:rsidRPr="006E726E">
              <w:rPr>
                <w:sz w:val="18"/>
                <w:szCs w:val="18"/>
                <w:lang w:eastAsia="ru-RU"/>
              </w:rPr>
              <w:t>=321,323</w:t>
            </w:r>
            <w:r w:rsidR="00D4007E" w:rsidRPr="006E726E">
              <w:rPr>
                <w:sz w:val="18"/>
                <w:szCs w:val="18"/>
                <w:lang w:eastAsia="ru-RU"/>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263</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=312,313,321</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264</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C249BB">
            <w:pPr>
              <w:jc w:val="center"/>
              <w:rPr>
                <w:sz w:val="18"/>
                <w:szCs w:val="18"/>
                <w:lang w:eastAsia="ru-RU"/>
              </w:rPr>
            </w:pPr>
            <w:r w:rsidRPr="006E726E">
              <w:rPr>
                <w:sz w:val="18"/>
                <w:szCs w:val="18"/>
                <w:lang w:eastAsia="ru-RU"/>
              </w:rPr>
              <w:t>=</w:t>
            </w:r>
            <w:del w:id="250" w:author="Зайцев Павел Борисович" w:date="2025-12-18T11:02:00Z">
              <w:r w:rsidR="00C77A5B" w:rsidRPr="006E726E" w:rsidDel="00C249BB">
                <w:rPr>
                  <w:sz w:val="18"/>
                  <w:szCs w:val="18"/>
                  <w:lang w:eastAsia="ru-RU"/>
                </w:rPr>
                <w:delText>119,129,</w:delText>
              </w:r>
            </w:del>
            <w:del w:id="251" w:author="Зайцев Павел Борисович" w:date="2025-12-18T11:03:00Z">
              <w:r w:rsidR="00C77A5B" w:rsidRPr="006E726E" w:rsidDel="00C249BB">
                <w:rPr>
                  <w:sz w:val="18"/>
                  <w:szCs w:val="18"/>
                  <w:lang w:eastAsia="ru-RU"/>
                </w:rPr>
                <w:delText>139,</w:delText>
              </w:r>
            </w:del>
            <w:r w:rsidRPr="006E726E">
              <w:rPr>
                <w:sz w:val="18"/>
                <w:szCs w:val="18"/>
                <w:lang w:eastAsia="ru-RU"/>
              </w:rPr>
              <w:t>313,321,323</w:t>
            </w:r>
            <w:r w:rsidR="00D4007E" w:rsidRPr="006E726E">
              <w:rPr>
                <w:sz w:val="18"/>
                <w:szCs w:val="18"/>
                <w:lang w:eastAsia="ru-RU"/>
              </w:rPr>
              <w:t>,000</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265</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lastRenderedPageBreak/>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186703">
            <w:pPr>
              <w:jc w:val="center"/>
              <w:rPr>
                <w:sz w:val="18"/>
                <w:szCs w:val="18"/>
                <w:lang w:eastAsia="ru-RU"/>
              </w:rPr>
            </w:pPr>
            <w:r w:rsidRPr="006E726E">
              <w:rPr>
                <w:sz w:val="18"/>
                <w:szCs w:val="18"/>
                <w:lang w:eastAsia="ru-RU"/>
              </w:rPr>
              <w:t>=111,112,119,121,122,129,131,133,134,</w:t>
            </w:r>
            <w:r w:rsidR="00186703" w:rsidRPr="006E726E">
              <w:rPr>
                <w:sz w:val="18"/>
                <w:szCs w:val="18"/>
                <w:lang w:eastAsia="ru-RU"/>
              </w:rPr>
              <w:t>139,</w:t>
            </w:r>
            <w:r w:rsidRPr="006E726E">
              <w:rPr>
                <w:sz w:val="18"/>
                <w:szCs w:val="18"/>
                <w:lang w:eastAsia="ru-RU"/>
              </w:rPr>
              <w:t>321</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266</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=112,119,122,129,134,244,321</w:t>
            </w:r>
            <w:r w:rsidR="00D4007E" w:rsidRPr="006E726E">
              <w:rPr>
                <w:sz w:val="18"/>
                <w:szCs w:val="18"/>
                <w:lang w:eastAsia="ru-RU"/>
              </w:rPr>
              <w:t>,000</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267</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F40474">
            <w:pPr>
              <w:jc w:val="center"/>
              <w:rPr>
                <w:sz w:val="18"/>
                <w:szCs w:val="18"/>
                <w:lang w:eastAsia="ru-RU"/>
              </w:rPr>
            </w:pPr>
            <w:r w:rsidRPr="006E726E">
              <w:rPr>
                <w:sz w:val="18"/>
                <w:szCs w:val="18"/>
                <w:lang w:eastAsia="ru-RU"/>
              </w:rPr>
              <w:t>=</w:t>
            </w:r>
            <w:proofErr w:type="spellStart"/>
            <w:r w:rsidR="001678FD" w:rsidRPr="006E726E">
              <w:rPr>
                <w:sz w:val="18"/>
                <w:szCs w:val="18"/>
                <w:lang w:eastAsia="ru-RU"/>
              </w:rPr>
              <w:t>хххххххххх</w:t>
            </w:r>
            <w:proofErr w:type="spellEnd"/>
            <w:r w:rsidR="00BB7E04" w:rsidRPr="006E726E">
              <w:rPr>
                <w:sz w:val="18"/>
                <w:szCs w:val="18"/>
                <w:lang w:eastAsia="ru-RU"/>
              </w:rPr>
              <w:t>, 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1B2687" w:rsidP="00062C52">
            <w:pPr>
              <w:jc w:val="center"/>
              <w:rPr>
                <w:sz w:val="18"/>
                <w:szCs w:val="18"/>
                <w:lang w:eastAsia="ru-RU"/>
              </w:rPr>
            </w:pPr>
            <w:r w:rsidRPr="006E726E">
              <w:rPr>
                <w:sz w:val="18"/>
                <w:szCs w:val="18"/>
                <w:lang w:eastAsia="ru-RU"/>
              </w:rPr>
              <w:t>=</w:t>
            </w:r>
            <w:r w:rsidR="00A403DD" w:rsidRPr="006E726E">
              <w:rPr>
                <w:sz w:val="18"/>
                <w:szCs w:val="18"/>
                <w:lang w:eastAsia="ru-RU"/>
              </w:rPr>
              <w:t>000</w:t>
            </w:r>
            <w:r w:rsidR="00B56C78" w:rsidRPr="006E726E">
              <w:rPr>
                <w:sz w:val="18"/>
                <w:szCs w:val="18"/>
                <w:lang w:eastAsia="ru-RU"/>
              </w:rPr>
              <w:t>,</w:t>
            </w:r>
            <w:r w:rsidR="00062C52" w:rsidRPr="006E726E">
              <w:rPr>
                <w:sz w:val="18"/>
                <w:szCs w:val="18"/>
                <w:lang w:eastAsia="ru-RU"/>
              </w:rPr>
              <w:t>2хх, 4хх</w:t>
            </w:r>
            <w:r w:rsidR="00BA0374" w:rsidRPr="006E726E">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271</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F40474" w:rsidP="00F40474">
            <w:pPr>
              <w:jc w:val="center"/>
              <w:rPr>
                <w:sz w:val="18"/>
                <w:szCs w:val="18"/>
                <w:lang w:eastAsia="ru-RU"/>
              </w:rPr>
            </w:pPr>
            <w:r w:rsidRPr="006E726E">
              <w:rPr>
                <w:sz w:val="18"/>
                <w:szCs w:val="18"/>
                <w:lang w:eastAsia="ru-RU"/>
              </w:rPr>
              <w:t>=</w:t>
            </w:r>
            <w:proofErr w:type="spellStart"/>
            <w:r w:rsidR="001678FD" w:rsidRPr="006E726E">
              <w:rPr>
                <w:sz w:val="18"/>
                <w:szCs w:val="18"/>
                <w:lang w:eastAsia="ru-RU"/>
              </w:rPr>
              <w:t>хххххххххх</w:t>
            </w:r>
            <w:proofErr w:type="spellEnd"/>
            <w:r w:rsidR="00BB7E04" w:rsidRPr="006E726E">
              <w:rPr>
                <w:sz w:val="18"/>
                <w:szCs w:val="18"/>
                <w:lang w:eastAsia="ru-RU"/>
              </w:rPr>
              <w:t>, 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062C52">
            <w:pPr>
              <w:jc w:val="center"/>
              <w:rPr>
                <w:sz w:val="18"/>
                <w:szCs w:val="18"/>
                <w:lang w:eastAsia="ru-RU"/>
              </w:rPr>
            </w:pPr>
            <w:r w:rsidRPr="006E726E">
              <w:rPr>
                <w:sz w:val="18"/>
                <w:szCs w:val="18"/>
                <w:lang w:eastAsia="ru-RU"/>
              </w:rPr>
              <w:t>=</w:t>
            </w:r>
            <w:r w:rsidR="00732EA9" w:rsidRPr="006E726E">
              <w:rPr>
                <w:sz w:val="18"/>
                <w:szCs w:val="18"/>
                <w:lang w:eastAsia="ru-RU"/>
              </w:rPr>
              <w:t>000</w:t>
            </w:r>
            <w:r w:rsidR="00B56C78" w:rsidRPr="006E726E">
              <w:rPr>
                <w:sz w:val="18"/>
                <w:szCs w:val="18"/>
                <w:lang w:eastAsia="ru-RU"/>
              </w:rPr>
              <w:t>,</w:t>
            </w:r>
            <w:r w:rsidR="00062C52" w:rsidRPr="006E726E">
              <w:rPr>
                <w:sz w:val="18"/>
                <w:szCs w:val="18"/>
                <w:lang w:eastAsia="ru-RU"/>
              </w:rPr>
              <w:t>2хх, 4хх</w:t>
            </w:r>
            <w:r w:rsidR="00BA0374" w:rsidRPr="006E726E">
              <w:rPr>
                <w:sz w:val="18"/>
                <w:szCs w:val="18"/>
                <w:lang w:eastAsia="ru-RU"/>
              </w:rPr>
              <w:t>,880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272</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F40474" w:rsidP="00F40474">
            <w:pPr>
              <w:jc w:val="center"/>
              <w:rPr>
                <w:sz w:val="18"/>
                <w:szCs w:val="18"/>
                <w:lang w:eastAsia="ru-RU"/>
              </w:rPr>
            </w:pPr>
            <w:r w:rsidRPr="006E726E">
              <w:rPr>
                <w:sz w:val="18"/>
                <w:szCs w:val="18"/>
                <w:lang w:eastAsia="ru-RU"/>
              </w:rPr>
              <w:t>=</w:t>
            </w:r>
            <w:proofErr w:type="spellStart"/>
            <w:r w:rsidR="001678FD" w:rsidRPr="006E726E">
              <w:rPr>
                <w:sz w:val="18"/>
                <w:szCs w:val="18"/>
                <w:lang w:eastAsia="ru-RU"/>
              </w:rPr>
              <w:t>хххххххххх</w:t>
            </w:r>
            <w:proofErr w:type="spellEnd"/>
            <w:r w:rsidR="00BB7E04" w:rsidRPr="006E726E">
              <w:rPr>
                <w:sz w:val="18"/>
                <w:szCs w:val="18"/>
                <w:lang w:eastAsia="ru-RU"/>
              </w:rPr>
              <w:t>, 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C70725">
            <w:pPr>
              <w:jc w:val="center"/>
              <w:rPr>
                <w:sz w:val="18"/>
                <w:szCs w:val="18"/>
                <w:lang w:eastAsia="ru-RU"/>
              </w:rPr>
            </w:pPr>
            <w:r w:rsidRPr="006E726E">
              <w:rPr>
                <w:sz w:val="18"/>
                <w:szCs w:val="18"/>
                <w:lang w:eastAsia="ru-RU"/>
              </w:rPr>
              <w:t>=ххх,000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C7072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C70725">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5E1B68">
            <w:pPr>
              <w:jc w:val="center"/>
              <w:rPr>
                <w:sz w:val="18"/>
                <w:szCs w:val="18"/>
                <w:lang w:eastAsia="ru-RU"/>
              </w:rPr>
            </w:pPr>
            <w:r w:rsidRPr="006E726E">
              <w:rPr>
                <w:sz w:val="18"/>
                <w:szCs w:val="18"/>
                <w:lang w:eastAsia="ru-RU"/>
              </w:rPr>
              <w:t>273</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137" w:rsidRPr="006E726E" w:rsidRDefault="00260137" w:rsidP="00C70725">
            <w:pPr>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260137" w:rsidRPr="006E726E" w:rsidRDefault="00BB7E04" w:rsidP="00C70725">
            <w:pPr>
              <w:jc w:val="center"/>
              <w:rPr>
                <w:sz w:val="18"/>
                <w:szCs w:val="18"/>
                <w:lang w:eastAsia="ru-RU"/>
              </w:rPr>
            </w:pPr>
            <w:r w:rsidRPr="006E726E">
              <w:rPr>
                <w:sz w:val="18"/>
                <w:szCs w:val="18"/>
                <w:lang w:eastAsia="ru-RU"/>
              </w:rPr>
              <w:t>=</w:t>
            </w:r>
            <w:proofErr w:type="spellStart"/>
            <w:r w:rsidRPr="006E726E">
              <w:rPr>
                <w:sz w:val="18"/>
                <w:szCs w:val="18"/>
                <w:lang w:eastAsia="ru-RU"/>
              </w:rPr>
              <w:t>хххххххххх</w:t>
            </w:r>
            <w:proofErr w:type="spellEnd"/>
            <w:r w:rsidRPr="006E726E">
              <w:rPr>
                <w:sz w:val="18"/>
                <w:szCs w:val="18"/>
                <w:lang w:eastAsia="ru-RU"/>
              </w:rPr>
              <w:t>, 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260137" w:rsidRPr="006E726E" w:rsidRDefault="00260137" w:rsidP="00062C52">
            <w:pPr>
              <w:jc w:val="center"/>
              <w:rPr>
                <w:sz w:val="18"/>
                <w:szCs w:val="18"/>
                <w:lang w:eastAsia="ru-RU"/>
              </w:rPr>
            </w:pPr>
            <w:r w:rsidRPr="006E726E">
              <w:rPr>
                <w:sz w:val="18"/>
                <w:szCs w:val="18"/>
                <w:lang w:eastAsia="ru-RU"/>
              </w:rPr>
              <w:t>=</w:t>
            </w:r>
            <w:r w:rsidR="00062C52" w:rsidRPr="006E726E">
              <w:rPr>
                <w:sz w:val="18"/>
                <w:szCs w:val="18"/>
                <w:lang w:eastAsia="ru-RU"/>
              </w:rPr>
              <w:t>2хх, 4хх</w:t>
            </w:r>
            <w:r w:rsidR="00CC1E18" w:rsidRPr="006E726E">
              <w:rPr>
                <w:sz w:val="18"/>
                <w:szCs w:val="18"/>
                <w:lang w:eastAsia="ru-RU"/>
              </w:rPr>
              <w:t>,000</w:t>
            </w:r>
          </w:p>
        </w:tc>
        <w:tc>
          <w:tcPr>
            <w:tcW w:w="567" w:type="dxa"/>
            <w:tcBorders>
              <w:top w:val="single" w:sz="4" w:space="0" w:color="auto"/>
              <w:left w:val="nil"/>
              <w:bottom w:val="single" w:sz="4" w:space="0" w:color="auto"/>
              <w:right w:val="single" w:sz="4" w:space="0" w:color="auto"/>
            </w:tcBorders>
            <w:shd w:val="clear" w:color="auto" w:fill="auto"/>
            <w:vAlign w:val="center"/>
          </w:tcPr>
          <w:p w:rsidR="00260137" w:rsidRPr="006E726E" w:rsidRDefault="00260137" w:rsidP="00C70725">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260137" w:rsidRPr="006E726E" w:rsidRDefault="00260137" w:rsidP="005461E8">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260137" w:rsidRPr="006E726E" w:rsidRDefault="00260137" w:rsidP="00C70725">
            <w:pPr>
              <w:jc w:val="center"/>
              <w:rPr>
                <w:sz w:val="18"/>
                <w:szCs w:val="18"/>
                <w:lang w:eastAsia="ru-RU"/>
              </w:rPr>
            </w:pPr>
            <w:r w:rsidRPr="006E726E">
              <w:rPr>
                <w:sz w:val="18"/>
                <w:szCs w:val="18"/>
                <w:lang w:eastAsia="ru-RU"/>
              </w:rPr>
              <w:t>274</w:t>
            </w:r>
          </w:p>
        </w:tc>
        <w:tc>
          <w:tcPr>
            <w:tcW w:w="2410" w:type="dxa"/>
            <w:tcBorders>
              <w:top w:val="single" w:sz="4" w:space="0" w:color="auto"/>
              <w:left w:val="nil"/>
              <w:bottom w:val="single" w:sz="4" w:space="0" w:color="auto"/>
              <w:right w:val="single" w:sz="4" w:space="0" w:color="auto"/>
            </w:tcBorders>
          </w:tcPr>
          <w:p w:rsidR="00260137" w:rsidRPr="006E726E" w:rsidRDefault="00260137" w:rsidP="00C70725">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&lt;&gt;0000</w:t>
            </w:r>
            <w:ins w:id="252" w:author="Зайцев Павел Борисович" w:date="2025-12-17T12:05:00Z">
              <w:r w:rsidR="006E726E" w:rsidRPr="006E726E">
                <w:rPr>
                  <w:sz w:val="18"/>
                  <w:szCs w:val="18"/>
                  <w:lang w:eastAsia="ru-RU"/>
                </w:rPr>
                <w:t>*</w:t>
              </w:r>
            </w:ins>
            <w:del w:id="253" w:author="Зайцев Павел Борисович" w:date="2025-12-17T12:05:00Z">
              <w:r w:rsidR="00AA20D7" w:rsidRPr="006E726E" w:rsidDel="006E726E">
                <w:rPr>
                  <w:sz w:val="18"/>
                  <w:szCs w:val="18"/>
                  <w:vertAlign w:val="superscript"/>
                  <w:lang w:eastAsia="ru-RU"/>
                </w:rPr>
                <w:delText>3</w:delText>
              </w:r>
            </w:del>
            <w:r w:rsidRPr="006E726E">
              <w:rPr>
                <w:sz w:val="18"/>
                <w:szCs w:val="18"/>
                <w:lang w:eastAsia="ru-RU"/>
              </w:rPr>
              <w:t xml:space="preserve">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54" w:author="Зайцев Павел Борисович" w:date="2025-12-17T12:04:00Z">
              <w:r w:rsidR="006E726E" w:rsidRPr="006E726E">
                <w:rPr>
                  <w:sz w:val="18"/>
                  <w:szCs w:val="18"/>
                  <w:lang w:eastAsia="ru-RU"/>
                </w:rPr>
                <w:t>**</w:t>
              </w:r>
            </w:ins>
            <w:del w:id="255" w:author="Зайцев Павел Борисович" w:date="2025-12-17T12:04:00Z">
              <w:r w:rsidR="00F40474"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186703" w:rsidRPr="00BE5933" w:rsidRDefault="00260137" w:rsidP="00186703">
            <w:pPr>
              <w:jc w:val="center"/>
              <w:rPr>
                <w:sz w:val="18"/>
                <w:szCs w:val="18"/>
                <w:lang w:eastAsia="ru-RU"/>
              </w:rPr>
            </w:pPr>
            <w:r w:rsidRPr="00BE5933">
              <w:rPr>
                <w:sz w:val="18"/>
                <w:szCs w:val="18"/>
                <w:lang w:eastAsia="ru-RU"/>
              </w:rPr>
              <w:t>=612,613,622,623</w:t>
            </w:r>
            <w:r w:rsidR="00186703" w:rsidRPr="00BE5933">
              <w:rPr>
                <w:sz w:val="18"/>
                <w:szCs w:val="18"/>
                <w:lang w:eastAsia="ru-RU"/>
              </w:rPr>
              <w:t>;</w:t>
            </w:r>
          </w:p>
          <w:p w:rsidR="00260137" w:rsidRPr="006E726E" w:rsidRDefault="00BC52F0" w:rsidP="00186703">
            <w:pPr>
              <w:jc w:val="center"/>
              <w:rPr>
                <w:sz w:val="18"/>
                <w:szCs w:val="18"/>
                <w:lang w:eastAsia="ru-RU"/>
              </w:rPr>
            </w:pPr>
            <w:r w:rsidRPr="00732CA6">
              <w:rPr>
                <w:sz w:val="18"/>
                <w:szCs w:val="18"/>
                <w:lang w:eastAsia="ru-RU"/>
              </w:rPr>
              <w:t>803,804,805</w:t>
            </w:r>
            <w:r w:rsidR="00F22713" w:rsidRPr="00732CA6">
              <w:rPr>
                <w:bCs/>
              </w:rPr>
              <w:t xml:space="preserve"> </w:t>
            </w:r>
            <w:r w:rsidR="00186703" w:rsidRPr="007D120A">
              <w:rPr>
                <w:bCs/>
              </w:rPr>
              <w:t>(при безвозмездной передаче НФА, ФА, ФО)</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281</w:t>
            </w:r>
          </w:p>
        </w:tc>
        <w:tc>
          <w:tcPr>
            <w:tcW w:w="2410" w:type="dxa"/>
            <w:tcBorders>
              <w:top w:val="single" w:sz="4" w:space="0" w:color="auto"/>
              <w:left w:val="nil"/>
              <w:bottom w:val="single" w:sz="4" w:space="0" w:color="auto"/>
              <w:right w:val="single" w:sz="4" w:space="0" w:color="auto"/>
            </w:tcBorders>
          </w:tcPr>
          <w:p w:rsidR="00260137" w:rsidRPr="006E726E" w:rsidRDefault="00260137"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w:t>
            </w:r>
            <w:ins w:id="256" w:author="Зайцев Павел Борисович" w:date="2025-12-26T17:10:00Z">
              <w:r w:rsidR="00BD33B0" w:rsidRPr="006E726E">
                <w:rPr>
                  <w:sz w:val="18"/>
                  <w:szCs w:val="18"/>
                  <w:lang w:eastAsia="ru-RU"/>
                </w:rPr>
                <w:t xml:space="preserve"> – недопустимо</w:t>
              </w:r>
            </w:ins>
            <w:del w:id="257" w:author="Зайцев Павел Борисович" w:date="2025-12-26T17:10:00Z">
              <w:r w:rsidRPr="006E726E" w:rsidDel="00BD33B0">
                <w:rPr>
                  <w:sz w:val="18"/>
                  <w:szCs w:val="18"/>
                  <w:lang w:eastAsia="ru-RU"/>
                </w:rPr>
                <w:delText xml:space="preserve">  </w:delText>
              </w:r>
            </w:del>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58" w:author="Зайцев Павел Борисович" w:date="2025-12-17T12:04:00Z">
              <w:r w:rsidR="006E726E" w:rsidRPr="006E726E">
                <w:rPr>
                  <w:sz w:val="18"/>
                  <w:szCs w:val="18"/>
                  <w:lang w:eastAsia="ru-RU"/>
                </w:rPr>
                <w:t>**</w:t>
              </w:r>
            </w:ins>
            <w:del w:id="259" w:author="Зайцев Павел Борисович" w:date="2025-12-17T12:04:00Z">
              <w:r w:rsidR="00F40474"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186703" w:rsidRPr="00732CA6" w:rsidRDefault="00260137" w:rsidP="00186703">
            <w:pPr>
              <w:jc w:val="center"/>
              <w:rPr>
                <w:sz w:val="18"/>
                <w:szCs w:val="18"/>
                <w:lang w:eastAsia="ru-RU"/>
              </w:rPr>
            </w:pPr>
            <w:r w:rsidRPr="00BE5933">
              <w:rPr>
                <w:sz w:val="18"/>
                <w:szCs w:val="18"/>
                <w:lang w:eastAsia="ru-RU"/>
              </w:rPr>
              <w:t>=811,812,813,815,</w:t>
            </w:r>
            <w:r w:rsidR="00BB01C2" w:rsidRPr="00BE5933">
              <w:rPr>
                <w:sz w:val="18"/>
                <w:szCs w:val="18"/>
                <w:lang w:eastAsia="ru-RU"/>
              </w:rPr>
              <w:t>817,</w:t>
            </w:r>
            <w:r w:rsidRPr="00BE5933">
              <w:rPr>
                <w:sz w:val="18"/>
                <w:szCs w:val="18"/>
                <w:lang w:eastAsia="ru-RU"/>
              </w:rPr>
              <w:t>821,822,824,825</w:t>
            </w:r>
            <w:r w:rsidR="001B0042" w:rsidRPr="00732CA6">
              <w:rPr>
                <w:sz w:val="18"/>
                <w:szCs w:val="18"/>
                <w:lang w:eastAsia="ru-RU"/>
              </w:rPr>
              <w:t>,</w:t>
            </w:r>
            <w:ins w:id="260" w:author="Зайцев Павел Борисович" w:date="2025-12-25T18:23:00Z">
              <w:r w:rsidR="00A96E21">
                <w:rPr>
                  <w:sz w:val="18"/>
                  <w:szCs w:val="18"/>
                  <w:lang w:eastAsia="ru-RU"/>
                </w:rPr>
                <w:t>826,</w:t>
              </w:r>
            </w:ins>
            <w:ins w:id="261" w:author="Зайцев Павел Борисович" w:date="2025-12-18T11:08:00Z">
              <w:r w:rsidR="00C249BB">
                <w:rPr>
                  <w:sz w:val="18"/>
                  <w:szCs w:val="18"/>
                  <w:lang w:eastAsia="ru-RU"/>
                </w:rPr>
                <w:t>827,</w:t>
              </w:r>
            </w:ins>
            <w:r w:rsidR="001B0042" w:rsidRPr="00732CA6">
              <w:rPr>
                <w:sz w:val="18"/>
                <w:szCs w:val="18"/>
                <w:lang w:eastAsia="ru-RU"/>
              </w:rPr>
              <w:t>828</w:t>
            </w:r>
            <w:r w:rsidR="00186703" w:rsidRPr="00732CA6">
              <w:rPr>
                <w:sz w:val="18"/>
                <w:szCs w:val="18"/>
                <w:lang w:eastAsia="ru-RU"/>
              </w:rPr>
              <w:t>;</w:t>
            </w:r>
          </w:p>
          <w:p w:rsidR="00260137" w:rsidRPr="006E726E" w:rsidRDefault="00BC52F0" w:rsidP="00186703">
            <w:pPr>
              <w:jc w:val="center"/>
              <w:rPr>
                <w:sz w:val="18"/>
                <w:szCs w:val="18"/>
                <w:lang w:eastAsia="ru-RU"/>
              </w:rPr>
            </w:pPr>
            <w:r w:rsidRPr="006E726E">
              <w:rPr>
                <w:sz w:val="18"/>
                <w:szCs w:val="18"/>
                <w:lang w:eastAsia="ru-RU"/>
              </w:rPr>
              <w:t>808</w:t>
            </w:r>
            <w:r w:rsidR="00F22713" w:rsidRPr="006E726E">
              <w:rPr>
                <w:bCs/>
              </w:rPr>
              <w:t xml:space="preserve"> </w:t>
            </w:r>
            <w:r w:rsidR="00186703" w:rsidRPr="006E726E">
              <w:rPr>
                <w:bCs/>
              </w:rPr>
              <w:t>(при безвозмездной передаче НФА, ФА, ФО)</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282</w:t>
            </w:r>
          </w:p>
        </w:tc>
        <w:tc>
          <w:tcPr>
            <w:tcW w:w="2410" w:type="dxa"/>
            <w:tcBorders>
              <w:top w:val="single" w:sz="4" w:space="0" w:color="auto"/>
              <w:left w:val="nil"/>
              <w:bottom w:val="single" w:sz="4" w:space="0" w:color="auto"/>
              <w:right w:val="single" w:sz="4" w:space="0" w:color="auto"/>
            </w:tcBorders>
          </w:tcPr>
          <w:p w:rsidR="00260137" w:rsidRPr="006E726E" w:rsidRDefault="00260137"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w:t>
            </w:r>
            <w:ins w:id="262" w:author="Зайцев Павел Борисович" w:date="2025-12-26T17:10:00Z">
              <w:r w:rsidR="00BD33B0">
                <w:rPr>
                  <w:sz w:val="18"/>
                  <w:szCs w:val="18"/>
                  <w:lang w:eastAsia="ru-RU"/>
                </w:rPr>
                <w:t>о</w:t>
              </w:r>
            </w:ins>
            <w:del w:id="263" w:author="Зайцев Павел Борисович" w:date="2025-12-26T17:10:00Z">
              <w:r w:rsidRPr="006E726E" w:rsidDel="00BD33B0">
                <w:rPr>
                  <w:sz w:val="18"/>
                  <w:szCs w:val="18"/>
                  <w:lang w:eastAsia="ru-RU"/>
                </w:rPr>
                <w:delText xml:space="preserve">. </w:delText>
              </w:r>
            </w:del>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64" w:author="Зайцев Павел Борисович" w:date="2025-12-17T12:04:00Z">
              <w:r w:rsidR="006E726E" w:rsidRPr="006E726E">
                <w:rPr>
                  <w:sz w:val="18"/>
                  <w:szCs w:val="18"/>
                  <w:lang w:eastAsia="ru-RU"/>
                </w:rPr>
                <w:t>**</w:t>
              </w:r>
            </w:ins>
            <w:del w:id="265" w:author="Зайцев Павел Борисович" w:date="2025-12-17T12:04:00Z">
              <w:r w:rsidR="00F40474"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186703" w:rsidRPr="00BE5933" w:rsidRDefault="00260137" w:rsidP="00186703">
            <w:pPr>
              <w:jc w:val="center"/>
              <w:rPr>
                <w:sz w:val="18"/>
                <w:szCs w:val="18"/>
                <w:lang w:eastAsia="ru-RU"/>
              </w:rPr>
            </w:pPr>
            <w:r w:rsidRPr="00BE5933">
              <w:rPr>
                <w:sz w:val="18"/>
                <w:szCs w:val="18"/>
                <w:lang w:eastAsia="ru-RU"/>
              </w:rPr>
              <w:t>=811,812,813,815</w:t>
            </w:r>
            <w:r w:rsidR="00BB01C2" w:rsidRPr="00BE5933">
              <w:rPr>
                <w:sz w:val="18"/>
                <w:szCs w:val="18"/>
                <w:lang w:eastAsia="ru-RU"/>
              </w:rPr>
              <w:t>,817</w:t>
            </w:r>
            <w:r w:rsidR="00186703" w:rsidRPr="00BE5933">
              <w:rPr>
                <w:sz w:val="18"/>
                <w:szCs w:val="18"/>
                <w:lang w:eastAsia="ru-RU"/>
              </w:rPr>
              <w:t>;</w:t>
            </w:r>
          </w:p>
          <w:p w:rsidR="00260137" w:rsidRPr="006E726E" w:rsidRDefault="00BC52F0" w:rsidP="00186703">
            <w:pPr>
              <w:jc w:val="center"/>
              <w:rPr>
                <w:sz w:val="18"/>
                <w:szCs w:val="18"/>
                <w:lang w:eastAsia="ru-RU"/>
              </w:rPr>
            </w:pPr>
            <w:r w:rsidRPr="00732CA6">
              <w:rPr>
                <w:sz w:val="18"/>
                <w:szCs w:val="18"/>
                <w:lang w:eastAsia="ru-RU"/>
              </w:rPr>
              <w:t>809</w:t>
            </w:r>
            <w:r w:rsidR="00F22713" w:rsidRPr="00732CA6">
              <w:rPr>
                <w:bCs/>
              </w:rPr>
              <w:t xml:space="preserve"> </w:t>
            </w:r>
            <w:r w:rsidR="00186703" w:rsidRPr="007D120A">
              <w:rPr>
                <w:bCs/>
              </w:rPr>
              <w:t>(при безвозмездной передаче НФА, ФА, ФО)</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283</w:t>
            </w:r>
          </w:p>
        </w:tc>
        <w:tc>
          <w:tcPr>
            <w:tcW w:w="2410" w:type="dxa"/>
            <w:tcBorders>
              <w:top w:val="single" w:sz="4" w:space="0" w:color="auto"/>
              <w:left w:val="nil"/>
              <w:bottom w:val="single" w:sz="4" w:space="0" w:color="auto"/>
              <w:right w:val="single" w:sz="4" w:space="0" w:color="auto"/>
            </w:tcBorders>
          </w:tcPr>
          <w:p w:rsidR="00260137" w:rsidRPr="006E726E" w:rsidRDefault="00260137"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w:t>
            </w:r>
            <w:ins w:id="266" w:author="Зайцев Павел Борисович" w:date="2025-12-26T17:10:00Z">
              <w:r w:rsidR="00BD33B0">
                <w:rPr>
                  <w:sz w:val="18"/>
                  <w:szCs w:val="18"/>
                  <w:lang w:eastAsia="ru-RU"/>
                </w:rPr>
                <w:t>о</w:t>
              </w:r>
            </w:ins>
            <w:del w:id="267" w:author="Зайцев Павел Борисович" w:date="2025-12-26T17:10:00Z">
              <w:r w:rsidRPr="006E726E" w:rsidDel="00BD33B0">
                <w:rPr>
                  <w:sz w:val="18"/>
                  <w:szCs w:val="18"/>
                  <w:lang w:eastAsia="ru-RU"/>
                </w:rPr>
                <w:delText xml:space="preserve">. </w:delText>
              </w:r>
            </w:del>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68" w:author="Зайцев Павел Борисович" w:date="2025-12-17T12:04:00Z">
              <w:r w:rsidR="006E726E" w:rsidRPr="006E726E">
                <w:rPr>
                  <w:sz w:val="18"/>
                  <w:szCs w:val="18"/>
                  <w:lang w:eastAsia="ru-RU"/>
                </w:rPr>
                <w:t>**</w:t>
              </w:r>
            </w:ins>
            <w:del w:id="269" w:author="Зайцев Павел Борисович" w:date="2025-12-17T12:04:00Z">
              <w:r w:rsidR="00F40474"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186703" w:rsidRPr="007D120A" w:rsidRDefault="00260137" w:rsidP="00186703">
            <w:pPr>
              <w:jc w:val="center"/>
              <w:rPr>
                <w:sz w:val="18"/>
                <w:szCs w:val="18"/>
                <w:lang w:eastAsia="ru-RU"/>
              </w:rPr>
            </w:pPr>
            <w:r w:rsidRPr="00BE5933">
              <w:rPr>
                <w:sz w:val="18"/>
                <w:szCs w:val="18"/>
                <w:lang w:eastAsia="ru-RU"/>
              </w:rPr>
              <w:t>=811,812,813,815,</w:t>
            </w:r>
            <w:r w:rsidR="00BB01C2" w:rsidRPr="00BE5933">
              <w:rPr>
                <w:sz w:val="18"/>
                <w:szCs w:val="18"/>
                <w:lang w:eastAsia="ru-RU"/>
              </w:rPr>
              <w:t>817,</w:t>
            </w:r>
            <w:r w:rsidRPr="00BE5933">
              <w:rPr>
                <w:sz w:val="18"/>
                <w:szCs w:val="18"/>
                <w:lang w:eastAsia="ru-RU"/>
              </w:rPr>
              <w:t>821,822,824,825</w:t>
            </w:r>
            <w:r w:rsidR="00362D5D" w:rsidRPr="00732CA6">
              <w:rPr>
                <w:sz w:val="18"/>
                <w:szCs w:val="18"/>
                <w:lang w:eastAsia="ru-RU"/>
              </w:rPr>
              <w:t>,827</w:t>
            </w:r>
            <w:r w:rsidR="001B0042" w:rsidRPr="00732CA6">
              <w:rPr>
                <w:sz w:val="18"/>
                <w:szCs w:val="18"/>
                <w:lang w:eastAsia="ru-RU"/>
              </w:rPr>
              <w:t>,828</w:t>
            </w:r>
            <w:r w:rsidR="00186703" w:rsidRPr="007D120A">
              <w:rPr>
                <w:sz w:val="18"/>
                <w:szCs w:val="18"/>
                <w:lang w:eastAsia="ru-RU"/>
              </w:rPr>
              <w:t>;</w:t>
            </w:r>
          </w:p>
          <w:p w:rsidR="00260137" w:rsidRPr="006E726E" w:rsidRDefault="00BC52F0" w:rsidP="00186703">
            <w:pPr>
              <w:jc w:val="center"/>
              <w:rPr>
                <w:sz w:val="18"/>
                <w:szCs w:val="18"/>
                <w:lang w:eastAsia="ru-RU"/>
              </w:rPr>
            </w:pPr>
            <w:r w:rsidRPr="006E726E">
              <w:rPr>
                <w:sz w:val="18"/>
                <w:szCs w:val="18"/>
                <w:lang w:eastAsia="ru-RU"/>
              </w:rPr>
              <w:t>808</w:t>
            </w:r>
            <w:r w:rsidR="00F22713" w:rsidRPr="006E726E">
              <w:rPr>
                <w:bCs/>
              </w:rPr>
              <w:t xml:space="preserve"> </w:t>
            </w:r>
            <w:r w:rsidR="00186703" w:rsidRPr="006E726E">
              <w:rPr>
                <w:bCs/>
              </w:rPr>
              <w:t>(при безвозмездной передаче НФА, ФА, ФО)</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284</w:t>
            </w:r>
          </w:p>
        </w:tc>
        <w:tc>
          <w:tcPr>
            <w:tcW w:w="2410" w:type="dxa"/>
            <w:tcBorders>
              <w:top w:val="single" w:sz="4" w:space="0" w:color="auto"/>
              <w:left w:val="nil"/>
              <w:bottom w:val="single" w:sz="4" w:space="0" w:color="auto"/>
              <w:right w:val="single" w:sz="4" w:space="0" w:color="auto"/>
            </w:tcBorders>
          </w:tcPr>
          <w:p w:rsidR="00260137" w:rsidRPr="006E726E" w:rsidRDefault="00260137"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w:t>
            </w:r>
            <w:ins w:id="270" w:author="Зайцев Павел Борисович" w:date="2025-12-26T17:10:00Z">
              <w:r w:rsidR="00BD33B0">
                <w:rPr>
                  <w:sz w:val="18"/>
                  <w:szCs w:val="18"/>
                  <w:lang w:eastAsia="ru-RU"/>
                </w:rPr>
                <w:t>о</w:t>
              </w:r>
            </w:ins>
            <w:del w:id="271" w:author="Зайцев Павел Борисович" w:date="2025-12-26T17:10:00Z">
              <w:r w:rsidRPr="006E726E" w:rsidDel="00BD33B0">
                <w:rPr>
                  <w:sz w:val="18"/>
                  <w:szCs w:val="18"/>
                  <w:lang w:eastAsia="ru-RU"/>
                </w:rPr>
                <w:delText xml:space="preserve">. </w:delText>
              </w:r>
            </w:del>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72" w:author="Зайцев Павел Борисович" w:date="2025-12-17T12:04:00Z">
              <w:r w:rsidR="006E726E" w:rsidRPr="006E726E">
                <w:rPr>
                  <w:sz w:val="18"/>
                  <w:szCs w:val="18"/>
                  <w:lang w:eastAsia="ru-RU"/>
                </w:rPr>
                <w:t>**</w:t>
              </w:r>
            </w:ins>
            <w:del w:id="273" w:author="Зайцев Павел Борисович" w:date="2025-12-17T12:04:00Z">
              <w:r w:rsidR="00F40474"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186703" w:rsidRPr="00BE5933" w:rsidRDefault="00260137" w:rsidP="00186703">
            <w:pPr>
              <w:jc w:val="center"/>
              <w:rPr>
                <w:sz w:val="18"/>
                <w:szCs w:val="18"/>
                <w:lang w:eastAsia="ru-RU"/>
              </w:rPr>
            </w:pPr>
            <w:r w:rsidRPr="00BE5933">
              <w:rPr>
                <w:sz w:val="18"/>
                <w:szCs w:val="18"/>
                <w:lang w:eastAsia="ru-RU"/>
              </w:rPr>
              <w:t>=811,812,813,815</w:t>
            </w:r>
            <w:r w:rsidR="00BB01C2" w:rsidRPr="00BE5933">
              <w:rPr>
                <w:sz w:val="18"/>
                <w:szCs w:val="18"/>
                <w:lang w:eastAsia="ru-RU"/>
              </w:rPr>
              <w:t>,817</w:t>
            </w:r>
            <w:r w:rsidR="00186703" w:rsidRPr="00BE5933">
              <w:rPr>
                <w:sz w:val="18"/>
                <w:szCs w:val="18"/>
                <w:lang w:eastAsia="ru-RU"/>
              </w:rPr>
              <w:t>;</w:t>
            </w:r>
          </w:p>
          <w:p w:rsidR="00260137" w:rsidRPr="006E726E" w:rsidRDefault="00BC52F0" w:rsidP="00186703">
            <w:pPr>
              <w:jc w:val="center"/>
              <w:rPr>
                <w:sz w:val="18"/>
                <w:szCs w:val="18"/>
                <w:lang w:eastAsia="ru-RU"/>
              </w:rPr>
            </w:pPr>
            <w:r w:rsidRPr="00732CA6">
              <w:rPr>
                <w:sz w:val="18"/>
                <w:szCs w:val="18"/>
                <w:lang w:eastAsia="ru-RU"/>
              </w:rPr>
              <w:t>809</w:t>
            </w:r>
            <w:r w:rsidR="00F22713" w:rsidRPr="00732CA6">
              <w:rPr>
                <w:bCs/>
              </w:rPr>
              <w:t xml:space="preserve"> </w:t>
            </w:r>
            <w:r w:rsidR="00186703" w:rsidRPr="007D120A">
              <w:rPr>
                <w:bCs/>
              </w:rPr>
              <w:t>(при безвозмездной передаче НФА, ФА, ФО)</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285</w:t>
            </w:r>
          </w:p>
        </w:tc>
        <w:tc>
          <w:tcPr>
            <w:tcW w:w="2410" w:type="dxa"/>
            <w:tcBorders>
              <w:top w:val="single" w:sz="4" w:space="0" w:color="auto"/>
              <w:left w:val="nil"/>
              <w:bottom w:val="single" w:sz="4" w:space="0" w:color="auto"/>
              <w:right w:val="single" w:sz="4" w:space="0" w:color="auto"/>
            </w:tcBorders>
          </w:tcPr>
          <w:p w:rsidR="00260137" w:rsidRPr="006E726E" w:rsidRDefault="00260137"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w:t>
            </w:r>
            <w:ins w:id="274" w:author="Зайцев Павел Борисович" w:date="2025-12-26T17:10:00Z">
              <w:r w:rsidR="00BD33B0">
                <w:rPr>
                  <w:sz w:val="18"/>
                  <w:szCs w:val="18"/>
                  <w:lang w:eastAsia="ru-RU"/>
                </w:rPr>
                <w:t>о</w:t>
              </w:r>
            </w:ins>
            <w:del w:id="275" w:author="Зайцев Павел Борисович" w:date="2025-12-26T17:10:00Z">
              <w:r w:rsidRPr="006E726E" w:rsidDel="00BD33B0">
                <w:rPr>
                  <w:sz w:val="18"/>
                  <w:szCs w:val="18"/>
                  <w:lang w:eastAsia="ru-RU"/>
                </w:rPr>
                <w:delText xml:space="preserve">. </w:delText>
              </w:r>
            </w:del>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jc w:val="center"/>
              <w:rPr>
                <w:sz w:val="18"/>
                <w:szCs w:val="18"/>
                <w:lang w:eastAsia="ru-RU"/>
              </w:rPr>
            </w:pPr>
            <w:r w:rsidRPr="006E726E">
              <w:rPr>
                <w:sz w:val="18"/>
                <w:szCs w:val="18"/>
                <w:lang w:eastAsia="ru-RU"/>
              </w:rPr>
              <w:t xml:space="preserve">&lt;&gt;0000 </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F40474">
            <w:pPr>
              <w:jc w:val="center"/>
              <w:rPr>
                <w:sz w:val="18"/>
                <w:szCs w:val="18"/>
                <w:lang w:eastAsia="ru-RU"/>
              </w:rPr>
            </w:pPr>
            <w:r w:rsidRPr="006E726E">
              <w:rPr>
                <w:sz w:val="18"/>
                <w:szCs w:val="18"/>
                <w:lang w:eastAsia="ru-RU"/>
              </w:rPr>
              <w:t>&lt;&gt;</w:t>
            </w:r>
            <w:r w:rsidR="001678FD" w:rsidRPr="006E726E">
              <w:rPr>
                <w:sz w:val="18"/>
                <w:szCs w:val="18"/>
                <w:lang w:eastAsia="ru-RU"/>
              </w:rPr>
              <w:t>0000000000</w:t>
            </w:r>
            <w:ins w:id="276" w:author="Зайцев Павел Борисович" w:date="2025-12-17T12:04:00Z">
              <w:r w:rsidR="006E726E" w:rsidRPr="006E726E">
                <w:rPr>
                  <w:sz w:val="18"/>
                  <w:szCs w:val="18"/>
                  <w:lang w:eastAsia="ru-RU"/>
                </w:rPr>
                <w:t>**</w:t>
              </w:r>
            </w:ins>
            <w:del w:id="277" w:author="Зайцев Павел Борисович" w:date="2025-12-17T12:04:00Z">
              <w:r w:rsidR="00F40474"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0004FF" w:rsidRPr="00732CA6" w:rsidRDefault="00260137" w:rsidP="000004FF">
            <w:pPr>
              <w:jc w:val="center"/>
              <w:rPr>
                <w:sz w:val="18"/>
                <w:szCs w:val="18"/>
                <w:lang w:eastAsia="ru-RU"/>
              </w:rPr>
            </w:pPr>
            <w:r w:rsidRPr="00BE5933">
              <w:rPr>
                <w:sz w:val="18"/>
                <w:szCs w:val="18"/>
                <w:lang w:eastAsia="ru-RU"/>
              </w:rPr>
              <w:t>=632,633</w:t>
            </w:r>
            <w:r w:rsidR="00E12A73" w:rsidRPr="00BE5933">
              <w:rPr>
                <w:sz w:val="18"/>
                <w:szCs w:val="18"/>
                <w:lang w:eastAsia="ru-RU"/>
              </w:rPr>
              <w:t>,636</w:t>
            </w:r>
            <w:r w:rsidR="00F22713" w:rsidRPr="00BE5933">
              <w:rPr>
                <w:sz w:val="18"/>
                <w:szCs w:val="18"/>
                <w:lang w:eastAsia="ru-RU"/>
              </w:rPr>
              <w:t>,</w:t>
            </w:r>
            <w:r w:rsidR="000004FF" w:rsidRPr="00BE5933">
              <w:rPr>
                <w:sz w:val="18"/>
                <w:szCs w:val="18"/>
                <w:lang w:eastAsia="ru-RU"/>
              </w:rPr>
              <w:t>811,812,</w:t>
            </w:r>
            <w:r w:rsidR="00F7206C" w:rsidRPr="00BE5933">
              <w:rPr>
                <w:sz w:val="18"/>
                <w:szCs w:val="18"/>
                <w:lang w:eastAsia="ru-RU"/>
              </w:rPr>
              <w:t>813</w:t>
            </w:r>
            <w:r w:rsidR="00362D5D" w:rsidRPr="00BE5933">
              <w:rPr>
                <w:sz w:val="18"/>
                <w:szCs w:val="18"/>
                <w:lang w:eastAsia="ru-RU"/>
              </w:rPr>
              <w:t>,815</w:t>
            </w:r>
            <w:r w:rsidR="000004FF" w:rsidRPr="00732CA6">
              <w:rPr>
                <w:sz w:val="18"/>
                <w:szCs w:val="18"/>
                <w:lang w:eastAsia="ru-RU"/>
              </w:rPr>
              <w:t>;</w:t>
            </w:r>
          </w:p>
          <w:p w:rsidR="00260137" w:rsidRPr="006E726E" w:rsidRDefault="00BC52F0" w:rsidP="000004FF">
            <w:pPr>
              <w:jc w:val="center"/>
              <w:rPr>
                <w:sz w:val="18"/>
                <w:szCs w:val="18"/>
                <w:lang w:eastAsia="ru-RU"/>
              </w:rPr>
            </w:pPr>
            <w:r w:rsidRPr="006E726E">
              <w:rPr>
                <w:sz w:val="18"/>
                <w:szCs w:val="18"/>
                <w:lang w:eastAsia="ru-RU"/>
              </w:rPr>
              <w:t>809</w:t>
            </w:r>
            <w:r w:rsidR="00F22713" w:rsidRPr="006E726E">
              <w:rPr>
                <w:bCs/>
              </w:rPr>
              <w:t xml:space="preserve"> </w:t>
            </w:r>
            <w:r w:rsidR="000004FF" w:rsidRPr="006E726E">
              <w:rPr>
                <w:bCs/>
              </w:rPr>
              <w:t>(при безвозмездной передаче НФА, ФА, ФО)</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jc w:val="center"/>
              <w:rPr>
                <w:sz w:val="18"/>
                <w:szCs w:val="18"/>
                <w:lang w:eastAsia="ru-RU"/>
              </w:rPr>
            </w:pPr>
            <w:r w:rsidRPr="006E726E">
              <w:rPr>
                <w:sz w:val="18"/>
                <w:szCs w:val="18"/>
                <w:lang w:eastAsia="ru-RU"/>
              </w:rPr>
              <w:t>286</w:t>
            </w:r>
          </w:p>
        </w:tc>
        <w:tc>
          <w:tcPr>
            <w:tcW w:w="2410" w:type="dxa"/>
            <w:tcBorders>
              <w:top w:val="single" w:sz="4" w:space="0" w:color="auto"/>
              <w:left w:val="nil"/>
              <w:bottom w:val="single" w:sz="4" w:space="0" w:color="auto"/>
              <w:right w:val="single" w:sz="4" w:space="0" w:color="auto"/>
            </w:tcBorders>
          </w:tcPr>
          <w:p w:rsidR="00260137" w:rsidRPr="006E726E" w:rsidRDefault="00260137" w:rsidP="00BD33B0">
            <w:pPr>
              <w:jc w:val="center"/>
              <w:rPr>
                <w:sz w:val="18"/>
                <w:szCs w:val="18"/>
                <w:lang w:eastAsia="ru-RU"/>
              </w:rPr>
            </w:pPr>
            <w:r w:rsidRPr="006E726E">
              <w:rPr>
                <w:sz w:val="18"/>
                <w:szCs w:val="18"/>
                <w:lang w:eastAsia="ru-RU"/>
              </w:rPr>
              <w:t>КБК не соответствует установленной структуре, Таблице соответствия КВР кодам КОСГУ – недопустим</w:t>
            </w:r>
            <w:ins w:id="278" w:author="Зайцев Павел Борисович" w:date="2025-12-26T17:10:00Z">
              <w:r w:rsidR="00BD33B0">
                <w:rPr>
                  <w:sz w:val="18"/>
                  <w:szCs w:val="18"/>
                  <w:lang w:eastAsia="ru-RU"/>
                </w:rPr>
                <w:t>о</w:t>
              </w:r>
            </w:ins>
            <w:del w:id="279" w:author="Зайцев Павел Борисович" w:date="2025-12-26T17:10:00Z">
              <w:r w:rsidRPr="006E726E" w:rsidDel="00BD33B0">
                <w:rPr>
                  <w:sz w:val="18"/>
                  <w:szCs w:val="18"/>
                  <w:lang w:eastAsia="ru-RU"/>
                </w:rPr>
                <w:delText xml:space="preserve">. </w:delText>
              </w:r>
            </w:del>
          </w:p>
        </w:tc>
      </w:tr>
      <w:tr w:rsidR="00A403DD" w:rsidRPr="006E726E" w:rsidTr="006A68D4">
        <w:trPr>
          <w:trHeight w:val="567"/>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3DD" w:rsidRPr="006E726E" w:rsidRDefault="00A403DD" w:rsidP="004226CA">
            <w:pPr>
              <w:jc w:val="center"/>
              <w:rPr>
                <w:sz w:val="18"/>
                <w:szCs w:val="18"/>
                <w:lang w:eastAsia="ru-RU"/>
              </w:rPr>
            </w:pPr>
            <w:r w:rsidRPr="006E726E">
              <w:rPr>
                <w:sz w:val="18"/>
                <w:szCs w:val="18"/>
                <w:lang w:eastAsia="ru-RU"/>
              </w:rPr>
              <w:lastRenderedPageBreak/>
              <w:t>&lt;&gt;0000</w:t>
            </w:r>
          </w:p>
        </w:tc>
        <w:tc>
          <w:tcPr>
            <w:tcW w:w="1368"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E462A8" w:rsidP="00260137">
            <w:pPr>
              <w:jc w:val="center"/>
              <w:rPr>
                <w:sz w:val="18"/>
                <w:szCs w:val="18"/>
                <w:lang w:eastAsia="ru-RU"/>
              </w:rPr>
            </w:pPr>
            <w:r w:rsidRPr="006E726E">
              <w:rPr>
                <w:sz w:val="18"/>
                <w:szCs w:val="18"/>
                <w:lang w:eastAsia="ru-RU"/>
              </w:rPr>
              <w:t>&lt;&gt;</w:t>
            </w:r>
            <w:r w:rsidR="00A403DD" w:rsidRPr="006E726E">
              <w:rPr>
                <w:sz w:val="18"/>
                <w:szCs w:val="18"/>
                <w:lang w:eastAsia="ru-RU"/>
              </w:rPr>
              <w:t>0000000000</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A403DD" w:rsidRPr="006E726E" w:rsidRDefault="00A403DD" w:rsidP="00260137">
            <w:pPr>
              <w:jc w:val="center"/>
              <w:rPr>
                <w:sz w:val="18"/>
                <w:szCs w:val="18"/>
                <w:lang w:eastAsia="ru-RU"/>
              </w:rPr>
            </w:pPr>
            <w:r w:rsidRPr="006E726E">
              <w:rPr>
                <w:sz w:val="18"/>
                <w:szCs w:val="18"/>
                <w:lang w:eastAsia="ru-RU"/>
              </w:rPr>
              <w:t>=831,832</w:t>
            </w:r>
            <w:r w:rsidR="001B2687" w:rsidRPr="006E726E">
              <w:rPr>
                <w:sz w:val="18"/>
                <w:szCs w:val="18"/>
                <w:lang w:eastAsia="ru-RU"/>
              </w:rPr>
              <w:t>,</w:t>
            </w:r>
            <w:r w:rsidRPr="006E726E">
              <w:rPr>
                <w:sz w:val="18"/>
                <w:szCs w:val="18"/>
                <w:lang w:eastAsia="ru-RU"/>
              </w:rPr>
              <w:t>851,852,853,880</w:t>
            </w:r>
          </w:p>
        </w:tc>
        <w:tc>
          <w:tcPr>
            <w:tcW w:w="567"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A403DD" w:rsidP="00260137">
            <w:pPr>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2329F" w:rsidRPr="006E726E" w:rsidRDefault="00A403DD" w:rsidP="00260137">
            <w:pPr>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shd w:val="clear" w:color="auto" w:fill="auto"/>
            <w:vAlign w:val="center"/>
          </w:tcPr>
          <w:p w:rsidR="00A403DD" w:rsidRPr="006E726E" w:rsidRDefault="00260137" w:rsidP="00260137">
            <w:pPr>
              <w:jc w:val="center"/>
              <w:rPr>
                <w:sz w:val="18"/>
                <w:szCs w:val="18"/>
                <w:lang w:eastAsia="ru-RU"/>
              </w:rPr>
            </w:pPr>
            <w:r w:rsidRPr="006E726E">
              <w:rPr>
                <w:sz w:val="18"/>
                <w:szCs w:val="18"/>
                <w:lang w:eastAsia="ru-RU"/>
              </w:rPr>
              <w:t>291</w:t>
            </w:r>
          </w:p>
        </w:tc>
        <w:tc>
          <w:tcPr>
            <w:tcW w:w="2410" w:type="dxa"/>
            <w:tcBorders>
              <w:top w:val="single" w:sz="4" w:space="0" w:color="auto"/>
              <w:left w:val="nil"/>
              <w:bottom w:val="single" w:sz="4" w:space="0" w:color="auto"/>
              <w:right w:val="single" w:sz="4" w:space="0" w:color="auto"/>
            </w:tcBorders>
          </w:tcPr>
          <w:p w:rsidR="00A403DD" w:rsidRPr="006E726E" w:rsidRDefault="00A403DD" w:rsidP="001921AF">
            <w:pPr>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292</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suppressAutoHyphens w:val="0"/>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293</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suppressAutoHyphens w:val="0"/>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0004FF">
            <w:pPr>
              <w:suppressAutoHyphens w:val="0"/>
              <w:jc w:val="center"/>
              <w:rPr>
                <w:sz w:val="18"/>
                <w:szCs w:val="18"/>
                <w:lang w:eastAsia="ru-RU"/>
              </w:rPr>
            </w:pPr>
            <w:r w:rsidRPr="006E726E">
              <w:rPr>
                <w:sz w:val="18"/>
                <w:szCs w:val="18"/>
                <w:lang w:eastAsia="ru-RU"/>
              </w:rPr>
              <w:t>=710,831,832,853,880</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294</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suppressAutoHyphens w:val="0"/>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=831,832,853,880</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295</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suppressAutoHyphens w:val="0"/>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&lt;&gt;0000000000</w:t>
            </w:r>
            <w:ins w:id="280" w:author="Зайцев Павел Борисович" w:date="2025-12-17T12:04:00Z">
              <w:r w:rsidR="006E726E" w:rsidRPr="006E726E">
                <w:rPr>
                  <w:sz w:val="18"/>
                  <w:szCs w:val="18"/>
                  <w:lang w:eastAsia="ru-RU"/>
                </w:rPr>
                <w:t>**</w:t>
              </w:r>
            </w:ins>
            <w:del w:id="281" w:author="Зайцев Павел Борисович" w:date="2025-12-17T12:04:00Z">
              <w:r w:rsidR="00F40474"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=113,</w:t>
            </w:r>
            <w:r w:rsidR="000004FF" w:rsidRPr="006E726E">
              <w:rPr>
                <w:sz w:val="18"/>
                <w:szCs w:val="18"/>
                <w:lang w:eastAsia="ru-RU"/>
              </w:rPr>
              <w:t>122,</w:t>
            </w:r>
            <w:r w:rsidRPr="006E726E">
              <w:rPr>
                <w:sz w:val="18"/>
                <w:szCs w:val="18"/>
                <w:lang w:eastAsia="ru-RU"/>
              </w:rPr>
              <w:t>123,243,</w:t>
            </w:r>
            <w:r w:rsidR="000004FF" w:rsidRPr="006E726E">
              <w:rPr>
                <w:sz w:val="18"/>
                <w:szCs w:val="18"/>
                <w:lang w:eastAsia="ru-RU"/>
              </w:rPr>
              <w:t>313,</w:t>
            </w:r>
            <w:r w:rsidRPr="006E726E">
              <w:rPr>
                <w:sz w:val="18"/>
                <w:szCs w:val="18"/>
                <w:lang w:eastAsia="ru-RU"/>
              </w:rPr>
              <w:t>321,330,340,350,360,831,832,853,880</w:t>
            </w:r>
            <w:r w:rsidR="00BC52F0" w:rsidRPr="006E726E">
              <w:rPr>
                <w:sz w:val="18"/>
                <w:szCs w:val="18"/>
                <w:lang w:eastAsia="ru-RU"/>
              </w:rPr>
              <w:t>;</w:t>
            </w:r>
          </w:p>
          <w:p w:rsidR="00BC52F0" w:rsidRPr="00732CA6" w:rsidRDefault="00BC52F0" w:rsidP="00260137">
            <w:pPr>
              <w:suppressAutoHyphens w:val="0"/>
              <w:jc w:val="center"/>
              <w:rPr>
                <w:sz w:val="18"/>
                <w:szCs w:val="18"/>
                <w:lang w:eastAsia="ru-RU"/>
              </w:rPr>
            </w:pPr>
            <w:r w:rsidRPr="00BE5933">
              <w:rPr>
                <w:sz w:val="18"/>
                <w:szCs w:val="18"/>
                <w:lang w:eastAsia="ru-RU"/>
              </w:rPr>
              <w:t xml:space="preserve">809 </w:t>
            </w:r>
            <w:r w:rsidRPr="00BE5933">
              <w:rPr>
                <w:bCs/>
              </w:rPr>
              <w:t>(при безвозмездной передаче НФА, ФА, ФО)</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296</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suppressAutoHyphens w:val="0"/>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A96E21">
            <w:pPr>
              <w:suppressAutoHyphens w:val="0"/>
              <w:jc w:val="center"/>
              <w:rPr>
                <w:sz w:val="18"/>
                <w:szCs w:val="18"/>
                <w:lang w:eastAsia="ru-RU"/>
              </w:rPr>
            </w:pPr>
            <w:r w:rsidRPr="006E726E">
              <w:rPr>
                <w:sz w:val="18"/>
                <w:szCs w:val="18"/>
                <w:lang w:eastAsia="ru-RU"/>
              </w:rPr>
              <w:t>=243,</w:t>
            </w:r>
            <w:r w:rsidR="004622C6" w:rsidRPr="006E726E">
              <w:rPr>
                <w:sz w:val="18"/>
                <w:szCs w:val="18"/>
                <w:lang w:eastAsia="ru-RU"/>
              </w:rPr>
              <w:t>244,</w:t>
            </w:r>
            <w:r w:rsidR="005A4CC7" w:rsidRPr="006E726E">
              <w:rPr>
                <w:sz w:val="18"/>
                <w:szCs w:val="18"/>
                <w:lang w:eastAsia="ru-RU"/>
              </w:rPr>
              <w:t>613,623,</w:t>
            </w:r>
            <w:ins w:id="282" w:author="Зайцев Павел Борисович" w:date="2025-12-25T18:24:00Z">
              <w:r w:rsidR="00A96E21">
                <w:rPr>
                  <w:sz w:val="18"/>
                  <w:szCs w:val="18"/>
                  <w:lang w:eastAsia="ru-RU"/>
                </w:rPr>
                <w:t>811,812,813,</w:t>
              </w:r>
            </w:ins>
            <w:r w:rsidRPr="006E726E">
              <w:rPr>
                <w:sz w:val="18"/>
                <w:szCs w:val="18"/>
                <w:lang w:eastAsia="ru-RU"/>
              </w:rPr>
              <w:t>831,832,841,853,880</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297</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suppressAutoHyphens w:val="0"/>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&lt;&gt;0000000000</w:t>
            </w:r>
            <w:ins w:id="283" w:author="Зайцев Павел Борисович" w:date="2025-12-17T12:04:00Z">
              <w:r w:rsidR="006E726E" w:rsidRPr="006E726E">
                <w:rPr>
                  <w:sz w:val="18"/>
                  <w:szCs w:val="18"/>
                  <w:lang w:eastAsia="ru-RU"/>
                </w:rPr>
                <w:t>**</w:t>
              </w:r>
            </w:ins>
            <w:del w:id="284" w:author="Зайцев Павел Борисович" w:date="2025-12-17T12:04:00Z">
              <w:r w:rsidR="00F40474" w:rsidRPr="006E726E" w:rsidDel="006E726E">
                <w:rPr>
                  <w:sz w:val="18"/>
                  <w:szCs w:val="18"/>
                  <w:vertAlign w:val="superscript"/>
                  <w:lang w:eastAsia="ru-RU"/>
                </w:rPr>
                <w:delText>4</w:delText>
              </w:r>
            </w:del>
          </w:p>
        </w:tc>
        <w:tc>
          <w:tcPr>
            <w:tcW w:w="1842" w:type="dxa"/>
            <w:tcBorders>
              <w:top w:val="single" w:sz="4" w:space="0" w:color="auto"/>
              <w:left w:val="nil"/>
              <w:bottom w:val="single" w:sz="4" w:space="0" w:color="auto"/>
              <w:right w:val="single" w:sz="4" w:space="0" w:color="auto"/>
            </w:tcBorders>
            <w:noWrap/>
            <w:vAlign w:val="center"/>
          </w:tcPr>
          <w:p w:rsidR="00BC52F0" w:rsidRPr="006E726E" w:rsidRDefault="00260137" w:rsidP="00BC52F0">
            <w:pPr>
              <w:suppressAutoHyphens w:val="0"/>
              <w:jc w:val="center"/>
              <w:rPr>
                <w:sz w:val="18"/>
                <w:szCs w:val="18"/>
                <w:lang w:eastAsia="ru-RU"/>
              </w:rPr>
            </w:pPr>
            <w:r w:rsidRPr="006E726E">
              <w:rPr>
                <w:sz w:val="18"/>
                <w:szCs w:val="18"/>
                <w:lang w:eastAsia="ru-RU"/>
              </w:rPr>
              <w:t>=</w:t>
            </w:r>
            <w:r w:rsidR="004622C6" w:rsidRPr="006E726E">
              <w:rPr>
                <w:sz w:val="18"/>
                <w:szCs w:val="18"/>
                <w:lang w:eastAsia="ru-RU"/>
              </w:rPr>
              <w:t>321,</w:t>
            </w:r>
            <w:r w:rsidRPr="006E726E">
              <w:rPr>
                <w:sz w:val="18"/>
                <w:szCs w:val="18"/>
                <w:lang w:eastAsia="ru-RU"/>
              </w:rPr>
              <w:t>831,832,853,880</w:t>
            </w:r>
            <w:r w:rsidR="00BC52F0" w:rsidRPr="006E726E">
              <w:rPr>
                <w:sz w:val="18"/>
                <w:szCs w:val="18"/>
                <w:lang w:eastAsia="ru-RU"/>
              </w:rPr>
              <w:t>;</w:t>
            </w:r>
          </w:p>
          <w:p w:rsidR="00260137" w:rsidRPr="00BE5933" w:rsidRDefault="00BC52F0" w:rsidP="00BC52F0">
            <w:pPr>
              <w:suppressAutoHyphens w:val="0"/>
              <w:jc w:val="center"/>
              <w:rPr>
                <w:sz w:val="18"/>
                <w:szCs w:val="18"/>
                <w:lang w:eastAsia="ru-RU"/>
              </w:rPr>
            </w:pPr>
            <w:r w:rsidRPr="006E726E">
              <w:rPr>
                <w:sz w:val="18"/>
                <w:szCs w:val="18"/>
                <w:lang w:eastAsia="ru-RU"/>
              </w:rPr>
              <w:t xml:space="preserve">809 </w:t>
            </w:r>
            <w:r w:rsidRPr="006E726E">
              <w:rPr>
                <w:bCs/>
              </w:rPr>
              <w:t>(при безвозмездной передаче НФА, ФА, ФО)</w:t>
            </w:r>
          </w:p>
        </w:tc>
        <w:tc>
          <w:tcPr>
            <w:tcW w:w="567" w:type="dxa"/>
            <w:tcBorders>
              <w:top w:val="single" w:sz="4" w:space="0" w:color="auto"/>
              <w:left w:val="nil"/>
              <w:bottom w:val="single" w:sz="4" w:space="0" w:color="auto"/>
              <w:right w:val="single" w:sz="4" w:space="0" w:color="auto"/>
            </w:tcBorders>
            <w:vAlign w:val="center"/>
          </w:tcPr>
          <w:p w:rsidR="00260137" w:rsidRPr="00732CA6" w:rsidRDefault="00260137" w:rsidP="00260137">
            <w:pPr>
              <w:suppressAutoHyphens w:val="0"/>
              <w:jc w:val="center"/>
              <w:rPr>
                <w:sz w:val="18"/>
                <w:szCs w:val="18"/>
                <w:lang w:eastAsia="ru-RU"/>
              </w:rPr>
            </w:pPr>
            <w:r w:rsidRPr="00732CA6">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298</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suppressAutoHyphens w:val="0"/>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r w:rsidR="00260137" w:rsidRPr="006E726E" w:rsidTr="00260137">
        <w:trPr>
          <w:trHeight w:val="567"/>
        </w:trPr>
        <w:tc>
          <w:tcPr>
            <w:tcW w:w="900" w:type="dxa"/>
            <w:tcBorders>
              <w:top w:val="single" w:sz="4" w:space="0" w:color="auto"/>
              <w:left w:val="single" w:sz="4" w:space="0" w:color="auto"/>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w:t>
            </w:r>
          </w:p>
        </w:tc>
        <w:tc>
          <w:tcPr>
            <w:tcW w:w="1368" w:type="dxa"/>
            <w:tcBorders>
              <w:top w:val="single" w:sz="4" w:space="0" w:color="auto"/>
              <w:left w:val="nil"/>
              <w:bottom w:val="single" w:sz="4" w:space="0" w:color="auto"/>
              <w:right w:val="single" w:sz="4" w:space="0" w:color="auto"/>
            </w:tcBorders>
            <w:noWrap/>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&lt;&gt;0000000000</w:t>
            </w:r>
          </w:p>
        </w:tc>
        <w:tc>
          <w:tcPr>
            <w:tcW w:w="1842" w:type="dxa"/>
            <w:tcBorders>
              <w:top w:val="single" w:sz="4" w:space="0" w:color="auto"/>
              <w:left w:val="nil"/>
              <w:bottom w:val="single" w:sz="4" w:space="0" w:color="auto"/>
              <w:right w:val="single" w:sz="4" w:space="0" w:color="auto"/>
            </w:tcBorders>
            <w:noWrap/>
            <w:vAlign w:val="center"/>
          </w:tcPr>
          <w:p w:rsidR="00260137" w:rsidRPr="006E726E" w:rsidRDefault="00260137" w:rsidP="00F22713">
            <w:pPr>
              <w:suppressAutoHyphens w:val="0"/>
              <w:jc w:val="center"/>
              <w:rPr>
                <w:sz w:val="18"/>
                <w:szCs w:val="18"/>
                <w:lang w:eastAsia="ru-RU"/>
              </w:rPr>
            </w:pPr>
            <w:r w:rsidRPr="006E726E">
              <w:rPr>
                <w:sz w:val="18"/>
                <w:szCs w:val="18"/>
                <w:lang w:eastAsia="ru-RU"/>
              </w:rPr>
              <w:t>=</w:t>
            </w:r>
            <w:r w:rsidR="006F711F" w:rsidRPr="006E726E">
              <w:rPr>
                <w:sz w:val="18"/>
                <w:szCs w:val="18"/>
                <w:lang w:eastAsia="ru-RU"/>
              </w:rPr>
              <w:t>243,</w:t>
            </w:r>
            <w:r w:rsidRPr="006E726E">
              <w:rPr>
                <w:sz w:val="18"/>
                <w:szCs w:val="18"/>
                <w:lang w:eastAsia="ru-RU"/>
              </w:rPr>
              <w:t>831,832,841,853,880</w:t>
            </w:r>
          </w:p>
        </w:tc>
        <w:tc>
          <w:tcPr>
            <w:tcW w:w="567"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1</w:t>
            </w:r>
          </w:p>
        </w:tc>
        <w:tc>
          <w:tcPr>
            <w:tcW w:w="993"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40120</w:t>
            </w:r>
          </w:p>
        </w:tc>
        <w:tc>
          <w:tcPr>
            <w:tcW w:w="1381" w:type="dxa"/>
            <w:tcBorders>
              <w:top w:val="single" w:sz="4" w:space="0" w:color="auto"/>
              <w:left w:val="nil"/>
              <w:bottom w:val="single" w:sz="4" w:space="0" w:color="auto"/>
              <w:right w:val="single" w:sz="4" w:space="0" w:color="auto"/>
            </w:tcBorders>
            <w:vAlign w:val="center"/>
          </w:tcPr>
          <w:p w:rsidR="00260137" w:rsidRPr="006E726E" w:rsidRDefault="00260137" w:rsidP="00260137">
            <w:pPr>
              <w:suppressAutoHyphens w:val="0"/>
              <w:jc w:val="center"/>
              <w:rPr>
                <w:sz w:val="18"/>
                <w:szCs w:val="18"/>
                <w:lang w:eastAsia="ru-RU"/>
              </w:rPr>
            </w:pPr>
            <w:r w:rsidRPr="006E726E">
              <w:rPr>
                <w:sz w:val="18"/>
                <w:szCs w:val="18"/>
                <w:lang w:eastAsia="ru-RU"/>
              </w:rPr>
              <w:t>299</w:t>
            </w:r>
          </w:p>
        </w:tc>
        <w:tc>
          <w:tcPr>
            <w:tcW w:w="2410" w:type="dxa"/>
            <w:tcBorders>
              <w:top w:val="single" w:sz="4" w:space="0" w:color="auto"/>
              <w:left w:val="nil"/>
              <w:bottom w:val="single" w:sz="4" w:space="0" w:color="auto"/>
              <w:right w:val="single" w:sz="4" w:space="0" w:color="auto"/>
            </w:tcBorders>
          </w:tcPr>
          <w:p w:rsidR="00260137" w:rsidRPr="006E726E" w:rsidRDefault="00260137" w:rsidP="00260137">
            <w:pPr>
              <w:suppressAutoHyphens w:val="0"/>
              <w:jc w:val="center"/>
              <w:rPr>
                <w:sz w:val="18"/>
                <w:szCs w:val="18"/>
                <w:lang w:eastAsia="ru-RU"/>
              </w:rPr>
            </w:pPr>
            <w:r w:rsidRPr="006E726E">
              <w:rPr>
                <w:sz w:val="18"/>
                <w:szCs w:val="18"/>
                <w:lang w:eastAsia="ru-RU"/>
              </w:rPr>
              <w:t xml:space="preserve">КБК не соответствует установленной структуре, Таблице соответствия КВР кодам КОСГУ </w:t>
            </w:r>
            <w:r w:rsidR="00EE5820" w:rsidRPr="006E726E">
              <w:rPr>
                <w:sz w:val="18"/>
                <w:szCs w:val="18"/>
                <w:lang w:eastAsia="ru-RU"/>
              </w:rPr>
              <w:t>–</w:t>
            </w:r>
            <w:r w:rsidRPr="006E726E">
              <w:rPr>
                <w:sz w:val="18"/>
                <w:szCs w:val="18"/>
                <w:lang w:eastAsia="ru-RU"/>
              </w:rPr>
              <w:t xml:space="preserve"> недопустимо</w:t>
            </w:r>
          </w:p>
        </w:tc>
      </w:tr>
    </w:tbl>
    <w:p w:rsidR="007E34C2" w:rsidRDefault="007E34C2" w:rsidP="0071514C">
      <w:pPr>
        <w:autoSpaceDE w:val="0"/>
        <w:rPr>
          <w:ins w:id="285" w:author="Зайцев Павел Борисович" w:date="2025-12-17T11:59:00Z"/>
          <w:sz w:val="18"/>
          <w:szCs w:val="18"/>
        </w:rPr>
      </w:pPr>
    </w:p>
    <w:p w:rsidR="006E726E" w:rsidRPr="00F40474" w:rsidRDefault="006E726E" w:rsidP="0033760F">
      <w:pPr>
        <w:pStyle w:val="af0"/>
        <w:jc w:val="both"/>
        <w:rPr>
          <w:ins w:id="286" w:author="Зайцев Павел Борисович" w:date="2025-12-17T11:59:00Z"/>
          <w:lang w:val="ru-RU" w:eastAsia="ru-RU"/>
        </w:rPr>
      </w:pPr>
      <w:ins w:id="287" w:author="Зайцев Павел Борисович" w:date="2025-12-17T11:59:00Z">
        <w:r>
          <w:rPr>
            <w:lang w:val="ru-RU"/>
          </w:rPr>
          <w:t xml:space="preserve">* </w:t>
        </w:r>
        <w:r w:rsidRPr="001678FD">
          <w:t xml:space="preserve">Допускается указание </w:t>
        </w:r>
        <w:r>
          <w:rPr>
            <w:lang w:val="ru-RU"/>
          </w:rPr>
          <w:t>0000</w:t>
        </w:r>
        <w:r w:rsidRPr="001678FD">
          <w:t xml:space="preserve"> </w:t>
        </w:r>
        <w:r>
          <w:rPr>
            <w:lang w:val="ru-RU"/>
          </w:rPr>
          <w:t>при</w:t>
        </w:r>
        <w:r>
          <w:rPr>
            <w:lang w:val="ru-RU" w:eastAsia="ru-RU"/>
          </w:rPr>
          <w:t xml:space="preserve"> </w:t>
        </w:r>
        <w:r>
          <w:rPr>
            <w:lang w:val="ru-RU"/>
          </w:rPr>
          <w:t>указании КВР = 803, а также 804, 806 (при передаче счета 20400 «</w:t>
        </w:r>
        <w:r w:rsidRPr="00B63438">
          <w:rPr>
            <w:lang w:val="ru-RU"/>
          </w:rPr>
          <w:t>Финансовые вложения</w:t>
        </w:r>
        <w:r>
          <w:rPr>
            <w:lang w:val="ru-RU"/>
          </w:rPr>
          <w:t>»)</w:t>
        </w:r>
      </w:ins>
      <w:ins w:id="288" w:author="Зайцев Павел Борисович" w:date="2025-12-17T12:13:00Z">
        <w:r w:rsidR="0033760F">
          <w:rPr>
            <w:lang w:val="ru-RU"/>
          </w:rPr>
          <w:t>.</w:t>
        </w:r>
      </w:ins>
    </w:p>
    <w:p w:rsidR="006E726E" w:rsidRPr="00F40474" w:rsidRDefault="006E726E" w:rsidP="0033760F">
      <w:pPr>
        <w:pStyle w:val="af0"/>
        <w:jc w:val="both"/>
        <w:rPr>
          <w:ins w:id="289" w:author="Зайцев Павел Борисович" w:date="2025-12-17T11:59:00Z"/>
          <w:lang w:val="ru-RU"/>
        </w:rPr>
      </w:pPr>
      <w:ins w:id="290" w:author="Зайцев Павел Борисович" w:date="2025-12-17T11:59:00Z">
        <w:r>
          <w:rPr>
            <w:lang w:val="ru-RU"/>
          </w:rPr>
          <w:t xml:space="preserve">** Допускается указание </w:t>
        </w:r>
        <w:r>
          <w:rPr>
            <w:sz w:val="18"/>
            <w:szCs w:val="18"/>
            <w:lang w:val="ru-RU"/>
          </w:rPr>
          <w:t xml:space="preserve">ЦС 0000000000, КВР 000 </w:t>
        </w:r>
        <w:r>
          <w:rPr>
            <w:sz w:val="18"/>
            <w:szCs w:val="18"/>
          </w:rPr>
          <w:t xml:space="preserve">в части </w:t>
        </w:r>
        <w:r w:rsidRPr="00A85225">
          <w:rPr>
            <w:sz w:val="18"/>
            <w:szCs w:val="18"/>
          </w:rPr>
          <w:t>расходов текущего финансового года</w:t>
        </w:r>
        <w:r w:rsidDel="00F40474">
          <w:rPr>
            <w:lang w:val="ru-RU"/>
          </w:rPr>
          <w:t xml:space="preserve"> </w:t>
        </w:r>
        <w:r>
          <w:rPr>
            <w:lang w:val="ru-RU"/>
          </w:rPr>
          <w:t>по операциям с объектами нефинансовых активов при реализации СГС «Запасы»,</w:t>
        </w:r>
        <w:r w:rsidRPr="00F40474">
          <w:rPr>
            <w:sz w:val="18"/>
            <w:szCs w:val="18"/>
          </w:rPr>
          <w:t xml:space="preserve"> </w:t>
        </w:r>
        <w:r w:rsidRPr="00A85225">
          <w:rPr>
            <w:sz w:val="18"/>
            <w:szCs w:val="18"/>
          </w:rPr>
          <w:t>по предоставлению права пользования активом на льготных условиях</w:t>
        </w:r>
        <w:r>
          <w:rPr>
            <w:sz w:val="18"/>
            <w:szCs w:val="18"/>
            <w:lang w:val="ru-RU"/>
          </w:rPr>
          <w:t xml:space="preserve"> при реализации СГС «Аренда»; ЦС 0000000000 КВР 80Х </w:t>
        </w:r>
        <w:r>
          <w:rPr>
            <w:sz w:val="18"/>
            <w:szCs w:val="18"/>
          </w:rPr>
          <w:t xml:space="preserve">в части </w:t>
        </w:r>
        <w:r w:rsidRPr="00A85225">
          <w:rPr>
            <w:sz w:val="18"/>
            <w:szCs w:val="18"/>
          </w:rPr>
          <w:t>расходов текущего финансового года</w:t>
        </w:r>
        <w:r>
          <w:rPr>
            <w:sz w:val="18"/>
            <w:szCs w:val="18"/>
            <w:lang w:val="ru-RU"/>
          </w:rPr>
          <w:t xml:space="preserve"> при передаче НФА, ФА, ФО</w:t>
        </w:r>
      </w:ins>
    </w:p>
    <w:p w:rsidR="006E726E" w:rsidRDefault="006E726E" w:rsidP="0071514C">
      <w:pPr>
        <w:autoSpaceDE w:val="0"/>
        <w:rPr>
          <w:ins w:id="291" w:author="Зайцев Павел Борисович" w:date="2025-12-17T11:59:00Z"/>
          <w:sz w:val="18"/>
          <w:szCs w:val="18"/>
        </w:rPr>
      </w:pPr>
    </w:p>
    <w:p w:rsidR="006E726E" w:rsidRPr="00A1781D" w:rsidRDefault="006E726E" w:rsidP="0071514C">
      <w:pPr>
        <w:autoSpaceDE w:val="0"/>
        <w:rPr>
          <w:sz w:val="18"/>
          <w:szCs w:val="18"/>
        </w:rPr>
      </w:pPr>
    </w:p>
    <w:p w:rsidR="000D7476" w:rsidRPr="00A1781D" w:rsidRDefault="000D7476" w:rsidP="000D7476">
      <w:pPr>
        <w:autoSpaceDE w:val="0"/>
        <w:rPr>
          <w:b/>
          <w:sz w:val="18"/>
          <w:szCs w:val="18"/>
        </w:rPr>
      </w:pPr>
      <w:r w:rsidRPr="00A1781D">
        <w:rPr>
          <w:b/>
          <w:sz w:val="18"/>
          <w:szCs w:val="18"/>
        </w:rPr>
        <w:t xml:space="preserve">Раздел </w:t>
      </w:r>
      <w:r w:rsidR="00C97668" w:rsidRPr="00A1781D">
        <w:rPr>
          <w:b/>
          <w:sz w:val="18"/>
          <w:szCs w:val="18"/>
        </w:rPr>
        <w:t>1 Бюджетная деятельность</w:t>
      </w:r>
      <w:r w:rsidRPr="00A1781D">
        <w:rPr>
          <w:b/>
          <w:sz w:val="18"/>
          <w:szCs w:val="18"/>
        </w:rPr>
        <w:t xml:space="preserve"> «</w:t>
      </w:r>
      <w:r w:rsidR="00D13BCB" w:rsidRPr="00A1781D">
        <w:rPr>
          <w:b/>
          <w:sz w:val="18"/>
          <w:szCs w:val="18"/>
        </w:rPr>
        <w:t>Источники</w:t>
      </w:r>
      <w:r w:rsidRPr="00A1781D">
        <w:rPr>
          <w:b/>
          <w:sz w:val="18"/>
          <w:szCs w:val="18"/>
        </w:rPr>
        <w:t>»</w:t>
      </w: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1419"/>
        <w:gridCol w:w="992"/>
        <w:gridCol w:w="1276"/>
        <w:gridCol w:w="709"/>
        <w:gridCol w:w="992"/>
        <w:gridCol w:w="831"/>
        <w:gridCol w:w="587"/>
        <w:gridCol w:w="903"/>
        <w:gridCol w:w="1000"/>
      </w:tblGrid>
      <w:tr w:rsidR="009A2A9F" w:rsidRPr="00A1781D" w:rsidTr="008767C5">
        <w:trPr>
          <w:trHeight w:val="415"/>
        </w:trPr>
        <w:tc>
          <w:tcPr>
            <w:tcW w:w="91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Группа</w:t>
            </w:r>
          </w:p>
        </w:tc>
        <w:tc>
          <w:tcPr>
            <w:tcW w:w="141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Подгруппа</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Статья</w:t>
            </w:r>
          </w:p>
        </w:tc>
        <w:tc>
          <w:tcPr>
            <w:tcW w:w="1276"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Подстатья</w:t>
            </w:r>
          </w:p>
        </w:tc>
        <w:tc>
          <w:tcPr>
            <w:tcW w:w="709"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ЭЛМ</w:t>
            </w:r>
          </w:p>
        </w:tc>
        <w:tc>
          <w:tcPr>
            <w:tcW w:w="992"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Подвид</w:t>
            </w:r>
          </w:p>
        </w:tc>
        <w:tc>
          <w:tcPr>
            <w:tcW w:w="831" w:type="dxa"/>
            <w:vAlign w:val="center"/>
          </w:tcPr>
          <w:p w:rsidR="009A2A9F" w:rsidRPr="00A1781D" w:rsidRDefault="009A2A9F" w:rsidP="009D21EE">
            <w:pPr>
              <w:jc w:val="center"/>
              <w:rPr>
                <w:bCs/>
                <w:sz w:val="18"/>
                <w:szCs w:val="18"/>
                <w:lang w:eastAsia="ru-RU"/>
              </w:rPr>
            </w:pPr>
            <w:r w:rsidRPr="00A1781D">
              <w:rPr>
                <w:bCs/>
                <w:sz w:val="18"/>
                <w:szCs w:val="18"/>
                <w:lang w:eastAsia="ru-RU"/>
              </w:rPr>
              <w:t>А</w:t>
            </w:r>
            <w:r w:rsidR="00B142DE" w:rsidRPr="00A1781D">
              <w:rPr>
                <w:bCs/>
                <w:sz w:val="18"/>
                <w:szCs w:val="18"/>
                <w:lang w:eastAsia="ru-RU"/>
              </w:rPr>
              <w:t>Г</w:t>
            </w:r>
            <w:r w:rsidRPr="00A1781D">
              <w:rPr>
                <w:bCs/>
                <w:sz w:val="18"/>
                <w:szCs w:val="18"/>
                <w:lang w:eastAsia="ru-RU"/>
              </w:rPr>
              <w:t>В</w:t>
            </w:r>
            <w:r w:rsidR="00B142DE" w:rsidRPr="00A1781D">
              <w:rPr>
                <w:bCs/>
                <w:sz w:val="18"/>
                <w:szCs w:val="18"/>
                <w:lang w:eastAsia="ru-RU"/>
              </w:rPr>
              <w:t>И</w:t>
            </w:r>
          </w:p>
        </w:tc>
        <w:tc>
          <w:tcPr>
            <w:tcW w:w="587"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КВД</w:t>
            </w:r>
          </w:p>
        </w:tc>
        <w:tc>
          <w:tcPr>
            <w:tcW w:w="903"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АС</w:t>
            </w:r>
          </w:p>
        </w:tc>
        <w:tc>
          <w:tcPr>
            <w:tcW w:w="1000" w:type="dxa"/>
            <w:shd w:val="clear" w:color="auto" w:fill="auto"/>
            <w:vAlign w:val="center"/>
          </w:tcPr>
          <w:p w:rsidR="009A2A9F" w:rsidRPr="00A1781D" w:rsidRDefault="009A2A9F" w:rsidP="009D21EE">
            <w:pPr>
              <w:jc w:val="center"/>
              <w:rPr>
                <w:bCs/>
                <w:sz w:val="18"/>
                <w:szCs w:val="18"/>
                <w:lang w:eastAsia="ru-RU"/>
              </w:rPr>
            </w:pPr>
            <w:r w:rsidRPr="00A1781D">
              <w:rPr>
                <w:bCs/>
                <w:sz w:val="18"/>
                <w:szCs w:val="18"/>
                <w:lang w:eastAsia="ru-RU"/>
              </w:rPr>
              <w:t>КОСГУ</w:t>
            </w:r>
          </w:p>
        </w:tc>
      </w:tr>
      <w:tr w:rsidR="009A2A9F" w:rsidRPr="00A1781D" w:rsidTr="008767C5">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=0300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AE6960">
            <w:pPr>
              <w:jc w:val="center"/>
              <w:rPr>
                <w:sz w:val="18"/>
                <w:szCs w:val="18"/>
                <w:lang w:eastAsia="ru-RU"/>
              </w:rPr>
            </w:pPr>
            <w:r w:rsidRPr="00A1781D">
              <w:rPr>
                <w:sz w:val="18"/>
                <w:szCs w:val="18"/>
                <w:lang w:eastAsia="ru-RU"/>
              </w:rPr>
              <w:t>=</w:t>
            </w:r>
            <w:proofErr w:type="spellStart"/>
            <w:r w:rsidR="00AE6960" w:rsidRPr="00A1781D">
              <w:rPr>
                <w:sz w:val="18"/>
                <w:szCs w:val="18"/>
                <w:lang w:eastAsia="ru-RU"/>
              </w:rPr>
              <w:t>хххх</w:t>
            </w:r>
            <w:proofErr w:type="spellEnd"/>
          </w:p>
        </w:tc>
        <w:tc>
          <w:tcPr>
            <w:tcW w:w="831" w:type="dxa"/>
          </w:tcPr>
          <w:p w:rsidR="009A2A9F" w:rsidRPr="00A1781D" w:rsidRDefault="002C3DCC" w:rsidP="000922BC">
            <w:pPr>
              <w:jc w:val="center"/>
              <w:rPr>
                <w:sz w:val="18"/>
                <w:szCs w:val="18"/>
                <w:lang w:eastAsia="ru-RU"/>
              </w:rPr>
            </w:pPr>
            <w:r>
              <w:rPr>
                <w:sz w:val="18"/>
                <w:szCs w:val="18"/>
                <w:lang w:eastAsia="ru-RU"/>
              </w:rPr>
              <w:t>171</w:t>
            </w:r>
          </w:p>
        </w:tc>
        <w:tc>
          <w:tcPr>
            <w:tcW w:w="587"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8767C5">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CB3C93">
            <w:pPr>
              <w:jc w:val="center"/>
              <w:rPr>
                <w:sz w:val="18"/>
                <w:szCs w:val="18"/>
                <w:lang w:eastAsia="ru-RU"/>
              </w:rPr>
            </w:pPr>
            <w:r w:rsidRPr="00A1781D">
              <w:rPr>
                <w:sz w:val="18"/>
                <w:szCs w:val="18"/>
                <w:lang w:eastAsia="ru-RU"/>
              </w:rPr>
              <w:t>=</w:t>
            </w:r>
            <w:r w:rsidR="00CB3C93">
              <w:rPr>
                <w:sz w:val="18"/>
                <w:szCs w:val="18"/>
                <w:lang w:eastAsia="ru-RU"/>
              </w:rPr>
              <w:t>01</w:t>
            </w:r>
            <w:r w:rsidR="007B43C3">
              <w:rPr>
                <w:sz w:val="18"/>
                <w:szCs w:val="18"/>
                <w:lang w:eastAsia="ru-RU"/>
              </w:rPr>
              <w:t>хх</w:t>
            </w:r>
          </w:p>
        </w:tc>
        <w:tc>
          <w:tcPr>
            <w:tcW w:w="992" w:type="dxa"/>
            <w:shd w:val="clear" w:color="auto" w:fill="auto"/>
            <w:vAlign w:val="bottom"/>
          </w:tcPr>
          <w:p w:rsidR="009A2A9F" w:rsidRPr="00A1781D" w:rsidRDefault="009A2A9F" w:rsidP="007B43C3">
            <w:pPr>
              <w:jc w:val="center"/>
              <w:rPr>
                <w:sz w:val="18"/>
                <w:szCs w:val="18"/>
                <w:lang w:eastAsia="ru-RU"/>
              </w:rPr>
            </w:pPr>
            <w:r w:rsidRPr="00A1781D">
              <w:rPr>
                <w:sz w:val="18"/>
                <w:szCs w:val="18"/>
                <w:lang w:eastAsia="ru-RU"/>
              </w:rPr>
              <w:t>=</w:t>
            </w:r>
            <w:proofErr w:type="spellStart"/>
            <w:r w:rsidR="007B43C3">
              <w:rPr>
                <w:sz w:val="18"/>
                <w:szCs w:val="18"/>
                <w:lang w:eastAsia="ru-RU"/>
              </w:rPr>
              <w:t>хх</w:t>
            </w:r>
            <w:proofErr w:type="spellEnd"/>
          </w:p>
        </w:tc>
        <w:tc>
          <w:tcPr>
            <w:tcW w:w="1276" w:type="dxa"/>
            <w:shd w:val="clear" w:color="auto" w:fill="auto"/>
            <w:vAlign w:val="bottom"/>
          </w:tcPr>
          <w:p w:rsidR="009A2A9F" w:rsidRPr="00A1781D" w:rsidRDefault="009A2A9F" w:rsidP="007B43C3">
            <w:pPr>
              <w:jc w:val="center"/>
              <w:rPr>
                <w:sz w:val="18"/>
                <w:szCs w:val="18"/>
                <w:lang w:eastAsia="ru-RU"/>
              </w:rPr>
            </w:pPr>
            <w:r w:rsidRPr="00A1781D">
              <w:rPr>
                <w:sz w:val="18"/>
                <w:szCs w:val="18"/>
                <w:lang w:eastAsia="ru-RU"/>
              </w:rPr>
              <w:t>=</w:t>
            </w:r>
            <w:proofErr w:type="spellStart"/>
            <w:r w:rsidR="007B43C3">
              <w:rPr>
                <w:sz w:val="18"/>
                <w:szCs w:val="18"/>
                <w:lang w:eastAsia="ru-RU"/>
              </w:rPr>
              <w:t>хххх</w:t>
            </w:r>
            <w:proofErr w:type="spellEnd"/>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831" w:type="dxa"/>
          </w:tcPr>
          <w:p w:rsidR="009A2A9F" w:rsidRPr="00A1781D" w:rsidRDefault="009A2A9F" w:rsidP="000922BC">
            <w:pPr>
              <w:jc w:val="center"/>
              <w:rPr>
                <w:sz w:val="18"/>
                <w:szCs w:val="18"/>
                <w:lang w:eastAsia="ru-RU"/>
              </w:rPr>
            </w:pPr>
            <w:del w:id="292" w:author="Зайцев Павел Борисович" w:date="2025-12-17T12:20:00Z">
              <w:r w:rsidRPr="00A1781D" w:rsidDel="006F1413">
                <w:rPr>
                  <w:sz w:val="18"/>
                  <w:szCs w:val="18"/>
                  <w:lang w:eastAsia="ru-RU"/>
                </w:rPr>
                <w:delText>***</w:delText>
              </w:r>
              <w:r w:rsidR="008767C5" w:rsidDel="006F1413">
                <w:rPr>
                  <w:sz w:val="18"/>
                  <w:szCs w:val="18"/>
                  <w:lang w:eastAsia="ru-RU"/>
                </w:rPr>
                <w:delText xml:space="preserve"> </w:delText>
              </w:r>
            </w:del>
            <w:proofErr w:type="spellStart"/>
            <w:ins w:id="293" w:author="Зайцев Павел Борисович" w:date="2025-12-17T12:20:00Z">
              <w:r w:rsidR="006F1413">
                <w:rPr>
                  <w:sz w:val="18"/>
                  <w:szCs w:val="18"/>
                  <w:lang w:eastAsia="ru-RU"/>
                </w:rPr>
                <w:t>ххх</w:t>
              </w:r>
              <w:proofErr w:type="spellEnd"/>
              <w:r w:rsidR="006F1413">
                <w:rPr>
                  <w:sz w:val="18"/>
                  <w:szCs w:val="18"/>
                  <w:lang w:eastAsia="ru-RU"/>
                </w:rPr>
                <w:t xml:space="preserve"> </w:t>
              </w:r>
            </w:ins>
            <w:r w:rsidR="008767C5">
              <w:rPr>
                <w:sz w:val="18"/>
                <w:szCs w:val="18"/>
                <w:lang w:eastAsia="ru-RU"/>
              </w:rPr>
              <w:t>(кроме 171)</w:t>
            </w:r>
          </w:p>
        </w:tc>
        <w:tc>
          <w:tcPr>
            <w:tcW w:w="587"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4D5995" w:rsidRPr="00A1781D" w:rsidTr="008767C5">
        <w:trPr>
          <w:trHeight w:val="255"/>
        </w:trPr>
        <w:tc>
          <w:tcPr>
            <w:tcW w:w="91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=010</w:t>
            </w:r>
            <w:r>
              <w:rPr>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w:t>
            </w:r>
            <w:r>
              <w:rPr>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4D5995">
            <w:pPr>
              <w:jc w:val="center"/>
              <w:rPr>
                <w:sz w:val="18"/>
                <w:szCs w:val="18"/>
                <w:lang w:eastAsia="ru-RU"/>
              </w:rPr>
            </w:pPr>
            <w:r w:rsidRPr="00A1781D">
              <w:rPr>
                <w:sz w:val="18"/>
                <w:szCs w:val="18"/>
                <w:lang w:eastAsia="ru-RU"/>
              </w:rPr>
              <w:t>=000</w:t>
            </w:r>
            <w:r>
              <w:rPr>
                <w:sz w:val="18"/>
                <w:szCs w:val="18"/>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 xml:space="preserve"> 0000</w:t>
            </w:r>
          </w:p>
        </w:tc>
        <w:tc>
          <w:tcPr>
            <w:tcW w:w="831" w:type="dxa"/>
            <w:tcBorders>
              <w:top w:val="single" w:sz="4" w:space="0" w:color="auto"/>
              <w:left w:val="single" w:sz="4" w:space="0" w:color="auto"/>
              <w:bottom w:val="single" w:sz="4" w:space="0" w:color="auto"/>
              <w:right w:val="single" w:sz="4" w:space="0" w:color="auto"/>
            </w:tcBorders>
          </w:tcPr>
          <w:p w:rsidR="004D5995" w:rsidRPr="00A1781D" w:rsidRDefault="004D5995" w:rsidP="004D5995">
            <w:pPr>
              <w:jc w:val="center"/>
              <w:rPr>
                <w:sz w:val="18"/>
                <w:szCs w:val="18"/>
                <w:lang w:eastAsia="ru-RU"/>
              </w:rPr>
            </w:pPr>
            <w:r>
              <w:rPr>
                <w:sz w:val="18"/>
                <w:szCs w:val="18"/>
                <w:lang w:eastAsia="ru-RU"/>
              </w:rPr>
              <w:t>630</w:t>
            </w:r>
          </w:p>
        </w:tc>
        <w:tc>
          <w:tcPr>
            <w:tcW w:w="587"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=1</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=40110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tcPr>
          <w:p w:rsidR="004D5995" w:rsidRPr="00A1781D" w:rsidRDefault="004D5995" w:rsidP="00042EFC">
            <w:pPr>
              <w:jc w:val="center"/>
              <w:rPr>
                <w:sz w:val="18"/>
                <w:szCs w:val="18"/>
                <w:lang w:eastAsia="ru-RU"/>
              </w:rPr>
            </w:pPr>
            <w:r w:rsidRPr="00A1781D">
              <w:rPr>
                <w:sz w:val="18"/>
                <w:szCs w:val="18"/>
                <w:lang w:eastAsia="ru-RU"/>
              </w:rPr>
              <w:t>=</w:t>
            </w:r>
            <w:r>
              <w:rPr>
                <w:sz w:val="18"/>
                <w:szCs w:val="18"/>
                <w:lang w:eastAsia="ru-RU"/>
              </w:rPr>
              <w:t>176</w:t>
            </w:r>
          </w:p>
        </w:tc>
      </w:tr>
      <w:tr w:rsidR="009A2A9F" w:rsidRPr="00A1781D" w:rsidTr="008767C5">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357BF0">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=0100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831" w:type="dxa"/>
          </w:tcPr>
          <w:p w:rsidR="009A2A9F" w:rsidRPr="00A1781D" w:rsidRDefault="00251B97" w:rsidP="000922BC">
            <w:pPr>
              <w:jc w:val="center"/>
              <w:rPr>
                <w:sz w:val="18"/>
                <w:szCs w:val="18"/>
                <w:lang w:eastAsia="ru-RU"/>
              </w:rPr>
            </w:pPr>
            <w:r>
              <w:rPr>
                <w:sz w:val="18"/>
                <w:szCs w:val="18"/>
                <w:lang w:eastAsia="ru-RU"/>
              </w:rPr>
              <w:t>171</w:t>
            </w:r>
          </w:p>
        </w:tc>
        <w:tc>
          <w:tcPr>
            <w:tcW w:w="587"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=171</w:t>
            </w:r>
          </w:p>
        </w:tc>
      </w:tr>
      <w:tr w:rsidR="009A2A9F" w:rsidRPr="00A1781D" w:rsidTr="008767C5">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141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=0106</w:t>
            </w:r>
          </w:p>
        </w:tc>
        <w:tc>
          <w:tcPr>
            <w:tcW w:w="992"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831" w:type="dxa"/>
          </w:tcPr>
          <w:p w:rsidR="009A2A9F" w:rsidRPr="00A1781D" w:rsidRDefault="00251B97" w:rsidP="008A03DE">
            <w:pPr>
              <w:jc w:val="center"/>
              <w:rPr>
                <w:sz w:val="18"/>
                <w:szCs w:val="18"/>
                <w:lang w:eastAsia="ru-RU"/>
              </w:rPr>
            </w:pPr>
            <w:r>
              <w:rPr>
                <w:sz w:val="18"/>
                <w:szCs w:val="18"/>
                <w:lang w:eastAsia="ru-RU"/>
              </w:rPr>
              <w:t>171</w:t>
            </w:r>
          </w:p>
        </w:tc>
        <w:tc>
          <w:tcPr>
            <w:tcW w:w="587"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6F1413">
            <w:pPr>
              <w:jc w:val="center"/>
              <w:rPr>
                <w:sz w:val="18"/>
                <w:szCs w:val="18"/>
                <w:lang w:eastAsia="ru-RU"/>
              </w:rPr>
            </w:pPr>
            <w:r w:rsidRPr="00A1781D">
              <w:rPr>
                <w:sz w:val="18"/>
                <w:szCs w:val="18"/>
                <w:lang w:eastAsia="ru-RU"/>
              </w:rPr>
              <w:t>=171</w:t>
            </w:r>
            <w:del w:id="294" w:author="Зайцев Павел Борисович" w:date="2025-12-17T12:20:00Z">
              <w:r w:rsidRPr="00A1781D" w:rsidDel="006F1413">
                <w:rPr>
                  <w:rStyle w:val="afd"/>
                  <w:sz w:val="18"/>
                  <w:szCs w:val="18"/>
                  <w:lang w:eastAsia="ru-RU"/>
                </w:rPr>
                <w:footnoteReference w:id="5"/>
              </w:r>
            </w:del>
          </w:p>
        </w:tc>
      </w:tr>
      <w:tr w:rsidR="009A2A9F" w:rsidRPr="00A1781D" w:rsidTr="008767C5">
        <w:trPr>
          <w:trHeight w:val="255"/>
        </w:trPr>
        <w:tc>
          <w:tcPr>
            <w:tcW w:w="91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=02</w:t>
            </w:r>
            <w:r w:rsidR="00B52284">
              <w:rPr>
                <w:sz w:val="18"/>
                <w:szCs w:val="18"/>
                <w:lang w:eastAsia="ru-RU"/>
              </w:rPr>
              <w:t>хх</w:t>
            </w:r>
          </w:p>
        </w:tc>
        <w:tc>
          <w:tcPr>
            <w:tcW w:w="992" w:type="dxa"/>
            <w:shd w:val="clear" w:color="auto" w:fill="auto"/>
            <w:vAlign w:val="bottom"/>
          </w:tcPr>
          <w:p w:rsidR="009A2A9F" w:rsidRPr="00A1781D" w:rsidRDefault="009A2A9F" w:rsidP="00B52284">
            <w:pPr>
              <w:jc w:val="center"/>
              <w:rPr>
                <w:sz w:val="18"/>
                <w:szCs w:val="18"/>
                <w:lang w:eastAsia="ru-RU"/>
              </w:rPr>
            </w:pPr>
            <w:r w:rsidRPr="00A1781D">
              <w:rPr>
                <w:sz w:val="18"/>
                <w:szCs w:val="18"/>
                <w:lang w:eastAsia="ru-RU"/>
              </w:rPr>
              <w:t>=</w:t>
            </w:r>
            <w:proofErr w:type="spellStart"/>
            <w:r w:rsidR="00B52284">
              <w:rPr>
                <w:sz w:val="18"/>
                <w:szCs w:val="18"/>
                <w:lang w:eastAsia="ru-RU"/>
              </w:rPr>
              <w:t>хх</w:t>
            </w:r>
            <w:proofErr w:type="spellEnd"/>
          </w:p>
        </w:tc>
        <w:tc>
          <w:tcPr>
            <w:tcW w:w="1276" w:type="dxa"/>
            <w:shd w:val="clear" w:color="auto" w:fill="auto"/>
            <w:vAlign w:val="bottom"/>
          </w:tcPr>
          <w:p w:rsidR="009A2A9F" w:rsidRPr="00A1781D" w:rsidRDefault="009A2A9F" w:rsidP="002E6730">
            <w:pPr>
              <w:jc w:val="center"/>
              <w:rPr>
                <w:sz w:val="18"/>
                <w:szCs w:val="18"/>
                <w:lang w:eastAsia="ru-RU"/>
              </w:rPr>
            </w:pPr>
            <w:r w:rsidRPr="00A1781D">
              <w:rPr>
                <w:sz w:val="18"/>
                <w:szCs w:val="18"/>
                <w:lang w:eastAsia="ru-RU"/>
              </w:rPr>
              <w:t>=0000</w:t>
            </w:r>
          </w:p>
        </w:tc>
        <w:tc>
          <w:tcPr>
            <w:tcW w:w="709"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831" w:type="dxa"/>
          </w:tcPr>
          <w:p w:rsidR="009A2A9F" w:rsidRPr="00A1781D" w:rsidRDefault="009A2A9F" w:rsidP="008767C5">
            <w:pPr>
              <w:jc w:val="center"/>
              <w:rPr>
                <w:sz w:val="18"/>
                <w:szCs w:val="18"/>
                <w:lang w:eastAsia="ru-RU"/>
              </w:rPr>
            </w:pPr>
            <w:del w:id="297" w:author="Зайцев Павел Борисович" w:date="2025-12-17T12:20:00Z">
              <w:r w:rsidRPr="00A1781D" w:rsidDel="006F1413">
                <w:rPr>
                  <w:sz w:val="18"/>
                  <w:szCs w:val="18"/>
                  <w:lang w:eastAsia="ru-RU"/>
                </w:rPr>
                <w:delText>***</w:delText>
              </w:r>
            </w:del>
            <w:proofErr w:type="spellStart"/>
            <w:ins w:id="298" w:author="Зайцев Павел Борисович" w:date="2025-12-17T12:20:00Z">
              <w:r w:rsidR="006F1413">
                <w:rPr>
                  <w:sz w:val="18"/>
                  <w:szCs w:val="18"/>
                  <w:lang w:eastAsia="ru-RU"/>
                </w:rPr>
                <w:t>ххх</w:t>
              </w:r>
            </w:ins>
            <w:proofErr w:type="spellEnd"/>
          </w:p>
        </w:tc>
        <w:tc>
          <w:tcPr>
            <w:tcW w:w="587"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8A03DE">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251B97">
            <w:pPr>
              <w:jc w:val="center"/>
              <w:rPr>
                <w:sz w:val="18"/>
                <w:szCs w:val="18"/>
                <w:lang w:eastAsia="ru-RU"/>
              </w:rPr>
            </w:pPr>
            <w:r w:rsidRPr="00A1781D">
              <w:rPr>
                <w:sz w:val="18"/>
                <w:szCs w:val="18"/>
                <w:lang w:eastAsia="ru-RU"/>
              </w:rPr>
              <w:t>=</w:t>
            </w:r>
            <w:r w:rsidR="00701435">
              <w:rPr>
                <w:sz w:val="18"/>
                <w:szCs w:val="18"/>
                <w:lang w:eastAsia="ru-RU"/>
              </w:rPr>
              <w:t>176</w:t>
            </w:r>
            <w:r w:rsidR="003656D8">
              <w:rPr>
                <w:sz w:val="18"/>
                <w:szCs w:val="18"/>
                <w:lang w:eastAsia="ru-RU"/>
              </w:rPr>
              <w:t>, 173</w:t>
            </w:r>
          </w:p>
        </w:tc>
      </w:tr>
      <w:tr w:rsidR="009A2A9F" w:rsidRPr="00A1781D" w:rsidTr="008767C5">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lastRenderedPageBreak/>
              <w:t>=01</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=0105, 0106</w:t>
            </w:r>
          </w:p>
        </w:tc>
        <w:tc>
          <w:tcPr>
            <w:tcW w:w="992"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w:t>
            </w:r>
            <w:proofErr w:type="spellStart"/>
            <w:r>
              <w:rPr>
                <w:sz w:val="18"/>
                <w:szCs w:val="18"/>
                <w:lang w:eastAsia="ru-RU"/>
              </w:rPr>
              <w:t>хх</w:t>
            </w:r>
            <w:proofErr w:type="spellEnd"/>
            <w:r w:rsidR="009A2A9F" w:rsidRPr="00A1781D">
              <w:rPr>
                <w:sz w:val="18"/>
                <w:szCs w:val="18"/>
                <w:lang w:eastAsia="ru-RU"/>
              </w:rPr>
              <w:t> </w:t>
            </w:r>
          </w:p>
        </w:tc>
        <w:tc>
          <w:tcPr>
            <w:tcW w:w="1276" w:type="dxa"/>
            <w:shd w:val="clear" w:color="auto" w:fill="auto"/>
            <w:vAlign w:val="bottom"/>
          </w:tcPr>
          <w:p w:rsidR="009A2A9F" w:rsidRPr="00A1781D" w:rsidRDefault="008C396E" w:rsidP="000922BC">
            <w:pPr>
              <w:jc w:val="center"/>
              <w:rPr>
                <w:sz w:val="18"/>
                <w:szCs w:val="18"/>
                <w:lang w:eastAsia="ru-RU"/>
              </w:rPr>
            </w:pPr>
            <w:r>
              <w:rPr>
                <w:sz w:val="18"/>
                <w:szCs w:val="18"/>
                <w:lang w:eastAsia="ru-RU"/>
              </w:rPr>
              <w:t>=</w:t>
            </w:r>
            <w:proofErr w:type="spellStart"/>
            <w:r>
              <w:rPr>
                <w:sz w:val="18"/>
                <w:szCs w:val="18"/>
                <w:lang w:eastAsia="ru-RU"/>
              </w:rPr>
              <w:t>хххх</w:t>
            </w:r>
            <w:proofErr w:type="spellEnd"/>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831" w:type="dxa"/>
          </w:tcPr>
          <w:p w:rsidR="009A2A9F" w:rsidRPr="00A1781D" w:rsidRDefault="009A2A9F" w:rsidP="000922BC">
            <w:pPr>
              <w:jc w:val="center"/>
              <w:rPr>
                <w:sz w:val="18"/>
                <w:szCs w:val="18"/>
                <w:lang w:eastAsia="ru-RU"/>
              </w:rPr>
            </w:pPr>
            <w:del w:id="299" w:author="Зайцев Павел Борисович" w:date="2025-12-17T12:20:00Z">
              <w:r w:rsidRPr="00A1781D" w:rsidDel="006F1413">
                <w:rPr>
                  <w:sz w:val="18"/>
                  <w:szCs w:val="18"/>
                  <w:lang w:eastAsia="ru-RU"/>
                </w:rPr>
                <w:delText>***</w:delText>
              </w:r>
            </w:del>
            <w:proofErr w:type="spellStart"/>
            <w:ins w:id="300" w:author="Зайцев Павел Борисович" w:date="2025-12-17T12:20:00Z">
              <w:r w:rsidR="006F1413">
                <w:rPr>
                  <w:sz w:val="18"/>
                  <w:szCs w:val="18"/>
                  <w:lang w:eastAsia="ru-RU"/>
                </w:rPr>
                <w:t>ххх</w:t>
              </w:r>
            </w:ins>
            <w:proofErr w:type="spellEnd"/>
          </w:p>
        </w:tc>
        <w:tc>
          <w:tcPr>
            <w:tcW w:w="587"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=172,173</w:t>
            </w:r>
            <w:r w:rsidR="00701435">
              <w:rPr>
                <w:sz w:val="18"/>
                <w:szCs w:val="18"/>
                <w:lang w:eastAsia="ru-RU"/>
              </w:rPr>
              <w:t>,175</w:t>
            </w:r>
          </w:p>
        </w:tc>
      </w:tr>
      <w:tr w:rsidR="009A2A9F" w:rsidRPr="00A1781D" w:rsidTr="008767C5">
        <w:trPr>
          <w:trHeight w:val="255"/>
        </w:trPr>
        <w:tc>
          <w:tcPr>
            <w:tcW w:w="91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41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=0204</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w:t>
            </w:r>
          </w:p>
        </w:tc>
        <w:tc>
          <w:tcPr>
            <w:tcW w:w="1276"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=0200</w:t>
            </w:r>
          </w:p>
        </w:tc>
        <w:tc>
          <w:tcPr>
            <w:tcW w:w="709"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=01</w:t>
            </w:r>
          </w:p>
        </w:tc>
        <w:tc>
          <w:tcPr>
            <w:tcW w:w="992"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w:t>
            </w:r>
            <w:r w:rsidR="00AE6960" w:rsidRPr="00A1781D">
              <w:rPr>
                <w:sz w:val="18"/>
                <w:szCs w:val="18"/>
                <w:lang w:eastAsia="ru-RU"/>
              </w:rPr>
              <w:t xml:space="preserve"> </w:t>
            </w:r>
            <w:proofErr w:type="spellStart"/>
            <w:r w:rsidR="00AE6960" w:rsidRPr="00A1781D">
              <w:rPr>
                <w:sz w:val="18"/>
                <w:szCs w:val="18"/>
                <w:lang w:eastAsia="ru-RU"/>
              </w:rPr>
              <w:t>хххх</w:t>
            </w:r>
            <w:proofErr w:type="spellEnd"/>
          </w:p>
        </w:tc>
        <w:tc>
          <w:tcPr>
            <w:tcW w:w="831" w:type="dxa"/>
          </w:tcPr>
          <w:p w:rsidR="009A2A9F" w:rsidRPr="00A1781D" w:rsidRDefault="009A2A9F" w:rsidP="000922BC">
            <w:pPr>
              <w:jc w:val="center"/>
              <w:rPr>
                <w:sz w:val="18"/>
                <w:szCs w:val="18"/>
                <w:lang w:eastAsia="ru-RU"/>
              </w:rPr>
            </w:pPr>
            <w:del w:id="301" w:author="Зайцев Павел Борисович" w:date="2025-12-17T12:20:00Z">
              <w:r w:rsidRPr="00A1781D" w:rsidDel="006F1413">
                <w:rPr>
                  <w:sz w:val="18"/>
                  <w:szCs w:val="18"/>
                  <w:lang w:eastAsia="ru-RU"/>
                </w:rPr>
                <w:delText>***</w:delText>
              </w:r>
            </w:del>
            <w:proofErr w:type="spellStart"/>
            <w:ins w:id="302" w:author="Зайцев Павел Борисович" w:date="2025-12-17T12:20:00Z">
              <w:r w:rsidR="006F1413">
                <w:rPr>
                  <w:sz w:val="18"/>
                  <w:szCs w:val="18"/>
                  <w:lang w:eastAsia="ru-RU"/>
                </w:rPr>
                <w:t>ххх</w:t>
              </w:r>
            </w:ins>
            <w:proofErr w:type="spellEnd"/>
          </w:p>
        </w:tc>
        <w:tc>
          <w:tcPr>
            <w:tcW w:w="587"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w:t>
            </w:r>
          </w:p>
        </w:tc>
        <w:tc>
          <w:tcPr>
            <w:tcW w:w="903"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=40110</w:t>
            </w:r>
          </w:p>
        </w:tc>
        <w:tc>
          <w:tcPr>
            <w:tcW w:w="1000" w:type="dxa"/>
            <w:shd w:val="clear" w:color="auto" w:fill="auto"/>
            <w:vAlign w:val="bottom"/>
          </w:tcPr>
          <w:p w:rsidR="009A2A9F" w:rsidRPr="00A1781D" w:rsidRDefault="009A2A9F" w:rsidP="000922BC">
            <w:pPr>
              <w:jc w:val="center"/>
              <w:rPr>
                <w:sz w:val="18"/>
                <w:szCs w:val="18"/>
                <w:lang w:eastAsia="ru-RU"/>
              </w:rPr>
            </w:pPr>
            <w:r w:rsidRPr="00A1781D">
              <w:rPr>
                <w:sz w:val="18"/>
                <w:szCs w:val="18"/>
                <w:lang w:eastAsia="ru-RU"/>
              </w:rPr>
              <w:t>=173</w:t>
            </w:r>
          </w:p>
        </w:tc>
      </w:tr>
    </w:tbl>
    <w:p w:rsidR="00403706" w:rsidRDefault="00403706" w:rsidP="00BC66BD">
      <w:pPr>
        <w:autoSpaceDE w:val="0"/>
        <w:rPr>
          <w:ins w:id="303" w:author="Зайцев Павел Борисович" w:date="2025-12-17T12:20:00Z"/>
          <w:b/>
          <w:sz w:val="18"/>
          <w:szCs w:val="18"/>
        </w:rPr>
      </w:pPr>
    </w:p>
    <w:p w:rsidR="006F1413" w:rsidRDefault="006F1413" w:rsidP="00BC66BD">
      <w:pPr>
        <w:autoSpaceDE w:val="0"/>
        <w:rPr>
          <w:b/>
          <w:sz w:val="18"/>
          <w:szCs w:val="18"/>
        </w:rPr>
      </w:pPr>
      <w:ins w:id="304" w:author="Зайцев Павел Борисович" w:date="2025-12-17T12:20:00Z">
        <w:r>
          <w:rPr>
            <w:b/>
            <w:sz w:val="18"/>
            <w:szCs w:val="18"/>
          </w:rPr>
          <w:t>*</w:t>
        </w:r>
        <w:r w:rsidRPr="006F1413">
          <w:rPr>
            <w:sz w:val="16"/>
            <w:szCs w:val="16"/>
          </w:rPr>
          <w:t xml:space="preserve"> </w:t>
        </w:r>
        <w:r w:rsidRPr="00175081">
          <w:rPr>
            <w:sz w:val="16"/>
            <w:szCs w:val="16"/>
          </w:rPr>
          <w:t>Только для Минфина РФ (глава 092)</w:t>
        </w:r>
      </w:ins>
    </w:p>
    <w:p w:rsidR="00403706" w:rsidRDefault="00403706" w:rsidP="00BC66BD">
      <w:pPr>
        <w:autoSpaceDE w:val="0"/>
        <w:rPr>
          <w:b/>
          <w:sz w:val="18"/>
          <w:szCs w:val="18"/>
        </w:rPr>
      </w:pPr>
      <w:r>
        <w:rPr>
          <w:b/>
          <w:sz w:val="18"/>
          <w:szCs w:val="18"/>
        </w:rPr>
        <w:t>Раздел 3</w:t>
      </w:r>
    </w:p>
    <w:p w:rsidR="00403706" w:rsidRDefault="00403706" w:rsidP="00BC66BD">
      <w:pPr>
        <w:autoSpaceDE w:val="0"/>
        <w:rPr>
          <w:b/>
          <w:sz w:val="18"/>
          <w:szCs w:val="18"/>
        </w:rPr>
      </w:pPr>
    </w:p>
    <w:tbl>
      <w:tblPr>
        <w:tblW w:w="9473" w:type="dxa"/>
        <w:tblInd w:w="817" w:type="dxa"/>
        <w:tblLook w:val="04A0" w:firstRow="1" w:lastRow="0" w:firstColumn="1" w:lastColumn="0" w:noHBand="0" w:noVBand="1"/>
      </w:tblPr>
      <w:tblGrid>
        <w:gridCol w:w="773"/>
        <w:gridCol w:w="1200"/>
        <w:gridCol w:w="868"/>
        <w:gridCol w:w="1195"/>
        <w:gridCol w:w="662"/>
        <w:gridCol w:w="980"/>
        <w:gridCol w:w="823"/>
        <w:gridCol w:w="620"/>
        <w:gridCol w:w="772"/>
        <w:gridCol w:w="1580"/>
      </w:tblGrid>
      <w:tr w:rsidR="00403706" w:rsidRPr="00A1781D" w:rsidTr="00D609CC">
        <w:trPr>
          <w:trHeight w:val="255"/>
          <w:tblHeader/>
        </w:trPr>
        <w:tc>
          <w:tcPr>
            <w:tcW w:w="773"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 xml:space="preserve">Группа </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Подгруппа</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Статья</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Подстатья</w:t>
            </w:r>
          </w:p>
        </w:tc>
        <w:tc>
          <w:tcPr>
            <w:tcW w:w="66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ЭЛМ</w:t>
            </w:r>
          </w:p>
        </w:tc>
        <w:tc>
          <w:tcPr>
            <w:tcW w:w="9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Подвид</w:t>
            </w:r>
          </w:p>
        </w:tc>
        <w:tc>
          <w:tcPr>
            <w:tcW w:w="823" w:type="dxa"/>
            <w:tcBorders>
              <w:top w:val="single" w:sz="4" w:space="0" w:color="auto"/>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АГПВД</w:t>
            </w:r>
          </w:p>
        </w:tc>
        <w:tc>
          <w:tcPr>
            <w:tcW w:w="62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КВД</w:t>
            </w:r>
          </w:p>
        </w:tc>
        <w:tc>
          <w:tcPr>
            <w:tcW w:w="772"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АС</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КОСГУ</w:t>
            </w:r>
          </w:p>
        </w:tc>
      </w:tr>
      <w:tr w:rsidR="00403706" w:rsidRPr="00A1781D" w:rsidTr="00D609CC">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del w:id="305" w:author="Зайцев Павел Борисович" w:date="2025-12-17T12:20:00Z">
              <w:r w:rsidDel="0035609A">
                <w:rPr>
                  <w:sz w:val="18"/>
                  <w:szCs w:val="18"/>
                  <w:lang w:eastAsia="ru-RU"/>
                </w:rPr>
                <w:delText>*****</w:delText>
              </w:r>
            </w:del>
            <w:proofErr w:type="spellStart"/>
            <w:ins w:id="306" w:author="Зайцев Павел Борисович" w:date="2025-12-17T12:20:00Z">
              <w:r w:rsidR="0035609A">
                <w:rPr>
                  <w:sz w:val="18"/>
                  <w:szCs w:val="18"/>
                  <w:lang w:eastAsia="ru-RU"/>
                </w:rPr>
                <w:t>ххххх</w:t>
              </w:r>
            </w:ins>
            <w:proofErr w:type="spellEnd"/>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del w:id="307" w:author="Зайцев Павел Борисович" w:date="2025-12-17T12:21:00Z">
              <w:r w:rsidRPr="00A1781D" w:rsidDel="0035609A">
                <w:rPr>
                  <w:sz w:val="18"/>
                  <w:szCs w:val="18"/>
                  <w:lang w:eastAsia="ru-RU"/>
                </w:rPr>
                <w:delText>****</w:delText>
              </w:r>
            </w:del>
            <w:proofErr w:type="spellStart"/>
            <w:ins w:id="308" w:author="Зайцев Павел Борисович" w:date="2025-12-17T12:21:00Z">
              <w:r w:rsidR="0035609A">
                <w:rPr>
                  <w:sz w:val="18"/>
                  <w:szCs w:val="18"/>
                  <w:lang w:eastAsia="ru-RU"/>
                </w:rPr>
                <w:t>хххх</w:t>
              </w:r>
            </w:ins>
            <w:proofErr w:type="spellEnd"/>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13</w:t>
            </w:r>
            <w:r>
              <w:rPr>
                <w:sz w:val="18"/>
                <w:szCs w:val="18"/>
                <w:lang w:eastAsia="ru-RU"/>
              </w:rPr>
              <w:t>1</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01170</w:t>
            </w:r>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del w:id="309" w:author="Зайцев Павел Борисович" w:date="2025-12-17T12:21:00Z">
              <w:r w:rsidRPr="00A1781D" w:rsidDel="0035609A">
                <w:rPr>
                  <w:sz w:val="18"/>
                  <w:szCs w:val="18"/>
                  <w:lang w:eastAsia="ru-RU"/>
                </w:rPr>
                <w:delText>****</w:delText>
              </w:r>
            </w:del>
            <w:proofErr w:type="spellStart"/>
            <w:ins w:id="310" w:author="Зайцев Павел Борисович" w:date="2025-12-17T12:21:00Z">
              <w:r w:rsidR="0035609A">
                <w:rPr>
                  <w:sz w:val="18"/>
                  <w:szCs w:val="18"/>
                  <w:lang w:eastAsia="ru-RU"/>
                </w:rPr>
                <w:t>хххх</w:t>
              </w:r>
            </w:ins>
            <w:proofErr w:type="spellEnd"/>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132</w:t>
            </w:r>
          </w:p>
        </w:tc>
      </w:tr>
      <w:tr w:rsidR="00403706" w:rsidRPr="00A1781D" w:rsidTr="00403706">
        <w:trPr>
          <w:trHeight w:val="255"/>
        </w:trPr>
        <w:tc>
          <w:tcPr>
            <w:tcW w:w="773"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113</w:t>
            </w:r>
          </w:p>
        </w:tc>
        <w:tc>
          <w:tcPr>
            <w:tcW w:w="868"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del w:id="311" w:author="Зайцев Павел Борисович" w:date="2025-12-17T12:21:00Z">
              <w:r w:rsidRPr="00A1781D" w:rsidDel="0035609A">
                <w:rPr>
                  <w:sz w:val="18"/>
                  <w:szCs w:val="18"/>
                  <w:lang w:eastAsia="ru-RU"/>
                </w:rPr>
                <w:delText>**</w:delText>
              </w:r>
            </w:del>
            <w:proofErr w:type="spellStart"/>
            <w:ins w:id="312" w:author="Зайцев Павел Борисович" w:date="2025-12-17T12:21:00Z">
              <w:r w:rsidR="0035609A">
                <w:rPr>
                  <w:sz w:val="18"/>
                  <w:szCs w:val="18"/>
                  <w:lang w:eastAsia="ru-RU"/>
                </w:rPr>
                <w:t>хх</w:t>
              </w:r>
            </w:ins>
            <w:proofErr w:type="spellEnd"/>
          </w:p>
        </w:tc>
        <w:tc>
          <w:tcPr>
            <w:tcW w:w="1195"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del w:id="313" w:author="Зайцев Павел Борисович" w:date="2025-12-17T12:20:00Z">
              <w:r w:rsidRPr="00A1781D" w:rsidDel="0035609A">
                <w:rPr>
                  <w:sz w:val="18"/>
                  <w:szCs w:val="18"/>
                  <w:lang w:eastAsia="ru-RU"/>
                </w:rPr>
                <w:delText>*****</w:delText>
              </w:r>
            </w:del>
            <w:proofErr w:type="spellStart"/>
            <w:ins w:id="314" w:author="Зайцев Павел Борисович" w:date="2025-12-17T12:20:00Z">
              <w:r w:rsidR="0035609A">
                <w:rPr>
                  <w:sz w:val="18"/>
                  <w:szCs w:val="18"/>
                  <w:lang w:eastAsia="ru-RU"/>
                </w:rPr>
                <w:t>ххххх</w:t>
              </w:r>
            </w:ins>
            <w:proofErr w:type="spellEnd"/>
          </w:p>
        </w:tc>
        <w:tc>
          <w:tcPr>
            <w:tcW w:w="66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del w:id="315" w:author="Зайцев Павел Борисович" w:date="2025-12-17T12:21:00Z">
              <w:r w:rsidRPr="00A1781D" w:rsidDel="0035609A">
                <w:rPr>
                  <w:sz w:val="18"/>
                  <w:szCs w:val="18"/>
                  <w:lang w:eastAsia="ru-RU"/>
                </w:rPr>
                <w:delText>****</w:delText>
              </w:r>
            </w:del>
            <w:proofErr w:type="spellStart"/>
            <w:ins w:id="316" w:author="Зайцев Павел Борисович" w:date="2025-12-17T12:21:00Z">
              <w:r w:rsidR="0035609A">
                <w:rPr>
                  <w:sz w:val="18"/>
                  <w:szCs w:val="18"/>
                  <w:lang w:eastAsia="ru-RU"/>
                </w:rPr>
                <w:t>хххх</w:t>
              </w:r>
            </w:ins>
            <w:proofErr w:type="spellEnd"/>
          </w:p>
        </w:tc>
        <w:tc>
          <w:tcPr>
            <w:tcW w:w="823" w:type="dxa"/>
            <w:tcBorders>
              <w:top w:val="nil"/>
              <w:left w:val="nil"/>
              <w:bottom w:val="single" w:sz="4" w:space="0" w:color="auto"/>
              <w:right w:val="nil"/>
            </w:tcBorders>
          </w:tcPr>
          <w:p w:rsidR="00403706" w:rsidRPr="00A1781D" w:rsidRDefault="00403706" w:rsidP="00D609CC">
            <w:pPr>
              <w:rPr>
                <w:sz w:val="18"/>
                <w:szCs w:val="18"/>
                <w:lang w:eastAsia="ru-RU"/>
              </w:rPr>
            </w:pPr>
            <w:r w:rsidRPr="00A1781D">
              <w:rPr>
                <w:sz w:val="18"/>
                <w:szCs w:val="18"/>
                <w:lang w:eastAsia="ru-RU"/>
              </w:rPr>
              <w:t>130</w:t>
            </w:r>
          </w:p>
        </w:tc>
        <w:tc>
          <w:tcPr>
            <w:tcW w:w="62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sidRPr="00A1781D">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bottom"/>
          </w:tcPr>
          <w:p w:rsidR="00403706" w:rsidRPr="00A1781D" w:rsidRDefault="00403706" w:rsidP="00D609CC">
            <w:pPr>
              <w:rPr>
                <w:sz w:val="18"/>
                <w:szCs w:val="18"/>
                <w:lang w:eastAsia="ru-RU"/>
              </w:rPr>
            </w:pPr>
            <w:r>
              <w:rPr>
                <w:sz w:val="18"/>
                <w:szCs w:val="18"/>
                <w:lang w:eastAsia="ru-RU"/>
              </w:rPr>
              <w:t>133</w:t>
            </w:r>
          </w:p>
        </w:tc>
      </w:tr>
      <w:tr w:rsidR="00403706" w:rsidRPr="00A1781D" w:rsidTr="00E66A00">
        <w:trPr>
          <w:trHeight w:val="255"/>
        </w:trPr>
        <w:tc>
          <w:tcPr>
            <w:tcW w:w="773" w:type="dxa"/>
            <w:tcBorders>
              <w:top w:val="nil"/>
              <w:left w:val="nil"/>
              <w:bottom w:val="single" w:sz="4" w:space="0" w:color="auto"/>
              <w:right w:val="single" w:sz="4" w:space="0" w:color="auto"/>
            </w:tcBorders>
            <w:shd w:val="clear" w:color="auto" w:fill="auto"/>
            <w:noWrap/>
            <w:vAlign w:val="center"/>
          </w:tcPr>
          <w:p w:rsidR="00403706" w:rsidRPr="00A1781D" w:rsidRDefault="00E66A00" w:rsidP="00E66A00">
            <w:pPr>
              <w:rPr>
                <w:sz w:val="18"/>
                <w:szCs w:val="18"/>
                <w:lang w:eastAsia="ru-RU"/>
              </w:rPr>
            </w:pPr>
            <w:r>
              <w:rPr>
                <w:sz w:val="18"/>
                <w:szCs w:val="18"/>
                <w:lang w:eastAsia="ru-RU"/>
              </w:rPr>
              <w:t>1</w:t>
            </w:r>
          </w:p>
        </w:tc>
        <w:tc>
          <w:tcPr>
            <w:tcW w:w="1200" w:type="dxa"/>
            <w:tcBorders>
              <w:top w:val="nil"/>
              <w:left w:val="nil"/>
              <w:bottom w:val="single" w:sz="4" w:space="0" w:color="auto"/>
              <w:right w:val="single" w:sz="4" w:space="0" w:color="auto"/>
            </w:tcBorders>
            <w:shd w:val="clear" w:color="auto" w:fill="auto"/>
            <w:noWrap/>
            <w:vAlign w:val="center"/>
          </w:tcPr>
          <w:p w:rsidR="00403706" w:rsidRPr="00A1781D" w:rsidRDefault="00E66A00" w:rsidP="00E66A00">
            <w:pPr>
              <w:rPr>
                <w:sz w:val="18"/>
                <w:szCs w:val="18"/>
                <w:lang w:eastAsia="ru-RU"/>
              </w:rPr>
            </w:pPr>
            <w:r>
              <w:rPr>
                <w:sz w:val="18"/>
                <w:szCs w:val="18"/>
                <w:lang w:eastAsia="ru-RU"/>
              </w:rPr>
              <w:t>114</w:t>
            </w:r>
          </w:p>
        </w:tc>
        <w:tc>
          <w:tcPr>
            <w:tcW w:w="868" w:type="dxa"/>
            <w:tcBorders>
              <w:top w:val="nil"/>
              <w:left w:val="nil"/>
              <w:bottom w:val="single" w:sz="4" w:space="0" w:color="auto"/>
              <w:right w:val="single" w:sz="4" w:space="0" w:color="auto"/>
            </w:tcBorders>
            <w:shd w:val="clear" w:color="auto" w:fill="auto"/>
            <w:noWrap/>
            <w:vAlign w:val="center"/>
          </w:tcPr>
          <w:p w:rsidR="00403706" w:rsidRPr="00A1781D" w:rsidRDefault="00E66A00" w:rsidP="00E66A00">
            <w:pPr>
              <w:rPr>
                <w:sz w:val="18"/>
                <w:szCs w:val="18"/>
                <w:lang w:eastAsia="ru-RU"/>
              </w:rPr>
            </w:pPr>
            <w:r>
              <w:rPr>
                <w:sz w:val="18"/>
                <w:szCs w:val="18"/>
                <w:lang w:eastAsia="ru-RU"/>
              </w:rPr>
              <w:t>01</w:t>
            </w:r>
          </w:p>
        </w:tc>
        <w:tc>
          <w:tcPr>
            <w:tcW w:w="1195" w:type="dxa"/>
            <w:tcBorders>
              <w:top w:val="nil"/>
              <w:left w:val="nil"/>
              <w:bottom w:val="single" w:sz="4" w:space="0" w:color="auto"/>
              <w:right w:val="single" w:sz="4" w:space="0" w:color="auto"/>
            </w:tcBorders>
            <w:shd w:val="clear" w:color="auto" w:fill="auto"/>
            <w:noWrap/>
            <w:vAlign w:val="center"/>
          </w:tcPr>
          <w:p w:rsidR="00403706" w:rsidRPr="00A1781D" w:rsidRDefault="00E66A00" w:rsidP="00E66A00">
            <w:pPr>
              <w:rPr>
                <w:sz w:val="18"/>
                <w:szCs w:val="18"/>
                <w:lang w:eastAsia="ru-RU"/>
              </w:rPr>
            </w:pPr>
            <w:del w:id="317" w:author="Зайцев Павел Борисович" w:date="2025-12-17T12:21:00Z">
              <w:r w:rsidDel="0035609A">
                <w:rPr>
                  <w:sz w:val="18"/>
                  <w:szCs w:val="18"/>
                  <w:lang w:eastAsia="ru-RU"/>
                </w:rPr>
                <w:delText>*****</w:delText>
              </w:r>
            </w:del>
            <w:proofErr w:type="spellStart"/>
            <w:ins w:id="318" w:author="Зайцев Павел Борисович" w:date="2025-12-17T12:21:00Z">
              <w:r w:rsidR="0035609A">
                <w:rPr>
                  <w:sz w:val="18"/>
                  <w:szCs w:val="18"/>
                  <w:lang w:eastAsia="ru-RU"/>
                </w:rPr>
                <w:t>ххххх</w:t>
              </w:r>
            </w:ins>
            <w:proofErr w:type="spellEnd"/>
          </w:p>
        </w:tc>
        <w:tc>
          <w:tcPr>
            <w:tcW w:w="662" w:type="dxa"/>
            <w:tcBorders>
              <w:top w:val="nil"/>
              <w:left w:val="nil"/>
              <w:bottom w:val="single" w:sz="4" w:space="0" w:color="auto"/>
              <w:right w:val="single" w:sz="4" w:space="0" w:color="auto"/>
            </w:tcBorders>
            <w:shd w:val="clear" w:color="auto" w:fill="auto"/>
            <w:noWrap/>
            <w:vAlign w:val="center"/>
          </w:tcPr>
          <w:p w:rsidR="00403706" w:rsidRPr="00A1781D" w:rsidRDefault="00E66A00" w:rsidP="00E66A00">
            <w:pPr>
              <w:rPr>
                <w:sz w:val="18"/>
                <w:szCs w:val="18"/>
                <w:lang w:eastAsia="ru-RU"/>
              </w:rPr>
            </w:pPr>
            <w:r>
              <w:rPr>
                <w:sz w:val="18"/>
                <w:szCs w:val="18"/>
                <w:lang w:eastAsia="ru-RU"/>
              </w:rPr>
              <w:t>01</w:t>
            </w:r>
          </w:p>
        </w:tc>
        <w:tc>
          <w:tcPr>
            <w:tcW w:w="980" w:type="dxa"/>
            <w:tcBorders>
              <w:top w:val="nil"/>
              <w:left w:val="nil"/>
              <w:bottom w:val="single" w:sz="4" w:space="0" w:color="auto"/>
              <w:right w:val="single" w:sz="4" w:space="0" w:color="auto"/>
            </w:tcBorders>
            <w:shd w:val="clear" w:color="auto" w:fill="auto"/>
            <w:noWrap/>
            <w:vAlign w:val="center"/>
          </w:tcPr>
          <w:p w:rsidR="00403706" w:rsidRPr="00A1781D" w:rsidRDefault="00E66A00" w:rsidP="00E66A00">
            <w:pPr>
              <w:rPr>
                <w:sz w:val="18"/>
                <w:szCs w:val="18"/>
                <w:lang w:eastAsia="ru-RU"/>
              </w:rPr>
            </w:pPr>
            <w:del w:id="319" w:author="Зайцев Павел Борисович" w:date="2025-12-17T12:21:00Z">
              <w:r w:rsidDel="0035609A">
                <w:rPr>
                  <w:sz w:val="18"/>
                  <w:szCs w:val="18"/>
                  <w:lang w:eastAsia="ru-RU"/>
                </w:rPr>
                <w:delText>****</w:delText>
              </w:r>
            </w:del>
            <w:proofErr w:type="spellStart"/>
            <w:ins w:id="320" w:author="Зайцев Павел Борисович" w:date="2025-12-17T12:21:00Z">
              <w:r w:rsidR="0035609A">
                <w:rPr>
                  <w:sz w:val="18"/>
                  <w:szCs w:val="18"/>
                  <w:lang w:eastAsia="ru-RU"/>
                </w:rPr>
                <w:t>хххх</w:t>
              </w:r>
            </w:ins>
            <w:proofErr w:type="spellEnd"/>
          </w:p>
        </w:tc>
        <w:tc>
          <w:tcPr>
            <w:tcW w:w="823" w:type="dxa"/>
            <w:tcBorders>
              <w:top w:val="nil"/>
              <w:left w:val="nil"/>
              <w:bottom w:val="single" w:sz="4" w:space="0" w:color="auto"/>
              <w:right w:val="nil"/>
            </w:tcBorders>
            <w:vAlign w:val="center"/>
          </w:tcPr>
          <w:p w:rsidR="00403706" w:rsidRPr="00A1781D" w:rsidRDefault="00E66A00" w:rsidP="00E66A00">
            <w:pPr>
              <w:rPr>
                <w:sz w:val="18"/>
                <w:szCs w:val="18"/>
                <w:lang w:eastAsia="ru-RU"/>
              </w:rPr>
            </w:pPr>
            <w:r>
              <w:rPr>
                <w:sz w:val="18"/>
                <w:szCs w:val="18"/>
                <w:lang w:eastAsia="ru-RU"/>
              </w:rPr>
              <w:t>440</w:t>
            </w:r>
          </w:p>
        </w:tc>
        <w:tc>
          <w:tcPr>
            <w:tcW w:w="620" w:type="dxa"/>
            <w:tcBorders>
              <w:top w:val="nil"/>
              <w:left w:val="nil"/>
              <w:bottom w:val="single" w:sz="4" w:space="0" w:color="auto"/>
              <w:right w:val="single" w:sz="4" w:space="0" w:color="auto"/>
            </w:tcBorders>
            <w:shd w:val="clear" w:color="auto" w:fill="auto"/>
            <w:noWrap/>
            <w:vAlign w:val="center"/>
          </w:tcPr>
          <w:p w:rsidR="00403706" w:rsidRPr="00A1781D" w:rsidRDefault="00E66A00" w:rsidP="00E66A00">
            <w:pPr>
              <w:rPr>
                <w:sz w:val="18"/>
                <w:szCs w:val="18"/>
                <w:lang w:eastAsia="ru-RU"/>
              </w:rPr>
            </w:pPr>
            <w:r>
              <w:rPr>
                <w:sz w:val="18"/>
                <w:szCs w:val="18"/>
                <w:lang w:eastAsia="ru-RU"/>
              </w:rPr>
              <w:t>1</w:t>
            </w:r>
          </w:p>
        </w:tc>
        <w:tc>
          <w:tcPr>
            <w:tcW w:w="772" w:type="dxa"/>
            <w:tcBorders>
              <w:top w:val="nil"/>
              <w:left w:val="nil"/>
              <w:bottom w:val="single" w:sz="4" w:space="0" w:color="auto"/>
              <w:right w:val="single" w:sz="4" w:space="0" w:color="auto"/>
            </w:tcBorders>
            <w:shd w:val="clear" w:color="auto" w:fill="auto"/>
            <w:noWrap/>
            <w:vAlign w:val="center"/>
          </w:tcPr>
          <w:p w:rsidR="00403706" w:rsidRPr="00A1781D" w:rsidRDefault="00E66A00" w:rsidP="00E66A00">
            <w:pPr>
              <w:rPr>
                <w:sz w:val="18"/>
                <w:szCs w:val="18"/>
                <w:lang w:eastAsia="ru-RU"/>
              </w:rPr>
            </w:pPr>
            <w:r>
              <w:rPr>
                <w:sz w:val="18"/>
                <w:szCs w:val="18"/>
                <w:lang w:eastAsia="ru-RU"/>
              </w:rPr>
              <w:t>40110</w:t>
            </w:r>
          </w:p>
        </w:tc>
        <w:tc>
          <w:tcPr>
            <w:tcW w:w="1580" w:type="dxa"/>
            <w:tcBorders>
              <w:top w:val="nil"/>
              <w:left w:val="nil"/>
              <w:bottom w:val="single" w:sz="4" w:space="0" w:color="auto"/>
              <w:right w:val="single" w:sz="4" w:space="0" w:color="auto"/>
            </w:tcBorders>
            <w:shd w:val="clear" w:color="auto" w:fill="auto"/>
            <w:noWrap/>
            <w:vAlign w:val="center"/>
          </w:tcPr>
          <w:p w:rsidR="00403706" w:rsidRPr="00A1781D" w:rsidRDefault="00E66A00" w:rsidP="00E66A00">
            <w:pPr>
              <w:rPr>
                <w:sz w:val="18"/>
                <w:szCs w:val="18"/>
                <w:lang w:eastAsia="ru-RU"/>
              </w:rPr>
            </w:pPr>
            <w:r>
              <w:rPr>
                <w:sz w:val="18"/>
                <w:szCs w:val="18"/>
                <w:lang w:eastAsia="ru-RU"/>
              </w:rPr>
              <w:t>131 (строка применяется для 320 главы)</w:t>
            </w:r>
          </w:p>
        </w:tc>
      </w:tr>
    </w:tbl>
    <w:p w:rsidR="00403706" w:rsidRDefault="00403706" w:rsidP="000D7476">
      <w:pPr>
        <w:autoSpaceDE w:val="0"/>
        <w:rPr>
          <w:b/>
          <w:sz w:val="18"/>
          <w:szCs w:val="18"/>
        </w:rPr>
      </w:pPr>
    </w:p>
    <w:p w:rsidR="007E34C2" w:rsidRPr="00A1781D" w:rsidRDefault="007E34C2" w:rsidP="000D7476">
      <w:pPr>
        <w:autoSpaceDE w:val="0"/>
        <w:rPr>
          <w:b/>
          <w:sz w:val="18"/>
          <w:szCs w:val="18"/>
        </w:rPr>
      </w:pPr>
      <w:proofErr w:type="gramStart"/>
      <w:r w:rsidRPr="00A1781D">
        <w:rPr>
          <w:b/>
          <w:sz w:val="18"/>
          <w:szCs w:val="18"/>
        </w:rPr>
        <w:t>Раздел  «</w:t>
      </w:r>
      <w:proofErr w:type="gramEnd"/>
      <w:r w:rsidRPr="00A1781D">
        <w:rPr>
          <w:b/>
          <w:sz w:val="18"/>
          <w:szCs w:val="18"/>
        </w:rPr>
        <w:t>Итого»</w:t>
      </w:r>
    </w:p>
    <w:tbl>
      <w:tblPr>
        <w:tblW w:w="8913" w:type="dxa"/>
        <w:tblInd w:w="93" w:type="dxa"/>
        <w:tblLayout w:type="fixed"/>
        <w:tblLook w:val="04A0" w:firstRow="1" w:lastRow="0" w:firstColumn="1" w:lastColumn="0" w:noHBand="0" w:noVBand="1"/>
      </w:tblPr>
      <w:tblGrid>
        <w:gridCol w:w="1946"/>
        <w:gridCol w:w="811"/>
        <w:gridCol w:w="3969"/>
        <w:gridCol w:w="2187"/>
      </w:tblGrid>
      <w:tr w:rsidR="00553AA0" w:rsidRPr="00A1781D" w:rsidTr="00A25FF4">
        <w:trPr>
          <w:trHeight w:val="765"/>
        </w:trPr>
        <w:tc>
          <w:tcPr>
            <w:tcW w:w="1946"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КБК</w:t>
            </w:r>
          </w:p>
        </w:tc>
        <w:tc>
          <w:tcPr>
            <w:tcW w:w="811"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КВД</w:t>
            </w:r>
          </w:p>
        </w:tc>
        <w:tc>
          <w:tcPr>
            <w:tcW w:w="3969"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АСКСБУ</w:t>
            </w:r>
          </w:p>
        </w:tc>
        <w:tc>
          <w:tcPr>
            <w:tcW w:w="2187" w:type="dxa"/>
            <w:tcBorders>
              <w:top w:val="single" w:sz="4" w:space="0" w:color="auto"/>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bCs/>
                <w:sz w:val="18"/>
                <w:szCs w:val="18"/>
                <w:lang w:eastAsia="ru-RU"/>
              </w:rPr>
            </w:pPr>
            <w:r w:rsidRPr="00A1781D">
              <w:rPr>
                <w:bCs/>
                <w:sz w:val="18"/>
                <w:szCs w:val="18"/>
                <w:lang w:eastAsia="ru-RU"/>
              </w:rPr>
              <w:t>КОСГУ</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r w:rsidR="006C7027" w:rsidRPr="00A1781D">
              <w:rPr>
                <w:sz w:val="18"/>
                <w:szCs w:val="18"/>
                <w:lang w:eastAsia="ru-RU"/>
              </w:rPr>
              <w:t>***</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w:t>
            </w:r>
          </w:p>
        </w:tc>
      </w:tr>
      <w:tr w:rsidR="00553AA0" w:rsidRPr="00A1781D" w:rsidTr="00A25FF4">
        <w:trPr>
          <w:trHeight w:val="255"/>
        </w:trPr>
        <w:tc>
          <w:tcPr>
            <w:tcW w:w="1946"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=00000000000000</w:t>
            </w:r>
            <w:r w:rsidR="00A06DE8" w:rsidRPr="00A1781D">
              <w:rPr>
                <w:sz w:val="18"/>
                <w:szCs w:val="18"/>
                <w:lang w:eastAsia="ru-RU"/>
              </w:rPr>
              <w:t>000</w:t>
            </w:r>
          </w:p>
        </w:tc>
        <w:tc>
          <w:tcPr>
            <w:tcW w:w="811"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=1 </w:t>
            </w:r>
          </w:p>
        </w:tc>
        <w:tc>
          <w:tcPr>
            <w:tcW w:w="3969" w:type="dxa"/>
            <w:tcBorders>
              <w:top w:val="nil"/>
              <w:left w:val="nil"/>
              <w:bottom w:val="single" w:sz="4" w:space="0" w:color="auto"/>
              <w:right w:val="single" w:sz="4" w:space="0" w:color="auto"/>
            </w:tcBorders>
            <w:shd w:val="clear" w:color="auto" w:fill="auto"/>
            <w:vAlign w:val="bottom"/>
          </w:tcPr>
          <w:p w:rsidR="00553AA0" w:rsidRPr="00A1781D" w:rsidRDefault="00553AA0" w:rsidP="00AA1100">
            <w:pPr>
              <w:suppressAutoHyphens w:val="0"/>
              <w:jc w:val="center"/>
              <w:rPr>
                <w:sz w:val="18"/>
                <w:szCs w:val="18"/>
                <w:lang w:eastAsia="ru-RU"/>
              </w:rPr>
            </w:pPr>
            <w:r w:rsidRPr="00A1781D">
              <w:rPr>
                <w:sz w:val="18"/>
                <w:szCs w:val="18"/>
                <w:lang w:eastAsia="ru-RU"/>
              </w:rPr>
              <w:t>=21002, 21004</w:t>
            </w:r>
            <w:r w:rsidR="003B1FB7">
              <w:rPr>
                <w:sz w:val="18"/>
                <w:szCs w:val="18"/>
                <w:lang w:eastAsia="ru-RU"/>
              </w:rPr>
              <w:t xml:space="preserve"> (только для реорганизационной отчетности)</w:t>
            </w:r>
            <w:r w:rsidRPr="00A1781D">
              <w:rPr>
                <w:sz w:val="18"/>
                <w:szCs w:val="18"/>
                <w:lang w:eastAsia="ru-RU"/>
              </w:rPr>
              <w:t>, 30405, 30404, 30406</w:t>
            </w:r>
          </w:p>
        </w:tc>
        <w:tc>
          <w:tcPr>
            <w:tcW w:w="2187" w:type="dxa"/>
            <w:tcBorders>
              <w:top w:val="nil"/>
              <w:left w:val="nil"/>
              <w:bottom w:val="single" w:sz="4" w:space="0" w:color="auto"/>
              <w:right w:val="single" w:sz="4" w:space="0" w:color="auto"/>
            </w:tcBorders>
            <w:shd w:val="clear" w:color="auto" w:fill="auto"/>
            <w:vAlign w:val="bottom"/>
          </w:tcPr>
          <w:p w:rsidR="00553AA0" w:rsidRPr="00A1781D" w:rsidRDefault="00553AA0" w:rsidP="007E34C2">
            <w:pPr>
              <w:suppressAutoHyphens w:val="0"/>
              <w:jc w:val="center"/>
              <w:rPr>
                <w:sz w:val="18"/>
                <w:szCs w:val="18"/>
                <w:lang w:eastAsia="ru-RU"/>
              </w:rPr>
            </w:pPr>
            <w:r w:rsidRPr="00A1781D">
              <w:rPr>
                <w:sz w:val="18"/>
                <w:szCs w:val="18"/>
                <w:lang w:eastAsia="ru-RU"/>
              </w:rPr>
              <w:t>=000</w:t>
            </w:r>
          </w:p>
        </w:tc>
      </w:tr>
    </w:tbl>
    <w:p w:rsidR="000922BC" w:rsidRPr="00A1781D" w:rsidRDefault="000922BC">
      <w:pPr>
        <w:autoSpaceDE w:val="0"/>
        <w:rPr>
          <w:sz w:val="18"/>
          <w:szCs w:val="18"/>
        </w:rPr>
      </w:pPr>
    </w:p>
    <w:p w:rsidR="000922BC" w:rsidRPr="00A1781D" w:rsidRDefault="000922BC">
      <w:pPr>
        <w:autoSpaceDE w:val="0"/>
        <w:rPr>
          <w:rStyle w:val="a5"/>
          <w:b/>
          <w:color w:val="auto"/>
          <w:sz w:val="18"/>
          <w:szCs w:val="18"/>
          <w:u w:val="none"/>
        </w:rPr>
      </w:pPr>
      <w:r w:rsidRPr="00A1781D">
        <w:rPr>
          <w:rStyle w:val="a5"/>
          <w:b/>
          <w:color w:val="auto"/>
          <w:sz w:val="18"/>
          <w:szCs w:val="18"/>
          <w:u w:val="none"/>
        </w:rPr>
        <w:t xml:space="preserve">Контрольные соотношения для </w:t>
      </w:r>
      <w:proofErr w:type="spellStart"/>
      <w:r w:rsidRPr="00A1781D">
        <w:rPr>
          <w:rStyle w:val="a5"/>
          <w:b/>
          <w:color w:val="auto"/>
          <w:sz w:val="18"/>
          <w:szCs w:val="18"/>
          <w:u w:val="none"/>
        </w:rPr>
        <w:t>внутридокументного</w:t>
      </w:r>
      <w:proofErr w:type="spellEnd"/>
      <w:r w:rsidRPr="00A1781D">
        <w:rPr>
          <w:rStyle w:val="a5"/>
          <w:b/>
          <w:color w:val="auto"/>
          <w:sz w:val="18"/>
          <w:szCs w:val="18"/>
          <w:u w:val="none"/>
        </w:rPr>
        <w:t xml:space="preserve"> контроля </w:t>
      </w:r>
      <w:r w:rsidR="008767C5">
        <w:rPr>
          <w:rStyle w:val="a5"/>
          <w:b/>
          <w:color w:val="auto"/>
          <w:sz w:val="18"/>
          <w:szCs w:val="18"/>
          <w:u w:val="none"/>
        </w:rPr>
        <w:t>ф. 0503110</w:t>
      </w:r>
    </w:p>
    <w:p w:rsidR="000922BC" w:rsidRPr="00A1781D" w:rsidRDefault="000922BC">
      <w:pPr>
        <w:autoSpaceDE w:val="0"/>
        <w:rPr>
          <w:sz w:val="18"/>
          <w:szCs w:val="18"/>
        </w:rPr>
      </w:pPr>
    </w:p>
    <w:tbl>
      <w:tblPr>
        <w:tblW w:w="5000" w:type="pct"/>
        <w:tblLook w:val="0000" w:firstRow="0" w:lastRow="0" w:firstColumn="0" w:lastColumn="0" w:noHBand="0" w:noVBand="0"/>
      </w:tblPr>
      <w:tblGrid>
        <w:gridCol w:w="516"/>
        <w:gridCol w:w="1350"/>
        <w:gridCol w:w="566"/>
        <w:gridCol w:w="596"/>
        <w:gridCol w:w="1198"/>
        <w:gridCol w:w="883"/>
        <w:gridCol w:w="566"/>
        <w:gridCol w:w="601"/>
        <w:gridCol w:w="999"/>
        <w:gridCol w:w="566"/>
        <w:gridCol w:w="621"/>
        <w:gridCol w:w="1278"/>
        <w:gridCol w:w="739"/>
      </w:tblGrid>
      <w:tr w:rsidR="00C20574" w:rsidRPr="0051239E" w:rsidTr="0051239E">
        <w:trPr>
          <w:trHeight w:val="658"/>
          <w:tblHeader/>
        </w:trPr>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 п/п</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Строка</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Графа</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Раздел</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Соотношение</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Строка</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Графа</w:t>
            </w: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Раздел</w:t>
            </w: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Соотношение</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Графа</w:t>
            </w: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pPr>
              <w:snapToGrid w:val="0"/>
              <w:rPr>
                <w:sz w:val="16"/>
                <w:szCs w:val="16"/>
              </w:rPr>
            </w:pPr>
            <w:r w:rsidRPr="0051239E">
              <w:rPr>
                <w:sz w:val="16"/>
                <w:szCs w:val="16"/>
              </w:rPr>
              <w:t>Строка</w:t>
            </w: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Комментарий</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Тип контроля</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1</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2</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1,2</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5</w:t>
            </w: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1,2</w:t>
            </w: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6</w:t>
            </w: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pPr>
              <w:snapToGrid w:val="0"/>
              <w:rPr>
                <w:sz w:val="16"/>
                <w:szCs w:val="16"/>
              </w:rPr>
            </w:pPr>
            <w:r w:rsidRPr="0051239E">
              <w:rPr>
                <w:sz w:val="16"/>
                <w:szCs w:val="16"/>
              </w:rPr>
              <w:t>*</w:t>
            </w: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8767C5">
            <w:pPr>
              <w:snapToGrid w:val="0"/>
              <w:rPr>
                <w:sz w:val="16"/>
                <w:szCs w:val="16"/>
              </w:rPr>
            </w:pPr>
            <w:r w:rsidRPr="0051239E">
              <w:rPr>
                <w:sz w:val="16"/>
                <w:szCs w:val="16"/>
              </w:rPr>
              <w:t>Показатели графы 2 не соответствуют аналогичным показателям граф 5 и 6 – недопустимо</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8767C5">
            <w:pPr>
              <w:snapToGrid w:val="0"/>
              <w:rPr>
                <w:sz w:val="16"/>
                <w:szCs w:val="16"/>
              </w:rPr>
            </w:pPr>
            <w:r w:rsidRPr="0051239E">
              <w:rPr>
                <w:sz w:val="16"/>
                <w:szCs w:val="16"/>
              </w:rPr>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2</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3</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1,2</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4</w:t>
            </w: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pPr>
              <w:snapToGrid w:val="0"/>
              <w:rPr>
                <w:sz w:val="16"/>
                <w:szCs w:val="16"/>
              </w:rPr>
            </w:pPr>
            <w:r w:rsidRPr="0051239E">
              <w:rPr>
                <w:sz w:val="16"/>
                <w:szCs w:val="16"/>
              </w:rPr>
              <w:t>1,2</w:t>
            </w: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B27258">
            <w:pPr>
              <w:snapToGrid w:val="0"/>
              <w:rPr>
                <w:sz w:val="16"/>
                <w:szCs w:val="16"/>
              </w:rPr>
            </w:pPr>
            <w:r w:rsidRPr="0051239E">
              <w:rPr>
                <w:sz w:val="16"/>
                <w:szCs w:val="16"/>
              </w:rPr>
              <w:t>7</w:t>
            </w: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pPr>
              <w:snapToGrid w:val="0"/>
              <w:rPr>
                <w:sz w:val="16"/>
                <w:szCs w:val="16"/>
              </w:rPr>
            </w:pPr>
            <w:r w:rsidRPr="0051239E">
              <w:rPr>
                <w:sz w:val="16"/>
                <w:szCs w:val="16"/>
              </w:rPr>
              <w:t>*</w:t>
            </w: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8767C5" w:rsidP="008767C5">
            <w:pPr>
              <w:snapToGrid w:val="0"/>
              <w:rPr>
                <w:sz w:val="16"/>
                <w:szCs w:val="16"/>
              </w:rPr>
            </w:pPr>
            <w:r w:rsidRPr="0051239E">
              <w:rPr>
                <w:sz w:val="16"/>
                <w:szCs w:val="16"/>
              </w:rPr>
              <w:t>Показатели графы 3 не соответствуют аналогичным показателям граф 4 и 7 – недопустимо</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8767C5">
            <w:pPr>
              <w:snapToGrid w:val="0"/>
              <w:rPr>
                <w:sz w:val="16"/>
                <w:szCs w:val="16"/>
              </w:rPr>
            </w:pPr>
            <w:r w:rsidRPr="0051239E">
              <w:rPr>
                <w:sz w:val="16"/>
                <w:szCs w:val="16"/>
              </w:rPr>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2.1**</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3</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r w:rsidRPr="0051239E">
              <w:rPr>
                <w:sz w:val="16"/>
                <w:szCs w:val="16"/>
              </w:rPr>
              <w:t>1,2</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4</w:t>
            </w: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r w:rsidRPr="0051239E">
              <w:rPr>
                <w:sz w:val="16"/>
                <w:szCs w:val="16"/>
              </w:rPr>
              <w:t>1,2</w:t>
            </w: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w:t>
            </w: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8767C5" w:rsidP="008767C5">
            <w:pPr>
              <w:snapToGrid w:val="0"/>
              <w:rPr>
                <w:sz w:val="16"/>
                <w:szCs w:val="16"/>
              </w:rPr>
            </w:pPr>
            <w:r w:rsidRPr="0051239E">
              <w:rPr>
                <w:sz w:val="16"/>
                <w:szCs w:val="16"/>
              </w:rPr>
              <w:t>Показатели графы 3 не соответствуют аналогичным показателям графы 4 – недопустимо</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8767C5" w:rsidP="00D34A3C">
            <w:pPr>
              <w:snapToGrid w:val="0"/>
              <w:rPr>
                <w:sz w:val="16"/>
                <w:szCs w:val="16"/>
              </w:rPr>
            </w:pPr>
            <w:r w:rsidRPr="0051239E">
              <w:rPr>
                <w:sz w:val="16"/>
                <w:szCs w:val="16"/>
              </w:rPr>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r w:rsidRPr="0051239E">
              <w:rPr>
                <w:sz w:val="16"/>
                <w:szCs w:val="16"/>
              </w:rPr>
              <w:t>3</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r w:rsidRPr="0051239E">
              <w:rPr>
                <w:sz w:val="16"/>
                <w:szCs w:val="16"/>
              </w:rPr>
              <w:t>Итого</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r w:rsidRPr="0051239E">
              <w:rPr>
                <w:sz w:val="16"/>
                <w:szCs w:val="16"/>
              </w:rPr>
              <w:t xml:space="preserve"> </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rsidP="00AF44DC">
            <w:pPr>
              <w:snapToGrid w:val="0"/>
              <w:rPr>
                <w:sz w:val="16"/>
                <w:szCs w:val="16"/>
              </w:rPr>
            </w:pPr>
            <w:r w:rsidRPr="0051239E">
              <w:rPr>
                <w:sz w:val="16"/>
                <w:szCs w:val="16"/>
              </w:rPr>
              <w:t>1</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r w:rsidRPr="0051239E">
              <w:rPr>
                <w:sz w:val="16"/>
                <w:szCs w:val="16"/>
              </w:rPr>
              <w:t>=</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rsidP="00AF44D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rsidP="00AF44DC">
            <w:pPr>
              <w:snapToGrid w:val="0"/>
              <w:rPr>
                <w:sz w:val="16"/>
                <w:szCs w:val="16"/>
              </w:rPr>
            </w:pPr>
            <w:r w:rsidRPr="0051239E">
              <w:rPr>
                <w:sz w:val="16"/>
                <w:szCs w:val="16"/>
              </w:rPr>
              <w:t>Сумма всех строк</w:t>
            </w: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rsidP="00D34A3C">
            <w:pPr>
              <w:snapToGrid w:val="0"/>
              <w:rPr>
                <w:sz w:val="16"/>
                <w:szCs w:val="16"/>
              </w:rPr>
            </w:pP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8767C5" w:rsidP="00D34A3C">
            <w:pPr>
              <w:snapToGrid w:val="0"/>
              <w:rPr>
                <w:sz w:val="16"/>
                <w:szCs w:val="16"/>
              </w:rPr>
            </w:pPr>
            <w:r w:rsidRPr="0051239E">
              <w:rPr>
                <w:sz w:val="16"/>
                <w:szCs w:val="16"/>
              </w:rPr>
              <w:t>Показатели итоговой строки не равны сумме показателей детализированных строк – недопустимо</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8767C5" w:rsidP="00D34A3C">
            <w:pPr>
              <w:snapToGrid w:val="0"/>
              <w:rPr>
                <w:sz w:val="16"/>
                <w:szCs w:val="16"/>
              </w:rPr>
            </w:pPr>
            <w:r w:rsidRPr="0051239E">
              <w:rPr>
                <w:sz w:val="16"/>
                <w:szCs w:val="16"/>
              </w:rPr>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r w:rsidRPr="0051239E">
              <w:rPr>
                <w:sz w:val="16"/>
                <w:szCs w:val="16"/>
              </w:rPr>
              <w:t>4</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r w:rsidRPr="0051239E">
              <w:rPr>
                <w:sz w:val="16"/>
                <w:szCs w:val="16"/>
              </w:rPr>
              <w:t>По счету 30404</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r w:rsidRPr="0051239E">
              <w:rPr>
                <w:sz w:val="16"/>
                <w:szCs w:val="16"/>
              </w:rPr>
              <w:t>2,3</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4C4F34" w:rsidP="00AF44DC">
            <w:pPr>
              <w:snapToGrid w:val="0"/>
              <w:rPr>
                <w:sz w:val="16"/>
                <w:szCs w:val="16"/>
              </w:rPr>
            </w:pPr>
            <w:r w:rsidRPr="0051239E">
              <w:rPr>
                <w:sz w:val="16"/>
                <w:szCs w:val="16"/>
              </w:rPr>
              <w:t>1</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r w:rsidRPr="0051239E">
              <w:rPr>
                <w:sz w:val="16"/>
                <w:szCs w:val="16"/>
              </w:rPr>
              <w:t>=0</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rsidP="00AF44D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rsidP="00AF44DC">
            <w:pPr>
              <w:snapToGrid w:val="0"/>
              <w:rPr>
                <w:sz w:val="16"/>
                <w:szCs w:val="16"/>
              </w:rPr>
            </w:pP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rsidP="00AF44D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rsidP="00D34A3C">
            <w:pPr>
              <w:snapToGrid w:val="0"/>
              <w:rPr>
                <w:sz w:val="16"/>
                <w:szCs w:val="16"/>
              </w:rPr>
            </w:pP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C20574" w:rsidP="00134187">
            <w:pPr>
              <w:snapToGrid w:val="0"/>
              <w:rPr>
                <w:sz w:val="16"/>
                <w:szCs w:val="16"/>
              </w:rPr>
            </w:pPr>
            <w:r w:rsidRPr="0051239E">
              <w:rPr>
                <w:sz w:val="16"/>
                <w:szCs w:val="16"/>
              </w:rPr>
              <w:t xml:space="preserve">ГРБС, кроме </w:t>
            </w:r>
            <w:r w:rsidRPr="0051239E">
              <w:rPr>
                <w:rStyle w:val="a5"/>
                <w:color w:val="auto"/>
                <w:sz w:val="16"/>
                <w:szCs w:val="16"/>
                <w:u w:val="none"/>
              </w:rPr>
              <w:t xml:space="preserve">054, 069,092, 139, 157, 169, </w:t>
            </w:r>
            <w:r w:rsidR="00134187" w:rsidRPr="0051239E">
              <w:rPr>
                <w:rStyle w:val="a5"/>
                <w:color w:val="auto"/>
                <w:sz w:val="16"/>
                <w:szCs w:val="16"/>
                <w:u w:val="none"/>
              </w:rPr>
              <w:t>322</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8767C5" w:rsidP="00D34A3C">
            <w:pPr>
              <w:snapToGrid w:val="0"/>
              <w:rPr>
                <w:sz w:val="16"/>
                <w:szCs w:val="16"/>
              </w:rPr>
            </w:pPr>
            <w:r w:rsidRPr="0051239E">
              <w:rPr>
                <w:sz w:val="16"/>
                <w:szCs w:val="16"/>
              </w:rPr>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5</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3</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r w:rsidRPr="0051239E">
              <w:rPr>
                <w:sz w:val="16"/>
                <w:szCs w:val="16"/>
              </w:rPr>
              <w:t>3</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rsidP="001B56E8">
            <w:pPr>
              <w:snapToGrid w:val="0"/>
              <w:rPr>
                <w:sz w:val="16"/>
                <w:szCs w:val="16"/>
              </w:rPr>
            </w:pPr>
            <w:r w:rsidRPr="0051239E">
              <w:rPr>
                <w:sz w:val="16"/>
                <w:szCs w:val="16"/>
              </w:rPr>
              <w:t>= 21х,22х,</w:t>
            </w:r>
            <w:r w:rsidRPr="0051239E" w:rsidDel="00855955">
              <w:rPr>
                <w:sz w:val="16"/>
                <w:szCs w:val="16"/>
              </w:rPr>
              <w:t xml:space="preserve"> </w:t>
            </w:r>
            <w:r w:rsidRPr="0051239E">
              <w:rPr>
                <w:sz w:val="16"/>
                <w:szCs w:val="16"/>
              </w:rPr>
              <w:t>,26х,27х,29х (в случае заполнений показателей в графе 4</w:t>
            </w:r>
            <w:r w:rsidR="001B56E8" w:rsidRPr="0051239E">
              <w:rPr>
                <w:sz w:val="16"/>
                <w:szCs w:val="16"/>
              </w:rPr>
              <w:t>, 5, 6, 8</w:t>
            </w:r>
            <w:r w:rsidRPr="0051239E">
              <w:rPr>
                <w:sz w:val="16"/>
                <w:szCs w:val="16"/>
              </w:rPr>
              <w:t>)</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rsidP="00D34A3C">
            <w:pPr>
              <w:snapToGrid w:val="0"/>
              <w:rPr>
                <w:sz w:val="16"/>
                <w:szCs w:val="16"/>
              </w:rPr>
            </w:pP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C20574" w:rsidP="00F73E12">
            <w:pPr>
              <w:snapToGrid w:val="0"/>
              <w:rPr>
                <w:sz w:val="16"/>
                <w:szCs w:val="16"/>
              </w:rPr>
            </w:pPr>
            <w:r w:rsidRPr="0051239E">
              <w:rPr>
                <w:sz w:val="16"/>
                <w:szCs w:val="16"/>
              </w:rPr>
              <w:t xml:space="preserve">Отражение в разделе 3 кодов КОСГУ, отличных от 21х, 22х, 26х, 27х, 29х, </w:t>
            </w:r>
            <w:proofErr w:type="gramStart"/>
            <w:r w:rsidRPr="0051239E">
              <w:rPr>
                <w:sz w:val="16"/>
                <w:szCs w:val="16"/>
              </w:rPr>
              <w:t>не  допустимо</w:t>
            </w:r>
            <w:proofErr w:type="gramEnd"/>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r w:rsidRPr="0051239E">
              <w:rPr>
                <w:sz w:val="16"/>
                <w:szCs w:val="16"/>
              </w:rPr>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6</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 xml:space="preserve">Итого </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180F7E">
            <w:pPr>
              <w:snapToGrid w:val="0"/>
              <w:rPr>
                <w:sz w:val="16"/>
                <w:szCs w:val="16"/>
              </w:rPr>
            </w:pPr>
            <w:r w:rsidRPr="0051239E">
              <w:rPr>
                <w:sz w:val="16"/>
                <w:szCs w:val="16"/>
              </w:rPr>
              <w:t xml:space="preserve">4, 5, </w:t>
            </w:r>
            <w:r w:rsidR="008767C5" w:rsidRPr="0051239E">
              <w:rPr>
                <w:sz w:val="16"/>
                <w:szCs w:val="16"/>
              </w:rPr>
              <w:t>6, 7, 8</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r w:rsidRPr="0051239E">
              <w:rPr>
                <w:sz w:val="16"/>
                <w:szCs w:val="16"/>
              </w:rPr>
              <w:t>3</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 сумме детализирующих строк</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rsidP="00D34A3C">
            <w:pPr>
              <w:snapToGrid w:val="0"/>
              <w:rPr>
                <w:sz w:val="16"/>
                <w:szCs w:val="16"/>
              </w:rPr>
            </w:pP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8767C5" w:rsidP="00D34A3C">
            <w:pPr>
              <w:snapToGrid w:val="0"/>
              <w:rPr>
                <w:sz w:val="16"/>
                <w:szCs w:val="16"/>
              </w:rPr>
            </w:pPr>
            <w:r w:rsidRPr="0051239E">
              <w:rPr>
                <w:sz w:val="16"/>
                <w:szCs w:val="16"/>
              </w:rPr>
              <w:t>Показатели итоговой строки не равны сумме показателей детализирован</w:t>
            </w:r>
            <w:r w:rsidRPr="0051239E">
              <w:rPr>
                <w:sz w:val="16"/>
                <w:szCs w:val="16"/>
              </w:rPr>
              <w:lastRenderedPageBreak/>
              <w:t>ных строк – недопустимо</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8767C5" w:rsidP="00D34A3C">
            <w:pPr>
              <w:snapToGrid w:val="0"/>
              <w:rPr>
                <w:sz w:val="16"/>
                <w:szCs w:val="16"/>
              </w:rPr>
            </w:pPr>
            <w:r w:rsidRPr="0051239E">
              <w:rPr>
                <w:sz w:val="16"/>
                <w:szCs w:val="16"/>
              </w:rPr>
              <w:lastRenderedPageBreak/>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EC7D4F" w:rsidP="00D34A3C">
            <w:pPr>
              <w:snapToGrid w:val="0"/>
              <w:rPr>
                <w:sz w:val="16"/>
                <w:szCs w:val="16"/>
              </w:rPr>
            </w:pPr>
            <w:r w:rsidRPr="0051239E">
              <w:rPr>
                <w:sz w:val="16"/>
                <w:szCs w:val="16"/>
              </w:rPr>
              <w:lastRenderedPageBreak/>
              <w:t>7</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180F7E">
            <w:pPr>
              <w:snapToGrid w:val="0"/>
              <w:rPr>
                <w:sz w:val="16"/>
                <w:szCs w:val="16"/>
              </w:rPr>
            </w:pPr>
            <w:r w:rsidRPr="0051239E">
              <w:rPr>
                <w:sz w:val="16"/>
                <w:szCs w:val="16"/>
              </w:rPr>
              <w:t>3</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r w:rsidRPr="0051239E">
              <w:rPr>
                <w:sz w:val="16"/>
                <w:szCs w:val="16"/>
              </w:rPr>
              <w:t>3</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rsidP="008767C5">
            <w:pPr>
              <w:snapToGrid w:val="0"/>
              <w:rPr>
                <w:sz w:val="16"/>
                <w:szCs w:val="16"/>
              </w:rPr>
            </w:pPr>
            <w:r w:rsidRPr="0051239E">
              <w:rPr>
                <w:sz w:val="16"/>
                <w:szCs w:val="16"/>
              </w:rPr>
              <w:t>Не заполняется (отражается значение 000)</w:t>
            </w:r>
            <w:r w:rsidR="008767C5" w:rsidRPr="0051239E">
              <w:rPr>
                <w:sz w:val="16"/>
                <w:szCs w:val="16"/>
              </w:rPr>
              <w:t xml:space="preserve"> </w:t>
            </w:r>
            <w:r w:rsidRPr="0051239E">
              <w:rPr>
                <w:sz w:val="16"/>
                <w:szCs w:val="16"/>
              </w:rPr>
              <w:t xml:space="preserve">в случае заполнений показателей в графе </w:t>
            </w:r>
            <w:r w:rsidR="008767C5" w:rsidRPr="0051239E">
              <w:rPr>
                <w:sz w:val="16"/>
                <w:szCs w:val="16"/>
              </w:rPr>
              <w:t>7</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D34A3C">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rsidP="00D34A3C">
            <w:pPr>
              <w:snapToGrid w:val="0"/>
              <w:rPr>
                <w:sz w:val="16"/>
                <w:szCs w:val="16"/>
              </w:rPr>
            </w:pP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C20574" w:rsidP="008767C5">
            <w:pPr>
              <w:snapToGrid w:val="0"/>
              <w:rPr>
                <w:sz w:val="16"/>
                <w:szCs w:val="16"/>
              </w:rPr>
            </w:pPr>
            <w:r w:rsidRPr="0051239E">
              <w:rPr>
                <w:sz w:val="16"/>
                <w:szCs w:val="16"/>
              </w:rPr>
              <w:t xml:space="preserve">При отражении показателей в графе </w:t>
            </w:r>
            <w:r w:rsidR="008767C5" w:rsidRPr="0051239E">
              <w:rPr>
                <w:sz w:val="16"/>
                <w:szCs w:val="16"/>
              </w:rPr>
              <w:t xml:space="preserve">7 </w:t>
            </w:r>
            <w:r w:rsidRPr="0051239E">
              <w:rPr>
                <w:sz w:val="16"/>
                <w:szCs w:val="16"/>
              </w:rPr>
              <w:t xml:space="preserve">код </w:t>
            </w:r>
            <w:proofErr w:type="spellStart"/>
            <w:r w:rsidRPr="0051239E">
              <w:rPr>
                <w:sz w:val="16"/>
                <w:szCs w:val="16"/>
              </w:rPr>
              <w:t>косгу</w:t>
            </w:r>
            <w:proofErr w:type="spellEnd"/>
            <w:r w:rsidRPr="0051239E">
              <w:rPr>
                <w:sz w:val="16"/>
                <w:szCs w:val="16"/>
              </w:rPr>
              <w:t xml:space="preserve"> не заполняется</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C20574" w:rsidP="00D34A3C">
            <w:pPr>
              <w:snapToGrid w:val="0"/>
              <w:rPr>
                <w:sz w:val="16"/>
                <w:szCs w:val="16"/>
              </w:rPr>
            </w:pPr>
            <w:r w:rsidRPr="0051239E">
              <w:rPr>
                <w:sz w:val="16"/>
                <w:szCs w:val="16"/>
              </w:rPr>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rsidP="00C70725">
            <w:pPr>
              <w:snapToGrid w:val="0"/>
              <w:rPr>
                <w:sz w:val="16"/>
                <w:szCs w:val="16"/>
              </w:rPr>
            </w:pPr>
            <w:r w:rsidRPr="0051239E">
              <w:rPr>
                <w:sz w:val="16"/>
                <w:szCs w:val="16"/>
              </w:rPr>
              <w:t>8</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rsidP="00C70725">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C70725">
            <w:pPr>
              <w:snapToGrid w:val="0"/>
              <w:rPr>
                <w:sz w:val="16"/>
                <w:szCs w:val="16"/>
              </w:rPr>
            </w:pPr>
            <w:r w:rsidRPr="0051239E">
              <w:rPr>
                <w:sz w:val="16"/>
                <w:szCs w:val="16"/>
              </w:rPr>
              <w:t>*</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rsidP="00C70725">
            <w:pPr>
              <w:snapToGrid w:val="0"/>
              <w:rPr>
                <w:sz w:val="16"/>
                <w:szCs w:val="16"/>
              </w:rPr>
            </w:pPr>
            <w:r w:rsidRPr="0051239E">
              <w:rPr>
                <w:sz w:val="16"/>
                <w:szCs w:val="16"/>
              </w:rPr>
              <w:t>2</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rsidP="00C70725">
            <w:pPr>
              <w:snapToGrid w:val="0"/>
              <w:rPr>
                <w:sz w:val="16"/>
                <w:szCs w:val="16"/>
              </w:rPr>
            </w:pPr>
            <w:r w:rsidRPr="0051239E">
              <w:rPr>
                <w:sz w:val="16"/>
                <w:szCs w:val="16"/>
              </w:rPr>
              <w:t>=0</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rsidP="00C70725">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C70725">
            <w:pPr>
              <w:snapToGrid w:val="0"/>
              <w:rPr>
                <w:sz w:val="16"/>
                <w:szCs w:val="16"/>
              </w:rPr>
            </w:pP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rsidP="00C70725">
            <w:pPr>
              <w:snapToGrid w:val="0"/>
              <w:rPr>
                <w:sz w:val="16"/>
                <w:szCs w:val="16"/>
              </w:rPr>
            </w:pP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rsidP="00C70725">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C70725">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rsidP="00C70725">
            <w:pPr>
              <w:snapToGrid w:val="0"/>
              <w:rPr>
                <w:sz w:val="16"/>
                <w:szCs w:val="16"/>
              </w:rPr>
            </w:pP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C20574" w:rsidP="00C70725">
            <w:pPr>
              <w:snapToGrid w:val="0"/>
              <w:rPr>
                <w:sz w:val="16"/>
                <w:szCs w:val="16"/>
              </w:rPr>
            </w:pPr>
            <w:r w:rsidRPr="0051239E">
              <w:rPr>
                <w:sz w:val="16"/>
                <w:szCs w:val="16"/>
              </w:rPr>
              <w:t>Раздел 2 не заполняется</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C20574" w:rsidP="00C70725">
            <w:pPr>
              <w:snapToGrid w:val="0"/>
              <w:rPr>
                <w:sz w:val="16"/>
                <w:szCs w:val="16"/>
              </w:rPr>
            </w:pPr>
            <w:r w:rsidRPr="0051239E">
              <w:rPr>
                <w:sz w:val="16"/>
                <w:szCs w:val="16"/>
              </w:rPr>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rsidP="005E1B68">
            <w:pPr>
              <w:snapToGrid w:val="0"/>
              <w:rPr>
                <w:sz w:val="16"/>
                <w:szCs w:val="16"/>
              </w:rPr>
            </w:pPr>
            <w:r w:rsidRPr="0051239E">
              <w:rPr>
                <w:sz w:val="16"/>
                <w:szCs w:val="16"/>
              </w:rPr>
              <w:t>9</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rsidP="005E1B68">
            <w:pPr>
              <w:snapToGrid w:val="0"/>
              <w:rPr>
                <w:sz w:val="16"/>
                <w:szCs w:val="16"/>
              </w:rPr>
            </w:pPr>
            <w:r w:rsidRPr="0051239E">
              <w:rPr>
                <w:sz w:val="16"/>
                <w:szCs w:val="16"/>
              </w:rPr>
              <w:t>*</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5E1B68">
            <w:pPr>
              <w:snapToGrid w:val="0"/>
              <w:rPr>
                <w:sz w:val="16"/>
                <w:szCs w:val="16"/>
              </w:rPr>
            </w:pPr>
            <w:r w:rsidRPr="0051239E">
              <w:rPr>
                <w:sz w:val="16"/>
                <w:szCs w:val="16"/>
              </w:rPr>
              <w:t>8,9</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rsidP="005E1B68">
            <w:pPr>
              <w:snapToGrid w:val="0"/>
              <w:rPr>
                <w:sz w:val="16"/>
                <w:szCs w:val="16"/>
              </w:rPr>
            </w:pPr>
            <w:r w:rsidRPr="0051239E">
              <w:rPr>
                <w:sz w:val="16"/>
                <w:szCs w:val="16"/>
              </w:rPr>
              <w:t>1</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rsidP="005E1B68">
            <w:pPr>
              <w:snapToGrid w:val="0"/>
              <w:rPr>
                <w:sz w:val="16"/>
                <w:szCs w:val="16"/>
              </w:rPr>
            </w:pPr>
            <w:r w:rsidRPr="0051239E">
              <w:rPr>
                <w:sz w:val="16"/>
                <w:szCs w:val="16"/>
              </w:rPr>
              <w:t>=0</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rsidP="005E1B68">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5E1B68">
            <w:pPr>
              <w:snapToGrid w:val="0"/>
              <w:rPr>
                <w:sz w:val="16"/>
                <w:szCs w:val="16"/>
              </w:rPr>
            </w:pP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rsidP="005E1B68">
            <w:pPr>
              <w:snapToGrid w:val="0"/>
              <w:rPr>
                <w:sz w:val="16"/>
                <w:szCs w:val="16"/>
              </w:rPr>
            </w:pP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rsidP="005E1B68">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5E1B68">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rsidP="005E1B68">
            <w:pPr>
              <w:snapToGrid w:val="0"/>
              <w:rPr>
                <w:sz w:val="16"/>
                <w:szCs w:val="16"/>
              </w:rPr>
            </w:pP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C20574" w:rsidP="007932D1">
            <w:pPr>
              <w:snapToGrid w:val="0"/>
              <w:rPr>
                <w:sz w:val="16"/>
                <w:szCs w:val="16"/>
              </w:rPr>
            </w:pPr>
            <w:r w:rsidRPr="0051239E">
              <w:rPr>
                <w:sz w:val="16"/>
                <w:szCs w:val="16"/>
              </w:rPr>
              <w:t>Графы 8,9 Раздела 1 не заполняются</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C20574" w:rsidP="005E1B68">
            <w:pPr>
              <w:snapToGrid w:val="0"/>
              <w:rPr>
                <w:sz w:val="16"/>
                <w:szCs w:val="16"/>
              </w:rPr>
            </w:pPr>
            <w:r w:rsidRPr="0051239E">
              <w:rPr>
                <w:sz w:val="16"/>
                <w:szCs w:val="16"/>
              </w:rPr>
              <w:t>Б</w:t>
            </w:r>
          </w:p>
        </w:tc>
      </w:tr>
      <w:tr w:rsidR="00C20574" w:rsidRPr="0051239E" w:rsidTr="0051239E">
        <w:tc>
          <w:tcPr>
            <w:tcW w:w="246" w:type="pct"/>
            <w:tcBorders>
              <w:top w:val="single" w:sz="4" w:space="0" w:color="000000"/>
              <w:left w:val="single" w:sz="4" w:space="0" w:color="000000"/>
              <w:bottom w:val="single" w:sz="4" w:space="0" w:color="000000"/>
            </w:tcBorders>
            <w:shd w:val="clear" w:color="auto" w:fill="auto"/>
          </w:tcPr>
          <w:p w:rsidR="00C20574" w:rsidRPr="0051239E" w:rsidRDefault="00C20574" w:rsidP="00C37CB8">
            <w:pPr>
              <w:snapToGrid w:val="0"/>
              <w:rPr>
                <w:sz w:val="16"/>
                <w:szCs w:val="16"/>
              </w:rPr>
            </w:pPr>
            <w:r w:rsidRPr="0051239E">
              <w:rPr>
                <w:sz w:val="16"/>
                <w:szCs w:val="16"/>
              </w:rPr>
              <w:t>10</w:t>
            </w:r>
          </w:p>
        </w:tc>
        <w:tc>
          <w:tcPr>
            <w:tcW w:w="644" w:type="pct"/>
            <w:tcBorders>
              <w:top w:val="single" w:sz="4" w:space="0" w:color="000000"/>
              <w:left w:val="single" w:sz="4" w:space="0" w:color="000000"/>
              <w:bottom w:val="single" w:sz="4" w:space="0" w:color="000000"/>
            </w:tcBorders>
            <w:shd w:val="clear" w:color="auto" w:fill="auto"/>
          </w:tcPr>
          <w:p w:rsidR="00C20574" w:rsidRPr="0051239E" w:rsidRDefault="00C20574" w:rsidP="00C37CB8">
            <w:pPr>
              <w:snapToGrid w:val="0"/>
              <w:rPr>
                <w:sz w:val="16"/>
                <w:szCs w:val="16"/>
              </w:rPr>
            </w:pPr>
            <w:r w:rsidRPr="0051239E">
              <w:rPr>
                <w:sz w:val="16"/>
                <w:szCs w:val="16"/>
              </w:rPr>
              <w:t>140110182 + 140110185 + 140110186 + 140110187</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C37CB8">
            <w:pPr>
              <w:snapToGrid w:val="0"/>
              <w:rPr>
                <w:sz w:val="16"/>
                <w:szCs w:val="16"/>
              </w:rPr>
            </w:pPr>
            <w:r w:rsidRPr="0051239E">
              <w:rPr>
                <w:sz w:val="16"/>
                <w:szCs w:val="16"/>
              </w:rPr>
              <w:t>3</w:t>
            </w:r>
          </w:p>
        </w:tc>
        <w:tc>
          <w:tcPr>
            <w:tcW w:w="284" w:type="pct"/>
            <w:tcBorders>
              <w:top w:val="single" w:sz="4" w:space="0" w:color="000000"/>
              <w:left w:val="single" w:sz="4" w:space="0" w:color="000000"/>
              <w:bottom w:val="single" w:sz="4" w:space="0" w:color="000000"/>
              <w:right w:val="single" w:sz="4" w:space="0" w:color="000000"/>
            </w:tcBorders>
          </w:tcPr>
          <w:p w:rsidR="00C20574" w:rsidRPr="0051239E" w:rsidRDefault="00C20574" w:rsidP="00C37CB8">
            <w:pPr>
              <w:snapToGrid w:val="0"/>
              <w:rPr>
                <w:sz w:val="16"/>
                <w:szCs w:val="16"/>
              </w:rPr>
            </w:pPr>
            <w:r w:rsidRPr="0051239E">
              <w:rPr>
                <w:sz w:val="16"/>
                <w:szCs w:val="16"/>
              </w:rPr>
              <w:t>1</w:t>
            </w:r>
          </w:p>
        </w:tc>
        <w:tc>
          <w:tcPr>
            <w:tcW w:w="572" w:type="pct"/>
            <w:tcBorders>
              <w:top w:val="single" w:sz="4" w:space="0" w:color="000000"/>
              <w:left w:val="single" w:sz="4" w:space="0" w:color="000000"/>
              <w:bottom w:val="single" w:sz="4" w:space="0" w:color="000000"/>
            </w:tcBorders>
            <w:shd w:val="clear" w:color="auto" w:fill="auto"/>
          </w:tcPr>
          <w:p w:rsidR="00C20574" w:rsidRPr="0051239E" w:rsidRDefault="00C20574" w:rsidP="00C20574">
            <w:pPr>
              <w:snapToGrid w:val="0"/>
              <w:rPr>
                <w:sz w:val="16"/>
                <w:szCs w:val="16"/>
              </w:rPr>
            </w:pPr>
            <w:r w:rsidRPr="0051239E">
              <w:rPr>
                <w:sz w:val="16"/>
                <w:szCs w:val="16"/>
              </w:rPr>
              <w:t>=</w:t>
            </w:r>
          </w:p>
        </w:tc>
        <w:tc>
          <w:tcPr>
            <w:tcW w:w="421" w:type="pct"/>
            <w:tcBorders>
              <w:top w:val="single" w:sz="4" w:space="0" w:color="000000"/>
              <w:left w:val="single" w:sz="4" w:space="0" w:color="000000"/>
              <w:bottom w:val="single" w:sz="4" w:space="0" w:color="000000"/>
              <w:right w:val="single" w:sz="4" w:space="0" w:color="000000"/>
            </w:tcBorders>
          </w:tcPr>
          <w:p w:rsidR="00C20574" w:rsidRPr="0051239E" w:rsidRDefault="00C20574" w:rsidP="007D2C3C">
            <w:pPr>
              <w:snapToGrid w:val="0"/>
              <w:rPr>
                <w:sz w:val="16"/>
                <w:szCs w:val="16"/>
              </w:rPr>
            </w:pPr>
            <w:proofErr w:type="spellStart"/>
            <w:r w:rsidRPr="0051239E">
              <w:rPr>
                <w:sz w:val="16"/>
                <w:szCs w:val="16"/>
              </w:rPr>
              <w:t>хххх</w:t>
            </w:r>
            <w:proofErr w:type="spellEnd"/>
            <w:r w:rsidRPr="0051239E">
              <w:rPr>
                <w:sz w:val="16"/>
                <w:szCs w:val="16"/>
              </w:rPr>
              <w:t xml:space="preserve"> 0000000000 000 140120 224</w:t>
            </w:r>
            <w:r w:rsidR="007D2C3C" w:rsidRPr="0051239E">
              <w:rPr>
                <w:sz w:val="16"/>
                <w:szCs w:val="16"/>
              </w:rPr>
              <w:t xml:space="preserve"> + </w:t>
            </w:r>
            <w:proofErr w:type="spellStart"/>
            <w:r w:rsidR="007D2C3C" w:rsidRPr="0051239E">
              <w:rPr>
                <w:sz w:val="16"/>
                <w:szCs w:val="16"/>
              </w:rPr>
              <w:t>хххх</w:t>
            </w:r>
            <w:proofErr w:type="spellEnd"/>
            <w:r w:rsidR="007D2C3C" w:rsidRPr="0051239E">
              <w:rPr>
                <w:sz w:val="16"/>
                <w:szCs w:val="16"/>
              </w:rPr>
              <w:t xml:space="preserve"> 0000000000 000 140120 229</w:t>
            </w: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C37CB8">
            <w:pPr>
              <w:snapToGrid w:val="0"/>
              <w:rPr>
                <w:sz w:val="16"/>
                <w:szCs w:val="16"/>
              </w:rPr>
            </w:pPr>
            <w:r w:rsidRPr="0051239E">
              <w:rPr>
                <w:sz w:val="16"/>
                <w:szCs w:val="16"/>
              </w:rPr>
              <w:t>2</w:t>
            </w:r>
          </w:p>
        </w:tc>
        <w:tc>
          <w:tcPr>
            <w:tcW w:w="287" w:type="pct"/>
            <w:tcBorders>
              <w:top w:val="single" w:sz="4" w:space="0" w:color="000000"/>
              <w:left w:val="single" w:sz="4" w:space="0" w:color="000000"/>
              <w:bottom w:val="single" w:sz="4" w:space="0" w:color="000000"/>
              <w:right w:val="single" w:sz="4" w:space="0" w:color="000000"/>
            </w:tcBorders>
          </w:tcPr>
          <w:p w:rsidR="00C20574" w:rsidRPr="0051239E" w:rsidRDefault="00C20574" w:rsidP="00C37CB8">
            <w:pPr>
              <w:snapToGrid w:val="0"/>
              <w:rPr>
                <w:sz w:val="16"/>
                <w:szCs w:val="16"/>
              </w:rPr>
            </w:pPr>
            <w:r w:rsidRPr="0051239E">
              <w:rPr>
                <w:sz w:val="16"/>
                <w:szCs w:val="16"/>
              </w:rPr>
              <w:t>1</w:t>
            </w:r>
          </w:p>
        </w:tc>
        <w:tc>
          <w:tcPr>
            <w:tcW w:w="477" w:type="pct"/>
            <w:tcBorders>
              <w:top w:val="single" w:sz="4" w:space="0" w:color="000000"/>
              <w:left w:val="single" w:sz="4" w:space="0" w:color="000000"/>
              <w:bottom w:val="single" w:sz="4" w:space="0" w:color="000000"/>
            </w:tcBorders>
            <w:shd w:val="clear" w:color="auto" w:fill="auto"/>
          </w:tcPr>
          <w:p w:rsidR="00C20574" w:rsidRPr="0051239E" w:rsidRDefault="00C20574" w:rsidP="00C37CB8">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C20574" w:rsidRPr="0051239E" w:rsidRDefault="00C20574" w:rsidP="00C37CB8">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C20574" w:rsidRPr="0051239E" w:rsidRDefault="00C20574" w:rsidP="00C37CB8">
            <w:pPr>
              <w:snapToGrid w:val="0"/>
              <w:rPr>
                <w:sz w:val="16"/>
                <w:szCs w:val="16"/>
              </w:rPr>
            </w:pPr>
          </w:p>
        </w:tc>
        <w:tc>
          <w:tcPr>
            <w:tcW w:w="610" w:type="pct"/>
            <w:tcBorders>
              <w:top w:val="single" w:sz="4" w:space="0" w:color="000000"/>
              <w:left w:val="single" w:sz="4" w:space="0" w:color="000000"/>
              <w:bottom w:val="single" w:sz="4" w:space="0" w:color="000000"/>
              <w:right w:val="single" w:sz="4" w:space="0" w:color="000000"/>
            </w:tcBorders>
          </w:tcPr>
          <w:p w:rsidR="00C20574" w:rsidRPr="0051239E" w:rsidRDefault="00C20574" w:rsidP="00C37CB8">
            <w:pPr>
              <w:snapToGrid w:val="0"/>
              <w:rPr>
                <w:sz w:val="16"/>
                <w:szCs w:val="16"/>
              </w:rPr>
            </w:pPr>
            <w:r w:rsidRPr="0051239E">
              <w:rPr>
                <w:sz w:val="16"/>
                <w:szCs w:val="16"/>
              </w:rPr>
              <w:t>Показатели доходов в части льготной аренды должны соответствовать показателям амортизации прав пользования в части льготной аренды</w:t>
            </w:r>
          </w:p>
        </w:tc>
        <w:tc>
          <w:tcPr>
            <w:tcW w:w="353" w:type="pct"/>
            <w:tcBorders>
              <w:top w:val="single" w:sz="4" w:space="0" w:color="000000"/>
              <w:left w:val="single" w:sz="4" w:space="0" w:color="000000"/>
              <w:bottom w:val="single" w:sz="4" w:space="0" w:color="000000"/>
              <w:right w:val="single" w:sz="4" w:space="0" w:color="000000"/>
            </w:tcBorders>
          </w:tcPr>
          <w:p w:rsidR="00C20574" w:rsidRPr="0051239E" w:rsidRDefault="00C20574" w:rsidP="00C37CB8">
            <w:pPr>
              <w:snapToGrid w:val="0"/>
              <w:rPr>
                <w:sz w:val="16"/>
                <w:szCs w:val="16"/>
              </w:rPr>
            </w:pPr>
            <w:r w:rsidRPr="0051239E">
              <w:rPr>
                <w:sz w:val="16"/>
                <w:szCs w:val="16"/>
              </w:rPr>
              <w:t>П</w:t>
            </w:r>
          </w:p>
        </w:tc>
      </w:tr>
      <w:tr w:rsidR="007464AE" w:rsidRPr="0051239E" w:rsidTr="0051239E">
        <w:tc>
          <w:tcPr>
            <w:tcW w:w="246" w:type="pct"/>
            <w:tcBorders>
              <w:top w:val="single" w:sz="4" w:space="0" w:color="000000"/>
              <w:left w:val="single" w:sz="4" w:space="0" w:color="000000"/>
              <w:bottom w:val="single" w:sz="4" w:space="0" w:color="000000"/>
            </w:tcBorders>
            <w:shd w:val="clear" w:color="auto" w:fill="auto"/>
          </w:tcPr>
          <w:p w:rsidR="007464AE" w:rsidRPr="00EB4DBF" w:rsidRDefault="007464AE" w:rsidP="006F0A71">
            <w:pPr>
              <w:snapToGrid w:val="0"/>
              <w:rPr>
                <w:sz w:val="16"/>
                <w:szCs w:val="16"/>
              </w:rPr>
            </w:pPr>
            <w:r w:rsidRPr="00EB4DBF">
              <w:rPr>
                <w:sz w:val="16"/>
                <w:szCs w:val="16"/>
              </w:rPr>
              <w:t>11</w:t>
            </w:r>
          </w:p>
        </w:tc>
        <w:tc>
          <w:tcPr>
            <w:tcW w:w="644" w:type="pct"/>
            <w:tcBorders>
              <w:top w:val="single" w:sz="4" w:space="0" w:color="000000"/>
              <w:left w:val="single" w:sz="4" w:space="0" w:color="000000"/>
              <w:bottom w:val="single" w:sz="4" w:space="0" w:color="000000"/>
            </w:tcBorders>
            <w:shd w:val="clear" w:color="auto" w:fill="auto"/>
          </w:tcPr>
          <w:p w:rsidR="007464AE" w:rsidRPr="0051239E" w:rsidRDefault="007464AE" w:rsidP="007464AE">
            <w:pPr>
              <w:snapToGrid w:val="0"/>
              <w:rPr>
                <w:sz w:val="16"/>
                <w:szCs w:val="16"/>
              </w:rPr>
            </w:pPr>
            <w:r w:rsidRPr="0051239E">
              <w:rPr>
                <w:sz w:val="16"/>
                <w:szCs w:val="16"/>
              </w:rPr>
              <w:t>140110ххх с КБК 109ххххх011000ххх</w:t>
            </w:r>
          </w:p>
        </w:tc>
        <w:tc>
          <w:tcPr>
            <w:tcW w:w="270" w:type="pct"/>
            <w:tcBorders>
              <w:top w:val="single" w:sz="4" w:space="0" w:color="000000"/>
              <w:left w:val="single" w:sz="4" w:space="0" w:color="000000"/>
              <w:bottom w:val="single" w:sz="4" w:space="0" w:color="000000"/>
            </w:tcBorders>
            <w:shd w:val="clear" w:color="auto" w:fill="auto"/>
          </w:tcPr>
          <w:p w:rsidR="007464AE" w:rsidRPr="0051239E" w:rsidRDefault="007464AE" w:rsidP="006F0A71">
            <w:pPr>
              <w:snapToGrid w:val="0"/>
              <w:rPr>
                <w:sz w:val="16"/>
                <w:szCs w:val="16"/>
              </w:rPr>
            </w:pPr>
            <w:r w:rsidRPr="0051239E">
              <w:rPr>
                <w:sz w:val="16"/>
                <w:szCs w:val="16"/>
              </w:rPr>
              <w:t>2,3</w:t>
            </w:r>
          </w:p>
        </w:tc>
        <w:tc>
          <w:tcPr>
            <w:tcW w:w="284" w:type="pct"/>
            <w:tcBorders>
              <w:top w:val="single" w:sz="4" w:space="0" w:color="000000"/>
              <w:left w:val="single" w:sz="4" w:space="0" w:color="000000"/>
              <w:bottom w:val="single" w:sz="4" w:space="0" w:color="000000"/>
              <w:right w:val="single" w:sz="4" w:space="0" w:color="000000"/>
            </w:tcBorders>
          </w:tcPr>
          <w:p w:rsidR="007464AE" w:rsidRPr="0051239E" w:rsidRDefault="007464AE" w:rsidP="006F0A71">
            <w:pPr>
              <w:snapToGrid w:val="0"/>
              <w:rPr>
                <w:sz w:val="16"/>
                <w:szCs w:val="16"/>
              </w:rPr>
            </w:pPr>
            <w:r w:rsidRPr="0051239E">
              <w:rPr>
                <w:sz w:val="16"/>
                <w:szCs w:val="16"/>
              </w:rPr>
              <w:t>1</w:t>
            </w:r>
          </w:p>
        </w:tc>
        <w:tc>
          <w:tcPr>
            <w:tcW w:w="572" w:type="pct"/>
            <w:tcBorders>
              <w:top w:val="single" w:sz="4" w:space="0" w:color="000000"/>
              <w:left w:val="single" w:sz="4" w:space="0" w:color="000000"/>
              <w:bottom w:val="single" w:sz="4" w:space="0" w:color="000000"/>
            </w:tcBorders>
            <w:shd w:val="clear" w:color="auto" w:fill="auto"/>
          </w:tcPr>
          <w:p w:rsidR="007464AE" w:rsidRPr="0051239E" w:rsidRDefault="007464AE" w:rsidP="006F0A71">
            <w:pPr>
              <w:snapToGrid w:val="0"/>
              <w:rPr>
                <w:sz w:val="16"/>
                <w:szCs w:val="16"/>
              </w:rPr>
            </w:pPr>
            <w:r w:rsidRPr="0051239E">
              <w:rPr>
                <w:sz w:val="16"/>
                <w:szCs w:val="16"/>
              </w:rPr>
              <w:t>=0</w:t>
            </w:r>
          </w:p>
        </w:tc>
        <w:tc>
          <w:tcPr>
            <w:tcW w:w="421" w:type="pct"/>
            <w:tcBorders>
              <w:top w:val="single" w:sz="4" w:space="0" w:color="000000"/>
              <w:left w:val="single" w:sz="4" w:space="0" w:color="000000"/>
              <w:bottom w:val="single" w:sz="4" w:space="0" w:color="000000"/>
              <w:right w:val="single" w:sz="4" w:space="0" w:color="000000"/>
            </w:tcBorders>
          </w:tcPr>
          <w:p w:rsidR="007464AE" w:rsidRPr="0051239E" w:rsidRDefault="007464AE" w:rsidP="006F0A71">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7464AE" w:rsidRPr="0051239E" w:rsidRDefault="007464AE" w:rsidP="006F0A71">
            <w:pPr>
              <w:snapToGrid w:val="0"/>
              <w:rPr>
                <w:sz w:val="16"/>
                <w:szCs w:val="16"/>
              </w:rPr>
            </w:pPr>
          </w:p>
        </w:tc>
        <w:tc>
          <w:tcPr>
            <w:tcW w:w="287" w:type="pct"/>
            <w:tcBorders>
              <w:top w:val="single" w:sz="4" w:space="0" w:color="000000"/>
              <w:left w:val="single" w:sz="4" w:space="0" w:color="000000"/>
              <w:bottom w:val="single" w:sz="4" w:space="0" w:color="000000"/>
              <w:right w:val="single" w:sz="4" w:space="0" w:color="000000"/>
            </w:tcBorders>
          </w:tcPr>
          <w:p w:rsidR="007464AE" w:rsidRPr="0051239E" w:rsidRDefault="007464AE" w:rsidP="006F0A71">
            <w:pPr>
              <w:snapToGrid w:val="0"/>
              <w:rPr>
                <w:sz w:val="16"/>
                <w:szCs w:val="16"/>
              </w:rPr>
            </w:pPr>
          </w:p>
        </w:tc>
        <w:tc>
          <w:tcPr>
            <w:tcW w:w="477" w:type="pct"/>
            <w:tcBorders>
              <w:top w:val="single" w:sz="4" w:space="0" w:color="000000"/>
              <w:left w:val="single" w:sz="4" w:space="0" w:color="000000"/>
              <w:bottom w:val="single" w:sz="4" w:space="0" w:color="000000"/>
            </w:tcBorders>
            <w:shd w:val="clear" w:color="auto" w:fill="auto"/>
          </w:tcPr>
          <w:p w:rsidR="007464AE" w:rsidRPr="0051239E" w:rsidRDefault="007464AE" w:rsidP="006F0A71">
            <w:pPr>
              <w:snapToGrid w:val="0"/>
              <w:rPr>
                <w:sz w:val="16"/>
                <w:szCs w:val="16"/>
              </w:rPr>
            </w:pPr>
          </w:p>
        </w:tc>
        <w:tc>
          <w:tcPr>
            <w:tcW w:w="270" w:type="pct"/>
            <w:tcBorders>
              <w:top w:val="single" w:sz="4" w:space="0" w:color="000000"/>
              <w:left w:val="single" w:sz="4" w:space="0" w:color="000000"/>
              <w:bottom w:val="single" w:sz="4" w:space="0" w:color="000000"/>
            </w:tcBorders>
            <w:shd w:val="clear" w:color="auto" w:fill="auto"/>
          </w:tcPr>
          <w:p w:rsidR="007464AE" w:rsidRPr="0051239E" w:rsidRDefault="007464AE" w:rsidP="006F0A71">
            <w:pPr>
              <w:snapToGrid w:val="0"/>
              <w:rPr>
                <w:sz w:val="16"/>
                <w:szCs w:val="16"/>
              </w:rPr>
            </w:pPr>
          </w:p>
        </w:tc>
        <w:tc>
          <w:tcPr>
            <w:tcW w:w="296" w:type="pct"/>
            <w:tcBorders>
              <w:top w:val="single" w:sz="4" w:space="0" w:color="000000"/>
              <w:left w:val="single" w:sz="4" w:space="0" w:color="000000"/>
              <w:bottom w:val="single" w:sz="4" w:space="0" w:color="000000"/>
              <w:right w:val="single" w:sz="4" w:space="0" w:color="000000"/>
            </w:tcBorders>
            <w:shd w:val="clear" w:color="auto" w:fill="auto"/>
          </w:tcPr>
          <w:p w:rsidR="007464AE" w:rsidRPr="0051239E" w:rsidRDefault="007464AE" w:rsidP="006F0A71">
            <w:pPr>
              <w:snapToGrid w:val="0"/>
              <w:rPr>
                <w:sz w:val="16"/>
                <w:szCs w:val="16"/>
              </w:rPr>
            </w:pPr>
          </w:p>
        </w:tc>
        <w:tc>
          <w:tcPr>
            <w:tcW w:w="610" w:type="pct"/>
            <w:tcBorders>
              <w:top w:val="single" w:sz="4" w:space="0" w:color="000000"/>
              <w:left w:val="single" w:sz="4" w:space="0" w:color="000000"/>
              <w:bottom w:val="single" w:sz="4" w:space="0" w:color="000000"/>
              <w:right w:val="single" w:sz="4" w:space="0" w:color="000000"/>
            </w:tcBorders>
          </w:tcPr>
          <w:p w:rsidR="007464AE" w:rsidRPr="0051239E" w:rsidRDefault="007464AE" w:rsidP="006F0A71">
            <w:pPr>
              <w:snapToGrid w:val="0"/>
              <w:rPr>
                <w:sz w:val="16"/>
                <w:szCs w:val="16"/>
              </w:rPr>
            </w:pPr>
            <w:r w:rsidRPr="0051239E">
              <w:rPr>
                <w:sz w:val="16"/>
                <w:szCs w:val="16"/>
              </w:rPr>
              <w:t>Показатели начислений по отмененным налогам, сборам и обязательным платежам требуют пояснения</w:t>
            </w:r>
          </w:p>
        </w:tc>
        <w:tc>
          <w:tcPr>
            <w:tcW w:w="353" w:type="pct"/>
            <w:tcBorders>
              <w:top w:val="single" w:sz="4" w:space="0" w:color="000000"/>
              <w:left w:val="single" w:sz="4" w:space="0" w:color="000000"/>
              <w:bottom w:val="single" w:sz="4" w:space="0" w:color="000000"/>
              <w:right w:val="single" w:sz="4" w:space="0" w:color="000000"/>
            </w:tcBorders>
          </w:tcPr>
          <w:p w:rsidR="007464AE" w:rsidRPr="0051239E" w:rsidRDefault="007464AE" w:rsidP="006F0A71">
            <w:pPr>
              <w:snapToGrid w:val="0"/>
              <w:rPr>
                <w:sz w:val="16"/>
                <w:szCs w:val="16"/>
              </w:rPr>
            </w:pPr>
            <w:r w:rsidRPr="0051239E">
              <w:rPr>
                <w:sz w:val="16"/>
                <w:szCs w:val="16"/>
              </w:rPr>
              <w:t>П</w:t>
            </w:r>
          </w:p>
        </w:tc>
      </w:tr>
    </w:tbl>
    <w:p w:rsidR="000922BC" w:rsidRPr="00A1781D" w:rsidRDefault="00DE2838" w:rsidP="00890A2E">
      <w:pPr>
        <w:rPr>
          <w:sz w:val="18"/>
          <w:szCs w:val="18"/>
        </w:rPr>
      </w:pPr>
      <w:r w:rsidRPr="00A1781D">
        <w:rPr>
          <w:sz w:val="18"/>
          <w:szCs w:val="18"/>
        </w:rPr>
        <w:t>*</w:t>
      </w:r>
      <w:r w:rsidR="000922BC" w:rsidRPr="00A1781D">
        <w:rPr>
          <w:sz w:val="18"/>
          <w:szCs w:val="18"/>
        </w:rPr>
        <w:t>- соотношение должно быть выполнено для каждой строки (графы).</w:t>
      </w:r>
    </w:p>
    <w:p w:rsidR="000922BC" w:rsidRDefault="0021424D">
      <w:pPr>
        <w:snapToGrid w:val="0"/>
        <w:rPr>
          <w:sz w:val="18"/>
          <w:szCs w:val="18"/>
        </w:rPr>
      </w:pPr>
      <w:r w:rsidRPr="00A1781D">
        <w:rPr>
          <w:sz w:val="18"/>
          <w:szCs w:val="18"/>
        </w:rPr>
        <w:t xml:space="preserve">** - </w:t>
      </w:r>
      <w:r w:rsidR="00B27258" w:rsidRPr="00A1781D">
        <w:rPr>
          <w:sz w:val="18"/>
          <w:szCs w:val="18"/>
        </w:rPr>
        <w:t>при представлении ликвидационной (реорганизационной) отчетности применяется контрольное соотношение 2.1, в остальных случаях применяется контрольное соотношение 2</w:t>
      </w:r>
    </w:p>
    <w:p w:rsidR="00EB4DBF" w:rsidRPr="00A1781D" w:rsidRDefault="00EB4DBF">
      <w:pPr>
        <w:snapToGrid w:val="0"/>
        <w:rPr>
          <w:sz w:val="18"/>
          <w:szCs w:val="18"/>
        </w:rPr>
      </w:pPr>
    </w:p>
    <w:p w:rsidR="000922BC" w:rsidRPr="00A1781D" w:rsidRDefault="00CC5C9A" w:rsidP="00A13998">
      <w:pPr>
        <w:jc w:val="both"/>
        <w:outlineLvl w:val="0"/>
        <w:rPr>
          <w:b/>
          <w:sz w:val="18"/>
          <w:szCs w:val="18"/>
        </w:rPr>
      </w:pPr>
      <w:bookmarkStart w:id="321" w:name="_Toc424750547"/>
      <w:bookmarkStart w:id="322" w:name="_Toc216965285"/>
      <w:r w:rsidRPr="00A1781D">
        <w:rPr>
          <w:b/>
          <w:sz w:val="18"/>
          <w:szCs w:val="18"/>
        </w:rPr>
        <w:t>8</w:t>
      </w:r>
      <w:r w:rsidR="00890A2E" w:rsidRPr="00A1781D">
        <w:rPr>
          <w:b/>
          <w:sz w:val="18"/>
          <w:szCs w:val="18"/>
        </w:rPr>
        <w:t xml:space="preserve">. </w:t>
      </w:r>
      <w:r w:rsidR="000922BC" w:rsidRPr="00A1781D">
        <w:rPr>
          <w:b/>
          <w:sz w:val="18"/>
          <w:szCs w:val="18"/>
        </w:rPr>
        <w:t>Отчет о финансовых результатах деятельности (ф. 0503121)</w:t>
      </w:r>
      <w:bookmarkEnd w:id="321"/>
      <w:bookmarkEnd w:id="322"/>
    </w:p>
    <w:p w:rsidR="00DF5EE6" w:rsidRDefault="000922BC" w:rsidP="00DF5EE6">
      <w:pPr>
        <w:rPr>
          <w:ins w:id="323" w:author="Зайцев Павел Борисович" w:date="2025-12-19T15:11:00Z"/>
        </w:rPr>
      </w:pPr>
      <w:del w:id="324" w:author="Зайцев Павел Борисович" w:date="2025-12-18T15:27:00Z">
        <w:r w:rsidRPr="00A1781D" w:rsidDel="00EB4DBF">
          <w:rPr>
            <w:sz w:val="18"/>
            <w:szCs w:val="18"/>
          </w:rPr>
          <w:delText>(год)</w:delText>
        </w:r>
      </w:del>
    </w:p>
    <w:p w:rsidR="00DF5EE6" w:rsidRDefault="00DF5EE6" w:rsidP="00DF5EE6">
      <w:pPr>
        <w:rPr>
          <w:ins w:id="325" w:author="Зайцев Павел Борисович" w:date="2025-12-19T15:11:00Z"/>
        </w:rPr>
      </w:pPr>
      <w:ins w:id="326" w:author="Зайцев Павел Борисович" w:date="2025-12-19T15:11:00Z">
        <w:r>
          <w:t>Наличие отчетов с типом Консолидированный, Консолидируемые расчеты недопустимы.</w:t>
        </w:r>
      </w:ins>
    </w:p>
    <w:p w:rsidR="00DF5EE6" w:rsidRPr="00A1781D" w:rsidRDefault="00DF5EE6" w:rsidP="00890A2E">
      <w:pPr>
        <w:rPr>
          <w:sz w:val="18"/>
          <w:szCs w:val="18"/>
        </w:rPr>
      </w:pPr>
    </w:p>
    <w:tbl>
      <w:tblPr>
        <w:tblW w:w="10421" w:type="dxa"/>
        <w:tblInd w:w="108" w:type="dxa"/>
        <w:tblLayout w:type="fixed"/>
        <w:tblLook w:val="0000" w:firstRow="0" w:lastRow="0" w:firstColumn="0" w:lastColumn="0" w:noHBand="0" w:noVBand="0"/>
      </w:tblPr>
      <w:tblGrid>
        <w:gridCol w:w="768"/>
        <w:gridCol w:w="792"/>
        <w:gridCol w:w="578"/>
        <w:gridCol w:w="556"/>
        <w:gridCol w:w="2342"/>
        <w:gridCol w:w="850"/>
        <w:gridCol w:w="3119"/>
        <w:gridCol w:w="776"/>
        <w:gridCol w:w="640"/>
      </w:tblGrid>
      <w:tr w:rsidR="00242BA5" w:rsidRPr="00A359CC" w:rsidTr="00AA3B76">
        <w:trPr>
          <w:trHeight w:val="338"/>
          <w:tblHeader/>
        </w:trPr>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 п/п</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Соотношение</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242BA5" w:rsidRPr="00A359CC" w:rsidRDefault="00242BA5" w:rsidP="00A359CC">
            <w:pPr>
              <w:rPr>
                <w:sz w:val="18"/>
                <w:szCs w:val="18"/>
              </w:rPr>
            </w:pPr>
            <w:r w:rsidRPr="00A359CC">
              <w:rPr>
                <w:sz w:val="18"/>
                <w:szCs w:val="18"/>
              </w:rPr>
              <w:t>Комментарий</w:t>
            </w:r>
          </w:p>
        </w:tc>
        <w:tc>
          <w:tcPr>
            <w:tcW w:w="776"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Тип Субъекта</w:t>
            </w:r>
          </w:p>
        </w:tc>
        <w:tc>
          <w:tcPr>
            <w:tcW w:w="640"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sidRPr="00A359CC">
              <w:rPr>
                <w:sz w:val="18"/>
                <w:szCs w:val="18"/>
              </w:rPr>
              <w:t>Тип контроля</w:t>
            </w:r>
          </w:p>
        </w:tc>
      </w:tr>
      <w:tr w:rsidR="00242BA5" w:rsidRPr="00A359CC" w:rsidTr="00AA3B76">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6</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A359CC">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A359CC">
            <w:pPr>
              <w:rPr>
                <w:sz w:val="18"/>
                <w:szCs w:val="18"/>
              </w:rPr>
            </w:pPr>
            <w:r w:rsidRPr="00A359CC">
              <w:rPr>
                <w:sz w:val="18"/>
                <w:szCs w:val="18"/>
              </w:rPr>
              <w:t xml:space="preserve">4 + 5 </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A359CC">
            <w:pPr>
              <w:rPr>
                <w:sz w:val="18"/>
                <w:szCs w:val="18"/>
              </w:rPr>
            </w:pPr>
            <w:r>
              <w:rPr>
                <w:sz w:val="18"/>
                <w:szCs w:val="18"/>
              </w:rPr>
              <w:t xml:space="preserve">Гр.6 </w:t>
            </w:r>
            <w:r>
              <w:rPr>
                <w:sz w:val="18"/>
                <w:szCs w:val="18"/>
                <w:lang w:val="en-US"/>
              </w:rPr>
              <w:t>&lt;&gt;</w:t>
            </w:r>
            <w:r>
              <w:rPr>
                <w:sz w:val="18"/>
                <w:szCs w:val="18"/>
              </w:rPr>
              <w:t xml:space="preserve"> Гр.4 + Гр.5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AA3B76">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010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C54133">
            <w:pPr>
              <w:rPr>
                <w:sz w:val="18"/>
                <w:szCs w:val="18"/>
              </w:rPr>
            </w:pPr>
            <w:r w:rsidRPr="00A359CC">
              <w:rPr>
                <w:sz w:val="18"/>
                <w:szCs w:val="18"/>
              </w:rPr>
              <w:t>020 + 030 + 040 + 050 + 060</w:t>
            </w:r>
            <w:r w:rsidR="005E1B68">
              <w:rPr>
                <w:sz w:val="18"/>
                <w:szCs w:val="18"/>
              </w:rPr>
              <w:t xml:space="preserve"> + 070 </w:t>
            </w:r>
            <w:r w:rsidRPr="00A359CC">
              <w:rPr>
                <w:sz w:val="18"/>
                <w:szCs w:val="18"/>
              </w:rPr>
              <w:t>+ 090 + 100</w:t>
            </w:r>
            <w:r w:rsidR="005E1B68">
              <w:rPr>
                <w:sz w:val="18"/>
                <w:szCs w:val="18"/>
              </w:rPr>
              <w:t xml:space="preserve"> + 110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C54133">
            <w:pPr>
              <w:rPr>
                <w:sz w:val="18"/>
                <w:szCs w:val="18"/>
              </w:rPr>
            </w:pPr>
            <w:r>
              <w:rPr>
                <w:sz w:val="18"/>
                <w:szCs w:val="18"/>
              </w:rPr>
              <w:t>Стр.010</w:t>
            </w:r>
            <w:r w:rsidRPr="00242BA5">
              <w:rPr>
                <w:sz w:val="18"/>
                <w:szCs w:val="18"/>
              </w:rPr>
              <w:t xml:space="preserve"> &lt;&gt; </w:t>
            </w:r>
            <w:r>
              <w:rPr>
                <w:sz w:val="18"/>
                <w:szCs w:val="18"/>
              </w:rPr>
              <w:t xml:space="preserve">Стр.020 + Стр.030 + Стр.040 + Стр. 050 + Стр.060 + </w:t>
            </w:r>
            <w:r w:rsidR="005E1B68">
              <w:rPr>
                <w:sz w:val="18"/>
                <w:szCs w:val="18"/>
              </w:rPr>
              <w:t xml:space="preserve">Стр.070 </w:t>
            </w:r>
            <w:r>
              <w:rPr>
                <w:sz w:val="18"/>
                <w:szCs w:val="18"/>
              </w:rPr>
              <w:t xml:space="preserve">+ Стр.090 + Стр.100 </w:t>
            </w:r>
            <w:r w:rsidR="005E1B68">
              <w:rPr>
                <w:sz w:val="18"/>
                <w:szCs w:val="18"/>
              </w:rPr>
              <w:t xml:space="preserve">+ Стр.110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242BA5" w:rsidRPr="00A359CC" w:rsidTr="00AA3B76">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5</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1A1A5C">
            <w:pPr>
              <w:rPr>
                <w:sz w:val="18"/>
                <w:szCs w:val="18"/>
              </w:rPr>
            </w:pPr>
            <w:r>
              <w:rPr>
                <w:sz w:val="18"/>
                <w:szCs w:val="18"/>
              </w:rPr>
              <w:t>150</w:t>
            </w:r>
          </w:p>
        </w:tc>
        <w:tc>
          <w:tcPr>
            <w:tcW w:w="578" w:type="dxa"/>
            <w:tcBorders>
              <w:top w:val="single" w:sz="4" w:space="0" w:color="000000"/>
              <w:left w:val="single" w:sz="4" w:space="0" w:color="000000"/>
              <w:bottom w:val="single" w:sz="4" w:space="0" w:color="000000"/>
            </w:tcBorders>
            <w:shd w:val="clear" w:color="auto" w:fill="auto"/>
          </w:tcPr>
          <w:p w:rsidR="00242BA5" w:rsidRPr="006A68D4" w:rsidRDefault="009E6202" w:rsidP="00242BA5">
            <w: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lang w:val="en-US"/>
              </w:rPr>
            </w:pPr>
            <w:r w:rsidRPr="00A359CC">
              <w:rPr>
                <w:sz w:val="18"/>
                <w:szCs w:val="18"/>
              </w:rPr>
              <w:t xml:space="preserve">160 + 170 + 190 + 210 + 230 + 240 + </w:t>
            </w:r>
            <w:r w:rsidR="00634155">
              <w:rPr>
                <w:sz w:val="18"/>
                <w:szCs w:val="18"/>
              </w:rPr>
              <w:t xml:space="preserve">250 + </w:t>
            </w:r>
            <w:r w:rsidRPr="00A359CC">
              <w:rPr>
                <w:sz w:val="18"/>
                <w:szCs w:val="18"/>
              </w:rPr>
              <w:t>260</w:t>
            </w:r>
            <w:r w:rsidR="00D854BC">
              <w:rPr>
                <w:sz w:val="18"/>
                <w:szCs w:val="18"/>
              </w:rPr>
              <w:t xml:space="preserve"> +270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6A68D4" w:rsidRDefault="009E6202" w:rsidP="00242BA5">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242BA5" w:rsidRPr="00242BA5" w:rsidRDefault="00242BA5" w:rsidP="00D854BC">
            <w:pPr>
              <w:rPr>
                <w:sz w:val="18"/>
                <w:szCs w:val="18"/>
              </w:rPr>
            </w:pPr>
            <w:r>
              <w:rPr>
                <w:sz w:val="18"/>
                <w:szCs w:val="18"/>
              </w:rPr>
              <w:t xml:space="preserve">Стр.150 </w:t>
            </w:r>
            <w:r w:rsidRPr="00776932">
              <w:rPr>
                <w:sz w:val="18"/>
                <w:szCs w:val="18"/>
              </w:rPr>
              <w:t>&lt;&gt;</w:t>
            </w:r>
            <w:r>
              <w:rPr>
                <w:sz w:val="18"/>
                <w:szCs w:val="18"/>
              </w:rPr>
              <w:t xml:space="preserve"> Стр.160 + Стр.170 + </w:t>
            </w:r>
            <w:r w:rsidR="00EC0A74">
              <w:rPr>
                <w:sz w:val="18"/>
                <w:szCs w:val="18"/>
              </w:rPr>
              <w:t>190+</w:t>
            </w:r>
            <w:r>
              <w:rPr>
                <w:sz w:val="18"/>
                <w:szCs w:val="18"/>
              </w:rPr>
              <w:t>Стр.</w:t>
            </w:r>
            <w:proofErr w:type="gramStart"/>
            <w:r>
              <w:rPr>
                <w:sz w:val="18"/>
                <w:szCs w:val="18"/>
              </w:rPr>
              <w:t>210  +</w:t>
            </w:r>
            <w:proofErr w:type="gramEnd"/>
            <w:r>
              <w:rPr>
                <w:sz w:val="18"/>
                <w:szCs w:val="18"/>
              </w:rPr>
              <w:t xml:space="preserve"> Стр.230 + Стр.240 + Стр.250 + Стр.260 </w:t>
            </w:r>
            <w:r w:rsidR="00D854BC">
              <w:rPr>
                <w:sz w:val="18"/>
                <w:szCs w:val="18"/>
              </w:rPr>
              <w:t xml:space="preserve">+ Стр.270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242BA5" w:rsidRDefault="00242BA5" w:rsidP="001A1A5C">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242BA5" w:rsidRPr="00A359CC" w:rsidRDefault="00242BA5" w:rsidP="001A1A5C">
            <w:pPr>
              <w:jc w:val="center"/>
              <w:rPr>
                <w:sz w:val="18"/>
                <w:szCs w:val="18"/>
              </w:rPr>
            </w:pPr>
            <w:r>
              <w:rPr>
                <w:sz w:val="18"/>
                <w:szCs w:val="18"/>
              </w:rPr>
              <w:t>Б</w:t>
            </w:r>
          </w:p>
        </w:tc>
      </w:tr>
      <w:tr w:rsidR="00242BA5" w:rsidRPr="00A359CC" w:rsidTr="00AA3B76">
        <w:tc>
          <w:tcPr>
            <w:tcW w:w="768"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6</w:t>
            </w:r>
          </w:p>
        </w:tc>
        <w:tc>
          <w:tcPr>
            <w:tcW w:w="792"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160</w:t>
            </w:r>
          </w:p>
        </w:tc>
        <w:tc>
          <w:tcPr>
            <w:tcW w:w="578" w:type="dxa"/>
            <w:tcBorders>
              <w:top w:val="single" w:sz="4" w:space="0" w:color="000000"/>
              <w:left w:val="single" w:sz="4" w:space="0" w:color="000000"/>
              <w:bottom w:val="single" w:sz="4" w:space="0" w:color="000000"/>
            </w:tcBorders>
            <w:shd w:val="clear" w:color="auto" w:fill="auto"/>
          </w:tcPr>
          <w:p w:rsidR="00242BA5" w:rsidRPr="00A359CC"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242BA5" w:rsidRPr="00A359CC" w:rsidRDefault="00242BA5"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242BA5" w:rsidRPr="00A359CC"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42BA5" w:rsidRPr="00A359CC"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242BA5" w:rsidRPr="00E0028D" w:rsidRDefault="00242BA5" w:rsidP="00D854BC">
            <w:pPr>
              <w:rPr>
                <w:sz w:val="18"/>
                <w:szCs w:val="18"/>
              </w:rPr>
            </w:pPr>
            <w:r>
              <w:rPr>
                <w:sz w:val="18"/>
                <w:szCs w:val="18"/>
              </w:rPr>
              <w:t>Стр</w:t>
            </w:r>
            <w:r w:rsidR="00E0028D">
              <w:rPr>
                <w:sz w:val="18"/>
                <w:szCs w:val="18"/>
              </w:rPr>
              <w:t>.</w:t>
            </w:r>
            <w:r w:rsidR="00E0028D" w:rsidRPr="00E0028D">
              <w:rPr>
                <w:sz w:val="18"/>
                <w:szCs w:val="18"/>
              </w:rPr>
              <w:t xml:space="preserve">160 </w:t>
            </w:r>
            <w:r w:rsidR="00E0028D" w:rsidRPr="00CC0F93">
              <w:rPr>
                <w:sz w:val="18"/>
                <w:szCs w:val="18"/>
              </w:rPr>
              <w:t>&lt;&gt;</w:t>
            </w:r>
            <w:r w:rsidR="00E0028D" w:rsidRPr="00E0028D">
              <w:rPr>
                <w:sz w:val="18"/>
                <w:szCs w:val="18"/>
              </w:rPr>
              <w:t xml:space="preserve"> </w:t>
            </w:r>
            <w:r w:rsidR="00D854BC">
              <w:rPr>
                <w:sz w:val="18"/>
                <w:szCs w:val="18"/>
              </w:rPr>
              <w:t xml:space="preserve">сумме </w:t>
            </w:r>
            <w:r w:rsidR="00855646">
              <w:rPr>
                <w:sz w:val="18"/>
                <w:szCs w:val="18"/>
              </w:rPr>
              <w:t>детализированных</w:t>
            </w:r>
            <w:r w:rsidR="00D854BC">
              <w:rPr>
                <w:sz w:val="18"/>
                <w:szCs w:val="18"/>
              </w:rPr>
              <w:t xml:space="preserve"> строк</w:t>
            </w:r>
            <w:r w:rsidR="00E0028D">
              <w:rPr>
                <w:sz w:val="18"/>
                <w:szCs w:val="18"/>
              </w:rPr>
              <w:t xml:space="preserve"> </w:t>
            </w:r>
            <w:r w:rsidR="00EE5820">
              <w:rPr>
                <w:sz w:val="18"/>
                <w:szCs w:val="18"/>
              </w:rPr>
              <w:t>–</w:t>
            </w:r>
            <w:r w:rsidR="00E0028D">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242BA5" w:rsidRDefault="00242BA5" w:rsidP="00242BA5">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242BA5" w:rsidRPr="00A359CC" w:rsidRDefault="00242BA5" w:rsidP="00242BA5">
            <w:pPr>
              <w:jc w:val="center"/>
              <w:rPr>
                <w:sz w:val="18"/>
                <w:szCs w:val="18"/>
              </w:rPr>
            </w:pPr>
            <w:r>
              <w:rPr>
                <w:sz w:val="18"/>
                <w:szCs w:val="18"/>
              </w:rPr>
              <w:t>Б</w:t>
            </w:r>
          </w:p>
        </w:tc>
      </w:tr>
      <w:tr w:rsidR="00D854BC" w:rsidRPr="00A359CC" w:rsidTr="00AA3B76">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7</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170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AA3B76">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8</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190</w:t>
            </w:r>
          </w:p>
        </w:tc>
        <w:tc>
          <w:tcPr>
            <w:tcW w:w="578" w:type="dxa"/>
            <w:tcBorders>
              <w:top w:val="single" w:sz="4" w:space="0" w:color="000000"/>
              <w:left w:val="single" w:sz="4" w:space="0" w:color="000000"/>
              <w:bottom w:val="single" w:sz="4" w:space="0" w:color="000000"/>
            </w:tcBorders>
            <w:shd w:val="clear" w:color="auto" w:fill="auto"/>
          </w:tcPr>
          <w:p w:rsidR="00D854BC" w:rsidRPr="006A68D4"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AA3B76">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6A68D4"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w:t>
            </w:r>
            <w:r w:rsidRPr="00E0028D">
              <w:rPr>
                <w:sz w:val="18"/>
                <w:szCs w:val="18"/>
              </w:rPr>
              <w:t>1</w:t>
            </w:r>
            <w:r>
              <w:rPr>
                <w:sz w:val="18"/>
                <w:szCs w:val="18"/>
              </w:rPr>
              <w:t>9</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AA3B76">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9</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210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242BA5">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242BA5">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242BA5">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Стр.21</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854BC" w:rsidRDefault="00D854BC" w:rsidP="00242BA5">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854BC" w:rsidRPr="00A359CC" w:rsidRDefault="00D854BC" w:rsidP="00242BA5">
            <w:pPr>
              <w:jc w:val="center"/>
              <w:rPr>
                <w:sz w:val="18"/>
                <w:szCs w:val="18"/>
              </w:rPr>
            </w:pPr>
            <w:r>
              <w:rPr>
                <w:sz w:val="18"/>
                <w:szCs w:val="18"/>
              </w:rPr>
              <w:t>Б</w:t>
            </w:r>
          </w:p>
        </w:tc>
      </w:tr>
      <w:tr w:rsidR="00D854BC" w:rsidRPr="00A359CC" w:rsidTr="00AA3B76">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lastRenderedPageBreak/>
              <w:t>10</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230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Стр.23</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AA3B76">
        <w:tc>
          <w:tcPr>
            <w:tcW w:w="768"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11</w:t>
            </w:r>
          </w:p>
        </w:tc>
        <w:tc>
          <w:tcPr>
            <w:tcW w:w="79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240</w:t>
            </w:r>
          </w:p>
        </w:tc>
        <w:tc>
          <w:tcPr>
            <w:tcW w:w="578" w:type="dxa"/>
            <w:tcBorders>
              <w:top w:val="single" w:sz="4" w:space="0" w:color="000000"/>
              <w:left w:val="single" w:sz="4" w:space="0" w:color="000000"/>
              <w:bottom w:val="single" w:sz="4" w:space="0" w:color="000000"/>
            </w:tcBorders>
            <w:shd w:val="clear" w:color="auto" w:fill="auto"/>
          </w:tcPr>
          <w:p w:rsidR="00D854BC" w:rsidRPr="00A359CC"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RDefault="00D854BC" w:rsidP="00E0028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A359CC" w:rsidRDefault="00D854BC" w:rsidP="00D854BC">
            <w:pPr>
              <w:rPr>
                <w:sz w:val="18"/>
                <w:szCs w:val="18"/>
              </w:rPr>
            </w:pPr>
            <w:r>
              <w:rPr>
                <w:sz w:val="18"/>
                <w:szCs w:val="18"/>
              </w:rPr>
              <w:t>Стр.24</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854BC" w:rsidRDefault="00D854BC" w:rsidP="00E0028D">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854BC" w:rsidRPr="00A359CC" w:rsidRDefault="00D854BC" w:rsidP="00E0028D">
            <w:pPr>
              <w:jc w:val="center"/>
              <w:rPr>
                <w:sz w:val="18"/>
                <w:szCs w:val="18"/>
              </w:rPr>
            </w:pPr>
            <w:r>
              <w:rPr>
                <w:sz w:val="18"/>
                <w:szCs w:val="18"/>
              </w:rPr>
              <w:t>Б</w:t>
            </w:r>
          </w:p>
        </w:tc>
      </w:tr>
      <w:tr w:rsidR="00D854BC" w:rsidRPr="00A359CC" w:rsidTr="00AA3B76">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E0028D">
            <w:pPr>
              <w:rPr>
                <w:sz w:val="18"/>
                <w:szCs w:val="18"/>
              </w:rPr>
            </w:pPr>
            <w:r>
              <w:rPr>
                <w:sz w:val="18"/>
                <w:szCs w:val="18"/>
              </w:rPr>
              <w:t>12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E0028D">
            <w:pPr>
              <w:rPr>
                <w:sz w:val="18"/>
                <w:szCs w:val="18"/>
              </w:rPr>
            </w:pPr>
            <w:r>
              <w:rPr>
                <w:sz w:val="18"/>
                <w:szCs w:val="18"/>
              </w:rPr>
              <w:t>250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E6202" w:rsidP="00E0028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0F61DD" w:rsidDel="000F61DD" w:rsidRDefault="00D854BC" w:rsidP="00E0028D">
            <w:pPr>
              <w:rPr>
                <w:sz w:val="18"/>
                <w:szCs w:val="18"/>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5D508E">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E6202" w:rsidP="00E0028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854BC" w:rsidDel="000F61DD" w:rsidRDefault="00D854BC" w:rsidP="00E0028D">
            <w:pPr>
              <w:jc w:val="center"/>
              <w:rPr>
                <w:sz w:val="18"/>
                <w:szCs w:val="18"/>
              </w:rPr>
            </w:pPr>
            <w:r>
              <w:rPr>
                <w:sz w:val="18"/>
                <w:szCs w:val="18"/>
              </w:rPr>
              <w:t>Б</w:t>
            </w:r>
          </w:p>
        </w:tc>
      </w:tr>
      <w:tr w:rsidR="00D854BC" w:rsidRPr="00A359CC" w:rsidTr="00AA3B76">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260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E6202" w:rsidP="00D854BC">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E6202" w:rsidP="00D854BC">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w:t>
            </w:r>
            <w:r w:rsidRPr="00E0028D">
              <w:rPr>
                <w:sz w:val="18"/>
                <w:szCs w:val="18"/>
              </w:rPr>
              <w:t xml:space="preserve">60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D854BC" w:rsidRPr="00A359CC" w:rsidTr="00AA3B76">
        <w:trPr>
          <w:trHeight w:val="738"/>
        </w:trPr>
        <w:tc>
          <w:tcPr>
            <w:tcW w:w="768" w:type="dxa"/>
            <w:tcBorders>
              <w:top w:val="single" w:sz="4" w:space="0" w:color="000000"/>
              <w:left w:val="single" w:sz="4" w:space="0" w:color="000000"/>
              <w:bottom w:val="single" w:sz="4" w:space="0" w:color="000000"/>
            </w:tcBorders>
            <w:shd w:val="clear" w:color="auto" w:fill="auto"/>
          </w:tcPr>
          <w:p w:rsidR="00D854BC" w:rsidDel="000F61DD" w:rsidRDefault="00D854BC" w:rsidP="00D854BC">
            <w:pPr>
              <w:rPr>
                <w:sz w:val="18"/>
                <w:szCs w:val="18"/>
              </w:rPr>
            </w:pPr>
            <w:r>
              <w:rPr>
                <w:sz w:val="18"/>
                <w:szCs w:val="18"/>
              </w:rPr>
              <w:t>12</w:t>
            </w:r>
            <w:r w:rsidR="0023170A">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270</w:t>
            </w:r>
          </w:p>
        </w:tc>
        <w:tc>
          <w:tcPr>
            <w:tcW w:w="578" w:type="dxa"/>
            <w:tcBorders>
              <w:top w:val="single" w:sz="4" w:space="0" w:color="000000"/>
              <w:left w:val="single" w:sz="4" w:space="0" w:color="000000"/>
              <w:bottom w:val="single" w:sz="4" w:space="0" w:color="000000"/>
            </w:tcBorders>
            <w:shd w:val="clear" w:color="auto" w:fill="auto"/>
          </w:tcPr>
          <w:p w:rsidR="00D854BC" w:rsidRPr="00A359CC" w:rsidDel="000F61DD" w:rsidRDefault="009E6202" w:rsidP="00D854BC">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D854BC" w:rsidRPr="00D854BC" w:rsidDel="000F61DD" w:rsidRDefault="00D854BC" w:rsidP="00D854BC">
            <w:pPr>
              <w:rPr>
                <w:sz w:val="18"/>
                <w:szCs w:val="18"/>
                <w:lang w:val="en-US"/>
              </w:rPr>
            </w:pPr>
            <w:r>
              <w:rPr>
                <w:sz w:val="18"/>
                <w:szCs w:val="18"/>
                <w:lang w:val="en-US"/>
              </w:rPr>
              <w:t>=</w:t>
            </w:r>
          </w:p>
        </w:tc>
        <w:tc>
          <w:tcPr>
            <w:tcW w:w="2342" w:type="dxa"/>
            <w:tcBorders>
              <w:top w:val="single" w:sz="4" w:space="0" w:color="000000"/>
              <w:left w:val="single" w:sz="4" w:space="0" w:color="000000"/>
              <w:bottom w:val="single" w:sz="4" w:space="0" w:color="000000"/>
            </w:tcBorders>
            <w:shd w:val="clear" w:color="auto" w:fill="auto"/>
          </w:tcPr>
          <w:p w:rsidR="00D854BC" w:rsidRPr="00A359CC" w:rsidDel="000F61DD" w:rsidRDefault="00D854BC" w:rsidP="00D854BC">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54BC" w:rsidRPr="00A359CC" w:rsidDel="000F61DD" w:rsidRDefault="009E6202" w:rsidP="00D854BC">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D854BC" w:rsidRPr="000F61DD" w:rsidRDefault="00D854BC" w:rsidP="00D854BC">
            <w:pPr>
              <w:rPr>
                <w:sz w:val="18"/>
                <w:szCs w:val="18"/>
              </w:rPr>
            </w:pPr>
            <w:r>
              <w:rPr>
                <w:sz w:val="18"/>
                <w:szCs w:val="18"/>
              </w:rPr>
              <w:t>Стр.27</w:t>
            </w:r>
            <w:r w:rsidRPr="00E0028D">
              <w:rPr>
                <w:sz w:val="18"/>
                <w:szCs w:val="18"/>
              </w:rPr>
              <w:t xml:space="preserve">0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854BC" w:rsidDel="000F61DD" w:rsidRDefault="00D854BC" w:rsidP="00D854BC">
            <w:pPr>
              <w:jc w:val="center"/>
              <w:rPr>
                <w:sz w:val="18"/>
                <w:szCs w:val="18"/>
              </w:rPr>
            </w:pPr>
            <w:r>
              <w:rPr>
                <w:sz w:val="18"/>
                <w:szCs w:val="18"/>
              </w:rPr>
              <w:t>Б</w:t>
            </w:r>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1A1A5C">
            <w:pPr>
              <w:rPr>
                <w:sz w:val="18"/>
                <w:szCs w:val="18"/>
              </w:rPr>
            </w:pPr>
            <w:r>
              <w:rPr>
                <w:sz w:val="18"/>
                <w:szCs w:val="18"/>
              </w:rPr>
              <w:t>13</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300</w:t>
            </w:r>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9E6202" w:rsidP="001A1A5C">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 – 302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0F61DD" w:rsidRDefault="009E6202" w:rsidP="001A1A5C">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rPr>
                <w:sz w:val="18"/>
                <w:szCs w:val="18"/>
              </w:rPr>
            </w:pPr>
            <w:r>
              <w:rPr>
                <w:sz w:val="18"/>
                <w:szCs w:val="18"/>
              </w:rPr>
              <w:t>Стр.300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Стр.301 </w:t>
            </w:r>
            <w:r w:rsidR="00EE5820">
              <w:rPr>
                <w:sz w:val="18"/>
                <w:szCs w:val="18"/>
              </w:rPr>
              <w:t>–</w:t>
            </w:r>
            <w:r>
              <w:rPr>
                <w:sz w:val="18"/>
                <w:szCs w:val="18"/>
              </w:rPr>
              <w:t xml:space="preserve"> Стр. 302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27" w:author="Зайцев Павел Борисович" w:date="2025-12-17T12:26:00Z">
              <w:r w:rsidDel="00423E91">
                <w:rPr>
                  <w:sz w:val="18"/>
                  <w:szCs w:val="18"/>
                </w:rPr>
                <w:delText>14</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28" w:author="Зайцев Павел Борисович" w:date="2025-12-17T12:26:00Z">
              <w:r w:rsidDel="00423E91">
                <w:rPr>
                  <w:sz w:val="18"/>
                  <w:szCs w:val="18"/>
                </w:rPr>
                <w:delText>300</w:delText>
              </w:r>
            </w:del>
          </w:p>
        </w:tc>
        <w:tc>
          <w:tcPr>
            <w:tcW w:w="578" w:type="dxa"/>
            <w:tcBorders>
              <w:top w:val="single" w:sz="4" w:space="0" w:color="000000"/>
              <w:left w:val="single" w:sz="4" w:space="0" w:color="000000"/>
              <w:bottom w:val="single" w:sz="4" w:space="0" w:color="000000"/>
            </w:tcBorders>
            <w:shd w:val="clear" w:color="auto" w:fill="auto"/>
          </w:tcPr>
          <w:p w:rsidR="000F61DD" w:rsidRPr="000F61DD" w:rsidRDefault="009E6202" w:rsidP="001A1A5C">
            <w:pPr>
              <w:rPr>
                <w:sz w:val="18"/>
                <w:szCs w:val="18"/>
              </w:rPr>
            </w:pPr>
            <w:del w:id="329" w:author="Зайцев Павел Борисович" w:date="2025-12-17T12:26:00Z">
              <w:r w:rsidDel="00423E91">
                <w:rPr>
                  <w:sz w:val="18"/>
                  <w:szCs w:val="18"/>
                </w:rPr>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30" w:author="Зайцев Павел Борисович" w:date="2025-12-17T12:26:00Z">
              <w:r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72442E">
            <w:pPr>
              <w:rPr>
                <w:sz w:val="18"/>
                <w:szCs w:val="18"/>
              </w:rPr>
            </w:pPr>
            <w:del w:id="331" w:author="Зайцев Павел Борисович" w:date="2025-12-17T12:26:00Z">
              <w:r w:rsidDel="00423E91">
                <w:rPr>
                  <w:sz w:val="18"/>
                  <w:szCs w:val="18"/>
                </w:rPr>
                <w:delText xml:space="preserve">310 + </w:delText>
              </w:r>
              <w:r w:rsidR="0072442E" w:rsidDel="00423E91">
                <w:rPr>
                  <w:sz w:val="18"/>
                  <w:szCs w:val="18"/>
                </w:rPr>
                <w:delText>410</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56269A" w:rsidRDefault="009E6202" w:rsidP="001A1A5C">
            <w:pPr>
              <w:rPr>
                <w:sz w:val="18"/>
                <w:szCs w:val="18"/>
              </w:rPr>
            </w:pPr>
            <w:del w:id="332" w:author="Зайцев Павел Борисович" w:date="2025-12-17T12:26:00Z">
              <w:r w:rsidDel="00423E91">
                <w:rPr>
                  <w:sz w:val="18"/>
                  <w:szCs w:val="18"/>
                </w:rPr>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72442E">
            <w:pPr>
              <w:rPr>
                <w:sz w:val="18"/>
                <w:szCs w:val="18"/>
              </w:rPr>
            </w:pPr>
            <w:del w:id="333" w:author="Зайцев Павел Борисович" w:date="2025-12-17T12:26:00Z">
              <w:r w:rsidDel="00423E91">
                <w:rPr>
                  <w:sz w:val="18"/>
                  <w:szCs w:val="18"/>
                </w:rPr>
                <w:delText>Стр.300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Стр.310 + Стр.</w:delText>
              </w:r>
              <w:r w:rsidR="0072442E" w:rsidDel="00423E91">
                <w:rPr>
                  <w:sz w:val="18"/>
                  <w:szCs w:val="18"/>
                </w:rPr>
                <w:delText xml:space="preserve">410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334"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335" w:author="Зайцев Павел Борисович" w:date="2025-12-17T12:26:00Z">
              <w:r w:rsidDel="00423E91">
                <w:rPr>
                  <w:sz w:val="18"/>
                  <w:szCs w:val="18"/>
                </w:rPr>
                <w:delText>Б</w:delText>
              </w:r>
            </w:del>
          </w:p>
        </w:tc>
      </w:tr>
      <w:tr w:rsidR="00456A10" w:rsidRPr="00A359CC" w:rsidTr="00456A10">
        <w:trPr>
          <w:ins w:id="336" w:author="Зайцев Павел Борисович" w:date="2025-12-17T12:28:00Z"/>
        </w:trPr>
        <w:tc>
          <w:tcPr>
            <w:tcW w:w="768" w:type="dxa"/>
            <w:tcBorders>
              <w:top w:val="single" w:sz="4" w:space="0" w:color="000000"/>
              <w:left w:val="single" w:sz="4" w:space="0" w:color="000000"/>
              <w:bottom w:val="single" w:sz="4" w:space="0" w:color="000000"/>
            </w:tcBorders>
            <w:shd w:val="clear" w:color="auto" w:fill="auto"/>
          </w:tcPr>
          <w:p w:rsidR="00456A10" w:rsidRPr="00BE5933" w:rsidRDefault="00456A10" w:rsidP="00456A10">
            <w:pPr>
              <w:rPr>
                <w:ins w:id="337" w:author="Зайцев Павел Борисович" w:date="2025-12-17T12:28:00Z"/>
                <w:sz w:val="18"/>
                <w:szCs w:val="18"/>
              </w:rPr>
            </w:pPr>
            <w:ins w:id="338" w:author="Зайцев Павел Борисович" w:date="2025-12-17T12:28:00Z">
              <w:r>
                <w:rPr>
                  <w:sz w:val="18"/>
                  <w:szCs w:val="18"/>
                  <w:lang w:val="en-US"/>
                </w:rPr>
                <w:t>14</w:t>
              </w:r>
            </w:ins>
          </w:p>
        </w:tc>
        <w:tc>
          <w:tcPr>
            <w:tcW w:w="792" w:type="dxa"/>
            <w:tcBorders>
              <w:top w:val="single" w:sz="4" w:space="0" w:color="000000"/>
              <w:left w:val="single" w:sz="4" w:space="0" w:color="000000"/>
              <w:bottom w:val="single" w:sz="4" w:space="0" w:color="000000"/>
            </w:tcBorders>
            <w:shd w:val="clear" w:color="auto" w:fill="auto"/>
          </w:tcPr>
          <w:p w:rsidR="00456A10" w:rsidRPr="00456A10" w:rsidRDefault="00456A10" w:rsidP="00456A10">
            <w:pPr>
              <w:rPr>
                <w:ins w:id="339" w:author="Зайцев Павел Борисович" w:date="2025-12-17T12:28:00Z"/>
                <w:sz w:val="18"/>
                <w:szCs w:val="18"/>
              </w:rPr>
            </w:pPr>
            <w:ins w:id="340" w:author="Зайцев Павел Борисович" w:date="2025-12-17T12:29:00Z">
              <w:r>
                <w:rPr>
                  <w:sz w:val="18"/>
                  <w:szCs w:val="18"/>
                </w:rPr>
                <w:t>С 310 по 560</w:t>
              </w:r>
            </w:ins>
          </w:p>
        </w:tc>
        <w:tc>
          <w:tcPr>
            <w:tcW w:w="578" w:type="dxa"/>
            <w:tcBorders>
              <w:top w:val="single" w:sz="4" w:space="0" w:color="000000"/>
              <w:left w:val="single" w:sz="4" w:space="0" w:color="000000"/>
              <w:bottom w:val="single" w:sz="4" w:space="0" w:color="000000"/>
            </w:tcBorders>
            <w:shd w:val="clear" w:color="auto" w:fill="auto"/>
          </w:tcPr>
          <w:p w:rsidR="00456A10" w:rsidRPr="0056269A" w:rsidRDefault="00456A10" w:rsidP="00456A10">
            <w:pPr>
              <w:rPr>
                <w:ins w:id="341" w:author="Зайцев Павел Борисович" w:date="2025-12-17T12:28:00Z"/>
                <w:sz w:val="18"/>
                <w:szCs w:val="18"/>
              </w:rPr>
            </w:pPr>
            <w:ins w:id="342" w:author="Зайцев Павел Борисович" w:date="2025-12-17T12:28:00Z">
              <w:r>
                <w:rPr>
                  <w:sz w:val="18"/>
                  <w:szCs w:val="18"/>
                </w:rPr>
                <w:t>*</w:t>
              </w:r>
            </w:ins>
          </w:p>
        </w:tc>
        <w:tc>
          <w:tcPr>
            <w:tcW w:w="556" w:type="dxa"/>
            <w:tcBorders>
              <w:top w:val="single" w:sz="4" w:space="0" w:color="000000"/>
              <w:left w:val="single" w:sz="4" w:space="0" w:color="000000"/>
              <w:bottom w:val="single" w:sz="4" w:space="0" w:color="000000"/>
            </w:tcBorders>
            <w:shd w:val="clear" w:color="auto" w:fill="auto"/>
          </w:tcPr>
          <w:p w:rsidR="00456A10" w:rsidRPr="00A359CC" w:rsidRDefault="00456A10" w:rsidP="00456A10">
            <w:pPr>
              <w:rPr>
                <w:ins w:id="343" w:author="Зайцев Павел Борисович" w:date="2025-12-17T12:28:00Z"/>
                <w:sz w:val="18"/>
                <w:szCs w:val="18"/>
              </w:rPr>
            </w:pPr>
            <w:ins w:id="344" w:author="Зайцев Павел Борисович" w:date="2025-12-17T12:28:00Z">
              <w:r>
                <w:rPr>
                  <w:sz w:val="18"/>
                  <w:szCs w:val="18"/>
                </w:rPr>
                <w:t>=</w:t>
              </w:r>
            </w:ins>
            <w:ins w:id="345" w:author="Зайцев Павел Борисович" w:date="2025-12-17T12:29:00Z">
              <w:r>
                <w:rPr>
                  <w:sz w:val="18"/>
                  <w:szCs w:val="18"/>
                </w:rPr>
                <w:t>0</w:t>
              </w:r>
            </w:ins>
          </w:p>
        </w:tc>
        <w:tc>
          <w:tcPr>
            <w:tcW w:w="2342" w:type="dxa"/>
            <w:tcBorders>
              <w:top w:val="single" w:sz="4" w:space="0" w:color="000000"/>
              <w:left w:val="single" w:sz="4" w:space="0" w:color="000000"/>
              <w:bottom w:val="single" w:sz="4" w:space="0" w:color="000000"/>
            </w:tcBorders>
            <w:shd w:val="clear" w:color="auto" w:fill="auto"/>
          </w:tcPr>
          <w:p w:rsidR="00456A10" w:rsidRPr="00A359CC" w:rsidRDefault="00456A10" w:rsidP="00456A10">
            <w:pPr>
              <w:rPr>
                <w:ins w:id="346" w:author="Зайцев Павел Борисович" w:date="2025-12-17T12:28:00Z"/>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56A10" w:rsidRPr="0056269A" w:rsidRDefault="00456A10" w:rsidP="00456A10">
            <w:pPr>
              <w:rPr>
                <w:ins w:id="347" w:author="Зайцев Павел Борисович" w:date="2025-12-17T12:28:00Z"/>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456A10" w:rsidRPr="00A359CC" w:rsidRDefault="00456A10" w:rsidP="00146093">
            <w:pPr>
              <w:rPr>
                <w:ins w:id="348" w:author="Зайцев Павел Борисович" w:date="2025-12-17T12:28:00Z"/>
                <w:sz w:val="18"/>
                <w:szCs w:val="18"/>
              </w:rPr>
            </w:pPr>
            <w:ins w:id="349" w:author="Зайцев Павел Борисович" w:date="2025-12-17T12:29:00Z">
              <w:r>
                <w:rPr>
                  <w:sz w:val="18"/>
                  <w:szCs w:val="18"/>
                </w:rPr>
                <w:t>Строки с 310 по 560</w:t>
              </w:r>
              <w:r w:rsidR="00BE5933">
                <w:rPr>
                  <w:sz w:val="18"/>
                  <w:szCs w:val="18"/>
                </w:rPr>
                <w:t xml:space="preserve"> не заполняются</w:t>
              </w:r>
            </w:ins>
          </w:p>
        </w:tc>
        <w:tc>
          <w:tcPr>
            <w:tcW w:w="776" w:type="dxa"/>
            <w:tcBorders>
              <w:top w:val="single" w:sz="4" w:space="0" w:color="000000"/>
              <w:left w:val="single" w:sz="4" w:space="0" w:color="000000"/>
              <w:bottom w:val="single" w:sz="4" w:space="0" w:color="000000"/>
              <w:right w:val="single" w:sz="4" w:space="0" w:color="000000"/>
            </w:tcBorders>
          </w:tcPr>
          <w:p w:rsidR="00456A10" w:rsidRDefault="00BE5933" w:rsidP="00BE5933">
            <w:pPr>
              <w:jc w:val="center"/>
              <w:rPr>
                <w:ins w:id="350" w:author="Зайцев Павел Борисович" w:date="2025-12-17T12:28:00Z"/>
                <w:sz w:val="18"/>
                <w:szCs w:val="18"/>
              </w:rPr>
            </w:pPr>
            <w:ins w:id="351" w:author="Зайцев Павел Борисович" w:date="2025-12-17T12:28:00Z">
              <w:r>
                <w:rPr>
                  <w:sz w:val="18"/>
                  <w:szCs w:val="18"/>
                </w:rPr>
                <w:t>ПБС</w:t>
              </w:r>
            </w:ins>
            <w:ins w:id="352" w:author="Зайцев Павел Борисович" w:date="2025-12-17T19:11:00Z">
              <w:r w:rsidR="003B131D">
                <w:rPr>
                  <w:sz w:val="18"/>
                  <w:szCs w:val="18"/>
                </w:rPr>
                <w:t>, РБС, ГРБС</w:t>
              </w:r>
            </w:ins>
          </w:p>
        </w:tc>
        <w:tc>
          <w:tcPr>
            <w:tcW w:w="640" w:type="dxa"/>
            <w:tcBorders>
              <w:top w:val="single" w:sz="4" w:space="0" w:color="000000"/>
              <w:left w:val="single" w:sz="4" w:space="0" w:color="000000"/>
              <w:bottom w:val="single" w:sz="4" w:space="0" w:color="000000"/>
              <w:right w:val="single" w:sz="4" w:space="0" w:color="000000"/>
            </w:tcBorders>
          </w:tcPr>
          <w:p w:rsidR="00456A10" w:rsidRPr="00A359CC" w:rsidRDefault="00BE5933" w:rsidP="00456A10">
            <w:pPr>
              <w:jc w:val="center"/>
              <w:rPr>
                <w:ins w:id="353" w:author="Зайцев Павел Борисович" w:date="2025-12-17T12:28:00Z"/>
                <w:sz w:val="18"/>
                <w:szCs w:val="18"/>
              </w:rPr>
            </w:pPr>
            <w:ins w:id="354" w:author="Зайцев Павел Борисович" w:date="2025-12-17T12:58:00Z">
              <w:r>
                <w:rPr>
                  <w:sz w:val="18"/>
                  <w:szCs w:val="18"/>
                </w:rPr>
                <w:t>Б</w:t>
              </w:r>
            </w:ins>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15</w:t>
            </w:r>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301</w:t>
            </w:r>
          </w:p>
        </w:tc>
        <w:tc>
          <w:tcPr>
            <w:tcW w:w="578" w:type="dxa"/>
            <w:tcBorders>
              <w:top w:val="single" w:sz="4" w:space="0" w:color="000000"/>
              <w:left w:val="single" w:sz="4" w:space="0" w:color="000000"/>
              <w:bottom w:val="single" w:sz="4" w:space="0" w:color="000000"/>
            </w:tcBorders>
            <w:shd w:val="clear" w:color="auto" w:fill="auto"/>
          </w:tcPr>
          <w:p w:rsidR="000F61DD" w:rsidRPr="0056269A" w:rsidRDefault="009E6202" w:rsidP="00E0028D">
            <w:pPr>
              <w:rPr>
                <w:sz w:val="18"/>
                <w:szCs w:val="18"/>
              </w:rPr>
            </w:pPr>
            <w:r>
              <w:rPr>
                <w:sz w:val="18"/>
                <w:szCs w:val="18"/>
              </w:rPr>
              <w:t>*</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Pr>
                <w:sz w:val="18"/>
                <w:szCs w:val="18"/>
              </w:rPr>
              <w:t>010 – 150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56269A" w:rsidRDefault="009E6202" w:rsidP="00E0028D">
            <w:pPr>
              <w:rPr>
                <w:sz w:val="18"/>
                <w:szCs w:val="18"/>
              </w:rPr>
            </w:pPr>
            <w:r>
              <w:rPr>
                <w:sz w:val="18"/>
                <w:szCs w:val="18"/>
              </w:rPr>
              <w:t>*</w:t>
            </w: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8910DE">
            <w:pPr>
              <w:rPr>
                <w:sz w:val="18"/>
                <w:szCs w:val="18"/>
              </w:rPr>
            </w:pPr>
            <w:r>
              <w:rPr>
                <w:sz w:val="18"/>
                <w:szCs w:val="18"/>
              </w:rPr>
              <w:t>Стр.301</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Стр.010 </w:t>
            </w:r>
            <w:r w:rsidR="00EE5820">
              <w:rPr>
                <w:sz w:val="18"/>
                <w:szCs w:val="18"/>
              </w:rPr>
              <w:t>–</w:t>
            </w:r>
            <w:r>
              <w:rPr>
                <w:sz w:val="18"/>
                <w:szCs w:val="18"/>
              </w:rPr>
              <w:t xml:space="preserve"> Стр.1</w:t>
            </w:r>
            <w:r>
              <w:rPr>
                <w:sz w:val="18"/>
                <w:szCs w:val="18"/>
                <w:lang w:val="en-US"/>
              </w:rPr>
              <w:t>5</w:t>
            </w:r>
            <w:r>
              <w:rPr>
                <w:sz w:val="18"/>
                <w:szCs w:val="18"/>
              </w:rPr>
              <w:t xml:space="preserve">0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55" w:author="Зайцев Павел Борисович" w:date="2025-12-17T12:26:00Z">
              <w:r w:rsidRPr="00A359CC" w:rsidDel="00423E91">
                <w:rPr>
                  <w:sz w:val="18"/>
                  <w:szCs w:val="18"/>
                </w:rPr>
                <w:delText>16</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56" w:author="Зайцев Павел Борисович" w:date="2025-12-17T12:26:00Z">
              <w:r w:rsidRPr="00A359CC" w:rsidDel="00423E91">
                <w:rPr>
                  <w:sz w:val="18"/>
                  <w:szCs w:val="18"/>
                </w:rPr>
                <w:delText>310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357" w:author="Зайцев Павел Борисович" w:date="2025-12-17T12:26: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58" w:author="Зайцев Павел Борисович" w:date="2025-12-17T12:26: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C54133">
            <w:pPr>
              <w:rPr>
                <w:sz w:val="18"/>
                <w:szCs w:val="18"/>
              </w:rPr>
            </w:pPr>
            <w:del w:id="359" w:author="Зайцев Павел Борисович" w:date="2025-12-17T12:26:00Z">
              <w:r w:rsidRPr="00A359CC" w:rsidDel="00423E91">
                <w:rPr>
                  <w:sz w:val="18"/>
                  <w:szCs w:val="18"/>
                </w:rPr>
                <w:delText>320 + 330 + 350 + 360 + 370</w:delText>
              </w:r>
              <w:r w:rsidDel="00423E91">
                <w:rPr>
                  <w:sz w:val="18"/>
                  <w:szCs w:val="18"/>
                </w:rPr>
                <w:delText xml:space="preserve">  +</w:delText>
              </w:r>
              <w:r w:rsidR="007D6D6A" w:rsidDel="00423E91">
                <w:rPr>
                  <w:sz w:val="18"/>
                  <w:szCs w:val="18"/>
                </w:rPr>
                <w:delText xml:space="preserve"> 380 +</w:delText>
              </w:r>
              <w:r w:rsidDel="00423E91">
                <w:rPr>
                  <w:sz w:val="18"/>
                  <w:szCs w:val="18"/>
                </w:rPr>
                <w:delText xml:space="preserve"> 390</w:delText>
              </w:r>
              <w:r w:rsidR="0023170A" w:rsidDel="00423E91">
                <w:rPr>
                  <w:sz w:val="18"/>
                  <w:szCs w:val="18"/>
                </w:rPr>
                <w:delText xml:space="preserve"> +</w:delText>
              </w:r>
              <w:r w:rsidR="007D6D6A" w:rsidDel="00423E91">
                <w:rPr>
                  <w:sz w:val="18"/>
                  <w:szCs w:val="18"/>
                </w:rPr>
                <w:delText xml:space="preserve"> 395 +</w:delText>
              </w:r>
              <w:r w:rsidR="0023170A" w:rsidDel="00423E91">
                <w:rPr>
                  <w:sz w:val="18"/>
                  <w:szCs w:val="18"/>
                </w:rPr>
                <w:delText xml:space="preserve"> 400</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360" w:author="Зайцев Павел Борисович" w:date="2025-12-17T12:26: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7D6D6A">
            <w:pPr>
              <w:rPr>
                <w:sz w:val="18"/>
                <w:szCs w:val="18"/>
              </w:rPr>
            </w:pPr>
            <w:del w:id="361" w:author="Зайцев Павел Борисович" w:date="2025-12-17T12:26:00Z">
              <w:r w:rsidDel="00423E91">
                <w:rPr>
                  <w:sz w:val="18"/>
                  <w:szCs w:val="18"/>
                </w:rPr>
                <w:delText>Стр.310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Стр.320 + Стр.330 + Стр.350 + Стр.360 +Стр.370 </w:delText>
              </w:r>
              <w:r w:rsidR="007D6D6A" w:rsidDel="00423E91">
                <w:rPr>
                  <w:sz w:val="18"/>
                  <w:szCs w:val="18"/>
                </w:rPr>
                <w:delText xml:space="preserve">+Стр.380 </w:delText>
              </w:r>
              <w:r w:rsidDel="00423E91">
                <w:rPr>
                  <w:sz w:val="18"/>
                  <w:szCs w:val="18"/>
                </w:rPr>
                <w:delText xml:space="preserve">+  Стр.390 </w:delText>
              </w:r>
              <w:r w:rsidR="007D6D6A" w:rsidDel="00423E91">
                <w:rPr>
                  <w:sz w:val="18"/>
                  <w:szCs w:val="18"/>
                </w:rPr>
                <w:delText xml:space="preserve">+Стр.395 </w:delText>
              </w:r>
              <w:r w:rsidR="0023170A" w:rsidDel="00423E91">
                <w:rPr>
                  <w:sz w:val="18"/>
                  <w:szCs w:val="18"/>
                </w:rPr>
                <w:delText>+ Стр.</w:delText>
              </w:r>
              <w:r w:rsidR="00C54133" w:rsidDel="00423E91">
                <w:rPr>
                  <w:sz w:val="18"/>
                  <w:szCs w:val="18"/>
                </w:rPr>
                <w:delText>40</w:delText>
              </w:r>
              <w:r w:rsidR="0023170A" w:rsidDel="00423E91">
                <w:rPr>
                  <w:sz w:val="18"/>
                  <w:szCs w:val="18"/>
                </w:rPr>
                <w:delText xml:space="preserve">0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362"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363" w:author="Зайцев Павел Борисович" w:date="2025-12-17T12:26: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64" w:author="Зайцев Павел Борисович" w:date="2025-12-17T12:26:00Z">
              <w:r w:rsidRPr="00A359CC" w:rsidDel="00423E91">
                <w:rPr>
                  <w:sz w:val="18"/>
                  <w:szCs w:val="18"/>
                </w:rPr>
                <w:delText>17</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65" w:author="Зайцев Павел Борисович" w:date="2025-12-17T12:26:00Z">
              <w:r w:rsidRPr="00A359CC" w:rsidDel="00423E91">
                <w:rPr>
                  <w:sz w:val="18"/>
                  <w:szCs w:val="18"/>
                </w:rPr>
                <w:delText>320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366" w:author="Зайцев Павел Борисович" w:date="2025-12-17T12:26: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67" w:author="Зайцев Павел Борисович" w:date="2025-12-17T12:26: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68" w:author="Зайцев Павел Борисович" w:date="2025-12-17T12:26:00Z">
              <w:r w:rsidRPr="00A359CC" w:rsidDel="00423E91">
                <w:rPr>
                  <w:sz w:val="18"/>
                  <w:szCs w:val="18"/>
                </w:rPr>
                <w:delText>321 – 322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369" w:author="Зайцев Павел Борисович" w:date="2025-12-17T12:26: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del w:id="370" w:author="Зайцев Павел Борисович" w:date="2025-12-17T12:26:00Z">
              <w:r w:rsidDel="00423E91">
                <w:rPr>
                  <w:sz w:val="18"/>
                  <w:szCs w:val="18"/>
                </w:rPr>
                <w:delText>Стр.320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Стр.321 </w:delText>
              </w:r>
              <w:r w:rsidR="00EE5820" w:rsidDel="00423E91">
                <w:rPr>
                  <w:sz w:val="18"/>
                  <w:szCs w:val="18"/>
                </w:rPr>
                <w:delText>–</w:delText>
              </w:r>
              <w:r w:rsidDel="00423E91">
                <w:rPr>
                  <w:sz w:val="18"/>
                  <w:szCs w:val="18"/>
                </w:rPr>
                <w:delText xml:space="preserve"> Стр.322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371"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372" w:author="Зайцев Павел Борисович" w:date="2025-12-17T12:26: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73" w:author="Зайцев Павел Борисович" w:date="2025-12-17T12:26:00Z">
              <w:r w:rsidRPr="00A359CC" w:rsidDel="00423E91">
                <w:rPr>
                  <w:sz w:val="18"/>
                  <w:szCs w:val="18"/>
                </w:rPr>
                <w:delText xml:space="preserve">18 </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74" w:author="Зайцев Павел Борисович" w:date="2025-12-17T12:26:00Z">
              <w:r w:rsidRPr="00A359CC" w:rsidDel="00423E91">
                <w:rPr>
                  <w:sz w:val="18"/>
                  <w:szCs w:val="18"/>
                </w:rPr>
                <w:delText>330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375" w:author="Зайцев Павел Борисович" w:date="2025-12-17T12:26: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76" w:author="Зайцев Павел Борисович" w:date="2025-12-17T12:26: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77" w:author="Зайцев Павел Борисович" w:date="2025-12-17T12:26:00Z">
              <w:r w:rsidRPr="00A359CC" w:rsidDel="00423E91">
                <w:rPr>
                  <w:sz w:val="18"/>
                  <w:szCs w:val="18"/>
                </w:rPr>
                <w:delText>331 – 332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378" w:author="Зайцев Павел Борисович" w:date="2025-12-17T12:26: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B51DB8">
            <w:pPr>
              <w:rPr>
                <w:sz w:val="18"/>
                <w:szCs w:val="18"/>
              </w:rPr>
            </w:pPr>
            <w:del w:id="379" w:author="Зайцев Павел Борисович" w:date="2025-12-17T12:26:00Z">
              <w:r w:rsidDel="00423E91">
                <w:rPr>
                  <w:sz w:val="18"/>
                  <w:szCs w:val="18"/>
                </w:rPr>
                <w:delText>Стр.320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Стр.331 </w:delText>
              </w:r>
              <w:r w:rsidR="00EE5820" w:rsidDel="00423E91">
                <w:rPr>
                  <w:sz w:val="18"/>
                  <w:szCs w:val="18"/>
                </w:rPr>
                <w:delText>–</w:delText>
              </w:r>
              <w:r w:rsidDel="00423E91">
                <w:rPr>
                  <w:sz w:val="18"/>
                  <w:szCs w:val="18"/>
                </w:rPr>
                <w:delText xml:space="preserve"> Стр.332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380"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381" w:author="Зайцев Павел Борисович" w:date="2025-12-17T12:26: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82" w:author="Зайцев Павел Борисович" w:date="2025-12-17T12:26:00Z">
              <w:r w:rsidRPr="00A359CC" w:rsidDel="00423E91">
                <w:rPr>
                  <w:sz w:val="18"/>
                  <w:szCs w:val="18"/>
                </w:rPr>
                <w:delText>19</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83" w:author="Зайцев Павел Борисович" w:date="2025-12-17T12:26:00Z">
              <w:r w:rsidRPr="00A359CC" w:rsidDel="00423E91">
                <w:rPr>
                  <w:sz w:val="18"/>
                  <w:szCs w:val="18"/>
                </w:rPr>
                <w:delText>350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384" w:author="Зайцев Павел Борисович" w:date="2025-12-17T12:26: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85" w:author="Зайцев Павел Борисович" w:date="2025-12-17T12:26: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86" w:author="Зайцев Павел Борисович" w:date="2025-12-17T12:26:00Z">
              <w:r w:rsidRPr="00A359CC" w:rsidDel="00423E91">
                <w:rPr>
                  <w:sz w:val="18"/>
                  <w:szCs w:val="18"/>
                </w:rPr>
                <w:delText>351 – 352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387" w:author="Зайцев Павел Борисович" w:date="2025-12-17T12:26: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del w:id="388" w:author="Зайцев Павел Борисович" w:date="2025-12-17T12:26:00Z">
              <w:r w:rsidDel="00423E91">
                <w:rPr>
                  <w:sz w:val="18"/>
                  <w:szCs w:val="18"/>
                </w:rPr>
                <w:delText>Стр.350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Стр.351 </w:delText>
              </w:r>
              <w:r w:rsidR="00EE5820" w:rsidDel="00423E91">
                <w:rPr>
                  <w:sz w:val="18"/>
                  <w:szCs w:val="18"/>
                </w:rPr>
                <w:delText>–</w:delText>
              </w:r>
              <w:r w:rsidDel="00423E91">
                <w:rPr>
                  <w:sz w:val="18"/>
                  <w:szCs w:val="18"/>
                </w:rPr>
                <w:delText xml:space="preserve"> Стр.352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389"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390" w:author="Зайцев Павел Борисович" w:date="2025-12-17T12:26: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91" w:author="Зайцев Павел Борисович" w:date="2025-12-17T12:26:00Z">
              <w:r w:rsidRPr="00A359CC" w:rsidDel="00423E91">
                <w:rPr>
                  <w:sz w:val="18"/>
                  <w:szCs w:val="18"/>
                </w:rPr>
                <w:delText>20</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92" w:author="Зайцев Павел Борисович" w:date="2025-12-17T12:26:00Z">
              <w:r w:rsidRPr="00A359CC" w:rsidDel="00423E91">
                <w:rPr>
                  <w:sz w:val="18"/>
                  <w:szCs w:val="18"/>
                </w:rPr>
                <w:delText>360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393" w:author="Зайцев Павел Борисович" w:date="2025-12-17T12:26: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94" w:author="Зайцев Павел Борисович" w:date="2025-12-17T12:26: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395" w:author="Зайцев Павел Борисович" w:date="2025-12-17T12:26:00Z">
              <w:r w:rsidRPr="00A359CC" w:rsidDel="00423E91">
                <w:rPr>
                  <w:sz w:val="18"/>
                  <w:szCs w:val="18"/>
                </w:rPr>
                <w:delText>361 – 362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396" w:author="Зайцев Павел Борисович" w:date="2025-12-17T12:26: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del w:id="397" w:author="Зайцев Павел Борисович" w:date="2025-12-17T12:26:00Z">
              <w:r w:rsidDel="00423E91">
                <w:rPr>
                  <w:sz w:val="18"/>
                  <w:szCs w:val="18"/>
                </w:rPr>
                <w:delText>Стр.360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Стр.361 </w:delText>
              </w:r>
              <w:r w:rsidR="00EE5820" w:rsidDel="00423E91">
                <w:rPr>
                  <w:sz w:val="18"/>
                  <w:szCs w:val="18"/>
                </w:rPr>
                <w:delText>–</w:delText>
              </w:r>
              <w:r w:rsidDel="00423E91">
                <w:rPr>
                  <w:sz w:val="18"/>
                  <w:szCs w:val="18"/>
                </w:rPr>
                <w:delText xml:space="preserve"> Стр.362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398"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399" w:author="Зайцев Павел Борисович" w:date="2025-12-17T12:26:00Z">
              <w:r w:rsidDel="00423E91">
                <w:rPr>
                  <w:sz w:val="18"/>
                  <w:szCs w:val="18"/>
                </w:rPr>
                <w:delText>Б</w:delText>
              </w:r>
            </w:del>
          </w:p>
        </w:tc>
      </w:tr>
      <w:tr w:rsidR="0023170A" w:rsidRPr="00A359CC" w:rsidTr="00AA3B76">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del w:id="400" w:author="Зайцев Павел Борисович" w:date="2025-12-17T12:26:00Z">
              <w:r w:rsidRPr="00A359CC" w:rsidDel="00423E91">
                <w:rPr>
                  <w:sz w:val="18"/>
                  <w:szCs w:val="18"/>
                </w:rPr>
                <w:delText>20</w:delText>
              </w:r>
              <w:r w:rsidDel="00423E91">
                <w:rPr>
                  <w:sz w:val="18"/>
                  <w:szCs w:val="18"/>
                </w:rPr>
                <w:delText>.1</w:delText>
              </w:r>
            </w:del>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del w:id="401" w:author="Зайцев Павел Борисович" w:date="2025-12-17T12:26:00Z">
              <w:r w:rsidRPr="00A359CC" w:rsidDel="00423E91">
                <w:rPr>
                  <w:sz w:val="18"/>
                  <w:szCs w:val="18"/>
                </w:rPr>
                <w:delText>36</w:delText>
              </w:r>
              <w:r w:rsidDel="00423E91">
                <w:rPr>
                  <w:sz w:val="18"/>
                  <w:szCs w:val="18"/>
                </w:rPr>
                <w:delText>1</w:delText>
              </w:r>
            </w:del>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E6202" w:rsidP="0023170A">
            <w:pPr>
              <w:rPr>
                <w:sz w:val="18"/>
                <w:szCs w:val="18"/>
              </w:rPr>
            </w:pPr>
            <w:del w:id="402" w:author="Зайцев Павел Борисович" w:date="2025-12-17T12:26: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del w:id="403" w:author="Зайцев Павел Борисович" w:date="2025-12-17T12:26:00Z">
              <w:r w:rsidDel="00423E91">
                <w:rPr>
                  <w:sz w:val="18"/>
                  <w:szCs w:val="18"/>
                  <w:lang w:val="en-US"/>
                </w:rPr>
                <w:delText>&gt;</w:delText>
              </w:r>
              <w:r w:rsidR="0023170A"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del w:id="404" w:author="Зайцев Павел Борисович" w:date="2025-12-17T12:26:00Z">
              <w:r w:rsidDel="00423E91">
                <w:rPr>
                  <w:sz w:val="18"/>
                  <w:szCs w:val="18"/>
                </w:rPr>
                <w:delText xml:space="preserve">Показатель </w:delText>
              </w:r>
              <w:r w:rsidR="0023170A" w:rsidDel="00423E91">
                <w:rPr>
                  <w:sz w:val="18"/>
                  <w:szCs w:val="18"/>
                </w:rPr>
                <w:delText>детализированных строк</w:delText>
              </w:r>
              <w:r w:rsidDel="00423E91">
                <w:rPr>
                  <w:sz w:val="18"/>
                  <w:szCs w:val="18"/>
                </w:rPr>
                <w:delText xml:space="preserve"> по КОСГУ 347</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E6202" w:rsidP="0023170A">
            <w:pPr>
              <w:rPr>
                <w:sz w:val="18"/>
                <w:szCs w:val="18"/>
              </w:rPr>
            </w:pPr>
            <w:del w:id="405" w:author="Зайцев Павел Борисович" w:date="2025-12-17T12:26: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del w:id="406" w:author="Зайцев Павел Борисович" w:date="2025-12-17T12:26:00Z">
              <w:r w:rsidDel="00423E91">
                <w:rPr>
                  <w:sz w:val="18"/>
                  <w:szCs w:val="18"/>
                </w:rPr>
                <w:delText>Стр.361</w:delText>
              </w:r>
              <w:r w:rsidRPr="00E0028D" w:rsidDel="00423E91">
                <w:rPr>
                  <w:sz w:val="18"/>
                  <w:szCs w:val="18"/>
                </w:rPr>
                <w:delText xml:space="preserve"> </w:delText>
              </w:r>
              <w:r w:rsidRPr="00CC0F93" w:rsidDel="00423E91">
                <w:rPr>
                  <w:sz w:val="18"/>
                  <w:szCs w:val="18"/>
                </w:rPr>
                <w:delText>&lt;</w:delText>
              </w:r>
              <w:r w:rsidRPr="00E0028D" w:rsidDel="00423E91">
                <w:rPr>
                  <w:sz w:val="18"/>
                  <w:szCs w:val="18"/>
                </w:rPr>
                <w:delText xml:space="preserve"> </w:delText>
              </w:r>
              <w:r w:rsidR="00CE6E17" w:rsidDel="00423E91">
                <w:rPr>
                  <w:sz w:val="18"/>
                  <w:szCs w:val="18"/>
                </w:rPr>
                <w:delText xml:space="preserve">показателя </w:delText>
              </w:r>
              <w:r w:rsidR="00855646" w:rsidDel="00423E91">
                <w:rPr>
                  <w:sz w:val="18"/>
                  <w:szCs w:val="18"/>
                </w:rPr>
                <w:delText>детализированных</w:delText>
              </w:r>
              <w:r w:rsidDel="00423E91">
                <w:rPr>
                  <w:sz w:val="18"/>
                  <w:szCs w:val="18"/>
                </w:rPr>
                <w:delText xml:space="preserve"> строк </w:delText>
              </w:r>
              <w:r w:rsidR="00CE6E17" w:rsidDel="00423E91">
                <w:rPr>
                  <w:sz w:val="18"/>
                  <w:szCs w:val="18"/>
                </w:rPr>
                <w:delText xml:space="preserve">по КОСГУ 347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del w:id="407"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del w:id="408" w:author="Зайцев Павел Борисович" w:date="2025-12-17T12:26:00Z">
              <w:r w:rsidDel="00423E91">
                <w:rPr>
                  <w:sz w:val="18"/>
                  <w:szCs w:val="18"/>
                </w:rPr>
                <w:delText>Б</w:delText>
              </w:r>
            </w:del>
          </w:p>
        </w:tc>
      </w:tr>
      <w:tr w:rsidR="00D83368" w:rsidRPr="00A359CC" w:rsidTr="00D83368">
        <w:tc>
          <w:tcPr>
            <w:tcW w:w="768" w:type="dxa"/>
            <w:tcBorders>
              <w:top w:val="single" w:sz="4" w:space="0" w:color="000000"/>
              <w:left w:val="single" w:sz="4" w:space="0" w:color="000000"/>
              <w:bottom w:val="single" w:sz="4" w:space="0" w:color="000000"/>
            </w:tcBorders>
            <w:shd w:val="clear" w:color="auto" w:fill="auto"/>
          </w:tcPr>
          <w:p w:rsidR="00D83368" w:rsidRPr="00A359CC" w:rsidRDefault="00D83368" w:rsidP="00642040">
            <w:pPr>
              <w:rPr>
                <w:sz w:val="18"/>
                <w:szCs w:val="18"/>
              </w:rPr>
            </w:pPr>
            <w:del w:id="409" w:author="Зайцев Павел Борисович" w:date="2025-12-17T12:26:00Z">
              <w:r w:rsidRPr="00A359CC" w:rsidDel="00423E91">
                <w:rPr>
                  <w:sz w:val="18"/>
                  <w:szCs w:val="18"/>
                </w:rPr>
                <w:delText>20</w:delText>
              </w:r>
              <w:r w:rsidDel="00423E91">
                <w:rPr>
                  <w:sz w:val="18"/>
                  <w:szCs w:val="18"/>
                </w:rPr>
                <w:delText>.1.</w:delText>
              </w:r>
              <w:r w:rsidR="00642040" w:rsidDel="00423E91">
                <w:rPr>
                  <w:sz w:val="18"/>
                  <w:szCs w:val="18"/>
                </w:rPr>
                <w:delText>1</w:delText>
              </w:r>
            </w:del>
          </w:p>
        </w:tc>
        <w:tc>
          <w:tcPr>
            <w:tcW w:w="792" w:type="dxa"/>
            <w:tcBorders>
              <w:top w:val="single" w:sz="4" w:space="0" w:color="000000"/>
              <w:left w:val="single" w:sz="4" w:space="0" w:color="000000"/>
              <w:bottom w:val="single" w:sz="4" w:space="0" w:color="000000"/>
            </w:tcBorders>
            <w:shd w:val="clear" w:color="auto" w:fill="auto"/>
          </w:tcPr>
          <w:p w:rsidR="00D83368" w:rsidRPr="00A359CC" w:rsidRDefault="00D83368" w:rsidP="00556203">
            <w:pPr>
              <w:rPr>
                <w:sz w:val="18"/>
                <w:szCs w:val="18"/>
              </w:rPr>
            </w:pPr>
            <w:del w:id="410" w:author="Зайцев Павел Борисович" w:date="2025-12-17T12:26:00Z">
              <w:r w:rsidRPr="00A359CC" w:rsidDel="00423E91">
                <w:rPr>
                  <w:sz w:val="18"/>
                  <w:szCs w:val="18"/>
                </w:rPr>
                <w:delText>36</w:delText>
              </w:r>
              <w:r w:rsidDel="00423E91">
                <w:rPr>
                  <w:sz w:val="18"/>
                  <w:szCs w:val="18"/>
                </w:rPr>
                <w:delText>1 детализированная</w:delText>
              </w:r>
            </w:del>
          </w:p>
        </w:tc>
        <w:tc>
          <w:tcPr>
            <w:tcW w:w="578" w:type="dxa"/>
            <w:tcBorders>
              <w:top w:val="single" w:sz="4" w:space="0" w:color="000000"/>
              <w:left w:val="single" w:sz="4" w:space="0" w:color="000000"/>
              <w:bottom w:val="single" w:sz="4" w:space="0" w:color="000000"/>
            </w:tcBorders>
            <w:shd w:val="clear" w:color="auto" w:fill="auto"/>
          </w:tcPr>
          <w:p w:rsidR="00D83368" w:rsidRPr="00D83368" w:rsidRDefault="00D83368" w:rsidP="00556203">
            <w:del w:id="411" w:author="Зайцев Павел Борисович" w:date="2025-12-17T12:26:00Z">
              <w:r w:rsidDel="00423E91">
                <w:delText>3</w:delText>
              </w:r>
            </w:del>
          </w:p>
        </w:tc>
        <w:tc>
          <w:tcPr>
            <w:tcW w:w="556" w:type="dxa"/>
            <w:tcBorders>
              <w:top w:val="single" w:sz="4" w:space="0" w:color="000000"/>
              <w:left w:val="single" w:sz="4" w:space="0" w:color="000000"/>
              <w:bottom w:val="single" w:sz="4" w:space="0" w:color="000000"/>
            </w:tcBorders>
            <w:shd w:val="clear" w:color="auto" w:fill="auto"/>
          </w:tcPr>
          <w:p w:rsidR="00D83368" w:rsidRPr="00D83368" w:rsidRDefault="00D83368" w:rsidP="00556203">
            <w:pPr>
              <w:rPr>
                <w:sz w:val="18"/>
                <w:szCs w:val="18"/>
              </w:rPr>
            </w:pPr>
            <w:del w:id="412" w:author="Зайцев Павел Борисович" w:date="2025-12-17T12:26:00Z">
              <w:r w:rsidRPr="00D83368" w:rsidDel="00423E91">
                <w:rPr>
                  <w:sz w:val="18"/>
                  <w:szCs w:val="18"/>
                  <w:lang w:val="en-US"/>
                </w:rPr>
                <w:delText>=</w:delText>
              </w:r>
              <w:r w:rsidDel="00423E91">
                <w:rPr>
                  <w:sz w:val="18"/>
                  <w:szCs w:val="18"/>
                </w:rPr>
                <w:delText>347</w:delText>
              </w:r>
            </w:del>
          </w:p>
        </w:tc>
        <w:tc>
          <w:tcPr>
            <w:tcW w:w="2342" w:type="dxa"/>
            <w:tcBorders>
              <w:top w:val="single" w:sz="4" w:space="0" w:color="000000"/>
              <w:left w:val="single" w:sz="4" w:space="0" w:color="000000"/>
              <w:bottom w:val="single" w:sz="4" w:space="0" w:color="000000"/>
            </w:tcBorders>
            <w:shd w:val="clear" w:color="auto" w:fill="auto"/>
          </w:tcPr>
          <w:p w:rsidR="00D83368" w:rsidRPr="00A359CC" w:rsidRDefault="00D83368" w:rsidP="00556203">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3368" w:rsidRPr="00D83368" w:rsidRDefault="00D83368" w:rsidP="00556203"/>
        </w:tc>
        <w:tc>
          <w:tcPr>
            <w:tcW w:w="3119" w:type="dxa"/>
            <w:tcBorders>
              <w:top w:val="single" w:sz="4" w:space="0" w:color="000000"/>
              <w:left w:val="single" w:sz="4" w:space="0" w:color="000000"/>
              <w:bottom w:val="single" w:sz="4" w:space="0" w:color="000000"/>
              <w:right w:val="single" w:sz="4" w:space="0" w:color="000000"/>
            </w:tcBorders>
          </w:tcPr>
          <w:p w:rsidR="00D83368" w:rsidRPr="00A359CC" w:rsidRDefault="00D83368" w:rsidP="00556203">
            <w:pPr>
              <w:rPr>
                <w:sz w:val="18"/>
                <w:szCs w:val="18"/>
              </w:rPr>
            </w:pPr>
            <w:del w:id="413" w:author="Зайцев Павел Борисович" w:date="2025-12-17T12:26:00Z">
              <w:r w:rsidDel="00423E91">
                <w:rPr>
                  <w:sz w:val="18"/>
                  <w:szCs w:val="18"/>
                </w:rPr>
                <w:delText>Отражение в детализированной строке 361 КОСГУ, отличного от 347 –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D83368" w:rsidRDefault="00D83368" w:rsidP="00556203">
            <w:pPr>
              <w:jc w:val="center"/>
              <w:rPr>
                <w:sz w:val="18"/>
                <w:szCs w:val="18"/>
              </w:rPr>
            </w:pPr>
            <w:del w:id="414"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D83368" w:rsidRPr="00A359CC" w:rsidRDefault="00D83368" w:rsidP="00556203">
            <w:pPr>
              <w:jc w:val="center"/>
              <w:rPr>
                <w:sz w:val="18"/>
                <w:szCs w:val="18"/>
              </w:rPr>
            </w:pPr>
            <w:del w:id="415" w:author="Зайцев Павел Борисович" w:date="2025-12-17T12:26:00Z">
              <w:r w:rsidDel="00423E91">
                <w:rPr>
                  <w:sz w:val="18"/>
                  <w:szCs w:val="18"/>
                </w:rPr>
                <w:delText>Б</w:delText>
              </w:r>
            </w:del>
          </w:p>
        </w:tc>
      </w:tr>
      <w:tr w:rsidR="0023170A" w:rsidRPr="00A359CC" w:rsidTr="00AA3B76">
        <w:tc>
          <w:tcPr>
            <w:tcW w:w="768"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del w:id="416" w:author="Зайцев Павел Борисович" w:date="2025-12-17T12:26:00Z">
              <w:r w:rsidRPr="00A359CC" w:rsidDel="00423E91">
                <w:rPr>
                  <w:sz w:val="18"/>
                  <w:szCs w:val="18"/>
                </w:rPr>
                <w:delText>20</w:delText>
              </w:r>
              <w:r w:rsidDel="00423E91">
                <w:rPr>
                  <w:sz w:val="18"/>
                  <w:szCs w:val="18"/>
                </w:rPr>
                <w:delText>.2</w:delText>
              </w:r>
            </w:del>
          </w:p>
        </w:tc>
        <w:tc>
          <w:tcPr>
            <w:tcW w:w="792" w:type="dxa"/>
            <w:tcBorders>
              <w:top w:val="single" w:sz="4" w:space="0" w:color="000000"/>
              <w:left w:val="single" w:sz="4" w:space="0" w:color="000000"/>
              <w:bottom w:val="single" w:sz="4" w:space="0" w:color="000000"/>
            </w:tcBorders>
            <w:shd w:val="clear" w:color="auto" w:fill="auto"/>
          </w:tcPr>
          <w:p w:rsidR="0023170A" w:rsidRPr="00A359CC" w:rsidRDefault="0023170A" w:rsidP="0023170A">
            <w:pPr>
              <w:rPr>
                <w:sz w:val="18"/>
                <w:szCs w:val="18"/>
              </w:rPr>
            </w:pPr>
            <w:del w:id="417" w:author="Зайцев Павел Борисович" w:date="2025-12-17T12:26:00Z">
              <w:r w:rsidRPr="00A359CC" w:rsidDel="00423E91">
                <w:rPr>
                  <w:sz w:val="18"/>
                  <w:szCs w:val="18"/>
                </w:rPr>
                <w:delText>36</w:delText>
              </w:r>
              <w:r w:rsidDel="00423E91">
                <w:rPr>
                  <w:sz w:val="18"/>
                  <w:szCs w:val="18"/>
                </w:rPr>
                <w:delText>2</w:delText>
              </w:r>
            </w:del>
          </w:p>
        </w:tc>
        <w:tc>
          <w:tcPr>
            <w:tcW w:w="578" w:type="dxa"/>
            <w:tcBorders>
              <w:top w:val="single" w:sz="4" w:space="0" w:color="000000"/>
              <w:left w:val="single" w:sz="4" w:space="0" w:color="000000"/>
              <w:bottom w:val="single" w:sz="4" w:space="0" w:color="000000"/>
            </w:tcBorders>
            <w:shd w:val="clear" w:color="auto" w:fill="auto"/>
          </w:tcPr>
          <w:p w:rsidR="0023170A" w:rsidRPr="00A359CC" w:rsidRDefault="009E6202" w:rsidP="0023170A">
            <w:pPr>
              <w:rPr>
                <w:sz w:val="18"/>
                <w:szCs w:val="18"/>
              </w:rPr>
            </w:pPr>
            <w:del w:id="418" w:author="Зайцев Павел Борисович" w:date="2025-12-17T12:26: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del w:id="419" w:author="Зайцев Павел Борисович" w:date="2025-12-17T12:26:00Z">
              <w:r w:rsidDel="00423E91">
                <w:rPr>
                  <w:sz w:val="18"/>
                  <w:szCs w:val="18"/>
                  <w:lang w:val="en-US"/>
                </w:rPr>
                <w:delText>&gt;</w:delText>
              </w:r>
              <w:r w:rsidR="0023170A"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23170A" w:rsidRPr="00A359CC" w:rsidRDefault="00CE6E17" w:rsidP="0023170A">
            <w:pPr>
              <w:rPr>
                <w:sz w:val="18"/>
                <w:szCs w:val="18"/>
              </w:rPr>
            </w:pPr>
            <w:del w:id="420" w:author="Зайцев Павел Борисович" w:date="2025-12-17T12:26:00Z">
              <w:r w:rsidDel="00423E91">
                <w:rPr>
                  <w:sz w:val="18"/>
                  <w:szCs w:val="18"/>
                </w:rPr>
                <w:delText xml:space="preserve">Показатель </w:delText>
              </w:r>
              <w:r w:rsidR="0023170A" w:rsidDel="00423E91">
                <w:rPr>
                  <w:sz w:val="18"/>
                  <w:szCs w:val="18"/>
                </w:rPr>
                <w:delText>детализированных строк</w:delText>
              </w:r>
              <w:r w:rsidDel="00423E91">
                <w:rPr>
                  <w:sz w:val="18"/>
                  <w:szCs w:val="18"/>
                </w:rPr>
                <w:delText xml:space="preserve"> по КОСГУ 447</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3170A" w:rsidRPr="00A359CC" w:rsidRDefault="009E6202" w:rsidP="0023170A">
            <w:pPr>
              <w:rPr>
                <w:sz w:val="18"/>
                <w:szCs w:val="18"/>
              </w:rPr>
            </w:pPr>
            <w:del w:id="421" w:author="Зайцев Павел Борисович" w:date="2025-12-17T12:26: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23170A" w:rsidRPr="00A359CC" w:rsidRDefault="0023170A" w:rsidP="00CE6E17">
            <w:pPr>
              <w:rPr>
                <w:sz w:val="18"/>
                <w:szCs w:val="18"/>
              </w:rPr>
            </w:pPr>
            <w:del w:id="422" w:author="Зайцев Павел Борисович" w:date="2025-12-17T12:26:00Z">
              <w:r w:rsidDel="00423E91">
                <w:rPr>
                  <w:sz w:val="18"/>
                  <w:szCs w:val="18"/>
                </w:rPr>
                <w:delText>Стр.362</w:delText>
              </w:r>
              <w:r w:rsidRPr="00E0028D" w:rsidDel="00423E91">
                <w:rPr>
                  <w:sz w:val="18"/>
                  <w:szCs w:val="18"/>
                </w:rPr>
                <w:delText xml:space="preserve"> </w:delText>
              </w:r>
              <w:r w:rsidRPr="00CC0F93" w:rsidDel="00423E91">
                <w:rPr>
                  <w:sz w:val="18"/>
                  <w:szCs w:val="18"/>
                </w:rPr>
                <w:delText>&lt;</w:delText>
              </w:r>
              <w:r w:rsidRPr="00E0028D" w:rsidDel="00423E91">
                <w:rPr>
                  <w:sz w:val="18"/>
                  <w:szCs w:val="18"/>
                </w:rPr>
                <w:delText xml:space="preserve"> </w:delText>
              </w:r>
              <w:r w:rsidR="00CE6E17" w:rsidDel="00423E91">
                <w:rPr>
                  <w:sz w:val="18"/>
                  <w:szCs w:val="18"/>
                </w:rPr>
                <w:delText xml:space="preserve">показателя </w:delText>
              </w:r>
              <w:r w:rsidR="00855646" w:rsidDel="00423E91">
                <w:rPr>
                  <w:sz w:val="18"/>
                  <w:szCs w:val="18"/>
                </w:rPr>
                <w:delText>детализированных</w:delText>
              </w:r>
              <w:r w:rsidDel="00423E91">
                <w:rPr>
                  <w:sz w:val="18"/>
                  <w:szCs w:val="18"/>
                </w:rPr>
                <w:delText xml:space="preserve"> строк</w:delText>
              </w:r>
              <w:r w:rsidR="00CE6E17" w:rsidDel="00423E91">
                <w:rPr>
                  <w:sz w:val="18"/>
                  <w:szCs w:val="18"/>
                </w:rPr>
                <w:delText xml:space="preserve"> по КОСГУ 447</w:delText>
              </w:r>
              <w:r w:rsidDel="00423E91">
                <w:rPr>
                  <w:sz w:val="18"/>
                  <w:szCs w:val="18"/>
                </w:rPr>
                <w:delText xml:space="preserve">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23170A" w:rsidRDefault="0023170A" w:rsidP="0023170A">
            <w:pPr>
              <w:jc w:val="center"/>
              <w:rPr>
                <w:sz w:val="18"/>
                <w:szCs w:val="18"/>
              </w:rPr>
            </w:pPr>
            <w:del w:id="423"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23170A" w:rsidRPr="00A359CC" w:rsidRDefault="0023170A" w:rsidP="0023170A">
            <w:pPr>
              <w:jc w:val="center"/>
              <w:rPr>
                <w:sz w:val="18"/>
                <w:szCs w:val="18"/>
              </w:rPr>
            </w:pPr>
            <w:del w:id="424" w:author="Зайцев Павел Борисович" w:date="2025-12-17T12:26:00Z">
              <w:r w:rsidDel="00423E91">
                <w:rPr>
                  <w:sz w:val="18"/>
                  <w:szCs w:val="18"/>
                </w:rPr>
                <w:delText>Б</w:delText>
              </w:r>
            </w:del>
          </w:p>
        </w:tc>
      </w:tr>
      <w:tr w:rsidR="00D83368" w:rsidRPr="00A359CC" w:rsidTr="00D83368">
        <w:tc>
          <w:tcPr>
            <w:tcW w:w="768" w:type="dxa"/>
            <w:tcBorders>
              <w:top w:val="single" w:sz="4" w:space="0" w:color="000000"/>
              <w:left w:val="single" w:sz="4" w:space="0" w:color="000000"/>
              <w:bottom w:val="single" w:sz="4" w:space="0" w:color="000000"/>
            </w:tcBorders>
            <w:shd w:val="clear" w:color="auto" w:fill="auto"/>
          </w:tcPr>
          <w:p w:rsidR="00D83368" w:rsidRPr="00A359CC" w:rsidRDefault="00D83368" w:rsidP="00D83368">
            <w:pPr>
              <w:rPr>
                <w:sz w:val="18"/>
                <w:szCs w:val="18"/>
              </w:rPr>
            </w:pPr>
            <w:del w:id="425" w:author="Зайцев Павел Борисович" w:date="2025-12-17T12:26:00Z">
              <w:r w:rsidRPr="00A359CC" w:rsidDel="00423E91">
                <w:rPr>
                  <w:sz w:val="18"/>
                  <w:szCs w:val="18"/>
                </w:rPr>
                <w:delText>20</w:delText>
              </w:r>
              <w:r w:rsidDel="00423E91">
                <w:rPr>
                  <w:sz w:val="18"/>
                  <w:szCs w:val="18"/>
                </w:rPr>
                <w:delText>.2.1</w:delText>
              </w:r>
            </w:del>
          </w:p>
        </w:tc>
        <w:tc>
          <w:tcPr>
            <w:tcW w:w="792" w:type="dxa"/>
            <w:tcBorders>
              <w:top w:val="single" w:sz="4" w:space="0" w:color="000000"/>
              <w:left w:val="single" w:sz="4" w:space="0" w:color="000000"/>
              <w:bottom w:val="single" w:sz="4" w:space="0" w:color="000000"/>
            </w:tcBorders>
            <w:shd w:val="clear" w:color="auto" w:fill="auto"/>
          </w:tcPr>
          <w:p w:rsidR="00D83368" w:rsidRPr="00A359CC" w:rsidRDefault="00D83368" w:rsidP="00D83368">
            <w:pPr>
              <w:rPr>
                <w:sz w:val="18"/>
                <w:szCs w:val="18"/>
              </w:rPr>
            </w:pPr>
            <w:del w:id="426" w:author="Зайцев Павел Борисович" w:date="2025-12-17T12:26:00Z">
              <w:r w:rsidRPr="00A359CC" w:rsidDel="00423E91">
                <w:rPr>
                  <w:sz w:val="18"/>
                  <w:szCs w:val="18"/>
                </w:rPr>
                <w:delText>36</w:delText>
              </w:r>
              <w:r w:rsidDel="00423E91">
                <w:rPr>
                  <w:sz w:val="18"/>
                  <w:szCs w:val="18"/>
                </w:rPr>
                <w:delText>2 детализированная</w:delText>
              </w:r>
            </w:del>
          </w:p>
        </w:tc>
        <w:tc>
          <w:tcPr>
            <w:tcW w:w="578" w:type="dxa"/>
            <w:tcBorders>
              <w:top w:val="single" w:sz="4" w:space="0" w:color="000000"/>
              <w:left w:val="single" w:sz="4" w:space="0" w:color="000000"/>
              <w:bottom w:val="single" w:sz="4" w:space="0" w:color="000000"/>
            </w:tcBorders>
            <w:shd w:val="clear" w:color="auto" w:fill="auto"/>
          </w:tcPr>
          <w:p w:rsidR="00D83368" w:rsidRPr="00D83368" w:rsidRDefault="00D83368" w:rsidP="00556203">
            <w:del w:id="427" w:author="Зайцев Павел Борисович" w:date="2025-12-17T12:26:00Z">
              <w:r w:rsidDel="00423E91">
                <w:delText>3</w:delText>
              </w:r>
            </w:del>
          </w:p>
        </w:tc>
        <w:tc>
          <w:tcPr>
            <w:tcW w:w="556" w:type="dxa"/>
            <w:tcBorders>
              <w:top w:val="single" w:sz="4" w:space="0" w:color="000000"/>
              <w:left w:val="single" w:sz="4" w:space="0" w:color="000000"/>
              <w:bottom w:val="single" w:sz="4" w:space="0" w:color="000000"/>
            </w:tcBorders>
            <w:shd w:val="clear" w:color="auto" w:fill="auto"/>
          </w:tcPr>
          <w:p w:rsidR="00D83368" w:rsidRPr="00D83368" w:rsidRDefault="00D83368" w:rsidP="00D83368">
            <w:pPr>
              <w:rPr>
                <w:sz w:val="18"/>
                <w:szCs w:val="18"/>
                <w:lang w:val="en-US"/>
              </w:rPr>
            </w:pPr>
            <w:del w:id="428" w:author="Зайцев Павел Борисович" w:date="2025-12-17T12:26:00Z">
              <w:r w:rsidRPr="00D83368" w:rsidDel="00423E91">
                <w:rPr>
                  <w:sz w:val="18"/>
                  <w:szCs w:val="18"/>
                  <w:lang w:val="en-US"/>
                </w:rPr>
                <w:delText>=</w:delText>
              </w:r>
              <w:r w:rsidDel="00423E91">
                <w:rPr>
                  <w:sz w:val="18"/>
                  <w:szCs w:val="18"/>
                </w:rPr>
                <w:delText>4</w:delText>
              </w:r>
              <w:r w:rsidRPr="00D83368" w:rsidDel="00423E91">
                <w:rPr>
                  <w:sz w:val="18"/>
                  <w:szCs w:val="18"/>
                  <w:lang w:val="en-US"/>
                </w:rPr>
                <w:delText>47</w:delText>
              </w:r>
            </w:del>
          </w:p>
        </w:tc>
        <w:tc>
          <w:tcPr>
            <w:tcW w:w="2342" w:type="dxa"/>
            <w:tcBorders>
              <w:top w:val="single" w:sz="4" w:space="0" w:color="000000"/>
              <w:left w:val="single" w:sz="4" w:space="0" w:color="000000"/>
              <w:bottom w:val="single" w:sz="4" w:space="0" w:color="000000"/>
            </w:tcBorders>
            <w:shd w:val="clear" w:color="auto" w:fill="auto"/>
          </w:tcPr>
          <w:p w:rsidR="00D83368" w:rsidRPr="00A359CC" w:rsidRDefault="00D83368" w:rsidP="00556203">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83368" w:rsidRPr="00D83368" w:rsidRDefault="00D83368" w:rsidP="00556203"/>
        </w:tc>
        <w:tc>
          <w:tcPr>
            <w:tcW w:w="3119" w:type="dxa"/>
            <w:tcBorders>
              <w:top w:val="single" w:sz="4" w:space="0" w:color="000000"/>
              <w:left w:val="single" w:sz="4" w:space="0" w:color="000000"/>
              <w:bottom w:val="single" w:sz="4" w:space="0" w:color="000000"/>
              <w:right w:val="single" w:sz="4" w:space="0" w:color="000000"/>
            </w:tcBorders>
          </w:tcPr>
          <w:p w:rsidR="00D83368" w:rsidRPr="00A359CC" w:rsidRDefault="00D83368" w:rsidP="00D83368">
            <w:pPr>
              <w:rPr>
                <w:sz w:val="18"/>
                <w:szCs w:val="18"/>
              </w:rPr>
            </w:pPr>
            <w:del w:id="429" w:author="Зайцев Павел Борисович" w:date="2025-12-17T12:26:00Z">
              <w:r w:rsidDel="00423E91">
                <w:rPr>
                  <w:sz w:val="18"/>
                  <w:szCs w:val="18"/>
                </w:rPr>
                <w:delText>Отражение в детализированной строке 362 КОСГУ, отличного от 447 –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D83368" w:rsidRDefault="00D83368" w:rsidP="00556203">
            <w:pPr>
              <w:jc w:val="center"/>
              <w:rPr>
                <w:sz w:val="18"/>
                <w:szCs w:val="18"/>
              </w:rPr>
            </w:pPr>
            <w:del w:id="430" w:author="Зайцев Павел Борисович" w:date="2025-12-17T12:26: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D83368" w:rsidRPr="00A359CC" w:rsidRDefault="00D83368" w:rsidP="00556203">
            <w:pPr>
              <w:jc w:val="center"/>
              <w:rPr>
                <w:sz w:val="18"/>
                <w:szCs w:val="18"/>
              </w:rPr>
            </w:pPr>
            <w:del w:id="431" w:author="Зайцев Павел Борисович" w:date="2025-12-17T12:26: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32" w:author="Зайцев Павел Борисович" w:date="2025-12-17T12:27:00Z">
              <w:r w:rsidRPr="00A359CC" w:rsidDel="00423E91">
                <w:rPr>
                  <w:sz w:val="18"/>
                  <w:szCs w:val="18"/>
                </w:rPr>
                <w:delText>21</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33" w:author="Зайцев Павел Борисович" w:date="2025-12-17T12:27:00Z">
              <w:r w:rsidRPr="00A359CC" w:rsidDel="00423E91">
                <w:rPr>
                  <w:sz w:val="18"/>
                  <w:szCs w:val="18"/>
                </w:rPr>
                <w:delText>370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434"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35"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36" w:author="Зайцев Павел Борисович" w:date="2025-12-17T12:27:00Z">
              <w:r w:rsidRPr="00A359CC" w:rsidDel="00423E91">
                <w:rPr>
                  <w:sz w:val="18"/>
                  <w:szCs w:val="18"/>
                </w:rPr>
                <w:delText>371 – 372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437"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del w:id="438" w:author="Зайцев Павел Борисович" w:date="2025-12-17T12:27:00Z">
              <w:r w:rsidDel="00423E91">
                <w:rPr>
                  <w:sz w:val="18"/>
                  <w:szCs w:val="18"/>
                </w:rPr>
                <w:delText>Стр.370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Стр.371 </w:delText>
              </w:r>
              <w:r w:rsidR="00EE5820" w:rsidDel="00423E91">
                <w:rPr>
                  <w:sz w:val="18"/>
                  <w:szCs w:val="18"/>
                </w:rPr>
                <w:delText>–</w:delText>
              </w:r>
              <w:r w:rsidDel="00423E91">
                <w:rPr>
                  <w:sz w:val="18"/>
                  <w:szCs w:val="18"/>
                </w:rPr>
                <w:delText xml:space="preserve"> Стр.372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439"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440" w:author="Зайцев Павел Борисович" w:date="2025-12-17T12:27:00Z">
              <w:r w:rsidDel="00423E91">
                <w:rPr>
                  <w:sz w:val="18"/>
                  <w:szCs w:val="18"/>
                </w:rPr>
                <w:delText>Б</w:delText>
              </w:r>
            </w:del>
          </w:p>
        </w:tc>
      </w:tr>
      <w:tr w:rsidR="007D6D6A" w:rsidRPr="00A359CC" w:rsidTr="007D6D6A">
        <w:tc>
          <w:tcPr>
            <w:tcW w:w="768" w:type="dxa"/>
            <w:tcBorders>
              <w:top w:val="single" w:sz="4" w:space="0" w:color="000000"/>
              <w:left w:val="single" w:sz="4" w:space="0" w:color="000000"/>
              <w:bottom w:val="single" w:sz="4" w:space="0" w:color="000000"/>
            </w:tcBorders>
            <w:shd w:val="clear" w:color="auto" w:fill="auto"/>
          </w:tcPr>
          <w:p w:rsidR="007D6D6A" w:rsidRPr="00A359CC" w:rsidRDefault="007D6D6A" w:rsidP="007D6D6A">
            <w:pPr>
              <w:rPr>
                <w:sz w:val="18"/>
                <w:szCs w:val="18"/>
              </w:rPr>
            </w:pPr>
            <w:del w:id="441" w:author="Зайцев Павел Борисович" w:date="2025-12-17T12:27:00Z">
              <w:r w:rsidRPr="00A359CC" w:rsidDel="00423E91">
                <w:rPr>
                  <w:sz w:val="18"/>
                  <w:szCs w:val="18"/>
                </w:rPr>
                <w:delText>21</w:delText>
              </w:r>
              <w:r w:rsidDel="00423E91">
                <w:rPr>
                  <w:sz w:val="18"/>
                  <w:szCs w:val="18"/>
                </w:rPr>
                <w:delText>.1</w:delText>
              </w:r>
            </w:del>
          </w:p>
        </w:tc>
        <w:tc>
          <w:tcPr>
            <w:tcW w:w="792" w:type="dxa"/>
            <w:tcBorders>
              <w:top w:val="single" w:sz="4" w:space="0" w:color="000000"/>
              <w:left w:val="single" w:sz="4" w:space="0" w:color="000000"/>
              <w:bottom w:val="single" w:sz="4" w:space="0" w:color="000000"/>
            </w:tcBorders>
            <w:shd w:val="clear" w:color="auto" w:fill="auto"/>
          </w:tcPr>
          <w:p w:rsidR="007D6D6A" w:rsidRPr="00A359CC" w:rsidRDefault="007D6D6A" w:rsidP="007D6D6A">
            <w:pPr>
              <w:rPr>
                <w:sz w:val="18"/>
                <w:szCs w:val="18"/>
              </w:rPr>
            </w:pPr>
            <w:del w:id="442" w:author="Зайцев Павел Борисович" w:date="2025-12-17T12:27:00Z">
              <w:r w:rsidRPr="00A359CC" w:rsidDel="00423E91">
                <w:rPr>
                  <w:sz w:val="18"/>
                  <w:szCs w:val="18"/>
                </w:rPr>
                <w:delText>3</w:delText>
              </w:r>
              <w:r w:rsidDel="00423E91">
                <w:rPr>
                  <w:sz w:val="18"/>
                  <w:szCs w:val="18"/>
                </w:rPr>
                <w:delText>8</w:delText>
              </w:r>
              <w:r w:rsidRPr="00A359CC" w:rsidDel="00423E91">
                <w:rPr>
                  <w:sz w:val="18"/>
                  <w:szCs w:val="18"/>
                </w:rPr>
                <w:delText>0</w:delText>
              </w:r>
            </w:del>
          </w:p>
        </w:tc>
        <w:tc>
          <w:tcPr>
            <w:tcW w:w="578" w:type="dxa"/>
            <w:tcBorders>
              <w:top w:val="single" w:sz="4" w:space="0" w:color="000000"/>
              <w:left w:val="single" w:sz="4" w:space="0" w:color="000000"/>
              <w:bottom w:val="single" w:sz="4" w:space="0" w:color="000000"/>
            </w:tcBorders>
            <w:shd w:val="clear" w:color="auto" w:fill="auto"/>
          </w:tcPr>
          <w:p w:rsidR="007D6D6A" w:rsidRPr="007D6D6A" w:rsidRDefault="007D6D6A" w:rsidP="007D6D6A">
            <w:del w:id="443"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7D6D6A" w:rsidRPr="00A359CC" w:rsidRDefault="007D6D6A" w:rsidP="007D6D6A">
            <w:pPr>
              <w:rPr>
                <w:sz w:val="18"/>
                <w:szCs w:val="18"/>
              </w:rPr>
            </w:pPr>
            <w:del w:id="444"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7D6D6A" w:rsidRPr="00A359CC" w:rsidRDefault="007D6D6A" w:rsidP="007D6D6A">
            <w:pPr>
              <w:rPr>
                <w:sz w:val="18"/>
                <w:szCs w:val="18"/>
              </w:rPr>
            </w:pPr>
            <w:del w:id="445" w:author="Зайцев Павел Борисович" w:date="2025-12-17T12:27:00Z">
              <w:r w:rsidRPr="00A359CC" w:rsidDel="00423E91">
                <w:rPr>
                  <w:sz w:val="18"/>
                  <w:szCs w:val="18"/>
                </w:rPr>
                <w:delText>3</w:delText>
              </w:r>
              <w:r w:rsidDel="00423E91">
                <w:rPr>
                  <w:sz w:val="18"/>
                  <w:szCs w:val="18"/>
                </w:rPr>
                <w:delText>8</w:delText>
              </w:r>
              <w:r w:rsidRPr="00A359CC" w:rsidDel="00423E91">
                <w:rPr>
                  <w:sz w:val="18"/>
                  <w:szCs w:val="18"/>
                </w:rPr>
                <w:delText>1 – 3</w:delText>
              </w:r>
              <w:r w:rsidDel="00423E91">
                <w:rPr>
                  <w:sz w:val="18"/>
                  <w:szCs w:val="18"/>
                </w:rPr>
                <w:delText>8</w:delText>
              </w:r>
              <w:r w:rsidRPr="00A359CC" w:rsidDel="00423E91">
                <w:rPr>
                  <w:sz w:val="18"/>
                  <w:szCs w:val="18"/>
                </w:rPr>
                <w:delText>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7D6D6A" w:rsidRPr="007D6D6A" w:rsidRDefault="007D6D6A" w:rsidP="007D6D6A">
            <w:del w:id="446"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7D6D6A" w:rsidRPr="00A359CC" w:rsidRDefault="007D6D6A" w:rsidP="007D6D6A">
            <w:pPr>
              <w:rPr>
                <w:sz w:val="18"/>
                <w:szCs w:val="18"/>
              </w:rPr>
            </w:pPr>
            <w:del w:id="447" w:author="Зайцев Павел Борисович" w:date="2025-12-17T12:27:00Z">
              <w:r w:rsidDel="00423E91">
                <w:rPr>
                  <w:sz w:val="18"/>
                  <w:szCs w:val="18"/>
                </w:rPr>
                <w:delText>Стр.380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Стр.381 – Стр.382 –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7D6D6A" w:rsidRDefault="007D6D6A" w:rsidP="007D6D6A">
            <w:pPr>
              <w:jc w:val="center"/>
              <w:rPr>
                <w:sz w:val="18"/>
                <w:szCs w:val="18"/>
              </w:rPr>
            </w:pPr>
            <w:del w:id="448"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7D6D6A" w:rsidRPr="00A359CC" w:rsidRDefault="007D6D6A" w:rsidP="007D6D6A">
            <w:pPr>
              <w:jc w:val="center"/>
              <w:rPr>
                <w:sz w:val="18"/>
                <w:szCs w:val="18"/>
              </w:rPr>
            </w:pPr>
            <w:del w:id="449" w:author="Зайцев Павел Борисович" w:date="2025-12-17T12:27:00Z">
              <w:r w:rsidDel="00423E91">
                <w:rPr>
                  <w:sz w:val="18"/>
                  <w:szCs w:val="18"/>
                </w:rPr>
                <w:delText>Б</w:delText>
              </w:r>
            </w:del>
          </w:p>
        </w:tc>
      </w:tr>
      <w:tr w:rsidR="000F61DD" w:rsidRPr="00A359CC" w:rsidTr="00AA3B76">
        <w:tc>
          <w:tcPr>
            <w:tcW w:w="768" w:type="dxa"/>
            <w:tcBorders>
              <w:left w:val="single" w:sz="4" w:space="0" w:color="000000"/>
              <w:bottom w:val="single" w:sz="4" w:space="0" w:color="000000"/>
            </w:tcBorders>
            <w:shd w:val="clear" w:color="auto" w:fill="auto"/>
          </w:tcPr>
          <w:p w:rsidR="000F61DD" w:rsidRPr="00A359CC" w:rsidRDefault="000F61DD" w:rsidP="00E0028D">
            <w:pPr>
              <w:rPr>
                <w:sz w:val="18"/>
                <w:szCs w:val="18"/>
              </w:rPr>
            </w:pPr>
            <w:del w:id="450" w:author="Зайцев Павел Борисович" w:date="2025-12-17T12:27:00Z">
              <w:r w:rsidRPr="00A359CC" w:rsidDel="00423E91">
                <w:rPr>
                  <w:sz w:val="18"/>
                  <w:szCs w:val="18"/>
                </w:rPr>
                <w:lastRenderedPageBreak/>
                <w:delText>22</w:delText>
              </w:r>
            </w:del>
          </w:p>
        </w:tc>
        <w:tc>
          <w:tcPr>
            <w:tcW w:w="79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del w:id="451" w:author="Зайцев Павел Борисович" w:date="2025-12-17T12:27:00Z">
              <w:r w:rsidRPr="00A359CC" w:rsidDel="00423E91">
                <w:rPr>
                  <w:sz w:val="18"/>
                  <w:szCs w:val="18"/>
                </w:rPr>
                <w:delText>3</w:delText>
              </w:r>
              <w:r w:rsidDel="00423E91">
                <w:rPr>
                  <w:sz w:val="18"/>
                  <w:szCs w:val="18"/>
                </w:rPr>
                <w:delText>9</w:delText>
              </w:r>
              <w:r w:rsidRPr="00A359CC" w:rsidDel="00423E91">
                <w:rPr>
                  <w:sz w:val="18"/>
                  <w:szCs w:val="18"/>
                </w:rPr>
                <w:delText>0</w:delText>
              </w:r>
            </w:del>
          </w:p>
        </w:tc>
        <w:tc>
          <w:tcPr>
            <w:tcW w:w="578" w:type="dxa"/>
            <w:tcBorders>
              <w:left w:val="single" w:sz="4" w:space="0" w:color="000000"/>
              <w:bottom w:val="single" w:sz="4" w:space="0" w:color="000000"/>
            </w:tcBorders>
            <w:shd w:val="clear" w:color="auto" w:fill="auto"/>
          </w:tcPr>
          <w:p w:rsidR="000F61DD" w:rsidRPr="006A68D4" w:rsidRDefault="009E6202" w:rsidP="00E0028D">
            <w:pPr>
              <w:rPr>
                <w:sz w:val="18"/>
                <w:szCs w:val="18"/>
              </w:rPr>
            </w:pPr>
            <w:del w:id="452" w:author="Зайцев Павел Борисович" w:date="2025-12-17T12:27:00Z">
              <w:r w:rsidDel="00423E91">
                <w:delText>*</w:delText>
              </w:r>
            </w:del>
          </w:p>
        </w:tc>
        <w:tc>
          <w:tcPr>
            <w:tcW w:w="556" w:type="dxa"/>
            <w:tcBorders>
              <w:left w:val="single" w:sz="4" w:space="0" w:color="000000"/>
              <w:bottom w:val="single" w:sz="4" w:space="0" w:color="000000"/>
            </w:tcBorders>
            <w:shd w:val="clear" w:color="auto" w:fill="auto"/>
          </w:tcPr>
          <w:p w:rsidR="000F61DD" w:rsidRPr="00A359CC" w:rsidRDefault="000F61DD" w:rsidP="00E0028D">
            <w:pPr>
              <w:rPr>
                <w:sz w:val="18"/>
                <w:szCs w:val="18"/>
              </w:rPr>
            </w:pPr>
            <w:del w:id="453" w:author="Зайцев Павел Борисович" w:date="2025-12-17T12:27:00Z">
              <w:r w:rsidRPr="00A359CC" w:rsidDel="00423E91">
                <w:rPr>
                  <w:sz w:val="18"/>
                  <w:szCs w:val="18"/>
                </w:rPr>
                <w:delText>=</w:delText>
              </w:r>
            </w:del>
          </w:p>
        </w:tc>
        <w:tc>
          <w:tcPr>
            <w:tcW w:w="2342" w:type="dxa"/>
            <w:tcBorders>
              <w:left w:val="single" w:sz="4" w:space="0" w:color="000000"/>
              <w:bottom w:val="single" w:sz="4" w:space="0" w:color="000000"/>
            </w:tcBorders>
            <w:shd w:val="clear" w:color="auto" w:fill="auto"/>
          </w:tcPr>
          <w:p w:rsidR="000F61DD" w:rsidRPr="00A359CC" w:rsidRDefault="0023170A" w:rsidP="0023170A">
            <w:pPr>
              <w:rPr>
                <w:sz w:val="18"/>
                <w:szCs w:val="18"/>
              </w:rPr>
            </w:pPr>
            <w:del w:id="454" w:author="Зайцев Павел Борисович" w:date="2025-12-17T12:27:00Z">
              <w:r w:rsidDel="00423E91">
                <w:rPr>
                  <w:sz w:val="18"/>
                  <w:szCs w:val="18"/>
                </w:rPr>
                <w:delText xml:space="preserve">391 </w:delText>
              </w:r>
              <w:r w:rsidR="00EE5820" w:rsidDel="00423E91">
                <w:rPr>
                  <w:sz w:val="18"/>
                  <w:szCs w:val="18"/>
                </w:rPr>
                <w:delText>–</w:delText>
              </w:r>
              <w:r w:rsidR="000F61DD" w:rsidDel="00423E91">
                <w:rPr>
                  <w:sz w:val="18"/>
                  <w:szCs w:val="18"/>
                </w:rPr>
                <w:delText xml:space="preserve"> </w:delText>
              </w:r>
              <w:r w:rsidDel="00423E91">
                <w:rPr>
                  <w:sz w:val="18"/>
                  <w:szCs w:val="18"/>
                </w:rPr>
                <w:delText>392</w:delText>
              </w:r>
            </w:del>
          </w:p>
        </w:tc>
        <w:tc>
          <w:tcPr>
            <w:tcW w:w="850" w:type="dxa"/>
            <w:tcBorders>
              <w:left w:val="single" w:sz="4" w:space="0" w:color="000000"/>
              <w:bottom w:val="single" w:sz="4" w:space="0" w:color="000000"/>
              <w:right w:val="single" w:sz="4" w:space="0" w:color="000000"/>
            </w:tcBorders>
            <w:shd w:val="clear" w:color="auto" w:fill="auto"/>
          </w:tcPr>
          <w:p w:rsidR="000F61DD" w:rsidRPr="006A68D4" w:rsidRDefault="009E6202" w:rsidP="00E0028D">
            <w:pPr>
              <w:rPr>
                <w:sz w:val="18"/>
                <w:szCs w:val="18"/>
              </w:rPr>
            </w:pPr>
            <w:del w:id="455" w:author="Зайцев Павел Борисович" w:date="2025-12-17T12:27:00Z">
              <w:r w:rsidDel="00423E91">
                <w:delText>*</w:delText>
              </w:r>
            </w:del>
          </w:p>
        </w:tc>
        <w:tc>
          <w:tcPr>
            <w:tcW w:w="3119" w:type="dxa"/>
            <w:tcBorders>
              <w:left w:val="single" w:sz="4" w:space="0" w:color="000000"/>
              <w:bottom w:val="single" w:sz="4" w:space="0" w:color="000000"/>
              <w:right w:val="single" w:sz="4" w:space="0" w:color="000000"/>
            </w:tcBorders>
          </w:tcPr>
          <w:p w:rsidR="000F61DD" w:rsidRPr="00A359CC" w:rsidRDefault="000F61DD" w:rsidP="0023170A">
            <w:pPr>
              <w:rPr>
                <w:sz w:val="18"/>
                <w:szCs w:val="18"/>
              </w:rPr>
            </w:pPr>
            <w:del w:id="456" w:author="Зайцев Павел Борисович" w:date="2025-12-17T12:27:00Z">
              <w:r w:rsidDel="00423E91">
                <w:rPr>
                  <w:sz w:val="18"/>
                  <w:szCs w:val="18"/>
                </w:rPr>
                <w:delText>Стр.</w:delText>
              </w:r>
              <w:r w:rsidR="0023170A" w:rsidDel="00423E91">
                <w:rPr>
                  <w:sz w:val="18"/>
                  <w:szCs w:val="18"/>
                </w:rPr>
                <w:delText>390</w:delText>
              </w:r>
              <w:r w:rsidR="0023170A"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Стр.</w:delText>
              </w:r>
              <w:r w:rsidR="0023170A" w:rsidDel="00423E91">
                <w:rPr>
                  <w:sz w:val="18"/>
                  <w:szCs w:val="18"/>
                </w:rPr>
                <w:delText xml:space="preserve">391 </w:delText>
              </w:r>
              <w:r w:rsidR="00EE5820" w:rsidDel="00423E91">
                <w:rPr>
                  <w:sz w:val="18"/>
                  <w:szCs w:val="18"/>
                </w:rPr>
                <w:delText>–</w:delText>
              </w:r>
              <w:r w:rsidDel="00423E91">
                <w:rPr>
                  <w:sz w:val="18"/>
                  <w:szCs w:val="18"/>
                </w:rPr>
                <w:delText xml:space="preserve"> Стр.</w:delText>
              </w:r>
              <w:r w:rsidR="0023170A" w:rsidDel="00423E91">
                <w:rPr>
                  <w:sz w:val="18"/>
                  <w:szCs w:val="18"/>
                </w:rPr>
                <w:delText xml:space="preserve">392 </w:delText>
              </w:r>
              <w:r w:rsidR="00EE5820" w:rsidDel="00423E91">
                <w:rPr>
                  <w:sz w:val="18"/>
                  <w:szCs w:val="18"/>
                </w:rPr>
                <w:delText>–</w:delText>
              </w:r>
              <w:r w:rsidDel="00423E91">
                <w:rPr>
                  <w:sz w:val="18"/>
                  <w:szCs w:val="18"/>
                </w:rPr>
                <w:delText xml:space="preserve"> недопустимо</w:delText>
              </w:r>
            </w:del>
          </w:p>
        </w:tc>
        <w:tc>
          <w:tcPr>
            <w:tcW w:w="776" w:type="dxa"/>
            <w:tcBorders>
              <w:left w:val="single" w:sz="4" w:space="0" w:color="000000"/>
              <w:bottom w:val="single" w:sz="4" w:space="0" w:color="000000"/>
              <w:right w:val="single" w:sz="4" w:space="0" w:color="000000"/>
            </w:tcBorders>
          </w:tcPr>
          <w:p w:rsidR="000F61DD" w:rsidRDefault="000F61DD" w:rsidP="00E0028D">
            <w:pPr>
              <w:jc w:val="center"/>
              <w:rPr>
                <w:sz w:val="18"/>
                <w:szCs w:val="18"/>
              </w:rPr>
            </w:pPr>
            <w:del w:id="457" w:author="Зайцев Павел Борисович" w:date="2025-12-17T12:27:00Z">
              <w:r w:rsidDel="00423E91">
                <w:rPr>
                  <w:sz w:val="18"/>
                  <w:szCs w:val="18"/>
                </w:rPr>
                <w:delText>ПБС, РБС, ГРБС</w:delText>
              </w:r>
            </w:del>
          </w:p>
        </w:tc>
        <w:tc>
          <w:tcPr>
            <w:tcW w:w="640" w:type="dxa"/>
            <w:tcBorders>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458" w:author="Зайцев Павел Борисович" w:date="2025-12-17T12:27:00Z">
              <w:r w:rsidDel="00423E91">
                <w:rPr>
                  <w:sz w:val="18"/>
                  <w:szCs w:val="18"/>
                </w:rPr>
                <w:delText>Б</w:delText>
              </w:r>
            </w:del>
          </w:p>
        </w:tc>
      </w:tr>
      <w:tr w:rsidR="007D6D6A" w:rsidRPr="00A359CC" w:rsidTr="007D6D6A">
        <w:tc>
          <w:tcPr>
            <w:tcW w:w="768" w:type="dxa"/>
            <w:tcBorders>
              <w:left w:val="single" w:sz="4" w:space="0" w:color="000000"/>
              <w:bottom w:val="single" w:sz="4" w:space="0" w:color="000000"/>
            </w:tcBorders>
            <w:shd w:val="clear" w:color="auto" w:fill="auto"/>
          </w:tcPr>
          <w:p w:rsidR="007D6D6A" w:rsidRPr="00A359CC" w:rsidRDefault="007D6D6A" w:rsidP="007D6D6A">
            <w:pPr>
              <w:rPr>
                <w:sz w:val="18"/>
                <w:szCs w:val="18"/>
              </w:rPr>
            </w:pPr>
            <w:del w:id="459" w:author="Зайцев Павел Борисович" w:date="2025-12-17T12:27:00Z">
              <w:r w:rsidRPr="00A359CC" w:rsidDel="00423E91">
                <w:rPr>
                  <w:sz w:val="18"/>
                  <w:szCs w:val="18"/>
                </w:rPr>
                <w:delText>22</w:delText>
              </w:r>
              <w:r w:rsidDel="00423E91">
                <w:rPr>
                  <w:sz w:val="18"/>
                  <w:szCs w:val="18"/>
                </w:rPr>
                <w:delText>.1</w:delText>
              </w:r>
            </w:del>
          </w:p>
        </w:tc>
        <w:tc>
          <w:tcPr>
            <w:tcW w:w="792" w:type="dxa"/>
            <w:tcBorders>
              <w:left w:val="single" w:sz="4" w:space="0" w:color="000000"/>
              <w:bottom w:val="single" w:sz="4" w:space="0" w:color="000000"/>
            </w:tcBorders>
            <w:shd w:val="clear" w:color="auto" w:fill="auto"/>
          </w:tcPr>
          <w:p w:rsidR="007D6D6A" w:rsidRPr="00A359CC" w:rsidRDefault="007D6D6A" w:rsidP="007D6D6A">
            <w:pPr>
              <w:rPr>
                <w:sz w:val="18"/>
                <w:szCs w:val="18"/>
              </w:rPr>
            </w:pPr>
            <w:del w:id="460" w:author="Зайцев Павел Борисович" w:date="2025-12-17T12:27:00Z">
              <w:r w:rsidRPr="00A359CC" w:rsidDel="00423E91">
                <w:rPr>
                  <w:sz w:val="18"/>
                  <w:szCs w:val="18"/>
                </w:rPr>
                <w:delText>3</w:delText>
              </w:r>
              <w:r w:rsidDel="00423E91">
                <w:rPr>
                  <w:sz w:val="18"/>
                  <w:szCs w:val="18"/>
                </w:rPr>
                <w:delText>95</w:delText>
              </w:r>
            </w:del>
          </w:p>
        </w:tc>
        <w:tc>
          <w:tcPr>
            <w:tcW w:w="578" w:type="dxa"/>
            <w:tcBorders>
              <w:left w:val="single" w:sz="4" w:space="0" w:color="000000"/>
              <w:bottom w:val="single" w:sz="4" w:space="0" w:color="000000"/>
            </w:tcBorders>
            <w:shd w:val="clear" w:color="auto" w:fill="auto"/>
          </w:tcPr>
          <w:p w:rsidR="007D6D6A" w:rsidRPr="007D6D6A" w:rsidRDefault="007D6D6A" w:rsidP="007D6D6A">
            <w:del w:id="461" w:author="Зайцев Павел Борисович" w:date="2025-12-17T12:27:00Z">
              <w:r w:rsidDel="00423E91">
                <w:delText>*</w:delText>
              </w:r>
            </w:del>
          </w:p>
        </w:tc>
        <w:tc>
          <w:tcPr>
            <w:tcW w:w="556" w:type="dxa"/>
            <w:tcBorders>
              <w:left w:val="single" w:sz="4" w:space="0" w:color="000000"/>
              <w:bottom w:val="single" w:sz="4" w:space="0" w:color="000000"/>
            </w:tcBorders>
            <w:shd w:val="clear" w:color="auto" w:fill="auto"/>
          </w:tcPr>
          <w:p w:rsidR="007D6D6A" w:rsidRPr="00A359CC" w:rsidRDefault="007D6D6A" w:rsidP="007D6D6A">
            <w:pPr>
              <w:rPr>
                <w:sz w:val="18"/>
                <w:szCs w:val="18"/>
              </w:rPr>
            </w:pPr>
            <w:del w:id="462" w:author="Зайцев Павел Борисович" w:date="2025-12-17T12:27:00Z">
              <w:r w:rsidRPr="00A359CC" w:rsidDel="00423E91">
                <w:rPr>
                  <w:sz w:val="18"/>
                  <w:szCs w:val="18"/>
                </w:rPr>
                <w:delText>=</w:delText>
              </w:r>
            </w:del>
          </w:p>
        </w:tc>
        <w:tc>
          <w:tcPr>
            <w:tcW w:w="2342" w:type="dxa"/>
            <w:tcBorders>
              <w:left w:val="single" w:sz="4" w:space="0" w:color="000000"/>
              <w:bottom w:val="single" w:sz="4" w:space="0" w:color="000000"/>
            </w:tcBorders>
            <w:shd w:val="clear" w:color="auto" w:fill="auto"/>
          </w:tcPr>
          <w:p w:rsidR="007D6D6A" w:rsidRPr="00A359CC" w:rsidRDefault="007D6D6A" w:rsidP="007D6D6A">
            <w:pPr>
              <w:rPr>
                <w:sz w:val="18"/>
                <w:szCs w:val="18"/>
              </w:rPr>
            </w:pPr>
            <w:del w:id="463" w:author="Зайцев Павел Борисович" w:date="2025-12-17T12:27:00Z">
              <w:r w:rsidDel="00423E91">
                <w:rPr>
                  <w:sz w:val="18"/>
                  <w:szCs w:val="18"/>
                </w:rPr>
                <w:delText>396 – 397</w:delText>
              </w:r>
            </w:del>
          </w:p>
        </w:tc>
        <w:tc>
          <w:tcPr>
            <w:tcW w:w="850" w:type="dxa"/>
            <w:tcBorders>
              <w:left w:val="single" w:sz="4" w:space="0" w:color="000000"/>
              <w:bottom w:val="single" w:sz="4" w:space="0" w:color="000000"/>
              <w:right w:val="single" w:sz="4" w:space="0" w:color="000000"/>
            </w:tcBorders>
            <w:shd w:val="clear" w:color="auto" w:fill="auto"/>
          </w:tcPr>
          <w:p w:rsidR="007D6D6A" w:rsidRPr="007D6D6A" w:rsidRDefault="007D6D6A" w:rsidP="007D6D6A">
            <w:del w:id="464" w:author="Зайцев Павел Борисович" w:date="2025-12-17T12:27:00Z">
              <w:r w:rsidDel="00423E91">
                <w:delText>*</w:delText>
              </w:r>
            </w:del>
          </w:p>
        </w:tc>
        <w:tc>
          <w:tcPr>
            <w:tcW w:w="3119" w:type="dxa"/>
            <w:tcBorders>
              <w:left w:val="single" w:sz="4" w:space="0" w:color="000000"/>
              <w:bottom w:val="single" w:sz="4" w:space="0" w:color="000000"/>
              <w:right w:val="single" w:sz="4" w:space="0" w:color="000000"/>
            </w:tcBorders>
          </w:tcPr>
          <w:p w:rsidR="007D6D6A" w:rsidRPr="00A359CC" w:rsidRDefault="007D6D6A" w:rsidP="007D6D6A">
            <w:pPr>
              <w:rPr>
                <w:sz w:val="18"/>
                <w:szCs w:val="18"/>
              </w:rPr>
            </w:pPr>
            <w:del w:id="465" w:author="Зайцев Павел Борисович" w:date="2025-12-17T12:27:00Z">
              <w:r w:rsidDel="00423E91">
                <w:rPr>
                  <w:sz w:val="18"/>
                  <w:szCs w:val="18"/>
                </w:rPr>
                <w:delText>Стр.395</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Стр.396 – Стр.397 – недопустимо</w:delText>
              </w:r>
            </w:del>
          </w:p>
        </w:tc>
        <w:tc>
          <w:tcPr>
            <w:tcW w:w="776" w:type="dxa"/>
            <w:tcBorders>
              <w:left w:val="single" w:sz="4" w:space="0" w:color="000000"/>
              <w:bottom w:val="single" w:sz="4" w:space="0" w:color="000000"/>
              <w:right w:val="single" w:sz="4" w:space="0" w:color="000000"/>
            </w:tcBorders>
          </w:tcPr>
          <w:p w:rsidR="007D6D6A" w:rsidRDefault="007D6D6A" w:rsidP="007D6D6A">
            <w:pPr>
              <w:jc w:val="center"/>
              <w:rPr>
                <w:sz w:val="18"/>
                <w:szCs w:val="18"/>
              </w:rPr>
            </w:pPr>
            <w:del w:id="466" w:author="Зайцев Павел Борисович" w:date="2025-12-17T12:27:00Z">
              <w:r w:rsidDel="00423E91">
                <w:rPr>
                  <w:sz w:val="18"/>
                  <w:szCs w:val="18"/>
                </w:rPr>
                <w:delText>ПБС, РБС, ГРБС</w:delText>
              </w:r>
            </w:del>
          </w:p>
        </w:tc>
        <w:tc>
          <w:tcPr>
            <w:tcW w:w="640" w:type="dxa"/>
            <w:tcBorders>
              <w:left w:val="single" w:sz="4" w:space="0" w:color="000000"/>
              <w:bottom w:val="single" w:sz="4" w:space="0" w:color="000000"/>
              <w:right w:val="single" w:sz="4" w:space="0" w:color="000000"/>
            </w:tcBorders>
          </w:tcPr>
          <w:p w:rsidR="007D6D6A" w:rsidRPr="00A359CC" w:rsidRDefault="007D6D6A" w:rsidP="007D6D6A">
            <w:pPr>
              <w:jc w:val="center"/>
              <w:rPr>
                <w:sz w:val="18"/>
                <w:szCs w:val="18"/>
              </w:rPr>
            </w:pPr>
            <w:del w:id="467"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del w:id="468" w:author="Зайцев Павел Борисович" w:date="2025-12-17T12:27:00Z">
              <w:r w:rsidDel="00423E91">
                <w:rPr>
                  <w:sz w:val="18"/>
                  <w:szCs w:val="18"/>
                </w:rPr>
                <w:delText>23</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del w:id="469" w:author="Зайцев Павел Борисович" w:date="2025-12-17T12:27:00Z">
              <w:r w:rsidDel="00423E91">
                <w:rPr>
                  <w:sz w:val="18"/>
                  <w:szCs w:val="18"/>
                </w:rPr>
                <w:delText>410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E6202" w:rsidP="00E0028D">
            <w:pPr>
              <w:rPr>
                <w:sz w:val="18"/>
                <w:szCs w:val="18"/>
              </w:rPr>
            </w:pPr>
            <w:del w:id="470"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del w:id="471" w:author="Зайцев Павел Борисович" w:date="2025-12-17T12:27:00Z">
              <w:r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23170A" w:rsidP="0023170A">
            <w:pPr>
              <w:rPr>
                <w:sz w:val="18"/>
                <w:szCs w:val="18"/>
              </w:rPr>
            </w:pPr>
            <w:del w:id="472" w:author="Зайцев Павел Борисович" w:date="2025-12-17T12:27:00Z">
              <w:r w:rsidDel="00423E91">
                <w:rPr>
                  <w:sz w:val="18"/>
                  <w:szCs w:val="18"/>
                </w:rPr>
                <w:delText>420</w:delText>
              </w:r>
              <w:r w:rsidR="000F61DD" w:rsidDel="00423E91">
                <w:rPr>
                  <w:sz w:val="18"/>
                  <w:szCs w:val="18"/>
                </w:rPr>
                <w:delText>-510</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9E6202" w:rsidP="00E0028D">
            <w:pPr>
              <w:rPr>
                <w:sz w:val="18"/>
                <w:szCs w:val="18"/>
              </w:rPr>
            </w:pPr>
            <w:del w:id="473"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0F61DD" w:rsidP="0023170A">
            <w:pPr>
              <w:rPr>
                <w:sz w:val="18"/>
                <w:szCs w:val="18"/>
              </w:rPr>
            </w:pPr>
            <w:del w:id="474" w:author="Зайцев Павел Борисович" w:date="2025-12-17T12:27:00Z">
              <w:r w:rsidDel="00423E91">
                <w:rPr>
                  <w:sz w:val="18"/>
                  <w:szCs w:val="18"/>
                </w:rPr>
                <w:delText xml:space="preserve">Стр. </w:delText>
              </w:r>
              <w:r w:rsidR="0023170A" w:rsidDel="00423E91">
                <w:rPr>
                  <w:sz w:val="18"/>
                  <w:szCs w:val="18"/>
                </w:rPr>
                <w:delText xml:space="preserve">410 </w:delText>
              </w:r>
              <w:r w:rsidRPr="000F61DD" w:rsidDel="00423E91">
                <w:rPr>
                  <w:sz w:val="18"/>
                  <w:szCs w:val="18"/>
                </w:rPr>
                <w:delText>&lt;&gt;</w:delText>
              </w:r>
              <w:r w:rsidDel="00423E91">
                <w:rPr>
                  <w:sz w:val="18"/>
                  <w:szCs w:val="18"/>
                </w:rPr>
                <w:delText xml:space="preserve"> Стр. </w:delText>
              </w:r>
              <w:r w:rsidR="0023170A" w:rsidDel="00423E91">
                <w:rPr>
                  <w:sz w:val="18"/>
                  <w:szCs w:val="18"/>
                </w:rPr>
                <w:delText xml:space="preserve">420 </w:delText>
              </w:r>
              <w:r w:rsidDel="00423E91">
                <w:rPr>
                  <w:sz w:val="18"/>
                  <w:szCs w:val="18"/>
                </w:rPr>
                <w:delText xml:space="preserve">– Стр 510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del w:id="475"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del w:id="476"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del w:id="477" w:author="Зайцев Павел Борисович" w:date="2025-12-17T12:27:00Z">
              <w:r w:rsidDel="00423E91">
                <w:rPr>
                  <w:sz w:val="18"/>
                  <w:szCs w:val="18"/>
                </w:rPr>
                <w:delText>24</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Del="000F61DD" w:rsidRDefault="00FA2D85" w:rsidP="00FA2D85">
            <w:pPr>
              <w:rPr>
                <w:sz w:val="18"/>
                <w:szCs w:val="18"/>
              </w:rPr>
            </w:pPr>
            <w:del w:id="478" w:author="Зайцев Павел Борисович" w:date="2025-12-17T12:27:00Z">
              <w:r w:rsidDel="00423E91">
                <w:rPr>
                  <w:sz w:val="18"/>
                  <w:szCs w:val="18"/>
                </w:rPr>
                <w:delText>420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Del="000F61DD" w:rsidRDefault="009E6202" w:rsidP="00E0028D">
            <w:pPr>
              <w:rPr>
                <w:sz w:val="18"/>
                <w:szCs w:val="18"/>
              </w:rPr>
            </w:pPr>
            <w:del w:id="479"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del w:id="480" w:author="Зайцев Павел Борисович" w:date="2025-12-17T12:27:00Z">
              <w:r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Del="000F61DD" w:rsidRDefault="000F61DD" w:rsidP="00E0028D">
            <w:pPr>
              <w:rPr>
                <w:sz w:val="18"/>
                <w:szCs w:val="18"/>
              </w:rPr>
            </w:pPr>
            <w:del w:id="481" w:author="Зайцев Павел Борисович" w:date="2025-12-17T12:27:00Z">
              <w:r w:rsidDel="00423E91">
                <w:rPr>
                  <w:sz w:val="18"/>
                  <w:szCs w:val="18"/>
                </w:rPr>
                <w:delText>430+440+</w:delText>
              </w:r>
              <w:r w:rsidR="00FA2D85" w:rsidDel="00423E91">
                <w:rPr>
                  <w:sz w:val="18"/>
                  <w:szCs w:val="18"/>
                </w:rPr>
                <w:delText>450+</w:delText>
              </w:r>
              <w:r w:rsidDel="00423E91">
                <w:rPr>
                  <w:sz w:val="18"/>
                  <w:szCs w:val="18"/>
                </w:rPr>
                <w:delText>460+470+480</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Del="000F61DD" w:rsidRDefault="009E6202" w:rsidP="00E0028D">
            <w:pPr>
              <w:rPr>
                <w:sz w:val="18"/>
                <w:szCs w:val="18"/>
              </w:rPr>
            </w:pPr>
            <w:del w:id="482" w:author="Зайцев Павел Борисович" w:date="2025-12-17T12:27:00Z">
              <w:r w:rsidDel="00423E91">
                <w:rPr>
                  <w:sz w:val="18"/>
                  <w:szCs w:val="18"/>
                </w:rPr>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0F61DD" w:rsidRDefault="00FA2D85" w:rsidP="00FA2D85">
            <w:pPr>
              <w:rPr>
                <w:sz w:val="18"/>
                <w:szCs w:val="18"/>
              </w:rPr>
            </w:pPr>
            <w:del w:id="483" w:author="Зайцев Павел Борисович" w:date="2025-12-17T12:27:00Z">
              <w:r w:rsidDel="00423E91">
                <w:rPr>
                  <w:sz w:val="18"/>
                  <w:szCs w:val="18"/>
                </w:rPr>
                <w:delText xml:space="preserve">Стр. 420 </w:delText>
              </w:r>
              <w:r w:rsidR="000F61DD" w:rsidRPr="000F61DD" w:rsidDel="00423E91">
                <w:rPr>
                  <w:sz w:val="18"/>
                  <w:szCs w:val="18"/>
                </w:rPr>
                <w:delText xml:space="preserve">&lt;&gt; </w:delText>
              </w:r>
              <w:r w:rsidDel="00423E91">
                <w:rPr>
                  <w:sz w:val="18"/>
                  <w:szCs w:val="18"/>
                </w:rPr>
                <w:delText>С</w:delText>
              </w:r>
              <w:r w:rsidRPr="000F61DD" w:rsidDel="00423E91">
                <w:rPr>
                  <w:sz w:val="18"/>
                  <w:szCs w:val="18"/>
                </w:rPr>
                <w:delText xml:space="preserve">тр. 430 + </w:delText>
              </w:r>
              <w:r w:rsidDel="00423E91">
                <w:rPr>
                  <w:sz w:val="18"/>
                  <w:szCs w:val="18"/>
                </w:rPr>
                <w:delText>С</w:delText>
              </w:r>
              <w:r w:rsidRPr="000F61DD" w:rsidDel="00423E91">
                <w:rPr>
                  <w:sz w:val="18"/>
                  <w:szCs w:val="18"/>
                </w:rPr>
                <w:delText>тр. 440 +</w:delText>
              </w:r>
              <w:r w:rsidDel="00423E91">
                <w:rPr>
                  <w:sz w:val="18"/>
                  <w:szCs w:val="18"/>
                </w:rPr>
                <w:delText xml:space="preserve"> С</w:delText>
              </w:r>
              <w:r w:rsidRPr="000F61DD" w:rsidDel="00423E91">
                <w:rPr>
                  <w:sz w:val="18"/>
                  <w:szCs w:val="18"/>
                </w:rPr>
                <w:delText>тр. 4</w:delText>
              </w:r>
              <w:r w:rsidDel="00423E91">
                <w:rPr>
                  <w:sz w:val="18"/>
                  <w:szCs w:val="18"/>
                </w:rPr>
                <w:delText>5</w:delText>
              </w:r>
              <w:r w:rsidRPr="000F61DD" w:rsidDel="00423E91">
                <w:rPr>
                  <w:sz w:val="18"/>
                  <w:szCs w:val="18"/>
                </w:rPr>
                <w:delText xml:space="preserve">0 </w:delText>
              </w:r>
              <w:r w:rsidDel="00423E91">
                <w:rPr>
                  <w:sz w:val="18"/>
                  <w:szCs w:val="18"/>
                </w:rPr>
                <w:delText>+ Стр. 460 + Стр. 470 + Стр. 480</w:delText>
              </w:r>
              <w:r w:rsidRPr="000F61DD" w:rsidDel="00423E91">
                <w:rPr>
                  <w:sz w:val="18"/>
                  <w:szCs w:val="18"/>
                </w:rPr>
                <w:delText xml:space="preserve"> </w:delText>
              </w:r>
              <w:r w:rsidR="00EE5820" w:rsidDel="00423E91">
                <w:rPr>
                  <w:sz w:val="18"/>
                  <w:szCs w:val="18"/>
                </w:rPr>
                <w:delText>–</w:delText>
              </w:r>
              <w:r w:rsidRPr="000F61DD" w:rsidDel="00423E91">
                <w:rPr>
                  <w:sz w:val="18"/>
                  <w:szCs w:val="18"/>
                </w:rPr>
                <w:delText xml:space="preserve"> </w:delText>
              </w:r>
              <w:r w:rsidDel="00423E91">
                <w:rPr>
                  <w:sz w:val="18"/>
                  <w:szCs w:val="18"/>
                </w:rPr>
                <w:delText>недопустимо</w:delText>
              </w:r>
              <w:r w:rsidR="00EE5820" w:rsidDel="00423E91">
                <w:rPr>
                  <w:sz w:val="18"/>
                  <w:szCs w:val="18"/>
                </w:rPr>
                <w:delText>–</w:delText>
              </w:r>
            </w:del>
          </w:p>
        </w:tc>
        <w:tc>
          <w:tcPr>
            <w:tcW w:w="776"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del w:id="484"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Del="000F61DD" w:rsidRDefault="000F61DD" w:rsidP="00E0028D">
            <w:pPr>
              <w:jc w:val="center"/>
              <w:rPr>
                <w:sz w:val="18"/>
                <w:szCs w:val="18"/>
              </w:rPr>
            </w:pPr>
            <w:del w:id="485"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86" w:author="Зайцев Павел Борисович" w:date="2025-12-17T12:27:00Z">
              <w:r w:rsidRPr="00A359CC" w:rsidDel="00423E91">
                <w:rPr>
                  <w:sz w:val="18"/>
                  <w:szCs w:val="18"/>
                </w:rPr>
                <w:delText>25</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FA2D85" w:rsidP="00FA2D85">
            <w:pPr>
              <w:rPr>
                <w:sz w:val="18"/>
                <w:szCs w:val="18"/>
              </w:rPr>
            </w:pPr>
            <w:del w:id="487" w:author="Зайцев Павел Борисович" w:date="2025-12-17T12:27:00Z">
              <w:r w:rsidRPr="00A359CC" w:rsidDel="00423E91">
                <w:rPr>
                  <w:sz w:val="18"/>
                  <w:szCs w:val="18"/>
                </w:rPr>
                <w:delText>4</w:delText>
              </w:r>
              <w:r w:rsidDel="00423E91">
                <w:rPr>
                  <w:sz w:val="18"/>
                  <w:szCs w:val="18"/>
                </w:rPr>
                <w:delText>3</w:delText>
              </w:r>
              <w:r w:rsidRPr="00A359CC" w:rsidDel="00423E91">
                <w:rPr>
                  <w:sz w:val="18"/>
                  <w:szCs w:val="18"/>
                </w:rPr>
                <w:delText>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488"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89"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23170A" w:rsidP="00FA2D85">
            <w:pPr>
              <w:rPr>
                <w:sz w:val="18"/>
                <w:szCs w:val="18"/>
              </w:rPr>
            </w:pPr>
            <w:del w:id="490" w:author="Зайцев Павел Борисович" w:date="2025-12-17T12:27:00Z">
              <w:r w:rsidDel="00423E91">
                <w:rPr>
                  <w:sz w:val="18"/>
                  <w:szCs w:val="18"/>
                </w:rPr>
                <w:delText>43</w:delText>
              </w:r>
              <w:r w:rsidR="00FA2D85" w:rsidDel="00423E91">
                <w:rPr>
                  <w:sz w:val="18"/>
                  <w:szCs w:val="18"/>
                </w:rPr>
                <w:delText xml:space="preserve">1 </w:delText>
              </w:r>
              <w:r w:rsidR="00EE5820" w:rsidDel="00423E91">
                <w:rPr>
                  <w:sz w:val="18"/>
                  <w:szCs w:val="18"/>
                </w:rPr>
                <w:delText>–</w:delText>
              </w:r>
              <w:r w:rsidR="00FA2D85" w:rsidDel="00423E91">
                <w:rPr>
                  <w:sz w:val="18"/>
                  <w:szCs w:val="18"/>
                </w:rPr>
                <w:delText xml:space="preserve"> </w:delText>
              </w:r>
              <w:r w:rsidDel="00423E91">
                <w:rPr>
                  <w:sz w:val="18"/>
                  <w:szCs w:val="18"/>
                </w:rPr>
                <w:delText>4</w:delText>
              </w:r>
              <w:r w:rsidR="00FA2D85" w:rsidDel="00423E91">
                <w:rPr>
                  <w:sz w:val="18"/>
                  <w:szCs w:val="18"/>
                </w:rPr>
                <w:delText>32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491"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FA2D85">
            <w:pPr>
              <w:rPr>
                <w:sz w:val="18"/>
                <w:szCs w:val="18"/>
              </w:rPr>
            </w:pPr>
            <w:del w:id="492" w:author="Зайцев Павел Борисович" w:date="2025-12-17T12:27:00Z">
              <w:r w:rsidDel="00423E91">
                <w:rPr>
                  <w:sz w:val="18"/>
                  <w:szCs w:val="18"/>
                </w:rPr>
                <w:delText>Стр.</w:delText>
              </w:r>
              <w:r w:rsidR="00FA2D85" w:rsidDel="00423E91">
                <w:rPr>
                  <w:sz w:val="18"/>
                  <w:szCs w:val="18"/>
                </w:rPr>
                <w:delText>430</w:delText>
              </w:r>
              <w:r w:rsidR="00FA2D85"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R="00FA2D85" w:rsidDel="00423E91">
                <w:rPr>
                  <w:sz w:val="18"/>
                  <w:szCs w:val="18"/>
                </w:rPr>
                <w:delText>С</w:delText>
              </w:r>
              <w:r w:rsidR="00FA2D85" w:rsidRPr="000F61DD" w:rsidDel="00423E91">
                <w:rPr>
                  <w:sz w:val="18"/>
                  <w:szCs w:val="18"/>
                </w:rPr>
                <w:delText>тр. 43</w:delText>
              </w:r>
              <w:r w:rsidR="00FA2D85" w:rsidDel="00423E91">
                <w:rPr>
                  <w:sz w:val="18"/>
                  <w:szCs w:val="18"/>
                </w:rPr>
                <w:delText>1</w:delText>
              </w:r>
              <w:r w:rsidR="00FA2D85" w:rsidRPr="000F61DD" w:rsidDel="00423E91">
                <w:rPr>
                  <w:sz w:val="18"/>
                  <w:szCs w:val="18"/>
                </w:rPr>
                <w:delText xml:space="preserve"> </w:delText>
              </w:r>
              <w:r w:rsidR="00EE5820" w:rsidDel="00423E91">
                <w:rPr>
                  <w:sz w:val="18"/>
                  <w:szCs w:val="18"/>
                </w:rPr>
                <w:delText>–</w:delText>
              </w:r>
              <w:r w:rsidR="00FA2D85" w:rsidRPr="000F61DD" w:rsidDel="00423E91">
                <w:rPr>
                  <w:sz w:val="18"/>
                  <w:szCs w:val="18"/>
                </w:rPr>
                <w:delText xml:space="preserve"> </w:delText>
              </w:r>
              <w:r w:rsidR="00FA2D85" w:rsidDel="00423E91">
                <w:rPr>
                  <w:sz w:val="18"/>
                  <w:szCs w:val="18"/>
                </w:rPr>
                <w:delText>С</w:delText>
              </w:r>
              <w:r w:rsidR="00FA2D85" w:rsidRPr="000F61DD" w:rsidDel="00423E91">
                <w:rPr>
                  <w:sz w:val="18"/>
                  <w:szCs w:val="18"/>
                </w:rPr>
                <w:delText>тр. 4</w:delText>
              </w:r>
              <w:r w:rsidR="00FA2D85" w:rsidDel="00423E91">
                <w:rPr>
                  <w:sz w:val="18"/>
                  <w:szCs w:val="18"/>
                </w:rPr>
                <w:delText>32</w:delText>
              </w:r>
              <w:r w:rsidR="00FA2D85" w:rsidRPr="000F61DD" w:rsidDel="00423E91">
                <w:rPr>
                  <w:sz w:val="18"/>
                  <w:szCs w:val="18"/>
                </w:rPr>
                <w:delText xml:space="preserve"> </w:delText>
              </w:r>
              <w:r w:rsidR="00EE5820" w:rsidDel="00423E91">
                <w:rPr>
                  <w:sz w:val="18"/>
                  <w:szCs w:val="18"/>
                </w:rPr>
                <w:delText>–</w:delText>
              </w:r>
              <w:r w:rsidR="00FA2D85" w:rsidRPr="000F61DD" w:rsidDel="00423E91">
                <w:rPr>
                  <w:sz w:val="18"/>
                  <w:szCs w:val="18"/>
                </w:rPr>
                <w:delText xml:space="preserve"> </w:delText>
              </w:r>
              <w:r w:rsidR="00FA2D85" w:rsidDel="00423E91">
                <w:rPr>
                  <w:sz w:val="18"/>
                  <w:szCs w:val="18"/>
                </w:rPr>
                <w:delText>недопустимо</w:delText>
              </w:r>
              <w:r w:rsidR="00EE5820" w:rsidDel="00423E91">
                <w:rPr>
                  <w:sz w:val="18"/>
                  <w:szCs w:val="18"/>
                </w:rPr>
                <w:delText>––</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493"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494"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95" w:author="Зайцев Павел Борисович" w:date="2025-12-17T12:27:00Z">
              <w:r w:rsidRPr="00A359CC" w:rsidDel="00423E91">
                <w:rPr>
                  <w:sz w:val="18"/>
                  <w:szCs w:val="18"/>
                </w:rPr>
                <w:delText>26</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96" w:author="Зайцев Павел Борисович" w:date="2025-12-17T12:27:00Z">
              <w:r w:rsidRPr="00A359CC" w:rsidDel="00423E91">
                <w:rPr>
                  <w:sz w:val="18"/>
                  <w:szCs w:val="18"/>
                </w:rPr>
                <w:delText>440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497"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98"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499" w:author="Зайцев Павел Борисович" w:date="2025-12-17T12:27:00Z">
              <w:r w:rsidRPr="00A359CC" w:rsidDel="00423E91">
                <w:rPr>
                  <w:sz w:val="18"/>
                  <w:szCs w:val="18"/>
                </w:rPr>
                <w:delText>441 – 442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500"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del w:id="501" w:author="Зайцев Павел Борисович" w:date="2025-12-17T12:27:00Z">
              <w:r w:rsidDel="00423E91">
                <w:rPr>
                  <w:sz w:val="18"/>
                  <w:szCs w:val="18"/>
                </w:rPr>
                <w:delText>Стр.440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Стр.441 </w:delText>
              </w:r>
              <w:r w:rsidR="00EE5820" w:rsidDel="00423E91">
                <w:rPr>
                  <w:sz w:val="18"/>
                  <w:szCs w:val="18"/>
                </w:rPr>
                <w:delText>–</w:delText>
              </w:r>
              <w:r w:rsidDel="00423E91">
                <w:rPr>
                  <w:sz w:val="18"/>
                  <w:szCs w:val="18"/>
                </w:rPr>
                <w:delText xml:space="preserve"> Стр.442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502"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503" w:author="Зайцев Павел Борисович" w:date="2025-12-17T12:27:00Z">
              <w:r w:rsidDel="00423E91">
                <w:rPr>
                  <w:sz w:val="18"/>
                  <w:szCs w:val="18"/>
                </w:rPr>
                <w:delText>Б</w:delText>
              </w:r>
            </w:del>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del w:id="504" w:author="Зайцев Павел Борисович" w:date="2025-12-17T12:27:00Z">
              <w:r w:rsidRPr="00A359CC" w:rsidDel="00423E91">
                <w:rPr>
                  <w:sz w:val="18"/>
                  <w:szCs w:val="18"/>
                </w:rPr>
                <w:delText>26</w:delText>
              </w:r>
              <w:r w:rsidDel="00423E91">
                <w:rPr>
                  <w:sz w:val="18"/>
                  <w:szCs w:val="18"/>
                </w:rPr>
                <w:delText>.1</w:delText>
              </w:r>
            </w:del>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del w:id="505" w:author="Зайцев Павел Борисович" w:date="2025-12-17T12:27:00Z">
              <w:r w:rsidRPr="00A359CC" w:rsidDel="00423E91">
                <w:rPr>
                  <w:sz w:val="18"/>
                  <w:szCs w:val="18"/>
                </w:rPr>
                <w:delText>4</w:delText>
              </w:r>
              <w:r w:rsidDel="00423E91">
                <w:rPr>
                  <w:sz w:val="18"/>
                  <w:szCs w:val="18"/>
                </w:rPr>
                <w:delText>5</w:delText>
              </w:r>
              <w:r w:rsidRPr="00A359CC" w:rsidDel="00423E91">
                <w:rPr>
                  <w:sz w:val="18"/>
                  <w:szCs w:val="18"/>
                </w:rPr>
                <w:delText>0</w:delText>
              </w:r>
            </w:del>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del w:id="506"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del w:id="507"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del w:id="508" w:author="Зайцев Павел Борисович" w:date="2025-12-17T12:27:00Z">
              <w:r w:rsidRPr="00A359CC" w:rsidDel="00423E91">
                <w:rPr>
                  <w:sz w:val="18"/>
                  <w:szCs w:val="18"/>
                </w:rPr>
                <w:delText>4</w:delText>
              </w:r>
              <w:r w:rsidDel="00423E91">
                <w:rPr>
                  <w:sz w:val="18"/>
                  <w:szCs w:val="18"/>
                </w:rPr>
                <w:delText>5</w:delText>
              </w:r>
              <w:r w:rsidRPr="00A359CC" w:rsidDel="00423E91">
                <w:rPr>
                  <w:sz w:val="18"/>
                  <w:szCs w:val="18"/>
                </w:rPr>
                <w:delText>1 – 4</w:delText>
              </w:r>
              <w:r w:rsidDel="00423E91">
                <w:rPr>
                  <w:sz w:val="18"/>
                  <w:szCs w:val="18"/>
                </w:rPr>
                <w:delText>5</w:delText>
              </w:r>
              <w:r w:rsidRPr="00A359CC" w:rsidDel="00423E91">
                <w:rPr>
                  <w:sz w:val="18"/>
                  <w:szCs w:val="18"/>
                </w:rPr>
                <w:delText>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del w:id="509"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del w:id="510" w:author="Зайцев Павел Борисович" w:date="2025-12-17T12:27:00Z">
              <w:r w:rsidDel="00423E91">
                <w:rPr>
                  <w:sz w:val="18"/>
                  <w:szCs w:val="18"/>
                </w:rPr>
                <w:delText>Стр.450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Стр.451 </w:delText>
              </w:r>
              <w:r w:rsidR="00EE5820" w:rsidDel="00423E91">
                <w:rPr>
                  <w:sz w:val="18"/>
                  <w:szCs w:val="18"/>
                </w:rPr>
                <w:delText>–</w:delText>
              </w:r>
              <w:r w:rsidDel="00423E91">
                <w:rPr>
                  <w:sz w:val="18"/>
                  <w:szCs w:val="18"/>
                </w:rPr>
                <w:delText xml:space="preserve"> Стр.452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del w:id="511"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FA2D85" w:rsidRPr="00A359CC" w:rsidRDefault="00FA2D85" w:rsidP="00C54F77">
            <w:pPr>
              <w:jc w:val="center"/>
              <w:rPr>
                <w:sz w:val="18"/>
                <w:szCs w:val="18"/>
              </w:rPr>
            </w:pPr>
            <w:del w:id="512"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13" w:author="Зайцев Павел Борисович" w:date="2025-12-17T12:27:00Z">
              <w:r w:rsidRPr="00A359CC" w:rsidDel="00423E91">
                <w:rPr>
                  <w:sz w:val="18"/>
                  <w:szCs w:val="18"/>
                </w:rPr>
                <w:delText>27</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14" w:author="Зайцев Павел Борисович" w:date="2025-12-17T12:27:00Z">
              <w:r w:rsidRPr="00A359CC" w:rsidDel="00423E91">
                <w:rPr>
                  <w:sz w:val="18"/>
                  <w:szCs w:val="18"/>
                </w:rPr>
                <w:delText>460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515"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16"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17" w:author="Зайцев Павел Борисович" w:date="2025-12-17T12:27:00Z">
              <w:r w:rsidRPr="00A359CC" w:rsidDel="00423E91">
                <w:rPr>
                  <w:sz w:val="18"/>
                  <w:szCs w:val="18"/>
                </w:rPr>
                <w:delText>461 – 462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518"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del w:id="519" w:author="Зайцев Павел Борисович" w:date="2025-12-17T12:27:00Z">
              <w:r w:rsidDel="00423E91">
                <w:rPr>
                  <w:sz w:val="18"/>
                  <w:szCs w:val="18"/>
                </w:rPr>
                <w:delText>Стр.460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Стр.461 </w:delText>
              </w:r>
              <w:r w:rsidR="00EE5820" w:rsidDel="00423E91">
                <w:rPr>
                  <w:sz w:val="18"/>
                  <w:szCs w:val="18"/>
                </w:rPr>
                <w:delText>–</w:delText>
              </w:r>
              <w:r w:rsidDel="00423E91">
                <w:rPr>
                  <w:sz w:val="18"/>
                  <w:szCs w:val="18"/>
                </w:rPr>
                <w:delText xml:space="preserve"> Стр.462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520"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521"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22" w:author="Зайцев Павел Борисович" w:date="2025-12-17T12:27:00Z">
              <w:r w:rsidRPr="00A359CC" w:rsidDel="00423E91">
                <w:rPr>
                  <w:sz w:val="18"/>
                  <w:szCs w:val="18"/>
                </w:rPr>
                <w:delText>28</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23" w:author="Зайцев Павел Борисович" w:date="2025-12-17T12:27:00Z">
              <w:r w:rsidRPr="00A359CC" w:rsidDel="00423E91">
                <w:rPr>
                  <w:sz w:val="18"/>
                  <w:szCs w:val="18"/>
                </w:rPr>
                <w:delText>470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524"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25"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26" w:author="Зайцев Павел Борисович" w:date="2025-12-17T12:27:00Z">
              <w:r w:rsidRPr="00A359CC" w:rsidDel="00423E91">
                <w:rPr>
                  <w:sz w:val="18"/>
                  <w:szCs w:val="18"/>
                </w:rPr>
                <w:delText>471 – 472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527"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del w:id="528" w:author="Зайцев Павел Борисович" w:date="2025-12-17T12:27:00Z">
              <w:r w:rsidDel="00423E91">
                <w:rPr>
                  <w:sz w:val="18"/>
                  <w:szCs w:val="18"/>
                </w:rPr>
                <w:delText>Стр.470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Стр.471 </w:delText>
              </w:r>
              <w:r w:rsidR="00EE5820" w:rsidDel="00423E91">
                <w:rPr>
                  <w:sz w:val="18"/>
                  <w:szCs w:val="18"/>
                </w:rPr>
                <w:delText>–</w:delText>
              </w:r>
              <w:r w:rsidDel="00423E91">
                <w:rPr>
                  <w:sz w:val="18"/>
                  <w:szCs w:val="18"/>
                </w:rPr>
                <w:delText xml:space="preserve"> Стр.472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529"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530"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31" w:author="Зайцев Павел Борисович" w:date="2025-12-17T12:27:00Z">
              <w:r w:rsidRPr="00A359CC" w:rsidDel="00423E91">
                <w:rPr>
                  <w:sz w:val="18"/>
                  <w:szCs w:val="18"/>
                </w:rPr>
                <w:delText>29</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32" w:author="Зайцев Павел Борисович" w:date="2025-12-17T12:27:00Z">
              <w:r w:rsidRPr="00A359CC" w:rsidDel="00423E91">
                <w:rPr>
                  <w:sz w:val="18"/>
                  <w:szCs w:val="18"/>
                </w:rPr>
                <w:delText>480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533"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34"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35" w:author="Зайцев Павел Борисович" w:date="2025-12-17T12:27:00Z">
              <w:r w:rsidRPr="00A359CC" w:rsidDel="00423E91">
                <w:rPr>
                  <w:sz w:val="18"/>
                  <w:szCs w:val="18"/>
                </w:rPr>
                <w:delText>481 – 482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536"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C77D7D">
            <w:pPr>
              <w:rPr>
                <w:sz w:val="18"/>
                <w:szCs w:val="18"/>
              </w:rPr>
            </w:pPr>
            <w:del w:id="537" w:author="Зайцев Павел Борисович" w:date="2025-12-17T12:27:00Z">
              <w:r w:rsidDel="00423E91">
                <w:rPr>
                  <w:sz w:val="18"/>
                  <w:szCs w:val="18"/>
                </w:rPr>
                <w:delText>Стр.480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 xml:space="preserve">Стр.481 </w:delText>
              </w:r>
              <w:r w:rsidR="00EE5820" w:rsidDel="00423E91">
                <w:rPr>
                  <w:sz w:val="18"/>
                  <w:szCs w:val="18"/>
                </w:rPr>
                <w:delText>–</w:delText>
              </w:r>
              <w:r w:rsidDel="00423E91">
                <w:rPr>
                  <w:sz w:val="18"/>
                  <w:szCs w:val="18"/>
                </w:rPr>
                <w:delText xml:space="preserve"> Стр.482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538"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539"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40" w:author="Зайцев Павел Борисович" w:date="2025-12-17T12:27:00Z">
              <w:r w:rsidRPr="00A359CC" w:rsidDel="00423E91">
                <w:rPr>
                  <w:sz w:val="18"/>
                  <w:szCs w:val="18"/>
                </w:rPr>
                <w:delText>30</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41" w:author="Зайцев Павел Борисович" w:date="2025-12-17T12:27:00Z">
              <w:r w:rsidRPr="00A359CC" w:rsidDel="00423E91">
                <w:rPr>
                  <w:sz w:val="18"/>
                  <w:szCs w:val="18"/>
                </w:rPr>
                <w:delText>510</w:delText>
              </w:r>
            </w:del>
          </w:p>
        </w:tc>
        <w:tc>
          <w:tcPr>
            <w:tcW w:w="578" w:type="dxa"/>
            <w:tcBorders>
              <w:top w:val="single" w:sz="4" w:space="0" w:color="000000"/>
              <w:left w:val="single" w:sz="4" w:space="0" w:color="000000"/>
              <w:bottom w:val="single" w:sz="4" w:space="0" w:color="000000"/>
            </w:tcBorders>
            <w:shd w:val="clear" w:color="auto" w:fill="auto"/>
          </w:tcPr>
          <w:p w:rsidR="000F61DD" w:rsidRPr="0056269A" w:rsidRDefault="009E6202" w:rsidP="00E0028D">
            <w:pPr>
              <w:rPr>
                <w:sz w:val="18"/>
                <w:szCs w:val="18"/>
              </w:rPr>
            </w:pPr>
            <w:del w:id="542" w:author="Зайцев Павел Борисович" w:date="2025-12-17T12:27:00Z">
              <w:r w:rsidDel="00423E91">
                <w:rPr>
                  <w:sz w:val="18"/>
                  <w:szCs w:val="18"/>
                </w:rPr>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43"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44" w:author="Зайцев Павел Борисович" w:date="2025-12-17T12:27:00Z">
              <w:r w:rsidRPr="00A359CC" w:rsidDel="00423E91">
                <w:rPr>
                  <w:sz w:val="18"/>
                  <w:szCs w:val="18"/>
                </w:rPr>
                <w:delText>520 + 530 + 540</w:delText>
              </w:r>
              <w:r w:rsidDel="00423E91">
                <w:rPr>
                  <w:sz w:val="18"/>
                  <w:szCs w:val="18"/>
                </w:rPr>
                <w:delText xml:space="preserve"> + 550 + 560</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56269A" w:rsidRDefault="009E6202" w:rsidP="00E0028D">
            <w:pPr>
              <w:rPr>
                <w:sz w:val="18"/>
                <w:szCs w:val="18"/>
              </w:rPr>
            </w:pPr>
            <w:del w:id="545" w:author="Зайцев Павел Борисович" w:date="2025-12-17T12:27:00Z">
              <w:r w:rsidDel="00423E91">
                <w:rPr>
                  <w:sz w:val="18"/>
                  <w:szCs w:val="18"/>
                </w:rPr>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0F61DD">
            <w:pPr>
              <w:rPr>
                <w:sz w:val="18"/>
                <w:szCs w:val="18"/>
              </w:rPr>
            </w:pPr>
            <w:del w:id="546" w:author="Зайцев Павел Борисович" w:date="2025-12-17T12:27:00Z">
              <w:r w:rsidDel="00423E91">
                <w:rPr>
                  <w:sz w:val="18"/>
                  <w:szCs w:val="18"/>
                </w:rPr>
                <w:delText>Стр.510</w:delText>
              </w:r>
              <w:r w:rsidRPr="00E0028D" w:rsidDel="00423E91">
                <w:rPr>
                  <w:sz w:val="18"/>
                  <w:szCs w:val="18"/>
                </w:rPr>
                <w:delText xml:space="preserve"> </w:delText>
              </w:r>
              <w:r w:rsidRPr="00CC0F93" w:rsidDel="00423E91">
                <w:rPr>
                  <w:sz w:val="18"/>
                  <w:szCs w:val="18"/>
                </w:rPr>
                <w:delText>&lt;&gt;</w:delText>
              </w:r>
              <w:r w:rsidRPr="00E0028D" w:rsidDel="00423E91">
                <w:rPr>
                  <w:sz w:val="18"/>
                  <w:szCs w:val="18"/>
                </w:rPr>
                <w:delText xml:space="preserve"> </w:delText>
              </w:r>
              <w:r w:rsidDel="00423E91">
                <w:rPr>
                  <w:sz w:val="18"/>
                  <w:szCs w:val="18"/>
                </w:rPr>
                <w:delText>Стр.520 + Стр.530 + Стр.540 + Стр.550 +Стр.</w:delText>
              </w:r>
              <w:r w:rsidRPr="000F61DD" w:rsidDel="00423E91">
                <w:rPr>
                  <w:sz w:val="18"/>
                  <w:szCs w:val="18"/>
                </w:rPr>
                <w:delText>560</w:delText>
              </w:r>
              <w:r w:rsidDel="00423E91">
                <w:rPr>
                  <w:sz w:val="18"/>
                  <w:szCs w:val="18"/>
                </w:rPr>
                <w:delText xml:space="preserve"> </w:delText>
              </w:r>
              <w:r w:rsidR="00EE5820" w:rsidDel="00423E91">
                <w:rPr>
                  <w:sz w:val="18"/>
                  <w:szCs w:val="18"/>
                </w:rPr>
                <w:delText>–</w:delText>
              </w:r>
              <w:r w:rsidDel="00423E91">
                <w:rPr>
                  <w:sz w:val="18"/>
                  <w:szCs w:val="18"/>
                </w:rPr>
                <w:delText xml:space="preserve"> недопустимо</w:delText>
              </w:r>
            </w:del>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547"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548"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49" w:author="Зайцев Павел Борисович" w:date="2025-12-17T12:27:00Z">
              <w:r w:rsidRPr="00A359CC" w:rsidDel="00423E91">
                <w:rPr>
                  <w:sz w:val="18"/>
                  <w:szCs w:val="18"/>
                </w:rPr>
                <w:delText>31</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50" w:author="Зайцев Павел Борисович" w:date="2025-12-17T12:27:00Z">
              <w:r w:rsidRPr="00A359CC" w:rsidDel="00423E91">
                <w:rPr>
                  <w:sz w:val="18"/>
                  <w:szCs w:val="18"/>
                </w:rPr>
                <w:delText>520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551"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52"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53" w:author="Зайцев Павел Борисович" w:date="2025-12-17T12:27:00Z">
              <w:r w:rsidRPr="00A359CC" w:rsidDel="00423E91">
                <w:rPr>
                  <w:sz w:val="18"/>
                  <w:szCs w:val="18"/>
                </w:rPr>
                <w:delText>521 – 522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554"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Del="00423E91" w:rsidRDefault="000F61DD" w:rsidP="00D840BF">
            <w:pPr>
              <w:rPr>
                <w:del w:id="555" w:author="Зайцев Павел Борисович" w:date="2025-12-17T12:27:00Z"/>
                <w:sz w:val="18"/>
                <w:szCs w:val="18"/>
              </w:rPr>
            </w:pPr>
            <w:del w:id="556" w:author="Зайцев Павел Борисович" w:date="2025-12-17T12:27:00Z">
              <w:r w:rsidDel="00423E91">
                <w:rPr>
                  <w:sz w:val="18"/>
                  <w:szCs w:val="18"/>
                </w:rPr>
                <w:delText xml:space="preserve">Стр. 520 </w:delText>
              </w:r>
              <w:r w:rsidRPr="00776932" w:rsidDel="00423E91">
                <w:rPr>
                  <w:sz w:val="18"/>
                  <w:szCs w:val="18"/>
                </w:rPr>
                <w:delText xml:space="preserve">&lt;&gt; </w:delText>
              </w:r>
              <w:r w:rsidDel="00423E91">
                <w:rPr>
                  <w:sz w:val="18"/>
                  <w:szCs w:val="18"/>
                </w:rPr>
                <w:delText>Стр. 521- Стр. 522 – недопустимо</w:delText>
              </w:r>
            </w:del>
          </w:p>
          <w:p w:rsidR="000F61DD" w:rsidRPr="00D840BF" w:rsidRDefault="000F61DD" w:rsidP="00D840BF">
            <w:pPr>
              <w:rPr>
                <w:sz w:val="18"/>
                <w:szCs w:val="18"/>
              </w:rPr>
            </w:pPr>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557"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558"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59" w:author="Зайцев Павел Борисович" w:date="2025-12-17T12:27:00Z">
              <w:r w:rsidRPr="00A359CC" w:rsidDel="00423E91">
                <w:rPr>
                  <w:sz w:val="18"/>
                  <w:szCs w:val="18"/>
                </w:rPr>
                <w:delText>32</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60" w:author="Зайцев Павел Борисович" w:date="2025-12-17T12:27:00Z">
              <w:r w:rsidRPr="00A359CC" w:rsidDel="00423E91">
                <w:rPr>
                  <w:sz w:val="18"/>
                  <w:szCs w:val="18"/>
                </w:rPr>
                <w:delText>530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561"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62"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63" w:author="Зайцев Павел Борисович" w:date="2025-12-17T12:27:00Z">
              <w:r w:rsidRPr="00A359CC" w:rsidDel="00423E91">
                <w:rPr>
                  <w:sz w:val="18"/>
                  <w:szCs w:val="18"/>
                </w:rPr>
                <w:delText>531 – 532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564"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Del="00423E91" w:rsidRDefault="000F61DD" w:rsidP="00F573E1">
            <w:pPr>
              <w:rPr>
                <w:del w:id="565" w:author="Зайцев Павел Борисович" w:date="2025-12-17T12:27:00Z"/>
                <w:sz w:val="18"/>
                <w:szCs w:val="18"/>
              </w:rPr>
            </w:pPr>
            <w:del w:id="566" w:author="Зайцев Павел Борисович" w:date="2025-12-17T12:27:00Z">
              <w:r w:rsidDel="00423E91">
                <w:rPr>
                  <w:sz w:val="18"/>
                  <w:szCs w:val="18"/>
                </w:rPr>
                <w:delText xml:space="preserve">Стр. 530 </w:delText>
              </w:r>
              <w:r w:rsidRPr="006011B7" w:rsidDel="00423E91">
                <w:rPr>
                  <w:sz w:val="18"/>
                  <w:szCs w:val="18"/>
                </w:rPr>
                <w:delText xml:space="preserve">&lt;&gt; </w:delText>
              </w:r>
              <w:r w:rsidDel="00423E91">
                <w:rPr>
                  <w:sz w:val="18"/>
                  <w:szCs w:val="18"/>
                </w:rPr>
                <w:delText>Стр. 531- Стр. 532– недопустимо</w:delText>
              </w:r>
            </w:del>
          </w:p>
          <w:p w:rsidR="000F61DD" w:rsidRPr="00A359CC" w:rsidRDefault="000F61DD" w:rsidP="00D840BF">
            <w:pPr>
              <w:rPr>
                <w:sz w:val="18"/>
                <w:szCs w:val="18"/>
              </w:rPr>
            </w:pPr>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567"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568"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69" w:author="Зайцев Павел Борисович" w:date="2025-12-17T12:27:00Z">
              <w:r w:rsidRPr="00A359CC" w:rsidDel="00423E91">
                <w:rPr>
                  <w:sz w:val="18"/>
                  <w:szCs w:val="18"/>
                </w:rPr>
                <w:delText>33</w:delText>
              </w:r>
            </w:del>
          </w:p>
        </w:tc>
        <w:tc>
          <w:tcPr>
            <w:tcW w:w="79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70" w:author="Зайцев Павел Борисович" w:date="2025-12-17T12:27:00Z">
              <w:r w:rsidRPr="00A359CC" w:rsidDel="00423E91">
                <w:rPr>
                  <w:sz w:val="18"/>
                  <w:szCs w:val="18"/>
                </w:rPr>
                <w:delText>540</w:delText>
              </w:r>
            </w:del>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9E6202" w:rsidP="00E0028D">
            <w:pPr>
              <w:rPr>
                <w:sz w:val="18"/>
                <w:szCs w:val="18"/>
              </w:rPr>
            </w:pPr>
            <w:del w:id="571"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72" w:author="Зайцев Павел Борисович" w:date="2025-12-17T12:27:00Z">
              <w:r w:rsidRPr="00A359CC" w:rsidDel="00423E91">
                <w:rPr>
                  <w:sz w:val="18"/>
                  <w:szCs w:val="18"/>
                </w:rPr>
                <w:delText>=</w:delText>
              </w:r>
            </w:del>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del w:id="573" w:author="Зайцев Павел Борисович" w:date="2025-12-17T12:27:00Z">
              <w:r w:rsidRPr="00A359CC" w:rsidDel="00423E91">
                <w:rPr>
                  <w:sz w:val="18"/>
                  <w:szCs w:val="18"/>
                </w:rPr>
                <w:delText>541 – 542</w:delText>
              </w:r>
            </w:del>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9E6202" w:rsidP="00E0028D">
            <w:pPr>
              <w:rPr>
                <w:sz w:val="18"/>
                <w:szCs w:val="18"/>
              </w:rPr>
            </w:pPr>
            <w:del w:id="574" w:author="Зайцев Павел Борисович" w:date="2025-12-17T12:27:00Z">
              <w:r w:rsidDel="00423E91">
                <w:delText>*</w:delText>
              </w:r>
            </w:del>
          </w:p>
        </w:tc>
        <w:tc>
          <w:tcPr>
            <w:tcW w:w="3119" w:type="dxa"/>
            <w:tcBorders>
              <w:top w:val="single" w:sz="4" w:space="0" w:color="000000"/>
              <w:left w:val="single" w:sz="4" w:space="0" w:color="000000"/>
              <w:bottom w:val="single" w:sz="4" w:space="0" w:color="000000"/>
              <w:right w:val="single" w:sz="4" w:space="0" w:color="000000"/>
            </w:tcBorders>
          </w:tcPr>
          <w:p w:rsidR="000F61DD" w:rsidDel="00423E91" w:rsidRDefault="000F61DD" w:rsidP="00F573E1">
            <w:pPr>
              <w:rPr>
                <w:del w:id="575" w:author="Зайцев Павел Борисович" w:date="2025-12-17T12:27:00Z"/>
                <w:sz w:val="18"/>
                <w:szCs w:val="18"/>
              </w:rPr>
            </w:pPr>
            <w:del w:id="576" w:author="Зайцев Павел Борисович" w:date="2025-12-17T12:27:00Z">
              <w:r w:rsidDel="00423E91">
                <w:rPr>
                  <w:sz w:val="18"/>
                  <w:szCs w:val="18"/>
                </w:rPr>
                <w:delText xml:space="preserve">Стр. 540 </w:delText>
              </w:r>
              <w:r w:rsidRPr="006011B7" w:rsidDel="00423E91">
                <w:rPr>
                  <w:sz w:val="18"/>
                  <w:szCs w:val="18"/>
                </w:rPr>
                <w:delText xml:space="preserve">&lt;&gt; </w:delText>
              </w:r>
              <w:r w:rsidDel="00423E91">
                <w:rPr>
                  <w:sz w:val="18"/>
                  <w:szCs w:val="18"/>
                </w:rPr>
                <w:delText>Стр. 541- Стр. 542– недопустимо</w:delText>
              </w:r>
            </w:del>
          </w:p>
          <w:p w:rsidR="000F61DD" w:rsidRPr="00A359CC" w:rsidRDefault="000F61DD" w:rsidP="00D840BF">
            <w:pPr>
              <w:rPr>
                <w:sz w:val="18"/>
                <w:szCs w:val="18"/>
              </w:rPr>
            </w:pPr>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0028D">
            <w:pPr>
              <w:jc w:val="center"/>
              <w:rPr>
                <w:sz w:val="18"/>
                <w:szCs w:val="18"/>
              </w:rPr>
            </w:pPr>
            <w:del w:id="577" w:author="Зайцев Павел Борисович" w:date="2025-12-17T12:27:00Z">
              <w:r w:rsidDel="00423E91">
                <w:rPr>
                  <w:sz w:val="18"/>
                  <w:szCs w:val="18"/>
                </w:rPr>
                <w:delText>ПБС, РБС, ГРБС</w:delText>
              </w:r>
            </w:del>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del w:id="578" w:author="Зайцев Павел Борисович" w:date="2025-12-17T12:27:00Z">
              <w:r w:rsidDel="00423E91">
                <w:rPr>
                  <w:sz w:val="18"/>
                  <w:szCs w:val="18"/>
                </w:rPr>
                <w:delText>Б</w:delText>
              </w:r>
            </w:del>
          </w:p>
        </w:tc>
      </w:tr>
      <w:tr w:rsidR="000F61DD" w:rsidRPr="00A359CC" w:rsidTr="00AA3B76">
        <w:tc>
          <w:tcPr>
            <w:tcW w:w="76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34</w:t>
            </w:r>
          </w:p>
        </w:tc>
        <w:tc>
          <w:tcPr>
            <w:tcW w:w="792" w:type="dxa"/>
            <w:tcBorders>
              <w:top w:val="single" w:sz="4" w:space="0" w:color="000000"/>
              <w:left w:val="single" w:sz="4" w:space="0" w:color="000000"/>
              <w:bottom w:val="single" w:sz="4" w:space="0" w:color="000000"/>
            </w:tcBorders>
            <w:shd w:val="clear" w:color="auto" w:fill="auto"/>
          </w:tcPr>
          <w:p w:rsidR="000F61DD" w:rsidDel="000A0F19" w:rsidRDefault="000F61DD" w:rsidP="000A0F19">
            <w:pPr>
              <w:rPr>
                <w:del w:id="579" w:author="Зайцев Павел Борисович" w:date="2025-12-24T10:22:00Z"/>
                <w:sz w:val="18"/>
                <w:szCs w:val="18"/>
              </w:rPr>
            </w:pPr>
            <w:r w:rsidRPr="00A359CC">
              <w:rPr>
                <w:sz w:val="18"/>
                <w:szCs w:val="18"/>
              </w:rPr>
              <w:t>*</w:t>
            </w:r>
            <w:del w:id="580" w:author="Зайцев Павел Борисович" w:date="2025-12-24T10:22:00Z">
              <w:r w:rsidRPr="00A359CC" w:rsidDel="000A0F19">
                <w:rPr>
                  <w:sz w:val="18"/>
                  <w:szCs w:val="18"/>
                </w:rPr>
                <w:delText xml:space="preserve">, кроме строк </w:delText>
              </w:r>
              <w:r w:rsidDel="000A0F19">
                <w:rPr>
                  <w:sz w:val="18"/>
                  <w:szCs w:val="18"/>
                </w:rPr>
                <w:delText xml:space="preserve"> </w:delText>
              </w:r>
            </w:del>
          </w:p>
          <w:p w:rsidR="000F61DD" w:rsidDel="000A0F19" w:rsidRDefault="00FA2D85">
            <w:pPr>
              <w:rPr>
                <w:del w:id="581" w:author="Зайцев Павел Борисович" w:date="2025-12-24T10:22:00Z"/>
                <w:sz w:val="18"/>
                <w:szCs w:val="18"/>
              </w:rPr>
            </w:pPr>
            <w:del w:id="582" w:author="Зайцев Павел Борисович" w:date="2025-12-24T10:22:00Z">
              <w:r w:rsidDel="000A0F19">
                <w:rPr>
                  <w:sz w:val="18"/>
                  <w:szCs w:val="18"/>
                </w:rPr>
                <w:delText>420</w:delText>
              </w:r>
              <w:r w:rsidR="000F61DD" w:rsidDel="000A0F19">
                <w:rPr>
                  <w:sz w:val="18"/>
                  <w:szCs w:val="18"/>
                </w:rPr>
                <w:delText>,</w:delText>
              </w:r>
            </w:del>
          </w:p>
          <w:p w:rsidR="000F61DD" w:rsidDel="000A0F19" w:rsidRDefault="00FA2D85">
            <w:pPr>
              <w:rPr>
                <w:del w:id="583" w:author="Зайцев Павел Борисович" w:date="2025-12-24T10:22:00Z"/>
                <w:sz w:val="18"/>
                <w:szCs w:val="18"/>
              </w:rPr>
            </w:pPr>
            <w:del w:id="584" w:author="Зайцев Павел Борисович" w:date="2025-12-24T10:22:00Z">
              <w:r w:rsidDel="000A0F19">
                <w:rPr>
                  <w:sz w:val="18"/>
                  <w:szCs w:val="18"/>
                </w:rPr>
                <w:delText>430</w:delText>
              </w:r>
              <w:r w:rsidR="000F61DD" w:rsidDel="000A0F19">
                <w:rPr>
                  <w:sz w:val="18"/>
                  <w:szCs w:val="18"/>
                </w:rPr>
                <w:delText>,</w:delText>
              </w:r>
            </w:del>
          </w:p>
          <w:p w:rsidR="000F61DD" w:rsidDel="000A0F19" w:rsidRDefault="00FA2D85">
            <w:pPr>
              <w:rPr>
                <w:del w:id="585" w:author="Зайцев Павел Борисович" w:date="2025-12-24T10:22:00Z"/>
                <w:sz w:val="18"/>
                <w:szCs w:val="18"/>
              </w:rPr>
            </w:pPr>
            <w:del w:id="586" w:author="Зайцев Павел Борисович" w:date="2025-12-24T10:22:00Z">
              <w:r w:rsidDel="000A0F19">
                <w:rPr>
                  <w:sz w:val="18"/>
                  <w:szCs w:val="18"/>
                </w:rPr>
                <w:delText>431</w:delText>
              </w:r>
            </w:del>
          </w:p>
          <w:p w:rsidR="000F61DD" w:rsidDel="000A0F19" w:rsidRDefault="00FA2D85">
            <w:pPr>
              <w:rPr>
                <w:del w:id="587" w:author="Зайцев Павел Борисович" w:date="2025-12-24T10:22:00Z"/>
                <w:sz w:val="18"/>
                <w:szCs w:val="18"/>
              </w:rPr>
            </w:pPr>
            <w:del w:id="588" w:author="Зайцев Павел Борисович" w:date="2025-12-24T10:22:00Z">
              <w:r w:rsidDel="000A0F19">
                <w:rPr>
                  <w:sz w:val="18"/>
                  <w:szCs w:val="18"/>
                </w:rPr>
                <w:delText>432</w:delText>
              </w:r>
            </w:del>
          </w:p>
          <w:p w:rsidR="000F61DD" w:rsidRPr="00A359CC" w:rsidDel="000A0F19" w:rsidRDefault="000F61DD">
            <w:pPr>
              <w:rPr>
                <w:del w:id="589" w:author="Зайцев Павел Борисович" w:date="2025-12-24T10:22:00Z"/>
                <w:sz w:val="18"/>
                <w:szCs w:val="18"/>
              </w:rPr>
            </w:pPr>
            <w:del w:id="590" w:author="Зайцев Павел Борисович" w:date="2025-12-24T10:22:00Z">
              <w:r w:rsidRPr="00A359CC" w:rsidDel="000A0F19">
                <w:rPr>
                  <w:sz w:val="18"/>
                  <w:szCs w:val="18"/>
                </w:rPr>
                <w:delText>480, 481, 482, 510, 540, 541, 542.</w:delText>
              </w:r>
            </w:del>
          </w:p>
          <w:p w:rsidR="000F61DD" w:rsidRPr="00A359CC" w:rsidRDefault="000F61DD">
            <w:pPr>
              <w:rPr>
                <w:sz w:val="18"/>
                <w:szCs w:val="18"/>
              </w:rPr>
            </w:pPr>
          </w:p>
        </w:tc>
        <w:tc>
          <w:tcPr>
            <w:tcW w:w="578"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5</w:t>
            </w:r>
          </w:p>
        </w:tc>
        <w:tc>
          <w:tcPr>
            <w:tcW w:w="556"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r w:rsidRPr="00A359CC">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0F61DD" w:rsidRPr="00A359CC" w:rsidRDefault="000F61DD" w:rsidP="00E0028D">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61DD" w:rsidRPr="00A359CC" w:rsidRDefault="000F61DD" w:rsidP="00E0028D">
            <w:pPr>
              <w:rPr>
                <w:sz w:val="18"/>
                <w:szCs w:val="18"/>
              </w:rPr>
            </w:pPr>
          </w:p>
        </w:tc>
        <w:tc>
          <w:tcPr>
            <w:tcW w:w="3119" w:type="dxa"/>
            <w:tcBorders>
              <w:top w:val="single" w:sz="4" w:space="0" w:color="000000"/>
              <w:left w:val="single" w:sz="4" w:space="0" w:color="000000"/>
              <w:bottom w:val="single" w:sz="4" w:space="0" w:color="000000"/>
              <w:right w:val="single" w:sz="4" w:space="0" w:color="000000"/>
            </w:tcBorders>
          </w:tcPr>
          <w:p w:rsidR="000F61DD" w:rsidRPr="00A359CC" w:rsidRDefault="000F61DD" w:rsidP="00AA50FD">
            <w:pPr>
              <w:rPr>
                <w:sz w:val="18"/>
                <w:szCs w:val="18"/>
              </w:rPr>
            </w:pPr>
            <w:r>
              <w:rPr>
                <w:sz w:val="18"/>
                <w:szCs w:val="18"/>
              </w:rPr>
              <w:t>Наличие показателя в графе 5 недопустимо</w:t>
            </w:r>
          </w:p>
        </w:tc>
        <w:tc>
          <w:tcPr>
            <w:tcW w:w="776" w:type="dxa"/>
            <w:tcBorders>
              <w:top w:val="single" w:sz="4" w:space="0" w:color="000000"/>
              <w:left w:val="single" w:sz="4" w:space="0" w:color="000000"/>
              <w:bottom w:val="single" w:sz="4" w:space="0" w:color="000000"/>
              <w:right w:val="single" w:sz="4" w:space="0" w:color="000000"/>
            </w:tcBorders>
          </w:tcPr>
          <w:p w:rsidR="000F61DD" w:rsidRDefault="000F61DD" w:rsidP="00E500F1">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0F61DD" w:rsidRPr="00A359CC" w:rsidRDefault="000F61DD" w:rsidP="00E0028D">
            <w:pPr>
              <w:jc w:val="center"/>
              <w:rPr>
                <w:sz w:val="18"/>
                <w:szCs w:val="18"/>
              </w:rPr>
            </w:pPr>
            <w:r>
              <w:rPr>
                <w:sz w:val="18"/>
                <w:szCs w:val="18"/>
              </w:rPr>
              <w:t>Б</w:t>
            </w:r>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35</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020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77D7D">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77D7D">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77D7D">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855646">
            <w:pPr>
              <w:rPr>
                <w:sz w:val="18"/>
                <w:szCs w:val="18"/>
              </w:rPr>
            </w:pPr>
            <w:r>
              <w:rPr>
                <w:sz w:val="18"/>
                <w:szCs w:val="18"/>
              </w:rPr>
              <w:t>Стр.020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w:t>
            </w:r>
            <w:r>
              <w:rPr>
                <w:sz w:val="18"/>
                <w:szCs w:val="18"/>
              </w:rPr>
              <w:t xml:space="preserve">етализированных строк </w:t>
            </w:r>
            <w:r w:rsidR="00EE5820">
              <w:rPr>
                <w:sz w:val="18"/>
                <w:szCs w:val="18"/>
              </w:rPr>
              <w:t>–</w:t>
            </w:r>
            <w:r>
              <w:rPr>
                <w:sz w:val="18"/>
                <w:szCs w:val="18"/>
              </w:rPr>
              <w:t xml:space="preserve"> недопустимо</w:t>
            </w:r>
            <w:r w:rsidR="00EE5820">
              <w:rPr>
                <w:sz w:val="18"/>
                <w:szCs w:val="18"/>
              </w:rPr>
              <w:t>––</w:t>
            </w:r>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FA2D85" w:rsidRDefault="00FA2D85" w:rsidP="00C77D7D">
            <w:pPr>
              <w:jc w:val="center"/>
              <w:rPr>
                <w:sz w:val="18"/>
                <w:szCs w:val="18"/>
              </w:rPr>
            </w:pPr>
            <w:r>
              <w:rPr>
                <w:sz w:val="18"/>
                <w:szCs w:val="18"/>
              </w:rPr>
              <w:t>Б</w:t>
            </w:r>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36</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030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Стр.030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37</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040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Стр.040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lastRenderedPageBreak/>
              <w:t>38</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050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Стр.050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39</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060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Стр.060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40</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070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Стр.070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41</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FA2D85">
            <w:pPr>
              <w:rPr>
                <w:sz w:val="18"/>
                <w:szCs w:val="18"/>
              </w:rPr>
            </w:pPr>
            <w:r>
              <w:rPr>
                <w:sz w:val="18"/>
                <w:szCs w:val="18"/>
              </w:rPr>
              <w:t>090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Стр.090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42</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100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Стр.100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FA2D85" w:rsidRPr="00A359CC" w:rsidTr="00AA3B76">
        <w:tc>
          <w:tcPr>
            <w:tcW w:w="768"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43</w:t>
            </w:r>
          </w:p>
        </w:tc>
        <w:tc>
          <w:tcPr>
            <w:tcW w:w="79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110</w:t>
            </w:r>
          </w:p>
        </w:tc>
        <w:tc>
          <w:tcPr>
            <w:tcW w:w="578" w:type="dxa"/>
            <w:tcBorders>
              <w:top w:val="single" w:sz="4" w:space="0" w:color="000000"/>
              <w:left w:val="single" w:sz="4" w:space="0" w:color="000000"/>
              <w:bottom w:val="single" w:sz="4" w:space="0" w:color="000000"/>
            </w:tcBorders>
            <w:shd w:val="clear" w:color="auto" w:fill="auto"/>
          </w:tcPr>
          <w:p w:rsidR="00FA2D85" w:rsidRPr="00A359CC" w:rsidRDefault="009E6202" w:rsidP="00C54F77">
            <w:pPr>
              <w:rPr>
                <w:sz w:val="18"/>
                <w:szCs w:val="18"/>
              </w:rPr>
            </w:pPr>
            <w:r>
              <w:t>*</w:t>
            </w:r>
          </w:p>
        </w:tc>
        <w:tc>
          <w:tcPr>
            <w:tcW w:w="556"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sidRPr="00A359CC">
              <w:rPr>
                <w:sz w:val="18"/>
                <w:szCs w:val="18"/>
              </w:rPr>
              <w:t>=</w:t>
            </w:r>
          </w:p>
        </w:tc>
        <w:tc>
          <w:tcPr>
            <w:tcW w:w="2342" w:type="dxa"/>
            <w:tcBorders>
              <w:top w:val="single" w:sz="4" w:space="0" w:color="000000"/>
              <w:left w:val="single" w:sz="4" w:space="0" w:color="000000"/>
              <w:bottom w:val="single" w:sz="4" w:space="0" w:color="000000"/>
            </w:tcBorders>
            <w:shd w:val="clear" w:color="auto" w:fill="auto"/>
          </w:tcPr>
          <w:p w:rsidR="00FA2D85" w:rsidRPr="00A359CC" w:rsidRDefault="00FA2D85" w:rsidP="00C54F77">
            <w:pPr>
              <w:rPr>
                <w:sz w:val="18"/>
                <w:szCs w:val="18"/>
              </w:rPr>
            </w:pPr>
            <w:r>
              <w:rPr>
                <w:sz w:val="18"/>
                <w:szCs w:val="18"/>
              </w:rPr>
              <w:t>Сумма детализированных строк</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2D85" w:rsidRPr="00A359CC" w:rsidRDefault="009E6202" w:rsidP="00C54F77">
            <w:pPr>
              <w:rPr>
                <w:sz w:val="18"/>
                <w:szCs w:val="18"/>
              </w:rPr>
            </w:pPr>
            <w:r>
              <w:t>*</w:t>
            </w:r>
          </w:p>
        </w:tc>
        <w:tc>
          <w:tcPr>
            <w:tcW w:w="3119" w:type="dxa"/>
            <w:tcBorders>
              <w:top w:val="single" w:sz="4" w:space="0" w:color="000000"/>
              <w:left w:val="single" w:sz="4" w:space="0" w:color="000000"/>
              <w:bottom w:val="single" w:sz="4" w:space="0" w:color="000000"/>
              <w:right w:val="single" w:sz="4" w:space="0" w:color="000000"/>
            </w:tcBorders>
          </w:tcPr>
          <w:p w:rsidR="00FA2D85" w:rsidRPr="00A359CC" w:rsidRDefault="00FA2D85" w:rsidP="00FA2D85">
            <w:pPr>
              <w:rPr>
                <w:sz w:val="18"/>
                <w:szCs w:val="18"/>
              </w:rPr>
            </w:pPr>
            <w:r>
              <w:rPr>
                <w:sz w:val="18"/>
                <w:szCs w:val="18"/>
              </w:rPr>
              <w:t>Стр.110</w:t>
            </w:r>
            <w:r w:rsidRPr="00E0028D">
              <w:rPr>
                <w:sz w:val="18"/>
                <w:szCs w:val="18"/>
              </w:rPr>
              <w:t xml:space="preserve"> </w:t>
            </w:r>
            <w:r w:rsidRPr="00CC0F93">
              <w:rPr>
                <w:sz w:val="18"/>
                <w:szCs w:val="18"/>
              </w:rPr>
              <w:t>&lt;&gt;</w:t>
            </w:r>
            <w:r w:rsidRPr="00E0028D">
              <w:rPr>
                <w:sz w:val="18"/>
                <w:szCs w:val="18"/>
              </w:rPr>
              <w:t xml:space="preserve"> </w:t>
            </w:r>
            <w:r>
              <w:rPr>
                <w:sz w:val="18"/>
                <w:szCs w:val="18"/>
              </w:rPr>
              <w:t xml:space="preserve">сумме </w:t>
            </w:r>
            <w:r w:rsidR="00855646">
              <w:rPr>
                <w:sz w:val="18"/>
                <w:szCs w:val="18"/>
              </w:rPr>
              <w:t>детализированных</w:t>
            </w:r>
            <w:r>
              <w:rPr>
                <w:sz w:val="18"/>
                <w:szCs w:val="18"/>
              </w:rPr>
              <w:t xml:space="preserve"> строк </w:t>
            </w:r>
            <w:r w:rsidR="00EE5820">
              <w:rPr>
                <w:sz w:val="18"/>
                <w:szCs w:val="18"/>
              </w:rPr>
              <w:t>–</w:t>
            </w:r>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FA2D85" w:rsidRDefault="00FA2D85" w:rsidP="00C54F77">
            <w:pPr>
              <w:jc w:val="center"/>
              <w:rPr>
                <w:sz w:val="18"/>
                <w:szCs w:val="18"/>
              </w:rPr>
            </w:pPr>
            <w:r>
              <w:rPr>
                <w:sz w:val="18"/>
                <w:szCs w:val="18"/>
              </w:rPr>
              <w:t>Б</w:t>
            </w:r>
          </w:p>
        </w:tc>
      </w:tr>
      <w:tr w:rsidR="002C6964" w:rsidRPr="00A359CC" w:rsidTr="00AA3B76">
        <w:tc>
          <w:tcPr>
            <w:tcW w:w="768" w:type="dxa"/>
            <w:tcBorders>
              <w:top w:val="single" w:sz="4" w:space="0" w:color="000000"/>
              <w:left w:val="single" w:sz="4" w:space="0" w:color="000000"/>
              <w:bottom w:val="single" w:sz="4" w:space="0" w:color="000000"/>
            </w:tcBorders>
            <w:shd w:val="clear" w:color="auto" w:fill="auto"/>
          </w:tcPr>
          <w:p w:rsidR="002C6964" w:rsidRPr="00A359CC" w:rsidRDefault="002C6964" w:rsidP="002C6964">
            <w:pPr>
              <w:rPr>
                <w:sz w:val="18"/>
                <w:szCs w:val="18"/>
              </w:rPr>
            </w:pPr>
            <w:r>
              <w:rPr>
                <w:sz w:val="18"/>
                <w:szCs w:val="18"/>
              </w:rPr>
              <w:t>44</w:t>
            </w:r>
          </w:p>
        </w:tc>
        <w:tc>
          <w:tcPr>
            <w:tcW w:w="792" w:type="dxa"/>
            <w:tcBorders>
              <w:top w:val="single" w:sz="4" w:space="0" w:color="000000"/>
              <w:left w:val="single" w:sz="4" w:space="0" w:color="000000"/>
              <w:bottom w:val="single" w:sz="4" w:space="0" w:color="000000"/>
            </w:tcBorders>
            <w:shd w:val="clear" w:color="auto" w:fill="auto"/>
          </w:tcPr>
          <w:p w:rsidR="002C6964" w:rsidRPr="00A359CC" w:rsidRDefault="002C6964" w:rsidP="00AA3B76">
            <w:pPr>
              <w:rPr>
                <w:sz w:val="18"/>
                <w:szCs w:val="18"/>
              </w:rPr>
            </w:pPr>
            <w:r>
              <w:rPr>
                <w:sz w:val="18"/>
                <w:szCs w:val="18"/>
              </w:rPr>
              <w:t>040</w:t>
            </w:r>
            <w:r w:rsidR="00D70E6A">
              <w:rPr>
                <w:sz w:val="18"/>
                <w:szCs w:val="18"/>
              </w:rPr>
              <w:t xml:space="preserve"> по КОСГУ 136</w:t>
            </w:r>
          </w:p>
        </w:tc>
        <w:tc>
          <w:tcPr>
            <w:tcW w:w="578" w:type="dxa"/>
            <w:tcBorders>
              <w:top w:val="single" w:sz="4" w:space="0" w:color="000000"/>
              <w:left w:val="single" w:sz="4" w:space="0" w:color="000000"/>
              <w:bottom w:val="single" w:sz="4" w:space="0" w:color="000000"/>
            </w:tcBorders>
            <w:shd w:val="clear" w:color="auto" w:fill="auto"/>
          </w:tcPr>
          <w:p w:rsidR="002C6964" w:rsidRPr="002C6964" w:rsidRDefault="009E6202" w:rsidP="001578B7">
            <w:r>
              <w:t>*</w:t>
            </w:r>
          </w:p>
        </w:tc>
        <w:tc>
          <w:tcPr>
            <w:tcW w:w="556"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r w:rsidRPr="00A359CC">
              <w:rPr>
                <w:sz w:val="18"/>
                <w:szCs w:val="18"/>
              </w:rPr>
              <w:t>=</w:t>
            </w: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2C6964" w:rsidRPr="00A359CC" w:rsidRDefault="002C6964" w:rsidP="001578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2C6964" w:rsidRPr="002C6964" w:rsidRDefault="002C6964" w:rsidP="001578B7"/>
        </w:tc>
        <w:tc>
          <w:tcPr>
            <w:tcW w:w="3119" w:type="dxa"/>
            <w:tcBorders>
              <w:top w:val="single" w:sz="4" w:space="0" w:color="000000"/>
              <w:left w:val="single" w:sz="4" w:space="0" w:color="000000"/>
              <w:bottom w:val="single" w:sz="4" w:space="0" w:color="000000"/>
              <w:right w:val="single" w:sz="4" w:space="0" w:color="000000"/>
            </w:tcBorders>
          </w:tcPr>
          <w:p w:rsidR="002C6964" w:rsidRPr="00A359CC" w:rsidRDefault="002C6964" w:rsidP="00D70E6A">
            <w:pPr>
              <w:rPr>
                <w:sz w:val="18"/>
                <w:szCs w:val="18"/>
              </w:rPr>
            </w:pPr>
            <w:r>
              <w:rPr>
                <w:sz w:val="18"/>
                <w:szCs w:val="18"/>
              </w:rPr>
              <w:t xml:space="preserve">КОСГУ 136 в ф. 0503121 – </w:t>
            </w:r>
            <w:r w:rsidR="007A7823">
              <w:rPr>
                <w:sz w:val="18"/>
                <w:szCs w:val="18"/>
              </w:rPr>
              <w:t>требует пояснений</w:t>
            </w:r>
          </w:p>
        </w:tc>
        <w:tc>
          <w:tcPr>
            <w:tcW w:w="776" w:type="dxa"/>
            <w:tcBorders>
              <w:top w:val="single" w:sz="4" w:space="0" w:color="000000"/>
              <w:left w:val="single" w:sz="4" w:space="0" w:color="000000"/>
              <w:bottom w:val="single" w:sz="4" w:space="0" w:color="000000"/>
              <w:right w:val="single" w:sz="4" w:space="0" w:color="000000"/>
            </w:tcBorders>
          </w:tcPr>
          <w:p w:rsidR="002C6964" w:rsidRDefault="002C6964" w:rsidP="001578B7">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2C6964" w:rsidRDefault="007A7823" w:rsidP="001578B7">
            <w:pPr>
              <w:jc w:val="center"/>
              <w:rPr>
                <w:sz w:val="18"/>
                <w:szCs w:val="18"/>
              </w:rPr>
            </w:pPr>
            <w:r>
              <w:rPr>
                <w:sz w:val="18"/>
                <w:szCs w:val="18"/>
              </w:rPr>
              <w:t>П</w:t>
            </w:r>
          </w:p>
        </w:tc>
      </w:tr>
      <w:tr w:rsidR="00D70E6A" w:rsidRPr="00A359CC"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45</w:t>
            </w:r>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170 по КОСГУ 228</w:t>
            </w:r>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r>
              <w:t>*</w:t>
            </w:r>
          </w:p>
        </w:tc>
        <w:tc>
          <w:tcPr>
            <w:tcW w:w="556"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r w:rsidRPr="00A359CC">
              <w:rPr>
                <w:sz w:val="18"/>
                <w:szCs w:val="18"/>
              </w:rPr>
              <w:t>=</w:t>
            </w: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r>
              <w:rPr>
                <w:sz w:val="18"/>
                <w:szCs w:val="18"/>
              </w:rPr>
              <w:t xml:space="preserve">КОСГУ 228 в ф. </w:t>
            </w:r>
            <w:proofErr w:type="gramStart"/>
            <w:r>
              <w:rPr>
                <w:sz w:val="18"/>
                <w:szCs w:val="18"/>
              </w:rPr>
              <w:t>0503121  –</w:t>
            </w:r>
            <w:proofErr w:type="gramEnd"/>
            <w:r>
              <w:rPr>
                <w:sz w:val="18"/>
                <w:szCs w:val="18"/>
              </w:rPr>
              <w:t xml:space="preserve">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Б</w:t>
            </w:r>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46</w:t>
            </w:r>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060 по КОСГУ 159</w:t>
            </w:r>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r>
              <w:t>*</w:t>
            </w:r>
          </w:p>
        </w:tc>
        <w:tc>
          <w:tcPr>
            <w:tcW w:w="556"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r>
              <w:rPr>
                <w:sz w:val="18"/>
                <w:szCs w:val="18"/>
              </w:rPr>
              <w:t>КОСГУ 159 в ф. 0503121 –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Б</w:t>
            </w:r>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45</w:t>
            </w:r>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100 по КОСГУ 181</w:t>
            </w:r>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r>
              <w:t>*</w:t>
            </w:r>
          </w:p>
        </w:tc>
        <w:tc>
          <w:tcPr>
            <w:tcW w:w="556"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r>
              <w:rPr>
                <w:sz w:val="18"/>
                <w:szCs w:val="18"/>
              </w:rPr>
              <w:t>КОСГУ 181 в ф. 0503121 – недопустимо</w:t>
            </w:r>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Б</w:t>
            </w:r>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47</w:t>
            </w:r>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250 по КОСГУ 274</w:t>
            </w:r>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r>
              <w:t>*</w:t>
            </w:r>
          </w:p>
        </w:tc>
        <w:tc>
          <w:tcPr>
            <w:tcW w:w="556"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r>
              <w:rPr>
                <w:sz w:val="18"/>
                <w:szCs w:val="18"/>
              </w:rPr>
              <w:t xml:space="preserve">КОСГУ 274 «Убытки от обесценения активов» в ф. 0503121 – требует пояснения случаев применения </w:t>
            </w:r>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П</w:t>
            </w:r>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48</w:t>
            </w:r>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270 по КОСГУ 294</w:t>
            </w:r>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r>
              <w:t>*</w:t>
            </w:r>
          </w:p>
        </w:tc>
        <w:tc>
          <w:tcPr>
            <w:tcW w:w="556"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r>
              <w:rPr>
                <w:sz w:val="18"/>
                <w:szCs w:val="18"/>
              </w:rPr>
              <w:t xml:space="preserve">КОСГУ 294 «Штрафные санкции по долговым обязательствам» в ф. 0503121 – требует пояснения случаев применения </w:t>
            </w:r>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П</w:t>
            </w:r>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591" w:author="Зайцев Павел Борисович" w:date="2025-12-17T12:27:00Z">
              <w:r w:rsidDel="00423E91">
                <w:rPr>
                  <w:sz w:val="18"/>
                  <w:szCs w:val="18"/>
                </w:rPr>
                <w:delText>49</w:delText>
              </w:r>
            </w:del>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592" w:author="Зайцев Павел Борисович" w:date="2025-12-17T12:27:00Z">
              <w:r w:rsidDel="00423E91">
                <w:rPr>
                  <w:sz w:val="18"/>
                  <w:szCs w:val="18"/>
                </w:rPr>
                <w:delText xml:space="preserve">391 </w:delText>
              </w:r>
            </w:del>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del w:id="593"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594" w:author="Зайцев Павел Борисович" w:date="2025-12-17T12:27:00Z">
              <w:r w:rsidDel="00423E91">
                <w:rPr>
                  <w:sz w:val="18"/>
                  <w:szCs w:val="18"/>
                </w:rPr>
                <w:delText>=0</w:delText>
              </w:r>
            </w:del>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del w:id="595" w:author="Зайцев Павел Борисович" w:date="2025-12-17T12:27:00Z">
              <w:r w:rsidDel="00423E91">
                <w:rPr>
                  <w:sz w:val="18"/>
                  <w:szCs w:val="18"/>
                </w:rPr>
                <w:delText xml:space="preserve">Отражение показателей по счету 109 требует пояснения случаев применения </w:delText>
              </w:r>
            </w:del>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596" w:author="Зайцев Павел Борисович" w:date="2025-12-17T12:27:00Z">
              <w:r w:rsidDel="00423E91">
                <w:rPr>
                  <w:sz w:val="18"/>
                  <w:szCs w:val="18"/>
                </w:rPr>
                <w:delText>ПБС, РБС, ГРБС (кроме гл. 187,320)</w:delText>
              </w:r>
            </w:del>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597" w:author="Зайцев Павел Борисович" w:date="2025-12-17T12:27:00Z">
              <w:r w:rsidDel="00423E91">
                <w:rPr>
                  <w:sz w:val="18"/>
                  <w:szCs w:val="18"/>
                </w:rPr>
                <w:delText>П</w:delText>
              </w:r>
            </w:del>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598" w:author="Зайцев Павел Борисович" w:date="2025-12-17T12:27:00Z">
              <w:r w:rsidDel="00423E91">
                <w:rPr>
                  <w:sz w:val="18"/>
                  <w:szCs w:val="18"/>
                </w:rPr>
                <w:delText>50</w:delText>
              </w:r>
            </w:del>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599" w:author="Зайцев Павел Борисович" w:date="2025-12-17T12:27:00Z">
              <w:r w:rsidDel="00423E91">
                <w:rPr>
                  <w:sz w:val="18"/>
                  <w:szCs w:val="18"/>
                </w:rPr>
                <w:delText>392</w:delText>
              </w:r>
            </w:del>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del w:id="600"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01" w:author="Зайцев Павел Борисович" w:date="2025-12-17T12:27:00Z">
              <w:r w:rsidDel="00423E91">
                <w:rPr>
                  <w:sz w:val="18"/>
                  <w:szCs w:val="18"/>
                </w:rPr>
                <w:delText>=0</w:delText>
              </w:r>
            </w:del>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del w:id="602" w:author="Зайцев Павел Борисович" w:date="2025-12-17T12:27:00Z">
              <w:r w:rsidDel="00423E91">
                <w:rPr>
                  <w:sz w:val="18"/>
                  <w:szCs w:val="18"/>
                </w:rPr>
                <w:delText xml:space="preserve">Отражение показателей по счету 109 требует пояснения случаев применения </w:delText>
              </w:r>
            </w:del>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03" w:author="Зайцев Павел Борисович" w:date="2025-12-17T12:27:00Z">
              <w:r w:rsidDel="00423E91">
                <w:rPr>
                  <w:sz w:val="18"/>
                  <w:szCs w:val="18"/>
                </w:rPr>
                <w:delText>ПБС, РБС, ГРБС (кроме гл.187,320)</w:delText>
              </w:r>
            </w:del>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04" w:author="Зайцев Павел Борисович" w:date="2025-12-17T12:27:00Z">
              <w:r w:rsidDel="00423E91">
                <w:rPr>
                  <w:sz w:val="18"/>
                  <w:szCs w:val="18"/>
                </w:rPr>
                <w:delText>П</w:delText>
              </w:r>
            </w:del>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05" w:author="Зайцев Павел Борисович" w:date="2025-12-17T12:27:00Z">
              <w:r w:rsidDel="00423E91">
                <w:rPr>
                  <w:sz w:val="18"/>
                  <w:szCs w:val="18"/>
                </w:rPr>
                <w:delText>51</w:delText>
              </w:r>
            </w:del>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06" w:author="Зайцев Павел Борисович" w:date="2025-12-17T12:27:00Z">
              <w:r w:rsidDel="00423E91">
                <w:rPr>
                  <w:sz w:val="18"/>
                  <w:szCs w:val="18"/>
                </w:rPr>
                <w:delText>441</w:delText>
              </w:r>
            </w:del>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del w:id="607"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08" w:author="Зайцев Павел Борисович" w:date="2025-12-17T12:27:00Z">
              <w:r w:rsidDel="00423E91">
                <w:rPr>
                  <w:sz w:val="18"/>
                  <w:szCs w:val="18"/>
                </w:rPr>
                <w:delText>=0</w:delText>
              </w:r>
            </w:del>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del w:id="609" w:author="Зайцев Павел Борисович" w:date="2025-12-17T12:27:00Z">
              <w:r w:rsidDel="00423E91">
                <w:rPr>
                  <w:sz w:val="18"/>
                  <w:szCs w:val="18"/>
                </w:rPr>
                <w:delText>КОСГУ 520 «Увеличение стоимости ценных бумаг, кроме акций и иных финансовых инструментов» требует пояснений правовых оснований примения</w:delText>
              </w:r>
            </w:del>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10" w:author="Зайцев Павел Борисович" w:date="2025-12-17T12:27:00Z">
              <w:r w:rsidDel="00423E91">
                <w:rPr>
                  <w:sz w:val="18"/>
                  <w:szCs w:val="18"/>
                </w:rPr>
                <w:delText>ПБС, РБС, ГРБС (кроме гл.092)</w:delText>
              </w:r>
            </w:del>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11" w:author="Зайцев Павел Борисович" w:date="2025-12-17T12:27:00Z">
              <w:r w:rsidDel="00423E91">
                <w:rPr>
                  <w:sz w:val="18"/>
                  <w:szCs w:val="18"/>
                </w:rPr>
                <w:delText>П</w:delText>
              </w:r>
            </w:del>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12" w:author="Зайцев Павел Борисович" w:date="2025-12-17T12:27:00Z">
              <w:r w:rsidDel="00423E91">
                <w:rPr>
                  <w:sz w:val="18"/>
                  <w:szCs w:val="18"/>
                </w:rPr>
                <w:delText>52</w:delText>
              </w:r>
            </w:del>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13" w:author="Зайцев Павел Борисович" w:date="2025-12-17T12:27:00Z">
              <w:r w:rsidDel="00423E91">
                <w:rPr>
                  <w:sz w:val="18"/>
                  <w:szCs w:val="18"/>
                </w:rPr>
                <w:delText>442</w:delText>
              </w:r>
            </w:del>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del w:id="614"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15" w:author="Зайцев Павел Борисович" w:date="2025-12-17T12:27:00Z">
              <w:r w:rsidDel="00423E91">
                <w:rPr>
                  <w:sz w:val="18"/>
                  <w:szCs w:val="18"/>
                </w:rPr>
                <w:delText>=0</w:delText>
              </w:r>
            </w:del>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del w:id="616" w:author="Зайцев Павел Борисович" w:date="2025-12-17T12:27:00Z">
              <w:r w:rsidDel="00423E91">
                <w:rPr>
                  <w:sz w:val="18"/>
                  <w:szCs w:val="18"/>
                </w:rPr>
                <w:delText>КОСГУ 620 «Уменьшение стоимости ценных бумаг, кроме акций и иных финансовых инструментов» требует пояснений правовых оснований примения</w:delText>
              </w:r>
            </w:del>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17" w:author="Зайцев Павел Борисович" w:date="2025-12-17T12:27:00Z">
              <w:r w:rsidDel="00423E91">
                <w:rPr>
                  <w:sz w:val="18"/>
                  <w:szCs w:val="18"/>
                </w:rPr>
                <w:delText>ПБС, РБС, ГРБС (кроме гл.092)</w:delText>
              </w:r>
            </w:del>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18" w:author="Зайцев Павел Борисович" w:date="2025-12-17T12:27:00Z">
              <w:r w:rsidDel="00423E91">
                <w:rPr>
                  <w:sz w:val="18"/>
                  <w:szCs w:val="18"/>
                </w:rPr>
                <w:delText>П</w:delText>
              </w:r>
            </w:del>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19" w:author="Зайцев Павел Борисович" w:date="2025-12-17T12:27:00Z">
              <w:r w:rsidDel="00423E91">
                <w:rPr>
                  <w:sz w:val="18"/>
                  <w:szCs w:val="18"/>
                </w:rPr>
                <w:delText>53</w:delText>
              </w:r>
            </w:del>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20" w:author="Зайцев Павел Борисович" w:date="2025-12-17T12:27:00Z">
              <w:r w:rsidDel="00423E91">
                <w:rPr>
                  <w:sz w:val="18"/>
                  <w:szCs w:val="18"/>
                </w:rPr>
                <w:delText>471</w:delText>
              </w:r>
            </w:del>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del w:id="621"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22" w:author="Зайцев Павел Борисович" w:date="2025-12-17T12:27:00Z">
              <w:r w:rsidDel="00423E91">
                <w:rPr>
                  <w:sz w:val="18"/>
                  <w:szCs w:val="18"/>
                </w:rPr>
                <w:delText>=0</w:delText>
              </w:r>
            </w:del>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del w:id="623" w:author="Зайцев Павел Борисович" w:date="2025-12-17T12:27:00Z">
              <w:r w:rsidDel="00423E91">
                <w:rPr>
                  <w:sz w:val="18"/>
                  <w:szCs w:val="18"/>
                </w:rPr>
                <w:delText>КОСГУ 550 «Увеличение стоимости иных финансовых активов» требует пояснений правовых оснований примения</w:delText>
              </w:r>
            </w:del>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24" w:author="Зайцев Павел Борисович" w:date="2025-12-17T12:27:00Z">
              <w:r w:rsidDel="00423E91">
                <w:rPr>
                  <w:sz w:val="18"/>
                  <w:szCs w:val="18"/>
                </w:rPr>
                <w:delText>ПБС, РБС, ГРБС (кроме гл.100)</w:delText>
              </w:r>
            </w:del>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25" w:author="Зайцев Павел Борисович" w:date="2025-12-17T12:27:00Z">
              <w:r w:rsidDel="00423E91">
                <w:rPr>
                  <w:sz w:val="18"/>
                  <w:szCs w:val="18"/>
                </w:rPr>
                <w:delText>П</w:delText>
              </w:r>
            </w:del>
          </w:p>
        </w:tc>
      </w:tr>
      <w:tr w:rsidR="00D70E6A" w:rsidTr="00AA3B76">
        <w:tc>
          <w:tcPr>
            <w:tcW w:w="768"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26" w:author="Зайцев Павел Борисович" w:date="2025-12-17T12:27:00Z">
              <w:r w:rsidDel="00423E91">
                <w:rPr>
                  <w:sz w:val="18"/>
                  <w:szCs w:val="18"/>
                </w:rPr>
                <w:delText>54</w:delText>
              </w:r>
            </w:del>
          </w:p>
        </w:tc>
        <w:tc>
          <w:tcPr>
            <w:tcW w:w="792"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27" w:author="Зайцев Павел Борисович" w:date="2025-12-17T12:27:00Z">
              <w:r w:rsidDel="00423E91">
                <w:rPr>
                  <w:sz w:val="18"/>
                  <w:szCs w:val="18"/>
                </w:rPr>
                <w:delText>472</w:delText>
              </w:r>
            </w:del>
          </w:p>
        </w:tc>
        <w:tc>
          <w:tcPr>
            <w:tcW w:w="578" w:type="dxa"/>
            <w:tcBorders>
              <w:top w:val="single" w:sz="4" w:space="0" w:color="000000"/>
              <w:left w:val="single" w:sz="4" w:space="0" w:color="000000"/>
              <w:bottom w:val="single" w:sz="4" w:space="0" w:color="000000"/>
            </w:tcBorders>
            <w:shd w:val="clear" w:color="auto" w:fill="auto"/>
          </w:tcPr>
          <w:p w:rsidR="00D70E6A" w:rsidRDefault="00D70E6A" w:rsidP="00D70E6A">
            <w:del w:id="628" w:author="Зайцев Павел Борисович" w:date="2025-12-17T12:27:00Z">
              <w:r w:rsidDel="00423E91">
                <w:delText>*</w:delText>
              </w:r>
            </w:del>
          </w:p>
        </w:tc>
        <w:tc>
          <w:tcPr>
            <w:tcW w:w="556" w:type="dxa"/>
            <w:tcBorders>
              <w:top w:val="single" w:sz="4" w:space="0" w:color="000000"/>
              <w:left w:val="single" w:sz="4" w:space="0" w:color="000000"/>
              <w:bottom w:val="single" w:sz="4" w:space="0" w:color="000000"/>
            </w:tcBorders>
            <w:shd w:val="clear" w:color="auto" w:fill="auto"/>
          </w:tcPr>
          <w:p w:rsidR="00D70E6A" w:rsidRDefault="00D70E6A" w:rsidP="00D70E6A">
            <w:pPr>
              <w:rPr>
                <w:sz w:val="18"/>
                <w:szCs w:val="18"/>
              </w:rPr>
            </w:pPr>
            <w:del w:id="629" w:author="Зайцев Павел Борисович" w:date="2025-12-17T12:27:00Z">
              <w:r w:rsidDel="00423E91">
                <w:rPr>
                  <w:sz w:val="18"/>
                  <w:szCs w:val="18"/>
                </w:rPr>
                <w:delText>=0</w:delText>
              </w:r>
            </w:del>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2C6964"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Default="00D70E6A" w:rsidP="00D70E6A">
            <w:pPr>
              <w:rPr>
                <w:sz w:val="18"/>
                <w:szCs w:val="18"/>
              </w:rPr>
            </w:pPr>
            <w:del w:id="630" w:author="Зайцев Павел Борисович" w:date="2025-12-17T12:27:00Z">
              <w:r w:rsidDel="00423E91">
                <w:rPr>
                  <w:sz w:val="18"/>
                  <w:szCs w:val="18"/>
                </w:rPr>
                <w:delText xml:space="preserve">КОСГУ 650 «Уменьшение стоимости иных финансовых активов» требует </w:delText>
              </w:r>
              <w:r w:rsidDel="00423E91">
                <w:rPr>
                  <w:sz w:val="18"/>
                  <w:szCs w:val="18"/>
                </w:rPr>
                <w:lastRenderedPageBreak/>
                <w:delText>пояснений правовых оснований примения</w:delText>
              </w:r>
            </w:del>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31" w:author="Зайцев Павел Борисович" w:date="2025-12-17T12:27:00Z">
              <w:r w:rsidDel="00423E91">
                <w:rPr>
                  <w:sz w:val="18"/>
                  <w:szCs w:val="18"/>
                </w:rPr>
                <w:lastRenderedPageBreak/>
                <w:delText xml:space="preserve">ПБС, РБС, </w:delText>
              </w:r>
              <w:r w:rsidDel="00423E91">
                <w:rPr>
                  <w:sz w:val="18"/>
                  <w:szCs w:val="18"/>
                </w:rPr>
                <w:lastRenderedPageBreak/>
                <w:delText>ГРБС (кроме гл.100)</w:delText>
              </w:r>
            </w:del>
          </w:p>
        </w:tc>
        <w:tc>
          <w:tcPr>
            <w:tcW w:w="640"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del w:id="632" w:author="Зайцев Павел Борисович" w:date="2025-12-17T12:27:00Z">
              <w:r w:rsidDel="00423E91">
                <w:rPr>
                  <w:sz w:val="18"/>
                  <w:szCs w:val="18"/>
                </w:rPr>
                <w:lastRenderedPageBreak/>
                <w:delText>П</w:delText>
              </w:r>
            </w:del>
          </w:p>
        </w:tc>
      </w:tr>
      <w:tr w:rsidR="00D70E6A" w:rsidRPr="00A359CC" w:rsidTr="0038547E">
        <w:tc>
          <w:tcPr>
            <w:tcW w:w="768"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r>
              <w:rPr>
                <w:sz w:val="18"/>
                <w:szCs w:val="18"/>
              </w:rPr>
              <w:lastRenderedPageBreak/>
              <w:t>55</w:t>
            </w:r>
          </w:p>
        </w:tc>
        <w:tc>
          <w:tcPr>
            <w:tcW w:w="79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r w:rsidRPr="00A359CC">
              <w:rPr>
                <w:sz w:val="18"/>
                <w:szCs w:val="18"/>
              </w:rPr>
              <w:t>*</w:t>
            </w:r>
            <w:r>
              <w:rPr>
                <w:sz w:val="18"/>
                <w:szCs w:val="18"/>
              </w:rPr>
              <w:t xml:space="preserve"> разделов 1 и 2, кроме КОСГУ 171, 174</w:t>
            </w:r>
          </w:p>
        </w:tc>
        <w:tc>
          <w:tcPr>
            <w:tcW w:w="578" w:type="dxa"/>
            <w:tcBorders>
              <w:top w:val="single" w:sz="4" w:space="0" w:color="000000"/>
              <w:left w:val="single" w:sz="4" w:space="0" w:color="000000"/>
              <w:bottom w:val="single" w:sz="4" w:space="0" w:color="000000"/>
            </w:tcBorders>
            <w:shd w:val="clear" w:color="auto" w:fill="auto"/>
          </w:tcPr>
          <w:p w:rsidR="00D70E6A" w:rsidRPr="0038547E" w:rsidRDefault="00D70E6A" w:rsidP="00D70E6A">
            <w:r>
              <w:t>4,5,</w:t>
            </w:r>
            <w:r w:rsidRPr="0038547E">
              <w:t>6</w:t>
            </w:r>
          </w:p>
        </w:tc>
        <w:tc>
          <w:tcPr>
            <w:tcW w:w="556"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r>
              <w:rPr>
                <w:sz w:val="18"/>
                <w:szCs w:val="18"/>
                <w:lang w:val="en-US"/>
              </w:rPr>
              <w:t>&gt;</w:t>
            </w:r>
            <w:r w:rsidRPr="00A359CC">
              <w:rPr>
                <w:sz w:val="18"/>
                <w:szCs w:val="18"/>
              </w:rPr>
              <w:t>=</w:t>
            </w:r>
            <w:r>
              <w:rPr>
                <w:sz w:val="18"/>
                <w:szCs w:val="18"/>
              </w:rPr>
              <w:t>0</w:t>
            </w:r>
          </w:p>
        </w:tc>
        <w:tc>
          <w:tcPr>
            <w:tcW w:w="2342" w:type="dxa"/>
            <w:tcBorders>
              <w:top w:val="single" w:sz="4" w:space="0" w:color="000000"/>
              <w:left w:val="single" w:sz="4" w:space="0" w:color="000000"/>
              <w:bottom w:val="single" w:sz="4" w:space="0" w:color="000000"/>
            </w:tcBorders>
            <w:shd w:val="clear" w:color="auto" w:fill="auto"/>
          </w:tcPr>
          <w:p w:rsidR="00D70E6A" w:rsidRPr="00A359CC" w:rsidRDefault="00D70E6A" w:rsidP="00D70E6A">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70E6A" w:rsidRPr="0038547E" w:rsidRDefault="00D70E6A" w:rsidP="00D70E6A"/>
        </w:tc>
        <w:tc>
          <w:tcPr>
            <w:tcW w:w="3119" w:type="dxa"/>
            <w:tcBorders>
              <w:top w:val="single" w:sz="4" w:space="0" w:color="000000"/>
              <w:left w:val="single" w:sz="4" w:space="0" w:color="000000"/>
              <w:bottom w:val="single" w:sz="4" w:space="0" w:color="000000"/>
              <w:right w:val="single" w:sz="4" w:space="0" w:color="000000"/>
            </w:tcBorders>
          </w:tcPr>
          <w:p w:rsidR="00D70E6A" w:rsidRPr="00242BA5" w:rsidRDefault="00D70E6A" w:rsidP="00D70E6A">
            <w:pPr>
              <w:rPr>
                <w:sz w:val="18"/>
                <w:szCs w:val="18"/>
              </w:rPr>
            </w:pPr>
            <w:r>
              <w:rPr>
                <w:sz w:val="18"/>
                <w:szCs w:val="18"/>
              </w:rPr>
              <w:t>Отрицательные показатели требуют пояснений</w:t>
            </w:r>
          </w:p>
        </w:tc>
        <w:tc>
          <w:tcPr>
            <w:tcW w:w="776" w:type="dxa"/>
            <w:tcBorders>
              <w:top w:val="single" w:sz="4" w:space="0" w:color="000000"/>
              <w:left w:val="single" w:sz="4" w:space="0" w:color="000000"/>
              <w:bottom w:val="single" w:sz="4" w:space="0" w:color="000000"/>
              <w:right w:val="single" w:sz="4" w:space="0" w:color="000000"/>
            </w:tcBorders>
          </w:tcPr>
          <w:p w:rsidR="00D70E6A" w:rsidRDefault="00D70E6A" w:rsidP="00D70E6A">
            <w:pPr>
              <w:jc w:val="center"/>
              <w:rPr>
                <w:sz w:val="18"/>
                <w:szCs w:val="18"/>
              </w:rPr>
            </w:pPr>
            <w:r>
              <w:rPr>
                <w:sz w:val="18"/>
                <w:szCs w:val="18"/>
              </w:rPr>
              <w:t>ПБС, РБС, ГРБС</w:t>
            </w:r>
          </w:p>
        </w:tc>
        <w:tc>
          <w:tcPr>
            <w:tcW w:w="640" w:type="dxa"/>
            <w:tcBorders>
              <w:top w:val="single" w:sz="4" w:space="0" w:color="000000"/>
              <w:left w:val="single" w:sz="4" w:space="0" w:color="000000"/>
              <w:bottom w:val="single" w:sz="4" w:space="0" w:color="000000"/>
              <w:right w:val="single" w:sz="4" w:space="0" w:color="000000"/>
            </w:tcBorders>
          </w:tcPr>
          <w:p w:rsidR="00D70E6A" w:rsidRPr="00A359CC" w:rsidRDefault="00D70E6A" w:rsidP="00D70E6A">
            <w:pPr>
              <w:jc w:val="center"/>
              <w:rPr>
                <w:sz w:val="18"/>
                <w:szCs w:val="18"/>
              </w:rPr>
            </w:pPr>
            <w:r>
              <w:rPr>
                <w:sz w:val="18"/>
                <w:szCs w:val="18"/>
              </w:rPr>
              <w:t>П</w:t>
            </w:r>
          </w:p>
        </w:tc>
      </w:tr>
    </w:tbl>
    <w:p w:rsidR="000062CB" w:rsidRDefault="000062CB" w:rsidP="00890A2E">
      <w:pPr>
        <w:rPr>
          <w:sz w:val="18"/>
          <w:szCs w:val="18"/>
        </w:rPr>
      </w:pPr>
    </w:p>
    <w:p w:rsidR="00A359CC" w:rsidRPr="00A1781D" w:rsidRDefault="00A359CC" w:rsidP="00890A2E">
      <w:pPr>
        <w:rPr>
          <w:sz w:val="18"/>
          <w:szCs w:val="18"/>
        </w:rPr>
      </w:pPr>
    </w:p>
    <w:p w:rsidR="000922BC" w:rsidRPr="00A1781D" w:rsidRDefault="000922BC">
      <w:pPr>
        <w:rPr>
          <w:sz w:val="18"/>
          <w:szCs w:val="18"/>
        </w:rPr>
      </w:pPr>
      <w:r w:rsidRPr="00A1781D">
        <w:rPr>
          <w:sz w:val="18"/>
          <w:szCs w:val="18"/>
        </w:rPr>
        <w:t>* - соотношение должно быть выполнено для каждой строки (графы).</w:t>
      </w:r>
    </w:p>
    <w:p w:rsidR="000922BC" w:rsidRPr="00A1781D" w:rsidRDefault="000922BC">
      <w:pPr>
        <w:autoSpaceDE w:val="0"/>
        <w:jc w:val="center"/>
        <w:rPr>
          <w:rFonts w:eastAsia="Arial"/>
          <w:b/>
          <w:bCs/>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633" w:name="_Toc424750548"/>
      <w:bookmarkStart w:id="634" w:name="_Toc216965286"/>
      <w:r w:rsidRPr="00A1781D">
        <w:rPr>
          <w:rFonts w:eastAsia="Arial"/>
          <w:b/>
          <w:bCs/>
          <w:sz w:val="18"/>
          <w:szCs w:val="18"/>
        </w:rPr>
        <w:t>9</w:t>
      </w:r>
      <w:r w:rsidR="00890A2E" w:rsidRPr="00A1781D">
        <w:rPr>
          <w:rFonts w:eastAsia="Arial"/>
          <w:b/>
          <w:bCs/>
          <w:sz w:val="18"/>
          <w:szCs w:val="18"/>
        </w:rPr>
        <w:t xml:space="preserve">. </w:t>
      </w:r>
      <w:r w:rsidR="000922BC" w:rsidRPr="00A1781D">
        <w:rPr>
          <w:rFonts w:eastAsia="Arial"/>
          <w:b/>
          <w:bCs/>
          <w:sz w:val="18"/>
          <w:szCs w:val="18"/>
        </w:rPr>
        <w:t>Сведения</w:t>
      </w:r>
      <w:r w:rsidR="00890A2E" w:rsidRPr="00A1781D">
        <w:rPr>
          <w:rFonts w:eastAsia="Arial"/>
          <w:b/>
          <w:bCs/>
          <w:sz w:val="18"/>
          <w:szCs w:val="18"/>
        </w:rPr>
        <w:t xml:space="preserve"> </w:t>
      </w:r>
      <w:r w:rsidR="000922BC" w:rsidRPr="00A1781D">
        <w:rPr>
          <w:rFonts w:eastAsia="Arial"/>
          <w:b/>
          <w:bCs/>
          <w:sz w:val="18"/>
          <w:szCs w:val="18"/>
        </w:rPr>
        <w:t>об исполнении судебных решений по денежным обязательствам</w:t>
      </w:r>
      <w:r w:rsidR="00890A2E" w:rsidRPr="00A1781D">
        <w:rPr>
          <w:rFonts w:eastAsia="Arial"/>
          <w:b/>
          <w:bCs/>
          <w:sz w:val="18"/>
          <w:szCs w:val="18"/>
        </w:rPr>
        <w:t xml:space="preserve"> </w:t>
      </w:r>
      <w:r w:rsidR="000922BC" w:rsidRPr="00A1781D">
        <w:rPr>
          <w:rFonts w:eastAsia="Arial"/>
          <w:b/>
          <w:bCs/>
          <w:sz w:val="18"/>
          <w:szCs w:val="18"/>
        </w:rPr>
        <w:t xml:space="preserve">бюджета (ф. </w:t>
      </w:r>
      <w:r w:rsidR="00646D26" w:rsidRPr="00A1781D">
        <w:rPr>
          <w:rFonts w:eastAsia="Arial"/>
          <w:b/>
          <w:bCs/>
          <w:sz w:val="18"/>
          <w:szCs w:val="18"/>
        </w:rPr>
        <w:t>0503296</w:t>
      </w:r>
      <w:r w:rsidR="000922BC" w:rsidRPr="00A1781D">
        <w:rPr>
          <w:rFonts w:eastAsia="Arial"/>
          <w:b/>
          <w:bCs/>
          <w:sz w:val="18"/>
          <w:szCs w:val="18"/>
        </w:rPr>
        <w:t>),</w:t>
      </w:r>
      <w:r w:rsidR="00890A2E" w:rsidRPr="00A1781D">
        <w:rPr>
          <w:rFonts w:eastAsia="Arial"/>
          <w:b/>
          <w:bCs/>
          <w:sz w:val="18"/>
          <w:szCs w:val="18"/>
        </w:rPr>
        <w:t xml:space="preserve"> </w:t>
      </w:r>
      <w:r w:rsidR="000922BC" w:rsidRPr="00A1781D">
        <w:rPr>
          <w:rFonts w:eastAsia="Arial"/>
          <w:b/>
          <w:bCs/>
          <w:sz w:val="18"/>
          <w:szCs w:val="18"/>
        </w:rPr>
        <w:t>(Справочная таблица по неисполненным исполнительным документам)</w:t>
      </w:r>
      <w:bookmarkEnd w:id="633"/>
      <w:bookmarkEnd w:id="634"/>
    </w:p>
    <w:p w:rsidR="00EF0209" w:rsidRPr="00A1781D" w:rsidDel="00EB4DBF" w:rsidRDefault="00417D2B" w:rsidP="0063341C">
      <w:pPr>
        <w:autoSpaceDE w:val="0"/>
        <w:spacing w:line="102" w:lineRule="atLeast"/>
        <w:ind w:right="5"/>
        <w:rPr>
          <w:del w:id="635" w:author="Зайцев Павел Борисович" w:date="2025-12-18T15:27:00Z"/>
          <w:b/>
          <w:bCs/>
          <w:sz w:val="18"/>
          <w:szCs w:val="18"/>
        </w:rPr>
      </w:pPr>
      <w:del w:id="636" w:author="Зайцев Павел Борисович" w:date="2025-12-18T15:27:00Z">
        <w:r w:rsidRPr="00A1781D" w:rsidDel="00EB4DBF">
          <w:rPr>
            <w:rFonts w:eastAsia="Arial"/>
            <w:b/>
            <w:bCs/>
            <w:sz w:val="18"/>
            <w:szCs w:val="18"/>
          </w:rPr>
          <w:delText xml:space="preserve"> (квартал, год)</w:delText>
        </w:r>
      </w:del>
    </w:p>
    <w:p w:rsidR="000922BC" w:rsidRPr="00A1781D" w:rsidRDefault="000922BC">
      <w:pPr>
        <w:pStyle w:val="140"/>
        <w:autoSpaceDE w:val="0"/>
        <w:spacing w:line="102" w:lineRule="atLeast"/>
        <w:ind w:firstLine="0"/>
        <w:jc w:val="center"/>
        <w:rPr>
          <w:rFonts w:eastAsia="Arial"/>
          <w:b/>
          <w:bCs/>
          <w:sz w:val="18"/>
          <w:szCs w:val="18"/>
          <w:u w:val="single"/>
        </w:rPr>
      </w:pPr>
    </w:p>
    <w:p w:rsidR="003D4004" w:rsidRPr="00A1781D" w:rsidRDefault="00985244" w:rsidP="00865F54">
      <w:pPr>
        <w:rPr>
          <w:b/>
          <w:sz w:val="18"/>
          <w:szCs w:val="18"/>
        </w:rPr>
      </w:pPr>
      <w:r w:rsidRPr="00A1781D">
        <w:rPr>
          <w:b/>
          <w:sz w:val="18"/>
          <w:szCs w:val="18"/>
          <w:u w:val="single"/>
        </w:rPr>
        <w:t>Ко</w:t>
      </w:r>
      <w:r w:rsidR="003D4004" w:rsidRPr="00A1781D">
        <w:rPr>
          <w:b/>
          <w:sz w:val="18"/>
          <w:szCs w:val="18"/>
          <w:u w:val="single"/>
        </w:rPr>
        <w:t xml:space="preserve">нтрольные соотношения для </w:t>
      </w:r>
      <w:proofErr w:type="spellStart"/>
      <w:r w:rsidR="003D4004" w:rsidRPr="00A1781D">
        <w:rPr>
          <w:b/>
          <w:sz w:val="18"/>
          <w:szCs w:val="18"/>
          <w:u w:val="single"/>
        </w:rPr>
        <w:t>внутридокументного</w:t>
      </w:r>
      <w:proofErr w:type="spellEnd"/>
      <w:r w:rsidR="003D4004" w:rsidRPr="00A1781D">
        <w:rPr>
          <w:b/>
          <w:sz w:val="18"/>
          <w:szCs w:val="18"/>
          <w:u w:val="single"/>
        </w:rPr>
        <w:t xml:space="preserve"> контроля ф. 0503296</w:t>
      </w:r>
    </w:p>
    <w:tbl>
      <w:tblPr>
        <w:tblW w:w="10490" w:type="dxa"/>
        <w:tblInd w:w="108" w:type="dxa"/>
        <w:tblLayout w:type="fixed"/>
        <w:tblLook w:val="04A0" w:firstRow="1" w:lastRow="0" w:firstColumn="1" w:lastColumn="0" w:noHBand="0" w:noVBand="1"/>
      </w:tblPr>
      <w:tblGrid>
        <w:gridCol w:w="801"/>
        <w:gridCol w:w="1753"/>
        <w:gridCol w:w="1418"/>
        <w:gridCol w:w="1415"/>
        <w:gridCol w:w="1701"/>
        <w:gridCol w:w="1701"/>
        <w:gridCol w:w="850"/>
        <w:gridCol w:w="851"/>
      </w:tblGrid>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w:t>
            </w:r>
          </w:p>
          <w:p w:rsidR="00C54133" w:rsidRPr="00A1781D" w:rsidRDefault="00C54133" w:rsidP="003D4004">
            <w:pPr>
              <w:snapToGrid w:val="0"/>
              <w:jc w:val="center"/>
              <w:rPr>
                <w:sz w:val="18"/>
                <w:szCs w:val="18"/>
              </w:rPr>
            </w:pPr>
            <w:r w:rsidRPr="00A1781D">
              <w:rPr>
                <w:sz w:val="18"/>
                <w:szCs w:val="18"/>
              </w:rPr>
              <w:t>п/п</w:t>
            </w:r>
          </w:p>
        </w:tc>
        <w:tc>
          <w:tcPr>
            <w:tcW w:w="1753"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418"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Графа</w:t>
            </w:r>
          </w:p>
        </w:tc>
        <w:tc>
          <w:tcPr>
            <w:tcW w:w="1415"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Соотношение</w:t>
            </w:r>
          </w:p>
        </w:tc>
        <w:tc>
          <w:tcPr>
            <w:tcW w:w="1701" w:type="dxa"/>
            <w:tcBorders>
              <w:top w:val="single" w:sz="4" w:space="0" w:color="000000"/>
              <w:left w:val="single" w:sz="4" w:space="0" w:color="000000"/>
              <w:bottom w:val="single" w:sz="4" w:space="0" w:color="000000"/>
              <w:right w:val="nil"/>
            </w:tcBorders>
            <w:hideMark/>
          </w:tcPr>
          <w:p w:rsidR="00C54133" w:rsidRPr="00A1781D" w:rsidRDefault="00C54133" w:rsidP="003D4004">
            <w:pPr>
              <w:snapToGrid w:val="0"/>
              <w:jc w:val="center"/>
              <w:rPr>
                <w:sz w:val="18"/>
                <w:szCs w:val="18"/>
              </w:rPr>
            </w:pPr>
            <w:r w:rsidRPr="00A1781D">
              <w:rPr>
                <w:sz w:val="18"/>
                <w:szCs w:val="18"/>
              </w:rPr>
              <w:t>Строка</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A1781D" w:rsidRDefault="00C54133" w:rsidP="003D4004">
            <w:pPr>
              <w:snapToGrid w:val="0"/>
              <w:jc w:val="center"/>
              <w:rPr>
                <w:sz w:val="18"/>
                <w:szCs w:val="18"/>
              </w:rPr>
            </w:pPr>
            <w:r w:rsidRPr="00A1781D">
              <w:rPr>
                <w:sz w:val="18"/>
                <w:szCs w:val="18"/>
              </w:rPr>
              <w:t>Графа</w:t>
            </w:r>
          </w:p>
        </w:tc>
        <w:tc>
          <w:tcPr>
            <w:tcW w:w="850"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sidRPr="00A1781D">
              <w:rPr>
                <w:sz w:val="18"/>
                <w:szCs w:val="18"/>
              </w:rPr>
              <w:t>Тип контроля</w:t>
            </w:r>
          </w:p>
        </w:tc>
        <w:tc>
          <w:tcPr>
            <w:tcW w:w="851" w:type="dxa"/>
            <w:tcBorders>
              <w:top w:val="single" w:sz="4" w:space="0" w:color="000000"/>
              <w:left w:val="single" w:sz="4" w:space="0" w:color="000000"/>
              <w:bottom w:val="single" w:sz="4" w:space="0" w:color="000000"/>
              <w:right w:val="single" w:sz="4" w:space="0" w:color="000000"/>
            </w:tcBorders>
          </w:tcPr>
          <w:p w:rsidR="00C54133" w:rsidRPr="00A1781D" w:rsidRDefault="00C54133" w:rsidP="003D4004">
            <w:pPr>
              <w:snapToGrid w:val="0"/>
              <w:jc w:val="center"/>
              <w:rPr>
                <w:sz w:val="18"/>
                <w:szCs w:val="18"/>
              </w:rPr>
            </w:pPr>
            <w:r>
              <w:rPr>
                <w:sz w:val="18"/>
                <w:szCs w:val="18"/>
              </w:rPr>
              <w:t>Тип Субъекта</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1</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 xml:space="preserve">*(кроме </w:t>
            </w:r>
            <w:r>
              <w:rPr>
                <w:sz w:val="18"/>
                <w:szCs w:val="18"/>
              </w:rPr>
              <w:t>г</w:t>
            </w:r>
            <w:r w:rsidRPr="00FB2CC0">
              <w:rPr>
                <w:sz w:val="18"/>
                <w:szCs w:val="18"/>
              </w:rPr>
              <w:t>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П</w:t>
            </w:r>
          </w:p>
        </w:tc>
        <w:tc>
          <w:tcPr>
            <w:tcW w:w="851" w:type="dxa"/>
            <w:tcBorders>
              <w:top w:val="single" w:sz="4" w:space="0" w:color="000000"/>
              <w:left w:val="single" w:sz="4" w:space="0" w:color="000000"/>
              <w:bottom w:val="single" w:sz="4" w:space="0" w:color="000000"/>
              <w:right w:val="single" w:sz="4" w:space="0" w:color="000000"/>
            </w:tcBorders>
          </w:tcPr>
          <w:p w:rsidR="00C54133" w:rsidDel="00D44D05"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2</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020</w:t>
            </w:r>
          </w:p>
        </w:tc>
        <w:tc>
          <w:tcPr>
            <w:tcW w:w="1418" w:type="dxa"/>
            <w:tcBorders>
              <w:top w:val="single" w:sz="4" w:space="0" w:color="000000"/>
              <w:left w:val="single" w:sz="4" w:space="0" w:color="000000"/>
              <w:bottom w:val="single" w:sz="4" w:space="0" w:color="000000"/>
              <w:right w:val="nil"/>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021</w:t>
            </w:r>
          </w:p>
        </w:tc>
        <w:tc>
          <w:tcPr>
            <w:tcW w:w="1701" w:type="dxa"/>
            <w:tcBorders>
              <w:top w:val="single" w:sz="4" w:space="0" w:color="000000"/>
              <w:left w:val="single" w:sz="4" w:space="0" w:color="000000"/>
              <w:bottom w:val="single" w:sz="4" w:space="0" w:color="000000"/>
              <w:right w:val="single" w:sz="4" w:space="0" w:color="000000"/>
            </w:tcBorders>
          </w:tcPr>
          <w:p w:rsidR="00C54133" w:rsidRPr="00FB2CC0" w:rsidDel="00EC1795" w:rsidRDefault="00C54133" w:rsidP="009C0654">
            <w:pPr>
              <w:autoSpaceDE w:val="0"/>
              <w:snapToGrid w:val="0"/>
              <w:spacing w:line="102" w:lineRule="atLeast"/>
              <w:rPr>
                <w:sz w:val="18"/>
                <w:szCs w:val="18"/>
              </w:rPr>
            </w:pPr>
            <w:r w:rsidRPr="00FB2CC0">
              <w:rPr>
                <w:sz w:val="18"/>
                <w:szCs w:val="18"/>
              </w:rPr>
              <w:t>*(кроме гр. 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3</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8</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3+4-5-6+7</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4</w:t>
            </w:r>
          </w:p>
        </w:tc>
        <w:tc>
          <w:tcPr>
            <w:tcW w:w="1753"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030</w:t>
            </w:r>
          </w:p>
        </w:tc>
        <w:tc>
          <w:tcPr>
            <w:tcW w:w="1418"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5" w:type="dxa"/>
            <w:tcBorders>
              <w:top w:val="single" w:sz="4" w:space="0" w:color="000000"/>
              <w:left w:val="single" w:sz="4" w:space="0" w:color="000000"/>
              <w:bottom w:val="single" w:sz="4" w:space="0" w:color="000000"/>
              <w:right w:val="nil"/>
            </w:tcBorders>
            <w:hideMark/>
          </w:tcPr>
          <w:p w:rsidR="00C54133" w:rsidRPr="00FB2CC0" w:rsidRDefault="00C54133" w:rsidP="003D4004">
            <w:pPr>
              <w:autoSpaceDE w:val="0"/>
              <w:snapToGrid w:val="0"/>
              <w:spacing w:line="102" w:lineRule="atLeast"/>
              <w:jc w:val="center"/>
              <w:rPr>
                <w:sz w:val="18"/>
                <w:szCs w:val="18"/>
              </w:rPr>
            </w:pPr>
            <w:r w:rsidRPr="00FB2CC0">
              <w:rPr>
                <w:sz w:val="18"/>
                <w:szCs w:val="18"/>
              </w:rPr>
              <w:t>=</w:t>
            </w:r>
          </w:p>
        </w:tc>
        <w:tc>
          <w:tcPr>
            <w:tcW w:w="1701" w:type="dxa"/>
            <w:tcBorders>
              <w:top w:val="single" w:sz="4" w:space="0" w:color="000000"/>
              <w:left w:val="single" w:sz="4" w:space="0" w:color="000000"/>
              <w:bottom w:val="single" w:sz="4" w:space="0" w:color="000000"/>
              <w:right w:val="nil"/>
            </w:tcBorders>
            <w:hideMark/>
          </w:tcPr>
          <w:p w:rsidR="00C54133" w:rsidRPr="00FB2CC0" w:rsidRDefault="00C54133" w:rsidP="009C0654">
            <w:pPr>
              <w:autoSpaceDE w:val="0"/>
              <w:snapToGrid w:val="0"/>
              <w:spacing w:line="102" w:lineRule="atLeast"/>
              <w:rPr>
                <w:sz w:val="18"/>
                <w:szCs w:val="18"/>
              </w:rPr>
            </w:pPr>
            <w:r w:rsidRPr="00FB2CC0">
              <w:rPr>
                <w:sz w:val="18"/>
                <w:szCs w:val="18"/>
              </w:rPr>
              <w:t>010+020</w:t>
            </w:r>
          </w:p>
        </w:tc>
        <w:tc>
          <w:tcPr>
            <w:tcW w:w="1701" w:type="dxa"/>
            <w:tcBorders>
              <w:top w:val="single" w:sz="4" w:space="0" w:color="000000"/>
              <w:left w:val="single" w:sz="4" w:space="0" w:color="000000"/>
              <w:bottom w:val="single" w:sz="4" w:space="0" w:color="000000"/>
              <w:right w:val="single" w:sz="4" w:space="0" w:color="000000"/>
            </w:tcBorders>
            <w:hideMark/>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Del="00417D2B" w:rsidRDefault="00C54133" w:rsidP="003D4004">
            <w:pPr>
              <w:autoSpaceDE w:val="0"/>
              <w:snapToGrid w:val="0"/>
              <w:spacing w:line="102" w:lineRule="atLeast"/>
              <w:jc w:val="center"/>
              <w:rPr>
                <w:sz w:val="18"/>
                <w:szCs w:val="18"/>
              </w:rPr>
            </w:pPr>
            <w:r w:rsidRPr="00FB2CC0">
              <w:rPr>
                <w:sz w:val="18"/>
                <w:szCs w:val="18"/>
              </w:rPr>
              <w:t>5</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010, 011</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 xml:space="preserve">Графа 7 не равна 0 </w:t>
            </w:r>
            <w:r w:rsidR="00EE5820">
              <w:rPr>
                <w:sz w:val="18"/>
                <w:szCs w:val="18"/>
              </w:rPr>
              <w:t>–</w:t>
            </w:r>
            <w:r w:rsidRPr="00FB2CC0">
              <w:rPr>
                <w:sz w:val="18"/>
                <w:szCs w:val="18"/>
              </w:rPr>
              <w:t xml:space="preserve"> требуется пояснение</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П</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C54133" w:rsidRPr="00A1781D" w:rsidTr="006A68D4">
        <w:trPr>
          <w:trHeight w:val="263"/>
        </w:trPr>
        <w:tc>
          <w:tcPr>
            <w:tcW w:w="801"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rPr>
            </w:pPr>
            <w:r w:rsidRPr="00FB2CC0">
              <w:rPr>
                <w:sz w:val="18"/>
                <w:szCs w:val="18"/>
              </w:rPr>
              <w:t>6</w:t>
            </w:r>
          </w:p>
        </w:tc>
        <w:tc>
          <w:tcPr>
            <w:tcW w:w="1753"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w:t>
            </w:r>
          </w:p>
        </w:tc>
        <w:tc>
          <w:tcPr>
            <w:tcW w:w="1418" w:type="dxa"/>
            <w:tcBorders>
              <w:top w:val="single" w:sz="4" w:space="0" w:color="000000"/>
              <w:left w:val="single" w:sz="4" w:space="0" w:color="000000"/>
              <w:bottom w:val="single" w:sz="4" w:space="0" w:color="000000"/>
              <w:right w:val="nil"/>
            </w:tcBorders>
          </w:tcPr>
          <w:p w:rsidR="00C54133" w:rsidRPr="00FB2CC0" w:rsidRDefault="00C54133" w:rsidP="009C0654">
            <w:pPr>
              <w:autoSpaceDE w:val="0"/>
              <w:snapToGrid w:val="0"/>
              <w:spacing w:line="102" w:lineRule="atLeast"/>
              <w:rPr>
                <w:sz w:val="18"/>
                <w:szCs w:val="18"/>
              </w:rPr>
            </w:pPr>
            <w:r w:rsidRPr="00FB2CC0">
              <w:rPr>
                <w:sz w:val="18"/>
                <w:szCs w:val="18"/>
              </w:rPr>
              <w:t>*(кроме гр. 7)</w:t>
            </w:r>
          </w:p>
        </w:tc>
        <w:tc>
          <w:tcPr>
            <w:tcW w:w="1415" w:type="dxa"/>
            <w:tcBorders>
              <w:top w:val="single" w:sz="4" w:space="0" w:color="000000"/>
              <w:left w:val="single" w:sz="4" w:space="0" w:color="000000"/>
              <w:bottom w:val="single" w:sz="4" w:space="0" w:color="000000"/>
              <w:right w:val="nil"/>
            </w:tcBorders>
          </w:tcPr>
          <w:p w:rsidR="00C54133" w:rsidRPr="00FB2CC0" w:rsidRDefault="00C54133" w:rsidP="003D4004">
            <w:pPr>
              <w:autoSpaceDE w:val="0"/>
              <w:snapToGrid w:val="0"/>
              <w:spacing w:line="102" w:lineRule="atLeast"/>
              <w:jc w:val="center"/>
              <w:rPr>
                <w:sz w:val="18"/>
                <w:szCs w:val="18"/>
                <w:lang w:val="en-US"/>
              </w:rPr>
            </w:pPr>
            <w:r w:rsidRPr="00FB2CC0">
              <w:rPr>
                <w:sz w:val="18"/>
                <w:szCs w:val="18"/>
                <w:lang w:val="en-US"/>
              </w:rPr>
              <w:t>&gt;=0</w:t>
            </w:r>
          </w:p>
        </w:tc>
        <w:tc>
          <w:tcPr>
            <w:tcW w:w="3402" w:type="dxa"/>
            <w:gridSpan w:val="2"/>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sidRPr="00FB2CC0">
              <w:rPr>
                <w:sz w:val="18"/>
                <w:szCs w:val="18"/>
              </w:rPr>
              <w:t>По всем графам, кроме гр.7, значения не могут быть отрицательными</w:t>
            </w:r>
          </w:p>
        </w:tc>
        <w:tc>
          <w:tcPr>
            <w:tcW w:w="850" w:type="dxa"/>
            <w:tcBorders>
              <w:top w:val="single" w:sz="4" w:space="0" w:color="000000"/>
              <w:left w:val="single" w:sz="4" w:space="0" w:color="000000"/>
              <w:bottom w:val="single" w:sz="4" w:space="0" w:color="000000"/>
              <w:right w:val="single" w:sz="4" w:space="0" w:color="000000"/>
            </w:tcBorders>
          </w:tcPr>
          <w:p w:rsidR="00C54133" w:rsidRPr="00FB2CC0" w:rsidRDefault="00C54133" w:rsidP="009C0654">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C54133" w:rsidRDefault="00C54133" w:rsidP="009C0654">
            <w:pPr>
              <w:autoSpaceDE w:val="0"/>
              <w:snapToGrid w:val="0"/>
              <w:spacing w:line="102" w:lineRule="atLeast"/>
              <w:rPr>
                <w:sz w:val="18"/>
                <w:szCs w:val="18"/>
              </w:rPr>
            </w:pPr>
            <w:r>
              <w:rPr>
                <w:sz w:val="18"/>
                <w:szCs w:val="18"/>
              </w:rPr>
              <w:t>ПБС, РБС, ГРБС</w:t>
            </w:r>
          </w:p>
        </w:tc>
      </w:tr>
      <w:tr w:rsidR="00D630A8" w:rsidRPr="00A1781D" w:rsidTr="00D630A8">
        <w:trPr>
          <w:trHeight w:val="263"/>
        </w:trPr>
        <w:tc>
          <w:tcPr>
            <w:tcW w:w="801" w:type="dxa"/>
            <w:tcBorders>
              <w:top w:val="single" w:sz="4" w:space="0" w:color="000000"/>
              <w:left w:val="single" w:sz="4" w:space="0" w:color="000000"/>
              <w:bottom w:val="single" w:sz="4" w:space="0" w:color="000000"/>
              <w:right w:val="nil"/>
            </w:tcBorders>
          </w:tcPr>
          <w:p w:rsidR="00D630A8" w:rsidRPr="00FB2CC0" w:rsidRDefault="00D630A8" w:rsidP="00D630A8">
            <w:pPr>
              <w:autoSpaceDE w:val="0"/>
              <w:snapToGrid w:val="0"/>
              <w:spacing w:line="102" w:lineRule="atLeast"/>
              <w:jc w:val="center"/>
              <w:rPr>
                <w:sz w:val="18"/>
                <w:szCs w:val="18"/>
              </w:rPr>
            </w:pPr>
            <w:r>
              <w:rPr>
                <w:sz w:val="18"/>
                <w:szCs w:val="18"/>
              </w:rPr>
              <w:t>7</w:t>
            </w:r>
          </w:p>
        </w:tc>
        <w:tc>
          <w:tcPr>
            <w:tcW w:w="1753" w:type="dxa"/>
            <w:tcBorders>
              <w:top w:val="single" w:sz="4" w:space="0" w:color="000000"/>
              <w:left w:val="single" w:sz="4" w:space="0" w:color="000000"/>
              <w:bottom w:val="single" w:sz="4" w:space="0" w:color="000000"/>
              <w:right w:val="nil"/>
            </w:tcBorders>
          </w:tcPr>
          <w:p w:rsidR="00D630A8" w:rsidRPr="00FB2CC0" w:rsidRDefault="00D630A8" w:rsidP="00D630A8">
            <w:pPr>
              <w:autoSpaceDE w:val="0"/>
              <w:snapToGrid w:val="0"/>
              <w:spacing w:line="102" w:lineRule="atLeast"/>
              <w:rPr>
                <w:sz w:val="18"/>
                <w:szCs w:val="18"/>
              </w:rPr>
            </w:pPr>
            <w:r>
              <w:rPr>
                <w:sz w:val="18"/>
                <w:szCs w:val="18"/>
              </w:rPr>
              <w:t>030 (Сведения)</w:t>
            </w:r>
          </w:p>
        </w:tc>
        <w:tc>
          <w:tcPr>
            <w:tcW w:w="1418" w:type="dxa"/>
            <w:tcBorders>
              <w:top w:val="single" w:sz="4" w:space="0" w:color="000000"/>
              <w:left w:val="single" w:sz="4" w:space="0" w:color="000000"/>
              <w:bottom w:val="single" w:sz="4" w:space="0" w:color="000000"/>
              <w:right w:val="nil"/>
            </w:tcBorders>
          </w:tcPr>
          <w:p w:rsidR="00D630A8" w:rsidRPr="00FB2CC0" w:rsidRDefault="00D630A8" w:rsidP="00D630A8">
            <w:pPr>
              <w:autoSpaceDE w:val="0"/>
              <w:snapToGrid w:val="0"/>
              <w:spacing w:line="102" w:lineRule="atLeast"/>
              <w:rPr>
                <w:sz w:val="18"/>
                <w:szCs w:val="18"/>
              </w:rPr>
            </w:pPr>
            <w:r>
              <w:rPr>
                <w:sz w:val="18"/>
                <w:szCs w:val="18"/>
              </w:rPr>
              <w:t>8</w:t>
            </w:r>
          </w:p>
        </w:tc>
        <w:tc>
          <w:tcPr>
            <w:tcW w:w="1415" w:type="dxa"/>
            <w:tcBorders>
              <w:top w:val="single" w:sz="4" w:space="0" w:color="000000"/>
              <w:left w:val="single" w:sz="4" w:space="0" w:color="000000"/>
              <w:bottom w:val="single" w:sz="4" w:space="0" w:color="000000"/>
              <w:right w:val="nil"/>
            </w:tcBorders>
          </w:tcPr>
          <w:p w:rsidR="00D630A8" w:rsidRPr="00FB2CC0" w:rsidRDefault="00D630A8" w:rsidP="00D630A8">
            <w:pPr>
              <w:autoSpaceDE w:val="0"/>
              <w:snapToGrid w:val="0"/>
              <w:spacing w:line="102" w:lineRule="atLeast"/>
              <w:jc w:val="center"/>
              <w:rPr>
                <w:sz w:val="18"/>
                <w:szCs w:val="18"/>
                <w:lang w:val="en-US"/>
              </w:rPr>
            </w:pPr>
            <w:r w:rsidRPr="00FB2CC0">
              <w:rPr>
                <w:sz w:val="18"/>
                <w:szCs w:val="18"/>
                <w:lang w:val="en-US"/>
              </w:rPr>
              <w:t>=</w:t>
            </w:r>
          </w:p>
        </w:tc>
        <w:tc>
          <w:tcPr>
            <w:tcW w:w="1701" w:type="dxa"/>
            <w:tcBorders>
              <w:top w:val="single" w:sz="4" w:space="0" w:color="000000"/>
              <w:left w:val="single" w:sz="4" w:space="0" w:color="000000"/>
              <w:bottom w:val="single" w:sz="4" w:space="0" w:color="000000"/>
              <w:right w:val="single" w:sz="4" w:space="0" w:color="000000"/>
            </w:tcBorders>
          </w:tcPr>
          <w:p w:rsidR="00D630A8" w:rsidRPr="00FB2CC0" w:rsidRDefault="00D630A8" w:rsidP="00D630A8">
            <w:pPr>
              <w:autoSpaceDE w:val="0"/>
              <w:snapToGrid w:val="0"/>
              <w:spacing w:line="102" w:lineRule="atLeast"/>
              <w:rPr>
                <w:sz w:val="18"/>
                <w:szCs w:val="18"/>
              </w:rPr>
            </w:pPr>
            <w:r>
              <w:rPr>
                <w:sz w:val="18"/>
                <w:szCs w:val="18"/>
              </w:rPr>
              <w:t>Итого (справочная таблица)</w:t>
            </w:r>
          </w:p>
        </w:tc>
        <w:tc>
          <w:tcPr>
            <w:tcW w:w="1701" w:type="dxa"/>
            <w:tcBorders>
              <w:top w:val="single" w:sz="4" w:space="0" w:color="000000"/>
              <w:left w:val="single" w:sz="4" w:space="0" w:color="000000"/>
              <w:bottom w:val="single" w:sz="4" w:space="0" w:color="000000"/>
              <w:right w:val="single" w:sz="4" w:space="0" w:color="000000"/>
            </w:tcBorders>
          </w:tcPr>
          <w:p w:rsidR="00D630A8" w:rsidRPr="00FB2CC0" w:rsidRDefault="00D630A8" w:rsidP="00D630A8">
            <w:pPr>
              <w:autoSpaceDE w:val="0"/>
              <w:snapToGrid w:val="0"/>
              <w:spacing w:line="102" w:lineRule="atLeast"/>
              <w:rPr>
                <w:sz w:val="18"/>
                <w:szCs w:val="18"/>
              </w:rPr>
            </w:pPr>
            <w:r>
              <w:rPr>
                <w:sz w:val="18"/>
                <w:szCs w:val="18"/>
              </w:rPr>
              <w:t>3</w:t>
            </w:r>
          </w:p>
        </w:tc>
        <w:tc>
          <w:tcPr>
            <w:tcW w:w="850" w:type="dxa"/>
            <w:tcBorders>
              <w:top w:val="single" w:sz="4" w:space="0" w:color="000000"/>
              <w:left w:val="single" w:sz="4" w:space="0" w:color="000000"/>
              <w:bottom w:val="single" w:sz="4" w:space="0" w:color="000000"/>
              <w:right w:val="single" w:sz="4" w:space="0" w:color="000000"/>
            </w:tcBorders>
          </w:tcPr>
          <w:p w:rsidR="00D630A8" w:rsidRPr="00FB2CC0" w:rsidRDefault="00D630A8" w:rsidP="00D630A8">
            <w:pPr>
              <w:autoSpaceDE w:val="0"/>
              <w:snapToGrid w:val="0"/>
              <w:spacing w:line="102" w:lineRule="atLeast"/>
              <w:rPr>
                <w:sz w:val="18"/>
                <w:szCs w:val="18"/>
              </w:rPr>
            </w:pPr>
            <w:r>
              <w:rPr>
                <w:sz w:val="18"/>
                <w:szCs w:val="18"/>
              </w:rPr>
              <w:t>Б</w:t>
            </w:r>
          </w:p>
        </w:tc>
        <w:tc>
          <w:tcPr>
            <w:tcW w:w="851" w:type="dxa"/>
            <w:tcBorders>
              <w:top w:val="single" w:sz="4" w:space="0" w:color="000000"/>
              <w:left w:val="single" w:sz="4" w:space="0" w:color="000000"/>
              <w:bottom w:val="single" w:sz="4" w:space="0" w:color="000000"/>
              <w:right w:val="single" w:sz="4" w:space="0" w:color="000000"/>
            </w:tcBorders>
          </w:tcPr>
          <w:p w:rsidR="00D630A8" w:rsidRDefault="00D630A8" w:rsidP="00D630A8">
            <w:pPr>
              <w:autoSpaceDE w:val="0"/>
              <w:snapToGrid w:val="0"/>
              <w:spacing w:line="102" w:lineRule="atLeast"/>
              <w:rPr>
                <w:sz w:val="18"/>
                <w:szCs w:val="18"/>
              </w:rPr>
            </w:pPr>
            <w:r>
              <w:rPr>
                <w:sz w:val="18"/>
                <w:szCs w:val="18"/>
              </w:rPr>
              <w:t>ПБС, РБС, ГРБС</w:t>
            </w:r>
          </w:p>
        </w:tc>
      </w:tr>
    </w:tbl>
    <w:p w:rsidR="003D4004" w:rsidRPr="009C0654" w:rsidRDefault="003D4004" w:rsidP="003D4004">
      <w:pPr>
        <w:rPr>
          <w:sz w:val="18"/>
          <w:szCs w:val="18"/>
        </w:rPr>
      </w:pPr>
      <w:r w:rsidRPr="009C0654">
        <w:rPr>
          <w:sz w:val="18"/>
          <w:szCs w:val="18"/>
        </w:rPr>
        <w:t>* - соотношение должно быть выполнено для каждой строки (графы).</w:t>
      </w:r>
    </w:p>
    <w:p w:rsidR="003D4004" w:rsidRPr="00A1781D" w:rsidRDefault="003D4004" w:rsidP="003D4004">
      <w:pPr>
        <w:rPr>
          <w:rFonts w:eastAsia="Arial"/>
          <w:sz w:val="18"/>
          <w:szCs w:val="18"/>
          <w:u w:val="single"/>
        </w:rPr>
      </w:pPr>
    </w:p>
    <w:p w:rsidR="003D4004" w:rsidRPr="00785CE1" w:rsidRDefault="003D4004" w:rsidP="003D4004">
      <w:pPr>
        <w:autoSpaceDE w:val="0"/>
        <w:spacing w:line="102" w:lineRule="atLeast"/>
        <w:jc w:val="both"/>
        <w:rPr>
          <w:rFonts w:eastAsia="Arial"/>
          <w:b/>
          <w:sz w:val="18"/>
          <w:szCs w:val="18"/>
        </w:rPr>
      </w:pPr>
      <w:r w:rsidRPr="00785CE1">
        <w:rPr>
          <w:rFonts w:eastAsia="Arial"/>
          <w:b/>
          <w:sz w:val="18"/>
          <w:szCs w:val="18"/>
        </w:rPr>
        <w:t xml:space="preserve">Контрольные соотношения для </w:t>
      </w:r>
      <w:proofErr w:type="spellStart"/>
      <w:r w:rsidRPr="00785CE1">
        <w:rPr>
          <w:rFonts w:eastAsia="Arial"/>
          <w:b/>
          <w:sz w:val="18"/>
          <w:szCs w:val="18"/>
        </w:rPr>
        <w:t>внутридокументного</w:t>
      </w:r>
      <w:proofErr w:type="spellEnd"/>
      <w:r w:rsidRPr="00785CE1">
        <w:rPr>
          <w:rFonts w:eastAsia="Arial"/>
          <w:b/>
          <w:sz w:val="18"/>
          <w:szCs w:val="18"/>
        </w:rPr>
        <w:t xml:space="preserve"> контроля Справочной таблицы по неисполненным </w:t>
      </w:r>
      <w:r w:rsidR="00304A13">
        <w:rPr>
          <w:rFonts w:eastAsia="Arial"/>
          <w:b/>
          <w:sz w:val="18"/>
          <w:szCs w:val="18"/>
        </w:rPr>
        <w:t>решениям судов</w:t>
      </w:r>
    </w:p>
    <w:tbl>
      <w:tblPr>
        <w:tblW w:w="10490" w:type="dxa"/>
        <w:tblInd w:w="108" w:type="dxa"/>
        <w:tblLayout w:type="fixed"/>
        <w:tblLook w:val="0000" w:firstRow="0" w:lastRow="0" w:firstColumn="0" w:lastColumn="0" w:noHBand="0" w:noVBand="0"/>
      </w:tblPr>
      <w:tblGrid>
        <w:gridCol w:w="1100"/>
        <w:gridCol w:w="900"/>
        <w:gridCol w:w="1700"/>
        <w:gridCol w:w="1400"/>
        <w:gridCol w:w="1563"/>
        <w:gridCol w:w="655"/>
        <w:gridCol w:w="709"/>
        <w:gridCol w:w="1754"/>
        <w:gridCol w:w="709"/>
      </w:tblGrid>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 п/п</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Соотношение</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Строка</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Графа</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sidRPr="00A1781D">
              <w:rPr>
                <w:sz w:val="18"/>
                <w:szCs w:val="18"/>
              </w:rPr>
              <w:t>Тип контроля</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Комментарий</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3D4004">
            <w:pPr>
              <w:rPr>
                <w:sz w:val="18"/>
                <w:szCs w:val="18"/>
              </w:rPr>
            </w:pPr>
            <w:r>
              <w:rPr>
                <w:sz w:val="18"/>
                <w:szCs w:val="18"/>
              </w:rPr>
              <w:t>Тип Субъекта</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1</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sidRPr="00A1781D">
              <w:rPr>
                <w:sz w:val="18"/>
                <w:szCs w:val="18"/>
              </w:rPr>
              <w:t>Сумма всех строк</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3D4004">
            <w:pPr>
              <w:rPr>
                <w:sz w:val="18"/>
                <w:szCs w:val="18"/>
              </w:rPr>
            </w:pPr>
            <w:r w:rsidRPr="00A1781D">
              <w:rPr>
                <w:sz w:val="18"/>
                <w:szCs w:val="18"/>
              </w:rPr>
              <w:t>*</w:t>
            </w: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3D4004">
            <w:pPr>
              <w:rPr>
                <w:sz w:val="18"/>
                <w:szCs w:val="18"/>
              </w:rPr>
            </w:pPr>
            <w:r>
              <w:rPr>
                <w:sz w:val="18"/>
                <w:szCs w:val="18"/>
              </w:rPr>
              <w:t>ПБС, РБС, ГРБС</w:t>
            </w:r>
          </w:p>
        </w:tc>
      </w:tr>
      <w:tr w:rsidR="00D630A8" w:rsidRPr="00A1781D" w:rsidTr="00D630A8">
        <w:tc>
          <w:tcPr>
            <w:tcW w:w="1100" w:type="dxa"/>
            <w:tcBorders>
              <w:top w:val="single" w:sz="4" w:space="0" w:color="000000"/>
              <w:left w:val="single" w:sz="4" w:space="0" w:color="000000"/>
              <w:bottom w:val="single" w:sz="4" w:space="0" w:color="000000"/>
            </w:tcBorders>
            <w:shd w:val="clear" w:color="auto" w:fill="auto"/>
          </w:tcPr>
          <w:p w:rsidR="00D630A8" w:rsidRPr="00A1781D" w:rsidRDefault="00D630A8" w:rsidP="00D630A8">
            <w:pPr>
              <w:rPr>
                <w:sz w:val="18"/>
                <w:szCs w:val="18"/>
              </w:rPr>
            </w:pPr>
            <w:r>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D630A8" w:rsidRPr="00022B3B" w:rsidRDefault="00D630A8" w:rsidP="00D630A8">
            <w:pPr>
              <w:rPr>
                <w:sz w:val="18"/>
                <w:szCs w:val="18"/>
              </w:rPr>
            </w:pPr>
            <w:r w:rsidRPr="00A1781D">
              <w:rPr>
                <w:sz w:val="18"/>
                <w:szCs w:val="18"/>
              </w:rPr>
              <w:t>Итого</w:t>
            </w:r>
            <w:r>
              <w:rPr>
                <w:sz w:val="18"/>
                <w:szCs w:val="18"/>
              </w:rPr>
              <w:t xml:space="preserve">, в случае, если гр. 3 </w:t>
            </w:r>
            <w:r w:rsidRPr="00022B3B">
              <w:rPr>
                <w:sz w:val="18"/>
                <w:szCs w:val="18"/>
              </w:rPr>
              <w:t>&lt;&gt; 0</w:t>
            </w:r>
          </w:p>
        </w:tc>
        <w:tc>
          <w:tcPr>
            <w:tcW w:w="1700" w:type="dxa"/>
            <w:tcBorders>
              <w:top w:val="single" w:sz="4" w:space="0" w:color="000000"/>
              <w:left w:val="single" w:sz="4" w:space="0" w:color="000000"/>
              <w:bottom w:val="single" w:sz="4" w:space="0" w:color="000000"/>
            </w:tcBorders>
            <w:shd w:val="clear" w:color="auto" w:fill="auto"/>
          </w:tcPr>
          <w:p w:rsidR="00D630A8" w:rsidRPr="00A1781D" w:rsidRDefault="00D630A8" w:rsidP="00D630A8">
            <w:pPr>
              <w:rPr>
                <w:sz w:val="18"/>
                <w:szCs w:val="18"/>
              </w:rPr>
            </w:pPr>
            <w:r>
              <w:rPr>
                <w:sz w:val="18"/>
                <w:szCs w:val="18"/>
              </w:rPr>
              <w:t>2</w:t>
            </w:r>
          </w:p>
        </w:tc>
        <w:tc>
          <w:tcPr>
            <w:tcW w:w="1400" w:type="dxa"/>
            <w:tcBorders>
              <w:top w:val="single" w:sz="4" w:space="0" w:color="000000"/>
              <w:left w:val="single" w:sz="4" w:space="0" w:color="000000"/>
              <w:bottom w:val="single" w:sz="4" w:space="0" w:color="000000"/>
            </w:tcBorders>
            <w:shd w:val="clear" w:color="auto" w:fill="auto"/>
          </w:tcPr>
          <w:p w:rsidR="00D630A8" w:rsidRPr="00022B3B" w:rsidRDefault="00D630A8" w:rsidP="00D630A8">
            <w:pPr>
              <w:rPr>
                <w:sz w:val="18"/>
                <w:szCs w:val="18"/>
              </w:rPr>
            </w:pPr>
            <w:r w:rsidRPr="00022B3B">
              <w:rPr>
                <w:sz w:val="18"/>
                <w:szCs w:val="18"/>
              </w:rPr>
              <w:t>&gt;0</w:t>
            </w:r>
          </w:p>
        </w:tc>
        <w:tc>
          <w:tcPr>
            <w:tcW w:w="1563" w:type="dxa"/>
            <w:tcBorders>
              <w:top w:val="single" w:sz="4" w:space="0" w:color="000000"/>
              <w:left w:val="single" w:sz="4" w:space="0" w:color="000000"/>
              <w:bottom w:val="single" w:sz="4" w:space="0" w:color="000000"/>
            </w:tcBorders>
            <w:shd w:val="clear" w:color="auto" w:fill="auto"/>
          </w:tcPr>
          <w:p w:rsidR="00D630A8" w:rsidRPr="00A1781D" w:rsidRDefault="00D630A8" w:rsidP="00D630A8">
            <w:pPr>
              <w:rPr>
                <w:sz w:val="18"/>
                <w:szCs w:val="18"/>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D630A8" w:rsidRPr="00A1781D" w:rsidRDefault="00D630A8" w:rsidP="00D630A8">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D630A8" w:rsidRPr="00A1781D" w:rsidRDefault="00D630A8" w:rsidP="00D630A8">
            <w:pPr>
              <w:rPr>
                <w:sz w:val="18"/>
                <w:szCs w:val="18"/>
              </w:rPr>
            </w:pPr>
          </w:p>
        </w:tc>
        <w:tc>
          <w:tcPr>
            <w:tcW w:w="1754" w:type="dxa"/>
            <w:tcBorders>
              <w:top w:val="single" w:sz="4" w:space="0" w:color="000000"/>
              <w:left w:val="single" w:sz="4" w:space="0" w:color="000000"/>
              <w:bottom w:val="single" w:sz="4" w:space="0" w:color="000000"/>
              <w:right w:val="single" w:sz="4" w:space="0" w:color="000000"/>
            </w:tcBorders>
          </w:tcPr>
          <w:p w:rsidR="00D630A8" w:rsidRPr="00022B3B" w:rsidRDefault="00D630A8" w:rsidP="00D630A8">
            <w:pPr>
              <w:rPr>
                <w:sz w:val="18"/>
                <w:szCs w:val="18"/>
              </w:rPr>
            </w:pPr>
            <w:r>
              <w:rPr>
                <w:sz w:val="18"/>
                <w:szCs w:val="18"/>
              </w:rPr>
              <w:t xml:space="preserve">Количество исполнительных листов не может быть </w:t>
            </w:r>
            <w:r w:rsidRPr="00022B3B">
              <w:rPr>
                <w:sz w:val="18"/>
                <w:szCs w:val="18"/>
              </w:rPr>
              <w:t>0</w:t>
            </w:r>
            <w:r>
              <w:rPr>
                <w:sz w:val="18"/>
                <w:szCs w:val="18"/>
              </w:rPr>
              <w:t xml:space="preserve"> при наличии суммы по графе 3</w:t>
            </w:r>
          </w:p>
        </w:tc>
        <w:tc>
          <w:tcPr>
            <w:tcW w:w="709" w:type="dxa"/>
            <w:tcBorders>
              <w:top w:val="single" w:sz="4" w:space="0" w:color="000000"/>
              <w:left w:val="single" w:sz="4" w:space="0" w:color="000000"/>
              <w:bottom w:val="single" w:sz="4" w:space="0" w:color="000000"/>
              <w:right w:val="single" w:sz="4" w:space="0" w:color="000000"/>
            </w:tcBorders>
          </w:tcPr>
          <w:p w:rsidR="00D630A8" w:rsidRPr="00A1781D" w:rsidRDefault="00D630A8" w:rsidP="00D630A8">
            <w:pPr>
              <w:rPr>
                <w:sz w:val="18"/>
                <w:szCs w:val="18"/>
              </w:rPr>
            </w:pPr>
            <w:r>
              <w:rPr>
                <w:sz w:val="18"/>
                <w:szCs w:val="18"/>
              </w:rPr>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776932" w:rsidRDefault="00AD5540" w:rsidP="003D4004">
            <w:pPr>
              <w:rPr>
                <w:sz w:val="18"/>
                <w:szCs w:val="18"/>
                <w:lang w:val="en-US"/>
              </w:rPr>
            </w:pPr>
            <w:r>
              <w:rPr>
                <w:sz w:val="18"/>
                <w:szCs w:val="18"/>
                <w:lang w:val="en-US"/>
              </w:rPr>
              <w:t>4</w:t>
            </w:r>
          </w:p>
        </w:tc>
        <w:tc>
          <w:tcPr>
            <w:tcW w:w="900" w:type="dxa"/>
            <w:tcBorders>
              <w:top w:val="single" w:sz="4" w:space="0" w:color="000000"/>
              <w:left w:val="single" w:sz="4" w:space="0" w:color="000000"/>
              <w:bottom w:val="single" w:sz="4" w:space="0" w:color="000000"/>
            </w:tcBorders>
            <w:shd w:val="clear" w:color="auto" w:fill="auto"/>
          </w:tcPr>
          <w:p w:rsidR="00AD5540" w:rsidRPr="00304A13" w:rsidRDefault="00AD5540" w:rsidP="003D4004">
            <w:pPr>
              <w:rPr>
                <w:sz w:val="18"/>
                <w:szCs w:val="18"/>
              </w:rPr>
            </w:pPr>
            <w:r>
              <w:rPr>
                <w:sz w:val="18"/>
                <w:szCs w:val="18"/>
              </w:rPr>
              <w:t>Итого</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985244">
            <w:pPr>
              <w:rPr>
                <w:sz w:val="18"/>
                <w:szCs w:val="18"/>
              </w:rPr>
            </w:pPr>
            <w:r>
              <w:rPr>
                <w:sz w:val="18"/>
                <w:szCs w:val="18"/>
              </w:rPr>
              <w:t>3</w:t>
            </w:r>
          </w:p>
        </w:tc>
        <w:tc>
          <w:tcPr>
            <w:tcW w:w="1400"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Pr>
                <w:sz w:val="18"/>
                <w:szCs w:val="18"/>
              </w:rPr>
              <w:t>=</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3D4004">
            <w:pPr>
              <w:rPr>
                <w:sz w:val="18"/>
                <w:szCs w:val="18"/>
              </w:rPr>
            </w:pPr>
            <w:r>
              <w:rPr>
                <w:sz w:val="18"/>
                <w:szCs w:val="18"/>
              </w:rPr>
              <w:t>030 (раздел 1 Сведений</w:t>
            </w:r>
            <w:r w:rsidRPr="00304A13">
              <w:rPr>
                <w:sz w:val="18"/>
                <w:szCs w:val="18"/>
              </w:rPr>
              <w:t xml:space="preserve"> об исполнении судебных решений по денежным обязательствам бюджета (ф. 0503296)</w:t>
            </w: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985244">
            <w:pPr>
              <w:rPr>
                <w:sz w:val="18"/>
                <w:szCs w:val="18"/>
              </w:rPr>
            </w:pPr>
            <w:r>
              <w:rPr>
                <w:sz w:val="18"/>
                <w:szCs w:val="18"/>
              </w:rPr>
              <w:t>8</w:t>
            </w:r>
          </w:p>
        </w:tc>
        <w:tc>
          <w:tcPr>
            <w:tcW w:w="709"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985244">
            <w:pPr>
              <w:rPr>
                <w:sz w:val="18"/>
                <w:szCs w:val="18"/>
              </w:rPr>
            </w:pPr>
            <w:r>
              <w:rPr>
                <w:sz w:val="18"/>
                <w:szCs w:val="18"/>
              </w:rPr>
              <w:t>Показатель неисполненных судебный решений (</w:t>
            </w:r>
            <w:proofErr w:type="spellStart"/>
            <w:r>
              <w:rPr>
                <w:sz w:val="18"/>
                <w:szCs w:val="18"/>
              </w:rPr>
              <w:t>стр</w:t>
            </w:r>
            <w:proofErr w:type="spellEnd"/>
            <w:r>
              <w:rPr>
                <w:sz w:val="18"/>
                <w:szCs w:val="18"/>
              </w:rPr>
              <w:t xml:space="preserve"> 030, </w:t>
            </w:r>
            <w:proofErr w:type="spellStart"/>
            <w:r>
              <w:rPr>
                <w:sz w:val="18"/>
                <w:szCs w:val="18"/>
              </w:rPr>
              <w:t>гр</w:t>
            </w:r>
            <w:proofErr w:type="spellEnd"/>
            <w:r>
              <w:rPr>
                <w:sz w:val="18"/>
                <w:szCs w:val="18"/>
              </w:rPr>
              <w:t xml:space="preserve"> 8) не соответствует </w:t>
            </w:r>
            <w:r w:rsidRPr="00304A13">
              <w:rPr>
                <w:sz w:val="18"/>
                <w:szCs w:val="18"/>
              </w:rPr>
              <w:t xml:space="preserve">Справочной таблицы по неисполненным </w:t>
            </w:r>
            <w:r w:rsidRPr="00304A13">
              <w:rPr>
                <w:sz w:val="18"/>
                <w:szCs w:val="18"/>
              </w:rPr>
              <w:lastRenderedPageBreak/>
              <w:t>исполнительным документам</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985244">
            <w:pPr>
              <w:rPr>
                <w:sz w:val="18"/>
                <w:szCs w:val="18"/>
              </w:rPr>
            </w:pPr>
            <w:r>
              <w:rPr>
                <w:sz w:val="18"/>
                <w:szCs w:val="18"/>
              </w:rPr>
              <w:lastRenderedPageBreak/>
              <w:t>ПБС, РБС, ГРБС</w:t>
            </w:r>
          </w:p>
        </w:tc>
      </w:tr>
      <w:tr w:rsidR="00AD5540" w:rsidRPr="00A1781D" w:rsidTr="006A68D4">
        <w:tc>
          <w:tcPr>
            <w:tcW w:w="1100" w:type="dxa"/>
            <w:tcBorders>
              <w:top w:val="single" w:sz="4" w:space="0" w:color="000000"/>
              <w:left w:val="single" w:sz="4" w:space="0" w:color="000000"/>
              <w:bottom w:val="single" w:sz="4" w:space="0" w:color="000000"/>
            </w:tcBorders>
            <w:shd w:val="clear" w:color="auto" w:fill="auto"/>
          </w:tcPr>
          <w:p w:rsidR="00AD5540" w:rsidRPr="00A1781D" w:rsidDel="00417D2B" w:rsidRDefault="00AD5540" w:rsidP="005F5ABF">
            <w:pPr>
              <w:rPr>
                <w:sz w:val="18"/>
                <w:szCs w:val="18"/>
              </w:rPr>
            </w:pPr>
            <w:r>
              <w:rPr>
                <w:sz w:val="18"/>
                <w:szCs w:val="18"/>
              </w:rPr>
              <w:lastRenderedPageBreak/>
              <w:t>5</w:t>
            </w:r>
          </w:p>
        </w:tc>
        <w:tc>
          <w:tcPr>
            <w:tcW w:w="900"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AD5540" w:rsidRPr="00A1781D" w:rsidRDefault="00AD5540" w:rsidP="00FF29B1">
            <w:pPr>
              <w:rPr>
                <w:sz w:val="18"/>
                <w:szCs w:val="18"/>
              </w:rPr>
            </w:pPr>
            <w:r>
              <w:rPr>
                <w:sz w:val="18"/>
                <w:szCs w:val="18"/>
              </w:rPr>
              <w:t>2</w:t>
            </w:r>
          </w:p>
        </w:tc>
        <w:tc>
          <w:tcPr>
            <w:tcW w:w="1400" w:type="dxa"/>
            <w:tcBorders>
              <w:top w:val="single" w:sz="4" w:space="0" w:color="000000"/>
              <w:left w:val="single" w:sz="4" w:space="0" w:color="000000"/>
              <w:bottom w:val="single" w:sz="4" w:space="0" w:color="000000"/>
            </w:tcBorders>
            <w:shd w:val="clear" w:color="auto" w:fill="auto"/>
          </w:tcPr>
          <w:p w:rsidR="00AD5540" w:rsidRPr="00592664" w:rsidRDefault="00AD5540" w:rsidP="005F5ABF">
            <w:pPr>
              <w:rPr>
                <w:sz w:val="18"/>
                <w:szCs w:val="18"/>
              </w:rPr>
            </w:pPr>
            <w:r>
              <w:rPr>
                <w:sz w:val="18"/>
                <w:szCs w:val="18"/>
                <w:lang w:val="en-US"/>
              </w:rPr>
              <w:t>&gt;</w:t>
            </w:r>
            <w:r w:rsidR="00FF29B1">
              <w:rPr>
                <w:sz w:val="18"/>
                <w:szCs w:val="18"/>
              </w:rPr>
              <w:t>=</w:t>
            </w:r>
            <w:r>
              <w:rPr>
                <w:sz w:val="18"/>
                <w:szCs w:val="18"/>
                <w:lang w:val="en-US"/>
              </w:rPr>
              <w:t>0</w:t>
            </w:r>
          </w:p>
        </w:tc>
        <w:tc>
          <w:tcPr>
            <w:tcW w:w="1563" w:type="dxa"/>
            <w:tcBorders>
              <w:top w:val="single" w:sz="4" w:space="0" w:color="000000"/>
              <w:left w:val="single" w:sz="4" w:space="0" w:color="000000"/>
              <w:bottom w:val="single" w:sz="4" w:space="0" w:color="000000"/>
            </w:tcBorders>
            <w:shd w:val="clear" w:color="auto" w:fill="auto"/>
          </w:tcPr>
          <w:p w:rsidR="00AD5540" w:rsidRPr="00A1781D" w:rsidRDefault="00AD5540" w:rsidP="005F5ABF">
            <w:pPr>
              <w:rPr>
                <w:sz w:val="18"/>
                <w:szCs w:val="18"/>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AD5540" w:rsidRPr="00A1781D" w:rsidRDefault="00AD5540" w:rsidP="005F5ABF">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AD5540" w:rsidRPr="00A1781D" w:rsidRDefault="00AD5540" w:rsidP="005F5ABF">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AD5540" w:rsidRPr="00B21901" w:rsidRDefault="00AD5540" w:rsidP="00FF29B1">
            <w:pPr>
              <w:rPr>
                <w:sz w:val="18"/>
                <w:szCs w:val="18"/>
              </w:rPr>
            </w:pPr>
            <w:r>
              <w:rPr>
                <w:sz w:val="18"/>
                <w:szCs w:val="18"/>
              </w:rPr>
              <w:t xml:space="preserve">Количество </w:t>
            </w:r>
            <w:proofErr w:type="spellStart"/>
            <w:r>
              <w:rPr>
                <w:sz w:val="18"/>
                <w:szCs w:val="18"/>
              </w:rPr>
              <w:t>неисполненых</w:t>
            </w:r>
            <w:proofErr w:type="spellEnd"/>
            <w:r>
              <w:rPr>
                <w:sz w:val="18"/>
                <w:szCs w:val="18"/>
              </w:rPr>
              <w:t xml:space="preserve"> решений не </w:t>
            </w:r>
            <w:r w:rsidR="00FF29B1">
              <w:rPr>
                <w:sz w:val="18"/>
                <w:szCs w:val="18"/>
              </w:rPr>
              <w:t xml:space="preserve">может </w:t>
            </w:r>
            <w:r>
              <w:rPr>
                <w:sz w:val="18"/>
                <w:szCs w:val="18"/>
              </w:rPr>
              <w:t>отражаться в значении в отрицательном значении</w:t>
            </w:r>
          </w:p>
        </w:tc>
        <w:tc>
          <w:tcPr>
            <w:tcW w:w="709" w:type="dxa"/>
            <w:tcBorders>
              <w:top w:val="single" w:sz="4" w:space="0" w:color="000000"/>
              <w:left w:val="single" w:sz="4" w:space="0" w:color="000000"/>
              <w:bottom w:val="single" w:sz="4" w:space="0" w:color="000000"/>
              <w:right w:val="single" w:sz="4" w:space="0" w:color="000000"/>
            </w:tcBorders>
          </w:tcPr>
          <w:p w:rsidR="00AD5540" w:rsidRDefault="00AD5540" w:rsidP="005C4B2B">
            <w:pPr>
              <w:rPr>
                <w:sz w:val="18"/>
                <w:szCs w:val="18"/>
              </w:rPr>
            </w:pPr>
            <w:r>
              <w:rPr>
                <w:sz w:val="18"/>
                <w:szCs w:val="18"/>
              </w:rPr>
              <w:t>ПБС, РБС, ГРБС</w:t>
            </w:r>
          </w:p>
        </w:tc>
      </w:tr>
      <w:tr w:rsidR="00FF29B1" w:rsidRPr="00A1781D" w:rsidTr="00FF29B1">
        <w:tc>
          <w:tcPr>
            <w:tcW w:w="1100" w:type="dxa"/>
            <w:tcBorders>
              <w:top w:val="single" w:sz="4" w:space="0" w:color="000000"/>
              <w:left w:val="single" w:sz="4" w:space="0" w:color="000000"/>
              <w:bottom w:val="single" w:sz="4" w:space="0" w:color="000000"/>
            </w:tcBorders>
            <w:shd w:val="clear" w:color="auto" w:fill="auto"/>
          </w:tcPr>
          <w:p w:rsidR="00FF29B1" w:rsidRPr="00A1781D" w:rsidDel="00417D2B" w:rsidRDefault="00FF29B1" w:rsidP="00FF29B1">
            <w:pPr>
              <w:rPr>
                <w:sz w:val="18"/>
                <w:szCs w:val="18"/>
              </w:rPr>
            </w:pPr>
            <w:r>
              <w:rPr>
                <w:sz w:val="18"/>
                <w:szCs w:val="18"/>
              </w:rPr>
              <w:t>6</w:t>
            </w:r>
          </w:p>
        </w:tc>
        <w:tc>
          <w:tcPr>
            <w:tcW w:w="900" w:type="dxa"/>
            <w:tcBorders>
              <w:top w:val="single" w:sz="4" w:space="0" w:color="000000"/>
              <w:left w:val="single" w:sz="4" w:space="0" w:color="000000"/>
              <w:bottom w:val="single" w:sz="4" w:space="0" w:color="000000"/>
            </w:tcBorders>
            <w:shd w:val="clear" w:color="auto" w:fill="auto"/>
          </w:tcPr>
          <w:p w:rsidR="00FF29B1" w:rsidRPr="00A1781D" w:rsidRDefault="00FF29B1" w:rsidP="00FF29B1">
            <w:pPr>
              <w:rPr>
                <w:sz w:val="18"/>
                <w:szCs w:val="18"/>
              </w:rPr>
            </w:pPr>
            <w:r w:rsidRPr="00A1781D">
              <w:rPr>
                <w:sz w:val="18"/>
                <w:szCs w:val="18"/>
              </w:rPr>
              <w:t>*</w:t>
            </w:r>
          </w:p>
        </w:tc>
        <w:tc>
          <w:tcPr>
            <w:tcW w:w="1700" w:type="dxa"/>
            <w:tcBorders>
              <w:top w:val="single" w:sz="4" w:space="0" w:color="000000"/>
              <w:left w:val="single" w:sz="4" w:space="0" w:color="000000"/>
              <w:bottom w:val="single" w:sz="4" w:space="0" w:color="000000"/>
            </w:tcBorders>
            <w:shd w:val="clear" w:color="auto" w:fill="auto"/>
          </w:tcPr>
          <w:p w:rsidR="00FF29B1" w:rsidRPr="00A1781D" w:rsidRDefault="00FF29B1" w:rsidP="00FF29B1">
            <w:pPr>
              <w:rPr>
                <w:sz w:val="18"/>
                <w:szCs w:val="18"/>
              </w:rPr>
            </w:pPr>
            <w:r>
              <w:rPr>
                <w:sz w:val="18"/>
                <w:szCs w:val="18"/>
              </w:rPr>
              <w:t>3</w:t>
            </w:r>
          </w:p>
        </w:tc>
        <w:tc>
          <w:tcPr>
            <w:tcW w:w="1400" w:type="dxa"/>
            <w:tcBorders>
              <w:top w:val="single" w:sz="4" w:space="0" w:color="000000"/>
              <w:left w:val="single" w:sz="4" w:space="0" w:color="000000"/>
              <w:bottom w:val="single" w:sz="4" w:space="0" w:color="000000"/>
            </w:tcBorders>
            <w:shd w:val="clear" w:color="auto" w:fill="auto"/>
          </w:tcPr>
          <w:p w:rsidR="00FF29B1" w:rsidRPr="00FF29B1" w:rsidRDefault="00FF29B1" w:rsidP="00FF29B1">
            <w:pPr>
              <w:rPr>
                <w:sz w:val="18"/>
                <w:szCs w:val="18"/>
                <w:lang w:val="en-US"/>
              </w:rPr>
            </w:pPr>
            <w:r>
              <w:rPr>
                <w:sz w:val="18"/>
                <w:szCs w:val="18"/>
                <w:lang w:val="en-US"/>
              </w:rPr>
              <w:t>&gt;0</w:t>
            </w:r>
          </w:p>
        </w:tc>
        <w:tc>
          <w:tcPr>
            <w:tcW w:w="1563" w:type="dxa"/>
            <w:tcBorders>
              <w:top w:val="single" w:sz="4" w:space="0" w:color="000000"/>
              <w:left w:val="single" w:sz="4" w:space="0" w:color="000000"/>
              <w:bottom w:val="single" w:sz="4" w:space="0" w:color="000000"/>
            </w:tcBorders>
            <w:shd w:val="clear" w:color="auto" w:fill="auto"/>
          </w:tcPr>
          <w:p w:rsidR="00FF29B1" w:rsidRPr="00A1781D" w:rsidRDefault="00FF29B1" w:rsidP="00FF29B1">
            <w:pPr>
              <w:rPr>
                <w:sz w:val="18"/>
                <w:szCs w:val="18"/>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FF29B1" w:rsidRPr="00A1781D" w:rsidRDefault="00FF29B1" w:rsidP="00FF29B1">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FF29B1" w:rsidRPr="00A1781D" w:rsidRDefault="00FF29B1" w:rsidP="00FF29B1">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FF29B1" w:rsidRPr="00B21901" w:rsidRDefault="00FF29B1" w:rsidP="00FF29B1">
            <w:pPr>
              <w:rPr>
                <w:sz w:val="18"/>
                <w:szCs w:val="18"/>
              </w:rPr>
            </w:pPr>
            <w:r>
              <w:rPr>
                <w:sz w:val="18"/>
                <w:szCs w:val="18"/>
              </w:rPr>
              <w:t xml:space="preserve">Сумма </w:t>
            </w:r>
            <w:proofErr w:type="spellStart"/>
            <w:r>
              <w:rPr>
                <w:sz w:val="18"/>
                <w:szCs w:val="18"/>
              </w:rPr>
              <w:t>неисполненых</w:t>
            </w:r>
            <w:proofErr w:type="spellEnd"/>
            <w:r>
              <w:rPr>
                <w:sz w:val="18"/>
                <w:szCs w:val="18"/>
              </w:rPr>
              <w:t xml:space="preserve"> решений не может отражаться в значении «0» или в отрицательном значении</w:t>
            </w:r>
          </w:p>
        </w:tc>
        <w:tc>
          <w:tcPr>
            <w:tcW w:w="709" w:type="dxa"/>
            <w:tcBorders>
              <w:top w:val="single" w:sz="4" w:space="0" w:color="000000"/>
              <w:left w:val="single" w:sz="4" w:space="0" w:color="000000"/>
              <w:bottom w:val="single" w:sz="4" w:space="0" w:color="000000"/>
              <w:right w:val="single" w:sz="4" w:space="0" w:color="000000"/>
            </w:tcBorders>
          </w:tcPr>
          <w:p w:rsidR="00FF29B1" w:rsidRDefault="00FF29B1" w:rsidP="00FF29B1">
            <w:pPr>
              <w:rPr>
                <w:sz w:val="18"/>
                <w:szCs w:val="18"/>
              </w:rPr>
            </w:pPr>
            <w:r>
              <w:rPr>
                <w:sz w:val="18"/>
                <w:szCs w:val="18"/>
              </w:rPr>
              <w:t>ПБС, РБС, ГРБС</w:t>
            </w:r>
          </w:p>
        </w:tc>
      </w:tr>
      <w:tr w:rsidR="00D85C70" w:rsidRPr="00A1781D" w:rsidTr="00D85C70">
        <w:tc>
          <w:tcPr>
            <w:tcW w:w="1100" w:type="dxa"/>
            <w:tcBorders>
              <w:top w:val="single" w:sz="4" w:space="0" w:color="000000"/>
              <w:left w:val="single" w:sz="4" w:space="0" w:color="000000"/>
              <w:bottom w:val="single" w:sz="4" w:space="0" w:color="000000"/>
            </w:tcBorders>
            <w:shd w:val="clear" w:color="auto" w:fill="auto"/>
          </w:tcPr>
          <w:p w:rsidR="00D85C70" w:rsidRPr="00A1781D" w:rsidDel="00417D2B" w:rsidRDefault="00D85C70" w:rsidP="00786F16">
            <w:pPr>
              <w:rPr>
                <w:sz w:val="18"/>
                <w:szCs w:val="18"/>
              </w:rPr>
            </w:pPr>
            <w:r>
              <w:rPr>
                <w:sz w:val="18"/>
                <w:szCs w:val="18"/>
              </w:rPr>
              <w:t>7</w:t>
            </w:r>
          </w:p>
        </w:tc>
        <w:tc>
          <w:tcPr>
            <w:tcW w:w="900" w:type="dxa"/>
            <w:tcBorders>
              <w:top w:val="single" w:sz="4" w:space="0" w:color="000000"/>
              <w:left w:val="single" w:sz="4" w:space="0" w:color="000000"/>
              <w:bottom w:val="single" w:sz="4" w:space="0" w:color="000000"/>
            </w:tcBorders>
            <w:shd w:val="clear" w:color="auto" w:fill="auto"/>
          </w:tcPr>
          <w:p w:rsidR="00D85C70" w:rsidRPr="00A1781D" w:rsidRDefault="00D85C70" w:rsidP="00786F16">
            <w:pPr>
              <w:rPr>
                <w:sz w:val="18"/>
                <w:szCs w:val="18"/>
              </w:rPr>
            </w:pPr>
            <w:r w:rsidRPr="00A1781D">
              <w:rPr>
                <w:sz w:val="18"/>
                <w:szCs w:val="18"/>
              </w:rPr>
              <w:t>*</w:t>
            </w:r>
            <w:r w:rsidR="00E41B2D">
              <w:rPr>
                <w:sz w:val="18"/>
                <w:szCs w:val="18"/>
              </w:rPr>
              <w:t>, кроме Итого</w:t>
            </w:r>
          </w:p>
        </w:tc>
        <w:tc>
          <w:tcPr>
            <w:tcW w:w="1700" w:type="dxa"/>
            <w:tcBorders>
              <w:top w:val="single" w:sz="4" w:space="0" w:color="000000"/>
              <w:left w:val="single" w:sz="4" w:space="0" w:color="000000"/>
              <w:bottom w:val="single" w:sz="4" w:space="0" w:color="000000"/>
            </w:tcBorders>
            <w:shd w:val="clear" w:color="auto" w:fill="auto"/>
          </w:tcPr>
          <w:p w:rsidR="00D85C70" w:rsidRPr="00A1781D" w:rsidRDefault="00D85C70" w:rsidP="00786F16">
            <w:pPr>
              <w:rPr>
                <w:sz w:val="18"/>
                <w:szCs w:val="18"/>
              </w:rPr>
            </w:pPr>
            <w:r>
              <w:rPr>
                <w:sz w:val="18"/>
                <w:szCs w:val="18"/>
              </w:rPr>
              <w:t>1</w:t>
            </w:r>
          </w:p>
        </w:tc>
        <w:tc>
          <w:tcPr>
            <w:tcW w:w="1400" w:type="dxa"/>
            <w:tcBorders>
              <w:top w:val="single" w:sz="4" w:space="0" w:color="000000"/>
              <w:left w:val="single" w:sz="4" w:space="0" w:color="000000"/>
              <w:bottom w:val="single" w:sz="4" w:space="0" w:color="000000"/>
            </w:tcBorders>
            <w:shd w:val="clear" w:color="auto" w:fill="auto"/>
          </w:tcPr>
          <w:p w:rsidR="00D85C70" w:rsidRPr="00E41B2D" w:rsidRDefault="00D85C70" w:rsidP="00786F16">
            <w:pPr>
              <w:rPr>
                <w:sz w:val="18"/>
                <w:szCs w:val="18"/>
              </w:rPr>
            </w:pPr>
            <w:r>
              <w:rPr>
                <w:sz w:val="18"/>
                <w:szCs w:val="18"/>
              </w:rPr>
              <w:t>=2хх, 3хх</w:t>
            </w:r>
          </w:p>
        </w:tc>
        <w:tc>
          <w:tcPr>
            <w:tcW w:w="1563" w:type="dxa"/>
            <w:tcBorders>
              <w:top w:val="single" w:sz="4" w:space="0" w:color="000000"/>
              <w:left w:val="single" w:sz="4" w:space="0" w:color="000000"/>
              <w:bottom w:val="single" w:sz="4" w:space="0" w:color="000000"/>
            </w:tcBorders>
            <w:shd w:val="clear" w:color="auto" w:fill="auto"/>
          </w:tcPr>
          <w:p w:rsidR="00D85C70" w:rsidRPr="00A1781D" w:rsidRDefault="00D85C70" w:rsidP="00786F16">
            <w:pPr>
              <w:rPr>
                <w:sz w:val="18"/>
                <w:szCs w:val="18"/>
              </w:rPr>
            </w:pPr>
          </w:p>
        </w:tc>
        <w:tc>
          <w:tcPr>
            <w:tcW w:w="655" w:type="dxa"/>
            <w:tcBorders>
              <w:top w:val="single" w:sz="4" w:space="0" w:color="000000"/>
              <w:left w:val="single" w:sz="4" w:space="0" w:color="000000"/>
              <w:bottom w:val="single" w:sz="4" w:space="0" w:color="000000"/>
              <w:right w:val="single" w:sz="4" w:space="0" w:color="000000"/>
            </w:tcBorders>
            <w:shd w:val="clear" w:color="auto" w:fill="auto"/>
          </w:tcPr>
          <w:p w:rsidR="00D85C70" w:rsidRPr="00A1781D" w:rsidRDefault="00D85C70" w:rsidP="00786F16">
            <w:pPr>
              <w:rPr>
                <w:sz w:val="18"/>
                <w:szCs w:val="18"/>
              </w:rPr>
            </w:pPr>
          </w:p>
        </w:tc>
        <w:tc>
          <w:tcPr>
            <w:tcW w:w="709" w:type="dxa"/>
            <w:tcBorders>
              <w:top w:val="single" w:sz="4" w:space="0" w:color="000000"/>
              <w:left w:val="single" w:sz="4" w:space="0" w:color="000000"/>
              <w:bottom w:val="single" w:sz="4" w:space="0" w:color="000000"/>
              <w:right w:val="single" w:sz="4" w:space="0" w:color="000000"/>
            </w:tcBorders>
          </w:tcPr>
          <w:p w:rsidR="00D85C70" w:rsidRPr="00A1781D" w:rsidRDefault="00D85C70" w:rsidP="00786F16">
            <w:pPr>
              <w:rPr>
                <w:sz w:val="18"/>
                <w:szCs w:val="18"/>
              </w:rPr>
            </w:pPr>
            <w:r>
              <w:rPr>
                <w:sz w:val="18"/>
                <w:szCs w:val="18"/>
              </w:rPr>
              <w:t>Б</w:t>
            </w:r>
          </w:p>
        </w:tc>
        <w:tc>
          <w:tcPr>
            <w:tcW w:w="1754" w:type="dxa"/>
            <w:tcBorders>
              <w:top w:val="single" w:sz="4" w:space="0" w:color="000000"/>
              <w:left w:val="single" w:sz="4" w:space="0" w:color="000000"/>
              <w:bottom w:val="single" w:sz="4" w:space="0" w:color="000000"/>
              <w:right w:val="single" w:sz="4" w:space="0" w:color="000000"/>
            </w:tcBorders>
          </w:tcPr>
          <w:p w:rsidR="00D85C70" w:rsidRPr="00B21901" w:rsidRDefault="00D85C70" w:rsidP="00786F16">
            <w:pPr>
              <w:rPr>
                <w:sz w:val="18"/>
                <w:szCs w:val="18"/>
              </w:rPr>
            </w:pPr>
            <w:r>
              <w:rPr>
                <w:sz w:val="18"/>
                <w:szCs w:val="18"/>
              </w:rPr>
              <w:t>Отражение КОСГУ, отличных от 2хх, 3хх недопустимо</w:t>
            </w:r>
          </w:p>
        </w:tc>
        <w:tc>
          <w:tcPr>
            <w:tcW w:w="709" w:type="dxa"/>
            <w:tcBorders>
              <w:top w:val="single" w:sz="4" w:space="0" w:color="000000"/>
              <w:left w:val="single" w:sz="4" w:space="0" w:color="000000"/>
              <w:bottom w:val="single" w:sz="4" w:space="0" w:color="000000"/>
              <w:right w:val="single" w:sz="4" w:space="0" w:color="000000"/>
            </w:tcBorders>
          </w:tcPr>
          <w:p w:rsidR="00D85C70" w:rsidRDefault="00D85C70" w:rsidP="00786F16">
            <w:pPr>
              <w:rPr>
                <w:sz w:val="18"/>
                <w:szCs w:val="18"/>
              </w:rPr>
            </w:pPr>
            <w:r>
              <w:rPr>
                <w:sz w:val="18"/>
                <w:szCs w:val="18"/>
              </w:rPr>
              <w:t>ПБС, РБС, ГРБС</w:t>
            </w:r>
          </w:p>
        </w:tc>
      </w:tr>
    </w:tbl>
    <w:p w:rsidR="00785CE1" w:rsidRDefault="003D4004" w:rsidP="00785CE1">
      <w:pPr>
        <w:rPr>
          <w:rFonts w:eastAsia="Arial"/>
          <w:sz w:val="18"/>
          <w:szCs w:val="18"/>
        </w:rPr>
      </w:pPr>
      <w:r w:rsidRPr="00785CE1">
        <w:rPr>
          <w:rFonts w:eastAsia="Arial"/>
          <w:sz w:val="18"/>
          <w:szCs w:val="18"/>
        </w:rPr>
        <w:t>* - соотношение должно быть выпол</w:t>
      </w:r>
      <w:r w:rsidR="00785CE1">
        <w:rPr>
          <w:rFonts w:eastAsia="Arial"/>
          <w:sz w:val="18"/>
          <w:szCs w:val="18"/>
        </w:rPr>
        <w:t>нено для каждой строки (графы).</w:t>
      </w:r>
    </w:p>
    <w:p w:rsidR="00785CE1" w:rsidRDefault="00785CE1" w:rsidP="00785CE1">
      <w:pPr>
        <w:rPr>
          <w:rFonts w:eastAsia="Arial"/>
          <w:sz w:val="18"/>
          <w:szCs w:val="18"/>
        </w:rPr>
      </w:pPr>
    </w:p>
    <w:p w:rsidR="003D4004" w:rsidRPr="00785CE1" w:rsidRDefault="003D4004" w:rsidP="00785CE1">
      <w:pPr>
        <w:rPr>
          <w:rFonts w:eastAsia="Arial"/>
          <w:sz w:val="18"/>
          <w:szCs w:val="18"/>
        </w:rPr>
      </w:pPr>
      <w:r w:rsidRPr="00A1781D">
        <w:rPr>
          <w:b/>
          <w:sz w:val="18"/>
          <w:szCs w:val="18"/>
          <w:lang w:eastAsia="ru-RU"/>
        </w:rPr>
        <w:t xml:space="preserve">Контрольные соотношения для </w:t>
      </w:r>
      <w:proofErr w:type="spellStart"/>
      <w:r w:rsidRPr="00A1781D">
        <w:rPr>
          <w:b/>
          <w:sz w:val="18"/>
          <w:szCs w:val="18"/>
          <w:lang w:eastAsia="ru-RU"/>
        </w:rPr>
        <w:t>междокументного</w:t>
      </w:r>
      <w:proofErr w:type="spellEnd"/>
      <w:r w:rsidRPr="00A1781D">
        <w:rPr>
          <w:b/>
          <w:sz w:val="18"/>
          <w:szCs w:val="18"/>
          <w:lang w:eastAsia="ru-RU"/>
        </w:rPr>
        <w:t xml:space="preserve"> контроля Отчета (ф. 0503296)</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7"/>
        <w:gridCol w:w="1957"/>
        <w:gridCol w:w="1328"/>
        <w:gridCol w:w="2670"/>
        <w:gridCol w:w="4019"/>
      </w:tblGrid>
      <w:tr w:rsidR="00A1781D" w:rsidRPr="00A1781D" w:rsidTr="00345C16">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 </w:t>
            </w:r>
          </w:p>
        </w:tc>
        <w:tc>
          <w:tcPr>
            <w:tcW w:w="0" w:type="auto"/>
            <w:gridSpan w:val="3"/>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 xml:space="preserve">Формула контроля </w:t>
            </w:r>
            <w:r w:rsidRPr="00A1781D">
              <w:rPr>
                <w:b/>
                <w:spacing w:val="-2"/>
                <w:sz w:val="18"/>
                <w:szCs w:val="18"/>
                <w:lang w:eastAsia="ru-RU"/>
              </w:rPr>
              <w:t>(нумерация строк и граф соответствует печатной форме отчета)</w:t>
            </w:r>
          </w:p>
        </w:tc>
        <w:tc>
          <w:tcPr>
            <w:tcW w:w="0" w:type="auto"/>
            <w:vMerge w:val="restart"/>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Примечание</w:t>
            </w:r>
          </w:p>
        </w:tc>
      </w:tr>
      <w:tr w:rsidR="00A1781D" w:rsidRPr="00A1781D" w:rsidTr="00345C16">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 (ф. 0503296)</w:t>
            </w:r>
            <w:r w:rsidR="006D343D" w:rsidRPr="00A1781D">
              <w:rPr>
                <w:b/>
                <w:sz w:val="18"/>
                <w:szCs w:val="18"/>
                <w:lang w:eastAsia="ru-RU"/>
              </w:rPr>
              <w:t xml:space="preserve"> на отчетную дату</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Соотношение</w:t>
            </w:r>
          </w:p>
        </w:tc>
        <w:tc>
          <w:tcPr>
            <w:tcW w:w="0" w:type="auto"/>
            <w:shd w:val="clear" w:color="auto" w:fill="auto"/>
          </w:tcPr>
          <w:p w:rsidR="003D4004" w:rsidRPr="00A1781D" w:rsidRDefault="003D4004" w:rsidP="003D4004">
            <w:pPr>
              <w:keepNext/>
              <w:suppressAutoHyphens w:val="0"/>
              <w:spacing w:before="60" w:after="60"/>
              <w:jc w:val="center"/>
              <w:rPr>
                <w:b/>
                <w:sz w:val="18"/>
                <w:szCs w:val="18"/>
                <w:lang w:eastAsia="ru-RU"/>
              </w:rPr>
            </w:pPr>
            <w:r w:rsidRPr="00A1781D">
              <w:rPr>
                <w:b/>
                <w:sz w:val="18"/>
                <w:szCs w:val="18"/>
                <w:lang w:eastAsia="ru-RU"/>
              </w:rPr>
              <w:t>Перечень показателей отчета</w:t>
            </w:r>
          </w:p>
        </w:tc>
        <w:tc>
          <w:tcPr>
            <w:tcW w:w="0" w:type="auto"/>
            <w:vMerge/>
            <w:shd w:val="pct15" w:color="auto" w:fill="auto"/>
          </w:tcPr>
          <w:p w:rsidR="003D4004" w:rsidRPr="00A1781D" w:rsidRDefault="003D4004" w:rsidP="003D4004">
            <w:pPr>
              <w:keepNext/>
              <w:suppressAutoHyphens w:val="0"/>
              <w:spacing w:before="60" w:after="60"/>
              <w:jc w:val="center"/>
              <w:rPr>
                <w:b/>
                <w:sz w:val="18"/>
                <w:szCs w:val="18"/>
                <w:lang w:eastAsia="ru-RU"/>
              </w:rPr>
            </w:pP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2</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3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 xml:space="preserve">гр. 8 раздела 1 </w:t>
            </w:r>
            <w:r w:rsidR="006D343D" w:rsidRPr="00A1781D">
              <w:rPr>
                <w:sz w:val="18"/>
                <w:szCs w:val="18"/>
              </w:rPr>
              <w:t xml:space="preserve">по всем строкам </w:t>
            </w:r>
            <w:r w:rsidRPr="00A1781D">
              <w:rPr>
                <w:sz w:val="18"/>
                <w:szCs w:val="18"/>
              </w:rPr>
              <w:t>Отчета (ф.0503296) за предыдущий год</w:t>
            </w:r>
            <w:r w:rsidR="006D343D" w:rsidRPr="00A1781D">
              <w:rPr>
                <w:sz w:val="18"/>
                <w:szCs w:val="18"/>
              </w:rPr>
              <w:t xml:space="preserve"> (по состоянию на 01.01.ХХХХ)</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197EFD" w:rsidP="00FE232E">
            <w:pPr>
              <w:rPr>
                <w:sz w:val="18"/>
                <w:szCs w:val="18"/>
              </w:rPr>
            </w:pPr>
            <w:r w:rsidRPr="00A1781D">
              <w:rPr>
                <w:sz w:val="18"/>
                <w:szCs w:val="18"/>
              </w:rPr>
              <w:t xml:space="preserve">Показатель графы 3 раздела 1 не </w:t>
            </w:r>
            <w:proofErr w:type="gramStart"/>
            <w:r w:rsidRPr="00A1781D">
              <w:rPr>
                <w:sz w:val="18"/>
                <w:szCs w:val="18"/>
              </w:rPr>
              <w:t>соответствует  показателю</w:t>
            </w:r>
            <w:proofErr w:type="gramEnd"/>
            <w:r w:rsidRPr="00A1781D">
              <w:rPr>
                <w:sz w:val="18"/>
                <w:szCs w:val="18"/>
              </w:rPr>
              <w:t xml:space="preserve"> графы 8 раздела 1 гр. 8 раздела 1 по всем строкам Отчета (ф.0503296) за предыдущий год (по состоянию на 01.01.ХХХХ) – </w:t>
            </w:r>
            <w:r w:rsidR="004D48E9">
              <w:rPr>
                <w:sz w:val="18"/>
                <w:szCs w:val="18"/>
              </w:rPr>
              <w:t>требует пояснения</w:t>
            </w:r>
          </w:p>
        </w:tc>
      </w:tr>
      <w:tr w:rsidR="00A1781D" w:rsidRPr="00A1781D" w:rsidTr="00345C16">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4</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Гр. 4,5,6 раздела 1 по всем строкам</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u w:val="single"/>
              </w:rPr>
            </w:pPr>
            <w:r w:rsidRPr="00A1781D">
              <w:rPr>
                <w:sz w:val="18"/>
                <w:szCs w:val="18"/>
                <w:u w:val="single"/>
              </w:rPr>
              <w:t>≥</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2A73B3">
            <w:pPr>
              <w:rPr>
                <w:sz w:val="18"/>
                <w:szCs w:val="18"/>
              </w:rPr>
            </w:pPr>
            <w:r w:rsidRPr="00A1781D">
              <w:rPr>
                <w:sz w:val="18"/>
                <w:szCs w:val="18"/>
              </w:rPr>
              <w:t xml:space="preserve">соответственно гр. 4,5,6 раздела 1 Отчета (ф.0503296) за предыдущий период </w:t>
            </w:r>
            <w:r w:rsidR="004B70FB" w:rsidRPr="00A1781D">
              <w:rPr>
                <w:sz w:val="18"/>
                <w:szCs w:val="18"/>
              </w:rPr>
              <w:t xml:space="preserve">отчетного </w:t>
            </w:r>
            <w:r w:rsidRPr="00A1781D">
              <w:rPr>
                <w:sz w:val="18"/>
                <w:szCs w:val="18"/>
              </w:rPr>
              <w:t xml:space="preserve">года </w:t>
            </w:r>
          </w:p>
        </w:tc>
        <w:tc>
          <w:tcPr>
            <w:tcW w:w="0" w:type="auto"/>
            <w:tcBorders>
              <w:top w:val="single" w:sz="4" w:space="0" w:color="000000"/>
              <w:left w:val="single" w:sz="4" w:space="0" w:color="000000"/>
              <w:bottom w:val="single" w:sz="4" w:space="0" w:color="000000"/>
              <w:right w:val="single" w:sz="4" w:space="0" w:color="000000"/>
            </w:tcBorders>
          </w:tcPr>
          <w:p w:rsidR="003D4004" w:rsidRPr="00A1781D" w:rsidRDefault="003D4004" w:rsidP="003D4004">
            <w:pPr>
              <w:rPr>
                <w:sz w:val="18"/>
                <w:szCs w:val="18"/>
              </w:rPr>
            </w:pPr>
            <w:r w:rsidRPr="00A1781D">
              <w:rPr>
                <w:sz w:val="18"/>
                <w:szCs w:val="18"/>
              </w:rPr>
              <w:t>Контроль действует, начиная с Отчета за 2 квартал 2016 года</w:t>
            </w:r>
          </w:p>
        </w:tc>
      </w:tr>
    </w:tbl>
    <w:p w:rsidR="003D4004" w:rsidRPr="00A1781D" w:rsidRDefault="003D4004" w:rsidP="003D4004">
      <w:pPr>
        <w:rPr>
          <w:rFonts w:eastAsia="Arial"/>
          <w:sz w:val="18"/>
          <w:szCs w:val="18"/>
          <w:u w:val="single"/>
        </w:rPr>
      </w:pPr>
    </w:p>
    <w:p w:rsidR="000922BC" w:rsidRPr="00A1781D" w:rsidRDefault="00CC5C9A" w:rsidP="0013621A">
      <w:pPr>
        <w:autoSpaceDE w:val="0"/>
        <w:spacing w:line="102" w:lineRule="atLeast"/>
        <w:ind w:right="5"/>
        <w:jc w:val="both"/>
        <w:outlineLvl w:val="0"/>
        <w:rPr>
          <w:rFonts w:eastAsia="Arial"/>
          <w:b/>
          <w:bCs/>
          <w:sz w:val="18"/>
          <w:szCs w:val="18"/>
        </w:rPr>
      </w:pPr>
      <w:bookmarkStart w:id="637" w:name="_Toc424750549"/>
      <w:bookmarkStart w:id="638" w:name="_Toc216965287"/>
      <w:r w:rsidRPr="00A1781D">
        <w:rPr>
          <w:rFonts w:eastAsia="Arial"/>
          <w:b/>
          <w:bCs/>
          <w:sz w:val="18"/>
          <w:szCs w:val="18"/>
        </w:rPr>
        <w:t>10</w:t>
      </w:r>
      <w:r w:rsidR="00EC4457" w:rsidRPr="00A1781D">
        <w:rPr>
          <w:rFonts w:eastAsia="Arial"/>
          <w:b/>
          <w:bCs/>
          <w:sz w:val="18"/>
          <w:szCs w:val="18"/>
        </w:rPr>
        <w:t xml:space="preserve">. </w:t>
      </w:r>
      <w:r w:rsidR="000922BC" w:rsidRPr="00A1781D">
        <w:rPr>
          <w:rFonts w:eastAsia="Arial"/>
          <w:b/>
          <w:bCs/>
          <w:sz w:val="18"/>
          <w:szCs w:val="18"/>
        </w:rPr>
        <w:t xml:space="preserve">Отчетность по </w:t>
      </w:r>
      <w:r w:rsidR="00EC4457" w:rsidRPr="00A1781D">
        <w:rPr>
          <w:rFonts w:eastAsia="Arial"/>
          <w:b/>
          <w:bCs/>
          <w:sz w:val="18"/>
          <w:szCs w:val="18"/>
        </w:rPr>
        <w:t xml:space="preserve">Резервному фонду Президента </w:t>
      </w:r>
      <w:r w:rsidR="000922BC" w:rsidRPr="00A1781D">
        <w:rPr>
          <w:rFonts w:eastAsia="Arial"/>
          <w:b/>
          <w:bCs/>
          <w:sz w:val="18"/>
          <w:szCs w:val="18"/>
        </w:rPr>
        <w:t>Российской Федерации (ф. 0503127</w:t>
      </w:r>
      <w:r w:rsidR="000922BC" w:rsidRPr="00A1781D">
        <w:rPr>
          <w:rFonts w:eastAsia="Arial"/>
          <w:b/>
          <w:bCs/>
          <w:sz w:val="18"/>
          <w:szCs w:val="18"/>
          <w:lang w:val="en-US"/>
        </w:rPr>
        <w:t>u</w:t>
      </w:r>
      <w:r w:rsidR="000922BC" w:rsidRPr="00A1781D">
        <w:rPr>
          <w:rFonts w:eastAsia="Arial"/>
          <w:b/>
          <w:bCs/>
          <w:sz w:val="18"/>
          <w:szCs w:val="18"/>
        </w:rPr>
        <w:t>)</w:t>
      </w:r>
      <w:bookmarkEnd w:id="637"/>
      <w:bookmarkEnd w:id="638"/>
    </w:p>
    <w:p w:rsidR="000922BC" w:rsidRPr="00A1781D" w:rsidDel="00EB4DBF" w:rsidRDefault="000922BC" w:rsidP="0013621A">
      <w:pPr>
        <w:pStyle w:val="140"/>
        <w:autoSpaceDE w:val="0"/>
        <w:spacing w:line="102" w:lineRule="atLeast"/>
        <w:ind w:right="5" w:firstLine="0"/>
        <w:rPr>
          <w:del w:id="639" w:author="Зайцев Павел Борисович" w:date="2025-12-18T15:28:00Z"/>
          <w:rFonts w:eastAsia="Arial"/>
          <w:b/>
          <w:bCs/>
          <w:sz w:val="18"/>
          <w:szCs w:val="18"/>
        </w:rPr>
      </w:pPr>
      <w:del w:id="640" w:author="Зайцев Павел Борисович" w:date="2025-12-18T15:28:00Z">
        <w:r w:rsidRPr="00A1781D" w:rsidDel="00EB4DBF">
          <w:rPr>
            <w:rFonts w:eastAsia="Arial"/>
            <w:b/>
            <w:bCs/>
            <w:sz w:val="18"/>
            <w:szCs w:val="18"/>
          </w:rPr>
          <w:delText>(год)</w:delText>
        </w:r>
      </w:del>
    </w:p>
    <w:p w:rsidR="000922BC" w:rsidRPr="00A1781D" w:rsidRDefault="000922BC" w:rsidP="0013621A">
      <w:pPr>
        <w:autoSpaceDE w:val="0"/>
        <w:spacing w:line="102" w:lineRule="atLeast"/>
        <w:ind w:right="5"/>
        <w:jc w:val="both"/>
        <w:rPr>
          <w:rFonts w:eastAsia="Arial"/>
          <w:sz w:val="18"/>
          <w:szCs w:val="18"/>
        </w:rPr>
      </w:pPr>
      <w:r w:rsidRPr="00A1781D">
        <w:rPr>
          <w:rFonts w:eastAsia="Arial"/>
          <w:sz w:val="18"/>
          <w:szCs w:val="18"/>
        </w:rPr>
        <w:t>Отчет по ф. 0503127u представляется по каждому решению Президента Российской Федерации.</w:t>
      </w:r>
    </w:p>
    <w:p w:rsidR="000922BC" w:rsidRPr="00A1781D" w:rsidRDefault="000922BC" w:rsidP="0013621A">
      <w:pPr>
        <w:autoSpaceDE w:val="0"/>
        <w:spacing w:line="102" w:lineRule="atLeast"/>
        <w:ind w:right="5"/>
        <w:jc w:val="both"/>
        <w:rPr>
          <w:rStyle w:val="a5"/>
          <w:rFonts w:eastAsia="Arial"/>
          <w:b/>
          <w:color w:val="auto"/>
          <w:sz w:val="18"/>
          <w:szCs w:val="18"/>
          <w:u w:val="none"/>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p w:rsidR="000922BC" w:rsidRPr="00A1781D" w:rsidRDefault="000922BC">
      <w:pPr>
        <w:autoSpaceDE w:val="0"/>
        <w:spacing w:line="102" w:lineRule="atLeast"/>
        <w:jc w:val="both"/>
        <w:rPr>
          <w:rFonts w:eastAsia="Arial"/>
          <w:sz w:val="18"/>
          <w:szCs w:val="18"/>
        </w:rPr>
      </w:pPr>
    </w:p>
    <w:tbl>
      <w:tblPr>
        <w:tblW w:w="10064" w:type="dxa"/>
        <w:tblInd w:w="108" w:type="dxa"/>
        <w:tblLayout w:type="fixed"/>
        <w:tblLook w:val="0000" w:firstRow="0" w:lastRow="0" w:firstColumn="0" w:lastColumn="0" w:noHBand="0" w:noVBand="0"/>
      </w:tblPr>
      <w:tblGrid>
        <w:gridCol w:w="510"/>
        <w:gridCol w:w="1032"/>
        <w:gridCol w:w="858"/>
        <w:gridCol w:w="1740"/>
        <w:gridCol w:w="1320"/>
        <w:gridCol w:w="2540"/>
        <w:gridCol w:w="1072"/>
        <w:gridCol w:w="992"/>
      </w:tblGrid>
      <w:tr w:rsidR="00F60C97" w:rsidRPr="00A1781D" w:rsidTr="004046CE">
        <w:trPr>
          <w:trHeight w:val="658"/>
          <w:tblHeader/>
        </w:trPr>
        <w:tc>
          <w:tcPr>
            <w:tcW w:w="51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 п/п</w:t>
            </w:r>
          </w:p>
        </w:tc>
        <w:tc>
          <w:tcPr>
            <w:tcW w:w="1032"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Раздел</w:t>
            </w:r>
          </w:p>
        </w:tc>
        <w:tc>
          <w:tcPr>
            <w:tcW w:w="858"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7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132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Соотношение</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Строка</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jc w:val="center"/>
              <w:rPr>
                <w:sz w:val="18"/>
                <w:szCs w:val="18"/>
              </w:rPr>
            </w:pPr>
            <w:r w:rsidRPr="00A1781D">
              <w:rPr>
                <w:sz w:val="18"/>
                <w:szCs w:val="18"/>
              </w:rPr>
              <w:t>Графа</w:t>
            </w:r>
          </w:p>
        </w:tc>
        <w:tc>
          <w:tcPr>
            <w:tcW w:w="992" w:type="dxa"/>
            <w:tcBorders>
              <w:top w:val="single" w:sz="4" w:space="0" w:color="000000"/>
              <w:left w:val="single" w:sz="4" w:space="0" w:color="000000"/>
              <w:bottom w:val="single" w:sz="4" w:space="0" w:color="000000"/>
              <w:right w:val="single" w:sz="4" w:space="0" w:color="000000"/>
            </w:tcBorders>
          </w:tcPr>
          <w:p w:rsidR="00F60C97" w:rsidRPr="00A1781D" w:rsidRDefault="00F60C97" w:rsidP="0081542E">
            <w:pPr>
              <w:snapToGrid w:val="0"/>
              <w:jc w:val="center"/>
              <w:rPr>
                <w:sz w:val="18"/>
                <w:szCs w:val="18"/>
              </w:rPr>
            </w:pPr>
            <w:r w:rsidRPr="00A1781D">
              <w:rPr>
                <w:sz w:val="18"/>
                <w:szCs w:val="18"/>
              </w:rPr>
              <w:t>Тип контроля</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1</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8</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2</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9</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r w:rsidR="00F60C97" w:rsidRPr="00A1781D" w:rsidTr="004046CE">
        <w:tc>
          <w:tcPr>
            <w:tcW w:w="51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9D26CC">
            <w:pPr>
              <w:snapToGrid w:val="0"/>
              <w:rPr>
                <w:sz w:val="18"/>
                <w:szCs w:val="18"/>
              </w:rPr>
            </w:pPr>
            <w:r>
              <w:rPr>
                <w:sz w:val="18"/>
                <w:szCs w:val="18"/>
              </w:rPr>
              <w:t>3</w:t>
            </w:r>
          </w:p>
        </w:tc>
        <w:tc>
          <w:tcPr>
            <w:tcW w:w="1032"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858"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Итого</w:t>
            </w:r>
          </w:p>
        </w:tc>
        <w:tc>
          <w:tcPr>
            <w:tcW w:w="174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10</w:t>
            </w:r>
          </w:p>
        </w:tc>
        <w:tc>
          <w:tcPr>
            <w:tcW w:w="1320" w:type="dxa"/>
            <w:tcBorders>
              <w:top w:val="single" w:sz="4" w:space="0" w:color="000000"/>
              <w:left w:val="single" w:sz="4" w:space="0" w:color="000000"/>
              <w:bottom w:val="single" w:sz="4" w:space="0" w:color="000000"/>
            </w:tcBorders>
            <w:shd w:val="clear" w:color="auto" w:fill="auto"/>
          </w:tcPr>
          <w:p w:rsidR="00F60C97" w:rsidRPr="00A1781D" w:rsidDel="000918BD" w:rsidRDefault="00F60C97" w:rsidP="0081542E">
            <w:pPr>
              <w:snapToGrid w:val="0"/>
              <w:rPr>
                <w:sz w:val="18"/>
                <w:szCs w:val="18"/>
              </w:rPr>
            </w:pPr>
            <w:r>
              <w:rPr>
                <w:sz w:val="18"/>
                <w:szCs w:val="18"/>
              </w:rPr>
              <w:t>=</w:t>
            </w:r>
          </w:p>
        </w:tc>
        <w:tc>
          <w:tcPr>
            <w:tcW w:w="2540" w:type="dxa"/>
            <w:tcBorders>
              <w:top w:val="single" w:sz="4" w:space="0" w:color="000000"/>
              <w:left w:val="single" w:sz="4" w:space="0" w:color="000000"/>
              <w:bottom w:val="single" w:sz="4" w:space="0" w:color="000000"/>
            </w:tcBorders>
            <w:shd w:val="clear" w:color="auto" w:fill="auto"/>
          </w:tcPr>
          <w:p w:rsidR="00F60C97" w:rsidRPr="00A1781D" w:rsidRDefault="00F60C97" w:rsidP="0081542E">
            <w:pPr>
              <w:snapToGrid w:val="0"/>
              <w:rPr>
                <w:sz w:val="18"/>
                <w:szCs w:val="18"/>
              </w:rPr>
            </w:pPr>
            <w:r>
              <w:rPr>
                <w:sz w:val="18"/>
                <w:szCs w:val="18"/>
              </w:rPr>
              <w:t>Сумма всех строк, формирующих строку Итого</w:t>
            </w:r>
          </w:p>
        </w:tc>
        <w:tc>
          <w:tcPr>
            <w:tcW w:w="1072" w:type="dxa"/>
            <w:tcBorders>
              <w:top w:val="single" w:sz="4" w:space="0" w:color="000000"/>
              <w:left w:val="single" w:sz="4" w:space="0" w:color="000000"/>
              <w:bottom w:val="single" w:sz="4" w:space="0" w:color="000000"/>
              <w:right w:val="single" w:sz="4" w:space="0" w:color="000000"/>
            </w:tcBorders>
            <w:shd w:val="clear" w:color="auto" w:fill="auto"/>
          </w:tcPr>
          <w:p w:rsidR="00F60C97" w:rsidRPr="00A1781D" w:rsidRDefault="00F60C97" w:rsidP="0081542E">
            <w:pPr>
              <w:snapToGrid w:val="0"/>
              <w:rPr>
                <w:sz w:val="18"/>
                <w:szCs w:val="18"/>
              </w:rPr>
            </w:pPr>
            <w:r>
              <w:rPr>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F60C97" w:rsidRDefault="00F60C97" w:rsidP="0081542E">
            <w:pPr>
              <w:snapToGrid w:val="0"/>
              <w:rPr>
                <w:sz w:val="18"/>
                <w:szCs w:val="18"/>
              </w:rPr>
            </w:pPr>
            <w:r>
              <w:rPr>
                <w:sz w:val="18"/>
                <w:szCs w:val="18"/>
              </w:rPr>
              <w:t>Б</w:t>
            </w:r>
          </w:p>
        </w:tc>
      </w:tr>
    </w:tbl>
    <w:p w:rsidR="000922BC" w:rsidRPr="00A1781D" w:rsidRDefault="000922BC" w:rsidP="000922BC">
      <w:pPr>
        <w:rPr>
          <w:sz w:val="18"/>
          <w:szCs w:val="18"/>
        </w:rPr>
      </w:pPr>
      <w:r w:rsidRPr="00A1781D">
        <w:rPr>
          <w:sz w:val="18"/>
          <w:szCs w:val="18"/>
        </w:rPr>
        <w:t>*- соотношение должно быть выполнено для каждой строки (графы).</w:t>
      </w:r>
    </w:p>
    <w:p w:rsidR="000922BC" w:rsidRDefault="000922BC">
      <w:pPr>
        <w:rPr>
          <w:sz w:val="18"/>
          <w:szCs w:val="18"/>
        </w:rPr>
      </w:pPr>
    </w:p>
    <w:p w:rsidR="00134187" w:rsidRDefault="00134187">
      <w:pPr>
        <w:rPr>
          <w:sz w:val="18"/>
          <w:szCs w:val="18"/>
        </w:rPr>
      </w:pPr>
    </w:p>
    <w:p w:rsidR="00134187" w:rsidRDefault="00134187" w:rsidP="00134187">
      <w:pPr>
        <w:autoSpaceDE w:val="0"/>
        <w:spacing w:line="102" w:lineRule="atLeast"/>
        <w:ind w:right="5"/>
        <w:jc w:val="both"/>
        <w:outlineLvl w:val="0"/>
        <w:rPr>
          <w:rFonts w:eastAsia="Arial"/>
          <w:b/>
          <w:bCs/>
          <w:sz w:val="18"/>
          <w:szCs w:val="18"/>
        </w:rPr>
      </w:pPr>
      <w:bookmarkStart w:id="641" w:name="_Toc216965288"/>
      <w:r w:rsidRPr="00A1781D">
        <w:rPr>
          <w:rFonts w:eastAsia="Arial"/>
          <w:b/>
          <w:bCs/>
          <w:sz w:val="18"/>
          <w:szCs w:val="18"/>
        </w:rPr>
        <w:t>1</w:t>
      </w:r>
      <w:r w:rsidR="00EB4DBF">
        <w:rPr>
          <w:rFonts w:eastAsia="Arial"/>
          <w:b/>
          <w:bCs/>
          <w:sz w:val="18"/>
          <w:szCs w:val="18"/>
        </w:rPr>
        <w:t>1.</w:t>
      </w:r>
      <w:r w:rsidRPr="00A1781D">
        <w:rPr>
          <w:rFonts w:eastAsia="Arial"/>
          <w:b/>
          <w:bCs/>
          <w:sz w:val="18"/>
          <w:szCs w:val="18"/>
        </w:rPr>
        <w:t xml:space="preserve"> Отчетность по Резервному фонду </w:t>
      </w:r>
      <w:r>
        <w:rPr>
          <w:rFonts w:eastAsia="Arial"/>
          <w:b/>
          <w:bCs/>
          <w:sz w:val="18"/>
          <w:szCs w:val="18"/>
        </w:rPr>
        <w:t>Правительства</w:t>
      </w:r>
      <w:r w:rsidRPr="00A1781D">
        <w:rPr>
          <w:rFonts w:eastAsia="Arial"/>
          <w:b/>
          <w:bCs/>
          <w:sz w:val="18"/>
          <w:szCs w:val="18"/>
        </w:rPr>
        <w:t xml:space="preserve"> Российской Федерации (ф. 05</w:t>
      </w:r>
      <w:r>
        <w:rPr>
          <w:rFonts w:eastAsia="Arial"/>
          <w:b/>
          <w:bCs/>
          <w:sz w:val="18"/>
          <w:szCs w:val="18"/>
        </w:rPr>
        <w:t>01118</w:t>
      </w:r>
      <w:r w:rsidRPr="00A1781D">
        <w:rPr>
          <w:rFonts w:eastAsia="Arial"/>
          <w:b/>
          <w:bCs/>
          <w:sz w:val="18"/>
          <w:szCs w:val="18"/>
        </w:rPr>
        <w:t>)</w:t>
      </w:r>
      <w:bookmarkEnd w:id="641"/>
    </w:p>
    <w:p w:rsidR="009F4A7F" w:rsidRDefault="009F4A7F" w:rsidP="00EB4DBF">
      <w:pPr>
        <w:rPr>
          <w:rFonts w:eastAsia="Arial"/>
          <w:b/>
          <w:bCs/>
          <w:sz w:val="18"/>
          <w:szCs w:val="18"/>
        </w:rPr>
      </w:pPr>
      <w:r>
        <w:rPr>
          <w:rFonts w:eastAsia="Arial"/>
          <w:b/>
          <w:bCs/>
          <w:sz w:val="18"/>
          <w:szCs w:val="18"/>
        </w:rPr>
        <w:t xml:space="preserve">Показатели граф 2, 3, 4, 5 ф. 0501118 должны соответствовать аналогичным показателям </w:t>
      </w:r>
      <w:proofErr w:type="spellStart"/>
      <w:r>
        <w:rPr>
          <w:rFonts w:eastAsia="Arial"/>
          <w:b/>
          <w:bCs/>
          <w:sz w:val="18"/>
          <w:szCs w:val="18"/>
        </w:rPr>
        <w:t>Переечня</w:t>
      </w:r>
      <w:proofErr w:type="spellEnd"/>
      <w:r>
        <w:rPr>
          <w:rFonts w:eastAsia="Arial"/>
          <w:b/>
          <w:bCs/>
          <w:sz w:val="18"/>
          <w:szCs w:val="18"/>
        </w:rPr>
        <w:t xml:space="preserve"> распоряжений (для АСФК)</w:t>
      </w:r>
    </w:p>
    <w:p w:rsidR="00657EAD" w:rsidRDefault="00657EAD" w:rsidP="00EB4DBF">
      <w:pPr>
        <w:rPr>
          <w:rFonts w:eastAsia="Arial"/>
          <w:b/>
          <w:bCs/>
          <w:sz w:val="18"/>
          <w:szCs w:val="18"/>
        </w:rPr>
      </w:pPr>
      <w:r>
        <w:rPr>
          <w:rFonts w:eastAsia="Arial"/>
          <w:b/>
          <w:bCs/>
          <w:sz w:val="18"/>
          <w:szCs w:val="18"/>
        </w:rPr>
        <w:t>Показатели граф 2, 3, 4, 5, 6, 7, 8, 9, 10 ф. 0501118 должны соответствовать аналогичным показателям Перечня распоряжений (для АСФК)</w:t>
      </w:r>
    </w:p>
    <w:p w:rsidR="00134187" w:rsidRDefault="00134187" w:rsidP="00EB4DBF">
      <w:pPr>
        <w:rPr>
          <w:rFonts w:eastAsia="Arial"/>
          <w:b/>
          <w:bCs/>
          <w:sz w:val="18"/>
          <w:szCs w:val="18"/>
        </w:rPr>
      </w:pPr>
    </w:p>
    <w:tbl>
      <w:tblPr>
        <w:tblW w:w="9713" w:type="dxa"/>
        <w:tblInd w:w="108" w:type="dxa"/>
        <w:tblLayout w:type="fixed"/>
        <w:tblLook w:val="0000" w:firstRow="0" w:lastRow="0" w:firstColumn="0" w:lastColumn="0" w:noHBand="0" w:noVBand="0"/>
      </w:tblPr>
      <w:tblGrid>
        <w:gridCol w:w="768"/>
        <w:gridCol w:w="792"/>
        <w:gridCol w:w="578"/>
        <w:gridCol w:w="1264"/>
        <w:gridCol w:w="1634"/>
        <w:gridCol w:w="850"/>
        <w:gridCol w:w="3119"/>
        <w:gridCol w:w="708"/>
      </w:tblGrid>
      <w:tr w:rsidR="000E1514" w:rsidRPr="00A359CC" w:rsidTr="006525BD">
        <w:trPr>
          <w:trHeight w:val="338"/>
          <w:tblHeader/>
        </w:trPr>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 п/п</w:t>
            </w:r>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Строка</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Графа</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Соотношение</w:t>
            </w:r>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A359CC" w:rsidRDefault="000E1514" w:rsidP="000E1514">
            <w:pPr>
              <w:rPr>
                <w:sz w:val="18"/>
                <w:szCs w:val="18"/>
              </w:rPr>
            </w:pPr>
            <w:r w:rsidRPr="00A359CC">
              <w:rPr>
                <w:sz w:val="18"/>
                <w:szCs w:val="18"/>
              </w:rPr>
              <w:t>Графа</w:t>
            </w:r>
          </w:p>
        </w:tc>
        <w:tc>
          <w:tcPr>
            <w:tcW w:w="3119"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rPr>
                <w:sz w:val="18"/>
                <w:szCs w:val="18"/>
              </w:rPr>
            </w:pPr>
            <w:r w:rsidRPr="00A359CC">
              <w:rPr>
                <w:sz w:val="18"/>
                <w:szCs w:val="18"/>
              </w:rPr>
              <w:t>Комментарий</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sidRPr="00A359CC">
              <w:rPr>
                <w:sz w:val="18"/>
                <w:szCs w:val="18"/>
              </w:rPr>
              <w:t>Тип контроля</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1</w:t>
            </w:r>
          </w:p>
        </w:tc>
        <w:tc>
          <w:tcPr>
            <w:tcW w:w="792"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w:t>
            </w:r>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rPr>
              <w:t>11</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792B9C" w:rsidP="000E1514">
            <w:pPr>
              <w:rPr>
                <w:sz w:val="18"/>
                <w:szCs w:val="18"/>
              </w:rPr>
            </w:pPr>
            <w:r>
              <w:rPr>
                <w:sz w:val="18"/>
                <w:szCs w:val="18"/>
                <w:lang w:val="en-US"/>
              </w:rPr>
              <w:t>&lt;</w:t>
            </w:r>
            <w:r w:rsidRPr="00A359CC">
              <w:rPr>
                <w:sz w:val="18"/>
                <w:szCs w:val="18"/>
              </w:rPr>
              <w:t>=</w:t>
            </w:r>
          </w:p>
        </w:tc>
        <w:tc>
          <w:tcPr>
            <w:tcW w:w="1634"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sz w:val="18"/>
                <w:szCs w:val="18"/>
              </w:rPr>
            </w:pPr>
            <w:r>
              <w:rPr>
                <w:sz w:val="18"/>
                <w:szCs w:val="18"/>
                <w:lang w:val="en-US"/>
              </w:rPr>
              <w:t>10</w:t>
            </w: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792B9C">
            <w:pPr>
              <w:rPr>
                <w:sz w:val="18"/>
                <w:szCs w:val="18"/>
              </w:rPr>
            </w:pPr>
            <w:r>
              <w:rPr>
                <w:sz w:val="18"/>
                <w:szCs w:val="18"/>
              </w:rPr>
              <w:t>Гр.</w:t>
            </w:r>
            <w:proofErr w:type="gramStart"/>
            <w:r>
              <w:rPr>
                <w:sz w:val="18"/>
                <w:szCs w:val="18"/>
                <w:lang w:val="en-US"/>
              </w:rPr>
              <w:t>11</w:t>
            </w:r>
            <w:r>
              <w:rPr>
                <w:sz w:val="18"/>
                <w:szCs w:val="18"/>
              </w:rPr>
              <w:t xml:space="preserve"> </w:t>
            </w:r>
            <w:r w:rsidR="00792B9C">
              <w:rPr>
                <w:sz w:val="18"/>
                <w:szCs w:val="18"/>
                <w:lang w:val="en-US"/>
              </w:rPr>
              <w:t>&gt;</w:t>
            </w:r>
            <w:proofErr w:type="gramEnd"/>
            <w:r w:rsidR="00792B9C">
              <w:rPr>
                <w:sz w:val="18"/>
                <w:szCs w:val="18"/>
              </w:rPr>
              <w:t xml:space="preserve"> </w:t>
            </w:r>
            <w:r>
              <w:rPr>
                <w:sz w:val="18"/>
                <w:szCs w:val="18"/>
              </w:rPr>
              <w:t>Гр.</w:t>
            </w:r>
            <w:r>
              <w:rPr>
                <w:sz w:val="18"/>
                <w:szCs w:val="18"/>
                <w:lang w:val="en-US"/>
              </w:rPr>
              <w:t>10</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Pr>
                <w:sz w:val="18"/>
                <w:szCs w:val="18"/>
              </w:rPr>
              <w:t>Б</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sidRPr="00A359CC">
              <w:rPr>
                <w:sz w:val="18"/>
                <w:szCs w:val="18"/>
              </w:rPr>
              <w:t>2</w:t>
            </w:r>
          </w:p>
        </w:tc>
        <w:tc>
          <w:tcPr>
            <w:tcW w:w="792" w:type="dxa"/>
            <w:tcBorders>
              <w:top w:val="single" w:sz="4" w:space="0" w:color="000000"/>
              <w:left w:val="single" w:sz="4" w:space="0" w:color="000000"/>
              <w:bottom w:val="single" w:sz="4" w:space="0" w:color="000000"/>
            </w:tcBorders>
            <w:shd w:val="clear" w:color="auto" w:fill="auto"/>
          </w:tcPr>
          <w:p w:rsidR="000E1514" w:rsidRPr="00C356E2" w:rsidRDefault="00E577D6" w:rsidP="00E577D6">
            <w:pPr>
              <w:rPr>
                <w:sz w:val="18"/>
                <w:szCs w:val="18"/>
              </w:rPr>
            </w:pPr>
            <w:r>
              <w:rPr>
                <w:sz w:val="18"/>
                <w:szCs w:val="18"/>
              </w:rPr>
              <w:t>Сумма строк</w:t>
            </w:r>
            <w:r w:rsidRPr="00E577D6" w:rsidDel="00E577D6">
              <w:rPr>
                <w:sz w:val="18"/>
                <w:szCs w:val="18"/>
              </w:rPr>
              <w:t xml:space="preserve"> </w:t>
            </w:r>
            <w:r>
              <w:rPr>
                <w:sz w:val="18"/>
                <w:szCs w:val="18"/>
              </w:rPr>
              <w:t xml:space="preserve">с детализированными </w:t>
            </w:r>
            <w:r>
              <w:rPr>
                <w:sz w:val="18"/>
                <w:szCs w:val="18"/>
              </w:rPr>
              <w:lastRenderedPageBreak/>
              <w:t xml:space="preserve">КБК целевого назначения </w:t>
            </w:r>
            <w:proofErr w:type="spellStart"/>
            <w:r>
              <w:rPr>
                <w:sz w:val="18"/>
                <w:szCs w:val="18"/>
              </w:rPr>
              <w:t>расопряжения</w:t>
            </w:r>
            <w:proofErr w:type="spellEnd"/>
          </w:p>
        </w:tc>
        <w:tc>
          <w:tcPr>
            <w:tcW w:w="578" w:type="dxa"/>
            <w:tcBorders>
              <w:top w:val="single" w:sz="4" w:space="0" w:color="000000"/>
              <w:left w:val="single" w:sz="4" w:space="0" w:color="000000"/>
              <w:bottom w:val="single" w:sz="4" w:space="0" w:color="000000"/>
            </w:tcBorders>
            <w:shd w:val="clear" w:color="auto" w:fill="auto"/>
          </w:tcPr>
          <w:p w:rsidR="000E1514" w:rsidRPr="00A359CC" w:rsidRDefault="000E1514" w:rsidP="000E1514">
            <w:pPr>
              <w:rPr>
                <w:sz w:val="18"/>
                <w:szCs w:val="18"/>
              </w:rPr>
            </w:pPr>
            <w:r>
              <w:rPr>
                <w:sz w:val="18"/>
                <w:szCs w:val="18"/>
                <w:lang w:val="en-US"/>
              </w:rPr>
              <w:lastRenderedPageBreak/>
              <w:t>10</w:t>
            </w:r>
          </w:p>
        </w:tc>
        <w:tc>
          <w:tcPr>
            <w:tcW w:w="1264" w:type="dxa"/>
            <w:tcBorders>
              <w:top w:val="single" w:sz="4" w:space="0" w:color="000000"/>
              <w:left w:val="single" w:sz="4" w:space="0" w:color="000000"/>
              <w:bottom w:val="single" w:sz="4" w:space="0" w:color="000000"/>
            </w:tcBorders>
            <w:shd w:val="clear" w:color="auto" w:fill="auto"/>
          </w:tcPr>
          <w:p w:rsidR="000E1514" w:rsidRPr="00A359CC" w:rsidRDefault="00792B9C" w:rsidP="000E1514">
            <w:pPr>
              <w:rPr>
                <w:sz w:val="18"/>
                <w:szCs w:val="18"/>
              </w:rPr>
            </w:pPr>
            <w:r>
              <w:rPr>
                <w:sz w:val="18"/>
                <w:szCs w:val="18"/>
                <w:lang w:val="en-US"/>
              </w:rPr>
              <w:t>&lt;</w:t>
            </w:r>
            <w:r w:rsidRPr="00A359CC">
              <w:rPr>
                <w:sz w:val="18"/>
                <w:szCs w:val="18"/>
              </w:rPr>
              <w:t>=</w:t>
            </w:r>
          </w:p>
        </w:tc>
        <w:tc>
          <w:tcPr>
            <w:tcW w:w="1634" w:type="dxa"/>
            <w:tcBorders>
              <w:top w:val="single" w:sz="4" w:space="0" w:color="000000"/>
              <w:left w:val="single" w:sz="4" w:space="0" w:color="000000"/>
              <w:bottom w:val="single" w:sz="4" w:space="0" w:color="000000"/>
            </w:tcBorders>
            <w:shd w:val="clear" w:color="auto" w:fill="auto"/>
          </w:tcPr>
          <w:p w:rsidR="000E1514" w:rsidRPr="00E577D6" w:rsidRDefault="00E577D6" w:rsidP="000E1514">
            <w:pPr>
              <w:rPr>
                <w:sz w:val="18"/>
                <w:szCs w:val="18"/>
              </w:rPr>
            </w:pPr>
            <w:r>
              <w:rPr>
                <w:sz w:val="18"/>
                <w:szCs w:val="18"/>
              </w:rPr>
              <w:t xml:space="preserve">Строка с КБК ХХХ 0000 0000000000 000 аналогичного целевого </w:t>
            </w:r>
            <w:r>
              <w:rPr>
                <w:sz w:val="18"/>
                <w:szCs w:val="18"/>
              </w:rPr>
              <w:lastRenderedPageBreak/>
              <w:t>назначения распоряжения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792B9C" w:rsidP="000E1514">
            <w:pPr>
              <w:rPr>
                <w:sz w:val="18"/>
                <w:szCs w:val="18"/>
              </w:rPr>
            </w:pPr>
            <w:r>
              <w:rPr>
                <w:sz w:val="18"/>
                <w:szCs w:val="18"/>
                <w:lang w:val="en-US"/>
              </w:rPr>
              <w:lastRenderedPageBreak/>
              <w:t>9</w:t>
            </w: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0E1514" w:rsidP="00792B9C">
            <w:pPr>
              <w:rPr>
                <w:sz w:val="18"/>
                <w:szCs w:val="18"/>
              </w:rPr>
            </w:pPr>
            <w:r>
              <w:rPr>
                <w:sz w:val="18"/>
                <w:szCs w:val="18"/>
              </w:rPr>
              <w:t>Гр.</w:t>
            </w:r>
            <w:proofErr w:type="gramStart"/>
            <w:r>
              <w:rPr>
                <w:sz w:val="18"/>
                <w:szCs w:val="18"/>
                <w:lang w:val="en-US"/>
              </w:rPr>
              <w:t>10</w:t>
            </w:r>
            <w:r>
              <w:rPr>
                <w:sz w:val="18"/>
                <w:szCs w:val="18"/>
              </w:rPr>
              <w:t xml:space="preserve"> </w:t>
            </w:r>
            <w:r w:rsidR="00792B9C">
              <w:rPr>
                <w:sz w:val="18"/>
                <w:szCs w:val="18"/>
                <w:lang w:val="en-US"/>
              </w:rPr>
              <w:t>&gt;</w:t>
            </w:r>
            <w:proofErr w:type="gramEnd"/>
            <w:r w:rsidR="00792B9C">
              <w:rPr>
                <w:sz w:val="18"/>
                <w:szCs w:val="18"/>
              </w:rPr>
              <w:t xml:space="preserve"> </w:t>
            </w:r>
            <w:r>
              <w:rPr>
                <w:sz w:val="18"/>
                <w:szCs w:val="18"/>
              </w:rPr>
              <w:t>Гр.</w:t>
            </w:r>
            <w:r>
              <w:rPr>
                <w:sz w:val="18"/>
                <w:szCs w:val="18"/>
                <w:lang w:val="en-US"/>
              </w:rPr>
              <w:t>9</w:t>
            </w:r>
            <w:r>
              <w:rPr>
                <w:sz w:val="18"/>
                <w:szCs w:val="18"/>
              </w:rPr>
              <w:t xml:space="preserve">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792B9C" w:rsidRDefault="00E577D6" w:rsidP="000E1514">
            <w:pPr>
              <w:jc w:val="center"/>
              <w:rPr>
                <w:sz w:val="18"/>
                <w:szCs w:val="18"/>
              </w:rPr>
            </w:pPr>
            <w:r>
              <w:rPr>
                <w:sz w:val="18"/>
                <w:szCs w:val="18"/>
              </w:rPr>
              <w:t>Б</w:t>
            </w:r>
          </w:p>
        </w:tc>
      </w:tr>
      <w:tr w:rsidR="000E1514" w:rsidRPr="00A359CC" w:rsidTr="006525BD">
        <w:tc>
          <w:tcPr>
            <w:tcW w:w="768" w:type="dxa"/>
            <w:tcBorders>
              <w:top w:val="single" w:sz="4" w:space="0" w:color="000000"/>
              <w:left w:val="single" w:sz="4" w:space="0" w:color="000000"/>
              <w:bottom w:val="single" w:sz="4" w:space="0" w:color="000000"/>
            </w:tcBorders>
            <w:shd w:val="clear" w:color="auto" w:fill="auto"/>
          </w:tcPr>
          <w:p w:rsidR="000E1514" w:rsidRPr="006525BD" w:rsidRDefault="000E1514" w:rsidP="000E1514">
            <w:pPr>
              <w:rPr>
                <w:sz w:val="18"/>
                <w:szCs w:val="18"/>
                <w:lang w:val="en-US"/>
              </w:rPr>
            </w:pPr>
            <w:r>
              <w:rPr>
                <w:sz w:val="18"/>
                <w:szCs w:val="18"/>
                <w:lang w:val="en-US"/>
              </w:rPr>
              <w:lastRenderedPageBreak/>
              <w:t>3</w:t>
            </w:r>
          </w:p>
        </w:tc>
        <w:tc>
          <w:tcPr>
            <w:tcW w:w="792"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w:t>
            </w:r>
          </w:p>
        </w:tc>
        <w:tc>
          <w:tcPr>
            <w:tcW w:w="578"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r>
              <w:rPr>
                <w:sz w:val="18"/>
                <w:szCs w:val="18"/>
                <w:lang w:val="en-US"/>
              </w:rPr>
              <w:t>8</w:t>
            </w:r>
          </w:p>
        </w:tc>
        <w:tc>
          <w:tcPr>
            <w:tcW w:w="1264" w:type="dxa"/>
            <w:tcBorders>
              <w:top w:val="single" w:sz="4" w:space="0" w:color="000000"/>
              <w:left w:val="single" w:sz="4" w:space="0" w:color="000000"/>
              <w:bottom w:val="single" w:sz="4" w:space="0" w:color="000000"/>
            </w:tcBorders>
            <w:shd w:val="clear" w:color="auto" w:fill="auto"/>
          </w:tcPr>
          <w:p w:rsidR="000E1514" w:rsidRPr="006525BD" w:rsidRDefault="006525BD" w:rsidP="000E1514">
            <w:pPr>
              <w:rPr>
                <w:sz w:val="18"/>
                <w:szCs w:val="18"/>
              </w:rPr>
            </w:pPr>
            <w:r>
              <w:rPr>
                <w:sz w:val="18"/>
                <w:szCs w:val="18"/>
                <w:lang w:val="en-US"/>
              </w:rPr>
              <w:t>=</w:t>
            </w:r>
            <w:proofErr w:type="spellStart"/>
            <w:r>
              <w:rPr>
                <w:sz w:val="18"/>
                <w:szCs w:val="18"/>
              </w:rPr>
              <w:t>детализиовроанные</w:t>
            </w:r>
            <w:proofErr w:type="spellEnd"/>
            <w:r>
              <w:rPr>
                <w:sz w:val="18"/>
                <w:szCs w:val="18"/>
              </w:rPr>
              <w:t xml:space="preserve"> КВР</w:t>
            </w:r>
            <w:r w:rsidR="00C342B6">
              <w:rPr>
                <w:sz w:val="18"/>
                <w:szCs w:val="18"/>
              </w:rPr>
              <w:t>, 000</w:t>
            </w:r>
          </w:p>
        </w:tc>
        <w:tc>
          <w:tcPr>
            <w:tcW w:w="1634" w:type="dxa"/>
            <w:tcBorders>
              <w:top w:val="single" w:sz="4" w:space="0" w:color="000000"/>
              <w:left w:val="single" w:sz="4" w:space="0" w:color="000000"/>
              <w:bottom w:val="single" w:sz="4" w:space="0" w:color="000000"/>
            </w:tcBorders>
            <w:shd w:val="clear" w:color="auto" w:fill="auto"/>
          </w:tcPr>
          <w:p w:rsidR="000E1514" w:rsidRPr="000E1514" w:rsidRDefault="000E1514" w:rsidP="000E1514">
            <w:pPr>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1514" w:rsidRPr="000E1514" w:rsidRDefault="000E1514" w:rsidP="000E1514">
            <w:pPr>
              <w:rPr>
                <w:sz w:val="18"/>
                <w:szCs w:val="18"/>
                <w:lang w:val="en-US"/>
              </w:rPr>
            </w:pPr>
          </w:p>
        </w:tc>
        <w:tc>
          <w:tcPr>
            <w:tcW w:w="3119" w:type="dxa"/>
            <w:tcBorders>
              <w:top w:val="single" w:sz="4" w:space="0" w:color="000000"/>
              <w:left w:val="single" w:sz="4" w:space="0" w:color="000000"/>
              <w:bottom w:val="single" w:sz="4" w:space="0" w:color="000000"/>
              <w:right w:val="single" w:sz="4" w:space="0" w:color="000000"/>
            </w:tcBorders>
          </w:tcPr>
          <w:p w:rsidR="000E1514" w:rsidRPr="00242BA5" w:rsidRDefault="006525BD" w:rsidP="000E1514">
            <w:pPr>
              <w:rPr>
                <w:sz w:val="18"/>
                <w:szCs w:val="18"/>
              </w:rPr>
            </w:pPr>
            <w:r>
              <w:rPr>
                <w:sz w:val="18"/>
                <w:szCs w:val="18"/>
              </w:rPr>
              <w:t>Отражение группировочных КВР в гр. 8 недопустимо</w:t>
            </w:r>
          </w:p>
        </w:tc>
        <w:tc>
          <w:tcPr>
            <w:tcW w:w="708" w:type="dxa"/>
            <w:tcBorders>
              <w:top w:val="single" w:sz="4" w:space="0" w:color="000000"/>
              <w:left w:val="single" w:sz="4" w:space="0" w:color="000000"/>
              <w:bottom w:val="single" w:sz="4" w:space="0" w:color="000000"/>
              <w:right w:val="single" w:sz="4" w:space="0" w:color="000000"/>
            </w:tcBorders>
          </w:tcPr>
          <w:p w:rsidR="000E1514" w:rsidRPr="00A359CC" w:rsidRDefault="000E1514" w:rsidP="000E1514">
            <w:pPr>
              <w:jc w:val="center"/>
              <w:rPr>
                <w:sz w:val="18"/>
                <w:szCs w:val="18"/>
              </w:rPr>
            </w:pPr>
            <w:r>
              <w:rPr>
                <w:sz w:val="18"/>
                <w:szCs w:val="18"/>
              </w:rPr>
              <w:t>Б</w:t>
            </w:r>
          </w:p>
        </w:tc>
      </w:tr>
      <w:tr w:rsidR="005E4E8E" w:rsidRPr="00A359CC" w:rsidTr="005E4E8E">
        <w:tc>
          <w:tcPr>
            <w:tcW w:w="768" w:type="dxa"/>
            <w:tcBorders>
              <w:top w:val="single" w:sz="4" w:space="0" w:color="000000"/>
              <w:left w:val="single" w:sz="4" w:space="0" w:color="000000"/>
              <w:bottom w:val="single" w:sz="4" w:space="0" w:color="000000"/>
            </w:tcBorders>
            <w:shd w:val="clear" w:color="auto" w:fill="auto"/>
          </w:tcPr>
          <w:p w:rsidR="005E4E8E" w:rsidRPr="005E4E8E" w:rsidRDefault="005E4E8E" w:rsidP="005E4E8E">
            <w:pPr>
              <w:rPr>
                <w:sz w:val="18"/>
                <w:szCs w:val="18"/>
              </w:rPr>
            </w:pPr>
            <w:r>
              <w:rPr>
                <w:sz w:val="18"/>
                <w:szCs w:val="18"/>
              </w:rPr>
              <w:t>4</w:t>
            </w:r>
          </w:p>
        </w:tc>
        <w:tc>
          <w:tcPr>
            <w:tcW w:w="792" w:type="dxa"/>
            <w:tcBorders>
              <w:top w:val="single" w:sz="4" w:space="0" w:color="000000"/>
              <w:left w:val="single" w:sz="4" w:space="0" w:color="000000"/>
              <w:bottom w:val="single" w:sz="4" w:space="0" w:color="000000"/>
            </w:tcBorders>
            <w:shd w:val="clear" w:color="auto" w:fill="auto"/>
          </w:tcPr>
          <w:p w:rsidR="005E4E8E" w:rsidRPr="00C356E2" w:rsidRDefault="005E4E8E" w:rsidP="005E4E8E">
            <w:pPr>
              <w:rPr>
                <w:sz w:val="18"/>
                <w:szCs w:val="18"/>
              </w:rPr>
            </w:pPr>
            <w:r>
              <w:rPr>
                <w:sz w:val="18"/>
                <w:szCs w:val="18"/>
                <w:lang w:val="en-US"/>
              </w:rPr>
              <w:t>*</w:t>
            </w:r>
            <w:r w:rsidR="00FF29B1">
              <w:rPr>
                <w:sz w:val="18"/>
                <w:szCs w:val="18"/>
              </w:rPr>
              <w:t>, кроме  строк с КВР=000</w:t>
            </w:r>
          </w:p>
        </w:tc>
        <w:tc>
          <w:tcPr>
            <w:tcW w:w="578" w:type="dxa"/>
            <w:tcBorders>
              <w:top w:val="single" w:sz="4" w:space="0" w:color="000000"/>
              <w:left w:val="single" w:sz="4" w:space="0" w:color="000000"/>
              <w:bottom w:val="single" w:sz="4" w:space="0" w:color="000000"/>
            </w:tcBorders>
            <w:shd w:val="clear" w:color="auto" w:fill="auto"/>
          </w:tcPr>
          <w:p w:rsidR="005E4E8E" w:rsidRPr="00C356E2" w:rsidRDefault="005E4E8E" w:rsidP="005E4E8E">
            <w:pPr>
              <w:rPr>
                <w:sz w:val="18"/>
                <w:szCs w:val="18"/>
              </w:rPr>
            </w:pPr>
            <w:r>
              <w:rPr>
                <w:sz w:val="18"/>
                <w:szCs w:val="18"/>
              </w:rPr>
              <w:t>12</w:t>
            </w:r>
          </w:p>
        </w:tc>
        <w:tc>
          <w:tcPr>
            <w:tcW w:w="1264" w:type="dxa"/>
            <w:tcBorders>
              <w:top w:val="single" w:sz="4" w:space="0" w:color="000000"/>
              <w:left w:val="single" w:sz="4" w:space="0" w:color="000000"/>
              <w:bottom w:val="single" w:sz="4" w:space="0" w:color="000000"/>
            </w:tcBorders>
            <w:shd w:val="clear" w:color="auto" w:fill="auto"/>
          </w:tcPr>
          <w:p w:rsidR="005E4E8E" w:rsidRPr="00C356E2" w:rsidRDefault="005E4E8E" w:rsidP="005E4E8E">
            <w:pPr>
              <w:rPr>
                <w:sz w:val="18"/>
                <w:szCs w:val="18"/>
              </w:rPr>
            </w:pPr>
            <w:r>
              <w:rPr>
                <w:sz w:val="18"/>
                <w:szCs w:val="18"/>
                <w:lang w:val="en-US"/>
              </w:rPr>
              <w:t>=</w:t>
            </w:r>
            <w:r>
              <w:rPr>
                <w:sz w:val="18"/>
                <w:szCs w:val="18"/>
              </w:rPr>
              <w:t>Пусто</w:t>
            </w:r>
          </w:p>
        </w:tc>
        <w:tc>
          <w:tcPr>
            <w:tcW w:w="1634" w:type="dxa"/>
            <w:tcBorders>
              <w:top w:val="single" w:sz="4" w:space="0" w:color="000000"/>
              <w:left w:val="single" w:sz="4" w:space="0" w:color="000000"/>
              <w:bottom w:val="single" w:sz="4" w:space="0" w:color="000000"/>
            </w:tcBorders>
            <w:shd w:val="clear" w:color="auto" w:fill="auto"/>
          </w:tcPr>
          <w:p w:rsidR="005E4E8E" w:rsidRPr="000E1514" w:rsidRDefault="005E4E8E" w:rsidP="005E4E8E">
            <w:pPr>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E4E8E" w:rsidRPr="000E1514" w:rsidRDefault="005E4E8E" w:rsidP="005E4E8E">
            <w:pPr>
              <w:rPr>
                <w:sz w:val="18"/>
                <w:szCs w:val="18"/>
                <w:lang w:val="en-US"/>
              </w:rPr>
            </w:pPr>
          </w:p>
        </w:tc>
        <w:tc>
          <w:tcPr>
            <w:tcW w:w="3119" w:type="dxa"/>
            <w:tcBorders>
              <w:top w:val="single" w:sz="4" w:space="0" w:color="000000"/>
              <w:left w:val="single" w:sz="4" w:space="0" w:color="000000"/>
              <w:bottom w:val="single" w:sz="4" w:space="0" w:color="000000"/>
              <w:right w:val="single" w:sz="4" w:space="0" w:color="000000"/>
            </w:tcBorders>
          </w:tcPr>
          <w:p w:rsidR="005E4E8E" w:rsidRPr="00242BA5" w:rsidRDefault="00FF29B1" w:rsidP="00FF29B1">
            <w:pPr>
              <w:rPr>
                <w:sz w:val="18"/>
                <w:szCs w:val="18"/>
              </w:rPr>
            </w:pPr>
            <w:r>
              <w:rPr>
                <w:sz w:val="18"/>
                <w:szCs w:val="18"/>
              </w:rPr>
              <w:t>Заполнение гр. 12 осуществляется только по строкам с КВР = 000</w:t>
            </w:r>
          </w:p>
        </w:tc>
        <w:tc>
          <w:tcPr>
            <w:tcW w:w="708" w:type="dxa"/>
            <w:tcBorders>
              <w:top w:val="single" w:sz="4" w:space="0" w:color="000000"/>
              <w:left w:val="single" w:sz="4" w:space="0" w:color="000000"/>
              <w:bottom w:val="single" w:sz="4" w:space="0" w:color="000000"/>
              <w:right w:val="single" w:sz="4" w:space="0" w:color="000000"/>
            </w:tcBorders>
          </w:tcPr>
          <w:p w:rsidR="005E4E8E" w:rsidRPr="00A359CC" w:rsidRDefault="005E4E8E" w:rsidP="005E4E8E">
            <w:pPr>
              <w:jc w:val="center"/>
              <w:rPr>
                <w:sz w:val="18"/>
                <w:szCs w:val="18"/>
              </w:rPr>
            </w:pPr>
            <w:r>
              <w:rPr>
                <w:sz w:val="18"/>
                <w:szCs w:val="18"/>
              </w:rPr>
              <w:t>Б</w:t>
            </w:r>
          </w:p>
        </w:tc>
      </w:tr>
      <w:tr w:rsidR="00E577D6" w:rsidRPr="00A359CC" w:rsidTr="00E577D6">
        <w:tc>
          <w:tcPr>
            <w:tcW w:w="768" w:type="dxa"/>
            <w:tcBorders>
              <w:top w:val="single" w:sz="4" w:space="0" w:color="000000"/>
              <w:left w:val="single" w:sz="4" w:space="0" w:color="000000"/>
              <w:bottom w:val="single" w:sz="4" w:space="0" w:color="000000"/>
            </w:tcBorders>
            <w:shd w:val="clear" w:color="auto" w:fill="auto"/>
          </w:tcPr>
          <w:p w:rsidR="00E577D6" w:rsidRDefault="00E577D6" w:rsidP="00E577D6">
            <w:pPr>
              <w:rPr>
                <w:sz w:val="18"/>
                <w:szCs w:val="18"/>
              </w:rPr>
            </w:pPr>
            <w:r>
              <w:rPr>
                <w:sz w:val="18"/>
                <w:szCs w:val="18"/>
              </w:rPr>
              <w:t>5</w:t>
            </w:r>
          </w:p>
        </w:tc>
        <w:tc>
          <w:tcPr>
            <w:tcW w:w="792" w:type="dxa"/>
            <w:tcBorders>
              <w:top w:val="single" w:sz="4" w:space="0" w:color="000000"/>
              <w:left w:val="single" w:sz="4" w:space="0" w:color="000000"/>
              <w:bottom w:val="single" w:sz="4" w:space="0" w:color="000000"/>
            </w:tcBorders>
            <w:shd w:val="clear" w:color="auto" w:fill="auto"/>
          </w:tcPr>
          <w:p w:rsidR="00E577D6" w:rsidRDefault="00E577D6" w:rsidP="00E577D6">
            <w:pPr>
              <w:rPr>
                <w:sz w:val="18"/>
                <w:szCs w:val="18"/>
                <w:lang w:val="en-US"/>
              </w:rPr>
            </w:pPr>
            <w:r>
              <w:rPr>
                <w:sz w:val="18"/>
                <w:szCs w:val="18"/>
                <w:lang w:val="en-US"/>
              </w:rPr>
              <w:t>*</w:t>
            </w:r>
            <w:r w:rsidRPr="00E577D6">
              <w:rPr>
                <w:sz w:val="18"/>
                <w:szCs w:val="18"/>
                <w:lang w:val="en-US"/>
              </w:rPr>
              <w:t xml:space="preserve">, </w:t>
            </w:r>
            <w:proofErr w:type="spellStart"/>
            <w:r w:rsidRPr="00E577D6">
              <w:rPr>
                <w:sz w:val="18"/>
                <w:szCs w:val="18"/>
                <w:lang w:val="en-US"/>
              </w:rPr>
              <w:t>по</w:t>
            </w:r>
            <w:proofErr w:type="spellEnd"/>
            <w:r w:rsidRPr="00E577D6">
              <w:rPr>
                <w:sz w:val="18"/>
                <w:szCs w:val="18"/>
                <w:lang w:val="en-US"/>
              </w:rPr>
              <w:t xml:space="preserve"> </w:t>
            </w:r>
            <w:proofErr w:type="spellStart"/>
            <w:r w:rsidRPr="00E577D6">
              <w:rPr>
                <w:sz w:val="18"/>
                <w:szCs w:val="18"/>
                <w:lang w:val="en-US"/>
              </w:rPr>
              <w:t>строкам</w:t>
            </w:r>
            <w:proofErr w:type="spellEnd"/>
            <w:r w:rsidRPr="00E577D6">
              <w:rPr>
                <w:sz w:val="18"/>
                <w:szCs w:val="18"/>
                <w:lang w:val="en-US"/>
              </w:rPr>
              <w:t xml:space="preserve"> с КВР=000</w:t>
            </w:r>
          </w:p>
        </w:tc>
        <w:tc>
          <w:tcPr>
            <w:tcW w:w="578" w:type="dxa"/>
            <w:tcBorders>
              <w:top w:val="single" w:sz="4" w:space="0" w:color="000000"/>
              <w:left w:val="single" w:sz="4" w:space="0" w:color="000000"/>
              <w:bottom w:val="single" w:sz="4" w:space="0" w:color="000000"/>
            </w:tcBorders>
            <w:shd w:val="clear" w:color="auto" w:fill="auto"/>
          </w:tcPr>
          <w:p w:rsidR="00E577D6" w:rsidRDefault="00E577D6" w:rsidP="00E577D6">
            <w:pPr>
              <w:rPr>
                <w:sz w:val="18"/>
                <w:szCs w:val="18"/>
              </w:rPr>
            </w:pPr>
            <w:r>
              <w:rPr>
                <w:sz w:val="18"/>
                <w:szCs w:val="18"/>
              </w:rPr>
              <w:t>12</w:t>
            </w:r>
          </w:p>
        </w:tc>
        <w:tc>
          <w:tcPr>
            <w:tcW w:w="1264" w:type="dxa"/>
            <w:tcBorders>
              <w:top w:val="single" w:sz="4" w:space="0" w:color="000000"/>
              <w:left w:val="single" w:sz="4" w:space="0" w:color="000000"/>
              <w:bottom w:val="single" w:sz="4" w:space="0" w:color="000000"/>
            </w:tcBorders>
            <w:shd w:val="clear" w:color="auto" w:fill="auto"/>
          </w:tcPr>
          <w:p w:rsidR="00E577D6" w:rsidRPr="00E577D6" w:rsidRDefault="00E577D6" w:rsidP="00E577D6">
            <w:pPr>
              <w:rPr>
                <w:sz w:val="18"/>
                <w:szCs w:val="18"/>
                <w:lang w:val="en-US"/>
              </w:rPr>
            </w:pPr>
            <w:r>
              <w:rPr>
                <w:sz w:val="18"/>
                <w:szCs w:val="18"/>
                <w:lang w:val="en-US"/>
              </w:rPr>
              <w:t>=</w:t>
            </w:r>
            <w:proofErr w:type="spellStart"/>
            <w:r w:rsidRPr="00E577D6">
              <w:rPr>
                <w:sz w:val="18"/>
                <w:szCs w:val="18"/>
                <w:lang w:val="en-US"/>
              </w:rPr>
              <w:t>текстовое</w:t>
            </w:r>
            <w:proofErr w:type="spellEnd"/>
            <w:r w:rsidRPr="00E577D6">
              <w:rPr>
                <w:sz w:val="18"/>
                <w:szCs w:val="18"/>
                <w:lang w:val="en-US"/>
              </w:rPr>
              <w:t xml:space="preserve"> </w:t>
            </w:r>
            <w:proofErr w:type="spellStart"/>
            <w:r w:rsidRPr="00E577D6">
              <w:rPr>
                <w:sz w:val="18"/>
                <w:szCs w:val="18"/>
                <w:lang w:val="en-US"/>
              </w:rPr>
              <w:t>значение</w:t>
            </w:r>
            <w:proofErr w:type="spellEnd"/>
            <w:r w:rsidRPr="00E577D6">
              <w:rPr>
                <w:sz w:val="18"/>
                <w:szCs w:val="18"/>
                <w:lang w:val="en-US"/>
              </w:rPr>
              <w:t xml:space="preserve">, </w:t>
            </w:r>
            <w:proofErr w:type="spellStart"/>
            <w:r w:rsidRPr="00E577D6">
              <w:rPr>
                <w:sz w:val="18"/>
                <w:szCs w:val="18"/>
                <w:lang w:val="en-US"/>
              </w:rPr>
              <w:t>не</w:t>
            </w:r>
            <w:proofErr w:type="spellEnd"/>
            <w:r w:rsidRPr="00E577D6">
              <w:rPr>
                <w:sz w:val="18"/>
                <w:szCs w:val="18"/>
                <w:lang w:val="en-US"/>
              </w:rPr>
              <w:t xml:space="preserve">  </w:t>
            </w:r>
            <w:proofErr w:type="spellStart"/>
            <w:r w:rsidRPr="00E577D6">
              <w:rPr>
                <w:sz w:val="18"/>
                <w:szCs w:val="18"/>
                <w:lang w:val="en-US"/>
              </w:rPr>
              <w:t>пустое</w:t>
            </w:r>
            <w:proofErr w:type="spellEnd"/>
          </w:p>
        </w:tc>
        <w:tc>
          <w:tcPr>
            <w:tcW w:w="1634" w:type="dxa"/>
            <w:tcBorders>
              <w:top w:val="single" w:sz="4" w:space="0" w:color="000000"/>
              <w:left w:val="single" w:sz="4" w:space="0" w:color="000000"/>
              <w:bottom w:val="single" w:sz="4" w:space="0" w:color="000000"/>
            </w:tcBorders>
            <w:shd w:val="clear" w:color="auto" w:fill="auto"/>
          </w:tcPr>
          <w:p w:rsidR="00E577D6" w:rsidRPr="000E1514" w:rsidRDefault="00E577D6" w:rsidP="00E577D6">
            <w:pPr>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577D6" w:rsidRPr="000E1514" w:rsidRDefault="00E577D6" w:rsidP="00E577D6">
            <w:pPr>
              <w:rPr>
                <w:sz w:val="18"/>
                <w:szCs w:val="18"/>
                <w:lang w:val="en-US"/>
              </w:rPr>
            </w:pPr>
          </w:p>
        </w:tc>
        <w:tc>
          <w:tcPr>
            <w:tcW w:w="3119" w:type="dxa"/>
            <w:tcBorders>
              <w:top w:val="single" w:sz="4" w:space="0" w:color="000000"/>
              <w:left w:val="single" w:sz="4" w:space="0" w:color="000000"/>
              <w:bottom w:val="single" w:sz="4" w:space="0" w:color="000000"/>
              <w:right w:val="single" w:sz="4" w:space="0" w:color="000000"/>
            </w:tcBorders>
          </w:tcPr>
          <w:p w:rsidR="00E577D6" w:rsidRDefault="00E577D6" w:rsidP="00E577D6">
            <w:pPr>
              <w:rPr>
                <w:sz w:val="18"/>
                <w:szCs w:val="18"/>
              </w:rPr>
            </w:pPr>
            <w:r>
              <w:rPr>
                <w:sz w:val="18"/>
                <w:szCs w:val="18"/>
              </w:rPr>
              <w:t>гр. 12 подлежит обязательному заполнению и осуществляется только по укрупненным строкам (с КВР = 000)</w:t>
            </w:r>
          </w:p>
        </w:tc>
        <w:tc>
          <w:tcPr>
            <w:tcW w:w="708" w:type="dxa"/>
            <w:tcBorders>
              <w:top w:val="single" w:sz="4" w:space="0" w:color="000000"/>
              <w:left w:val="single" w:sz="4" w:space="0" w:color="000000"/>
              <w:bottom w:val="single" w:sz="4" w:space="0" w:color="000000"/>
              <w:right w:val="single" w:sz="4" w:space="0" w:color="000000"/>
            </w:tcBorders>
          </w:tcPr>
          <w:p w:rsidR="00E577D6" w:rsidRDefault="00E577D6" w:rsidP="00E577D6">
            <w:pPr>
              <w:jc w:val="center"/>
              <w:rPr>
                <w:sz w:val="18"/>
                <w:szCs w:val="18"/>
              </w:rPr>
            </w:pPr>
            <w:r>
              <w:rPr>
                <w:sz w:val="18"/>
                <w:szCs w:val="18"/>
              </w:rPr>
              <w:t>Б</w:t>
            </w:r>
          </w:p>
        </w:tc>
      </w:tr>
    </w:tbl>
    <w:p w:rsidR="00134187" w:rsidRPr="00A1781D" w:rsidRDefault="00134187" w:rsidP="00EB4DBF">
      <w:pPr>
        <w:rPr>
          <w:rFonts w:eastAsia="Arial"/>
          <w:b/>
          <w:bCs/>
          <w:sz w:val="18"/>
          <w:szCs w:val="18"/>
        </w:rPr>
      </w:pPr>
    </w:p>
    <w:p w:rsidR="00134187" w:rsidRPr="00A1781D" w:rsidRDefault="00134187" w:rsidP="00EB4DBF">
      <w:pPr>
        <w:rPr>
          <w:sz w:val="18"/>
          <w:szCs w:val="18"/>
        </w:rPr>
      </w:pPr>
    </w:p>
    <w:p w:rsidR="00BB6F9B" w:rsidRPr="00A1781D" w:rsidRDefault="00EC4457" w:rsidP="00A13998">
      <w:pPr>
        <w:autoSpaceDE w:val="0"/>
        <w:spacing w:line="102" w:lineRule="atLeast"/>
        <w:ind w:right="-427"/>
        <w:jc w:val="both"/>
        <w:outlineLvl w:val="0"/>
        <w:rPr>
          <w:rFonts w:eastAsia="Arial"/>
          <w:b/>
          <w:bCs/>
          <w:sz w:val="18"/>
          <w:szCs w:val="18"/>
        </w:rPr>
      </w:pPr>
      <w:bookmarkStart w:id="642" w:name="_Toc424750550"/>
      <w:bookmarkStart w:id="643" w:name="_Toc216965289"/>
      <w:r w:rsidRPr="00A1781D">
        <w:rPr>
          <w:rFonts w:eastAsia="Arial"/>
          <w:b/>
          <w:bCs/>
          <w:sz w:val="18"/>
          <w:szCs w:val="18"/>
        </w:rPr>
        <w:t>1</w:t>
      </w:r>
      <w:r w:rsidR="00EB4DBF">
        <w:rPr>
          <w:rFonts w:eastAsia="Arial"/>
          <w:b/>
          <w:bCs/>
          <w:sz w:val="18"/>
          <w:szCs w:val="18"/>
        </w:rPr>
        <w:t>2</w:t>
      </w:r>
      <w:r w:rsidRPr="00A1781D">
        <w:rPr>
          <w:rFonts w:eastAsia="Arial"/>
          <w:b/>
          <w:bCs/>
          <w:sz w:val="18"/>
          <w:szCs w:val="18"/>
        </w:rPr>
        <w:t xml:space="preserve">. </w:t>
      </w:r>
      <w:r w:rsidR="00BB6F9B" w:rsidRPr="00A1781D">
        <w:rPr>
          <w:rFonts w:eastAsia="Arial"/>
          <w:b/>
          <w:bCs/>
          <w:sz w:val="18"/>
          <w:szCs w:val="18"/>
        </w:rPr>
        <w:t>Отчет об исполнении бюджета Союзного государства (ф. 0503127s)</w:t>
      </w:r>
      <w:bookmarkEnd w:id="642"/>
      <w:bookmarkEnd w:id="643"/>
    </w:p>
    <w:p w:rsidR="00BB6F9B" w:rsidRPr="00A1781D" w:rsidRDefault="00BB6F9B" w:rsidP="00EC4457">
      <w:pPr>
        <w:rPr>
          <w:b/>
          <w:sz w:val="18"/>
          <w:szCs w:val="18"/>
        </w:rPr>
      </w:pPr>
      <w:r w:rsidRPr="00A1781D">
        <w:rPr>
          <w:b/>
          <w:sz w:val="18"/>
          <w:szCs w:val="18"/>
        </w:rPr>
        <w:t>(квартал, год)</w:t>
      </w:r>
    </w:p>
    <w:p w:rsidR="00EC4457" w:rsidRPr="00A1781D" w:rsidRDefault="00EC4457" w:rsidP="00EC4457">
      <w:pPr>
        <w:autoSpaceDE w:val="0"/>
        <w:spacing w:line="102" w:lineRule="atLeast"/>
        <w:jc w:val="both"/>
        <w:rPr>
          <w:sz w:val="18"/>
          <w:szCs w:val="18"/>
        </w:rPr>
      </w:pPr>
    </w:p>
    <w:p w:rsidR="00EC4457" w:rsidRPr="00A1781D" w:rsidRDefault="00BB6F9B" w:rsidP="00EC4457">
      <w:pPr>
        <w:autoSpaceDE w:val="0"/>
        <w:spacing w:line="102" w:lineRule="atLeast"/>
        <w:jc w:val="both"/>
        <w:rPr>
          <w:rFonts w:eastAsia="Arial"/>
          <w:b/>
          <w:sz w:val="18"/>
          <w:szCs w:val="18"/>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p>
    <w:tbl>
      <w:tblPr>
        <w:tblW w:w="9600" w:type="dxa"/>
        <w:tblInd w:w="108" w:type="dxa"/>
        <w:tblLayout w:type="fixed"/>
        <w:tblLook w:val="0000" w:firstRow="0" w:lastRow="0" w:firstColumn="0" w:lastColumn="0" w:noHBand="0" w:noVBand="0"/>
      </w:tblPr>
      <w:tblGrid>
        <w:gridCol w:w="600"/>
        <w:gridCol w:w="800"/>
        <w:gridCol w:w="900"/>
        <w:gridCol w:w="1564"/>
        <w:gridCol w:w="736"/>
        <w:gridCol w:w="2500"/>
        <w:gridCol w:w="2500"/>
      </w:tblGrid>
      <w:tr w:rsidR="00BB6F9B" w:rsidRPr="00A1781D" w:rsidTr="00562DF8">
        <w:trPr>
          <w:trHeight w:val="658"/>
          <w:tblHeader/>
        </w:trPr>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Соотношение</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Графа</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44738A" w:rsidP="00D339BD">
            <w:pPr>
              <w:snapToGrid w:val="0"/>
              <w:rPr>
                <w:sz w:val="18"/>
                <w:szCs w:val="18"/>
                <w:lang w:val="en-US"/>
              </w:rPr>
            </w:pPr>
            <w:r w:rsidRPr="00A1781D">
              <w:rPr>
                <w:sz w:val="18"/>
                <w:szCs w:val="18"/>
              </w:rPr>
              <w:t>0</w:t>
            </w: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5-9</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BB6F9B" w:rsidRPr="00A1781D" w:rsidRDefault="00CD178C" w:rsidP="00D339BD">
            <w:pPr>
              <w:snapToGrid w:val="0"/>
              <w:rPr>
                <w:sz w:val="18"/>
                <w:szCs w:val="18"/>
              </w:rPr>
            </w:pPr>
            <w:r w:rsidRPr="00A1781D">
              <w:rPr>
                <w:sz w:val="18"/>
                <w:szCs w:val="18"/>
              </w:rPr>
              <w:t>7,</w:t>
            </w:r>
            <w:r w:rsidR="00BB6F9B" w:rsidRPr="00A1781D">
              <w:rPr>
                <w:sz w:val="18"/>
                <w:szCs w:val="18"/>
              </w:rPr>
              <w:t>8</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p>
        </w:tc>
      </w:tr>
      <w:tr w:rsidR="00BB6F9B" w:rsidRPr="00A1781D" w:rsidTr="00562DF8">
        <w:tc>
          <w:tcPr>
            <w:tcW w:w="600" w:type="dxa"/>
            <w:tcBorders>
              <w:top w:val="single" w:sz="4" w:space="0" w:color="000000"/>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1564"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c>
          <w:tcPr>
            <w:tcW w:w="736"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Сумма всех строк, формирующих строку 200</w:t>
            </w:r>
          </w:p>
        </w:tc>
        <w:tc>
          <w:tcPr>
            <w:tcW w:w="2500" w:type="dxa"/>
            <w:tcBorders>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lang w:val="en-US"/>
              </w:rPr>
            </w:pPr>
            <w:r w:rsidRPr="00A1781D">
              <w:rPr>
                <w:sz w:val="18"/>
                <w:szCs w:val="18"/>
                <w:lang w:val="en-US"/>
              </w:rPr>
              <w:t>5,6,9,10,11</w:t>
            </w:r>
          </w:p>
        </w:tc>
      </w:tr>
      <w:tr w:rsidR="00BB6F9B" w:rsidRPr="00A1781D" w:rsidTr="00562DF8">
        <w:tc>
          <w:tcPr>
            <w:tcW w:w="600" w:type="dxa"/>
            <w:tcBorders>
              <w:left w:val="single" w:sz="4" w:space="0" w:color="000000"/>
              <w:bottom w:val="single" w:sz="4" w:space="0" w:color="000000"/>
            </w:tcBorders>
            <w:shd w:val="clear" w:color="auto" w:fill="auto"/>
          </w:tcPr>
          <w:p w:rsidR="00BB6F9B" w:rsidRPr="00A1781D" w:rsidRDefault="00BB6F9B" w:rsidP="00EC4457">
            <w:pPr>
              <w:snapToGrid w:val="0"/>
              <w:jc w:val="center"/>
              <w:rPr>
                <w:sz w:val="18"/>
                <w:szCs w:val="18"/>
              </w:rPr>
            </w:pP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w:t>
            </w:r>
          </w:p>
        </w:tc>
        <w:tc>
          <w:tcPr>
            <w:tcW w:w="736"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200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B6F9B" w:rsidRPr="00A1781D" w:rsidRDefault="00BB6F9B" w:rsidP="00D339BD">
            <w:pPr>
              <w:snapToGrid w:val="0"/>
              <w:rPr>
                <w:sz w:val="18"/>
                <w:szCs w:val="18"/>
              </w:rPr>
            </w:pPr>
            <w:r w:rsidRPr="00A1781D">
              <w:rPr>
                <w:sz w:val="18"/>
                <w:szCs w:val="18"/>
              </w:rPr>
              <w:t>6,9 с противоположным знаком</w:t>
            </w: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1921AF">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2</w:t>
            </w:r>
          </w:p>
        </w:tc>
        <w:tc>
          <w:tcPr>
            <w:tcW w:w="9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450</w:t>
            </w:r>
          </w:p>
        </w:tc>
        <w:tc>
          <w:tcPr>
            <w:tcW w:w="1564"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4, 5, 7, 8, 10, 11</w:t>
            </w:r>
          </w:p>
        </w:tc>
        <w:tc>
          <w:tcPr>
            <w:tcW w:w="736"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w:t>
            </w:r>
          </w:p>
        </w:tc>
        <w:tc>
          <w:tcPr>
            <w:tcW w:w="2500" w:type="dxa"/>
            <w:tcBorders>
              <w:top w:val="single" w:sz="4" w:space="0" w:color="000000"/>
              <w:left w:val="single" w:sz="4" w:space="0" w:color="000000"/>
              <w:bottom w:val="single" w:sz="4" w:space="0" w:color="000000"/>
            </w:tcBorders>
            <w:shd w:val="clear" w:color="auto" w:fill="auto"/>
          </w:tcPr>
          <w:p w:rsidR="0002272E" w:rsidRPr="00A1781D" w:rsidRDefault="0002272E" w:rsidP="001921AF">
            <w:pPr>
              <w:snapToGrid w:val="0"/>
              <w:rPr>
                <w:sz w:val="18"/>
                <w:szCs w:val="18"/>
              </w:rPr>
            </w:pPr>
            <w:r w:rsidRPr="00A1781D">
              <w:rPr>
                <w:sz w:val="18"/>
                <w:szCs w:val="18"/>
              </w:rPr>
              <w:t>«0»</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02272E" w:rsidRPr="00A1781D" w:rsidTr="00562DF8">
        <w:tc>
          <w:tcPr>
            <w:tcW w:w="600" w:type="dxa"/>
            <w:tcBorders>
              <w:left w:val="single" w:sz="4" w:space="0" w:color="000000"/>
              <w:bottom w:val="single" w:sz="4" w:space="0" w:color="000000"/>
            </w:tcBorders>
            <w:shd w:val="clear" w:color="auto" w:fill="auto"/>
          </w:tcPr>
          <w:p w:rsidR="0002272E" w:rsidRPr="00A1781D" w:rsidRDefault="0002272E" w:rsidP="00EC4457">
            <w:pPr>
              <w:snapToGrid w:val="0"/>
              <w:jc w:val="center"/>
              <w:rPr>
                <w:sz w:val="18"/>
                <w:szCs w:val="18"/>
              </w:rPr>
            </w:pPr>
            <w:r w:rsidRPr="00A1781D">
              <w:rPr>
                <w:sz w:val="18"/>
                <w:szCs w:val="18"/>
              </w:rPr>
              <w:t>9</w:t>
            </w:r>
          </w:p>
        </w:tc>
        <w:tc>
          <w:tcPr>
            <w:tcW w:w="8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1,3</w:t>
            </w:r>
          </w:p>
        </w:tc>
        <w:tc>
          <w:tcPr>
            <w:tcW w:w="9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02272E" w:rsidRPr="00A1781D" w:rsidRDefault="0002272E" w:rsidP="00D339BD">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02272E" w:rsidRPr="00A1781D" w:rsidRDefault="0002272E" w:rsidP="00D339BD">
            <w:pPr>
              <w:snapToGrid w:val="0"/>
              <w:rPr>
                <w:sz w:val="18"/>
                <w:szCs w:val="18"/>
              </w:rPr>
            </w:pPr>
          </w:p>
        </w:tc>
      </w:tr>
      <w:tr w:rsidR="0044738A" w:rsidRPr="00A1781D" w:rsidTr="0044738A">
        <w:tc>
          <w:tcPr>
            <w:tcW w:w="600" w:type="dxa"/>
            <w:tcBorders>
              <w:left w:val="single" w:sz="4" w:space="0" w:color="000000"/>
              <w:bottom w:val="single" w:sz="4" w:space="0" w:color="000000"/>
            </w:tcBorders>
            <w:shd w:val="clear" w:color="auto" w:fill="auto"/>
          </w:tcPr>
          <w:p w:rsidR="0044738A" w:rsidRPr="00A1781D" w:rsidRDefault="0044738A" w:rsidP="00E77784">
            <w:pPr>
              <w:snapToGrid w:val="0"/>
              <w:jc w:val="center"/>
              <w:rPr>
                <w:sz w:val="18"/>
                <w:szCs w:val="18"/>
              </w:rPr>
            </w:pPr>
            <w:r w:rsidRPr="00A1781D">
              <w:rPr>
                <w:sz w:val="18"/>
                <w:szCs w:val="18"/>
              </w:rPr>
              <w:t>10</w:t>
            </w:r>
          </w:p>
        </w:tc>
        <w:tc>
          <w:tcPr>
            <w:tcW w:w="8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2</w:t>
            </w:r>
          </w:p>
        </w:tc>
        <w:tc>
          <w:tcPr>
            <w:tcW w:w="9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w:t>
            </w:r>
          </w:p>
        </w:tc>
        <w:tc>
          <w:tcPr>
            <w:tcW w:w="1564"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4</w:t>
            </w:r>
          </w:p>
        </w:tc>
        <w:tc>
          <w:tcPr>
            <w:tcW w:w="736"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r w:rsidRPr="00A1781D">
              <w:rPr>
                <w:sz w:val="18"/>
                <w:szCs w:val="18"/>
              </w:rPr>
              <w:t>=0</w:t>
            </w:r>
          </w:p>
        </w:tc>
        <w:tc>
          <w:tcPr>
            <w:tcW w:w="2500" w:type="dxa"/>
            <w:tcBorders>
              <w:left w:val="single" w:sz="4" w:space="0" w:color="000000"/>
              <w:bottom w:val="single" w:sz="4" w:space="0" w:color="000000"/>
            </w:tcBorders>
            <w:shd w:val="clear" w:color="auto" w:fill="auto"/>
          </w:tcPr>
          <w:p w:rsidR="0044738A" w:rsidRPr="00A1781D" w:rsidRDefault="0044738A" w:rsidP="00E77784">
            <w:pPr>
              <w:snapToGrid w:val="0"/>
              <w:rPr>
                <w:sz w:val="18"/>
                <w:szCs w:val="18"/>
              </w:rPr>
            </w:pPr>
          </w:p>
        </w:tc>
        <w:tc>
          <w:tcPr>
            <w:tcW w:w="2500" w:type="dxa"/>
            <w:tcBorders>
              <w:left w:val="single" w:sz="4" w:space="0" w:color="000000"/>
              <w:bottom w:val="single" w:sz="4" w:space="0" w:color="000000"/>
              <w:right w:val="single" w:sz="4" w:space="0" w:color="000000"/>
            </w:tcBorders>
            <w:shd w:val="clear" w:color="auto" w:fill="auto"/>
          </w:tcPr>
          <w:p w:rsidR="0044738A" w:rsidRPr="00A1781D" w:rsidRDefault="0044738A" w:rsidP="00E77784">
            <w:pPr>
              <w:snapToGrid w:val="0"/>
              <w:rPr>
                <w:sz w:val="18"/>
                <w:szCs w:val="18"/>
              </w:rPr>
            </w:pPr>
          </w:p>
        </w:tc>
      </w:tr>
    </w:tbl>
    <w:p w:rsidR="00BB6F9B" w:rsidRPr="00A1781D" w:rsidRDefault="00BB6F9B" w:rsidP="00EC4457">
      <w:pPr>
        <w:rPr>
          <w:sz w:val="18"/>
          <w:szCs w:val="18"/>
        </w:rPr>
      </w:pPr>
      <w:r w:rsidRPr="00A1781D">
        <w:rPr>
          <w:sz w:val="18"/>
          <w:szCs w:val="18"/>
        </w:rPr>
        <w:t>*- соотношение должно быть выполнено для каждой строки (графы).</w:t>
      </w:r>
    </w:p>
    <w:p w:rsidR="00031AEE" w:rsidRPr="00A1781D" w:rsidRDefault="00031AEE" w:rsidP="00EC4457">
      <w:pPr>
        <w:rPr>
          <w:sz w:val="18"/>
          <w:szCs w:val="18"/>
        </w:rPr>
      </w:pPr>
    </w:p>
    <w:p w:rsidR="00F03647" w:rsidRPr="00A1781D" w:rsidRDefault="00F03647" w:rsidP="00EC4457">
      <w:pPr>
        <w:rPr>
          <w:sz w:val="18"/>
          <w:szCs w:val="18"/>
        </w:rPr>
      </w:pPr>
      <w:r w:rsidRPr="00A1781D">
        <w:rPr>
          <w:sz w:val="18"/>
          <w:szCs w:val="18"/>
        </w:rPr>
        <w:t xml:space="preserve">Данные </w:t>
      </w:r>
      <w:proofErr w:type="gramStart"/>
      <w:r w:rsidRPr="00A1781D">
        <w:rPr>
          <w:sz w:val="18"/>
          <w:szCs w:val="18"/>
        </w:rPr>
        <w:t>Отчета  об</w:t>
      </w:r>
      <w:proofErr w:type="gramEnd"/>
      <w:r w:rsidRPr="00A1781D">
        <w:rPr>
          <w:sz w:val="18"/>
          <w:szCs w:val="18"/>
        </w:rPr>
        <w:t xml:space="preserve"> исполнении бюджета Союзного государства (ф. 0503127s) в части гр. 5 и 6 </w:t>
      </w:r>
      <w:r w:rsidR="00FB1BC6" w:rsidRPr="00A1781D">
        <w:rPr>
          <w:sz w:val="18"/>
          <w:szCs w:val="18"/>
        </w:rPr>
        <w:t xml:space="preserve">раздела 2 должны соответствовать данным Федерального казначейства.  </w:t>
      </w:r>
      <w:r w:rsidRPr="00A1781D">
        <w:rPr>
          <w:sz w:val="18"/>
          <w:szCs w:val="18"/>
        </w:rPr>
        <w:t xml:space="preserve"> </w:t>
      </w:r>
    </w:p>
    <w:p w:rsidR="00F03647" w:rsidRPr="00A1781D" w:rsidRDefault="00F03647" w:rsidP="00EC4457">
      <w:pPr>
        <w:rPr>
          <w:sz w:val="18"/>
          <w:szCs w:val="18"/>
        </w:rPr>
      </w:pPr>
    </w:p>
    <w:p w:rsidR="00031AEE" w:rsidRPr="00A1781D" w:rsidRDefault="00031AEE" w:rsidP="00031AEE">
      <w:pPr>
        <w:autoSpaceDE w:val="0"/>
        <w:spacing w:line="102" w:lineRule="atLeast"/>
        <w:ind w:right="-427"/>
        <w:jc w:val="both"/>
        <w:outlineLvl w:val="0"/>
        <w:rPr>
          <w:rFonts w:eastAsia="Arial"/>
          <w:b/>
          <w:bCs/>
          <w:sz w:val="18"/>
          <w:szCs w:val="18"/>
        </w:rPr>
      </w:pPr>
      <w:bookmarkStart w:id="644" w:name="_Toc424750551"/>
      <w:bookmarkStart w:id="645" w:name="_Toc216965290"/>
      <w:r w:rsidRPr="00A1781D">
        <w:rPr>
          <w:rFonts w:eastAsia="Arial"/>
          <w:b/>
          <w:bCs/>
          <w:sz w:val="18"/>
          <w:szCs w:val="18"/>
        </w:rPr>
        <w:t>1</w:t>
      </w:r>
      <w:r w:rsidR="00EB4DBF">
        <w:rPr>
          <w:rFonts w:eastAsia="Arial"/>
          <w:b/>
          <w:bCs/>
          <w:sz w:val="18"/>
          <w:szCs w:val="18"/>
        </w:rPr>
        <w:t>3</w:t>
      </w:r>
      <w:r w:rsidRPr="00A1781D">
        <w:rPr>
          <w:rFonts w:eastAsia="Arial"/>
          <w:b/>
          <w:bCs/>
          <w:sz w:val="18"/>
          <w:szCs w:val="18"/>
        </w:rPr>
        <w:t xml:space="preserve">. Отчет о принятых бюджетных обязательствах </w:t>
      </w:r>
      <w:r w:rsidR="00A53B18" w:rsidRPr="00A1781D">
        <w:rPr>
          <w:rFonts w:eastAsia="Arial"/>
          <w:b/>
          <w:bCs/>
          <w:sz w:val="18"/>
          <w:szCs w:val="18"/>
        </w:rPr>
        <w:t>(ф. 0503128)</w:t>
      </w:r>
      <w:bookmarkEnd w:id="644"/>
      <w:bookmarkEnd w:id="645"/>
    </w:p>
    <w:p w:rsidR="00031AEE" w:rsidRPr="00A1781D" w:rsidRDefault="00031AEE" w:rsidP="00EC4457">
      <w:pPr>
        <w:rPr>
          <w:sz w:val="18"/>
          <w:szCs w:val="18"/>
        </w:rPr>
      </w:pPr>
    </w:p>
    <w:p w:rsidR="00031AEE" w:rsidRPr="00A1781D" w:rsidRDefault="00031AEE" w:rsidP="00031AEE">
      <w:pPr>
        <w:autoSpaceDE w:val="0"/>
        <w:spacing w:line="102" w:lineRule="atLeast"/>
        <w:jc w:val="both"/>
        <w:rPr>
          <w:rFonts w:eastAsia="Arial"/>
          <w:b/>
          <w:sz w:val="18"/>
          <w:szCs w:val="18"/>
        </w:rPr>
      </w:pPr>
      <w:r w:rsidRPr="00A1781D">
        <w:rPr>
          <w:rStyle w:val="a5"/>
          <w:rFonts w:eastAsia="Arial"/>
          <w:b/>
          <w:color w:val="auto"/>
          <w:sz w:val="18"/>
          <w:szCs w:val="18"/>
          <w:u w:val="none"/>
        </w:rPr>
        <w:t xml:space="preserve">Контрольные соотношения для </w:t>
      </w:r>
      <w:proofErr w:type="spellStart"/>
      <w:r w:rsidRPr="00A1781D">
        <w:rPr>
          <w:rStyle w:val="a5"/>
          <w:rFonts w:eastAsia="Arial"/>
          <w:b/>
          <w:color w:val="auto"/>
          <w:sz w:val="18"/>
          <w:szCs w:val="18"/>
          <w:u w:val="none"/>
        </w:rPr>
        <w:t>внутридокументного</w:t>
      </w:r>
      <w:proofErr w:type="spellEnd"/>
      <w:r w:rsidRPr="00A1781D">
        <w:rPr>
          <w:rStyle w:val="a5"/>
          <w:rFonts w:eastAsia="Arial"/>
          <w:b/>
          <w:color w:val="auto"/>
          <w:sz w:val="18"/>
          <w:szCs w:val="18"/>
          <w:u w:val="none"/>
        </w:rPr>
        <w:t xml:space="preserve"> контроля</w:t>
      </w:r>
      <w:r w:rsidR="0072442E">
        <w:rPr>
          <w:rStyle w:val="a5"/>
          <w:rFonts w:eastAsia="Arial"/>
          <w:b/>
          <w:color w:val="auto"/>
          <w:sz w:val="18"/>
          <w:szCs w:val="18"/>
          <w:u w:val="none"/>
        </w:rPr>
        <w:t xml:space="preserve"> </w:t>
      </w:r>
      <w:proofErr w:type="spellStart"/>
      <w:r w:rsidR="0072442E">
        <w:rPr>
          <w:rStyle w:val="a5"/>
          <w:rFonts w:eastAsia="Arial"/>
          <w:b/>
          <w:color w:val="auto"/>
          <w:sz w:val="18"/>
          <w:szCs w:val="18"/>
          <w:u w:val="none"/>
        </w:rPr>
        <w:t>прп</w:t>
      </w:r>
      <w:proofErr w:type="spellEnd"/>
      <w:r w:rsidR="0072442E">
        <w:rPr>
          <w:rStyle w:val="a5"/>
          <w:rFonts w:eastAsia="Arial"/>
          <w:b/>
          <w:color w:val="auto"/>
          <w:sz w:val="18"/>
          <w:szCs w:val="18"/>
          <w:u w:val="none"/>
        </w:rPr>
        <w:t xml:space="preserve"> 500</w:t>
      </w:r>
    </w:p>
    <w:tbl>
      <w:tblPr>
        <w:tblW w:w="10719" w:type="dxa"/>
        <w:tblInd w:w="108" w:type="dxa"/>
        <w:tblLayout w:type="fixed"/>
        <w:tblLook w:val="0000" w:firstRow="0" w:lastRow="0" w:firstColumn="0" w:lastColumn="0" w:noHBand="0" w:noVBand="0"/>
      </w:tblPr>
      <w:tblGrid>
        <w:gridCol w:w="600"/>
        <w:gridCol w:w="800"/>
        <w:gridCol w:w="1435"/>
        <w:gridCol w:w="1102"/>
        <w:gridCol w:w="736"/>
        <w:gridCol w:w="1391"/>
        <w:gridCol w:w="838"/>
        <w:gridCol w:w="1745"/>
        <w:gridCol w:w="1036"/>
        <w:gridCol w:w="1036"/>
      </w:tblGrid>
      <w:tr w:rsidR="00CD1234" w:rsidRPr="00A1781D" w:rsidTr="00C90EA5">
        <w:trPr>
          <w:trHeight w:val="658"/>
          <w:tblHeader/>
        </w:trPr>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 п/п</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Раздел</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Соотношение</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Строка</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Графа</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Контроль показателей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1D5659">
            <w:pPr>
              <w:snapToGrid w:val="0"/>
              <w:rPr>
                <w:sz w:val="18"/>
                <w:szCs w:val="18"/>
              </w:rPr>
            </w:pPr>
            <w:r w:rsidRPr="00A1781D">
              <w:rPr>
                <w:sz w:val="18"/>
                <w:szCs w:val="18"/>
              </w:rPr>
              <w:t>Тип контроля</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Тип Субъекта</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1</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r w:rsidRPr="00BB0275">
              <w:rPr>
                <w:sz w:val="18"/>
                <w:szCs w:val="18"/>
              </w:rPr>
              <w:t xml:space="preserve">Гр.11 &lt;&gt; гр7-гр10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2</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rPr>
              <w:t>9-10</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r>
              <w:rPr>
                <w:sz w:val="18"/>
                <w:szCs w:val="18"/>
              </w:rPr>
              <w:t>Гр.12 &lt;&gt; Гр.9 –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3</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Сумма всех строк, формирующих строку 200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BB0275" w:rsidP="00BB0275">
            <w:pPr>
              <w:snapToGrid w:val="0"/>
              <w:rPr>
                <w:sz w:val="18"/>
                <w:szCs w:val="18"/>
              </w:rPr>
            </w:pPr>
            <w:r w:rsidRPr="00BB0275">
              <w:rPr>
                <w:sz w:val="18"/>
                <w:szCs w:val="18"/>
              </w:rPr>
              <w:t xml:space="preserve">Строка 200 </w:t>
            </w:r>
            <w:r>
              <w:rPr>
                <w:sz w:val="18"/>
                <w:szCs w:val="18"/>
              </w:rPr>
              <w:t xml:space="preserve">не </w:t>
            </w:r>
            <w:r w:rsidRPr="00BB0275">
              <w:rPr>
                <w:sz w:val="18"/>
                <w:szCs w:val="18"/>
              </w:rPr>
              <w:t>равн</w:t>
            </w:r>
            <w:r>
              <w:rPr>
                <w:sz w:val="18"/>
                <w:szCs w:val="18"/>
              </w:rPr>
              <w:t xml:space="preserve">а сумме </w:t>
            </w:r>
            <w:r w:rsidRPr="00BB0275">
              <w:rPr>
                <w:sz w:val="18"/>
                <w:szCs w:val="18"/>
              </w:rPr>
              <w:t>всех строк, формирующих строку 200</w:t>
            </w:r>
            <w:r>
              <w:rPr>
                <w:sz w:val="18"/>
                <w:szCs w:val="18"/>
              </w:rPr>
              <w:t xml:space="preserve"> –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4</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left w:val="single" w:sz="4" w:space="0" w:color="000000"/>
              <w:bottom w:val="single" w:sz="4" w:space="0" w:color="000000"/>
            </w:tcBorders>
            <w:shd w:val="clear" w:color="auto" w:fill="auto"/>
          </w:tcPr>
          <w:p w:rsidR="00C10C50" w:rsidRPr="00A1781D" w:rsidRDefault="00C10C50" w:rsidP="00031AEE">
            <w:pPr>
              <w:snapToGrid w:val="0"/>
              <w:rPr>
                <w:sz w:val="18"/>
                <w:szCs w:val="18"/>
              </w:rPr>
            </w:pPr>
            <w:r w:rsidRPr="00A1781D">
              <w:rPr>
                <w:sz w:val="18"/>
                <w:szCs w:val="18"/>
              </w:rPr>
              <w:t>510</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10C50" w:rsidRPr="00A1781D" w:rsidRDefault="00C10C50" w:rsidP="00236ED2">
            <w:pPr>
              <w:snapToGrid w:val="0"/>
              <w:rPr>
                <w:sz w:val="18"/>
                <w:szCs w:val="18"/>
              </w:rPr>
            </w:pPr>
            <w:r w:rsidRPr="00A1781D">
              <w:rPr>
                <w:sz w:val="18"/>
                <w:szCs w:val="18"/>
              </w:rPr>
              <w:t>Сумма всех строк, формирующих строку 510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10C50" w:rsidRPr="00A1781D" w:rsidRDefault="00C10C50" w:rsidP="00C10C50">
            <w:pPr>
              <w:snapToGrid w:val="0"/>
              <w:rPr>
                <w:sz w:val="18"/>
                <w:szCs w:val="18"/>
              </w:rPr>
            </w:pPr>
            <w:r w:rsidRPr="00BB0275">
              <w:rPr>
                <w:sz w:val="18"/>
                <w:szCs w:val="18"/>
              </w:rPr>
              <w:t xml:space="preserve">Строка </w:t>
            </w:r>
            <w:r>
              <w:rPr>
                <w:sz w:val="18"/>
                <w:szCs w:val="18"/>
              </w:rPr>
              <w:t>51</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51</w:t>
            </w:r>
            <w:r w:rsidRPr="00BB0275">
              <w:rPr>
                <w:sz w:val="18"/>
                <w:szCs w:val="18"/>
              </w:rPr>
              <w:t>0</w:t>
            </w:r>
            <w:r>
              <w:rPr>
                <w:sz w:val="18"/>
                <w:szCs w:val="18"/>
              </w:rPr>
              <w:t xml:space="preserve"> – недопустимо</w:t>
            </w:r>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lastRenderedPageBreak/>
              <w:t>5</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E84C63">
            <w:pPr>
              <w:snapToGrid w:val="0"/>
              <w:rPr>
                <w:sz w:val="18"/>
                <w:szCs w:val="18"/>
              </w:rPr>
            </w:pPr>
            <w:r w:rsidRPr="00A1781D">
              <w:rPr>
                <w:sz w:val="18"/>
                <w:szCs w:val="18"/>
              </w:rPr>
              <w:t>3,4,5,6,8,9,10,12</w:t>
            </w:r>
          </w:p>
        </w:tc>
        <w:tc>
          <w:tcPr>
            <w:tcW w:w="736"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=0</w:t>
            </w:r>
          </w:p>
        </w:tc>
        <w:tc>
          <w:tcPr>
            <w:tcW w:w="1391"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p>
        </w:tc>
        <w:tc>
          <w:tcPr>
            <w:tcW w:w="1745" w:type="dxa"/>
            <w:tcBorders>
              <w:left w:val="single" w:sz="4" w:space="0" w:color="000000"/>
              <w:bottom w:val="single" w:sz="4" w:space="0" w:color="000000"/>
              <w:right w:val="single" w:sz="4" w:space="0" w:color="000000"/>
            </w:tcBorders>
          </w:tcPr>
          <w:p w:rsidR="00CD1234" w:rsidRPr="00A1781D" w:rsidRDefault="00CD1234" w:rsidP="00F22D67">
            <w:pPr>
              <w:snapToGrid w:val="0"/>
              <w:rPr>
                <w:sz w:val="18"/>
                <w:szCs w:val="18"/>
              </w:rPr>
            </w:pPr>
            <w:r w:rsidRPr="00A1781D">
              <w:rPr>
                <w:sz w:val="18"/>
                <w:szCs w:val="18"/>
              </w:rPr>
              <w:t xml:space="preserve">По строке </w:t>
            </w:r>
            <w:r w:rsidR="00F22D67">
              <w:rPr>
                <w:sz w:val="18"/>
                <w:szCs w:val="18"/>
              </w:rPr>
              <w:t>860</w:t>
            </w:r>
            <w:r w:rsidR="00F22D67" w:rsidRPr="00A1781D">
              <w:rPr>
                <w:sz w:val="18"/>
                <w:szCs w:val="18"/>
              </w:rPr>
              <w:t xml:space="preserve"> </w:t>
            </w:r>
            <w:r w:rsidRPr="00A1781D">
              <w:rPr>
                <w:sz w:val="18"/>
                <w:szCs w:val="18"/>
              </w:rPr>
              <w:t>графы 3,4,5,6,8,9,10,12 не заполняются</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D1234" w:rsidRPr="00A1781D" w:rsidTr="00C90EA5">
        <w:tc>
          <w:tcPr>
            <w:tcW w:w="600" w:type="dxa"/>
            <w:tcBorders>
              <w:top w:val="single" w:sz="4" w:space="0" w:color="000000"/>
              <w:left w:val="single" w:sz="4" w:space="0" w:color="000000"/>
              <w:bottom w:val="single" w:sz="4" w:space="0" w:color="000000"/>
            </w:tcBorders>
            <w:shd w:val="clear" w:color="auto" w:fill="auto"/>
          </w:tcPr>
          <w:p w:rsidR="00CD1234" w:rsidRPr="00A1781D" w:rsidRDefault="00CD1234" w:rsidP="00483716">
            <w:pPr>
              <w:snapToGrid w:val="0"/>
              <w:jc w:val="center"/>
              <w:rPr>
                <w:sz w:val="18"/>
                <w:szCs w:val="18"/>
              </w:rPr>
            </w:pPr>
            <w:r w:rsidRPr="00A1781D">
              <w:rPr>
                <w:sz w:val="18"/>
                <w:szCs w:val="18"/>
              </w:rPr>
              <w:t>5.1</w:t>
            </w:r>
          </w:p>
        </w:tc>
        <w:tc>
          <w:tcPr>
            <w:tcW w:w="800" w:type="dxa"/>
            <w:tcBorders>
              <w:left w:val="single" w:sz="4" w:space="0" w:color="000000"/>
              <w:bottom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1102" w:type="dxa"/>
            <w:tcBorders>
              <w:left w:val="single" w:sz="4" w:space="0" w:color="000000"/>
              <w:bottom w:val="single" w:sz="4" w:space="0" w:color="000000"/>
            </w:tcBorders>
            <w:shd w:val="clear" w:color="auto" w:fill="auto"/>
          </w:tcPr>
          <w:p w:rsidR="00CD1234" w:rsidRPr="00A1781D" w:rsidRDefault="00CD1234" w:rsidP="000C5A26">
            <w:pPr>
              <w:snapToGrid w:val="0"/>
              <w:rPr>
                <w:sz w:val="18"/>
                <w:szCs w:val="18"/>
              </w:rPr>
            </w:pPr>
            <w:r w:rsidRPr="00A1781D">
              <w:rPr>
                <w:sz w:val="18"/>
                <w:szCs w:val="18"/>
              </w:rPr>
              <w:t>7</w:t>
            </w:r>
          </w:p>
        </w:tc>
        <w:tc>
          <w:tcPr>
            <w:tcW w:w="736" w:type="dxa"/>
            <w:tcBorders>
              <w:left w:val="single" w:sz="4" w:space="0" w:color="000000"/>
              <w:bottom w:val="single" w:sz="4" w:space="0" w:color="000000"/>
            </w:tcBorders>
            <w:shd w:val="clear" w:color="auto" w:fill="auto"/>
          </w:tcPr>
          <w:p w:rsidR="00CD1234" w:rsidRPr="00A1781D" w:rsidRDefault="00CD1234" w:rsidP="00D840BF">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D1234" w:rsidRPr="00A1781D" w:rsidRDefault="00F22D67" w:rsidP="00483716">
            <w:pPr>
              <w:snapToGrid w:val="0"/>
              <w:rPr>
                <w:sz w:val="18"/>
                <w:szCs w:val="18"/>
              </w:rPr>
            </w:pPr>
            <w:r>
              <w:rPr>
                <w:sz w:val="18"/>
                <w:szCs w:val="18"/>
              </w:rPr>
              <w:t>860</w:t>
            </w:r>
          </w:p>
        </w:tc>
        <w:tc>
          <w:tcPr>
            <w:tcW w:w="838" w:type="dxa"/>
            <w:tcBorders>
              <w:left w:val="single" w:sz="4" w:space="0" w:color="000000"/>
              <w:bottom w:val="single" w:sz="4" w:space="0" w:color="000000"/>
              <w:right w:val="single" w:sz="4" w:space="0" w:color="000000"/>
            </w:tcBorders>
            <w:shd w:val="clear" w:color="auto" w:fill="auto"/>
          </w:tcPr>
          <w:p w:rsidR="00CD1234" w:rsidRPr="00A1781D" w:rsidRDefault="00CD1234" w:rsidP="00483716">
            <w:pPr>
              <w:snapToGrid w:val="0"/>
              <w:rPr>
                <w:sz w:val="18"/>
                <w:szCs w:val="18"/>
              </w:rPr>
            </w:pPr>
            <w:r w:rsidRPr="00A1781D">
              <w:rPr>
                <w:sz w:val="18"/>
                <w:szCs w:val="18"/>
              </w:rPr>
              <w:t>11</w:t>
            </w:r>
          </w:p>
        </w:tc>
        <w:tc>
          <w:tcPr>
            <w:tcW w:w="1745" w:type="dxa"/>
            <w:tcBorders>
              <w:left w:val="single" w:sz="4" w:space="0" w:color="000000"/>
              <w:bottom w:val="single" w:sz="4" w:space="0" w:color="000000"/>
              <w:right w:val="single" w:sz="4" w:space="0" w:color="000000"/>
            </w:tcBorders>
          </w:tcPr>
          <w:p w:rsidR="00CD1234" w:rsidRPr="00A1781D" w:rsidRDefault="00CD1234" w:rsidP="004D4224">
            <w:pPr>
              <w:snapToGrid w:val="0"/>
              <w:rPr>
                <w:sz w:val="18"/>
                <w:szCs w:val="18"/>
              </w:rPr>
            </w:pPr>
            <w:r w:rsidRPr="00A1781D">
              <w:rPr>
                <w:sz w:val="18"/>
                <w:szCs w:val="18"/>
              </w:rPr>
              <w:t xml:space="preserve">Показатель графы 7 строки </w:t>
            </w:r>
            <w:r w:rsidR="004D4224">
              <w:rPr>
                <w:sz w:val="18"/>
                <w:szCs w:val="18"/>
              </w:rPr>
              <w:t>860</w:t>
            </w:r>
            <w:r w:rsidR="004D4224" w:rsidRPr="00A1781D">
              <w:rPr>
                <w:sz w:val="18"/>
                <w:szCs w:val="18"/>
              </w:rPr>
              <w:t xml:space="preserve"> </w:t>
            </w:r>
            <w:r w:rsidRPr="00A1781D">
              <w:rPr>
                <w:sz w:val="18"/>
                <w:szCs w:val="18"/>
              </w:rPr>
              <w:t xml:space="preserve">должен быть идентичен показателю графы 11 строки </w:t>
            </w:r>
            <w:r w:rsidR="004D4224">
              <w:rPr>
                <w:sz w:val="18"/>
                <w:szCs w:val="18"/>
              </w:rPr>
              <w:t>860</w:t>
            </w:r>
          </w:p>
        </w:tc>
        <w:tc>
          <w:tcPr>
            <w:tcW w:w="1036" w:type="dxa"/>
            <w:tcBorders>
              <w:left w:val="single" w:sz="4" w:space="0" w:color="000000"/>
              <w:bottom w:val="single" w:sz="4" w:space="0" w:color="000000"/>
              <w:right w:val="single" w:sz="4" w:space="0" w:color="000000"/>
            </w:tcBorders>
          </w:tcPr>
          <w:p w:rsidR="00CD1234" w:rsidRPr="00A1781D" w:rsidRDefault="00CD1234" w:rsidP="00483716">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6</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Pr>
                <w:sz w:val="18"/>
                <w:szCs w:val="18"/>
              </w:rPr>
              <w:t>700</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391" w:type="dxa"/>
            <w:tcBorders>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Pr>
                <w:sz w:val="18"/>
                <w:szCs w:val="18"/>
              </w:rPr>
              <w:t>800</w:t>
            </w:r>
            <w:r w:rsidRPr="00A1781D">
              <w:rPr>
                <w:sz w:val="18"/>
                <w:szCs w:val="18"/>
              </w:rPr>
              <w:t>+</w:t>
            </w:r>
            <w:r>
              <w:rPr>
                <w:sz w:val="18"/>
                <w:szCs w:val="18"/>
              </w:rPr>
              <w:t>900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745" w:type="dxa"/>
            <w:tcBorders>
              <w:left w:val="single" w:sz="4" w:space="0" w:color="000000"/>
              <w:bottom w:val="single" w:sz="4" w:space="0" w:color="000000"/>
              <w:right w:val="single" w:sz="4" w:space="0" w:color="000000"/>
            </w:tcBorders>
          </w:tcPr>
          <w:p w:rsidR="00C10C50" w:rsidRPr="00A1781D" w:rsidRDefault="00C10C50" w:rsidP="00C10C50">
            <w:pPr>
              <w:snapToGrid w:val="0"/>
              <w:rPr>
                <w:sz w:val="18"/>
                <w:szCs w:val="18"/>
              </w:rPr>
            </w:pPr>
            <w:r>
              <w:rPr>
                <w:sz w:val="18"/>
                <w:szCs w:val="18"/>
              </w:rPr>
              <w:t xml:space="preserve">Стр. 700 </w:t>
            </w:r>
            <w:r w:rsidRPr="00BB0275">
              <w:rPr>
                <w:sz w:val="18"/>
                <w:szCs w:val="18"/>
              </w:rPr>
              <w:t>&lt;&gt;</w:t>
            </w:r>
            <w:r>
              <w:rPr>
                <w:sz w:val="18"/>
                <w:szCs w:val="18"/>
              </w:rPr>
              <w:t xml:space="preserve"> Стр. 800 + Стр. 900 – недопустимо</w:t>
            </w:r>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lang w:val="en-US"/>
              </w:rPr>
            </w:pPr>
            <w:r w:rsidRPr="00A1781D">
              <w:rPr>
                <w:sz w:val="18"/>
                <w:szCs w:val="18"/>
                <w:lang w:val="en-US"/>
              </w:rPr>
              <w:t>7</w:t>
            </w:r>
          </w:p>
        </w:tc>
        <w:tc>
          <w:tcPr>
            <w:tcW w:w="800"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rPr>
            </w:pPr>
          </w:p>
        </w:tc>
        <w:tc>
          <w:tcPr>
            <w:tcW w:w="1435"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999</w:t>
            </w:r>
          </w:p>
        </w:tc>
        <w:tc>
          <w:tcPr>
            <w:tcW w:w="1102"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736" w:type="dxa"/>
            <w:tcBorders>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1391" w:type="dxa"/>
            <w:tcBorders>
              <w:left w:val="single" w:sz="4" w:space="0" w:color="000000"/>
              <w:bottom w:val="single" w:sz="4" w:space="0" w:color="000000"/>
            </w:tcBorders>
            <w:shd w:val="clear" w:color="auto" w:fill="auto"/>
          </w:tcPr>
          <w:p w:rsidR="00C10C50" w:rsidRPr="00A1781D" w:rsidRDefault="00C10C50" w:rsidP="00C54E81">
            <w:pPr>
              <w:snapToGrid w:val="0"/>
              <w:rPr>
                <w:sz w:val="18"/>
                <w:szCs w:val="18"/>
                <w:lang w:val="en-US"/>
              </w:rPr>
            </w:pPr>
            <w:r w:rsidRPr="00A1781D">
              <w:rPr>
                <w:sz w:val="18"/>
                <w:szCs w:val="18"/>
                <w:lang w:val="en-US"/>
              </w:rPr>
              <w:t>200+510+</w:t>
            </w:r>
            <w:r>
              <w:rPr>
                <w:sz w:val="18"/>
                <w:szCs w:val="18"/>
              </w:rPr>
              <w:t>7</w:t>
            </w:r>
            <w:r w:rsidRPr="00A1781D">
              <w:rPr>
                <w:sz w:val="18"/>
                <w:szCs w:val="18"/>
                <w:lang w:val="en-US"/>
              </w:rPr>
              <w:t>00</w:t>
            </w:r>
          </w:p>
        </w:tc>
        <w:tc>
          <w:tcPr>
            <w:tcW w:w="838" w:type="dxa"/>
            <w:tcBorders>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w:t>
            </w:r>
          </w:p>
        </w:tc>
        <w:tc>
          <w:tcPr>
            <w:tcW w:w="1745" w:type="dxa"/>
            <w:tcBorders>
              <w:left w:val="single" w:sz="4" w:space="0" w:color="000000"/>
              <w:bottom w:val="single" w:sz="4" w:space="0" w:color="000000"/>
              <w:right w:val="single" w:sz="4" w:space="0" w:color="000000"/>
            </w:tcBorders>
          </w:tcPr>
          <w:p w:rsidR="00C10C50" w:rsidRPr="00C10C50" w:rsidRDefault="00C10C50" w:rsidP="00C10C50">
            <w:pPr>
              <w:snapToGrid w:val="0"/>
              <w:rPr>
                <w:sz w:val="18"/>
                <w:szCs w:val="18"/>
              </w:rPr>
            </w:pPr>
            <w:r>
              <w:rPr>
                <w:sz w:val="18"/>
                <w:szCs w:val="18"/>
              </w:rPr>
              <w:t xml:space="preserve">Стр. 999 </w:t>
            </w:r>
            <w:r w:rsidRPr="00BB0275">
              <w:rPr>
                <w:sz w:val="18"/>
                <w:szCs w:val="18"/>
              </w:rPr>
              <w:t>&lt;&gt;</w:t>
            </w:r>
            <w:r>
              <w:rPr>
                <w:sz w:val="18"/>
                <w:szCs w:val="18"/>
              </w:rPr>
              <w:t xml:space="preserve"> Стр. Стр. 200 + 510 + Стр. 700 – недопустимо</w:t>
            </w:r>
          </w:p>
        </w:tc>
        <w:tc>
          <w:tcPr>
            <w:tcW w:w="1036" w:type="dxa"/>
            <w:tcBorders>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D1234" w:rsidRPr="00A1781D" w:rsidTr="00C90EA5">
        <w:tc>
          <w:tcPr>
            <w:tcW w:w="600" w:type="dxa"/>
            <w:tcBorders>
              <w:left w:val="single" w:sz="4" w:space="0" w:color="000000"/>
              <w:bottom w:val="single" w:sz="4" w:space="0" w:color="000000"/>
            </w:tcBorders>
            <w:shd w:val="clear" w:color="auto" w:fill="auto"/>
          </w:tcPr>
          <w:p w:rsidR="00CD1234" w:rsidRPr="00A1781D" w:rsidRDefault="00CD1234" w:rsidP="008C52EA">
            <w:pPr>
              <w:snapToGrid w:val="0"/>
              <w:jc w:val="center"/>
              <w:rPr>
                <w:sz w:val="18"/>
                <w:szCs w:val="18"/>
              </w:rPr>
            </w:pP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D1234" w:rsidRPr="00A1781D" w:rsidRDefault="00CD1234"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D1234" w:rsidRPr="00A1781D" w:rsidRDefault="00CD1234" w:rsidP="008C52EA">
            <w:pPr>
              <w:snapToGrid w:val="0"/>
              <w:rPr>
                <w:sz w:val="18"/>
                <w:szCs w:val="18"/>
                <w:lang w:val="en-US"/>
              </w:rPr>
            </w:pPr>
            <w:r w:rsidRPr="00A1781D">
              <w:rPr>
                <w:sz w:val="18"/>
                <w:szCs w:val="18"/>
                <w:lang w:val="en-US"/>
              </w:rPr>
              <w:t>8</w:t>
            </w:r>
          </w:p>
        </w:tc>
        <w:tc>
          <w:tcPr>
            <w:tcW w:w="1745" w:type="dxa"/>
            <w:tcBorders>
              <w:top w:val="single" w:sz="4" w:space="0" w:color="000000"/>
              <w:left w:val="single" w:sz="4" w:space="0" w:color="000000"/>
              <w:bottom w:val="single" w:sz="4" w:space="0" w:color="000000"/>
              <w:right w:val="single" w:sz="4" w:space="0" w:color="000000"/>
            </w:tcBorders>
          </w:tcPr>
          <w:p w:rsidR="00CD1234" w:rsidRPr="00A1781D" w:rsidRDefault="00C10C50" w:rsidP="00C10C50">
            <w:pPr>
              <w:snapToGrid w:val="0"/>
              <w:rPr>
                <w:sz w:val="18"/>
                <w:szCs w:val="18"/>
                <w:lang w:val="en-US"/>
              </w:rPr>
            </w:pPr>
            <w:r w:rsidRPr="00BB0275">
              <w:rPr>
                <w:sz w:val="18"/>
                <w:szCs w:val="18"/>
              </w:rPr>
              <w:t>Гр.</w:t>
            </w:r>
            <w:r>
              <w:rPr>
                <w:sz w:val="18"/>
                <w:szCs w:val="18"/>
              </w:rPr>
              <w:t>7</w:t>
            </w:r>
            <w:r w:rsidRPr="00BB0275">
              <w:rPr>
                <w:sz w:val="18"/>
                <w:szCs w:val="18"/>
              </w:rPr>
              <w:t xml:space="preserve"> </w:t>
            </w:r>
            <w:proofErr w:type="gramStart"/>
            <w:r w:rsidRPr="00BB0275">
              <w:rPr>
                <w:sz w:val="18"/>
                <w:szCs w:val="18"/>
              </w:rPr>
              <w:t>&lt; гр</w:t>
            </w:r>
            <w:r>
              <w:rPr>
                <w:sz w:val="18"/>
                <w:szCs w:val="18"/>
              </w:rPr>
              <w:t>.</w:t>
            </w:r>
            <w:proofErr w:type="gramEnd"/>
            <w:r>
              <w:rPr>
                <w:sz w:val="18"/>
                <w:szCs w:val="18"/>
              </w:rPr>
              <w:t>8</w:t>
            </w:r>
            <w:r w:rsidRPr="00BB0275">
              <w:rPr>
                <w:sz w:val="18"/>
                <w:szCs w:val="18"/>
              </w:rPr>
              <w:t xml:space="preserve">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D1234" w:rsidRPr="00A1781D" w:rsidRDefault="00CD1234"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0A087B" w:rsidP="000A087B">
            <w:pPr>
              <w:snapToGrid w:val="0"/>
              <w:rPr>
                <w:sz w:val="18"/>
                <w:szCs w:val="18"/>
                <w:lang w:val="en-US"/>
              </w:rPr>
            </w:pPr>
            <w:r>
              <w:rPr>
                <w:sz w:val="18"/>
                <w:szCs w:val="18"/>
              </w:rPr>
              <w:t>Показатели г</w:t>
            </w:r>
            <w:r w:rsidR="00C10C50" w:rsidRPr="00BB0275">
              <w:rPr>
                <w:sz w:val="18"/>
                <w:szCs w:val="18"/>
              </w:rPr>
              <w:t>р.</w:t>
            </w:r>
            <w:r w:rsidR="00C10C50">
              <w:rPr>
                <w:sz w:val="18"/>
                <w:szCs w:val="18"/>
              </w:rPr>
              <w:t>6</w:t>
            </w:r>
            <w:r w:rsidR="00C10C50" w:rsidRPr="00BB0275">
              <w:rPr>
                <w:sz w:val="18"/>
                <w:szCs w:val="18"/>
              </w:rPr>
              <w:t xml:space="preserve"> </w:t>
            </w:r>
            <w:r>
              <w:rPr>
                <w:sz w:val="18"/>
                <w:szCs w:val="18"/>
              </w:rPr>
              <w:t xml:space="preserve">раздела 2 </w:t>
            </w:r>
            <w:r w:rsidR="00C10C50" w:rsidRPr="00BB0275">
              <w:rPr>
                <w:sz w:val="18"/>
                <w:szCs w:val="18"/>
              </w:rPr>
              <w:t xml:space="preserve">&lt;&gt; </w:t>
            </w:r>
            <w:r w:rsidR="00C10C50">
              <w:rPr>
                <w:sz w:val="18"/>
                <w:szCs w:val="18"/>
              </w:rPr>
              <w:t>0</w:t>
            </w:r>
            <w:r w:rsidR="00C10C50" w:rsidRPr="00BB0275">
              <w:rPr>
                <w:sz w:val="18"/>
                <w:szCs w:val="18"/>
              </w:rPr>
              <w:t xml:space="preserve"> </w:t>
            </w:r>
            <w:r w:rsidR="00C10C50">
              <w:rPr>
                <w:sz w:val="18"/>
                <w:szCs w:val="18"/>
              </w:rPr>
              <w:t>– н</w:t>
            </w:r>
            <w:r w:rsidR="00C10C50"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left w:val="single" w:sz="4" w:space="0" w:color="000000"/>
              <w:bottom w:val="single" w:sz="4" w:space="0" w:color="000000"/>
            </w:tcBorders>
            <w:shd w:val="clear" w:color="auto" w:fill="auto"/>
          </w:tcPr>
          <w:p w:rsidR="00C10C50" w:rsidRPr="00A1781D" w:rsidRDefault="00C10C50" w:rsidP="008C52EA">
            <w:pPr>
              <w:snapToGrid w:val="0"/>
              <w:jc w:val="center"/>
              <w:rPr>
                <w:sz w:val="18"/>
                <w:szCs w:val="18"/>
              </w:rPr>
            </w:pPr>
            <w:r w:rsidRPr="00A1781D">
              <w:rPr>
                <w:sz w:val="18"/>
                <w:szCs w:val="18"/>
              </w:rPr>
              <w:t>10</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0A087B" w:rsidP="000A087B">
            <w:pPr>
              <w:snapToGrid w:val="0"/>
              <w:rPr>
                <w:sz w:val="18"/>
                <w:szCs w:val="18"/>
                <w:lang w:val="en-US"/>
              </w:rPr>
            </w:pPr>
            <w:r>
              <w:rPr>
                <w:sz w:val="18"/>
                <w:szCs w:val="18"/>
              </w:rPr>
              <w:t>Показатели г</w:t>
            </w:r>
            <w:r w:rsidRPr="00BB0275">
              <w:rPr>
                <w:sz w:val="18"/>
                <w:szCs w:val="18"/>
              </w:rPr>
              <w:t>р.</w:t>
            </w:r>
            <w:r>
              <w:rPr>
                <w:sz w:val="18"/>
                <w:szCs w:val="18"/>
              </w:rPr>
              <w:t>8</w:t>
            </w:r>
            <w:r w:rsidRPr="00BB0275">
              <w:rPr>
                <w:sz w:val="18"/>
                <w:szCs w:val="18"/>
              </w:rPr>
              <w:t xml:space="preserve"> </w:t>
            </w:r>
            <w:r>
              <w:rPr>
                <w:sz w:val="18"/>
                <w:szCs w:val="18"/>
              </w:rPr>
              <w:t xml:space="preserve">раздела 2 </w:t>
            </w:r>
            <w:r w:rsidR="00C10C50" w:rsidRPr="00BB0275">
              <w:rPr>
                <w:sz w:val="18"/>
                <w:szCs w:val="18"/>
              </w:rPr>
              <w:t xml:space="preserve">&lt;&gt; </w:t>
            </w:r>
            <w:r w:rsidR="00C10C50">
              <w:rPr>
                <w:sz w:val="18"/>
                <w:szCs w:val="18"/>
              </w:rPr>
              <w:t>0</w:t>
            </w:r>
            <w:r w:rsidR="00C10C50" w:rsidRPr="00BB0275">
              <w:rPr>
                <w:sz w:val="18"/>
                <w:szCs w:val="18"/>
              </w:rPr>
              <w:t xml:space="preserve"> </w:t>
            </w:r>
            <w:r w:rsidR="00C10C50">
              <w:rPr>
                <w:sz w:val="18"/>
                <w:szCs w:val="18"/>
              </w:rPr>
              <w:t>– н</w:t>
            </w:r>
            <w:r w:rsidR="00C10C50"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r>
              <w:rPr>
                <w:sz w:val="18"/>
                <w:szCs w:val="18"/>
              </w:rPr>
              <w:t>, кроме 999</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C10C50" w:rsidRDefault="00C10C50" w:rsidP="008C52EA">
            <w:pPr>
              <w:snapToGrid w:val="0"/>
              <w:rPr>
                <w:sz w:val="18"/>
                <w:szCs w:val="18"/>
              </w:rPr>
            </w:pPr>
            <w:r>
              <w:rPr>
                <w:sz w:val="18"/>
                <w:szCs w:val="18"/>
              </w:rPr>
              <w:t>Показатели по графе 10 в разделе 3, за исключением строки 999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lang w:val="en-US"/>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sidRPr="00A1781D">
              <w:rPr>
                <w:sz w:val="18"/>
                <w:szCs w:val="18"/>
              </w:rPr>
              <w:t>9</w:t>
            </w:r>
            <w:r>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lang w:val="en-US"/>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BB0275">
              <w:rPr>
                <w:sz w:val="18"/>
                <w:szCs w:val="18"/>
              </w:rPr>
              <w:t>Гр.</w:t>
            </w:r>
            <w:r>
              <w:rPr>
                <w:sz w:val="18"/>
                <w:szCs w:val="18"/>
              </w:rPr>
              <w:t>6</w:t>
            </w:r>
            <w:r w:rsidR="000A087B">
              <w:rPr>
                <w:sz w:val="18"/>
                <w:szCs w:val="18"/>
              </w:rPr>
              <w:t xml:space="preserve"> стр. </w:t>
            </w:r>
            <w:proofErr w:type="gramStart"/>
            <w:r w:rsidR="000A087B">
              <w:rPr>
                <w:sz w:val="18"/>
                <w:szCs w:val="18"/>
              </w:rPr>
              <w:t>900</w:t>
            </w:r>
            <w:r w:rsidRPr="00BB0275">
              <w:rPr>
                <w:sz w:val="18"/>
                <w:szCs w:val="18"/>
              </w:rPr>
              <w:t xml:space="preserve"> </w:t>
            </w:r>
            <w:r w:rsidR="000A087B">
              <w:rPr>
                <w:sz w:val="18"/>
                <w:szCs w:val="18"/>
              </w:rPr>
              <w:t xml:space="preserve"> раздела</w:t>
            </w:r>
            <w:proofErr w:type="gramEnd"/>
            <w:r w:rsidR="000A087B">
              <w:rPr>
                <w:sz w:val="18"/>
                <w:szCs w:val="18"/>
              </w:rPr>
              <w:t xml:space="preserve"> 3 </w:t>
            </w:r>
            <w:r w:rsidRPr="00BB0275">
              <w:rPr>
                <w:sz w:val="18"/>
                <w:szCs w:val="18"/>
              </w:rPr>
              <w:t xml:space="preserve">&lt;&gt; </w:t>
            </w:r>
            <w:r>
              <w:rPr>
                <w:sz w:val="18"/>
                <w:szCs w:val="18"/>
              </w:rPr>
              <w:t>0</w:t>
            </w:r>
            <w:r w:rsidRPr="00BB0275">
              <w:rPr>
                <w:sz w:val="18"/>
                <w:szCs w:val="18"/>
              </w:rPr>
              <w:t xml:space="preserve">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C54E81">
            <w:pPr>
              <w:snapToGrid w:val="0"/>
              <w:rPr>
                <w:sz w:val="18"/>
                <w:szCs w:val="18"/>
              </w:rPr>
            </w:pPr>
            <w:r w:rsidRPr="00A1781D">
              <w:rPr>
                <w:sz w:val="18"/>
                <w:szCs w:val="18"/>
              </w:rPr>
              <w:t>9</w:t>
            </w:r>
            <w:r>
              <w:rPr>
                <w:sz w:val="18"/>
                <w:szCs w:val="18"/>
              </w:rPr>
              <w:t>0</w:t>
            </w:r>
            <w:r w:rsidRPr="00A1781D">
              <w:rPr>
                <w:sz w:val="18"/>
                <w:szCs w:val="18"/>
              </w:rPr>
              <w:t>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0A087B">
              <w:rPr>
                <w:sz w:val="18"/>
                <w:szCs w:val="18"/>
              </w:rPr>
              <w:t>=</w:t>
            </w: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0A087B" w:rsidRDefault="00C10C50" w:rsidP="008C52EA">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0A087B"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BB0275">
              <w:rPr>
                <w:sz w:val="18"/>
                <w:szCs w:val="18"/>
              </w:rPr>
              <w:t>Гр.</w:t>
            </w:r>
            <w:r>
              <w:rPr>
                <w:sz w:val="18"/>
                <w:szCs w:val="18"/>
              </w:rPr>
              <w:t>8</w:t>
            </w:r>
            <w:r w:rsidRPr="00BB0275">
              <w:rPr>
                <w:sz w:val="18"/>
                <w:szCs w:val="18"/>
              </w:rPr>
              <w:t xml:space="preserve"> </w:t>
            </w:r>
            <w:r w:rsidR="000A087B">
              <w:rPr>
                <w:sz w:val="18"/>
                <w:szCs w:val="18"/>
              </w:rPr>
              <w:t xml:space="preserve">стр. 900 раздела 3 </w:t>
            </w:r>
            <w:r w:rsidRPr="00BB0275">
              <w:rPr>
                <w:sz w:val="18"/>
                <w:szCs w:val="18"/>
              </w:rPr>
              <w:t xml:space="preserve">&lt;&gt; </w:t>
            </w:r>
            <w:r>
              <w:rPr>
                <w:sz w:val="18"/>
                <w:szCs w:val="18"/>
              </w:rPr>
              <w:t>0</w:t>
            </w:r>
            <w:r w:rsidRPr="00BB0275">
              <w:rPr>
                <w:sz w:val="18"/>
                <w:szCs w:val="18"/>
              </w:rPr>
              <w:t xml:space="preserve"> </w:t>
            </w:r>
            <w:r>
              <w:rPr>
                <w:sz w:val="18"/>
                <w:szCs w:val="18"/>
              </w:rPr>
              <w:t>– н</w:t>
            </w:r>
            <w:r w:rsidRPr="00BB0275">
              <w:rPr>
                <w:sz w:val="18"/>
                <w:szCs w:val="18"/>
              </w:rPr>
              <w:t>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0A087B" w:rsidRDefault="00C10C50" w:rsidP="008C52EA">
            <w:pPr>
              <w:snapToGrid w:val="0"/>
              <w:rPr>
                <w:sz w:val="18"/>
                <w:szCs w:val="18"/>
              </w:rPr>
            </w:pPr>
            <w:r w:rsidRPr="00A1781D">
              <w:rPr>
                <w:sz w:val="18"/>
                <w:szCs w:val="18"/>
              </w:rPr>
              <w:t>блокирующий</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9751B9">
            <w:pPr>
              <w:snapToGrid w:val="0"/>
              <w:jc w:val="center"/>
              <w:rPr>
                <w:sz w:val="18"/>
                <w:szCs w:val="18"/>
              </w:rPr>
            </w:pPr>
            <w:r w:rsidRPr="00A1781D">
              <w:rPr>
                <w:sz w:val="18"/>
                <w:szCs w:val="18"/>
              </w:rPr>
              <w:t>1</w:t>
            </w:r>
            <w:r>
              <w:rPr>
                <w:sz w:val="18"/>
                <w:szCs w:val="18"/>
              </w:rPr>
              <w:t>4</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280BD2">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C356E2">
            <w:pPr>
              <w:pStyle w:val="af9"/>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9751B9">
            <w:pPr>
              <w:snapToGrid w:val="0"/>
              <w:rPr>
                <w:sz w:val="18"/>
                <w:szCs w:val="18"/>
              </w:rPr>
            </w:pPr>
            <w:r w:rsidRPr="00A1781D">
              <w:rPr>
                <w:sz w:val="18"/>
                <w:szCs w:val="18"/>
              </w:rPr>
              <w:t>1</w:t>
            </w:r>
            <w:r>
              <w:rPr>
                <w:sz w:val="18"/>
                <w:szCs w:val="18"/>
              </w:rPr>
              <w:t>1</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280BD2">
            <w:pPr>
              <w:snapToGrid w:val="0"/>
              <w:rPr>
                <w:sz w:val="18"/>
                <w:szCs w:val="18"/>
                <w:lang w:val="en-US"/>
              </w:rPr>
            </w:pPr>
            <w:r w:rsidRPr="00A1781D">
              <w:rPr>
                <w:sz w:val="18"/>
                <w:szCs w:val="18"/>
                <w:lang w:val="en-US"/>
              </w:rPr>
              <w:t>&gt;</w:t>
            </w:r>
            <w:r w:rsidRPr="009751B9">
              <w:rPr>
                <w:sz w:val="18"/>
                <w:szCs w:val="18"/>
                <w:lang w:val="en-US"/>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10C50" w:rsidRPr="009751B9" w:rsidRDefault="00C10C50" w:rsidP="00280BD2">
            <w:pPr>
              <w:snapToGrid w:val="0"/>
              <w:rPr>
                <w:sz w:val="18"/>
                <w:szCs w:val="18"/>
                <w:lang w:val="en-US"/>
              </w:rPr>
            </w:pPr>
            <w:r w:rsidRPr="009751B9">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9751B9" w:rsidRDefault="00C10C50" w:rsidP="00280BD2">
            <w:pPr>
              <w:snapToGrid w:val="0"/>
              <w:rPr>
                <w:sz w:val="18"/>
                <w:szCs w:val="18"/>
                <w:lang w:val="en-US"/>
              </w:rPr>
            </w:pPr>
          </w:p>
        </w:tc>
        <w:tc>
          <w:tcPr>
            <w:tcW w:w="1745" w:type="dxa"/>
            <w:tcBorders>
              <w:top w:val="single" w:sz="4" w:space="0" w:color="000000"/>
              <w:left w:val="single" w:sz="4" w:space="0" w:color="000000"/>
              <w:bottom w:val="single" w:sz="4" w:space="0" w:color="000000"/>
              <w:right w:val="single" w:sz="4" w:space="0" w:color="000000"/>
            </w:tcBorders>
          </w:tcPr>
          <w:p w:rsidR="00C10C50" w:rsidRPr="00166282" w:rsidRDefault="00C10C50" w:rsidP="009751B9">
            <w:pPr>
              <w:snapToGrid w:val="0"/>
              <w:rPr>
                <w:sz w:val="18"/>
                <w:szCs w:val="18"/>
              </w:rPr>
            </w:pPr>
            <w:r w:rsidRPr="00166282">
              <w:rPr>
                <w:sz w:val="18"/>
                <w:szCs w:val="18"/>
              </w:rPr>
              <w:t xml:space="preserve">Показатель кассового исполнения превышает показатель принятых </w:t>
            </w:r>
            <w:r>
              <w:rPr>
                <w:sz w:val="18"/>
                <w:szCs w:val="18"/>
              </w:rPr>
              <w:t>бюджетных</w:t>
            </w:r>
            <w:r w:rsidRPr="00166282">
              <w:rPr>
                <w:sz w:val="18"/>
                <w:szCs w:val="18"/>
              </w:rPr>
              <w:t xml:space="preserve">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280BD2">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280BD2">
            <w:pPr>
              <w:snapToGrid w:val="0"/>
              <w:rPr>
                <w:sz w:val="18"/>
                <w:szCs w:val="18"/>
              </w:rPr>
            </w:pPr>
            <w:r>
              <w:rPr>
                <w:sz w:val="18"/>
                <w:szCs w:val="18"/>
              </w:rPr>
              <w:t>ПБС</w:t>
            </w:r>
            <w:r w:rsidR="002B04AB">
              <w:rPr>
                <w:sz w:val="18"/>
                <w:szCs w:val="18"/>
              </w:rPr>
              <w:t>,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rPr>
              <w:t>15</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r w:rsidRPr="00A1781D">
              <w:rPr>
                <w:sz w:val="18"/>
                <w:szCs w:val="18"/>
              </w:rPr>
              <w:t>=</w:t>
            </w:r>
            <w:r w:rsidRPr="00A1781D">
              <w:rPr>
                <w:sz w:val="18"/>
                <w:szCs w:val="18"/>
                <w:lang w:val="en-US"/>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sidRPr="00A1781D">
              <w:rPr>
                <w:sz w:val="18"/>
                <w:szCs w:val="18"/>
              </w:rPr>
              <w:t>Показатель кассового исполнения превышает показатель принятых денежных обязательств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r w:rsidR="002B04AB">
              <w:rPr>
                <w:sz w:val="18"/>
                <w:szCs w:val="18"/>
              </w:rPr>
              <w:t>,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jc w:val="center"/>
              <w:rPr>
                <w:sz w:val="18"/>
                <w:szCs w:val="18"/>
                <w:lang w:val="en-US"/>
              </w:rPr>
            </w:pPr>
            <w:r w:rsidRPr="00A1781D">
              <w:rPr>
                <w:sz w:val="18"/>
                <w:szCs w:val="18"/>
                <w:lang w:val="en-US"/>
              </w:rPr>
              <w:t>16</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lang w:val="en-US"/>
              </w:rPr>
            </w:pPr>
            <w:r w:rsidRPr="00A1781D">
              <w:rPr>
                <w:sz w:val="18"/>
                <w:szCs w:val="18"/>
                <w:lang w:val="en-US"/>
              </w:rPr>
              <w:t>5</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412DBD">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412DBD">
            <w:pPr>
              <w:snapToGrid w:val="0"/>
              <w:rPr>
                <w:sz w:val="18"/>
                <w:szCs w:val="18"/>
              </w:rPr>
            </w:pPr>
            <w:r>
              <w:rPr>
                <w:sz w:val="18"/>
                <w:szCs w:val="18"/>
              </w:rPr>
              <w:t>6+</w:t>
            </w: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12DBD">
            <w:pPr>
              <w:snapToGrid w:val="0"/>
              <w:rPr>
                <w:sz w:val="18"/>
                <w:szCs w:val="18"/>
              </w:rPr>
            </w:pPr>
            <w:r w:rsidRPr="00A1781D">
              <w:rPr>
                <w:sz w:val="18"/>
                <w:szCs w:val="18"/>
              </w:rPr>
              <w:t xml:space="preserve">Показатель принятых </w:t>
            </w:r>
            <w:r>
              <w:rPr>
                <w:sz w:val="18"/>
                <w:szCs w:val="18"/>
              </w:rPr>
              <w:t xml:space="preserve">и принимаемых </w:t>
            </w:r>
            <w:r w:rsidRPr="00A1781D">
              <w:rPr>
                <w:sz w:val="18"/>
                <w:szCs w:val="18"/>
              </w:rPr>
              <w:t>бюджетных обязательств превышает ЛБО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412DBD">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r w:rsidR="002B04AB">
              <w:rPr>
                <w:sz w:val="18"/>
                <w:szCs w:val="18"/>
              </w:rPr>
              <w:t>,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lang w:val="en-US"/>
              </w:rPr>
              <w:t>1</w:t>
            </w:r>
            <w:r w:rsidRPr="00A1781D">
              <w:rPr>
                <w:sz w:val="18"/>
                <w:szCs w:val="18"/>
              </w:rPr>
              <w:t>7</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9D2E3D">
            <w:pPr>
              <w:snapToGrid w:val="0"/>
              <w:rPr>
                <w:sz w:val="18"/>
                <w:szCs w:val="18"/>
                <w:lang w:val="en-US"/>
              </w:rPr>
            </w:pPr>
            <w:r w:rsidRPr="00A1781D">
              <w:rPr>
                <w:sz w:val="18"/>
                <w:szCs w:val="18"/>
                <w:lang w:val="en-US"/>
              </w:rPr>
              <w:t>*</w:t>
            </w:r>
            <w:r w:rsidRPr="00A1781D">
              <w:rPr>
                <w:sz w:val="18"/>
                <w:szCs w:val="18"/>
              </w:rPr>
              <w:t xml:space="preserve">(где ВР = </w:t>
            </w:r>
            <w:r w:rsidRPr="00A1781D">
              <w:rPr>
                <w:sz w:val="18"/>
                <w:szCs w:val="18"/>
                <w:lang w:val="en-US"/>
              </w:rPr>
              <w:t>312</w:t>
            </w:r>
            <w:r w:rsidRPr="00A1781D">
              <w:rPr>
                <w:sz w:val="18"/>
                <w:szCs w:val="18"/>
              </w:rPr>
              <w:t>, 313, 330)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4</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755EA6">
            <w:pPr>
              <w:snapToGrid w:val="0"/>
              <w:rPr>
                <w:sz w:val="18"/>
                <w:szCs w:val="18"/>
              </w:rPr>
            </w:pPr>
            <w:r w:rsidRPr="00A1781D">
              <w:rPr>
                <w:sz w:val="18"/>
                <w:szCs w:val="18"/>
              </w:rPr>
              <w:t xml:space="preserve">Показатель принятых бюджетных обязательств </w:t>
            </w:r>
            <w:r>
              <w:rPr>
                <w:sz w:val="18"/>
                <w:szCs w:val="18"/>
              </w:rPr>
              <w:t xml:space="preserve">по </w:t>
            </w:r>
            <w:r>
              <w:rPr>
                <w:sz w:val="18"/>
                <w:szCs w:val="18"/>
              </w:rPr>
              <w:lastRenderedPageBreak/>
              <w:t xml:space="preserve">ПНО </w:t>
            </w:r>
            <w:r w:rsidRPr="00A1781D">
              <w:rPr>
                <w:sz w:val="18"/>
                <w:szCs w:val="18"/>
              </w:rPr>
              <w:t xml:space="preserve">превышает </w:t>
            </w:r>
            <w:r>
              <w:rPr>
                <w:sz w:val="18"/>
                <w:szCs w:val="18"/>
              </w:rPr>
              <w:t>БА</w:t>
            </w:r>
            <w:r w:rsidRPr="00A1781D">
              <w:rPr>
                <w:sz w:val="18"/>
                <w:szCs w:val="18"/>
              </w:rPr>
              <w:t xml:space="preserve">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C52EA">
            <w:pPr>
              <w:snapToGrid w:val="0"/>
              <w:rPr>
                <w:sz w:val="18"/>
                <w:szCs w:val="18"/>
              </w:rPr>
            </w:pPr>
            <w:r>
              <w:rPr>
                <w:sz w:val="18"/>
                <w:szCs w:val="18"/>
              </w:rPr>
              <w:lastRenderedPageBreak/>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r w:rsidR="002B04AB">
              <w:rPr>
                <w:sz w:val="18"/>
                <w:szCs w:val="18"/>
              </w:rPr>
              <w:t>,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sidRPr="00A1781D">
              <w:rPr>
                <w:sz w:val="18"/>
                <w:szCs w:val="18"/>
                <w:lang w:val="en-US"/>
              </w:rPr>
              <w:lastRenderedPageBreak/>
              <w:t>1</w:t>
            </w:r>
            <w:r w:rsidRPr="00A1781D">
              <w:rPr>
                <w:sz w:val="18"/>
                <w:szCs w:val="18"/>
              </w:rPr>
              <w:t>8</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p>
        </w:tc>
        <w:tc>
          <w:tcPr>
            <w:tcW w:w="1435" w:type="dxa"/>
            <w:tcBorders>
              <w:top w:val="single" w:sz="4" w:space="0" w:color="000000"/>
              <w:left w:val="single" w:sz="4" w:space="0" w:color="000000"/>
              <w:bottom w:val="single" w:sz="4" w:space="0" w:color="000000"/>
            </w:tcBorders>
            <w:shd w:val="clear" w:color="auto" w:fill="auto"/>
          </w:tcPr>
          <w:p w:rsidR="00C10C50" w:rsidRPr="00166282" w:rsidRDefault="00C10C50" w:rsidP="00C356E2">
            <w:pPr>
              <w:pStyle w:val="af9"/>
              <w:rPr>
                <w:sz w:val="18"/>
                <w:szCs w:val="18"/>
              </w:rPr>
            </w:pPr>
            <w:r w:rsidRPr="00166282">
              <w:rPr>
                <w:sz w:val="18"/>
                <w:szCs w:val="18"/>
                <w:lang w:val="ru-RU"/>
              </w:rPr>
              <w:t>*</w:t>
            </w:r>
            <w:r>
              <w:rPr>
                <w:sz w:val="18"/>
                <w:szCs w:val="18"/>
              </w:rPr>
              <w:t>, по всем</w:t>
            </w:r>
            <w:r>
              <w:rPr>
                <w:sz w:val="18"/>
                <w:szCs w:val="18"/>
                <w:lang w:val="ru-RU"/>
              </w:rPr>
              <w:t xml:space="preserve"> детализированным </w:t>
            </w:r>
            <w:r>
              <w:rPr>
                <w:sz w:val="18"/>
                <w:szCs w:val="18"/>
              </w:rPr>
              <w:t>строкам</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7</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9</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EA0DF0">
            <w:pPr>
              <w:snapToGrid w:val="0"/>
              <w:rPr>
                <w:sz w:val="18"/>
                <w:szCs w:val="18"/>
              </w:rPr>
            </w:pPr>
            <w:r w:rsidRPr="00A1781D">
              <w:rPr>
                <w:sz w:val="18"/>
                <w:szCs w:val="18"/>
              </w:rPr>
              <w:t>Показатель принятых денежных обязательств превышает принятые бюджетные обязательства – требуется пояснение</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EA0DF0">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w:t>
            </w:r>
            <w:r w:rsidR="002B04AB">
              <w:rPr>
                <w:sz w:val="18"/>
                <w:szCs w:val="18"/>
              </w:rPr>
              <w:t>, РБС, ГРБС</w:t>
            </w:r>
          </w:p>
        </w:tc>
      </w:tr>
      <w:tr w:rsidR="00C10C50" w:rsidRPr="00244670" w:rsidTr="00C90EA5">
        <w:tc>
          <w:tcPr>
            <w:tcW w:w="600" w:type="dxa"/>
            <w:tcBorders>
              <w:top w:val="single" w:sz="4" w:space="0" w:color="000000"/>
              <w:left w:val="single" w:sz="4" w:space="0" w:color="000000"/>
              <w:bottom w:val="single" w:sz="4" w:space="0" w:color="000000"/>
            </w:tcBorders>
            <w:shd w:val="clear" w:color="auto" w:fill="auto"/>
          </w:tcPr>
          <w:p w:rsidR="00C10C50" w:rsidRPr="00244670" w:rsidRDefault="00C10C50" w:rsidP="00244670">
            <w:pPr>
              <w:snapToGrid w:val="0"/>
              <w:rPr>
                <w:sz w:val="18"/>
                <w:szCs w:val="18"/>
              </w:rPr>
            </w:pPr>
            <w:r w:rsidRPr="00166282">
              <w:rPr>
                <w:sz w:val="18"/>
                <w:szCs w:val="18"/>
              </w:rPr>
              <w:t>20</w:t>
            </w:r>
          </w:p>
        </w:tc>
        <w:tc>
          <w:tcPr>
            <w:tcW w:w="800"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*(где вид расходов = 312, 313, 330)</w:t>
            </w:r>
          </w:p>
        </w:tc>
        <w:tc>
          <w:tcPr>
            <w:tcW w:w="1102"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r w:rsidRPr="00244670">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810146" w:rsidRDefault="00C10C50" w:rsidP="00810146">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sidRPr="00244670">
              <w:rPr>
                <w:sz w:val="18"/>
                <w:szCs w:val="18"/>
              </w:rPr>
              <w:t>Показатели принимаемых обязательств по ПНО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810146" w:rsidRDefault="00C10C50" w:rsidP="00810146">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Pr>
                <w:sz w:val="18"/>
                <w:szCs w:val="18"/>
              </w:rPr>
              <w:t>ПБС, РБС, ГРБС</w:t>
            </w:r>
          </w:p>
        </w:tc>
      </w:tr>
      <w:tr w:rsidR="00C10C50" w:rsidRPr="00244670" w:rsidTr="00C90EA5">
        <w:tc>
          <w:tcPr>
            <w:tcW w:w="600" w:type="dxa"/>
            <w:tcBorders>
              <w:top w:val="single" w:sz="4" w:space="0" w:color="000000"/>
              <w:left w:val="single" w:sz="4" w:space="0" w:color="000000"/>
              <w:bottom w:val="single" w:sz="4" w:space="0" w:color="000000"/>
            </w:tcBorders>
            <w:shd w:val="clear" w:color="auto" w:fill="auto"/>
          </w:tcPr>
          <w:p w:rsidR="00C10C50" w:rsidRPr="00810146" w:rsidRDefault="00C10C50" w:rsidP="00244670">
            <w:pPr>
              <w:snapToGrid w:val="0"/>
              <w:rPr>
                <w:sz w:val="18"/>
                <w:szCs w:val="18"/>
              </w:rPr>
            </w:pPr>
            <w:r>
              <w:rPr>
                <w:sz w:val="18"/>
                <w:szCs w:val="18"/>
              </w:rPr>
              <w:t>21</w:t>
            </w:r>
          </w:p>
        </w:tc>
        <w:tc>
          <w:tcPr>
            <w:tcW w:w="800"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244670" w:rsidRDefault="00C10C50" w:rsidP="009F4638">
            <w:pPr>
              <w:snapToGrid w:val="0"/>
              <w:rPr>
                <w:sz w:val="18"/>
                <w:szCs w:val="18"/>
              </w:rPr>
            </w:pPr>
            <w:r w:rsidRPr="00244670">
              <w:rPr>
                <w:sz w:val="18"/>
                <w:szCs w:val="18"/>
              </w:rPr>
              <w:t xml:space="preserve">*(где вид </w:t>
            </w:r>
            <w:proofErr w:type="gramStart"/>
            <w:r w:rsidRPr="00244670">
              <w:rPr>
                <w:sz w:val="18"/>
                <w:szCs w:val="18"/>
              </w:rPr>
              <w:t xml:space="preserve">расходов </w:t>
            </w:r>
            <w:r>
              <w:rPr>
                <w:sz w:val="18"/>
                <w:szCs w:val="18"/>
              </w:rPr>
              <w:t xml:space="preserve"> =</w:t>
            </w:r>
            <w:proofErr w:type="gramEnd"/>
            <w:r w:rsidRPr="00244670">
              <w:rPr>
                <w:sz w:val="18"/>
                <w:szCs w:val="18"/>
              </w:rPr>
              <w:t xml:space="preserve"> </w:t>
            </w:r>
            <w:r>
              <w:rPr>
                <w:sz w:val="18"/>
                <w:szCs w:val="18"/>
              </w:rPr>
              <w:t>111, 121, 131</w:t>
            </w:r>
            <w:r w:rsidRPr="00244670">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10C50" w:rsidRPr="00810146" w:rsidRDefault="00C10C50" w:rsidP="00810146">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244670" w:rsidRDefault="00C10C50" w:rsidP="00810146">
            <w:pPr>
              <w:snapToGrid w:val="0"/>
              <w:rPr>
                <w:sz w:val="18"/>
                <w:szCs w:val="18"/>
              </w:rPr>
            </w:pPr>
            <w:r w:rsidRPr="00244670">
              <w:rPr>
                <w:sz w:val="18"/>
                <w:szCs w:val="18"/>
              </w:rPr>
              <w:t>7</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810146">
            <w:pPr>
              <w:snapToGrid w:val="0"/>
              <w:rPr>
                <w:sz w:val="18"/>
                <w:szCs w:val="18"/>
              </w:rPr>
            </w:pPr>
            <w:r w:rsidRPr="00244670">
              <w:rPr>
                <w:sz w:val="18"/>
                <w:szCs w:val="18"/>
              </w:rPr>
              <w:t>Объем принятых БО по заработной плате не соответствует объему ЛБО – требует пояснения</w:t>
            </w:r>
          </w:p>
        </w:tc>
        <w:tc>
          <w:tcPr>
            <w:tcW w:w="1036" w:type="dxa"/>
            <w:tcBorders>
              <w:top w:val="single" w:sz="4" w:space="0" w:color="000000"/>
              <w:left w:val="single" w:sz="4" w:space="0" w:color="000000"/>
              <w:bottom w:val="single" w:sz="4" w:space="0" w:color="000000"/>
              <w:right w:val="single" w:sz="4" w:space="0" w:color="000000"/>
            </w:tcBorders>
          </w:tcPr>
          <w:p w:rsidR="00C10C50" w:rsidRPr="00810146" w:rsidRDefault="00C10C50" w:rsidP="00810146">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E577D6">
            <w:pPr>
              <w:snapToGrid w:val="0"/>
              <w:rPr>
                <w:sz w:val="18"/>
                <w:szCs w:val="18"/>
              </w:rPr>
            </w:pPr>
            <w:r>
              <w:rPr>
                <w:sz w:val="18"/>
                <w:szCs w:val="18"/>
              </w:rPr>
              <w:t>ПБС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Pr>
                <w:sz w:val="18"/>
                <w:szCs w:val="18"/>
              </w:rPr>
              <w:t>4,5,6,7,8,</w:t>
            </w:r>
            <w:r w:rsidRPr="00A1781D">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 xml:space="preserve">Отражение в Отчете ф. 0503128 </w:t>
            </w:r>
            <w:r>
              <w:rPr>
                <w:sz w:val="18"/>
                <w:szCs w:val="18"/>
              </w:rPr>
              <w:t>показателей по графам 4,5,6,7,8,9</w:t>
            </w:r>
            <w:r w:rsidRPr="00A1781D">
              <w:rPr>
                <w:sz w:val="18"/>
                <w:szCs w:val="18"/>
              </w:rPr>
              <w:t xml:space="preserve"> со знаком минус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2</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BC2F19">
            <w:pPr>
              <w:snapToGrid w:val="0"/>
              <w:rPr>
                <w:sz w:val="18"/>
                <w:szCs w:val="18"/>
              </w:rPr>
            </w:pPr>
            <w:r w:rsidRPr="00A1781D">
              <w:rPr>
                <w:sz w:val="18"/>
                <w:szCs w:val="18"/>
              </w:rPr>
              <w:t>КИФ %010603%171</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sidRPr="00A1781D">
              <w:rPr>
                <w:sz w:val="18"/>
                <w:szCs w:val="18"/>
              </w:rPr>
              <w:t>Отражение в Отчете ф. 0503128 показателей курсовой разницы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BC2F19">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BB1282" w:rsidRDefault="00C10C50" w:rsidP="00DA5220">
            <w:pPr>
              <w:snapToGrid w:val="0"/>
              <w:jc w:val="center"/>
              <w:rPr>
                <w:sz w:val="18"/>
                <w:szCs w:val="18"/>
              </w:rPr>
            </w:pPr>
            <w:r w:rsidRPr="00BB1282">
              <w:rPr>
                <w:sz w:val="18"/>
                <w:szCs w:val="18"/>
              </w:rPr>
              <w:t xml:space="preserve">24.1 </w:t>
            </w:r>
          </w:p>
        </w:tc>
        <w:tc>
          <w:tcPr>
            <w:tcW w:w="800" w:type="dxa"/>
            <w:tcBorders>
              <w:top w:val="single" w:sz="4" w:space="0" w:color="000000"/>
              <w:left w:val="single" w:sz="4" w:space="0" w:color="000000"/>
              <w:bottom w:val="single" w:sz="4" w:space="0" w:color="000000"/>
            </w:tcBorders>
            <w:shd w:val="clear" w:color="auto" w:fill="auto"/>
          </w:tcPr>
          <w:p w:rsidR="00C10C50" w:rsidRPr="006806D4" w:rsidRDefault="00C10C50" w:rsidP="00972AF1">
            <w:pPr>
              <w:snapToGrid w:val="0"/>
              <w:rPr>
                <w:sz w:val="18"/>
                <w:szCs w:val="18"/>
              </w:rPr>
            </w:pPr>
            <w:r w:rsidRPr="006806D4">
              <w:rPr>
                <w:sz w:val="18"/>
                <w:szCs w:val="18"/>
              </w:rPr>
              <w:t>*</w:t>
            </w:r>
          </w:p>
        </w:tc>
        <w:tc>
          <w:tcPr>
            <w:tcW w:w="1435" w:type="dxa"/>
            <w:tcBorders>
              <w:top w:val="single" w:sz="4" w:space="0" w:color="000000"/>
              <w:left w:val="single" w:sz="4" w:space="0" w:color="000000"/>
              <w:bottom w:val="single" w:sz="4" w:space="0" w:color="000000"/>
            </w:tcBorders>
            <w:shd w:val="clear" w:color="auto" w:fill="auto"/>
          </w:tcPr>
          <w:p w:rsidR="00C10C50" w:rsidRPr="006806D4" w:rsidRDefault="00C10C50" w:rsidP="00972AF1">
            <w:pPr>
              <w:snapToGrid w:val="0"/>
              <w:rPr>
                <w:sz w:val="18"/>
                <w:szCs w:val="18"/>
              </w:rPr>
            </w:pPr>
            <w:r w:rsidRPr="006806D4">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4060DA" w:rsidRDefault="00C10C50" w:rsidP="00972AF1">
            <w:pPr>
              <w:snapToGrid w:val="0"/>
              <w:rPr>
                <w:sz w:val="18"/>
                <w:szCs w:val="18"/>
              </w:rPr>
            </w:pPr>
            <w:r w:rsidRPr="004060DA">
              <w:rPr>
                <w:sz w:val="18"/>
                <w:szCs w:val="18"/>
              </w:rPr>
              <w:t>(5+4)-10</w:t>
            </w:r>
          </w:p>
        </w:tc>
        <w:tc>
          <w:tcPr>
            <w:tcW w:w="736" w:type="dxa"/>
            <w:tcBorders>
              <w:top w:val="single" w:sz="4" w:space="0" w:color="000000"/>
              <w:left w:val="single" w:sz="4" w:space="0" w:color="000000"/>
              <w:bottom w:val="single" w:sz="4" w:space="0" w:color="000000"/>
            </w:tcBorders>
            <w:shd w:val="clear" w:color="auto" w:fill="auto"/>
          </w:tcPr>
          <w:p w:rsidR="00C10C50" w:rsidRPr="00BB1282" w:rsidRDefault="00C10C50" w:rsidP="00972AF1">
            <w:pPr>
              <w:snapToGrid w:val="0"/>
              <w:rPr>
                <w:sz w:val="18"/>
                <w:szCs w:val="18"/>
                <w:lang w:val="en-US"/>
              </w:rPr>
            </w:pPr>
            <w:r w:rsidRPr="00BB1282">
              <w:rPr>
                <w:sz w:val="18"/>
                <w:szCs w:val="18"/>
                <w:lang w:val="en-US"/>
              </w:rPr>
              <w:t>&gt;=0</w:t>
            </w:r>
          </w:p>
        </w:tc>
        <w:tc>
          <w:tcPr>
            <w:tcW w:w="1391" w:type="dxa"/>
            <w:tcBorders>
              <w:top w:val="single" w:sz="4" w:space="0" w:color="000000"/>
              <w:left w:val="single" w:sz="4" w:space="0" w:color="000000"/>
              <w:bottom w:val="single" w:sz="4" w:space="0" w:color="000000"/>
            </w:tcBorders>
            <w:shd w:val="clear" w:color="auto" w:fill="auto"/>
          </w:tcPr>
          <w:p w:rsidR="00C10C50" w:rsidRPr="00BB1282" w:rsidRDefault="00C10C50" w:rsidP="00972AF1">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BB1282" w:rsidRDefault="00C10C50" w:rsidP="00972AF1">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BB1282" w:rsidRDefault="003B4CC1" w:rsidP="003B4CC1">
            <w:pPr>
              <w:snapToGrid w:val="0"/>
              <w:rPr>
                <w:sz w:val="18"/>
                <w:szCs w:val="18"/>
              </w:rPr>
            </w:pPr>
            <w:r>
              <w:rPr>
                <w:sz w:val="18"/>
                <w:szCs w:val="18"/>
              </w:rPr>
              <w:t>Превышение показателя кассового исполнения над ЛБО (БА по ПНО)</w:t>
            </w:r>
            <w:r w:rsidR="00C10C50" w:rsidRPr="00BB1282">
              <w:rPr>
                <w:sz w:val="18"/>
                <w:szCs w:val="18"/>
              </w:rPr>
              <w:t xml:space="preserve"> </w:t>
            </w:r>
            <w:r>
              <w:rPr>
                <w:sz w:val="18"/>
                <w:szCs w:val="18"/>
              </w:rPr>
              <w:t xml:space="preserve">в </w:t>
            </w:r>
            <w:r w:rsidR="00C10C50" w:rsidRPr="00BB1282">
              <w:rPr>
                <w:sz w:val="18"/>
                <w:szCs w:val="18"/>
              </w:rPr>
              <w:t xml:space="preserve">Отчете ф. 0503128 </w:t>
            </w:r>
            <w:r>
              <w:rPr>
                <w:sz w:val="18"/>
                <w:szCs w:val="18"/>
              </w:rPr>
              <w:t>требует пояснения</w:t>
            </w:r>
          </w:p>
        </w:tc>
        <w:tc>
          <w:tcPr>
            <w:tcW w:w="1036" w:type="dxa"/>
            <w:tcBorders>
              <w:top w:val="single" w:sz="4" w:space="0" w:color="000000"/>
              <w:left w:val="single" w:sz="4" w:space="0" w:color="000000"/>
              <w:bottom w:val="single" w:sz="4" w:space="0" w:color="000000"/>
              <w:right w:val="single" w:sz="4" w:space="0" w:color="000000"/>
            </w:tcBorders>
          </w:tcPr>
          <w:p w:rsidR="00C10C50" w:rsidRPr="00BB1282" w:rsidRDefault="00C10C50" w:rsidP="00972AF1">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72AF1">
            <w:pPr>
              <w:snapToGrid w:val="0"/>
              <w:rPr>
                <w:sz w:val="18"/>
                <w:szCs w:val="18"/>
              </w:rPr>
            </w:pPr>
            <w:r w:rsidRPr="00BB1282">
              <w:rPr>
                <w:sz w:val="18"/>
                <w:szCs w:val="18"/>
              </w:rPr>
              <w:t>ПБС, РБС</w:t>
            </w:r>
            <w:r w:rsidR="003B4CC1">
              <w:rPr>
                <w:sz w:val="18"/>
                <w:szCs w:val="18"/>
              </w:rPr>
              <w:t>,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jc w:val="center"/>
              <w:rPr>
                <w:sz w:val="18"/>
                <w:szCs w:val="18"/>
              </w:rPr>
            </w:pPr>
            <w:r w:rsidRPr="009751B9">
              <w:rPr>
                <w:sz w:val="18"/>
                <w:szCs w:val="18"/>
              </w:rPr>
              <w:t>25</w:t>
            </w:r>
          </w:p>
        </w:tc>
        <w:tc>
          <w:tcPr>
            <w:tcW w:w="800"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sidRPr="009751B9">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9751B9" w:rsidRDefault="00C10C50" w:rsidP="00BC2F19">
            <w:pPr>
              <w:snapToGrid w:val="0"/>
              <w:rPr>
                <w:sz w:val="18"/>
                <w:szCs w:val="18"/>
              </w:rPr>
            </w:pPr>
            <w:r w:rsidRPr="009751B9">
              <w:rPr>
                <w:sz w:val="18"/>
                <w:szCs w:val="18"/>
              </w:rPr>
              <w:t xml:space="preserve">КРБ по группировочным кодам </w:t>
            </w:r>
          </w:p>
        </w:tc>
        <w:tc>
          <w:tcPr>
            <w:tcW w:w="1102"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Pr>
                <w:sz w:val="18"/>
                <w:szCs w:val="18"/>
              </w:rPr>
              <w:t>5</w:t>
            </w:r>
            <w:r w:rsidRPr="009751B9">
              <w:rPr>
                <w:sz w:val="18"/>
                <w:szCs w:val="18"/>
              </w:rPr>
              <w:t>-12</w:t>
            </w:r>
          </w:p>
        </w:tc>
        <w:tc>
          <w:tcPr>
            <w:tcW w:w="736"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r w:rsidRPr="009751B9">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751B9" w:rsidRDefault="00C10C50"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9751B9"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9751B9" w:rsidRDefault="00C10C50" w:rsidP="0054211C">
            <w:pPr>
              <w:snapToGrid w:val="0"/>
              <w:rPr>
                <w:sz w:val="18"/>
                <w:szCs w:val="18"/>
              </w:rPr>
            </w:pPr>
            <w:r w:rsidRPr="009751B9">
              <w:rPr>
                <w:sz w:val="18"/>
                <w:szCs w:val="18"/>
              </w:rPr>
              <w:t xml:space="preserve">Отражение в Отчете ф. 0503128 показателей в графах </w:t>
            </w:r>
            <w:r>
              <w:rPr>
                <w:sz w:val="18"/>
                <w:szCs w:val="18"/>
              </w:rPr>
              <w:t>5</w:t>
            </w:r>
            <w:r w:rsidRPr="009751B9">
              <w:rPr>
                <w:sz w:val="18"/>
                <w:szCs w:val="18"/>
              </w:rPr>
              <w:t>-12 по группировочным КБК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9751B9" w:rsidRDefault="00C10C50" w:rsidP="00BC2F19">
            <w:pPr>
              <w:snapToGrid w:val="0"/>
              <w:rPr>
                <w:sz w:val="18"/>
                <w:szCs w:val="18"/>
              </w:rPr>
            </w:pPr>
            <w:r w:rsidRPr="009751B9">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sidRPr="009751B9">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26</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E577D6">
            <w:pPr>
              <w:snapToGrid w:val="0"/>
              <w:rPr>
                <w:sz w:val="18"/>
                <w:szCs w:val="18"/>
              </w:rPr>
            </w:pPr>
            <w:r w:rsidRPr="00A1781D">
              <w:rPr>
                <w:sz w:val="18"/>
                <w:szCs w:val="18"/>
              </w:rPr>
              <w:t>*(за исключением видов расходов 2%, 41%,323,</w:t>
            </w:r>
            <w:r w:rsidRPr="00A1781D" w:rsidDel="00D645DC">
              <w:rPr>
                <w:sz w:val="18"/>
                <w:szCs w:val="18"/>
              </w:rPr>
              <w:t xml:space="preserve"> </w:t>
            </w:r>
            <w:r>
              <w:rPr>
                <w:sz w:val="18"/>
                <w:szCs w:val="18"/>
              </w:rPr>
              <w:t>880, 832, 863</w:t>
            </w: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6,8</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E577D6">
            <w:pPr>
              <w:snapToGrid w:val="0"/>
              <w:rPr>
                <w:sz w:val="18"/>
                <w:szCs w:val="18"/>
              </w:rPr>
            </w:pPr>
            <w:r w:rsidRPr="00A1781D">
              <w:rPr>
                <w:sz w:val="18"/>
                <w:szCs w:val="18"/>
              </w:rPr>
              <w:t>Отражение в Отчете ф. 0503128 показателей в графах 6,8 видов расходов, отличных от КВР 2%, 41%,323,</w:t>
            </w:r>
            <w:r w:rsidRPr="00A1781D" w:rsidDel="00D645DC">
              <w:rPr>
                <w:sz w:val="18"/>
                <w:szCs w:val="18"/>
              </w:rPr>
              <w:t xml:space="preserve"> </w:t>
            </w:r>
            <w:r>
              <w:rPr>
                <w:sz w:val="18"/>
                <w:szCs w:val="18"/>
              </w:rPr>
              <w:t>880,</w:t>
            </w:r>
            <w:r w:rsidR="00E577D6">
              <w:rPr>
                <w:sz w:val="18"/>
                <w:szCs w:val="18"/>
              </w:rPr>
              <w:t xml:space="preserve"> </w:t>
            </w:r>
            <w:r>
              <w:rPr>
                <w:sz w:val="18"/>
                <w:szCs w:val="18"/>
              </w:rPr>
              <w:t xml:space="preserve">832, 863 </w:t>
            </w:r>
            <w:r w:rsidRPr="00A1781D">
              <w:rPr>
                <w:sz w:val="18"/>
                <w:szCs w:val="18"/>
              </w:rPr>
              <w:t>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jc w:val="center"/>
              <w:rPr>
                <w:sz w:val="18"/>
                <w:szCs w:val="18"/>
              </w:rPr>
            </w:pPr>
            <w:r w:rsidRPr="00A1781D">
              <w:rPr>
                <w:sz w:val="18"/>
                <w:szCs w:val="18"/>
              </w:rPr>
              <w:t>27</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872B7C">
            <w:pPr>
              <w:snapToGrid w:val="0"/>
              <w:rPr>
                <w:sz w:val="18"/>
                <w:szCs w:val="18"/>
              </w:rPr>
            </w:pPr>
            <w:r>
              <w:rPr>
                <w:sz w:val="18"/>
                <w:szCs w:val="18"/>
              </w:rPr>
              <w:t>800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&gt;=</w:t>
            </w:r>
          </w:p>
        </w:tc>
        <w:tc>
          <w:tcPr>
            <w:tcW w:w="1391" w:type="dxa"/>
            <w:tcBorders>
              <w:top w:val="single" w:sz="4" w:space="0" w:color="000000"/>
              <w:left w:val="single" w:sz="4" w:space="0" w:color="000000"/>
              <w:bottom w:val="single" w:sz="4" w:space="0" w:color="000000"/>
            </w:tcBorders>
            <w:shd w:val="clear" w:color="auto" w:fill="auto"/>
          </w:tcPr>
          <w:p w:rsidR="00C10C50" w:rsidRPr="00FA6662" w:rsidRDefault="00C10C50" w:rsidP="004D4224">
            <w:pPr>
              <w:snapToGrid w:val="0"/>
              <w:rPr>
                <w:sz w:val="18"/>
                <w:szCs w:val="18"/>
              </w:rPr>
            </w:pPr>
            <w:r>
              <w:rPr>
                <w:sz w:val="18"/>
                <w:szCs w:val="18"/>
              </w:rPr>
              <w:t>840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E77784">
            <w:pPr>
              <w:snapToGrid w:val="0"/>
              <w:rPr>
                <w:sz w:val="18"/>
                <w:szCs w:val="18"/>
                <w:lang w:val="en-US"/>
              </w:rPr>
            </w:pPr>
            <w:r w:rsidRPr="00A1781D">
              <w:rPr>
                <w:sz w:val="18"/>
                <w:szCs w:val="18"/>
                <w:lang w:val="en-US"/>
              </w:rPr>
              <w:t>*</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D80C0E">
            <w:pPr>
              <w:snapToGrid w:val="0"/>
              <w:rPr>
                <w:sz w:val="18"/>
                <w:szCs w:val="18"/>
              </w:rPr>
            </w:pPr>
            <w:r w:rsidRPr="00A1781D">
              <w:rPr>
                <w:sz w:val="18"/>
                <w:szCs w:val="18"/>
              </w:rPr>
              <w:t xml:space="preserve">Показатель строки </w:t>
            </w:r>
            <w:r>
              <w:rPr>
                <w:sz w:val="18"/>
                <w:szCs w:val="18"/>
              </w:rPr>
              <w:t>840</w:t>
            </w:r>
            <w:r w:rsidRPr="00A1781D">
              <w:rPr>
                <w:sz w:val="18"/>
                <w:szCs w:val="18"/>
              </w:rPr>
              <w:t xml:space="preserve"> превышает показатель строки </w:t>
            </w:r>
            <w:r>
              <w:rPr>
                <w:sz w:val="18"/>
                <w:szCs w:val="18"/>
              </w:rPr>
              <w:t>800</w:t>
            </w:r>
            <w:r w:rsidRPr="00A1781D">
              <w:rPr>
                <w:sz w:val="18"/>
                <w:szCs w:val="18"/>
              </w:rPr>
              <w:t>-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872B7C">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C4F68">
            <w:pPr>
              <w:snapToGrid w:val="0"/>
              <w:jc w:val="center"/>
              <w:rPr>
                <w:sz w:val="18"/>
                <w:szCs w:val="18"/>
              </w:rPr>
            </w:pPr>
            <w:r>
              <w:rPr>
                <w:sz w:val="18"/>
                <w:szCs w:val="18"/>
              </w:rPr>
              <w:t>28 (для годовой отчетности)</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686D47">
            <w:pPr>
              <w:snapToGrid w:val="0"/>
              <w:rPr>
                <w:sz w:val="18"/>
                <w:szCs w:val="18"/>
              </w:rPr>
            </w:pPr>
            <w:r w:rsidRPr="00A1781D">
              <w:rPr>
                <w:sz w:val="18"/>
                <w:szCs w:val="18"/>
              </w:rPr>
              <w:t>*</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6</w:t>
            </w:r>
          </w:p>
        </w:tc>
        <w:tc>
          <w:tcPr>
            <w:tcW w:w="736"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1781D" w:rsidRDefault="00C10C50" w:rsidP="008C52EA">
            <w:pPr>
              <w:snapToGrid w:val="0"/>
              <w:rPr>
                <w:sz w:val="18"/>
                <w:szCs w:val="18"/>
              </w:rPr>
            </w:pPr>
            <w:r w:rsidRPr="00A1781D">
              <w:rPr>
                <w:sz w:val="18"/>
                <w:szCs w:val="18"/>
              </w:rPr>
              <w:t>*</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1781D" w:rsidRDefault="00C10C50" w:rsidP="008C52EA">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732EA9">
            <w:pPr>
              <w:snapToGrid w:val="0"/>
              <w:rPr>
                <w:sz w:val="18"/>
                <w:szCs w:val="18"/>
              </w:rPr>
            </w:pPr>
            <w:r w:rsidRPr="00A1781D">
              <w:rPr>
                <w:sz w:val="18"/>
                <w:szCs w:val="18"/>
              </w:rPr>
              <w:t xml:space="preserve">В Отчете ф. 0503128 за год наличие «принимаемых обязательств» в счет лимитов </w:t>
            </w:r>
            <w:r w:rsidRPr="00A1781D">
              <w:rPr>
                <w:sz w:val="18"/>
                <w:szCs w:val="18"/>
              </w:rPr>
              <w:lastRenderedPageBreak/>
              <w:t xml:space="preserve">текущего периода недопустимо </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732EA9">
            <w:pPr>
              <w:snapToGrid w:val="0"/>
              <w:rPr>
                <w:sz w:val="18"/>
                <w:szCs w:val="18"/>
              </w:rPr>
            </w:pPr>
            <w:r>
              <w:rPr>
                <w:sz w:val="18"/>
                <w:szCs w:val="18"/>
              </w:rPr>
              <w:lastRenderedPageBreak/>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922B3E">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sidRPr="00A1781D">
              <w:rPr>
                <w:sz w:val="18"/>
                <w:szCs w:val="18"/>
              </w:rPr>
              <w:lastRenderedPageBreak/>
              <w:t>2</w:t>
            </w:r>
            <w:r>
              <w:rPr>
                <w:sz w:val="18"/>
                <w:szCs w:val="18"/>
              </w:rPr>
              <w:t>9</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4D4224" w:rsidRDefault="00C10C50" w:rsidP="00081A1C">
            <w:pPr>
              <w:snapToGrid w:val="0"/>
              <w:rPr>
                <w:sz w:val="18"/>
                <w:szCs w:val="18"/>
              </w:rPr>
            </w:pPr>
            <w:r>
              <w:rPr>
                <w:sz w:val="18"/>
                <w:szCs w:val="18"/>
              </w:rPr>
              <w:t>810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50005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proofErr w:type="gramStart"/>
            <w:r>
              <w:rPr>
                <w:sz w:val="18"/>
                <w:szCs w:val="18"/>
              </w:rPr>
              <w:t>810</w:t>
            </w:r>
            <w:r w:rsidRPr="00A1781D">
              <w:rPr>
                <w:sz w:val="18"/>
                <w:szCs w:val="18"/>
              </w:rPr>
              <w:t xml:space="preserve"> </w:t>
            </w:r>
            <w:r w:rsidRPr="00FA6662">
              <w:rPr>
                <w:sz w:val="18"/>
                <w:szCs w:val="18"/>
              </w:rPr>
              <w:t xml:space="preserve"> &lt;</w:t>
            </w:r>
            <w:proofErr w:type="gramEnd"/>
            <w:r w:rsidRPr="00FA6662">
              <w:rPr>
                <w:sz w:val="18"/>
                <w:szCs w:val="18"/>
              </w:rPr>
              <w:t xml:space="preserve">&gt;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30</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820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proofErr w:type="gramStart"/>
            <w:r>
              <w:rPr>
                <w:sz w:val="18"/>
                <w:szCs w:val="18"/>
              </w:rPr>
              <w:t>820</w:t>
            </w:r>
            <w:r w:rsidRPr="00A1781D">
              <w:rPr>
                <w:sz w:val="18"/>
                <w:szCs w:val="18"/>
              </w:rPr>
              <w:t xml:space="preserve"> </w:t>
            </w:r>
            <w:r w:rsidRPr="00FA6662">
              <w:rPr>
                <w:sz w:val="18"/>
                <w:szCs w:val="18"/>
              </w:rPr>
              <w:t xml:space="preserve"> &lt;</w:t>
            </w:r>
            <w:proofErr w:type="gramEnd"/>
            <w:r w:rsidRPr="00FA6662">
              <w:rPr>
                <w:sz w:val="18"/>
                <w:szCs w:val="18"/>
              </w:rPr>
              <w:t xml:space="preserve">&gt;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31</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830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proofErr w:type="gramStart"/>
            <w:r>
              <w:rPr>
                <w:sz w:val="18"/>
                <w:szCs w:val="18"/>
              </w:rPr>
              <w:t>830</w:t>
            </w:r>
            <w:r w:rsidRPr="00A1781D">
              <w:rPr>
                <w:sz w:val="18"/>
                <w:szCs w:val="18"/>
              </w:rPr>
              <w:t xml:space="preserve"> </w:t>
            </w:r>
            <w:r w:rsidRPr="00FA6662">
              <w:rPr>
                <w:sz w:val="18"/>
                <w:szCs w:val="18"/>
              </w:rPr>
              <w:t xml:space="preserve"> &lt;</w:t>
            </w:r>
            <w:proofErr w:type="gramEnd"/>
            <w:r w:rsidRPr="00FA6662">
              <w:rPr>
                <w:sz w:val="18"/>
                <w:szCs w:val="18"/>
              </w:rPr>
              <w:t xml:space="preserve">&gt;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32</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4D4224">
            <w:pPr>
              <w:snapToGrid w:val="0"/>
              <w:rPr>
                <w:sz w:val="18"/>
                <w:szCs w:val="18"/>
              </w:rPr>
            </w:pPr>
            <w:r>
              <w:rPr>
                <w:sz w:val="18"/>
                <w:szCs w:val="18"/>
              </w:rPr>
              <w:t>850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proofErr w:type="gramStart"/>
            <w:r>
              <w:rPr>
                <w:sz w:val="18"/>
                <w:szCs w:val="18"/>
              </w:rPr>
              <w:t>850</w:t>
            </w:r>
            <w:r w:rsidRPr="00A1781D">
              <w:rPr>
                <w:sz w:val="18"/>
                <w:szCs w:val="18"/>
              </w:rPr>
              <w:t xml:space="preserve"> </w:t>
            </w:r>
            <w:r w:rsidRPr="00FA6662">
              <w:rPr>
                <w:sz w:val="18"/>
                <w:szCs w:val="18"/>
              </w:rPr>
              <w:t xml:space="preserve"> &lt;</w:t>
            </w:r>
            <w:proofErr w:type="gramEnd"/>
            <w:r w:rsidRPr="00FA6662">
              <w:rPr>
                <w:sz w:val="18"/>
                <w:szCs w:val="18"/>
              </w:rPr>
              <w:t xml:space="preserve">&gt; </w:t>
            </w:r>
            <w:r>
              <w:rPr>
                <w:sz w:val="18"/>
                <w:szCs w:val="18"/>
              </w:rPr>
              <w:t>0 –</w:t>
            </w:r>
            <w:r w:rsidRPr="00A1781D">
              <w:rPr>
                <w:sz w:val="18"/>
                <w:szCs w:val="18"/>
              </w:rPr>
              <w:t xml:space="preserve"> недопустимо</w:t>
            </w:r>
            <w:r>
              <w:rPr>
                <w:sz w:val="18"/>
                <w:szCs w:val="18"/>
              </w:rPr>
              <w:t>, детализирующие строки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RPr="00A1781D" w:rsidTr="00C90EA5">
        <w:tc>
          <w:tcPr>
            <w:tcW w:w="6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jc w:val="center"/>
              <w:rPr>
                <w:sz w:val="18"/>
                <w:szCs w:val="18"/>
              </w:rPr>
            </w:pPr>
            <w:r>
              <w:rPr>
                <w:sz w:val="18"/>
                <w:szCs w:val="18"/>
              </w:rPr>
              <w:t>33</w:t>
            </w:r>
          </w:p>
        </w:tc>
        <w:tc>
          <w:tcPr>
            <w:tcW w:w="800"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sidRPr="00A1781D">
              <w:rPr>
                <w:sz w:val="18"/>
                <w:szCs w:val="18"/>
              </w:rPr>
              <w:t>3</w:t>
            </w:r>
          </w:p>
        </w:tc>
        <w:tc>
          <w:tcPr>
            <w:tcW w:w="1435"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Pr>
                <w:sz w:val="18"/>
                <w:szCs w:val="18"/>
              </w:rPr>
              <w:t>840</w:t>
            </w:r>
          </w:p>
        </w:tc>
        <w:tc>
          <w:tcPr>
            <w:tcW w:w="1102" w:type="dxa"/>
            <w:tcBorders>
              <w:top w:val="single" w:sz="4" w:space="0" w:color="000000"/>
              <w:left w:val="single" w:sz="4" w:space="0" w:color="000000"/>
              <w:bottom w:val="single" w:sz="4" w:space="0" w:color="000000"/>
            </w:tcBorders>
            <w:shd w:val="clear" w:color="auto" w:fill="auto"/>
          </w:tcPr>
          <w:p w:rsidR="00C10C50" w:rsidRPr="00A1781D" w:rsidRDefault="00C10C50" w:rsidP="006806D4">
            <w:pPr>
              <w:snapToGrid w:val="0"/>
              <w:rPr>
                <w:sz w:val="18"/>
                <w:szCs w:val="18"/>
              </w:rPr>
            </w:pPr>
            <w:r>
              <w:rPr>
                <w:sz w:val="18"/>
                <w:szCs w:val="18"/>
              </w:rPr>
              <w:t>7,11</w:t>
            </w:r>
          </w:p>
        </w:tc>
        <w:tc>
          <w:tcPr>
            <w:tcW w:w="736" w:type="dxa"/>
            <w:tcBorders>
              <w:top w:val="single" w:sz="4" w:space="0" w:color="000000"/>
              <w:left w:val="single" w:sz="4" w:space="0" w:color="000000"/>
              <w:bottom w:val="single" w:sz="4" w:space="0" w:color="000000"/>
            </w:tcBorders>
            <w:shd w:val="clear" w:color="auto" w:fill="auto"/>
          </w:tcPr>
          <w:p w:rsidR="00C10C50" w:rsidRPr="006806D4" w:rsidRDefault="00C10C50" w:rsidP="006806D4">
            <w:pPr>
              <w:snapToGrid w:val="0"/>
              <w:rPr>
                <w:sz w:val="18"/>
                <w:szCs w:val="18"/>
              </w:rPr>
            </w:pPr>
            <w:r w:rsidRPr="006806D4">
              <w:rPr>
                <w:sz w:val="18"/>
                <w:szCs w:val="18"/>
              </w:rPr>
              <w:t>=</w:t>
            </w:r>
          </w:p>
        </w:tc>
        <w:tc>
          <w:tcPr>
            <w:tcW w:w="1391" w:type="dxa"/>
            <w:tcBorders>
              <w:top w:val="single" w:sz="4" w:space="0" w:color="000000"/>
              <w:left w:val="single" w:sz="4" w:space="0" w:color="000000"/>
              <w:bottom w:val="single" w:sz="4" w:space="0" w:color="000000"/>
            </w:tcBorders>
            <w:shd w:val="clear" w:color="auto" w:fill="auto"/>
          </w:tcPr>
          <w:p w:rsidR="00C10C50" w:rsidRPr="009A3462" w:rsidRDefault="00C10C50" w:rsidP="006806D4">
            <w:pPr>
              <w:snapToGrid w:val="0"/>
              <w:rPr>
                <w:sz w:val="18"/>
                <w:szCs w:val="18"/>
              </w:rPr>
            </w:pPr>
            <w:r>
              <w:rPr>
                <w:sz w:val="18"/>
                <w:szCs w:val="18"/>
              </w:rPr>
              <w:t>860</w:t>
            </w: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6806D4" w:rsidRDefault="00C10C50" w:rsidP="006806D4">
            <w:pPr>
              <w:snapToGrid w:val="0"/>
              <w:rPr>
                <w:sz w:val="18"/>
                <w:szCs w:val="18"/>
              </w:rPr>
            </w:pPr>
            <w:r>
              <w:rPr>
                <w:sz w:val="18"/>
                <w:szCs w:val="18"/>
              </w:rPr>
              <w:t>7,11</w:t>
            </w:r>
          </w:p>
        </w:tc>
        <w:tc>
          <w:tcPr>
            <w:tcW w:w="1745" w:type="dxa"/>
            <w:tcBorders>
              <w:top w:val="single" w:sz="4" w:space="0" w:color="000000"/>
              <w:left w:val="single" w:sz="4" w:space="0" w:color="000000"/>
              <w:bottom w:val="single" w:sz="4" w:space="0" w:color="000000"/>
              <w:right w:val="single" w:sz="4" w:space="0" w:color="000000"/>
            </w:tcBorders>
          </w:tcPr>
          <w:p w:rsidR="00C10C50" w:rsidRPr="00A1781D" w:rsidRDefault="00C10C50" w:rsidP="004D4224">
            <w:pPr>
              <w:snapToGrid w:val="0"/>
              <w:rPr>
                <w:sz w:val="18"/>
                <w:szCs w:val="18"/>
              </w:rPr>
            </w:pPr>
            <w:r w:rsidRPr="00A1781D">
              <w:rPr>
                <w:sz w:val="18"/>
                <w:szCs w:val="18"/>
              </w:rPr>
              <w:t>Показател</w:t>
            </w:r>
            <w:r>
              <w:rPr>
                <w:sz w:val="18"/>
                <w:szCs w:val="18"/>
              </w:rPr>
              <w:t>и</w:t>
            </w:r>
            <w:r w:rsidRPr="00A1781D">
              <w:rPr>
                <w:sz w:val="18"/>
                <w:szCs w:val="18"/>
              </w:rPr>
              <w:t xml:space="preserve"> строки </w:t>
            </w:r>
            <w:r>
              <w:rPr>
                <w:sz w:val="18"/>
                <w:szCs w:val="18"/>
              </w:rPr>
              <w:t>840</w:t>
            </w:r>
            <w:r w:rsidRPr="00A1781D">
              <w:rPr>
                <w:sz w:val="18"/>
                <w:szCs w:val="18"/>
              </w:rPr>
              <w:t xml:space="preserve"> </w:t>
            </w:r>
            <w:r>
              <w:rPr>
                <w:sz w:val="18"/>
                <w:szCs w:val="18"/>
              </w:rPr>
              <w:t>не соответствуют показателям строки</w:t>
            </w:r>
            <w:r w:rsidRPr="00A1781D">
              <w:rPr>
                <w:sz w:val="18"/>
                <w:szCs w:val="18"/>
              </w:rPr>
              <w:t xml:space="preserve"> </w:t>
            </w:r>
            <w:r>
              <w:rPr>
                <w:sz w:val="18"/>
                <w:szCs w:val="18"/>
              </w:rPr>
              <w:t>860 по соответствующим графам –</w:t>
            </w:r>
            <w:r w:rsidRPr="00A1781D">
              <w:rPr>
                <w:sz w:val="18"/>
                <w:szCs w:val="18"/>
              </w:rPr>
              <w:t xml:space="preserve"> недопустимо</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Б</w:t>
            </w:r>
          </w:p>
        </w:tc>
        <w:tc>
          <w:tcPr>
            <w:tcW w:w="1036" w:type="dxa"/>
            <w:tcBorders>
              <w:top w:val="single" w:sz="4" w:space="0" w:color="000000"/>
              <w:left w:val="single" w:sz="4" w:space="0" w:color="000000"/>
              <w:bottom w:val="single" w:sz="4" w:space="0" w:color="000000"/>
              <w:right w:val="single" w:sz="4" w:space="0" w:color="000000"/>
            </w:tcBorders>
          </w:tcPr>
          <w:p w:rsidR="00C10C50" w:rsidRPr="00A1781D" w:rsidRDefault="00C10C50" w:rsidP="006806D4">
            <w:pPr>
              <w:snapToGrid w:val="0"/>
              <w:rPr>
                <w:sz w:val="18"/>
                <w:szCs w:val="18"/>
              </w:rPr>
            </w:pPr>
            <w:r>
              <w:rPr>
                <w:sz w:val="18"/>
                <w:szCs w:val="18"/>
              </w:rPr>
              <w:t>ПБС, РБС, ГРБС</w:t>
            </w:r>
          </w:p>
        </w:tc>
      </w:tr>
      <w:tr w:rsidR="00C10C50" w:rsidTr="00C90EA5">
        <w:tc>
          <w:tcPr>
            <w:tcW w:w="6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jc w:val="center"/>
              <w:rPr>
                <w:sz w:val="18"/>
                <w:szCs w:val="18"/>
              </w:rPr>
            </w:pPr>
            <w:r>
              <w:rPr>
                <w:sz w:val="18"/>
                <w:szCs w:val="18"/>
              </w:rPr>
              <w:t>34</w:t>
            </w:r>
          </w:p>
        </w:tc>
        <w:tc>
          <w:tcPr>
            <w:tcW w:w="8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 xml:space="preserve">*, где гр. 5 = 0, кроме строк по КВР 312, 313, 330 или ЦСР ХХХХХ92795, </w:t>
            </w:r>
            <w:r w:rsidRPr="00AD7770">
              <w:rPr>
                <w:sz w:val="18"/>
                <w:szCs w:val="18"/>
              </w:rPr>
              <w:t>ХХХХХ9279</w:t>
            </w:r>
            <w:r>
              <w:rPr>
                <w:sz w:val="18"/>
                <w:szCs w:val="18"/>
              </w:rPr>
              <w:t>6</w:t>
            </w:r>
          </w:p>
        </w:tc>
        <w:tc>
          <w:tcPr>
            <w:tcW w:w="1102"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9</w:t>
            </w:r>
          </w:p>
        </w:tc>
        <w:tc>
          <w:tcPr>
            <w:tcW w:w="736"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w:t>
            </w:r>
            <w:r w:rsidRPr="00AC15A7">
              <w:rPr>
                <w:sz w:val="18"/>
                <w:szCs w:val="18"/>
              </w:rPr>
              <w:t xml:space="preserve">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C15A7" w:rsidRDefault="00C10C50"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Показатели по графе 9 при отсутствии ЛБО недопустимы</w:t>
            </w:r>
          </w:p>
        </w:tc>
        <w:tc>
          <w:tcPr>
            <w:tcW w:w="1036" w:type="dxa"/>
            <w:tcBorders>
              <w:top w:val="single" w:sz="4" w:space="0" w:color="000000"/>
              <w:left w:val="single" w:sz="4" w:space="0" w:color="000000"/>
              <w:bottom w:val="single" w:sz="4" w:space="0" w:color="000000"/>
              <w:right w:val="single" w:sz="4" w:space="0" w:color="000000"/>
            </w:tcBorders>
          </w:tcPr>
          <w:p w:rsidR="008115F0" w:rsidRPr="00AC15A7" w:rsidRDefault="006D3A90" w:rsidP="00BF2CB6">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ПБС, РБС, ГРБС</w:t>
            </w:r>
          </w:p>
        </w:tc>
      </w:tr>
      <w:tr w:rsidR="00C10C50" w:rsidTr="00C90EA5">
        <w:tc>
          <w:tcPr>
            <w:tcW w:w="6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jc w:val="center"/>
              <w:rPr>
                <w:sz w:val="18"/>
                <w:szCs w:val="18"/>
              </w:rPr>
            </w:pPr>
            <w:r>
              <w:rPr>
                <w:sz w:val="18"/>
                <w:szCs w:val="18"/>
              </w:rPr>
              <w:t>35</w:t>
            </w:r>
          </w:p>
        </w:tc>
        <w:tc>
          <w:tcPr>
            <w:tcW w:w="800"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1</w:t>
            </w:r>
          </w:p>
        </w:tc>
        <w:tc>
          <w:tcPr>
            <w:tcW w:w="1435"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Pr>
                <w:sz w:val="18"/>
                <w:szCs w:val="18"/>
              </w:rPr>
              <w:t>По строкам ЦСР ХХХХХ92795,</w:t>
            </w:r>
            <w:r>
              <w:t xml:space="preserve"> </w:t>
            </w:r>
            <w:r w:rsidRPr="007E3B0B">
              <w:rPr>
                <w:sz w:val="18"/>
                <w:szCs w:val="18"/>
              </w:rPr>
              <w:t>ХХХХХ92796</w:t>
            </w:r>
            <w:r>
              <w:rPr>
                <w:sz w:val="18"/>
                <w:szCs w:val="18"/>
              </w:rPr>
              <w:t xml:space="preserve"> где гр. </w:t>
            </w:r>
            <w:proofErr w:type="gramStart"/>
            <w:r>
              <w:rPr>
                <w:sz w:val="18"/>
                <w:szCs w:val="18"/>
              </w:rPr>
              <w:t>9 &gt;</w:t>
            </w:r>
            <w:proofErr w:type="gramEnd"/>
            <w:r>
              <w:rPr>
                <w:sz w:val="18"/>
                <w:szCs w:val="18"/>
              </w:rPr>
              <w:t xml:space="preserve"> 0</w:t>
            </w:r>
          </w:p>
        </w:tc>
        <w:tc>
          <w:tcPr>
            <w:tcW w:w="1102"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sidRPr="00AC15A7">
              <w:rPr>
                <w:sz w:val="18"/>
                <w:szCs w:val="18"/>
              </w:rPr>
              <w:t>5</w:t>
            </w:r>
          </w:p>
        </w:tc>
        <w:tc>
          <w:tcPr>
            <w:tcW w:w="736"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r w:rsidRPr="00AC15A7">
              <w:rPr>
                <w:sz w:val="18"/>
                <w:szCs w:val="18"/>
              </w:rPr>
              <w:t xml:space="preserve">&gt; </w:t>
            </w:r>
            <w:r>
              <w:rPr>
                <w:sz w:val="18"/>
                <w:szCs w:val="18"/>
              </w:rPr>
              <w:t>0</w:t>
            </w:r>
          </w:p>
        </w:tc>
        <w:tc>
          <w:tcPr>
            <w:tcW w:w="1391" w:type="dxa"/>
            <w:tcBorders>
              <w:top w:val="single" w:sz="4" w:space="0" w:color="000000"/>
              <w:left w:val="single" w:sz="4" w:space="0" w:color="000000"/>
              <w:bottom w:val="single" w:sz="4" w:space="0" w:color="000000"/>
            </w:tcBorders>
            <w:shd w:val="clear" w:color="auto" w:fill="auto"/>
          </w:tcPr>
          <w:p w:rsidR="00C10C50" w:rsidRPr="00AC15A7" w:rsidRDefault="00C10C50" w:rsidP="0072442E">
            <w:pPr>
              <w:snapToGrid w:val="0"/>
              <w:rPr>
                <w:sz w:val="18"/>
                <w:szCs w:val="18"/>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tcPr>
          <w:p w:rsidR="00C10C50" w:rsidRPr="00AC15A7" w:rsidRDefault="00C10C50" w:rsidP="0072442E">
            <w:pPr>
              <w:snapToGrid w:val="0"/>
              <w:rPr>
                <w:sz w:val="18"/>
                <w:szCs w:val="18"/>
              </w:rPr>
            </w:pPr>
          </w:p>
        </w:tc>
        <w:tc>
          <w:tcPr>
            <w:tcW w:w="1745"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 xml:space="preserve">Кассовый расход по займам по графе 9 при отсутствии ЛБО – требуется пояснение </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w:t>
            </w:r>
          </w:p>
        </w:tc>
        <w:tc>
          <w:tcPr>
            <w:tcW w:w="1036" w:type="dxa"/>
            <w:tcBorders>
              <w:top w:val="single" w:sz="4" w:space="0" w:color="000000"/>
              <w:left w:val="single" w:sz="4" w:space="0" w:color="000000"/>
              <w:bottom w:val="single" w:sz="4" w:space="0" w:color="000000"/>
              <w:right w:val="single" w:sz="4" w:space="0" w:color="000000"/>
            </w:tcBorders>
          </w:tcPr>
          <w:p w:rsidR="00C10C50" w:rsidRPr="00AC15A7" w:rsidRDefault="00C10C50" w:rsidP="0072442E">
            <w:pPr>
              <w:snapToGrid w:val="0"/>
              <w:rPr>
                <w:sz w:val="18"/>
                <w:szCs w:val="18"/>
              </w:rPr>
            </w:pPr>
            <w:r>
              <w:rPr>
                <w:sz w:val="18"/>
                <w:szCs w:val="18"/>
              </w:rPr>
              <w:t>ПБС, РБС, ГРБС</w:t>
            </w:r>
          </w:p>
        </w:tc>
      </w:tr>
    </w:tbl>
    <w:p w:rsidR="00185D63" w:rsidRDefault="00185D63" w:rsidP="00185D63">
      <w:pPr>
        <w:rPr>
          <w:b/>
          <w:sz w:val="18"/>
          <w:szCs w:val="18"/>
        </w:rPr>
      </w:pPr>
      <w:r w:rsidRPr="00A1781D">
        <w:rPr>
          <w:b/>
          <w:sz w:val="18"/>
          <w:szCs w:val="18"/>
        </w:rPr>
        <w:t>Отчет ф. 050312</w:t>
      </w:r>
      <w:r>
        <w:rPr>
          <w:b/>
          <w:sz w:val="18"/>
          <w:szCs w:val="18"/>
        </w:rPr>
        <w:t>8</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185D63" w:rsidRPr="00C77F95" w:rsidTr="002C3DCC">
        <w:trPr>
          <w:trHeight w:val="658"/>
          <w:tblHeader/>
        </w:trPr>
        <w:tc>
          <w:tcPr>
            <w:tcW w:w="565"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85D63" w:rsidRPr="00C77F95" w:rsidRDefault="00185D63" w:rsidP="002C3DCC">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185D63" w:rsidRPr="00C77F95" w:rsidRDefault="00185D63" w:rsidP="002C3DCC">
            <w:pPr>
              <w:snapToGrid w:val="0"/>
              <w:rPr>
                <w:sz w:val="18"/>
                <w:szCs w:val="18"/>
              </w:rPr>
            </w:pPr>
            <w:r w:rsidRPr="00C77F95">
              <w:rPr>
                <w:sz w:val="18"/>
                <w:szCs w:val="18"/>
              </w:rPr>
              <w:t>Тип Субъекта</w:t>
            </w:r>
          </w:p>
        </w:tc>
      </w:tr>
      <w:tr w:rsidR="00C10C50" w:rsidRPr="00C77F95" w:rsidTr="002C3DCC">
        <w:tc>
          <w:tcPr>
            <w:tcW w:w="565"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C10C50" w:rsidRPr="00C77F95" w:rsidRDefault="00C10C50" w:rsidP="002C3DCC">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0C50" w:rsidRPr="00C77F95" w:rsidRDefault="00C10C50" w:rsidP="002C3DCC">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Pr>
                <w:sz w:val="18"/>
                <w:szCs w:val="18"/>
              </w:rPr>
              <w:t>Показатели в графах с 6 по 12 н</w:t>
            </w:r>
            <w:r w:rsidRPr="00BB0275">
              <w:rPr>
                <w:sz w:val="18"/>
                <w:szCs w:val="18"/>
              </w:rPr>
              <w:t>едопустим</w:t>
            </w:r>
            <w:r>
              <w:rPr>
                <w:sz w:val="18"/>
                <w:szCs w:val="18"/>
              </w:rPr>
              <w:t>ы</w:t>
            </w:r>
          </w:p>
        </w:tc>
        <w:tc>
          <w:tcPr>
            <w:tcW w:w="993"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C10C50" w:rsidRPr="00C77F95" w:rsidRDefault="00C10C50" w:rsidP="002C3DCC">
            <w:pPr>
              <w:snapToGrid w:val="0"/>
              <w:rPr>
                <w:sz w:val="18"/>
                <w:szCs w:val="18"/>
              </w:rPr>
            </w:pPr>
            <w:r>
              <w:rPr>
                <w:sz w:val="18"/>
                <w:szCs w:val="18"/>
              </w:rPr>
              <w:t>ПБС</w:t>
            </w:r>
          </w:p>
        </w:tc>
      </w:tr>
      <w:tr w:rsidR="00083A60" w:rsidRPr="00A1781D" w:rsidTr="00083A60">
        <w:tc>
          <w:tcPr>
            <w:tcW w:w="565"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083A60" w:rsidRPr="00A1781D" w:rsidRDefault="00083A6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083A60" w:rsidRPr="00A1781D" w:rsidRDefault="00083A60" w:rsidP="00083A6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083A60" w:rsidRPr="00083A60" w:rsidRDefault="00083A6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83A60" w:rsidRPr="00A1781D" w:rsidRDefault="00083A6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sidRPr="00A1781D">
              <w:rPr>
                <w:sz w:val="18"/>
                <w:szCs w:val="18"/>
              </w:rPr>
              <w:t xml:space="preserve">Отражение в Отчете ф. 0503128 </w:t>
            </w:r>
            <w:r>
              <w:rPr>
                <w:sz w:val="18"/>
                <w:szCs w:val="18"/>
              </w:rPr>
              <w:t xml:space="preserve">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083A60" w:rsidRPr="00A1781D" w:rsidRDefault="00083A6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083A60" w:rsidRPr="00A1781D" w:rsidRDefault="00083A60" w:rsidP="00083A60">
            <w:pPr>
              <w:snapToGrid w:val="0"/>
              <w:rPr>
                <w:sz w:val="18"/>
                <w:szCs w:val="18"/>
              </w:rPr>
            </w:pPr>
            <w:r>
              <w:rPr>
                <w:sz w:val="18"/>
                <w:szCs w:val="18"/>
              </w:rPr>
              <w:t>ПБС</w:t>
            </w:r>
          </w:p>
        </w:tc>
      </w:tr>
    </w:tbl>
    <w:p w:rsidR="00BB6F9B" w:rsidRPr="00A1781D" w:rsidRDefault="00BB6F9B">
      <w:pPr>
        <w:pStyle w:val="140"/>
        <w:autoSpaceDE w:val="0"/>
        <w:spacing w:line="102" w:lineRule="atLeast"/>
        <w:ind w:firstLine="0"/>
        <w:jc w:val="center"/>
        <w:rPr>
          <w:rFonts w:eastAsia="Arial"/>
          <w:b/>
          <w:bCs/>
          <w:sz w:val="18"/>
          <w:szCs w:val="18"/>
          <w:u w:val="single"/>
          <w:shd w:val="clear" w:color="auto" w:fill="FFFF00"/>
        </w:rPr>
      </w:pPr>
    </w:p>
    <w:p w:rsidR="00C77F95" w:rsidRDefault="00C77F95" w:rsidP="00C77F95">
      <w:pPr>
        <w:autoSpaceDE w:val="0"/>
        <w:spacing w:line="102" w:lineRule="atLeast"/>
        <w:ind w:right="-427"/>
        <w:jc w:val="both"/>
        <w:outlineLvl w:val="0"/>
        <w:rPr>
          <w:rFonts w:eastAsia="Arial"/>
          <w:b/>
          <w:bCs/>
          <w:sz w:val="18"/>
          <w:szCs w:val="18"/>
        </w:rPr>
      </w:pPr>
      <w:bookmarkStart w:id="646" w:name="_Toc216965291"/>
      <w:bookmarkStart w:id="647" w:name="_Toc312766961"/>
      <w:r>
        <w:rPr>
          <w:rFonts w:eastAsia="Arial"/>
          <w:b/>
          <w:bCs/>
          <w:sz w:val="18"/>
          <w:szCs w:val="18"/>
        </w:rPr>
        <w:t>1</w:t>
      </w:r>
      <w:r w:rsidR="00EB4DBF">
        <w:rPr>
          <w:rFonts w:eastAsia="Arial"/>
          <w:b/>
          <w:bCs/>
          <w:sz w:val="18"/>
          <w:szCs w:val="18"/>
        </w:rPr>
        <w:t>4</w:t>
      </w:r>
      <w:r>
        <w:rPr>
          <w:rFonts w:eastAsia="Arial"/>
          <w:b/>
          <w:bCs/>
          <w:sz w:val="18"/>
          <w:szCs w:val="18"/>
        </w:rPr>
        <w:t xml:space="preserve">. </w:t>
      </w:r>
      <w:r w:rsidRPr="00C77F95">
        <w:rPr>
          <w:rFonts w:eastAsia="Arial"/>
          <w:b/>
          <w:bCs/>
          <w:sz w:val="18"/>
          <w:szCs w:val="18"/>
        </w:rPr>
        <w:t>Отчет о бюджетных обязательствах (ф. 0503128-НП)</w:t>
      </w:r>
      <w:bookmarkEnd w:id="646"/>
    </w:p>
    <w:p w:rsidR="00FA6662" w:rsidRDefault="00FA6662" w:rsidP="00EB4DBF">
      <w:pPr>
        <w:rPr>
          <w:rFonts w:eastAsia="Arial"/>
          <w:b/>
          <w:bCs/>
          <w:sz w:val="18"/>
          <w:szCs w:val="18"/>
        </w:rPr>
      </w:pPr>
    </w:p>
    <w:p w:rsidR="00FA6662" w:rsidRPr="00FA6662" w:rsidRDefault="00FA6662" w:rsidP="00EB4DBF">
      <w:pPr>
        <w:rPr>
          <w:rFonts w:eastAsia="Arial"/>
          <w:b/>
          <w:bCs/>
          <w:sz w:val="12"/>
          <w:szCs w:val="18"/>
        </w:rPr>
      </w:pPr>
      <w:r>
        <w:rPr>
          <w:rFonts w:eastAsia="Arial"/>
          <w:b/>
          <w:bCs/>
          <w:sz w:val="18"/>
          <w:szCs w:val="18"/>
        </w:rPr>
        <w:t xml:space="preserve">Форматный контроль </w:t>
      </w:r>
      <w:r w:rsidR="00EE5820">
        <w:rPr>
          <w:rFonts w:eastAsia="Arial"/>
          <w:b/>
          <w:bCs/>
          <w:sz w:val="18"/>
          <w:szCs w:val="18"/>
        </w:rPr>
        <w:t>–</w:t>
      </w:r>
      <w:r>
        <w:rPr>
          <w:rFonts w:eastAsia="Arial"/>
          <w:b/>
          <w:bCs/>
          <w:sz w:val="18"/>
          <w:szCs w:val="18"/>
        </w:rPr>
        <w:t xml:space="preserve"> </w:t>
      </w:r>
      <w:r w:rsidRPr="00FA6662">
        <w:rPr>
          <w:szCs w:val="28"/>
        </w:rPr>
        <w:t xml:space="preserve">значение 4 </w:t>
      </w:r>
      <w:r w:rsidR="00EE5820">
        <w:rPr>
          <w:szCs w:val="28"/>
        </w:rPr>
        <w:t>–</w:t>
      </w:r>
      <w:r w:rsidRPr="00FA6662">
        <w:rPr>
          <w:szCs w:val="28"/>
        </w:rPr>
        <w:t xml:space="preserve"> 5 разряда кода целевой статьи расходов должн</w:t>
      </w:r>
      <w:r>
        <w:rPr>
          <w:szCs w:val="28"/>
        </w:rPr>
        <w:t>о</w:t>
      </w:r>
      <w:r w:rsidRPr="00FA6662">
        <w:rPr>
          <w:szCs w:val="28"/>
        </w:rPr>
        <w:t xml:space="preserve"> </w:t>
      </w:r>
      <w:proofErr w:type="spellStart"/>
      <w:r w:rsidRPr="00FA6662">
        <w:rPr>
          <w:szCs w:val="28"/>
        </w:rPr>
        <w:t>соответстствовать</w:t>
      </w:r>
      <w:proofErr w:type="spellEnd"/>
      <w:r w:rsidRPr="00FA6662">
        <w:rPr>
          <w:szCs w:val="28"/>
        </w:rPr>
        <w:t xml:space="preserve"> кодам бюджетной классификации Российской Федерации, применяемы</w:t>
      </w:r>
      <w:r>
        <w:rPr>
          <w:szCs w:val="28"/>
        </w:rPr>
        <w:t>м для кодирования национальных (федеральных) проектов в соответствии с указаниями о порядке применения кодов бюджетной классификации, ак</w:t>
      </w:r>
      <w:r w:rsidR="000519A1">
        <w:rPr>
          <w:szCs w:val="28"/>
        </w:rPr>
        <w:t>ту</w:t>
      </w:r>
      <w:r>
        <w:rPr>
          <w:szCs w:val="28"/>
        </w:rPr>
        <w:t>альными на отчетную дату</w:t>
      </w:r>
      <w:r w:rsidRPr="00FA6662">
        <w:rPr>
          <w:szCs w:val="28"/>
        </w:rPr>
        <w:t>.</w:t>
      </w:r>
    </w:p>
    <w:p w:rsidR="00C77F95" w:rsidRPr="00C77F95" w:rsidRDefault="00C77F95" w:rsidP="00EB4DBF">
      <w:pPr>
        <w:rPr>
          <w:sz w:val="18"/>
          <w:szCs w:val="18"/>
        </w:rPr>
      </w:pPr>
    </w:p>
    <w:p w:rsidR="00C77F95" w:rsidRPr="00EB4DBF" w:rsidRDefault="00C77F95" w:rsidP="00C77F95">
      <w:pPr>
        <w:autoSpaceDE w:val="0"/>
        <w:spacing w:line="102" w:lineRule="atLeast"/>
        <w:jc w:val="both"/>
        <w:rPr>
          <w:rFonts w:eastAsia="Arial"/>
          <w:b/>
          <w:sz w:val="18"/>
          <w:szCs w:val="18"/>
        </w:rPr>
      </w:pPr>
      <w:r w:rsidRPr="00EB4DBF">
        <w:rPr>
          <w:rFonts w:eastAsia="Arial"/>
          <w:b/>
          <w:sz w:val="18"/>
          <w:szCs w:val="18"/>
          <w:u w:val="single"/>
        </w:rPr>
        <w:t xml:space="preserve">Контрольные соотношения для </w:t>
      </w:r>
      <w:proofErr w:type="spellStart"/>
      <w:r w:rsidRPr="00EB4DBF">
        <w:rPr>
          <w:rFonts w:eastAsia="Arial"/>
          <w:b/>
          <w:sz w:val="18"/>
          <w:szCs w:val="18"/>
          <w:u w:val="single"/>
        </w:rPr>
        <w:t>внутридокументного</w:t>
      </w:r>
      <w:proofErr w:type="spellEnd"/>
      <w:r w:rsidRPr="00EB4DBF">
        <w:rPr>
          <w:rFonts w:eastAsia="Arial"/>
          <w:b/>
          <w:sz w:val="18"/>
          <w:szCs w:val="18"/>
          <w:u w:val="single"/>
        </w:rPr>
        <w:t xml:space="preserve"> контроля</w:t>
      </w:r>
      <w:r w:rsidR="00AD0020" w:rsidRPr="00EB4DBF">
        <w:rPr>
          <w:rFonts w:eastAsia="Arial"/>
          <w:b/>
          <w:sz w:val="18"/>
          <w:szCs w:val="18"/>
          <w:u w:val="single"/>
        </w:rPr>
        <w:t xml:space="preserve"> </w:t>
      </w:r>
      <w:proofErr w:type="spellStart"/>
      <w:r w:rsidR="00AD0020" w:rsidRPr="00EB4DBF">
        <w:rPr>
          <w:rFonts w:eastAsia="Arial"/>
          <w:b/>
          <w:sz w:val="18"/>
          <w:szCs w:val="18"/>
          <w:u w:val="single"/>
        </w:rPr>
        <w:t>прп</w:t>
      </w:r>
      <w:proofErr w:type="spellEnd"/>
      <w:r w:rsidR="00AD0020" w:rsidRPr="00EB4DBF">
        <w:rPr>
          <w:rFonts w:eastAsia="Arial"/>
          <w:b/>
          <w:sz w:val="18"/>
          <w:szCs w:val="18"/>
          <w:u w:val="single"/>
        </w:rPr>
        <w:t xml:space="preserve"> 500</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C77F95" w:rsidRPr="00C77F95" w:rsidTr="006A68D4">
        <w:trPr>
          <w:trHeight w:val="658"/>
          <w:tblHeader/>
        </w:trPr>
        <w:tc>
          <w:tcPr>
            <w:tcW w:w="565"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lastRenderedPageBreak/>
              <w:t>№ п/п</w:t>
            </w:r>
          </w:p>
        </w:tc>
        <w:tc>
          <w:tcPr>
            <w:tcW w:w="85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77F95" w:rsidRPr="00C77F95" w:rsidRDefault="00C77F95" w:rsidP="00C77F95">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C77F95" w:rsidRPr="00C77F95" w:rsidRDefault="00C77F95" w:rsidP="00C77F95">
            <w:pPr>
              <w:snapToGrid w:val="0"/>
              <w:rPr>
                <w:sz w:val="18"/>
                <w:szCs w:val="18"/>
              </w:rPr>
            </w:pPr>
            <w:r w:rsidRPr="00C77F95">
              <w:rPr>
                <w:sz w:val="18"/>
                <w:szCs w:val="18"/>
              </w:rPr>
              <w:t>Тип Субъекта</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7-10</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BB0275">
              <w:rPr>
                <w:sz w:val="18"/>
                <w:szCs w:val="18"/>
              </w:rPr>
              <w:t xml:space="preserve">Гр.11 &lt;&gt; гр7-гр10 </w:t>
            </w:r>
            <w:r>
              <w:rPr>
                <w:sz w:val="18"/>
                <w:szCs w:val="18"/>
              </w:rPr>
              <w:t>– н</w:t>
            </w:r>
            <w:r w:rsidRPr="00BB0275">
              <w:rPr>
                <w:sz w:val="18"/>
                <w:szCs w:val="18"/>
              </w:rPr>
              <w:t>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rPr>
              <w:t>9-10</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Гр.12 &lt;&gt; Гр.9 – н</w:t>
            </w:r>
            <w:r w:rsidRPr="00BB0275">
              <w:rPr>
                <w:sz w:val="18"/>
                <w:szCs w:val="18"/>
              </w:rPr>
              <w:t>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3</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200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Сумма всех строк, формирующих строку 200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BB0275">
              <w:rPr>
                <w:sz w:val="18"/>
                <w:szCs w:val="18"/>
              </w:rPr>
              <w:t xml:space="preserve">Строка 200 </w:t>
            </w:r>
            <w:r>
              <w:rPr>
                <w:sz w:val="18"/>
                <w:szCs w:val="18"/>
              </w:rPr>
              <w:t xml:space="preserve">не </w:t>
            </w:r>
            <w:r w:rsidRPr="00BB0275">
              <w:rPr>
                <w:sz w:val="18"/>
                <w:szCs w:val="18"/>
              </w:rPr>
              <w:t>равн</w:t>
            </w:r>
            <w:r>
              <w:rPr>
                <w:sz w:val="18"/>
                <w:szCs w:val="18"/>
              </w:rPr>
              <w:t xml:space="preserve">а сумме </w:t>
            </w:r>
            <w:r w:rsidRPr="00BB0275">
              <w:rPr>
                <w:sz w:val="18"/>
                <w:szCs w:val="18"/>
              </w:rPr>
              <w:t>всех строк, формирующих строку 200</w:t>
            </w:r>
            <w:r>
              <w:rPr>
                <w:sz w:val="18"/>
                <w:szCs w:val="18"/>
              </w:rPr>
              <w:t xml:space="preserve">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4</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r w:rsidRPr="00BB0275">
              <w:rPr>
                <w:sz w:val="18"/>
                <w:szCs w:val="18"/>
              </w:rPr>
              <w:t>Гр.</w:t>
            </w:r>
            <w:proofErr w:type="gramStart"/>
            <w:r>
              <w:rPr>
                <w:sz w:val="18"/>
                <w:szCs w:val="18"/>
              </w:rPr>
              <w:t>8</w:t>
            </w:r>
            <w:r w:rsidRPr="00BB0275">
              <w:rPr>
                <w:sz w:val="18"/>
                <w:szCs w:val="18"/>
              </w:rPr>
              <w:t xml:space="preserve"> &gt;</w:t>
            </w:r>
            <w:proofErr w:type="gramEnd"/>
            <w:r w:rsidRPr="00BB0275">
              <w:rPr>
                <w:sz w:val="18"/>
                <w:szCs w:val="18"/>
              </w:rPr>
              <w:t xml:space="preserve"> гр7</w:t>
            </w:r>
            <w:r>
              <w:rPr>
                <w:sz w:val="18"/>
                <w:szCs w:val="18"/>
              </w:rPr>
              <w:t xml:space="preserve"> – н</w:t>
            </w:r>
            <w:r w:rsidRPr="00BB0275">
              <w:rPr>
                <w:sz w:val="18"/>
                <w:szCs w:val="18"/>
              </w:rPr>
              <w:t>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5</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2</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BB0275" w:rsidRPr="00C77F95" w:rsidRDefault="00E068CB" w:rsidP="00C77F95">
            <w:pPr>
              <w:snapToGrid w:val="0"/>
              <w:rPr>
                <w:sz w:val="18"/>
                <w:szCs w:val="18"/>
              </w:rPr>
            </w:pPr>
            <w:r>
              <w:rPr>
                <w:sz w:val="18"/>
                <w:szCs w:val="18"/>
              </w:rPr>
              <w:t>Раздел 2 не заполняется</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6</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4,5,6,8,9,10,12</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left w:val="single" w:sz="4" w:space="0" w:color="000000"/>
              <w:bottom w:val="single" w:sz="4" w:space="0" w:color="000000"/>
              <w:right w:val="single" w:sz="4" w:space="0" w:color="000000"/>
            </w:tcBorders>
          </w:tcPr>
          <w:p w:rsidR="00BB0275" w:rsidRPr="00C77F95" w:rsidRDefault="00BB0275" w:rsidP="00E91026">
            <w:pPr>
              <w:snapToGrid w:val="0"/>
              <w:rPr>
                <w:sz w:val="18"/>
                <w:szCs w:val="18"/>
              </w:rPr>
            </w:pPr>
            <w:r w:rsidRPr="00C77F95">
              <w:rPr>
                <w:sz w:val="18"/>
                <w:szCs w:val="18"/>
              </w:rPr>
              <w:t>По строке 860 графы 4,5,6,8,9,10,12 не заполняются</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7</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860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1844"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графы 7 строки 860 должен быть идентичен показателю графы 11 строки 860</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8</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700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800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C77F95">
            <w:pPr>
              <w:snapToGrid w:val="0"/>
              <w:rPr>
                <w:sz w:val="18"/>
                <w:szCs w:val="18"/>
              </w:rPr>
            </w:pPr>
            <w:r>
              <w:rPr>
                <w:sz w:val="18"/>
                <w:szCs w:val="18"/>
              </w:rPr>
              <w:t xml:space="preserve">Стр. 700 </w:t>
            </w:r>
            <w:r w:rsidRPr="00BB0275">
              <w:rPr>
                <w:sz w:val="18"/>
                <w:szCs w:val="18"/>
              </w:rPr>
              <w:t>&lt;&gt;</w:t>
            </w:r>
            <w:r>
              <w:rPr>
                <w:sz w:val="18"/>
                <w:szCs w:val="18"/>
              </w:rPr>
              <w:t xml:space="preserve"> Стр. 800 – недопустимо</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9</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800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810+820+830+840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r>
              <w:rPr>
                <w:sz w:val="18"/>
                <w:szCs w:val="18"/>
              </w:rPr>
              <w:t xml:space="preserve">Стр. 800 </w:t>
            </w:r>
            <w:r w:rsidRPr="00BB0275">
              <w:rPr>
                <w:sz w:val="18"/>
                <w:szCs w:val="18"/>
              </w:rPr>
              <w:t>&lt;&gt;</w:t>
            </w:r>
            <w:r>
              <w:rPr>
                <w:sz w:val="18"/>
                <w:szCs w:val="18"/>
              </w:rPr>
              <w:t xml:space="preserve"> Стр. 810 + Стр. 820 + Стр. 830 + Стр. 840 – недопустимо</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11</w:t>
            </w:r>
          </w:p>
        </w:tc>
        <w:tc>
          <w:tcPr>
            <w:tcW w:w="85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810</w:t>
            </w:r>
          </w:p>
        </w:tc>
        <w:tc>
          <w:tcPr>
            <w:tcW w:w="1133"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Сумма всех строк, формирующих строку 810</w:t>
            </w:r>
          </w:p>
        </w:tc>
        <w:tc>
          <w:tcPr>
            <w:tcW w:w="850" w:type="dxa"/>
            <w:tcBorders>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BB0275" w:rsidRPr="00C77F95" w:rsidRDefault="00E068CB" w:rsidP="00E068CB">
            <w:pPr>
              <w:snapToGrid w:val="0"/>
              <w:rPr>
                <w:sz w:val="18"/>
                <w:szCs w:val="18"/>
              </w:rPr>
            </w:pPr>
            <w:r w:rsidRPr="00BB0275">
              <w:rPr>
                <w:sz w:val="18"/>
                <w:szCs w:val="18"/>
              </w:rPr>
              <w:t xml:space="preserve">Строка </w:t>
            </w:r>
            <w:r>
              <w:rPr>
                <w:sz w:val="18"/>
                <w:szCs w:val="18"/>
              </w:rPr>
              <w:t>81</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81</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12</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820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820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E068CB" w:rsidRPr="00C77F95" w:rsidRDefault="00E068CB" w:rsidP="00E068CB">
            <w:pPr>
              <w:snapToGrid w:val="0"/>
              <w:rPr>
                <w:sz w:val="18"/>
                <w:szCs w:val="18"/>
              </w:rPr>
            </w:pPr>
            <w:r w:rsidRPr="00BB0275">
              <w:rPr>
                <w:sz w:val="18"/>
                <w:szCs w:val="18"/>
              </w:rPr>
              <w:t xml:space="preserve">Строка </w:t>
            </w:r>
            <w:r>
              <w:rPr>
                <w:sz w:val="18"/>
                <w:szCs w:val="18"/>
              </w:rPr>
              <w:t>82</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82</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13</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830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830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w:t>
            </w:r>
          </w:p>
        </w:tc>
        <w:tc>
          <w:tcPr>
            <w:tcW w:w="1844" w:type="dxa"/>
            <w:tcBorders>
              <w:left w:val="single" w:sz="4" w:space="0" w:color="000000"/>
              <w:bottom w:val="single" w:sz="4" w:space="0" w:color="000000"/>
              <w:right w:val="single" w:sz="4" w:space="0" w:color="000000"/>
            </w:tcBorders>
          </w:tcPr>
          <w:p w:rsidR="00E068CB" w:rsidRPr="00C77F95" w:rsidRDefault="00E068CB" w:rsidP="00E068CB">
            <w:pPr>
              <w:snapToGrid w:val="0"/>
              <w:rPr>
                <w:sz w:val="18"/>
                <w:szCs w:val="18"/>
              </w:rPr>
            </w:pPr>
            <w:r w:rsidRPr="00BB0275">
              <w:rPr>
                <w:sz w:val="18"/>
                <w:szCs w:val="18"/>
              </w:rPr>
              <w:t xml:space="preserve">Строка </w:t>
            </w:r>
            <w:r>
              <w:rPr>
                <w:sz w:val="18"/>
                <w:szCs w:val="18"/>
              </w:rPr>
              <w:t>83</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83</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14</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840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850+860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r>
              <w:rPr>
                <w:sz w:val="18"/>
                <w:szCs w:val="18"/>
              </w:rPr>
              <w:t xml:space="preserve">Стр. 840 </w:t>
            </w:r>
            <w:r w:rsidRPr="00BB0275">
              <w:rPr>
                <w:sz w:val="18"/>
                <w:szCs w:val="18"/>
              </w:rPr>
              <w:t>&lt;&gt;</w:t>
            </w:r>
            <w:r>
              <w:rPr>
                <w:sz w:val="18"/>
                <w:szCs w:val="18"/>
              </w:rPr>
              <w:t xml:space="preserve"> Стр. 850 + Стр. 860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lang w:val="en-US"/>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15</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850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850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r w:rsidRPr="00BB0275">
              <w:rPr>
                <w:sz w:val="18"/>
                <w:szCs w:val="18"/>
              </w:rPr>
              <w:t xml:space="preserve">Строка </w:t>
            </w:r>
            <w:r>
              <w:rPr>
                <w:sz w:val="18"/>
                <w:szCs w:val="18"/>
              </w:rPr>
              <w:t>85</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85</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E068CB" w:rsidRPr="00C77F95" w:rsidTr="006A68D4">
        <w:tc>
          <w:tcPr>
            <w:tcW w:w="565" w:type="dxa"/>
            <w:tcBorders>
              <w:top w:val="single" w:sz="4" w:space="0" w:color="000000"/>
              <w:left w:val="single" w:sz="4" w:space="0" w:color="000000"/>
              <w:bottom w:val="single" w:sz="4" w:space="0" w:color="000000"/>
            </w:tcBorders>
            <w:shd w:val="clear" w:color="auto" w:fill="auto"/>
          </w:tcPr>
          <w:p w:rsidR="00E068CB" w:rsidRPr="00C77F95" w:rsidRDefault="00E068CB" w:rsidP="00C77F95">
            <w:pPr>
              <w:snapToGrid w:val="0"/>
              <w:jc w:val="center"/>
              <w:rPr>
                <w:sz w:val="18"/>
                <w:szCs w:val="18"/>
              </w:rPr>
            </w:pPr>
            <w:r w:rsidRPr="00C77F95">
              <w:rPr>
                <w:sz w:val="18"/>
                <w:szCs w:val="18"/>
              </w:rPr>
              <w:t>16</w:t>
            </w:r>
          </w:p>
        </w:tc>
        <w:tc>
          <w:tcPr>
            <w:tcW w:w="85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3</w:t>
            </w:r>
          </w:p>
        </w:tc>
        <w:tc>
          <w:tcPr>
            <w:tcW w:w="1414"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860</w:t>
            </w:r>
          </w:p>
        </w:tc>
        <w:tc>
          <w:tcPr>
            <w:tcW w:w="1133"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70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279" w:type="dxa"/>
            <w:tcBorders>
              <w:left w:val="single" w:sz="4" w:space="0" w:color="000000"/>
              <w:bottom w:val="single" w:sz="4" w:space="0" w:color="000000"/>
            </w:tcBorders>
            <w:shd w:val="clear" w:color="auto" w:fill="auto"/>
          </w:tcPr>
          <w:p w:rsidR="00E068CB" w:rsidRPr="00C77F95" w:rsidRDefault="00E068CB" w:rsidP="00C77F95">
            <w:pPr>
              <w:snapToGrid w:val="0"/>
              <w:rPr>
                <w:sz w:val="18"/>
                <w:szCs w:val="18"/>
              </w:rPr>
            </w:pPr>
            <w:r w:rsidRPr="00C77F95">
              <w:rPr>
                <w:sz w:val="18"/>
                <w:szCs w:val="18"/>
              </w:rPr>
              <w:t>Сумма всех строк, формирующих строку 860</w:t>
            </w:r>
          </w:p>
        </w:tc>
        <w:tc>
          <w:tcPr>
            <w:tcW w:w="850" w:type="dxa"/>
            <w:tcBorders>
              <w:left w:val="single" w:sz="4" w:space="0" w:color="000000"/>
              <w:bottom w:val="single" w:sz="4" w:space="0" w:color="000000"/>
              <w:right w:val="single" w:sz="4" w:space="0" w:color="000000"/>
            </w:tcBorders>
            <w:shd w:val="clear" w:color="auto" w:fill="auto"/>
          </w:tcPr>
          <w:p w:rsidR="00E068CB" w:rsidRPr="00C77F95" w:rsidRDefault="00E068CB" w:rsidP="00C77F95">
            <w:pPr>
              <w:snapToGrid w:val="0"/>
              <w:rPr>
                <w:sz w:val="18"/>
                <w:szCs w:val="18"/>
                <w:lang w:val="en-US"/>
              </w:rPr>
            </w:pPr>
            <w:r w:rsidRPr="00C77F95">
              <w:rPr>
                <w:sz w:val="18"/>
                <w:szCs w:val="18"/>
                <w:lang w:val="en-US"/>
              </w:rPr>
              <w:t>*</w:t>
            </w:r>
          </w:p>
        </w:tc>
        <w:tc>
          <w:tcPr>
            <w:tcW w:w="1844" w:type="dxa"/>
            <w:tcBorders>
              <w:left w:val="single" w:sz="4" w:space="0" w:color="000000"/>
              <w:bottom w:val="single" w:sz="4" w:space="0" w:color="000000"/>
              <w:right w:val="single" w:sz="4" w:space="0" w:color="000000"/>
            </w:tcBorders>
          </w:tcPr>
          <w:p w:rsidR="00E068CB" w:rsidRPr="00E068CB" w:rsidRDefault="00E068CB" w:rsidP="00E068CB">
            <w:pPr>
              <w:snapToGrid w:val="0"/>
              <w:rPr>
                <w:sz w:val="18"/>
                <w:szCs w:val="18"/>
              </w:rPr>
            </w:pPr>
            <w:r w:rsidRPr="00BB0275">
              <w:rPr>
                <w:sz w:val="18"/>
                <w:szCs w:val="18"/>
              </w:rPr>
              <w:t xml:space="preserve">Строка </w:t>
            </w:r>
            <w:r>
              <w:rPr>
                <w:sz w:val="18"/>
                <w:szCs w:val="18"/>
              </w:rPr>
              <w:t>86</w:t>
            </w:r>
            <w:r w:rsidRPr="00BB0275">
              <w:rPr>
                <w:sz w:val="18"/>
                <w:szCs w:val="18"/>
              </w:rPr>
              <w:t xml:space="preserve">0 </w:t>
            </w:r>
            <w:r>
              <w:rPr>
                <w:sz w:val="18"/>
                <w:szCs w:val="18"/>
              </w:rPr>
              <w:t xml:space="preserve">не </w:t>
            </w:r>
            <w:r w:rsidRPr="00BB0275">
              <w:rPr>
                <w:sz w:val="18"/>
                <w:szCs w:val="18"/>
              </w:rPr>
              <w:t>равн</w:t>
            </w:r>
            <w:r>
              <w:rPr>
                <w:sz w:val="18"/>
                <w:szCs w:val="18"/>
              </w:rPr>
              <w:t xml:space="preserve">а сумме </w:t>
            </w:r>
            <w:r w:rsidRPr="00BB0275">
              <w:rPr>
                <w:sz w:val="18"/>
                <w:szCs w:val="18"/>
              </w:rPr>
              <w:t xml:space="preserve">всех строк, формирующих строку </w:t>
            </w:r>
            <w:r>
              <w:rPr>
                <w:sz w:val="18"/>
                <w:szCs w:val="18"/>
              </w:rPr>
              <w:t>86</w:t>
            </w:r>
            <w:r w:rsidRPr="00BB0275">
              <w:rPr>
                <w:sz w:val="18"/>
                <w:szCs w:val="18"/>
              </w:rPr>
              <w:t>0</w:t>
            </w:r>
            <w:r>
              <w:rPr>
                <w:sz w:val="18"/>
                <w:szCs w:val="18"/>
              </w:rPr>
              <w:t xml:space="preserve"> – недопустимо</w:t>
            </w:r>
          </w:p>
        </w:tc>
        <w:tc>
          <w:tcPr>
            <w:tcW w:w="99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Б</w:t>
            </w:r>
          </w:p>
        </w:tc>
        <w:tc>
          <w:tcPr>
            <w:tcW w:w="1133" w:type="dxa"/>
            <w:tcBorders>
              <w:left w:val="single" w:sz="4" w:space="0" w:color="000000"/>
              <w:bottom w:val="single" w:sz="4" w:space="0" w:color="000000"/>
              <w:right w:val="single" w:sz="4" w:space="0" w:color="000000"/>
            </w:tcBorders>
          </w:tcPr>
          <w:p w:rsidR="00E068CB" w:rsidRPr="00C77F95" w:rsidRDefault="00E068CB"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17</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r>
              <w:rPr>
                <w:sz w:val="18"/>
                <w:szCs w:val="18"/>
              </w:rPr>
              <w:t>, кроме 999</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10</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BB0275" w:rsidRPr="00E068CB" w:rsidRDefault="00E068CB" w:rsidP="00C77F95">
            <w:pPr>
              <w:snapToGrid w:val="0"/>
              <w:rPr>
                <w:sz w:val="18"/>
                <w:szCs w:val="18"/>
              </w:rPr>
            </w:pPr>
            <w:r>
              <w:rPr>
                <w:sz w:val="18"/>
                <w:szCs w:val="18"/>
              </w:rPr>
              <w:t>Показатели по графе 10 в разделе 3, за исключением строки 999 недопустимы</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lang w:val="en-US"/>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18</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900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lang w:val="en-US"/>
              </w:rPr>
              <w:t>=</w:t>
            </w: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p>
        </w:tc>
        <w:tc>
          <w:tcPr>
            <w:tcW w:w="1844" w:type="dxa"/>
            <w:tcBorders>
              <w:top w:val="single" w:sz="4" w:space="0" w:color="000000"/>
              <w:left w:val="single" w:sz="4" w:space="0" w:color="000000"/>
              <w:bottom w:val="single" w:sz="4" w:space="0" w:color="000000"/>
              <w:right w:val="single" w:sz="4" w:space="0" w:color="000000"/>
            </w:tcBorders>
          </w:tcPr>
          <w:p w:rsidR="00BB0275" w:rsidRPr="00E068CB" w:rsidRDefault="00E068CB" w:rsidP="00C77F95">
            <w:pPr>
              <w:snapToGrid w:val="0"/>
              <w:rPr>
                <w:sz w:val="18"/>
                <w:szCs w:val="18"/>
              </w:rPr>
            </w:pPr>
            <w:r>
              <w:rPr>
                <w:sz w:val="18"/>
                <w:szCs w:val="18"/>
              </w:rPr>
              <w:t xml:space="preserve">Стр. 900 </w:t>
            </w:r>
            <w:r w:rsidRPr="00BB0275">
              <w:rPr>
                <w:sz w:val="18"/>
                <w:szCs w:val="18"/>
              </w:rPr>
              <w:t>&lt;&gt;</w:t>
            </w:r>
            <w:r>
              <w:rPr>
                <w:sz w:val="18"/>
                <w:szCs w:val="18"/>
              </w:rPr>
              <w:t xml:space="preserve"> 0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E068CB"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19</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11</w:t>
            </w:r>
          </w:p>
        </w:tc>
        <w:tc>
          <w:tcPr>
            <w:tcW w:w="709" w:type="dxa"/>
            <w:tcBorders>
              <w:top w:val="single" w:sz="4" w:space="0" w:color="000000"/>
              <w:left w:val="single" w:sz="4" w:space="0" w:color="000000"/>
              <w:bottom w:val="single" w:sz="4" w:space="0" w:color="000000"/>
            </w:tcBorders>
            <w:shd w:val="clear" w:color="auto" w:fill="auto"/>
          </w:tcPr>
          <w:p w:rsidR="00BB0275" w:rsidRPr="00E068CB" w:rsidRDefault="00BB0275" w:rsidP="00C77F95">
            <w:pPr>
              <w:snapToGrid w:val="0"/>
              <w:rPr>
                <w:sz w:val="18"/>
                <w:szCs w:val="18"/>
              </w:rPr>
            </w:pPr>
            <w:r w:rsidRPr="00E068CB">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BB0275" w:rsidRPr="00E068CB" w:rsidRDefault="00BB0275" w:rsidP="00C77F95">
            <w:pPr>
              <w:snapToGrid w:val="0"/>
              <w:rPr>
                <w:sz w:val="18"/>
                <w:szCs w:val="18"/>
              </w:rPr>
            </w:pPr>
            <w:r w:rsidRPr="00E068CB">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E068CB"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905167">
            <w:pPr>
              <w:snapToGrid w:val="0"/>
              <w:rPr>
                <w:sz w:val="18"/>
                <w:szCs w:val="18"/>
              </w:rPr>
            </w:pPr>
            <w:r>
              <w:rPr>
                <w:sz w:val="18"/>
                <w:szCs w:val="18"/>
              </w:rPr>
              <w:t xml:space="preserve">Показатель кассового исполнения превышает показатель принятых БО – требует пояснения </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lastRenderedPageBreak/>
              <w:t>20</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r w:rsidRPr="00C77F95">
              <w:rPr>
                <w:sz w:val="18"/>
                <w:szCs w:val="18"/>
              </w:rPr>
              <w:t>=</w:t>
            </w:r>
            <w:r w:rsidRPr="00C77F95">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кассового исполнения превышает показатель принятых денежных обязательств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r w:rsidR="002B04AB">
              <w:rPr>
                <w:sz w:val="18"/>
                <w:szCs w:val="18"/>
              </w:rPr>
              <w:t>,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8A2828">
            <w:pPr>
              <w:snapToGrid w:val="0"/>
              <w:rPr>
                <w:sz w:val="18"/>
                <w:szCs w:val="18"/>
              </w:rPr>
            </w:pPr>
            <w:r w:rsidRPr="00C77F95">
              <w:rPr>
                <w:sz w:val="18"/>
                <w:szCs w:val="18"/>
                <w:lang w:val="en-US"/>
              </w:rPr>
              <w:t>*</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Pr>
                <w:sz w:val="18"/>
                <w:szCs w:val="18"/>
              </w:rPr>
              <w:t>6+</w:t>
            </w:r>
            <w:r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BD3DE6">
            <w:pPr>
              <w:snapToGrid w:val="0"/>
              <w:rPr>
                <w:sz w:val="18"/>
                <w:szCs w:val="18"/>
              </w:rPr>
            </w:pPr>
            <w:r w:rsidRPr="00C77F95">
              <w:rPr>
                <w:sz w:val="18"/>
                <w:szCs w:val="18"/>
              </w:rPr>
              <w:t xml:space="preserve">Показатель принятых </w:t>
            </w:r>
            <w:r>
              <w:rPr>
                <w:sz w:val="18"/>
                <w:szCs w:val="18"/>
              </w:rPr>
              <w:t xml:space="preserve">и принимаемых </w:t>
            </w:r>
            <w:r w:rsidRPr="00C77F95">
              <w:rPr>
                <w:sz w:val="18"/>
                <w:szCs w:val="18"/>
              </w:rPr>
              <w:t xml:space="preserve">бюджетных обязательств превышает ЛБО – </w:t>
            </w:r>
            <w:r>
              <w:rPr>
                <w:sz w:val="18"/>
                <w:szCs w:val="18"/>
              </w:rPr>
              <w:t>требует пояснения</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72442E">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jc w:val="center"/>
              <w:rPr>
                <w:sz w:val="18"/>
                <w:szCs w:val="18"/>
              </w:rPr>
            </w:pPr>
            <w:r w:rsidRPr="00C77F95">
              <w:rPr>
                <w:sz w:val="18"/>
                <w:szCs w:val="18"/>
              </w:rPr>
              <w:t>21</w:t>
            </w:r>
            <w:r>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rPr>
            </w:pPr>
            <w:r>
              <w:rPr>
                <w:sz w:val="18"/>
                <w:szCs w:val="18"/>
              </w:rPr>
              <w:t>3</w:t>
            </w:r>
          </w:p>
        </w:tc>
        <w:tc>
          <w:tcPr>
            <w:tcW w:w="1414" w:type="dxa"/>
            <w:tcBorders>
              <w:top w:val="single" w:sz="4" w:space="0" w:color="000000"/>
              <w:left w:val="single" w:sz="4" w:space="0" w:color="000000"/>
              <w:bottom w:val="single" w:sz="4" w:space="0" w:color="000000"/>
            </w:tcBorders>
            <w:shd w:val="clear" w:color="auto" w:fill="auto"/>
          </w:tcPr>
          <w:p w:rsidR="00BB0275" w:rsidRPr="008462B4" w:rsidRDefault="00BB0275" w:rsidP="008A2828">
            <w:pPr>
              <w:snapToGrid w:val="0"/>
              <w:rPr>
                <w:sz w:val="18"/>
                <w:szCs w:val="18"/>
                <w:lang w:val="en-US"/>
              </w:rPr>
            </w:pPr>
            <w:r w:rsidRPr="00C77F95">
              <w:rPr>
                <w:sz w:val="18"/>
                <w:szCs w:val="18"/>
                <w:lang w:val="en-US"/>
              </w:rPr>
              <w:t>*</w:t>
            </w:r>
            <w:r w:rsidR="00B645FF">
              <w:rPr>
                <w:sz w:val="18"/>
                <w:szCs w:val="18"/>
              </w:rPr>
              <w:t xml:space="preserve">, кроме 860 </w:t>
            </w:r>
            <w:r w:rsidRPr="00A1781D">
              <w:rPr>
                <w:sz w:val="18"/>
                <w:szCs w:val="18"/>
              </w:rPr>
              <w:t xml:space="preserve">(где вид расходов </w:t>
            </w:r>
            <w:r w:rsidRPr="00A1781D">
              <w:rPr>
                <w:sz w:val="18"/>
                <w:szCs w:val="18"/>
                <w:lang w:val="en-US"/>
              </w:rPr>
              <w:t>&lt;&gt;</w:t>
            </w:r>
            <w:r w:rsidRPr="00A1781D">
              <w:rPr>
                <w:sz w:val="18"/>
                <w:szCs w:val="18"/>
              </w:rPr>
              <w:t xml:space="preserve"> </w:t>
            </w:r>
            <w:r w:rsidRPr="00A1781D">
              <w:rPr>
                <w:sz w:val="18"/>
                <w:szCs w:val="18"/>
                <w:lang w:val="en-US"/>
              </w:rPr>
              <w:t>312</w:t>
            </w:r>
            <w:r w:rsidRPr="00A1781D">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lang w:val="en-US"/>
              </w:rPr>
            </w:pPr>
            <w:r w:rsidRPr="00C77F95">
              <w:rPr>
                <w:sz w:val="18"/>
                <w:szCs w:val="18"/>
                <w:lang w:val="en-US"/>
              </w:rPr>
              <w:t>5</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72442E">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72442E">
            <w:pPr>
              <w:snapToGrid w:val="0"/>
              <w:rPr>
                <w:sz w:val="18"/>
                <w:szCs w:val="18"/>
              </w:rPr>
            </w:pPr>
            <w:r>
              <w:rPr>
                <w:sz w:val="18"/>
                <w:szCs w:val="18"/>
              </w:rPr>
              <w:t>6+</w:t>
            </w:r>
            <w:r w:rsidRPr="008462B4">
              <w:rPr>
                <w:sz w:val="18"/>
                <w:szCs w:val="18"/>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72442E">
            <w:pPr>
              <w:snapToGrid w:val="0"/>
              <w:rPr>
                <w:sz w:val="18"/>
                <w:szCs w:val="18"/>
              </w:rPr>
            </w:pPr>
            <w:r w:rsidRPr="00C77F95">
              <w:rPr>
                <w:sz w:val="18"/>
                <w:szCs w:val="18"/>
              </w:rPr>
              <w:t xml:space="preserve">Показатель принятых </w:t>
            </w:r>
            <w:r>
              <w:rPr>
                <w:sz w:val="18"/>
                <w:szCs w:val="18"/>
              </w:rPr>
              <w:t xml:space="preserve">и принимаемых </w:t>
            </w:r>
            <w:r w:rsidRPr="00C77F95">
              <w:rPr>
                <w:sz w:val="18"/>
                <w:szCs w:val="18"/>
              </w:rPr>
              <w:t>бюджетных обязательств превышает ЛБО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8462B4" w:rsidRDefault="00BB0275" w:rsidP="0072442E">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72442E">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22</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w:t>
            </w:r>
            <w:r w:rsidRPr="00C77F95">
              <w:rPr>
                <w:sz w:val="18"/>
                <w:szCs w:val="18"/>
              </w:rPr>
              <w:t xml:space="preserve">(где ВР = </w:t>
            </w:r>
            <w:r w:rsidRPr="00C77F95">
              <w:rPr>
                <w:sz w:val="18"/>
                <w:szCs w:val="18"/>
                <w:lang w:val="en-US"/>
              </w:rPr>
              <w:t>312</w:t>
            </w:r>
            <w:r w:rsidRPr="00C77F95">
              <w:rPr>
                <w:sz w:val="18"/>
                <w:szCs w:val="18"/>
              </w:rPr>
              <w:t>, 313, 330)</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7</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D00AA4">
            <w:pPr>
              <w:snapToGrid w:val="0"/>
              <w:rPr>
                <w:sz w:val="18"/>
                <w:szCs w:val="18"/>
              </w:rPr>
            </w:pPr>
            <w:r w:rsidRPr="00C77F95">
              <w:rPr>
                <w:sz w:val="18"/>
                <w:szCs w:val="18"/>
              </w:rPr>
              <w:t xml:space="preserve">Показатель принятых бюджетных обязательств по ПНО превышает БА – </w:t>
            </w:r>
            <w:r w:rsidR="00D00AA4">
              <w:rPr>
                <w:sz w:val="18"/>
                <w:szCs w:val="18"/>
              </w:rPr>
              <w:t>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23</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p>
        </w:tc>
        <w:tc>
          <w:tcPr>
            <w:tcW w:w="1414" w:type="dxa"/>
            <w:tcBorders>
              <w:top w:val="single" w:sz="4" w:space="0" w:color="000000"/>
              <w:left w:val="single" w:sz="4" w:space="0" w:color="000000"/>
              <w:bottom w:val="single" w:sz="4" w:space="0" w:color="000000"/>
            </w:tcBorders>
            <w:shd w:val="clear" w:color="auto" w:fill="auto"/>
          </w:tcPr>
          <w:p w:rsidR="00BB0275" w:rsidRPr="000A087B" w:rsidRDefault="00BB0275" w:rsidP="00C77F95">
            <w:pPr>
              <w:snapToGrid w:val="0"/>
              <w:rPr>
                <w:sz w:val="18"/>
                <w:szCs w:val="18"/>
              </w:rPr>
            </w:pPr>
            <w:r w:rsidRPr="000A087B">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7</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9</w:t>
            </w: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Показатель принятых денежных обязательств превышает принятые бюджетные обязательства – требуется пояснение</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D00AA4" w:rsidP="00C77F95">
            <w:pPr>
              <w:snapToGrid w:val="0"/>
              <w:rPr>
                <w:sz w:val="18"/>
                <w:szCs w:val="18"/>
              </w:rPr>
            </w:pPr>
            <w:r>
              <w:rPr>
                <w:sz w:val="18"/>
                <w:szCs w:val="18"/>
              </w:rPr>
              <w:t>П</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24</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4,5,6,7,8,9</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Отражение в Отчете ф. 0503128-НП показателей со знаком минус по графам 4,5,6,7,8,9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 xml:space="preserve">25 </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(5+4)-10</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lang w:val="en-US"/>
              </w:rPr>
            </w:pPr>
            <w:r w:rsidRPr="00C77F95">
              <w:rPr>
                <w:sz w:val="18"/>
                <w:szCs w:val="18"/>
                <w:lang w:val="en-US"/>
              </w:rPr>
              <w:t>&gt;=0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Отражение в Отчете ф. 0503128-НП показателей в отрицательном значении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26</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 xml:space="preserve">КРБ по группировочным кодам </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Pr>
                <w:sz w:val="18"/>
                <w:szCs w:val="18"/>
              </w:rPr>
              <w:t>5</w:t>
            </w:r>
            <w:r w:rsidRPr="00C77F95">
              <w:rPr>
                <w:sz w:val="18"/>
                <w:szCs w:val="18"/>
              </w:rPr>
              <w:t>-12</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54211C">
            <w:pPr>
              <w:snapToGrid w:val="0"/>
              <w:rPr>
                <w:sz w:val="18"/>
                <w:szCs w:val="18"/>
              </w:rPr>
            </w:pPr>
            <w:r w:rsidRPr="00C77F95">
              <w:rPr>
                <w:sz w:val="18"/>
                <w:szCs w:val="18"/>
              </w:rPr>
              <w:t xml:space="preserve">Отражение в Отчете ф. 0503128-НП показателей в графах </w:t>
            </w:r>
            <w:r>
              <w:rPr>
                <w:sz w:val="18"/>
                <w:szCs w:val="18"/>
              </w:rPr>
              <w:t>5</w:t>
            </w:r>
            <w:r w:rsidRPr="00C77F95">
              <w:rPr>
                <w:sz w:val="18"/>
                <w:szCs w:val="18"/>
              </w:rPr>
              <w:t>-12 по группировочным КБК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27</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E577D6">
            <w:pPr>
              <w:snapToGrid w:val="0"/>
              <w:rPr>
                <w:sz w:val="18"/>
                <w:szCs w:val="18"/>
              </w:rPr>
            </w:pPr>
            <w:r w:rsidRPr="00C77F95">
              <w:rPr>
                <w:sz w:val="18"/>
                <w:szCs w:val="18"/>
              </w:rPr>
              <w:t>*(за исключением видов расходов 2%, 41%,323,</w:t>
            </w:r>
            <w:r>
              <w:rPr>
                <w:sz w:val="18"/>
                <w:szCs w:val="18"/>
              </w:rPr>
              <w:t xml:space="preserve"> 880, 832, 863</w:t>
            </w: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6,8</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E577D6">
            <w:pPr>
              <w:snapToGrid w:val="0"/>
              <w:rPr>
                <w:sz w:val="18"/>
                <w:szCs w:val="18"/>
              </w:rPr>
            </w:pPr>
            <w:r w:rsidRPr="00C77F95">
              <w:rPr>
                <w:sz w:val="18"/>
                <w:szCs w:val="18"/>
              </w:rPr>
              <w:t>Отражение в Отчете ф. 0503128-НП показателей в графах 6,8 видов расходов, отличных от КВР 2%, 41%,323</w:t>
            </w:r>
            <w:r>
              <w:rPr>
                <w:sz w:val="18"/>
                <w:szCs w:val="18"/>
              </w:rPr>
              <w:t xml:space="preserve">, 880, 832, 863 </w:t>
            </w:r>
            <w:r w:rsidRPr="00C77F95">
              <w:rPr>
                <w:sz w:val="18"/>
                <w:szCs w:val="18"/>
              </w:rPr>
              <w:t>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C77F95" w:rsidTr="006A68D4">
        <w:tc>
          <w:tcPr>
            <w:tcW w:w="565"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jc w:val="center"/>
              <w:rPr>
                <w:sz w:val="18"/>
                <w:szCs w:val="18"/>
              </w:rPr>
            </w:pPr>
            <w:r w:rsidRPr="00C77F95">
              <w:rPr>
                <w:sz w:val="18"/>
                <w:szCs w:val="18"/>
              </w:rPr>
              <w:t>28 (для годовой отче</w:t>
            </w:r>
            <w:r w:rsidRPr="00C77F95">
              <w:rPr>
                <w:sz w:val="18"/>
                <w:szCs w:val="18"/>
              </w:rPr>
              <w:lastRenderedPageBreak/>
              <w:t>тности)</w:t>
            </w:r>
          </w:p>
        </w:tc>
        <w:tc>
          <w:tcPr>
            <w:tcW w:w="85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lastRenderedPageBreak/>
              <w:t>1</w:t>
            </w:r>
          </w:p>
        </w:tc>
        <w:tc>
          <w:tcPr>
            <w:tcW w:w="1414"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6</w:t>
            </w:r>
          </w:p>
        </w:tc>
        <w:tc>
          <w:tcPr>
            <w:tcW w:w="70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C77F95" w:rsidRDefault="00BB0275" w:rsidP="00C77F95">
            <w:pPr>
              <w:snapToGrid w:val="0"/>
              <w:rPr>
                <w:sz w:val="18"/>
                <w:szCs w:val="18"/>
              </w:rPr>
            </w:pPr>
            <w:r w:rsidRPr="00C77F9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C77F95" w:rsidRDefault="00BB0275" w:rsidP="00C77F95">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 xml:space="preserve">В Отчете ф. 0503128-НП за год наличие «принимаемых обязательств» в счет лимитов текущего </w:t>
            </w:r>
            <w:r w:rsidRPr="00C77F95">
              <w:rPr>
                <w:sz w:val="18"/>
                <w:szCs w:val="18"/>
              </w:rPr>
              <w:lastRenderedPageBreak/>
              <w:t xml:space="preserve">периода недопустимо </w:t>
            </w:r>
          </w:p>
        </w:tc>
        <w:tc>
          <w:tcPr>
            <w:tcW w:w="99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lastRenderedPageBreak/>
              <w:t>Б</w:t>
            </w:r>
          </w:p>
        </w:tc>
        <w:tc>
          <w:tcPr>
            <w:tcW w:w="1133" w:type="dxa"/>
            <w:tcBorders>
              <w:top w:val="single" w:sz="4" w:space="0" w:color="000000"/>
              <w:left w:val="single" w:sz="4" w:space="0" w:color="000000"/>
              <w:bottom w:val="single" w:sz="4" w:space="0" w:color="000000"/>
              <w:right w:val="single" w:sz="4" w:space="0" w:color="000000"/>
            </w:tcBorders>
          </w:tcPr>
          <w:p w:rsidR="00BB0275" w:rsidRPr="00C77F95" w:rsidRDefault="00BB0275" w:rsidP="00C77F95">
            <w:pPr>
              <w:snapToGrid w:val="0"/>
              <w:rPr>
                <w:sz w:val="18"/>
                <w:szCs w:val="18"/>
              </w:rPr>
            </w:pPr>
            <w:r w:rsidRPr="00C77F95">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jc w:val="center"/>
              <w:rPr>
                <w:sz w:val="18"/>
                <w:szCs w:val="18"/>
              </w:rPr>
            </w:pPr>
            <w:r>
              <w:rPr>
                <w:sz w:val="18"/>
                <w:szCs w:val="18"/>
              </w:rPr>
              <w:lastRenderedPageBreak/>
              <w:t>29</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2324D0">
            <w:pPr>
              <w:snapToGrid w:val="0"/>
              <w:rPr>
                <w:sz w:val="18"/>
                <w:szCs w:val="18"/>
              </w:rPr>
            </w:pPr>
          </w:p>
        </w:tc>
        <w:tc>
          <w:tcPr>
            <w:tcW w:w="1414"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999</w:t>
            </w:r>
          </w:p>
        </w:tc>
        <w:tc>
          <w:tcPr>
            <w:tcW w:w="1133"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709" w:type="dxa"/>
            <w:tcBorders>
              <w:top w:val="single" w:sz="4" w:space="0" w:color="000000"/>
              <w:left w:val="single" w:sz="4" w:space="0" w:color="000000"/>
              <w:bottom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1279" w:type="dxa"/>
            <w:tcBorders>
              <w:top w:val="single" w:sz="4" w:space="0" w:color="000000"/>
              <w:left w:val="single" w:sz="4" w:space="0" w:color="000000"/>
              <w:bottom w:val="single" w:sz="4" w:space="0" w:color="000000"/>
            </w:tcBorders>
            <w:shd w:val="clear" w:color="auto" w:fill="auto"/>
          </w:tcPr>
          <w:p w:rsidR="00BB0275" w:rsidRPr="008B367C" w:rsidRDefault="00BB0275" w:rsidP="008B367C">
            <w:pPr>
              <w:snapToGrid w:val="0"/>
              <w:rPr>
                <w:sz w:val="18"/>
                <w:szCs w:val="18"/>
              </w:rPr>
            </w:pPr>
            <w:r w:rsidRPr="008B367C">
              <w:rPr>
                <w:sz w:val="18"/>
                <w:szCs w:val="18"/>
              </w:rPr>
              <w:t>200+</w:t>
            </w:r>
            <w:r>
              <w:rPr>
                <w:sz w:val="18"/>
                <w:szCs w:val="18"/>
              </w:rPr>
              <w:t>7</w:t>
            </w:r>
            <w:r w:rsidRPr="008B367C">
              <w:rPr>
                <w:sz w:val="18"/>
                <w:szCs w:val="18"/>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8B367C" w:rsidRDefault="00BB0275" w:rsidP="002324D0">
            <w:pPr>
              <w:snapToGrid w:val="0"/>
              <w:rPr>
                <w:sz w:val="18"/>
                <w:szCs w:val="18"/>
              </w:rPr>
            </w:pPr>
            <w:r w:rsidRPr="008B367C">
              <w:rPr>
                <w:sz w:val="18"/>
                <w:szCs w:val="18"/>
              </w:rPr>
              <w:t>*</w:t>
            </w:r>
          </w:p>
        </w:tc>
        <w:tc>
          <w:tcPr>
            <w:tcW w:w="1844" w:type="dxa"/>
            <w:tcBorders>
              <w:top w:val="single" w:sz="4" w:space="0" w:color="000000"/>
              <w:left w:val="single" w:sz="4" w:space="0" w:color="000000"/>
              <w:bottom w:val="single" w:sz="4" w:space="0" w:color="000000"/>
              <w:right w:val="single" w:sz="4" w:space="0" w:color="000000"/>
            </w:tcBorders>
          </w:tcPr>
          <w:p w:rsidR="00BB0275" w:rsidRPr="002324D0" w:rsidRDefault="00BB0275" w:rsidP="002324D0">
            <w:pPr>
              <w:snapToGrid w:val="0"/>
              <w:rPr>
                <w:sz w:val="18"/>
                <w:szCs w:val="18"/>
              </w:rPr>
            </w:pPr>
            <w:r>
              <w:rPr>
                <w:sz w:val="18"/>
                <w:szCs w:val="18"/>
              </w:rPr>
              <w:t xml:space="preserve">Показатель строки 999 </w:t>
            </w:r>
            <w:r w:rsidRPr="006A68D4">
              <w:rPr>
                <w:sz w:val="18"/>
                <w:szCs w:val="18"/>
              </w:rPr>
              <w:t>&lt;&gt;</w:t>
            </w:r>
            <w:r>
              <w:rPr>
                <w:sz w:val="18"/>
                <w:szCs w:val="18"/>
              </w:rPr>
              <w:t xml:space="preserve"> сумме показателей строки 200 и 700 –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8B367C" w:rsidRDefault="00BB0275" w:rsidP="002324D0">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2324D0">
            <w:pPr>
              <w:snapToGrid w:val="0"/>
              <w:rPr>
                <w:sz w:val="18"/>
                <w:szCs w:val="18"/>
              </w:rPr>
            </w:pPr>
            <w:r>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30</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 xml:space="preserve">*по КРБ %КВР </w:t>
            </w:r>
            <w:r w:rsidRPr="00A1781D">
              <w:rPr>
                <w:sz w:val="18"/>
                <w:szCs w:val="18"/>
                <w:lang w:val="en-US"/>
              </w:rPr>
              <w:t>&lt;&gt;</w:t>
            </w:r>
            <w:r w:rsidRPr="00A1781D">
              <w:rPr>
                <w:sz w:val="18"/>
                <w:szCs w:val="18"/>
              </w:rPr>
              <w:t xml:space="preserve"> 100, 200, 300,312,313, 330, 400, 500, 600, 700, 800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4</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подлежат отражению показатели по группе вида расхода, ассигнования на ПНО – по детализированным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6A68D4">
        <w:trPr>
          <w:trHeight w:val="739"/>
        </w:trPr>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31</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lang w:val="en-US"/>
              </w:rPr>
            </w:pPr>
            <w:r w:rsidRPr="00A1781D">
              <w:rPr>
                <w:sz w:val="18"/>
                <w:szCs w:val="18"/>
                <w:lang w:val="en-US"/>
              </w:rPr>
              <w:t>&lt;&gt;0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Графа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равна 0 </w:t>
            </w:r>
            <w:r>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6A68D4">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32</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rPr>
                <w:sz w:val="18"/>
                <w:szCs w:val="18"/>
              </w:rPr>
            </w:pPr>
            <w:r w:rsidRPr="00A1781D">
              <w:rPr>
                <w:sz w:val="18"/>
                <w:szCs w:val="18"/>
                <w:lang w:val="en-US"/>
              </w:rPr>
              <w:t>*</w:t>
            </w:r>
            <w:r w:rsidRPr="00A1781D">
              <w:rPr>
                <w:sz w:val="18"/>
                <w:szCs w:val="18"/>
              </w:rPr>
              <w:t xml:space="preserve"> по КВР 312,313,330</w:t>
            </w:r>
          </w:p>
        </w:tc>
        <w:tc>
          <w:tcPr>
            <w:tcW w:w="1133"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5</w:t>
            </w:r>
          </w:p>
        </w:tc>
        <w:tc>
          <w:tcPr>
            <w:tcW w:w="70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r w:rsidRPr="00A1781D">
              <w:rPr>
                <w:sz w:val="18"/>
                <w:szCs w:val="18"/>
              </w:rPr>
              <w:t>=</w:t>
            </w:r>
            <w:r w:rsidRPr="00A1781D">
              <w:rPr>
                <w:sz w:val="18"/>
                <w:szCs w:val="18"/>
                <w:lang w:val="en-US"/>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sidRPr="00A1781D">
              <w:rPr>
                <w:sz w:val="18"/>
                <w:szCs w:val="18"/>
              </w:rPr>
              <w:t xml:space="preserve">Графа 5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 детализированным ассигнованиям (ПНО) не равна 0 </w:t>
            </w:r>
            <w:r>
              <w:rPr>
                <w:sz w:val="18"/>
                <w:szCs w:val="18"/>
              </w:rPr>
              <w:t>–</w:t>
            </w:r>
            <w:r w:rsidRPr="00A1781D">
              <w:rPr>
                <w:sz w:val="18"/>
                <w:szCs w:val="18"/>
              </w:rPr>
              <w:t xml:space="preserve"> недопустимо</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4B7E5F">
            <w:pPr>
              <w:snapToGrid w:val="0"/>
              <w:rPr>
                <w:sz w:val="18"/>
                <w:szCs w:val="18"/>
              </w:rPr>
            </w:pPr>
            <w:r>
              <w:rPr>
                <w:sz w:val="18"/>
                <w:szCs w:val="18"/>
              </w:rPr>
              <w:t>ПБС, РБС, ГРБС</w:t>
            </w:r>
          </w:p>
        </w:tc>
      </w:tr>
      <w:tr w:rsidR="00BB0275" w:rsidRPr="00A1781D" w:rsidTr="000C768C">
        <w:tc>
          <w:tcPr>
            <w:tcW w:w="565" w:type="dxa"/>
            <w:tcBorders>
              <w:top w:val="single" w:sz="4" w:space="0" w:color="000000"/>
              <w:left w:val="single" w:sz="4" w:space="0" w:color="000000"/>
              <w:bottom w:val="single" w:sz="4" w:space="0" w:color="000000"/>
            </w:tcBorders>
            <w:shd w:val="clear" w:color="auto" w:fill="auto"/>
          </w:tcPr>
          <w:p w:rsidR="00BB0275" w:rsidRPr="00A1781D" w:rsidRDefault="00BB0275" w:rsidP="000C768C">
            <w:pPr>
              <w:snapToGrid w:val="0"/>
              <w:rPr>
                <w:sz w:val="18"/>
                <w:szCs w:val="18"/>
              </w:rPr>
            </w:pPr>
            <w:r>
              <w:rPr>
                <w:sz w:val="18"/>
                <w:szCs w:val="18"/>
              </w:rPr>
              <w:t>33</w:t>
            </w:r>
          </w:p>
        </w:tc>
        <w:tc>
          <w:tcPr>
            <w:tcW w:w="853" w:type="dxa"/>
            <w:tcBorders>
              <w:top w:val="single" w:sz="4" w:space="0" w:color="000000"/>
              <w:left w:val="single" w:sz="4" w:space="0" w:color="000000"/>
              <w:bottom w:val="single" w:sz="4" w:space="0" w:color="000000"/>
            </w:tcBorders>
            <w:shd w:val="clear" w:color="auto" w:fill="auto"/>
          </w:tcPr>
          <w:p w:rsidR="00BB0275" w:rsidRPr="00A1781D" w:rsidRDefault="00BB0275" w:rsidP="000312FE">
            <w:pPr>
              <w:snapToGrid w:val="0"/>
              <w:rPr>
                <w:sz w:val="18"/>
                <w:szCs w:val="18"/>
              </w:rPr>
            </w:pPr>
            <w:r>
              <w:rPr>
                <w:sz w:val="18"/>
                <w:szCs w:val="18"/>
              </w:rPr>
              <w:t>1</w:t>
            </w:r>
          </w:p>
        </w:tc>
        <w:tc>
          <w:tcPr>
            <w:tcW w:w="1414" w:type="dxa"/>
            <w:tcBorders>
              <w:top w:val="single" w:sz="4" w:space="0" w:color="000000"/>
              <w:left w:val="single" w:sz="4" w:space="0" w:color="000000"/>
              <w:bottom w:val="single" w:sz="4" w:space="0" w:color="000000"/>
            </w:tcBorders>
            <w:shd w:val="clear" w:color="auto" w:fill="auto"/>
          </w:tcPr>
          <w:p w:rsidR="00BB0275" w:rsidRDefault="00BB0275" w:rsidP="000C768C">
            <w:pPr>
              <w:rPr>
                <w:sz w:val="18"/>
                <w:szCs w:val="18"/>
              </w:rPr>
            </w:pPr>
            <w:r w:rsidRPr="006A68D4">
              <w:rPr>
                <w:sz w:val="18"/>
                <w:szCs w:val="18"/>
              </w:rPr>
              <w:t xml:space="preserve">*по КРБ %КВР </w:t>
            </w:r>
            <w:r>
              <w:rPr>
                <w:sz w:val="18"/>
                <w:szCs w:val="18"/>
              </w:rPr>
              <w:t>=</w:t>
            </w:r>
            <w:r w:rsidRPr="006A68D4">
              <w:rPr>
                <w:sz w:val="18"/>
                <w:szCs w:val="18"/>
              </w:rPr>
              <w:t xml:space="preserve"> 100, 200, 300, 400, 500, 600, 700, 800</w:t>
            </w:r>
          </w:p>
          <w:p w:rsidR="00BB0275" w:rsidRPr="000C768C" w:rsidRDefault="00BB0275" w:rsidP="000C768C">
            <w:pPr>
              <w:rPr>
                <w:sz w:val="18"/>
                <w:szCs w:val="18"/>
              </w:rPr>
            </w:pPr>
            <w:r>
              <w:rPr>
                <w:sz w:val="18"/>
                <w:szCs w:val="18"/>
              </w:rPr>
              <w:t xml:space="preserve">по </w:t>
            </w:r>
            <w:proofErr w:type="spellStart"/>
            <w:r>
              <w:rPr>
                <w:sz w:val="18"/>
                <w:szCs w:val="18"/>
              </w:rPr>
              <w:t>прп</w:t>
            </w:r>
            <w:proofErr w:type="spellEnd"/>
            <w:r>
              <w:rPr>
                <w:sz w:val="18"/>
                <w:szCs w:val="18"/>
              </w:rPr>
              <w:t xml:space="preserve"> 500</w:t>
            </w:r>
          </w:p>
        </w:tc>
        <w:tc>
          <w:tcPr>
            <w:tcW w:w="1133" w:type="dxa"/>
            <w:tcBorders>
              <w:top w:val="single" w:sz="4" w:space="0" w:color="000000"/>
              <w:left w:val="single" w:sz="4" w:space="0" w:color="000000"/>
              <w:bottom w:val="single" w:sz="4" w:space="0" w:color="000000"/>
            </w:tcBorders>
            <w:shd w:val="clear" w:color="auto" w:fill="auto"/>
          </w:tcPr>
          <w:p w:rsidR="00BB0275" w:rsidRPr="000C768C" w:rsidRDefault="00BB0275" w:rsidP="000312FE">
            <w:pPr>
              <w:snapToGrid w:val="0"/>
              <w:rPr>
                <w:sz w:val="18"/>
                <w:szCs w:val="18"/>
              </w:rPr>
            </w:pPr>
            <w:r w:rsidRPr="000C768C">
              <w:rPr>
                <w:sz w:val="18"/>
                <w:szCs w:val="18"/>
              </w:rPr>
              <w:t>4</w:t>
            </w:r>
          </w:p>
        </w:tc>
        <w:tc>
          <w:tcPr>
            <w:tcW w:w="709" w:type="dxa"/>
            <w:tcBorders>
              <w:top w:val="single" w:sz="4" w:space="0" w:color="000000"/>
              <w:left w:val="single" w:sz="4" w:space="0" w:color="000000"/>
              <w:bottom w:val="single" w:sz="4" w:space="0" w:color="000000"/>
            </w:tcBorders>
            <w:shd w:val="clear" w:color="auto" w:fill="auto"/>
          </w:tcPr>
          <w:p w:rsidR="00BB0275" w:rsidRPr="000C768C" w:rsidRDefault="00BB0275" w:rsidP="000312FE">
            <w:pPr>
              <w:snapToGrid w:val="0"/>
              <w:rPr>
                <w:sz w:val="18"/>
                <w:szCs w:val="18"/>
              </w:rPr>
            </w:pPr>
            <w:r w:rsidRPr="000C768C">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BB0275" w:rsidRPr="00A1781D" w:rsidRDefault="00BB0275" w:rsidP="000312FE">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B0275" w:rsidRPr="00A1781D" w:rsidRDefault="00BB0275" w:rsidP="000312FE">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BB0275" w:rsidRPr="00A1781D" w:rsidRDefault="00BB0275" w:rsidP="000312FE">
            <w:pPr>
              <w:snapToGrid w:val="0"/>
              <w:rPr>
                <w:sz w:val="18"/>
                <w:szCs w:val="18"/>
              </w:rPr>
            </w:pPr>
            <w:r w:rsidRPr="00A1781D">
              <w:rPr>
                <w:sz w:val="18"/>
                <w:szCs w:val="18"/>
              </w:rPr>
              <w:t xml:space="preserve">В гр. 4 раздела </w:t>
            </w:r>
            <w:r>
              <w:rPr>
                <w:sz w:val="18"/>
                <w:szCs w:val="18"/>
              </w:rPr>
              <w:t xml:space="preserve">1 </w:t>
            </w:r>
            <w:r w:rsidRPr="00A1781D">
              <w:rPr>
                <w:sz w:val="18"/>
                <w:szCs w:val="18"/>
              </w:rPr>
              <w:t>Отчета 050312</w:t>
            </w:r>
            <w:r>
              <w:rPr>
                <w:sz w:val="18"/>
                <w:szCs w:val="18"/>
              </w:rPr>
              <w:t>8-НП</w:t>
            </w:r>
            <w:r w:rsidRPr="00A1781D">
              <w:rPr>
                <w:sz w:val="18"/>
                <w:szCs w:val="18"/>
              </w:rPr>
              <w:t xml:space="preserve"> подлежат отражению показатели по группе вида расхода, ассигнования на ПНО – по детализированным КВР при их распределении.</w:t>
            </w:r>
          </w:p>
        </w:tc>
        <w:tc>
          <w:tcPr>
            <w:tcW w:w="993" w:type="dxa"/>
            <w:tcBorders>
              <w:top w:val="single" w:sz="4" w:space="0" w:color="000000"/>
              <w:left w:val="single" w:sz="4" w:space="0" w:color="000000"/>
              <w:bottom w:val="single" w:sz="4" w:space="0" w:color="000000"/>
              <w:right w:val="single" w:sz="4" w:space="0" w:color="000000"/>
            </w:tcBorders>
          </w:tcPr>
          <w:p w:rsidR="00BB0275" w:rsidRPr="00A1781D" w:rsidRDefault="00BB0275" w:rsidP="000312FE">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BB0275" w:rsidRPr="00A1781D" w:rsidRDefault="00BB0275" w:rsidP="000C768C">
            <w:pPr>
              <w:snapToGrid w:val="0"/>
              <w:rPr>
                <w:sz w:val="18"/>
                <w:szCs w:val="18"/>
              </w:rPr>
            </w:pPr>
            <w:r>
              <w:rPr>
                <w:sz w:val="18"/>
                <w:szCs w:val="18"/>
              </w:rPr>
              <w:t>ПБС</w:t>
            </w:r>
          </w:p>
        </w:tc>
      </w:tr>
    </w:tbl>
    <w:p w:rsidR="004B7E5F" w:rsidRDefault="004B7E5F" w:rsidP="004B7E5F">
      <w:pPr>
        <w:rPr>
          <w:b/>
          <w:sz w:val="18"/>
          <w:szCs w:val="18"/>
        </w:rPr>
      </w:pPr>
      <w:r w:rsidRPr="00A1781D">
        <w:rPr>
          <w:b/>
          <w:sz w:val="18"/>
          <w:szCs w:val="18"/>
        </w:rPr>
        <w:t>Отчет ф. 050312</w:t>
      </w:r>
      <w:r>
        <w:rPr>
          <w:b/>
          <w:sz w:val="18"/>
          <w:szCs w:val="18"/>
        </w:rPr>
        <w:t>8-НП</w:t>
      </w:r>
      <w:r w:rsidRPr="00A1781D">
        <w:rPr>
          <w:b/>
          <w:sz w:val="18"/>
          <w:szCs w:val="18"/>
        </w:rPr>
        <w:t xml:space="preserve"> в части бюджетных данных (ПРП = 501)</w:t>
      </w:r>
    </w:p>
    <w:tbl>
      <w:tblPr>
        <w:tblW w:w="10773" w:type="dxa"/>
        <w:tblInd w:w="108" w:type="dxa"/>
        <w:tblLayout w:type="fixed"/>
        <w:tblLook w:val="0000" w:firstRow="0" w:lastRow="0" w:firstColumn="0" w:lastColumn="0" w:noHBand="0" w:noVBand="0"/>
      </w:tblPr>
      <w:tblGrid>
        <w:gridCol w:w="565"/>
        <w:gridCol w:w="853"/>
        <w:gridCol w:w="1414"/>
        <w:gridCol w:w="1133"/>
        <w:gridCol w:w="709"/>
        <w:gridCol w:w="1279"/>
        <w:gridCol w:w="850"/>
        <w:gridCol w:w="1844"/>
        <w:gridCol w:w="993"/>
        <w:gridCol w:w="1133"/>
      </w:tblGrid>
      <w:tr w:rsidR="004B7E5F" w:rsidRPr="00C77F95" w:rsidTr="004B7E5F">
        <w:trPr>
          <w:trHeight w:val="658"/>
          <w:tblHeader/>
        </w:trPr>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 п/п</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Раздел</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Соотношение</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Строка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Графа</w:t>
            </w: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Контроль показателей</w:t>
            </w:r>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контроля</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Тип Субъекта</w:t>
            </w:r>
          </w:p>
        </w:tc>
      </w:tr>
      <w:tr w:rsidR="004B7E5F" w:rsidRPr="00C77F95" w:rsidTr="004B7E5F">
        <w:tc>
          <w:tcPr>
            <w:tcW w:w="565"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jc w:val="center"/>
              <w:rPr>
                <w:sz w:val="18"/>
                <w:szCs w:val="18"/>
              </w:rPr>
            </w:pPr>
            <w:r w:rsidRPr="00C77F95">
              <w:rPr>
                <w:sz w:val="18"/>
                <w:szCs w:val="18"/>
              </w:rPr>
              <w:t>1</w:t>
            </w:r>
          </w:p>
        </w:tc>
        <w:tc>
          <w:tcPr>
            <w:tcW w:w="85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Pr>
                <w:sz w:val="18"/>
                <w:szCs w:val="18"/>
              </w:rPr>
              <w:t>6-12</w:t>
            </w:r>
          </w:p>
        </w:tc>
        <w:tc>
          <w:tcPr>
            <w:tcW w:w="70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r w:rsidRPr="00C77F95">
              <w:rPr>
                <w:sz w:val="18"/>
                <w:szCs w:val="18"/>
              </w:rPr>
              <w:t>=</w:t>
            </w:r>
            <w:r>
              <w:rPr>
                <w:sz w:val="18"/>
                <w:szCs w:val="18"/>
              </w:rPr>
              <w:t>0</w:t>
            </w:r>
          </w:p>
        </w:tc>
        <w:tc>
          <w:tcPr>
            <w:tcW w:w="1279" w:type="dxa"/>
            <w:tcBorders>
              <w:top w:val="single" w:sz="4" w:space="0" w:color="000000"/>
              <w:left w:val="single" w:sz="4" w:space="0" w:color="000000"/>
              <w:bottom w:val="single" w:sz="4" w:space="0" w:color="000000"/>
            </w:tcBorders>
            <w:shd w:val="clear" w:color="auto" w:fill="auto"/>
          </w:tcPr>
          <w:p w:rsidR="004B7E5F" w:rsidRPr="00C77F95" w:rsidRDefault="004B7E5F" w:rsidP="004B7E5F">
            <w:pPr>
              <w:snapToGrid w:val="0"/>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4B7E5F" w:rsidRPr="00C77F95" w:rsidRDefault="004B7E5F" w:rsidP="004B7E5F">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4B7E5F" w:rsidRPr="00C77F95" w:rsidRDefault="005279AE" w:rsidP="005279AE">
            <w:pPr>
              <w:snapToGrid w:val="0"/>
              <w:rPr>
                <w:sz w:val="18"/>
                <w:szCs w:val="18"/>
              </w:rPr>
            </w:pPr>
            <w:r>
              <w:rPr>
                <w:sz w:val="18"/>
                <w:szCs w:val="18"/>
              </w:rPr>
              <w:t>Показатели в графах с 6 по 12</w:t>
            </w:r>
            <w:r w:rsidR="001B150A">
              <w:rPr>
                <w:sz w:val="18"/>
                <w:szCs w:val="18"/>
              </w:rPr>
              <w:t xml:space="preserve"> н</w:t>
            </w:r>
            <w:r w:rsidR="001B150A" w:rsidRPr="00BB0275">
              <w:rPr>
                <w:sz w:val="18"/>
                <w:szCs w:val="18"/>
              </w:rPr>
              <w:t>едопустим</w:t>
            </w:r>
            <w:r w:rsidR="001C04DA">
              <w:rPr>
                <w:sz w:val="18"/>
                <w:szCs w:val="18"/>
              </w:rPr>
              <w:t>ы</w:t>
            </w:r>
          </w:p>
        </w:tc>
        <w:tc>
          <w:tcPr>
            <w:tcW w:w="99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sidRPr="00C77F95">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4B7E5F" w:rsidRPr="00C77F95" w:rsidRDefault="004B7E5F" w:rsidP="004B7E5F">
            <w:pPr>
              <w:snapToGrid w:val="0"/>
              <w:rPr>
                <w:sz w:val="18"/>
                <w:szCs w:val="18"/>
              </w:rPr>
            </w:pPr>
            <w:r>
              <w:rPr>
                <w:sz w:val="18"/>
                <w:szCs w:val="18"/>
              </w:rPr>
              <w:t>ПБС</w:t>
            </w:r>
          </w:p>
        </w:tc>
      </w:tr>
      <w:tr w:rsidR="00AD0020" w:rsidRPr="00A1781D" w:rsidTr="00AD0020">
        <w:tc>
          <w:tcPr>
            <w:tcW w:w="565"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jc w:val="center"/>
              <w:rPr>
                <w:sz w:val="18"/>
                <w:szCs w:val="18"/>
              </w:rPr>
            </w:pPr>
            <w:r w:rsidRPr="00A1781D">
              <w:rPr>
                <w:sz w:val="18"/>
                <w:szCs w:val="18"/>
              </w:rPr>
              <w:t>2</w:t>
            </w:r>
          </w:p>
        </w:tc>
        <w:tc>
          <w:tcPr>
            <w:tcW w:w="85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414"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sidRPr="00A1781D">
              <w:rPr>
                <w:sz w:val="18"/>
                <w:szCs w:val="18"/>
              </w:rPr>
              <w:t>*</w:t>
            </w:r>
          </w:p>
        </w:tc>
        <w:tc>
          <w:tcPr>
            <w:tcW w:w="1133" w:type="dxa"/>
            <w:tcBorders>
              <w:top w:val="single" w:sz="4" w:space="0" w:color="000000"/>
              <w:left w:val="single" w:sz="4" w:space="0" w:color="000000"/>
              <w:bottom w:val="single" w:sz="4" w:space="0" w:color="000000"/>
            </w:tcBorders>
            <w:shd w:val="clear" w:color="auto" w:fill="auto"/>
          </w:tcPr>
          <w:p w:rsidR="00AD0020" w:rsidRPr="00A1781D" w:rsidRDefault="00AD0020" w:rsidP="00AD0020">
            <w:pPr>
              <w:snapToGrid w:val="0"/>
              <w:rPr>
                <w:sz w:val="18"/>
                <w:szCs w:val="18"/>
              </w:rPr>
            </w:pPr>
            <w:r>
              <w:rPr>
                <w:sz w:val="18"/>
                <w:szCs w:val="18"/>
              </w:rPr>
              <w:t>4,5</w:t>
            </w:r>
          </w:p>
        </w:tc>
        <w:tc>
          <w:tcPr>
            <w:tcW w:w="70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&gt;=0</w:t>
            </w:r>
          </w:p>
        </w:tc>
        <w:tc>
          <w:tcPr>
            <w:tcW w:w="1279" w:type="dxa"/>
            <w:tcBorders>
              <w:top w:val="single" w:sz="4" w:space="0" w:color="000000"/>
              <w:left w:val="single" w:sz="4" w:space="0" w:color="000000"/>
              <w:bottom w:val="single" w:sz="4" w:space="0" w:color="000000"/>
            </w:tcBorders>
            <w:shd w:val="clear" w:color="auto" w:fill="auto"/>
          </w:tcPr>
          <w:p w:rsidR="00AD0020" w:rsidRPr="00083A60" w:rsidRDefault="00AD0020" w:rsidP="00AD0020">
            <w:pPr>
              <w:snapToGrid w:val="0"/>
              <w:rPr>
                <w:sz w:val="18"/>
                <w:szCs w:val="18"/>
              </w:rPr>
            </w:pPr>
            <w:r w:rsidRPr="00083A60">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D0020" w:rsidRPr="00A1781D" w:rsidRDefault="00AD0020" w:rsidP="00AD0020">
            <w:pPr>
              <w:snapToGrid w:val="0"/>
              <w:rPr>
                <w:sz w:val="18"/>
                <w:szCs w:val="18"/>
              </w:rPr>
            </w:pPr>
          </w:p>
        </w:tc>
        <w:tc>
          <w:tcPr>
            <w:tcW w:w="1844"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sidRPr="00A1781D">
              <w:rPr>
                <w:sz w:val="18"/>
                <w:szCs w:val="18"/>
              </w:rPr>
              <w:t>Отражение в Отчете ф. 0503128</w:t>
            </w:r>
            <w:r>
              <w:rPr>
                <w:sz w:val="18"/>
                <w:szCs w:val="18"/>
              </w:rPr>
              <w:t xml:space="preserve">-НП показателей по графам 4,5 </w:t>
            </w:r>
            <w:r w:rsidRPr="00A1781D">
              <w:rPr>
                <w:sz w:val="18"/>
                <w:szCs w:val="18"/>
              </w:rPr>
              <w:t>со знаком минус недопустимо</w:t>
            </w:r>
          </w:p>
        </w:tc>
        <w:tc>
          <w:tcPr>
            <w:tcW w:w="99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Б</w:t>
            </w:r>
          </w:p>
        </w:tc>
        <w:tc>
          <w:tcPr>
            <w:tcW w:w="1133" w:type="dxa"/>
            <w:tcBorders>
              <w:top w:val="single" w:sz="4" w:space="0" w:color="000000"/>
              <w:left w:val="single" w:sz="4" w:space="0" w:color="000000"/>
              <w:bottom w:val="single" w:sz="4" w:space="0" w:color="000000"/>
              <w:right w:val="single" w:sz="4" w:space="0" w:color="000000"/>
            </w:tcBorders>
          </w:tcPr>
          <w:p w:rsidR="00AD0020" w:rsidRPr="00A1781D" w:rsidRDefault="00AD0020" w:rsidP="00AD0020">
            <w:pPr>
              <w:snapToGrid w:val="0"/>
              <w:rPr>
                <w:sz w:val="18"/>
                <w:szCs w:val="18"/>
              </w:rPr>
            </w:pPr>
            <w:r>
              <w:rPr>
                <w:sz w:val="18"/>
                <w:szCs w:val="18"/>
              </w:rPr>
              <w:t>ПБС</w:t>
            </w:r>
          </w:p>
        </w:tc>
      </w:tr>
    </w:tbl>
    <w:p w:rsidR="004B7E5F" w:rsidRPr="00A1781D" w:rsidRDefault="004B7E5F" w:rsidP="004B7E5F">
      <w:pPr>
        <w:rPr>
          <w:sz w:val="18"/>
          <w:szCs w:val="18"/>
        </w:rPr>
      </w:pPr>
    </w:p>
    <w:p w:rsidR="00F234EB" w:rsidRDefault="00F234EB" w:rsidP="00F234EB">
      <w:pPr>
        <w:rPr>
          <w:sz w:val="18"/>
          <w:szCs w:val="18"/>
        </w:rPr>
      </w:pPr>
    </w:p>
    <w:p w:rsidR="00B61A7F" w:rsidRDefault="00B61A7F" w:rsidP="00EB4DBF">
      <w:pPr>
        <w:pStyle w:val="1"/>
        <w:ind w:left="0" w:firstLine="0"/>
        <w:jc w:val="both"/>
        <w:rPr>
          <w:b/>
          <w:sz w:val="18"/>
          <w:szCs w:val="18"/>
        </w:rPr>
      </w:pPr>
      <w:bookmarkStart w:id="648" w:name="_Toc216965292"/>
      <w:r w:rsidRPr="00EB4DBF">
        <w:rPr>
          <w:b/>
          <w:sz w:val="18"/>
          <w:szCs w:val="18"/>
        </w:rPr>
        <w:lastRenderedPageBreak/>
        <w:t>1</w:t>
      </w:r>
      <w:r w:rsidR="00EB4DBF">
        <w:rPr>
          <w:b/>
          <w:sz w:val="18"/>
          <w:szCs w:val="18"/>
        </w:rPr>
        <w:t>5</w:t>
      </w:r>
      <w:r w:rsidRPr="00EB4DBF">
        <w:rPr>
          <w:b/>
          <w:sz w:val="18"/>
          <w:szCs w:val="18"/>
        </w:rPr>
        <w:t xml:space="preserve">. </w:t>
      </w:r>
      <w:r w:rsidRPr="00EB4DBF">
        <w:rPr>
          <w:rFonts w:eastAsia="Calibri"/>
          <w:b/>
          <w:bCs/>
          <w:sz w:val="18"/>
          <w:szCs w:val="18"/>
          <w:lang w:eastAsia="en-US"/>
        </w:rPr>
        <w:t>Разделительный</w:t>
      </w:r>
      <w:r w:rsidRPr="00B61A7F">
        <w:rPr>
          <w:rFonts w:eastAsia="Calibri"/>
          <w:b/>
          <w:bCs/>
          <w:sz w:val="18"/>
          <w:szCs w:val="18"/>
          <w:lang w:eastAsia="en-US"/>
        </w:rPr>
        <w:t xml:space="preserve">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B61A7F">
        <w:rPr>
          <w:rFonts w:eastAsia="Calibri"/>
          <w:sz w:val="18"/>
          <w:szCs w:val="18"/>
          <w:lang w:eastAsia="en-US"/>
        </w:rPr>
        <w:t xml:space="preserve"> </w:t>
      </w:r>
      <w:r w:rsidRPr="00B61A7F">
        <w:rPr>
          <w:rFonts w:eastAsia="Calibri"/>
          <w:b/>
          <w:bCs/>
          <w:sz w:val="18"/>
          <w:szCs w:val="18"/>
          <w:lang w:eastAsia="en-US"/>
        </w:rPr>
        <w:t xml:space="preserve">(ф. 0503230) (аналогично ф. 0503130 за исключением КС №9, </w:t>
      </w:r>
      <w:r w:rsidR="0072442E">
        <w:rPr>
          <w:rFonts w:eastAsia="Calibri"/>
          <w:b/>
          <w:bCs/>
          <w:sz w:val="18"/>
          <w:szCs w:val="18"/>
          <w:lang w:eastAsia="en-US"/>
        </w:rPr>
        <w:t xml:space="preserve">14, </w:t>
      </w:r>
      <w:r w:rsidR="008F17D5">
        <w:rPr>
          <w:rFonts w:eastAsia="Calibri"/>
          <w:b/>
          <w:bCs/>
          <w:sz w:val="18"/>
          <w:szCs w:val="18"/>
          <w:lang w:eastAsia="en-US"/>
        </w:rPr>
        <w:t>26</w:t>
      </w:r>
      <w:r w:rsidRPr="00B61A7F">
        <w:rPr>
          <w:rFonts w:eastAsia="Calibri"/>
          <w:b/>
          <w:bCs/>
          <w:sz w:val="18"/>
          <w:szCs w:val="18"/>
          <w:lang w:eastAsia="en-US"/>
        </w:rPr>
        <w:t>)</w:t>
      </w:r>
      <w:r w:rsidRPr="00BD1A4A">
        <w:rPr>
          <w:b/>
          <w:sz w:val="18"/>
          <w:szCs w:val="18"/>
        </w:rPr>
        <w:t>.</w:t>
      </w:r>
      <w:bookmarkEnd w:id="648"/>
    </w:p>
    <w:tbl>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B61A7F" w:rsidRPr="00293FB2" w:rsidTr="001E24A7">
        <w:trPr>
          <w:trHeight w:val="339"/>
          <w:tblHeader/>
        </w:trPr>
        <w:tc>
          <w:tcPr>
            <w:tcW w:w="567" w:type="dxa"/>
            <w:vAlign w:val="center"/>
          </w:tcPr>
          <w:p w:rsidR="00B61A7F" w:rsidRPr="00293FB2" w:rsidRDefault="00B61A7F" w:rsidP="001E24A7">
            <w:pPr>
              <w:jc w:val="center"/>
              <w:rPr>
                <w:b/>
                <w:sz w:val="16"/>
                <w:szCs w:val="16"/>
              </w:rPr>
            </w:pPr>
            <w:r w:rsidRPr="00293FB2">
              <w:rPr>
                <w:b/>
                <w:sz w:val="16"/>
                <w:szCs w:val="16"/>
              </w:rPr>
              <w:t>№ п/п</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134" w:type="dxa"/>
            <w:vAlign w:val="center"/>
          </w:tcPr>
          <w:p w:rsidR="00B61A7F" w:rsidRPr="00293FB2" w:rsidRDefault="00B61A7F" w:rsidP="001E24A7">
            <w:pPr>
              <w:jc w:val="center"/>
              <w:rPr>
                <w:b/>
                <w:sz w:val="16"/>
                <w:szCs w:val="16"/>
              </w:rPr>
            </w:pPr>
            <w:r w:rsidRPr="00293FB2">
              <w:rPr>
                <w:b/>
                <w:sz w:val="16"/>
                <w:szCs w:val="16"/>
              </w:rPr>
              <w:t>Показатель</w:t>
            </w:r>
          </w:p>
        </w:tc>
        <w:tc>
          <w:tcPr>
            <w:tcW w:w="567" w:type="dxa"/>
            <w:vAlign w:val="center"/>
          </w:tcPr>
          <w:p w:rsidR="00B61A7F" w:rsidRPr="00293FB2" w:rsidRDefault="00B61A7F" w:rsidP="001E24A7">
            <w:pPr>
              <w:jc w:val="center"/>
              <w:rPr>
                <w:b/>
                <w:sz w:val="16"/>
                <w:szCs w:val="16"/>
              </w:rPr>
            </w:pPr>
            <w:r w:rsidRPr="00293FB2">
              <w:rPr>
                <w:b/>
                <w:sz w:val="16"/>
                <w:szCs w:val="16"/>
              </w:rPr>
              <w:t>Соотношение</w:t>
            </w:r>
          </w:p>
        </w:tc>
        <w:tc>
          <w:tcPr>
            <w:tcW w:w="567" w:type="dxa"/>
            <w:vAlign w:val="center"/>
          </w:tcPr>
          <w:p w:rsidR="00B61A7F" w:rsidRPr="00293FB2" w:rsidRDefault="00B61A7F" w:rsidP="001E24A7">
            <w:pPr>
              <w:jc w:val="center"/>
              <w:rPr>
                <w:b/>
                <w:sz w:val="16"/>
                <w:szCs w:val="16"/>
              </w:rPr>
            </w:pPr>
            <w:r w:rsidRPr="00293FB2">
              <w:rPr>
                <w:b/>
                <w:sz w:val="16"/>
                <w:szCs w:val="16"/>
              </w:rPr>
              <w:t>Строка</w:t>
            </w:r>
          </w:p>
        </w:tc>
        <w:tc>
          <w:tcPr>
            <w:tcW w:w="567" w:type="dxa"/>
            <w:vAlign w:val="center"/>
          </w:tcPr>
          <w:p w:rsidR="00B61A7F" w:rsidRPr="00293FB2" w:rsidRDefault="00B61A7F" w:rsidP="001E24A7">
            <w:pPr>
              <w:jc w:val="center"/>
              <w:rPr>
                <w:b/>
                <w:sz w:val="16"/>
                <w:szCs w:val="16"/>
              </w:rPr>
            </w:pPr>
            <w:r w:rsidRPr="00293FB2">
              <w:rPr>
                <w:b/>
                <w:sz w:val="16"/>
                <w:szCs w:val="16"/>
              </w:rPr>
              <w:t>Графа</w:t>
            </w:r>
          </w:p>
        </w:tc>
        <w:tc>
          <w:tcPr>
            <w:tcW w:w="567" w:type="dxa"/>
            <w:vAlign w:val="center"/>
          </w:tcPr>
          <w:p w:rsidR="00B61A7F" w:rsidRPr="00293FB2" w:rsidRDefault="00B61A7F" w:rsidP="001E24A7">
            <w:pPr>
              <w:jc w:val="center"/>
              <w:rPr>
                <w:b/>
                <w:sz w:val="16"/>
                <w:szCs w:val="16"/>
              </w:rPr>
            </w:pPr>
            <w:r w:rsidRPr="00293FB2">
              <w:rPr>
                <w:b/>
                <w:sz w:val="16"/>
                <w:szCs w:val="16"/>
              </w:rPr>
              <w:t>Раздел</w:t>
            </w:r>
          </w:p>
        </w:tc>
        <w:tc>
          <w:tcPr>
            <w:tcW w:w="1218" w:type="dxa"/>
            <w:vAlign w:val="center"/>
          </w:tcPr>
          <w:p w:rsidR="00B61A7F" w:rsidRPr="00293FB2" w:rsidRDefault="00B61A7F" w:rsidP="001E24A7">
            <w:pPr>
              <w:jc w:val="center"/>
              <w:rPr>
                <w:b/>
                <w:sz w:val="16"/>
                <w:szCs w:val="16"/>
              </w:rPr>
            </w:pPr>
            <w:r w:rsidRPr="00293FB2">
              <w:rPr>
                <w:b/>
                <w:sz w:val="16"/>
                <w:szCs w:val="16"/>
              </w:rPr>
              <w:t>Показатель</w:t>
            </w:r>
          </w:p>
        </w:tc>
        <w:tc>
          <w:tcPr>
            <w:tcW w:w="2184" w:type="dxa"/>
            <w:vAlign w:val="center"/>
          </w:tcPr>
          <w:p w:rsidR="00B61A7F" w:rsidRPr="00293FB2" w:rsidRDefault="00B61A7F" w:rsidP="001E24A7">
            <w:pPr>
              <w:jc w:val="center"/>
              <w:rPr>
                <w:b/>
                <w:sz w:val="16"/>
                <w:szCs w:val="16"/>
              </w:rPr>
            </w:pPr>
            <w:r>
              <w:rPr>
                <w:b/>
                <w:sz w:val="16"/>
                <w:szCs w:val="16"/>
              </w:rPr>
              <w:t xml:space="preserve">Комментарий </w:t>
            </w:r>
            <w:r w:rsidRPr="00293FB2">
              <w:rPr>
                <w:b/>
                <w:sz w:val="16"/>
                <w:szCs w:val="16"/>
              </w:rPr>
              <w:t xml:space="preserve"> </w:t>
            </w:r>
          </w:p>
        </w:tc>
        <w:tc>
          <w:tcPr>
            <w:tcW w:w="709" w:type="dxa"/>
            <w:vAlign w:val="center"/>
          </w:tcPr>
          <w:p w:rsidR="00B61A7F" w:rsidRPr="00293FB2" w:rsidRDefault="00B61A7F" w:rsidP="001E24A7">
            <w:pPr>
              <w:jc w:val="center"/>
              <w:rPr>
                <w:b/>
                <w:sz w:val="16"/>
                <w:szCs w:val="16"/>
              </w:rPr>
            </w:pPr>
            <w:r>
              <w:rPr>
                <w:b/>
                <w:sz w:val="16"/>
                <w:szCs w:val="16"/>
              </w:rPr>
              <w:t>Тип субъекта</w:t>
            </w:r>
          </w:p>
        </w:tc>
        <w:tc>
          <w:tcPr>
            <w:tcW w:w="544" w:type="dxa"/>
          </w:tcPr>
          <w:p w:rsidR="00B61A7F" w:rsidRPr="00293FB2" w:rsidRDefault="00B61A7F" w:rsidP="001E24A7">
            <w:pPr>
              <w:jc w:val="center"/>
              <w:rPr>
                <w:b/>
                <w:sz w:val="16"/>
                <w:szCs w:val="16"/>
              </w:rPr>
            </w:pPr>
            <w:r>
              <w:rPr>
                <w:b/>
                <w:sz w:val="16"/>
                <w:szCs w:val="16"/>
              </w:rPr>
              <w:t>Отчетный период</w:t>
            </w:r>
          </w:p>
        </w:tc>
        <w:tc>
          <w:tcPr>
            <w:tcW w:w="504" w:type="dxa"/>
            <w:vAlign w:val="center"/>
          </w:tcPr>
          <w:p w:rsidR="00B61A7F" w:rsidRPr="00293FB2" w:rsidRDefault="00B61A7F" w:rsidP="001E24A7">
            <w:pPr>
              <w:jc w:val="center"/>
              <w:rPr>
                <w:b/>
                <w:sz w:val="16"/>
                <w:szCs w:val="16"/>
              </w:rPr>
            </w:pPr>
            <w:r w:rsidRPr="00293FB2">
              <w:rPr>
                <w:b/>
                <w:sz w:val="16"/>
                <w:szCs w:val="16"/>
              </w:rPr>
              <w:t>Уровень ошибки</w:t>
            </w:r>
          </w:p>
        </w:tc>
      </w:tr>
      <w:tr w:rsidR="00B61A7F" w:rsidRPr="00293FB2"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1E24A7">
            <w:pPr>
              <w:jc w:val="center"/>
              <w:rPr>
                <w:b/>
                <w:sz w:val="16"/>
                <w:szCs w:val="16"/>
              </w:rPr>
            </w:pPr>
            <w:r>
              <w:rPr>
                <w:b/>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430</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B61A7F">
            <w:pPr>
              <w:jc w:val="center"/>
              <w:rPr>
                <w:b/>
                <w:sz w:val="16"/>
                <w:szCs w:val="16"/>
              </w:rPr>
            </w:pPr>
            <w:r>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r w:rsidRPr="00B61A7F">
              <w:rPr>
                <w:b/>
                <w:sz w:val="16"/>
                <w:szCs w:val="16"/>
              </w:rPr>
              <w:t>431+432+433+434+435</w:t>
            </w:r>
            <w:r w:rsidR="00DB6717">
              <w:rPr>
                <w:b/>
                <w:sz w:val="16"/>
                <w:szCs w:val="16"/>
              </w:rPr>
              <w:t>+436+437</w:t>
            </w: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DB6717">
            <w:pPr>
              <w:jc w:val="center"/>
              <w:rPr>
                <w:b/>
                <w:sz w:val="16"/>
                <w:szCs w:val="16"/>
              </w:rPr>
            </w:pPr>
            <w:r w:rsidRPr="00B61A7F">
              <w:rPr>
                <w:b/>
                <w:sz w:val="16"/>
                <w:szCs w:val="16"/>
              </w:rPr>
              <w:t>Стр. 430&lt;&gt; Стр.431+ Стр.432+ Стр.433</w:t>
            </w:r>
            <w:r w:rsidR="003A0793">
              <w:rPr>
                <w:b/>
                <w:sz w:val="16"/>
                <w:szCs w:val="16"/>
              </w:rPr>
              <w:t xml:space="preserve"> + </w:t>
            </w:r>
            <w:r w:rsidR="00DB6717" w:rsidRPr="00B61A7F">
              <w:rPr>
                <w:b/>
                <w:sz w:val="16"/>
                <w:szCs w:val="16"/>
              </w:rPr>
              <w:t>Стр.</w:t>
            </w:r>
            <w:r w:rsidR="003A0793">
              <w:rPr>
                <w:b/>
                <w:sz w:val="16"/>
                <w:szCs w:val="16"/>
              </w:rPr>
              <w:t xml:space="preserve">434 + </w:t>
            </w:r>
            <w:r w:rsidR="00DB6717" w:rsidRPr="00B61A7F">
              <w:rPr>
                <w:b/>
                <w:sz w:val="16"/>
                <w:szCs w:val="16"/>
              </w:rPr>
              <w:t>Стр.</w:t>
            </w:r>
            <w:r w:rsidR="003A0793">
              <w:rPr>
                <w:b/>
                <w:sz w:val="16"/>
                <w:szCs w:val="16"/>
              </w:rPr>
              <w:t>435</w:t>
            </w:r>
            <w:r w:rsidR="00DB6717">
              <w:rPr>
                <w:b/>
                <w:sz w:val="16"/>
                <w:szCs w:val="16"/>
              </w:rPr>
              <w:t xml:space="preserve"> + </w:t>
            </w:r>
            <w:r w:rsidR="00DB6717" w:rsidRPr="00B61A7F">
              <w:rPr>
                <w:b/>
                <w:sz w:val="16"/>
                <w:szCs w:val="16"/>
              </w:rPr>
              <w:t>Стр.</w:t>
            </w:r>
            <w:r w:rsidR="00DB6717">
              <w:rPr>
                <w:b/>
                <w:sz w:val="16"/>
                <w:szCs w:val="16"/>
              </w:rPr>
              <w:t xml:space="preserve">436 + </w:t>
            </w:r>
            <w:r w:rsidR="00DB6717" w:rsidRPr="00B61A7F">
              <w:rPr>
                <w:b/>
                <w:sz w:val="16"/>
                <w:szCs w:val="16"/>
              </w:rPr>
              <w:t>Стр.</w:t>
            </w:r>
            <w:r w:rsidR="00DB6717">
              <w:rPr>
                <w:b/>
                <w:sz w:val="16"/>
                <w:szCs w:val="16"/>
              </w:rPr>
              <w:t>437</w:t>
            </w:r>
          </w:p>
        </w:tc>
        <w:tc>
          <w:tcPr>
            <w:tcW w:w="709"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ПБС,</w:t>
            </w:r>
          </w:p>
          <w:p w:rsidR="00B61A7F" w:rsidRPr="00B61A7F" w:rsidRDefault="00B61A7F"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B61A7F" w:rsidRPr="00B61A7F" w:rsidRDefault="008F17D5" w:rsidP="008F17D5">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B61A7F" w:rsidRPr="00B61A7F" w:rsidRDefault="00B61A7F" w:rsidP="001E24A7">
            <w:pPr>
              <w:jc w:val="center"/>
              <w:rPr>
                <w:b/>
                <w:sz w:val="16"/>
                <w:szCs w:val="16"/>
              </w:rPr>
            </w:pPr>
            <w:r w:rsidRPr="00B61A7F">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280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&gt;=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281+282</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 xml:space="preserve">Стр. 280&lt;Стр.281+ Стр. 282 </w:t>
            </w:r>
            <w:r w:rsidR="00EE5820">
              <w:rPr>
                <w:b/>
                <w:sz w:val="16"/>
                <w:szCs w:val="16"/>
              </w:rPr>
              <w:t>–</w:t>
            </w:r>
            <w:r w:rsidRPr="00B61A7F">
              <w:rPr>
                <w:b/>
                <w:sz w:val="16"/>
                <w:szCs w:val="16"/>
              </w:rPr>
              <w:t xml:space="preserve"> недопустимо </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EE5820"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Pr>
                <w:b/>
                <w:sz w:val="16"/>
                <w:szCs w:val="16"/>
              </w:rPr>
              <w:t>Б</w:t>
            </w:r>
          </w:p>
        </w:tc>
      </w:tr>
      <w:tr w:rsidR="008F17D5" w:rsidTr="008F17D5">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Pr>
                <w:b/>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570</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r w:rsidRPr="00B61A7F">
              <w:rPr>
                <w:b/>
                <w:sz w:val="16"/>
                <w:szCs w:val="16"/>
              </w:rPr>
              <w:t>571+572+573</w:t>
            </w: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B61A7F">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8F17D5">
            <w:pPr>
              <w:jc w:val="center"/>
              <w:rPr>
                <w:b/>
                <w:sz w:val="16"/>
                <w:szCs w:val="16"/>
              </w:rPr>
            </w:pPr>
            <w:r w:rsidRPr="00B61A7F">
              <w:rPr>
                <w:b/>
                <w:sz w:val="16"/>
                <w:szCs w:val="16"/>
              </w:rPr>
              <w:t>Стр. 570</w:t>
            </w:r>
            <w:r w:rsidRPr="008F17D5">
              <w:rPr>
                <w:b/>
                <w:sz w:val="16"/>
                <w:szCs w:val="16"/>
              </w:rPr>
              <w:t>&lt;&gt;</w:t>
            </w:r>
            <w:r w:rsidRPr="00B61A7F">
              <w:rPr>
                <w:b/>
                <w:sz w:val="16"/>
                <w:szCs w:val="16"/>
              </w:rPr>
              <w:t xml:space="preserve"> Стр. 571 +Стр. 572+ Стр. 573 </w:t>
            </w:r>
            <w:r w:rsidR="008D4C6E">
              <w:rPr>
                <w:b/>
                <w:sz w:val="16"/>
                <w:szCs w:val="16"/>
              </w:rPr>
              <w:t>–</w:t>
            </w:r>
            <w:r w:rsidRPr="00B61A7F">
              <w:rPr>
                <w:b/>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8F17D5" w:rsidRPr="00B61A7F" w:rsidRDefault="008F17D5" w:rsidP="001E24A7">
            <w:pPr>
              <w:jc w:val="center"/>
              <w:rPr>
                <w:b/>
                <w:sz w:val="16"/>
                <w:szCs w:val="16"/>
              </w:rPr>
            </w:pPr>
            <w:r w:rsidRPr="00B61A7F">
              <w:rPr>
                <w:b/>
                <w:sz w:val="16"/>
                <w:szCs w:val="16"/>
              </w:rPr>
              <w:t>ПБС,</w:t>
            </w:r>
          </w:p>
          <w:p w:rsidR="008F17D5" w:rsidRPr="00B61A7F" w:rsidRDefault="008F17D5" w:rsidP="001E24A7">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8F17D5" w:rsidRPr="00B61A7F" w:rsidRDefault="008D4C6E" w:rsidP="008F17D5">
            <w:pPr>
              <w:jc w:val="center"/>
              <w:rPr>
                <w:b/>
                <w:sz w:val="16"/>
                <w:szCs w:val="16"/>
              </w:rPr>
            </w:pPr>
            <w:r>
              <w:rPr>
                <w:b/>
                <w:sz w:val="16"/>
                <w:szCs w:val="16"/>
              </w:rPr>
              <w:t>Р</w:t>
            </w:r>
            <w:r w:rsidR="008F17D5">
              <w:rPr>
                <w:b/>
                <w:sz w:val="16"/>
                <w:szCs w:val="16"/>
              </w:rPr>
              <w:t>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8F17D5" w:rsidRPr="008F17D5" w:rsidRDefault="008F17D5" w:rsidP="00B61A7F">
            <w:pPr>
              <w:jc w:val="center"/>
              <w:rPr>
                <w:b/>
                <w:sz w:val="16"/>
                <w:szCs w:val="16"/>
              </w:rPr>
            </w:pPr>
            <w:r>
              <w:rPr>
                <w:b/>
                <w:sz w:val="16"/>
                <w:szCs w:val="16"/>
              </w:rPr>
              <w:t>Б</w:t>
            </w:r>
          </w:p>
        </w:tc>
      </w:tr>
      <w:tr w:rsidR="00F37654" w:rsidTr="00F37654">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F37654">
            <w:pPr>
              <w:jc w:val="center"/>
              <w:rPr>
                <w:b/>
                <w:sz w:val="16"/>
                <w:szCs w:val="16"/>
              </w:rPr>
            </w:pPr>
            <w:r w:rsidRPr="00B61A7F">
              <w:rPr>
                <w:b/>
                <w:sz w:val="16"/>
                <w:szCs w:val="16"/>
              </w:rPr>
              <w:t>57</w:t>
            </w:r>
            <w:r>
              <w:rPr>
                <w:b/>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6A68D4" w:rsidRDefault="00F37654" w:rsidP="000427B6">
            <w:pPr>
              <w:jc w:val="center"/>
              <w:rPr>
                <w:b/>
                <w:sz w:val="16"/>
                <w:szCs w:val="16"/>
                <w:lang w:val="en-US"/>
              </w:rPr>
            </w:pPr>
            <w:r>
              <w:rPr>
                <w:b/>
                <w:sz w:val="16"/>
                <w:szCs w:val="16"/>
                <w:lang w:val="en-US"/>
              </w:rPr>
              <w:t>&lt;</w:t>
            </w:r>
            <w:r w:rsidRPr="00B61A7F">
              <w:rPr>
                <w:b/>
                <w:sz w:val="16"/>
                <w:szCs w:val="16"/>
              </w:rPr>
              <w:t>=</w:t>
            </w:r>
            <w:r>
              <w:rPr>
                <w:b/>
                <w:sz w:val="16"/>
                <w:szCs w:val="16"/>
                <w:lang w:val="en-US"/>
              </w:rPr>
              <w:t>0</w:t>
            </w: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sidRPr="00B61A7F">
              <w:rPr>
                <w:b/>
                <w:sz w:val="16"/>
                <w:szCs w:val="16"/>
              </w:rPr>
              <w:t>ПБС,</w:t>
            </w:r>
          </w:p>
          <w:p w:rsidR="00F37654" w:rsidRPr="00B61A7F" w:rsidRDefault="00F37654" w:rsidP="000427B6">
            <w:pPr>
              <w:jc w:val="center"/>
              <w:rPr>
                <w:b/>
                <w:sz w:val="16"/>
                <w:szCs w:val="16"/>
              </w:rPr>
            </w:pPr>
            <w:r w:rsidRPr="00B61A7F">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F37654" w:rsidRPr="00B61A7F" w:rsidRDefault="00F37654" w:rsidP="000427B6">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F37654" w:rsidRPr="008F17D5" w:rsidRDefault="00F37654" w:rsidP="000427B6">
            <w:pPr>
              <w:jc w:val="center"/>
              <w:rPr>
                <w:b/>
                <w:sz w:val="16"/>
                <w:szCs w:val="16"/>
              </w:rPr>
            </w:pPr>
            <w:r>
              <w:rPr>
                <w:b/>
                <w:sz w:val="16"/>
                <w:szCs w:val="16"/>
              </w:rPr>
              <w:t>Б</w:t>
            </w:r>
          </w:p>
        </w:tc>
      </w:tr>
      <w:tr w:rsidR="0072442E" w:rsidRPr="005F2BEC" w:rsidTr="0072442E">
        <w:trPr>
          <w:trHeight w:val="339"/>
          <w:tblHeader/>
        </w:trPr>
        <w:tc>
          <w:tcPr>
            <w:tcW w:w="567" w:type="dxa"/>
            <w:tcBorders>
              <w:top w:val="single" w:sz="4" w:space="0" w:color="auto"/>
              <w:left w:val="single" w:sz="4" w:space="0" w:color="auto"/>
              <w:bottom w:val="single" w:sz="4" w:space="0" w:color="auto"/>
              <w:right w:val="single" w:sz="4" w:space="0" w:color="auto"/>
            </w:tcBorders>
            <w:vAlign w:val="center"/>
          </w:tcPr>
          <w:p w:rsidR="0072442E" w:rsidRPr="00A13BEA" w:rsidRDefault="0072442E" w:rsidP="0072442E">
            <w:pPr>
              <w:jc w:val="center"/>
              <w:rPr>
                <w:b/>
                <w:sz w:val="16"/>
                <w:szCs w:val="16"/>
              </w:rPr>
            </w:pPr>
            <w:r w:rsidRPr="0072442E">
              <w:rPr>
                <w:b/>
                <w:sz w:val="16"/>
                <w:szCs w:val="16"/>
              </w:rPr>
              <w:t>5</w:t>
            </w:r>
          </w:p>
        </w:tc>
        <w:tc>
          <w:tcPr>
            <w:tcW w:w="567" w:type="dxa"/>
            <w:tcBorders>
              <w:top w:val="single" w:sz="4" w:space="0" w:color="auto"/>
              <w:left w:val="single" w:sz="4" w:space="0" w:color="auto"/>
              <w:bottom w:val="single" w:sz="4" w:space="0" w:color="auto"/>
              <w:right w:val="single" w:sz="4" w:space="0" w:color="auto"/>
            </w:tcBorders>
            <w:vAlign w:val="center"/>
          </w:tcPr>
          <w:p w:rsidR="00FB6ACC" w:rsidRDefault="0072442E" w:rsidP="0072442E">
            <w:pPr>
              <w:jc w:val="center"/>
              <w:rPr>
                <w:b/>
                <w:sz w:val="16"/>
                <w:szCs w:val="16"/>
              </w:rPr>
            </w:pPr>
            <w:r w:rsidRPr="00904930">
              <w:rPr>
                <w:b/>
                <w:sz w:val="16"/>
                <w:szCs w:val="16"/>
              </w:rPr>
              <w:t xml:space="preserve">*, кроме стр. </w:t>
            </w:r>
          </w:p>
          <w:p w:rsidR="0072442E" w:rsidRPr="00904930" w:rsidRDefault="00FB6ACC" w:rsidP="0072442E">
            <w:pPr>
              <w:jc w:val="center"/>
              <w:rPr>
                <w:b/>
                <w:sz w:val="16"/>
                <w:szCs w:val="16"/>
              </w:rPr>
            </w:pPr>
            <w:r>
              <w:rPr>
                <w:b/>
                <w:sz w:val="16"/>
                <w:szCs w:val="16"/>
              </w:rPr>
              <w:t>430,432,550,</w:t>
            </w:r>
            <w:r w:rsidR="0072442E" w:rsidRPr="00904930">
              <w:rPr>
                <w:b/>
                <w:sz w:val="16"/>
                <w:szCs w:val="16"/>
              </w:rPr>
              <w:t>570</w:t>
            </w:r>
            <w:r w:rsidR="0072442E">
              <w:rPr>
                <w:b/>
                <w:sz w:val="16"/>
                <w:szCs w:val="16"/>
              </w:rPr>
              <w:t>,571, 572,573</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6,7</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lang w:val="en-US"/>
              </w:rPr>
            </w:pPr>
            <w:r w:rsidRPr="00904930">
              <w:rPr>
                <w:b/>
                <w:sz w:val="16"/>
                <w:szCs w:val="16"/>
                <w:lang w:val="en-US"/>
              </w:rPr>
              <w:t>&gt;=0</w:t>
            </w: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1218"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p>
        </w:tc>
        <w:tc>
          <w:tcPr>
            <w:tcW w:w="218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Показатели со знаком минус недопустимо</w:t>
            </w:r>
          </w:p>
        </w:tc>
        <w:tc>
          <w:tcPr>
            <w:tcW w:w="709"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ПБС,</w:t>
            </w:r>
          </w:p>
          <w:p w:rsidR="0072442E" w:rsidRPr="00904930" w:rsidRDefault="0072442E" w:rsidP="0072442E">
            <w:pPr>
              <w:jc w:val="center"/>
              <w:rPr>
                <w:b/>
                <w:sz w:val="16"/>
                <w:szCs w:val="16"/>
              </w:rPr>
            </w:pPr>
            <w:r w:rsidRPr="00904930">
              <w:rPr>
                <w:b/>
                <w:sz w:val="16"/>
                <w:szCs w:val="16"/>
              </w:rPr>
              <w:t>РБС, ГРБС.</w:t>
            </w:r>
          </w:p>
        </w:tc>
        <w:tc>
          <w:tcPr>
            <w:tcW w:w="54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Pr>
                <w:b/>
                <w:sz w:val="16"/>
                <w:szCs w:val="16"/>
              </w:rPr>
              <w:t>Реорганизация</w:t>
            </w:r>
          </w:p>
        </w:tc>
        <w:tc>
          <w:tcPr>
            <w:tcW w:w="504" w:type="dxa"/>
            <w:tcBorders>
              <w:top w:val="single" w:sz="4" w:space="0" w:color="auto"/>
              <w:left w:val="single" w:sz="4" w:space="0" w:color="auto"/>
              <w:bottom w:val="single" w:sz="4" w:space="0" w:color="auto"/>
              <w:right w:val="single" w:sz="4" w:space="0" w:color="auto"/>
            </w:tcBorders>
            <w:vAlign w:val="center"/>
          </w:tcPr>
          <w:p w:rsidR="0072442E" w:rsidRPr="00904930" w:rsidRDefault="0072442E" w:rsidP="0072442E">
            <w:pPr>
              <w:jc w:val="center"/>
              <w:rPr>
                <w:b/>
                <w:sz w:val="16"/>
                <w:szCs w:val="16"/>
              </w:rPr>
            </w:pPr>
            <w:r w:rsidRPr="00904930">
              <w:rPr>
                <w:b/>
                <w:sz w:val="16"/>
                <w:szCs w:val="16"/>
              </w:rPr>
              <w:t>Б</w:t>
            </w:r>
          </w:p>
        </w:tc>
      </w:tr>
    </w:tbl>
    <w:p w:rsidR="00B61A7F" w:rsidRPr="00A1781D" w:rsidRDefault="00B61A7F" w:rsidP="00F234EB">
      <w:pPr>
        <w:rPr>
          <w:sz w:val="18"/>
          <w:szCs w:val="18"/>
        </w:rPr>
      </w:pPr>
    </w:p>
    <w:p w:rsidR="00D53E0F" w:rsidRPr="00A1781D" w:rsidRDefault="00D53E0F" w:rsidP="00EB4DBF">
      <w:pPr>
        <w:rPr>
          <w:b/>
          <w:sz w:val="18"/>
          <w:szCs w:val="18"/>
        </w:rPr>
      </w:pPr>
      <w:bookmarkStart w:id="649" w:name="_Toc312766963"/>
      <w:bookmarkEnd w:id="647"/>
    </w:p>
    <w:p w:rsidR="0050546A" w:rsidRPr="00A1781D" w:rsidRDefault="00D44E80" w:rsidP="0050546A">
      <w:pPr>
        <w:pStyle w:val="1"/>
        <w:numPr>
          <w:ilvl w:val="0"/>
          <w:numId w:val="0"/>
        </w:numPr>
        <w:jc w:val="both"/>
        <w:rPr>
          <w:b/>
          <w:sz w:val="18"/>
          <w:szCs w:val="18"/>
        </w:rPr>
      </w:pPr>
      <w:bookmarkStart w:id="650" w:name="_Toc424750558"/>
      <w:bookmarkStart w:id="651" w:name="_Toc216965293"/>
      <w:r w:rsidRPr="00A1781D">
        <w:rPr>
          <w:b/>
          <w:sz w:val="18"/>
          <w:szCs w:val="18"/>
        </w:rPr>
        <w:t>1</w:t>
      </w:r>
      <w:r w:rsidR="00EB4DBF">
        <w:rPr>
          <w:b/>
          <w:sz w:val="18"/>
          <w:szCs w:val="18"/>
        </w:rPr>
        <w:t>6</w:t>
      </w:r>
      <w:r w:rsidRPr="00A1781D">
        <w:rPr>
          <w:b/>
          <w:sz w:val="18"/>
          <w:szCs w:val="18"/>
        </w:rPr>
        <w:t xml:space="preserve">. </w:t>
      </w:r>
      <w:r w:rsidR="00D96A14" w:rsidRPr="00A1781D">
        <w:rPr>
          <w:b/>
          <w:sz w:val="18"/>
          <w:szCs w:val="18"/>
        </w:rPr>
        <w:t>Сведения об исполнении бюджета ф.0503164</w:t>
      </w:r>
      <w:bookmarkEnd w:id="649"/>
      <w:bookmarkEnd w:id="650"/>
      <w:bookmarkEnd w:id="651"/>
      <w:r w:rsidR="0050546A" w:rsidRPr="00A1781D">
        <w:rPr>
          <w:b/>
          <w:sz w:val="18"/>
          <w:szCs w:val="18"/>
        </w:rPr>
        <w:t xml:space="preserve"> </w:t>
      </w:r>
    </w:p>
    <w:p w:rsidR="0029227E" w:rsidRPr="00A1781D" w:rsidRDefault="0029227E" w:rsidP="0029227E">
      <w:pPr>
        <w:rPr>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00"/>
        <w:gridCol w:w="600"/>
        <w:gridCol w:w="1200"/>
        <w:gridCol w:w="1300"/>
        <w:gridCol w:w="1263"/>
        <w:gridCol w:w="3751"/>
        <w:gridCol w:w="851"/>
      </w:tblGrid>
      <w:tr w:rsidR="003B1DC3" w:rsidRPr="00A1781D" w:rsidTr="00483716">
        <w:trPr>
          <w:tblHeader/>
        </w:trPr>
        <w:tc>
          <w:tcPr>
            <w:tcW w:w="508" w:type="dxa"/>
          </w:tcPr>
          <w:p w:rsidR="003B1DC3" w:rsidRPr="00A1781D" w:rsidRDefault="003B1DC3" w:rsidP="00D65A32">
            <w:pPr>
              <w:jc w:val="center"/>
              <w:rPr>
                <w:sz w:val="18"/>
                <w:szCs w:val="18"/>
              </w:rPr>
            </w:pPr>
            <w:r w:rsidRPr="00A1781D">
              <w:rPr>
                <w:sz w:val="18"/>
                <w:szCs w:val="18"/>
              </w:rPr>
              <w:t>№</w:t>
            </w:r>
          </w:p>
          <w:p w:rsidR="003B1DC3" w:rsidRPr="00A1781D" w:rsidRDefault="003B1DC3" w:rsidP="00D65A32">
            <w:pPr>
              <w:jc w:val="center"/>
              <w:rPr>
                <w:sz w:val="18"/>
                <w:szCs w:val="18"/>
              </w:rPr>
            </w:pPr>
            <w:r w:rsidRPr="00A1781D">
              <w:rPr>
                <w:sz w:val="18"/>
                <w:szCs w:val="18"/>
              </w:rPr>
              <w:t>п/п</w:t>
            </w:r>
          </w:p>
        </w:tc>
        <w:tc>
          <w:tcPr>
            <w:tcW w:w="700" w:type="dxa"/>
          </w:tcPr>
          <w:p w:rsidR="003B1DC3" w:rsidRPr="00A1781D" w:rsidRDefault="003B1DC3" w:rsidP="00D65A32">
            <w:pPr>
              <w:jc w:val="center"/>
              <w:rPr>
                <w:sz w:val="18"/>
                <w:szCs w:val="18"/>
              </w:rPr>
            </w:pPr>
            <w:r w:rsidRPr="00A1781D">
              <w:rPr>
                <w:sz w:val="18"/>
                <w:szCs w:val="18"/>
              </w:rPr>
              <w:t>Строка</w:t>
            </w:r>
          </w:p>
        </w:tc>
        <w:tc>
          <w:tcPr>
            <w:tcW w:w="600" w:type="dxa"/>
          </w:tcPr>
          <w:p w:rsidR="003B1DC3" w:rsidRPr="00A1781D" w:rsidRDefault="003B1DC3" w:rsidP="00D65A32">
            <w:pPr>
              <w:jc w:val="center"/>
              <w:rPr>
                <w:sz w:val="18"/>
                <w:szCs w:val="18"/>
              </w:rPr>
            </w:pPr>
            <w:r w:rsidRPr="00A1781D">
              <w:rPr>
                <w:sz w:val="18"/>
                <w:szCs w:val="18"/>
              </w:rPr>
              <w:t>Графа</w:t>
            </w:r>
          </w:p>
        </w:tc>
        <w:tc>
          <w:tcPr>
            <w:tcW w:w="1200" w:type="dxa"/>
          </w:tcPr>
          <w:p w:rsidR="003B1DC3" w:rsidRPr="00A1781D" w:rsidRDefault="003B1DC3" w:rsidP="00D65A32">
            <w:pPr>
              <w:jc w:val="center"/>
              <w:rPr>
                <w:sz w:val="18"/>
                <w:szCs w:val="18"/>
              </w:rPr>
            </w:pPr>
            <w:r w:rsidRPr="00A1781D">
              <w:rPr>
                <w:sz w:val="18"/>
                <w:szCs w:val="18"/>
              </w:rPr>
              <w:t>Соотношение</w:t>
            </w:r>
          </w:p>
        </w:tc>
        <w:tc>
          <w:tcPr>
            <w:tcW w:w="1300" w:type="dxa"/>
          </w:tcPr>
          <w:p w:rsidR="003B1DC3" w:rsidRPr="00A1781D" w:rsidRDefault="003B1DC3" w:rsidP="00D65A32">
            <w:pPr>
              <w:jc w:val="center"/>
              <w:rPr>
                <w:sz w:val="18"/>
                <w:szCs w:val="18"/>
              </w:rPr>
            </w:pPr>
            <w:r w:rsidRPr="00A1781D">
              <w:rPr>
                <w:sz w:val="18"/>
                <w:szCs w:val="18"/>
              </w:rPr>
              <w:t>Строка</w:t>
            </w:r>
          </w:p>
        </w:tc>
        <w:tc>
          <w:tcPr>
            <w:tcW w:w="1263" w:type="dxa"/>
          </w:tcPr>
          <w:p w:rsidR="003B1DC3" w:rsidRPr="00A1781D" w:rsidRDefault="003B1DC3" w:rsidP="00D65A32">
            <w:pPr>
              <w:jc w:val="center"/>
              <w:rPr>
                <w:sz w:val="18"/>
                <w:szCs w:val="18"/>
              </w:rPr>
            </w:pPr>
            <w:r w:rsidRPr="00A1781D">
              <w:rPr>
                <w:sz w:val="18"/>
                <w:szCs w:val="18"/>
              </w:rPr>
              <w:t>Графа</w:t>
            </w:r>
          </w:p>
        </w:tc>
        <w:tc>
          <w:tcPr>
            <w:tcW w:w="3751" w:type="dxa"/>
          </w:tcPr>
          <w:p w:rsidR="003B1DC3" w:rsidRPr="00A1781D" w:rsidRDefault="003B1DC3" w:rsidP="00D65A32">
            <w:pPr>
              <w:jc w:val="center"/>
              <w:rPr>
                <w:sz w:val="18"/>
                <w:szCs w:val="18"/>
              </w:rPr>
            </w:pPr>
            <w:r w:rsidRPr="00A1781D">
              <w:rPr>
                <w:sz w:val="18"/>
                <w:szCs w:val="18"/>
              </w:rPr>
              <w:t>Контроль показателя</w:t>
            </w:r>
          </w:p>
          <w:p w:rsidR="003B1DC3" w:rsidRPr="00A1781D" w:rsidRDefault="003B1DC3" w:rsidP="00D65A32">
            <w:pPr>
              <w:jc w:val="center"/>
              <w:rPr>
                <w:sz w:val="18"/>
                <w:szCs w:val="18"/>
              </w:rPr>
            </w:pPr>
          </w:p>
        </w:tc>
        <w:tc>
          <w:tcPr>
            <w:tcW w:w="851" w:type="dxa"/>
          </w:tcPr>
          <w:p w:rsidR="003B1DC3" w:rsidRPr="00A1781D" w:rsidRDefault="00310156" w:rsidP="00D65A32">
            <w:pPr>
              <w:jc w:val="center"/>
              <w:rPr>
                <w:sz w:val="18"/>
                <w:szCs w:val="18"/>
              </w:rPr>
            </w:pPr>
            <w:r w:rsidRPr="00A1781D">
              <w:rPr>
                <w:sz w:val="18"/>
                <w:szCs w:val="18"/>
              </w:rPr>
              <w:t>Тип контроля</w:t>
            </w:r>
          </w:p>
        </w:tc>
      </w:tr>
      <w:tr w:rsidR="003B1DC3" w:rsidRPr="00A1781D" w:rsidTr="00483716">
        <w:tc>
          <w:tcPr>
            <w:tcW w:w="508" w:type="dxa"/>
          </w:tcPr>
          <w:p w:rsidR="003B1DC3" w:rsidRPr="00A1781D" w:rsidRDefault="003B1DC3" w:rsidP="00D65A32">
            <w:pPr>
              <w:rPr>
                <w:sz w:val="18"/>
                <w:szCs w:val="18"/>
              </w:rPr>
            </w:pPr>
            <w:r w:rsidRPr="00A1781D">
              <w:rPr>
                <w:sz w:val="18"/>
                <w:szCs w:val="18"/>
              </w:rPr>
              <w:t>1</w:t>
            </w:r>
          </w:p>
        </w:tc>
        <w:tc>
          <w:tcPr>
            <w:tcW w:w="700" w:type="dxa"/>
          </w:tcPr>
          <w:p w:rsidR="003B1DC3" w:rsidRPr="00A1781D" w:rsidRDefault="003B1DC3" w:rsidP="00D65A32">
            <w:pPr>
              <w:rPr>
                <w:sz w:val="18"/>
                <w:szCs w:val="18"/>
              </w:rPr>
            </w:pPr>
            <w:r w:rsidRPr="00A1781D">
              <w:rPr>
                <w:sz w:val="18"/>
                <w:szCs w:val="18"/>
              </w:rPr>
              <w:t>Строка 010 Доходы бюджета всего</w:t>
            </w:r>
          </w:p>
        </w:tc>
        <w:tc>
          <w:tcPr>
            <w:tcW w:w="600" w:type="dxa"/>
          </w:tcPr>
          <w:p w:rsidR="003B1DC3" w:rsidRPr="00A1781D" w:rsidRDefault="003B1DC3" w:rsidP="00F505AE">
            <w:pPr>
              <w:rPr>
                <w:sz w:val="18"/>
                <w:szCs w:val="18"/>
              </w:rPr>
            </w:pPr>
            <w:r w:rsidRPr="00A1781D">
              <w:rPr>
                <w:sz w:val="18"/>
                <w:szCs w:val="18"/>
              </w:rPr>
              <w:t>3,5</w:t>
            </w:r>
          </w:p>
        </w:tc>
        <w:tc>
          <w:tcPr>
            <w:tcW w:w="1200" w:type="dxa"/>
          </w:tcPr>
          <w:p w:rsidR="003B1DC3" w:rsidRPr="00A1781D" w:rsidRDefault="003B1DC3" w:rsidP="00D65A32">
            <w:pPr>
              <w:rPr>
                <w:sz w:val="18"/>
                <w:szCs w:val="18"/>
              </w:rPr>
            </w:pPr>
            <w:r w:rsidRPr="00A1781D">
              <w:rPr>
                <w:sz w:val="18"/>
                <w:szCs w:val="18"/>
              </w:rPr>
              <w:t>=</w:t>
            </w:r>
          </w:p>
        </w:tc>
        <w:tc>
          <w:tcPr>
            <w:tcW w:w="1300" w:type="dxa"/>
          </w:tcPr>
          <w:p w:rsidR="003B1DC3" w:rsidRPr="00A1781D" w:rsidRDefault="003B1DC3" w:rsidP="00D65A32">
            <w:pPr>
              <w:rPr>
                <w:sz w:val="18"/>
                <w:szCs w:val="18"/>
              </w:rPr>
            </w:pPr>
            <w:proofErr w:type="gramStart"/>
            <w:r w:rsidRPr="00A1781D">
              <w:rPr>
                <w:sz w:val="18"/>
                <w:szCs w:val="18"/>
              </w:rPr>
              <w:t>Сумма  детализированных</w:t>
            </w:r>
            <w:proofErr w:type="gramEnd"/>
            <w:r w:rsidRPr="00A1781D">
              <w:rPr>
                <w:sz w:val="18"/>
                <w:szCs w:val="18"/>
              </w:rPr>
              <w:t xml:space="preserve"> строк 010, формирующих строку «Доходы бюджета – Всего» 010</w:t>
            </w:r>
          </w:p>
        </w:tc>
        <w:tc>
          <w:tcPr>
            <w:tcW w:w="1263" w:type="dxa"/>
          </w:tcPr>
          <w:p w:rsidR="003B1DC3" w:rsidRPr="00A1781D" w:rsidRDefault="003B1DC3" w:rsidP="00D65A32">
            <w:pPr>
              <w:rPr>
                <w:sz w:val="18"/>
                <w:szCs w:val="18"/>
              </w:rPr>
            </w:pPr>
            <w:r w:rsidRPr="00A1781D">
              <w:rPr>
                <w:sz w:val="18"/>
                <w:szCs w:val="18"/>
              </w:rPr>
              <w:t>3,5</w:t>
            </w:r>
          </w:p>
        </w:tc>
        <w:tc>
          <w:tcPr>
            <w:tcW w:w="3751" w:type="dxa"/>
          </w:tcPr>
          <w:p w:rsidR="003B1DC3" w:rsidRPr="00A1781D" w:rsidRDefault="003B1DC3" w:rsidP="00D65A32">
            <w:pPr>
              <w:rPr>
                <w:sz w:val="18"/>
                <w:szCs w:val="18"/>
              </w:rPr>
            </w:pPr>
            <w:r w:rsidRPr="00A1781D">
              <w:rPr>
                <w:sz w:val="18"/>
                <w:szCs w:val="18"/>
              </w:rPr>
              <w:t>Итоговая сумма по разделу 1 доходы не соответствует сумме детализированных строк</w:t>
            </w:r>
          </w:p>
        </w:tc>
        <w:tc>
          <w:tcPr>
            <w:tcW w:w="851" w:type="dxa"/>
          </w:tcPr>
          <w:p w:rsidR="003B1DC3" w:rsidRPr="00A1781D" w:rsidRDefault="003A6783" w:rsidP="00D65A32">
            <w:pPr>
              <w:rPr>
                <w:sz w:val="18"/>
                <w:szCs w:val="18"/>
              </w:rPr>
            </w:pPr>
            <w:r w:rsidRPr="00A1781D">
              <w:rPr>
                <w:sz w:val="18"/>
                <w:szCs w:val="18"/>
              </w:rPr>
              <w:t>блокирующий</w:t>
            </w:r>
          </w:p>
        </w:tc>
      </w:tr>
      <w:tr w:rsidR="00891E40" w:rsidRPr="00A1781D" w:rsidTr="00483716">
        <w:tc>
          <w:tcPr>
            <w:tcW w:w="508" w:type="dxa"/>
          </w:tcPr>
          <w:p w:rsidR="00891E40" w:rsidRPr="00A1781D" w:rsidRDefault="00891E40" w:rsidP="00D65A32">
            <w:pPr>
              <w:rPr>
                <w:sz w:val="18"/>
                <w:szCs w:val="18"/>
              </w:rPr>
            </w:pPr>
            <w:r w:rsidRPr="00A1781D">
              <w:rPr>
                <w:sz w:val="18"/>
                <w:szCs w:val="18"/>
              </w:rPr>
              <w:t>1.1</w:t>
            </w:r>
          </w:p>
        </w:tc>
        <w:tc>
          <w:tcPr>
            <w:tcW w:w="700" w:type="dxa"/>
          </w:tcPr>
          <w:p w:rsidR="00891E40" w:rsidRPr="00A1781D" w:rsidRDefault="00891E40" w:rsidP="00090426">
            <w:pPr>
              <w:rPr>
                <w:sz w:val="18"/>
                <w:szCs w:val="18"/>
              </w:rPr>
            </w:pPr>
            <w:r w:rsidRPr="00A1781D">
              <w:rPr>
                <w:sz w:val="18"/>
                <w:szCs w:val="18"/>
              </w:rPr>
              <w:t>Строки раздела 1</w:t>
            </w:r>
          </w:p>
        </w:tc>
        <w:tc>
          <w:tcPr>
            <w:tcW w:w="600" w:type="dxa"/>
          </w:tcPr>
          <w:p w:rsidR="00891E40" w:rsidRPr="00A1781D" w:rsidRDefault="005E2A45" w:rsidP="00D63977">
            <w:pPr>
              <w:rPr>
                <w:sz w:val="18"/>
                <w:szCs w:val="18"/>
              </w:rPr>
            </w:pPr>
            <w:r w:rsidRPr="00A1781D">
              <w:rPr>
                <w:sz w:val="18"/>
                <w:szCs w:val="18"/>
              </w:rPr>
              <w:t>6</w:t>
            </w:r>
          </w:p>
        </w:tc>
        <w:tc>
          <w:tcPr>
            <w:tcW w:w="1200" w:type="dxa"/>
          </w:tcPr>
          <w:p w:rsidR="00891E40" w:rsidRPr="00A1781D" w:rsidRDefault="005E2A45" w:rsidP="00D65A32">
            <w:pPr>
              <w:rPr>
                <w:sz w:val="18"/>
                <w:szCs w:val="18"/>
                <w:lang w:val="en-US"/>
              </w:rPr>
            </w:pPr>
            <w:r w:rsidRPr="00A1781D">
              <w:rPr>
                <w:sz w:val="18"/>
                <w:szCs w:val="18"/>
                <w:lang w:val="en-US"/>
              </w:rPr>
              <w:t>&gt;</w:t>
            </w:r>
            <w:r w:rsidR="00891E40" w:rsidRPr="00A1781D">
              <w:rPr>
                <w:sz w:val="18"/>
                <w:szCs w:val="18"/>
                <w:lang w:val="en-US"/>
              </w:rPr>
              <w:t xml:space="preserve"> 0</w:t>
            </w:r>
          </w:p>
        </w:tc>
        <w:tc>
          <w:tcPr>
            <w:tcW w:w="1300" w:type="dxa"/>
          </w:tcPr>
          <w:p w:rsidR="00891E40" w:rsidRPr="00A1781D" w:rsidRDefault="00891E40" w:rsidP="00D65A32">
            <w:pPr>
              <w:rPr>
                <w:sz w:val="18"/>
                <w:szCs w:val="18"/>
              </w:rPr>
            </w:pPr>
            <w:r w:rsidRPr="00A1781D">
              <w:rPr>
                <w:sz w:val="18"/>
                <w:szCs w:val="18"/>
              </w:rPr>
              <w:t>Строки раздела 1</w:t>
            </w:r>
          </w:p>
        </w:tc>
        <w:tc>
          <w:tcPr>
            <w:tcW w:w="1263" w:type="dxa"/>
          </w:tcPr>
          <w:p w:rsidR="00891E40" w:rsidRPr="00A1781D" w:rsidRDefault="00891E40" w:rsidP="00090426">
            <w:pPr>
              <w:rPr>
                <w:sz w:val="18"/>
                <w:szCs w:val="18"/>
              </w:rPr>
            </w:pPr>
          </w:p>
        </w:tc>
        <w:tc>
          <w:tcPr>
            <w:tcW w:w="3751" w:type="dxa"/>
          </w:tcPr>
          <w:p w:rsidR="00891E40" w:rsidRPr="00A1781D" w:rsidRDefault="00B75887" w:rsidP="00EB4919">
            <w:pPr>
              <w:rPr>
                <w:sz w:val="18"/>
                <w:szCs w:val="18"/>
              </w:rPr>
            </w:pPr>
            <w:r w:rsidRPr="00A1781D">
              <w:rPr>
                <w:sz w:val="18"/>
                <w:szCs w:val="18"/>
              </w:rPr>
              <w:t xml:space="preserve">Графа 6 </w:t>
            </w:r>
            <w:r w:rsidR="00AF6233" w:rsidRPr="00A1781D">
              <w:rPr>
                <w:sz w:val="18"/>
                <w:szCs w:val="18"/>
              </w:rPr>
              <w:t>раздел</w:t>
            </w:r>
            <w:r w:rsidR="00F8443A" w:rsidRPr="00A1781D">
              <w:rPr>
                <w:sz w:val="18"/>
                <w:szCs w:val="18"/>
              </w:rPr>
              <w:t>а</w:t>
            </w:r>
            <w:r w:rsidR="00AF6233" w:rsidRPr="00A1781D">
              <w:rPr>
                <w:sz w:val="18"/>
                <w:szCs w:val="18"/>
              </w:rPr>
              <w:t xml:space="preserve"> 1 </w:t>
            </w:r>
            <w:r w:rsidRPr="00A1781D">
              <w:rPr>
                <w:sz w:val="18"/>
                <w:szCs w:val="18"/>
              </w:rPr>
              <w:t xml:space="preserve">меньше нуля </w:t>
            </w:r>
            <w:r w:rsidR="00EE5820">
              <w:rPr>
                <w:sz w:val="18"/>
                <w:szCs w:val="18"/>
              </w:rPr>
              <w:t>–</w:t>
            </w:r>
            <w:r w:rsidRPr="00A1781D">
              <w:rPr>
                <w:sz w:val="18"/>
                <w:szCs w:val="18"/>
              </w:rPr>
              <w:t xml:space="preserve"> недопустимо</w:t>
            </w:r>
          </w:p>
        </w:tc>
        <w:tc>
          <w:tcPr>
            <w:tcW w:w="851" w:type="dxa"/>
          </w:tcPr>
          <w:p w:rsidR="00891E40"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2</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D65A32">
            <w:pPr>
              <w:rPr>
                <w:sz w:val="18"/>
                <w:szCs w:val="18"/>
              </w:rPr>
            </w:pPr>
            <w:r w:rsidRPr="00A1781D">
              <w:rPr>
                <w:sz w:val="18"/>
                <w:szCs w:val="18"/>
              </w:rPr>
              <w:t>(Гр.5/ Гр.3)*100</w:t>
            </w:r>
          </w:p>
        </w:tc>
        <w:tc>
          <w:tcPr>
            <w:tcW w:w="1200" w:type="dxa"/>
          </w:tcPr>
          <w:p w:rsidR="00B75887" w:rsidRPr="00A1781D" w:rsidRDefault="00B75887" w:rsidP="00D65A32">
            <w:pPr>
              <w:rPr>
                <w:sz w:val="18"/>
                <w:szCs w:val="18"/>
              </w:rPr>
            </w:pPr>
            <w:proofErr w:type="gramStart"/>
            <w:r w:rsidRPr="00A1781D">
              <w:rPr>
                <w:sz w:val="18"/>
                <w:szCs w:val="18"/>
              </w:rPr>
              <w:t>&lt; 20</w:t>
            </w:r>
            <w:proofErr w:type="gramEnd"/>
            <w:r w:rsidRPr="00A1781D">
              <w:rPr>
                <w:sz w:val="18"/>
                <w:szCs w:val="18"/>
              </w:rPr>
              <w:t xml:space="preserve">% (1 квартал), 45% (2 квартал), 70% (3 квартал) </w:t>
            </w: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r w:rsidRPr="00A1781D">
              <w:rPr>
                <w:sz w:val="18"/>
                <w:szCs w:val="18"/>
              </w:rPr>
              <w:t>6</w:t>
            </w:r>
          </w:p>
        </w:tc>
        <w:tc>
          <w:tcPr>
            <w:tcW w:w="3751" w:type="dxa"/>
          </w:tcPr>
          <w:p w:rsidR="00B75887" w:rsidRPr="00A1781D" w:rsidRDefault="00B75887" w:rsidP="00EB4919">
            <w:pPr>
              <w:rPr>
                <w:sz w:val="18"/>
                <w:szCs w:val="18"/>
              </w:rPr>
            </w:pPr>
            <w:r w:rsidRPr="00A1781D">
              <w:rPr>
                <w:sz w:val="18"/>
                <w:szCs w:val="18"/>
              </w:rPr>
              <w:t xml:space="preserve">Соотношение фактического исполнения к </w:t>
            </w:r>
            <w:proofErr w:type="gramStart"/>
            <w:r w:rsidRPr="00A1781D">
              <w:rPr>
                <w:sz w:val="18"/>
                <w:szCs w:val="18"/>
              </w:rPr>
              <w:t>утвержденному  не</w:t>
            </w:r>
            <w:proofErr w:type="gramEnd"/>
            <w:r w:rsidRPr="00A1781D">
              <w:rPr>
                <w:sz w:val="18"/>
                <w:szCs w:val="18"/>
              </w:rPr>
              <w:t xml:space="preserve"> соответствует установленному критерию, кроме показателей по строкам Итого расходов (код 200), Дефицит/профицит (код 450) </w:t>
            </w:r>
            <w:r w:rsidR="00EE5820">
              <w:rPr>
                <w:sz w:val="18"/>
                <w:szCs w:val="18"/>
              </w:rPr>
              <w:t>–</w:t>
            </w:r>
            <w:r w:rsidRPr="00A1781D">
              <w:rPr>
                <w:sz w:val="18"/>
                <w:szCs w:val="18"/>
              </w:rPr>
              <w:t xml:space="preserve"> недопустимо</w:t>
            </w:r>
          </w:p>
        </w:tc>
        <w:tc>
          <w:tcPr>
            <w:tcW w:w="851" w:type="dxa"/>
          </w:tcPr>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3</w:t>
            </w:r>
          </w:p>
        </w:tc>
        <w:tc>
          <w:tcPr>
            <w:tcW w:w="700" w:type="dxa"/>
          </w:tcPr>
          <w:p w:rsidR="00B75887" w:rsidRPr="00A1781D" w:rsidRDefault="00B75887" w:rsidP="00D65A32">
            <w:pPr>
              <w:rPr>
                <w:sz w:val="18"/>
                <w:szCs w:val="18"/>
              </w:rPr>
            </w:pPr>
            <w:r w:rsidRPr="00A1781D">
              <w:rPr>
                <w:sz w:val="18"/>
                <w:szCs w:val="18"/>
              </w:rPr>
              <w:t>Строки раздела 2</w:t>
            </w:r>
          </w:p>
        </w:tc>
        <w:tc>
          <w:tcPr>
            <w:tcW w:w="600" w:type="dxa"/>
          </w:tcPr>
          <w:p w:rsidR="00B75887" w:rsidRPr="00A1781D" w:rsidRDefault="00B75887" w:rsidP="00F505AE">
            <w:pPr>
              <w:rPr>
                <w:sz w:val="18"/>
                <w:szCs w:val="18"/>
              </w:rPr>
            </w:pPr>
            <w:r w:rsidRPr="00A1781D">
              <w:rPr>
                <w:sz w:val="18"/>
                <w:szCs w:val="18"/>
              </w:rPr>
              <w:t>Гр.5</w:t>
            </w:r>
            <w:r w:rsidRPr="00A1781D">
              <w:rPr>
                <w:sz w:val="18"/>
                <w:szCs w:val="18"/>
                <w:lang w:val="en-US"/>
              </w:rPr>
              <w:t xml:space="preserve"> </w:t>
            </w:r>
            <w:r w:rsidR="00EE5820">
              <w:rPr>
                <w:sz w:val="18"/>
                <w:szCs w:val="18"/>
                <w:lang w:val="en-US"/>
              </w:rPr>
              <w:t>–</w:t>
            </w:r>
            <w:r w:rsidRPr="00A1781D">
              <w:rPr>
                <w:sz w:val="18"/>
                <w:szCs w:val="18"/>
                <w:lang w:val="en-US"/>
              </w:rPr>
              <w:t xml:space="preserve"> </w:t>
            </w:r>
            <w:r w:rsidRPr="00A1781D">
              <w:rPr>
                <w:sz w:val="18"/>
                <w:szCs w:val="18"/>
              </w:rPr>
              <w:t>Гр.3</w:t>
            </w:r>
          </w:p>
        </w:tc>
        <w:tc>
          <w:tcPr>
            <w:tcW w:w="1200" w:type="dxa"/>
          </w:tcPr>
          <w:p w:rsidR="00B75887" w:rsidRPr="00A1781D" w:rsidRDefault="00B75887" w:rsidP="00D65A32">
            <w:pPr>
              <w:rPr>
                <w:sz w:val="18"/>
                <w:szCs w:val="18"/>
              </w:rPr>
            </w:pPr>
            <w:proofErr w:type="gramStart"/>
            <w:r w:rsidRPr="00A1781D">
              <w:rPr>
                <w:sz w:val="18"/>
                <w:szCs w:val="18"/>
              </w:rPr>
              <w:t>&lt;  -</w:t>
            </w:r>
            <w:proofErr w:type="gramEnd"/>
            <w:r w:rsidRPr="00A1781D">
              <w:rPr>
                <w:sz w:val="18"/>
                <w:szCs w:val="18"/>
              </w:rPr>
              <w:t xml:space="preserve"> 300</w:t>
            </w:r>
            <w:r w:rsidRPr="00A1781D">
              <w:rPr>
                <w:sz w:val="18"/>
                <w:szCs w:val="18"/>
                <w:lang w:val="en-US"/>
              </w:rPr>
              <w:t> </w:t>
            </w:r>
            <w:r w:rsidRPr="00A1781D">
              <w:rPr>
                <w:sz w:val="18"/>
                <w:szCs w:val="18"/>
              </w:rPr>
              <w:t xml:space="preserve">000 000 (год) или </w:t>
            </w:r>
            <w:r w:rsidRPr="00A1781D">
              <w:rPr>
                <w:sz w:val="18"/>
                <w:szCs w:val="18"/>
                <w:lang w:val="en-US"/>
              </w:rPr>
              <w:t>&lt;</w:t>
            </w:r>
            <w:r w:rsidRPr="00A1781D">
              <w:rPr>
                <w:sz w:val="18"/>
                <w:szCs w:val="18"/>
              </w:rPr>
              <w:t xml:space="preserve"> </w:t>
            </w:r>
            <w:r w:rsidRPr="00A1781D">
              <w:rPr>
                <w:sz w:val="18"/>
                <w:szCs w:val="18"/>
                <w:lang w:val="en-US"/>
              </w:rPr>
              <w:t xml:space="preserve">95%  </w:t>
            </w:r>
            <w:r w:rsidRPr="00A1781D">
              <w:rPr>
                <w:sz w:val="18"/>
                <w:szCs w:val="18"/>
              </w:rPr>
              <w:t>от графы 3</w:t>
            </w:r>
          </w:p>
          <w:p w:rsidR="00B75887" w:rsidRPr="00A1781D" w:rsidRDefault="00B75887" w:rsidP="00D65A32">
            <w:pPr>
              <w:rPr>
                <w:sz w:val="18"/>
                <w:szCs w:val="18"/>
              </w:rPr>
            </w:pPr>
          </w:p>
        </w:tc>
        <w:tc>
          <w:tcPr>
            <w:tcW w:w="1300" w:type="dxa"/>
          </w:tcPr>
          <w:p w:rsidR="00B75887" w:rsidRPr="00A1781D" w:rsidRDefault="00B75887" w:rsidP="00D65A32">
            <w:pPr>
              <w:rPr>
                <w:sz w:val="18"/>
                <w:szCs w:val="18"/>
              </w:rPr>
            </w:pPr>
            <w:r w:rsidRPr="00A1781D">
              <w:rPr>
                <w:sz w:val="18"/>
                <w:szCs w:val="18"/>
              </w:rPr>
              <w:t>Строки раздела 2</w:t>
            </w:r>
          </w:p>
          <w:p w:rsidR="00B75887" w:rsidRPr="00A1781D" w:rsidRDefault="00B75887" w:rsidP="00D65A32">
            <w:pPr>
              <w:rPr>
                <w:sz w:val="18"/>
                <w:szCs w:val="18"/>
              </w:rPr>
            </w:pPr>
          </w:p>
        </w:tc>
        <w:tc>
          <w:tcPr>
            <w:tcW w:w="1263" w:type="dxa"/>
          </w:tcPr>
          <w:p w:rsidR="00B75887" w:rsidRPr="00A1781D" w:rsidRDefault="00B75887" w:rsidP="00D65A32">
            <w:pPr>
              <w:rPr>
                <w:sz w:val="18"/>
                <w:szCs w:val="18"/>
              </w:rPr>
            </w:pPr>
          </w:p>
        </w:tc>
        <w:tc>
          <w:tcPr>
            <w:tcW w:w="3751" w:type="dxa"/>
          </w:tcPr>
          <w:p w:rsidR="00B75887" w:rsidRPr="00A1781D" w:rsidRDefault="00B75887" w:rsidP="00D65A32">
            <w:pPr>
              <w:rPr>
                <w:sz w:val="18"/>
                <w:szCs w:val="18"/>
              </w:rPr>
            </w:pPr>
            <w:r w:rsidRPr="00A1781D">
              <w:rPr>
                <w:sz w:val="18"/>
                <w:szCs w:val="18"/>
              </w:rPr>
              <w:t xml:space="preserve">Соотношение фактического исполнения к </w:t>
            </w:r>
            <w:proofErr w:type="gramStart"/>
            <w:r w:rsidRPr="00A1781D">
              <w:rPr>
                <w:sz w:val="18"/>
                <w:szCs w:val="18"/>
              </w:rPr>
              <w:t>утвержденному  не</w:t>
            </w:r>
            <w:proofErr w:type="gramEnd"/>
            <w:r w:rsidRPr="00A1781D">
              <w:rPr>
                <w:sz w:val="18"/>
                <w:szCs w:val="18"/>
              </w:rPr>
              <w:t xml:space="preserve"> соответствует установленному критерию, кроме показателей по строкам Итого расходов (код 200), Дефицит/профицит (код 450) </w:t>
            </w:r>
            <w:r w:rsidR="008D4C6E">
              <w:rPr>
                <w:sz w:val="18"/>
                <w:szCs w:val="18"/>
              </w:rPr>
              <w:t>–</w:t>
            </w:r>
            <w:r w:rsidRPr="00A1781D">
              <w:rPr>
                <w:sz w:val="18"/>
                <w:szCs w:val="18"/>
              </w:rPr>
              <w:t xml:space="preserve"> недопустимо</w:t>
            </w:r>
          </w:p>
        </w:tc>
        <w:tc>
          <w:tcPr>
            <w:tcW w:w="851" w:type="dxa"/>
          </w:tcPr>
          <w:p w:rsidR="00B75887" w:rsidRDefault="00B75887" w:rsidP="00D65A32">
            <w:pPr>
              <w:rPr>
                <w:sz w:val="18"/>
                <w:szCs w:val="18"/>
              </w:rPr>
            </w:pPr>
            <w:r w:rsidRPr="00A1781D">
              <w:rPr>
                <w:sz w:val="18"/>
                <w:szCs w:val="18"/>
              </w:rPr>
              <w:t>ГРБС</w:t>
            </w:r>
          </w:p>
          <w:p w:rsidR="003A6783"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t>4</w:t>
            </w:r>
          </w:p>
        </w:tc>
        <w:tc>
          <w:tcPr>
            <w:tcW w:w="700" w:type="dxa"/>
          </w:tcPr>
          <w:p w:rsidR="00B75887" w:rsidRPr="00A1781D" w:rsidRDefault="00B75887" w:rsidP="00D65A32">
            <w:pPr>
              <w:rPr>
                <w:sz w:val="18"/>
                <w:szCs w:val="18"/>
              </w:rPr>
            </w:pPr>
            <w:r w:rsidRPr="00A1781D">
              <w:rPr>
                <w:sz w:val="18"/>
                <w:szCs w:val="18"/>
              </w:rPr>
              <w:t>450</w:t>
            </w:r>
          </w:p>
        </w:tc>
        <w:tc>
          <w:tcPr>
            <w:tcW w:w="600" w:type="dxa"/>
          </w:tcPr>
          <w:p w:rsidR="00B75887" w:rsidRPr="00A1781D" w:rsidRDefault="00B75887" w:rsidP="00D65A32">
            <w:pPr>
              <w:rPr>
                <w:sz w:val="18"/>
                <w:szCs w:val="18"/>
              </w:rPr>
            </w:pPr>
            <w:r w:rsidRPr="00A1781D">
              <w:rPr>
                <w:sz w:val="18"/>
                <w:szCs w:val="18"/>
              </w:rPr>
              <w:t>5</w:t>
            </w:r>
          </w:p>
        </w:tc>
        <w:tc>
          <w:tcPr>
            <w:tcW w:w="1200" w:type="dxa"/>
          </w:tcPr>
          <w:p w:rsidR="00B75887" w:rsidRPr="00A1781D" w:rsidRDefault="00B75887" w:rsidP="00D65A32">
            <w:pPr>
              <w:rPr>
                <w:sz w:val="18"/>
                <w:szCs w:val="18"/>
              </w:rPr>
            </w:pPr>
            <w:r w:rsidRPr="00A1781D">
              <w:rPr>
                <w:sz w:val="18"/>
                <w:szCs w:val="18"/>
              </w:rPr>
              <w:t>=</w:t>
            </w:r>
          </w:p>
        </w:tc>
        <w:tc>
          <w:tcPr>
            <w:tcW w:w="1300" w:type="dxa"/>
          </w:tcPr>
          <w:p w:rsidR="00B75887" w:rsidRPr="00A1781D" w:rsidRDefault="00B75887" w:rsidP="00D65A32">
            <w:pPr>
              <w:rPr>
                <w:sz w:val="18"/>
                <w:szCs w:val="18"/>
              </w:rPr>
            </w:pPr>
            <w:r w:rsidRPr="00A1781D">
              <w:rPr>
                <w:sz w:val="18"/>
                <w:szCs w:val="18"/>
              </w:rPr>
              <w:t xml:space="preserve">010 </w:t>
            </w:r>
            <w:r w:rsidR="00EE5820">
              <w:rPr>
                <w:sz w:val="18"/>
                <w:szCs w:val="18"/>
              </w:rPr>
              <w:t>–</w:t>
            </w:r>
            <w:r w:rsidRPr="00A1781D">
              <w:rPr>
                <w:sz w:val="18"/>
                <w:szCs w:val="18"/>
              </w:rPr>
              <w:t xml:space="preserve"> 200</w:t>
            </w:r>
          </w:p>
        </w:tc>
        <w:tc>
          <w:tcPr>
            <w:tcW w:w="1263" w:type="dxa"/>
          </w:tcPr>
          <w:p w:rsidR="00B75887" w:rsidRPr="00A1781D" w:rsidRDefault="00B75887" w:rsidP="00D65A32">
            <w:pPr>
              <w:rPr>
                <w:sz w:val="18"/>
                <w:szCs w:val="18"/>
              </w:rPr>
            </w:pPr>
            <w:r w:rsidRPr="00A1781D">
              <w:rPr>
                <w:sz w:val="18"/>
                <w:szCs w:val="18"/>
              </w:rPr>
              <w:t>5</w:t>
            </w:r>
          </w:p>
        </w:tc>
        <w:tc>
          <w:tcPr>
            <w:tcW w:w="3751" w:type="dxa"/>
          </w:tcPr>
          <w:p w:rsidR="00B75887" w:rsidRPr="00A1781D" w:rsidRDefault="00B75887" w:rsidP="00EB4919">
            <w:pPr>
              <w:rPr>
                <w:sz w:val="18"/>
                <w:szCs w:val="18"/>
              </w:rPr>
            </w:pPr>
            <w:r w:rsidRPr="00A1781D">
              <w:rPr>
                <w:sz w:val="18"/>
                <w:szCs w:val="18"/>
              </w:rPr>
              <w:t xml:space="preserve">В гр. 5 Стр. 450 &lt;&gt; Стр.010 </w:t>
            </w:r>
            <w:r w:rsidR="00EE5820">
              <w:rPr>
                <w:sz w:val="18"/>
                <w:szCs w:val="18"/>
              </w:rPr>
              <w:t>–</w:t>
            </w:r>
            <w:r w:rsidRPr="00A1781D">
              <w:rPr>
                <w:sz w:val="18"/>
                <w:szCs w:val="18"/>
              </w:rPr>
              <w:t xml:space="preserve"> Стр.200 – недопустимо</w:t>
            </w:r>
          </w:p>
        </w:tc>
        <w:tc>
          <w:tcPr>
            <w:tcW w:w="851" w:type="dxa"/>
          </w:tcPr>
          <w:p w:rsidR="00B75887" w:rsidRPr="00A1781D" w:rsidRDefault="003A6783" w:rsidP="00D65A32">
            <w:pPr>
              <w:rPr>
                <w:sz w:val="18"/>
                <w:szCs w:val="18"/>
              </w:rPr>
            </w:pPr>
            <w:r w:rsidRPr="00A1781D">
              <w:rPr>
                <w:sz w:val="18"/>
                <w:szCs w:val="18"/>
              </w:rPr>
              <w:t>блокирующий</w:t>
            </w:r>
          </w:p>
        </w:tc>
      </w:tr>
      <w:tr w:rsidR="00B75887" w:rsidRPr="00A1781D" w:rsidTr="00483716">
        <w:tc>
          <w:tcPr>
            <w:tcW w:w="508" w:type="dxa"/>
          </w:tcPr>
          <w:p w:rsidR="00B75887" w:rsidRPr="00A1781D" w:rsidRDefault="00B75887" w:rsidP="00D65A32">
            <w:pPr>
              <w:rPr>
                <w:sz w:val="18"/>
                <w:szCs w:val="18"/>
              </w:rPr>
            </w:pPr>
            <w:r w:rsidRPr="00A1781D">
              <w:rPr>
                <w:sz w:val="18"/>
                <w:szCs w:val="18"/>
              </w:rPr>
              <w:lastRenderedPageBreak/>
              <w:t>5</w:t>
            </w:r>
          </w:p>
        </w:tc>
        <w:tc>
          <w:tcPr>
            <w:tcW w:w="700" w:type="dxa"/>
          </w:tcPr>
          <w:p w:rsidR="00B75887" w:rsidRPr="00A1781D" w:rsidRDefault="00B75887" w:rsidP="00D65A32">
            <w:pPr>
              <w:rPr>
                <w:sz w:val="18"/>
                <w:szCs w:val="18"/>
              </w:rPr>
            </w:pPr>
            <w:r w:rsidRPr="00A1781D">
              <w:rPr>
                <w:sz w:val="18"/>
                <w:szCs w:val="18"/>
              </w:rPr>
              <w:t>200</w:t>
            </w:r>
            <w:r w:rsidR="004730F9">
              <w:rPr>
                <w:sz w:val="18"/>
                <w:szCs w:val="18"/>
              </w:rPr>
              <w:t xml:space="preserve"> итоговая</w:t>
            </w:r>
          </w:p>
        </w:tc>
        <w:tc>
          <w:tcPr>
            <w:tcW w:w="600" w:type="dxa"/>
          </w:tcPr>
          <w:p w:rsidR="00B75887" w:rsidRPr="00A1781D" w:rsidRDefault="00B75887" w:rsidP="00D65A32">
            <w:pPr>
              <w:rPr>
                <w:sz w:val="18"/>
                <w:szCs w:val="18"/>
              </w:rPr>
            </w:pPr>
            <w:r w:rsidRPr="00A1781D">
              <w:rPr>
                <w:sz w:val="18"/>
                <w:szCs w:val="18"/>
              </w:rPr>
              <w:t>4</w:t>
            </w:r>
          </w:p>
        </w:tc>
        <w:tc>
          <w:tcPr>
            <w:tcW w:w="1200" w:type="dxa"/>
          </w:tcPr>
          <w:p w:rsidR="00B75887" w:rsidRPr="00A1781D" w:rsidRDefault="00B75887" w:rsidP="00D65A32">
            <w:pPr>
              <w:rPr>
                <w:sz w:val="18"/>
                <w:szCs w:val="18"/>
                <w:lang w:val="en-US"/>
              </w:rPr>
            </w:pPr>
            <w:r w:rsidRPr="00A1781D">
              <w:rPr>
                <w:sz w:val="18"/>
                <w:szCs w:val="18"/>
                <w:lang w:val="en-US"/>
              </w:rPr>
              <w:t>&lt;&gt;</w:t>
            </w:r>
          </w:p>
        </w:tc>
        <w:tc>
          <w:tcPr>
            <w:tcW w:w="1300" w:type="dxa"/>
          </w:tcPr>
          <w:p w:rsidR="00B75887" w:rsidRPr="00A1781D" w:rsidRDefault="00B75887" w:rsidP="00D65A32">
            <w:pPr>
              <w:rPr>
                <w:sz w:val="18"/>
                <w:szCs w:val="18"/>
                <w:lang w:val="en-US"/>
              </w:rPr>
            </w:pPr>
            <w:r w:rsidRPr="00A1781D">
              <w:rPr>
                <w:sz w:val="18"/>
                <w:szCs w:val="18"/>
                <w:lang w:val="en-US"/>
              </w:rPr>
              <w:t>0</w:t>
            </w:r>
          </w:p>
        </w:tc>
        <w:tc>
          <w:tcPr>
            <w:tcW w:w="1263" w:type="dxa"/>
          </w:tcPr>
          <w:p w:rsidR="00B75887" w:rsidRPr="00A1781D" w:rsidRDefault="00B75887" w:rsidP="00D65A32">
            <w:pPr>
              <w:rPr>
                <w:sz w:val="18"/>
                <w:szCs w:val="18"/>
              </w:rPr>
            </w:pPr>
          </w:p>
        </w:tc>
        <w:tc>
          <w:tcPr>
            <w:tcW w:w="3751" w:type="dxa"/>
          </w:tcPr>
          <w:p w:rsidR="00B75887" w:rsidRPr="00A1781D" w:rsidRDefault="00B75887" w:rsidP="00C47CF2">
            <w:pPr>
              <w:rPr>
                <w:sz w:val="18"/>
                <w:szCs w:val="18"/>
              </w:rPr>
            </w:pPr>
            <w:r w:rsidRPr="00A1781D">
              <w:rPr>
                <w:sz w:val="18"/>
                <w:szCs w:val="18"/>
              </w:rPr>
              <w:t>Гр. 4</w:t>
            </w:r>
            <w:r w:rsidRPr="00A1781D">
              <w:rPr>
                <w:sz w:val="18"/>
                <w:szCs w:val="18"/>
                <w:lang w:val="en-US"/>
              </w:rPr>
              <w:t xml:space="preserve"> </w:t>
            </w:r>
            <w:r w:rsidRPr="00A1781D">
              <w:rPr>
                <w:sz w:val="18"/>
                <w:szCs w:val="18"/>
              </w:rPr>
              <w:t xml:space="preserve">раздела 2 = 0 </w:t>
            </w:r>
            <w:r w:rsidR="00EE5820">
              <w:rPr>
                <w:sz w:val="18"/>
                <w:szCs w:val="18"/>
              </w:rPr>
              <w:t>–</w:t>
            </w:r>
            <w:r w:rsidRPr="00A1781D">
              <w:rPr>
                <w:sz w:val="18"/>
                <w:szCs w:val="18"/>
              </w:rPr>
              <w:t xml:space="preserve"> недопустимо</w:t>
            </w:r>
          </w:p>
        </w:tc>
        <w:tc>
          <w:tcPr>
            <w:tcW w:w="851" w:type="dxa"/>
          </w:tcPr>
          <w:p w:rsidR="00B75887" w:rsidRDefault="00B75887" w:rsidP="00FD5211">
            <w:pPr>
              <w:rPr>
                <w:sz w:val="18"/>
                <w:szCs w:val="18"/>
              </w:rPr>
            </w:pPr>
            <w:r w:rsidRPr="00A1781D">
              <w:rPr>
                <w:sz w:val="18"/>
                <w:szCs w:val="18"/>
              </w:rPr>
              <w:t>ГРБС, РБС</w:t>
            </w:r>
          </w:p>
          <w:p w:rsidR="003A6783" w:rsidRPr="00A1781D" w:rsidRDefault="003A6783" w:rsidP="00FD5211">
            <w:pPr>
              <w:rPr>
                <w:sz w:val="18"/>
                <w:szCs w:val="18"/>
              </w:rPr>
            </w:pPr>
            <w:r w:rsidRPr="00A1781D">
              <w:rPr>
                <w:sz w:val="18"/>
                <w:szCs w:val="18"/>
              </w:rPr>
              <w:t>блокирующий</w:t>
            </w:r>
          </w:p>
        </w:tc>
      </w:tr>
      <w:tr w:rsidR="004730F9" w:rsidRPr="00A1781D" w:rsidTr="00483716">
        <w:tc>
          <w:tcPr>
            <w:tcW w:w="508" w:type="dxa"/>
          </w:tcPr>
          <w:p w:rsidR="004730F9" w:rsidRPr="00A1781D" w:rsidRDefault="004730F9" w:rsidP="004730F9">
            <w:pPr>
              <w:rPr>
                <w:sz w:val="18"/>
                <w:szCs w:val="18"/>
              </w:rPr>
            </w:pPr>
            <w:r>
              <w:rPr>
                <w:sz w:val="18"/>
                <w:szCs w:val="18"/>
              </w:rPr>
              <w:t>5.1.</w:t>
            </w:r>
          </w:p>
        </w:tc>
        <w:tc>
          <w:tcPr>
            <w:tcW w:w="700" w:type="dxa"/>
          </w:tcPr>
          <w:p w:rsidR="004730F9" w:rsidRPr="00A1781D" w:rsidRDefault="004730F9" w:rsidP="004730F9">
            <w:pPr>
              <w:rPr>
                <w:sz w:val="18"/>
                <w:szCs w:val="18"/>
              </w:rPr>
            </w:pPr>
            <w:r w:rsidRPr="00A1781D">
              <w:rPr>
                <w:sz w:val="18"/>
                <w:szCs w:val="18"/>
              </w:rPr>
              <w:t>200</w:t>
            </w:r>
            <w:r>
              <w:rPr>
                <w:sz w:val="18"/>
                <w:szCs w:val="18"/>
              </w:rPr>
              <w:t xml:space="preserve"> кроме итоговой</w:t>
            </w:r>
          </w:p>
        </w:tc>
        <w:tc>
          <w:tcPr>
            <w:tcW w:w="600" w:type="dxa"/>
          </w:tcPr>
          <w:p w:rsidR="004730F9" w:rsidRPr="00A1781D" w:rsidRDefault="004730F9" w:rsidP="004730F9">
            <w:pPr>
              <w:rPr>
                <w:sz w:val="18"/>
                <w:szCs w:val="18"/>
              </w:rPr>
            </w:pPr>
            <w:r w:rsidRPr="00A1781D">
              <w:rPr>
                <w:sz w:val="18"/>
                <w:szCs w:val="18"/>
              </w:rPr>
              <w:t>4</w:t>
            </w:r>
          </w:p>
        </w:tc>
        <w:tc>
          <w:tcPr>
            <w:tcW w:w="1200" w:type="dxa"/>
          </w:tcPr>
          <w:p w:rsidR="004730F9" w:rsidRPr="00A1781D" w:rsidRDefault="004730F9" w:rsidP="004730F9">
            <w:pPr>
              <w:rPr>
                <w:sz w:val="18"/>
                <w:szCs w:val="18"/>
                <w:lang w:val="en-US"/>
              </w:rPr>
            </w:pPr>
            <w:r w:rsidRPr="00A1781D">
              <w:rPr>
                <w:sz w:val="18"/>
                <w:szCs w:val="18"/>
                <w:lang w:val="en-US"/>
              </w:rPr>
              <w:t>&lt;&gt;</w:t>
            </w:r>
          </w:p>
        </w:tc>
        <w:tc>
          <w:tcPr>
            <w:tcW w:w="1300" w:type="dxa"/>
          </w:tcPr>
          <w:p w:rsidR="004730F9" w:rsidRPr="00A1781D" w:rsidRDefault="004730F9" w:rsidP="004730F9">
            <w:pPr>
              <w:rPr>
                <w:sz w:val="18"/>
                <w:szCs w:val="18"/>
                <w:lang w:val="en-US"/>
              </w:rPr>
            </w:pPr>
            <w:r w:rsidRPr="00A1781D">
              <w:rPr>
                <w:sz w:val="18"/>
                <w:szCs w:val="18"/>
                <w:lang w:val="en-US"/>
              </w:rPr>
              <w:t>0</w:t>
            </w:r>
          </w:p>
        </w:tc>
        <w:tc>
          <w:tcPr>
            <w:tcW w:w="1263" w:type="dxa"/>
          </w:tcPr>
          <w:p w:rsidR="004730F9" w:rsidRPr="00A1781D" w:rsidRDefault="004730F9" w:rsidP="004730F9">
            <w:pPr>
              <w:rPr>
                <w:sz w:val="18"/>
                <w:szCs w:val="18"/>
              </w:rPr>
            </w:pPr>
          </w:p>
        </w:tc>
        <w:tc>
          <w:tcPr>
            <w:tcW w:w="3751" w:type="dxa"/>
          </w:tcPr>
          <w:p w:rsidR="004730F9" w:rsidRPr="00A1781D" w:rsidRDefault="004730F9" w:rsidP="004730F9">
            <w:pPr>
              <w:rPr>
                <w:sz w:val="18"/>
                <w:szCs w:val="18"/>
              </w:rPr>
            </w:pPr>
            <w:r w:rsidRPr="00A1781D">
              <w:rPr>
                <w:sz w:val="18"/>
                <w:szCs w:val="18"/>
              </w:rPr>
              <w:t>Гр. 4</w:t>
            </w:r>
            <w:r w:rsidRPr="00A1781D">
              <w:rPr>
                <w:sz w:val="18"/>
                <w:szCs w:val="18"/>
                <w:lang w:val="en-US"/>
              </w:rPr>
              <w:t xml:space="preserve"> </w:t>
            </w:r>
            <w:r w:rsidRPr="00A1781D">
              <w:rPr>
                <w:sz w:val="18"/>
                <w:szCs w:val="18"/>
              </w:rPr>
              <w:t xml:space="preserve">раздела 2 = 0 </w:t>
            </w:r>
            <w:r>
              <w:rPr>
                <w:sz w:val="18"/>
                <w:szCs w:val="18"/>
              </w:rPr>
              <w:t>– требуется пояснение</w:t>
            </w:r>
          </w:p>
        </w:tc>
        <w:tc>
          <w:tcPr>
            <w:tcW w:w="851" w:type="dxa"/>
          </w:tcPr>
          <w:p w:rsidR="004730F9" w:rsidRPr="00A1781D" w:rsidRDefault="004730F9" w:rsidP="004730F9">
            <w:pPr>
              <w:rPr>
                <w:sz w:val="18"/>
                <w:szCs w:val="18"/>
              </w:rPr>
            </w:pPr>
            <w:r>
              <w:rPr>
                <w:sz w:val="18"/>
                <w:szCs w:val="18"/>
              </w:rPr>
              <w:t>ГРБС, РБС - предупреждающий</w:t>
            </w:r>
          </w:p>
        </w:tc>
      </w:tr>
      <w:tr w:rsidR="004730F9" w:rsidRPr="00A1781D" w:rsidTr="00483716">
        <w:tc>
          <w:tcPr>
            <w:tcW w:w="508" w:type="dxa"/>
          </w:tcPr>
          <w:p w:rsidR="004730F9" w:rsidRPr="00A1781D" w:rsidDel="0000403A" w:rsidRDefault="004730F9" w:rsidP="004730F9">
            <w:pPr>
              <w:rPr>
                <w:sz w:val="18"/>
                <w:szCs w:val="18"/>
              </w:rPr>
            </w:pPr>
            <w:r w:rsidRPr="00A1781D">
              <w:rPr>
                <w:sz w:val="18"/>
                <w:szCs w:val="18"/>
              </w:rPr>
              <w:t>6</w:t>
            </w:r>
          </w:p>
        </w:tc>
        <w:tc>
          <w:tcPr>
            <w:tcW w:w="700" w:type="dxa"/>
          </w:tcPr>
          <w:p w:rsidR="004730F9" w:rsidRPr="00A1781D" w:rsidDel="0000403A" w:rsidRDefault="004730F9" w:rsidP="004730F9">
            <w:pPr>
              <w:rPr>
                <w:sz w:val="18"/>
                <w:szCs w:val="18"/>
              </w:rPr>
            </w:pPr>
            <w:r w:rsidRPr="00A1781D">
              <w:rPr>
                <w:sz w:val="18"/>
                <w:szCs w:val="18"/>
              </w:rPr>
              <w:t>-450</w:t>
            </w:r>
          </w:p>
        </w:tc>
        <w:tc>
          <w:tcPr>
            <w:tcW w:w="600" w:type="dxa"/>
          </w:tcPr>
          <w:p w:rsidR="004730F9" w:rsidRPr="00A1781D" w:rsidDel="0000403A" w:rsidRDefault="004730F9" w:rsidP="004730F9">
            <w:pPr>
              <w:rPr>
                <w:sz w:val="18"/>
                <w:szCs w:val="18"/>
              </w:rPr>
            </w:pPr>
            <w:r w:rsidRPr="00A1781D">
              <w:rPr>
                <w:sz w:val="18"/>
                <w:szCs w:val="18"/>
              </w:rPr>
              <w:t>5</w:t>
            </w:r>
          </w:p>
        </w:tc>
        <w:tc>
          <w:tcPr>
            <w:tcW w:w="1200" w:type="dxa"/>
          </w:tcPr>
          <w:p w:rsidR="004730F9" w:rsidRPr="00A1781D" w:rsidRDefault="004730F9" w:rsidP="004730F9">
            <w:pPr>
              <w:rPr>
                <w:sz w:val="18"/>
                <w:szCs w:val="18"/>
              </w:rPr>
            </w:pPr>
            <w:r w:rsidRPr="00A1781D">
              <w:rPr>
                <w:sz w:val="18"/>
                <w:szCs w:val="18"/>
              </w:rPr>
              <w:t>=</w:t>
            </w:r>
          </w:p>
        </w:tc>
        <w:tc>
          <w:tcPr>
            <w:tcW w:w="1300" w:type="dxa"/>
          </w:tcPr>
          <w:p w:rsidR="004730F9" w:rsidRPr="00A1781D" w:rsidDel="0000403A" w:rsidRDefault="004730F9" w:rsidP="004730F9">
            <w:pPr>
              <w:rPr>
                <w:sz w:val="18"/>
                <w:szCs w:val="18"/>
              </w:rPr>
            </w:pPr>
            <w:r w:rsidRPr="00A1781D">
              <w:rPr>
                <w:sz w:val="18"/>
                <w:szCs w:val="18"/>
              </w:rPr>
              <w:t>500</w:t>
            </w:r>
          </w:p>
        </w:tc>
        <w:tc>
          <w:tcPr>
            <w:tcW w:w="1263" w:type="dxa"/>
          </w:tcPr>
          <w:p w:rsidR="004730F9" w:rsidRPr="00A1781D" w:rsidDel="0000403A" w:rsidRDefault="004730F9" w:rsidP="004730F9">
            <w:pPr>
              <w:rPr>
                <w:sz w:val="18"/>
                <w:szCs w:val="18"/>
              </w:rPr>
            </w:pPr>
            <w:r w:rsidRPr="00A1781D">
              <w:rPr>
                <w:sz w:val="18"/>
                <w:szCs w:val="18"/>
              </w:rPr>
              <w:t>5</w:t>
            </w:r>
          </w:p>
        </w:tc>
        <w:tc>
          <w:tcPr>
            <w:tcW w:w="3751" w:type="dxa"/>
          </w:tcPr>
          <w:p w:rsidR="004730F9" w:rsidRPr="00A1781D" w:rsidRDefault="004730F9" w:rsidP="004730F9">
            <w:pPr>
              <w:rPr>
                <w:sz w:val="18"/>
                <w:szCs w:val="18"/>
              </w:rPr>
            </w:pPr>
            <w:r w:rsidRPr="00A1781D">
              <w:rPr>
                <w:sz w:val="18"/>
                <w:szCs w:val="18"/>
              </w:rPr>
              <w:t>Величина дефицита (профицита) в гр. 5 не соответствует сумме источников финансирования с обратным знаком – недопустимо</w:t>
            </w:r>
          </w:p>
        </w:tc>
        <w:tc>
          <w:tcPr>
            <w:tcW w:w="851" w:type="dxa"/>
          </w:tcPr>
          <w:p w:rsidR="004730F9" w:rsidRPr="00A1781D" w:rsidRDefault="004730F9" w:rsidP="004730F9">
            <w:pPr>
              <w:rPr>
                <w:sz w:val="18"/>
                <w:szCs w:val="18"/>
              </w:rPr>
            </w:pPr>
            <w:r w:rsidRPr="00A1781D">
              <w:rPr>
                <w:sz w:val="18"/>
                <w:szCs w:val="18"/>
              </w:rPr>
              <w:t>блокирующий</w:t>
            </w:r>
          </w:p>
        </w:tc>
      </w:tr>
      <w:tr w:rsidR="004730F9" w:rsidRPr="00A1781D" w:rsidTr="00483716">
        <w:tc>
          <w:tcPr>
            <w:tcW w:w="508" w:type="dxa"/>
          </w:tcPr>
          <w:p w:rsidR="004730F9" w:rsidRPr="00A1781D" w:rsidRDefault="004730F9" w:rsidP="004730F9">
            <w:pPr>
              <w:rPr>
                <w:sz w:val="18"/>
                <w:szCs w:val="18"/>
              </w:rPr>
            </w:pPr>
            <w:r w:rsidRPr="00A1781D">
              <w:rPr>
                <w:sz w:val="18"/>
                <w:szCs w:val="18"/>
              </w:rPr>
              <w:t>7</w:t>
            </w:r>
          </w:p>
        </w:tc>
        <w:tc>
          <w:tcPr>
            <w:tcW w:w="700" w:type="dxa"/>
          </w:tcPr>
          <w:p w:rsidR="004730F9" w:rsidRPr="00A1781D" w:rsidRDefault="004730F9" w:rsidP="004730F9">
            <w:pPr>
              <w:rPr>
                <w:sz w:val="18"/>
                <w:szCs w:val="18"/>
              </w:rPr>
            </w:pPr>
            <w:r w:rsidRPr="00A1781D">
              <w:rPr>
                <w:sz w:val="18"/>
                <w:szCs w:val="18"/>
              </w:rPr>
              <w:t>*</w:t>
            </w:r>
          </w:p>
        </w:tc>
        <w:tc>
          <w:tcPr>
            <w:tcW w:w="600" w:type="dxa"/>
          </w:tcPr>
          <w:p w:rsidR="004730F9" w:rsidRPr="00A1781D" w:rsidRDefault="004730F9" w:rsidP="004730F9">
            <w:pPr>
              <w:rPr>
                <w:sz w:val="18"/>
                <w:szCs w:val="18"/>
              </w:rPr>
            </w:pPr>
            <w:r w:rsidRPr="00A1781D">
              <w:rPr>
                <w:sz w:val="18"/>
                <w:szCs w:val="18"/>
              </w:rPr>
              <w:t>6</w:t>
            </w:r>
          </w:p>
        </w:tc>
        <w:tc>
          <w:tcPr>
            <w:tcW w:w="1200" w:type="dxa"/>
          </w:tcPr>
          <w:p w:rsidR="004730F9" w:rsidRPr="00A1781D" w:rsidRDefault="004730F9" w:rsidP="004730F9">
            <w:pPr>
              <w:rPr>
                <w:sz w:val="18"/>
                <w:szCs w:val="18"/>
              </w:rPr>
            </w:pPr>
            <w:r w:rsidRPr="00A1781D">
              <w:rPr>
                <w:sz w:val="18"/>
                <w:szCs w:val="18"/>
              </w:rPr>
              <w:t>=</w:t>
            </w:r>
          </w:p>
        </w:tc>
        <w:tc>
          <w:tcPr>
            <w:tcW w:w="1300" w:type="dxa"/>
          </w:tcPr>
          <w:p w:rsidR="004730F9" w:rsidRPr="00A1781D" w:rsidRDefault="004730F9" w:rsidP="004730F9">
            <w:pPr>
              <w:rPr>
                <w:sz w:val="18"/>
                <w:szCs w:val="18"/>
              </w:rPr>
            </w:pPr>
            <w:r w:rsidRPr="00A1781D">
              <w:rPr>
                <w:sz w:val="18"/>
                <w:szCs w:val="18"/>
              </w:rPr>
              <w:t>*</w:t>
            </w:r>
          </w:p>
        </w:tc>
        <w:tc>
          <w:tcPr>
            <w:tcW w:w="1263" w:type="dxa"/>
          </w:tcPr>
          <w:p w:rsidR="004730F9" w:rsidRPr="00890EA6" w:rsidRDefault="004730F9" w:rsidP="009B5A64">
            <w:pPr>
              <w:rPr>
                <w:sz w:val="18"/>
                <w:szCs w:val="18"/>
              </w:rPr>
            </w:pPr>
            <w:r w:rsidRPr="00A1781D">
              <w:rPr>
                <w:sz w:val="18"/>
                <w:szCs w:val="18"/>
              </w:rPr>
              <w:t>5/3*100, если показатель гр. 3 не равен нулю, иначе ноль</w:t>
            </w:r>
            <w:r w:rsidRPr="00577677">
              <w:rPr>
                <w:sz w:val="18"/>
                <w:szCs w:val="18"/>
              </w:rPr>
              <w:t xml:space="preserve"> (</w:t>
            </w:r>
            <w:r>
              <w:rPr>
                <w:sz w:val="18"/>
                <w:szCs w:val="18"/>
              </w:rPr>
              <w:t>расчет проводится в случае, когда гр.</w:t>
            </w:r>
            <w:proofErr w:type="gramStart"/>
            <w:r>
              <w:rPr>
                <w:sz w:val="18"/>
                <w:szCs w:val="18"/>
              </w:rPr>
              <w:t xml:space="preserve">5 </w:t>
            </w:r>
            <w:r w:rsidRPr="00577677">
              <w:rPr>
                <w:sz w:val="18"/>
                <w:szCs w:val="18"/>
              </w:rPr>
              <w:t>&gt;</w:t>
            </w:r>
            <w:proofErr w:type="gramEnd"/>
            <w:r w:rsidR="0037684D">
              <w:rPr>
                <w:sz w:val="18"/>
                <w:szCs w:val="18"/>
              </w:rPr>
              <w:t>=</w:t>
            </w:r>
            <w:r w:rsidRPr="00577677">
              <w:rPr>
                <w:sz w:val="18"/>
                <w:szCs w:val="18"/>
              </w:rPr>
              <w:t xml:space="preserve"> 0</w:t>
            </w:r>
            <w:r>
              <w:t xml:space="preserve"> </w:t>
            </w:r>
            <w:r w:rsidRPr="00D630A8">
              <w:rPr>
                <w:sz w:val="18"/>
                <w:szCs w:val="18"/>
              </w:rPr>
              <w:t>и гр.3 &gt;</w:t>
            </w:r>
            <w:r w:rsidR="0037684D">
              <w:rPr>
                <w:sz w:val="18"/>
                <w:szCs w:val="18"/>
              </w:rPr>
              <w:t xml:space="preserve"> </w:t>
            </w:r>
            <w:r w:rsidRPr="00D630A8">
              <w:rPr>
                <w:sz w:val="18"/>
                <w:szCs w:val="18"/>
              </w:rPr>
              <w:t>0</w:t>
            </w:r>
            <w:r w:rsidR="009B5A64">
              <w:rPr>
                <w:sz w:val="18"/>
                <w:szCs w:val="18"/>
              </w:rPr>
              <w:t xml:space="preserve">, либо когда гр.5 </w:t>
            </w:r>
            <w:r w:rsidR="009B5A64" w:rsidRPr="009B5A64">
              <w:rPr>
                <w:sz w:val="18"/>
                <w:szCs w:val="18"/>
              </w:rPr>
              <w:t>&lt;</w:t>
            </w:r>
            <w:r w:rsidR="0037684D">
              <w:rPr>
                <w:sz w:val="18"/>
                <w:szCs w:val="18"/>
              </w:rPr>
              <w:t>=</w:t>
            </w:r>
            <w:r w:rsidR="009B5A64" w:rsidRPr="00577677">
              <w:rPr>
                <w:sz w:val="18"/>
                <w:szCs w:val="18"/>
              </w:rPr>
              <w:t xml:space="preserve"> 0</w:t>
            </w:r>
            <w:r w:rsidR="009B5A64">
              <w:t xml:space="preserve"> </w:t>
            </w:r>
            <w:r w:rsidR="009B5A64" w:rsidRPr="00D630A8">
              <w:rPr>
                <w:sz w:val="18"/>
                <w:szCs w:val="18"/>
              </w:rPr>
              <w:t xml:space="preserve">и гр.3 </w:t>
            </w:r>
            <w:r w:rsidR="009B5A64" w:rsidRPr="009B5A64">
              <w:rPr>
                <w:sz w:val="18"/>
                <w:szCs w:val="18"/>
              </w:rPr>
              <w:t>&lt;</w:t>
            </w:r>
            <w:r w:rsidR="0037684D">
              <w:rPr>
                <w:sz w:val="18"/>
                <w:szCs w:val="18"/>
              </w:rPr>
              <w:t xml:space="preserve"> </w:t>
            </w:r>
            <w:r w:rsidR="009B5A64" w:rsidRPr="00D630A8">
              <w:rPr>
                <w:sz w:val="18"/>
                <w:szCs w:val="18"/>
              </w:rPr>
              <w:t>0</w:t>
            </w:r>
            <w:r w:rsidRPr="00577677">
              <w:rPr>
                <w:sz w:val="18"/>
                <w:szCs w:val="18"/>
              </w:rPr>
              <w:t>)</w:t>
            </w:r>
          </w:p>
        </w:tc>
        <w:tc>
          <w:tcPr>
            <w:tcW w:w="3751" w:type="dxa"/>
          </w:tcPr>
          <w:p w:rsidR="004730F9" w:rsidRPr="00A1781D" w:rsidRDefault="004730F9" w:rsidP="004730F9">
            <w:pPr>
              <w:rPr>
                <w:sz w:val="18"/>
                <w:szCs w:val="18"/>
              </w:rPr>
            </w:pPr>
            <w:r w:rsidRPr="00A1781D">
              <w:rPr>
                <w:sz w:val="18"/>
                <w:szCs w:val="18"/>
              </w:rPr>
              <w:t>Отношение фактического исполнения к утвержденному показателю не соответствует графе 6 – недопустимо, кроме показателей по строке 450</w:t>
            </w:r>
          </w:p>
        </w:tc>
        <w:tc>
          <w:tcPr>
            <w:tcW w:w="851" w:type="dxa"/>
          </w:tcPr>
          <w:p w:rsidR="004730F9" w:rsidRPr="00A1781D" w:rsidRDefault="004730F9" w:rsidP="004730F9">
            <w:pPr>
              <w:rPr>
                <w:sz w:val="18"/>
                <w:szCs w:val="18"/>
              </w:rPr>
            </w:pPr>
            <w:r w:rsidRPr="00A1781D">
              <w:rPr>
                <w:sz w:val="18"/>
                <w:szCs w:val="18"/>
              </w:rPr>
              <w:t>блокирующий</w:t>
            </w:r>
          </w:p>
        </w:tc>
      </w:tr>
      <w:tr w:rsidR="004730F9" w:rsidRPr="00A1781D" w:rsidTr="00483716">
        <w:tc>
          <w:tcPr>
            <w:tcW w:w="508" w:type="dxa"/>
          </w:tcPr>
          <w:p w:rsidR="004730F9" w:rsidRPr="00A1781D" w:rsidRDefault="004730F9" w:rsidP="004730F9">
            <w:pPr>
              <w:rPr>
                <w:sz w:val="18"/>
                <w:szCs w:val="18"/>
              </w:rPr>
            </w:pPr>
            <w:r w:rsidRPr="00A1781D">
              <w:rPr>
                <w:sz w:val="18"/>
                <w:szCs w:val="18"/>
              </w:rPr>
              <w:t>9</w:t>
            </w:r>
          </w:p>
        </w:tc>
        <w:tc>
          <w:tcPr>
            <w:tcW w:w="700" w:type="dxa"/>
          </w:tcPr>
          <w:p w:rsidR="004730F9" w:rsidRPr="00A1781D" w:rsidRDefault="004730F9" w:rsidP="004730F9">
            <w:pPr>
              <w:rPr>
                <w:sz w:val="18"/>
                <w:szCs w:val="18"/>
              </w:rPr>
            </w:pPr>
            <w:r w:rsidRPr="00A1781D">
              <w:rPr>
                <w:sz w:val="18"/>
                <w:szCs w:val="18"/>
              </w:rPr>
              <w:t>*</w:t>
            </w:r>
          </w:p>
        </w:tc>
        <w:tc>
          <w:tcPr>
            <w:tcW w:w="600" w:type="dxa"/>
          </w:tcPr>
          <w:p w:rsidR="004730F9" w:rsidRPr="00A1781D" w:rsidRDefault="004730F9" w:rsidP="004730F9">
            <w:pPr>
              <w:rPr>
                <w:sz w:val="18"/>
                <w:szCs w:val="18"/>
              </w:rPr>
            </w:pPr>
            <w:r w:rsidRPr="00A1781D">
              <w:rPr>
                <w:sz w:val="18"/>
                <w:szCs w:val="18"/>
              </w:rPr>
              <w:t>7</w:t>
            </w:r>
          </w:p>
        </w:tc>
        <w:tc>
          <w:tcPr>
            <w:tcW w:w="1200" w:type="dxa"/>
          </w:tcPr>
          <w:p w:rsidR="004730F9" w:rsidRPr="00A1781D" w:rsidRDefault="004730F9" w:rsidP="004730F9">
            <w:pPr>
              <w:rPr>
                <w:sz w:val="18"/>
                <w:szCs w:val="18"/>
              </w:rPr>
            </w:pPr>
            <w:r w:rsidRPr="00A1781D">
              <w:rPr>
                <w:sz w:val="18"/>
                <w:szCs w:val="18"/>
              </w:rPr>
              <w:t>=</w:t>
            </w:r>
          </w:p>
        </w:tc>
        <w:tc>
          <w:tcPr>
            <w:tcW w:w="1300" w:type="dxa"/>
          </w:tcPr>
          <w:p w:rsidR="004730F9" w:rsidRPr="00A1781D" w:rsidRDefault="004730F9" w:rsidP="004730F9">
            <w:pPr>
              <w:rPr>
                <w:sz w:val="18"/>
                <w:szCs w:val="18"/>
              </w:rPr>
            </w:pPr>
            <w:r w:rsidRPr="00A1781D">
              <w:rPr>
                <w:sz w:val="18"/>
                <w:szCs w:val="18"/>
              </w:rPr>
              <w:t>*</w:t>
            </w:r>
          </w:p>
        </w:tc>
        <w:tc>
          <w:tcPr>
            <w:tcW w:w="1263" w:type="dxa"/>
          </w:tcPr>
          <w:p w:rsidR="004730F9" w:rsidRPr="00A1781D" w:rsidRDefault="004730F9" w:rsidP="004730F9">
            <w:pPr>
              <w:rPr>
                <w:sz w:val="18"/>
                <w:szCs w:val="18"/>
              </w:rPr>
            </w:pPr>
            <w:r w:rsidRPr="00A1781D">
              <w:rPr>
                <w:sz w:val="18"/>
                <w:szCs w:val="18"/>
              </w:rPr>
              <w:t>5 – 3</w:t>
            </w:r>
          </w:p>
        </w:tc>
        <w:tc>
          <w:tcPr>
            <w:tcW w:w="3751" w:type="dxa"/>
          </w:tcPr>
          <w:p w:rsidR="004730F9" w:rsidRPr="00A1781D" w:rsidRDefault="004730F9" w:rsidP="004730F9">
            <w:pPr>
              <w:rPr>
                <w:sz w:val="18"/>
                <w:szCs w:val="18"/>
              </w:rPr>
            </w:pPr>
            <w:r w:rsidRPr="00A1781D">
              <w:rPr>
                <w:sz w:val="18"/>
                <w:szCs w:val="18"/>
              </w:rPr>
              <w:t xml:space="preserve">Гр. 7 &lt;&gt; Гр. 5 – Гр. 3 (кроме строки 450) </w:t>
            </w:r>
            <w:r>
              <w:rPr>
                <w:sz w:val="18"/>
                <w:szCs w:val="18"/>
              </w:rPr>
              <w:t>–</w:t>
            </w:r>
            <w:r w:rsidRPr="00A1781D">
              <w:rPr>
                <w:sz w:val="18"/>
                <w:szCs w:val="18"/>
              </w:rPr>
              <w:t xml:space="preserve"> недопустимо</w:t>
            </w:r>
          </w:p>
        </w:tc>
        <w:tc>
          <w:tcPr>
            <w:tcW w:w="851" w:type="dxa"/>
          </w:tcPr>
          <w:p w:rsidR="004730F9" w:rsidRPr="00A1781D" w:rsidRDefault="004730F9" w:rsidP="004730F9">
            <w:pPr>
              <w:rPr>
                <w:sz w:val="18"/>
                <w:szCs w:val="18"/>
              </w:rPr>
            </w:pPr>
            <w:r w:rsidRPr="00A1781D">
              <w:rPr>
                <w:sz w:val="18"/>
                <w:szCs w:val="18"/>
              </w:rPr>
              <w:t>блокирующий</w:t>
            </w:r>
          </w:p>
        </w:tc>
      </w:tr>
      <w:tr w:rsidR="004730F9" w:rsidRPr="00A1781D" w:rsidTr="00483716">
        <w:tc>
          <w:tcPr>
            <w:tcW w:w="508" w:type="dxa"/>
          </w:tcPr>
          <w:p w:rsidR="004730F9" w:rsidRPr="00A1781D" w:rsidRDefault="004730F9" w:rsidP="004730F9">
            <w:pPr>
              <w:rPr>
                <w:sz w:val="18"/>
                <w:szCs w:val="18"/>
              </w:rPr>
            </w:pPr>
            <w:r w:rsidRPr="00A1781D">
              <w:rPr>
                <w:sz w:val="18"/>
                <w:szCs w:val="18"/>
              </w:rPr>
              <w:t>11</w:t>
            </w:r>
          </w:p>
        </w:tc>
        <w:tc>
          <w:tcPr>
            <w:tcW w:w="700" w:type="dxa"/>
          </w:tcPr>
          <w:p w:rsidR="004730F9" w:rsidRPr="00A1781D" w:rsidRDefault="004730F9" w:rsidP="004730F9">
            <w:pPr>
              <w:rPr>
                <w:sz w:val="18"/>
                <w:szCs w:val="18"/>
              </w:rPr>
            </w:pPr>
            <w:r w:rsidRPr="00A1781D">
              <w:rPr>
                <w:sz w:val="18"/>
                <w:szCs w:val="18"/>
              </w:rPr>
              <w:t>450</w:t>
            </w:r>
          </w:p>
        </w:tc>
        <w:tc>
          <w:tcPr>
            <w:tcW w:w="600" w:type="dxa"/>
          </w:tcPr>
          <w:p w:rsidR="004730F9" w:rsidRPr="00A1781D" w:rsidRDefault="004730F9" w:rsidP="004730F9">
            <w:pPr>
              <w:rPr>
                <w:sz w:val="18"/>
                <w:szCs w:val="18"/>
              </w:rPr>
            </w:pPr>
            <w:r w:rsidRPr="00A1781D">
              <w:rPr>
                <w:sz w:val="18"/>
                <w:szCs w:val="18"/>
              </w:rPr>
              <w:t>4</w:t>
            </w:r>
          </w:p>
        </w:tc>
        <w:tc>
          <w:tcPr>
            <w:tcW w:w="1200" w:type="dxa"/>
          </w:tcPr>
          <w:p w:rsidR="004730F9" w:rsidRPr="00A1781D" w:rsidRDefault="004730F9" w:rsidP="004730F9">
            <w:pPr>
              <w:rPr>
                <w:sz w:val="18"/>
                <w:szCs w:val="18"/>
              </w:rPr>
            </w:pPr>
            <w:r w:rsidRPr="00A1781D">
              <w:rPr>
                <w:sz w:val="18"/>
                <w:szCs w:val="18"/>
              </w:rPr>
              <w:t>=</w:t>
            </w:r>
          </w:p>
        </w:tc>
        <w:tc>
          <w:tcPr>
            <w:tcW w:w="1300" w:type="dxa"/>
          </w:tcPr>
          <w:p w:rsidR="004730F9" w:rsidRPr="00A1781D" w:rsidRDefault="004730F9" w:rsidP="004730F9">
            <w:pPr>
              <w:rPr>
                <w:sz w:val="18"/>
                <w:szCs w:val="18"/>
              </w:rPr>
            </w:pPr>
            <w:r w:rsidRPr="00A1781D">
              <w:rPr>
                <w:sz w:val="18"/>
                <w:szCs w:val="18"/>
              </w:rPr>
              <w:t>0</w:t>
            </w:r>
          </w:p>
        </w:tc>
        <w:tc>
          <w:tcPr>
            <w:tcW w:w="1263" w:type="dxa"/>
          </w:tcPr>
          <w:p w:rsidR="004730F9" w:rsidRPr="00A1781D" w:rsidRDefault="004730F9" w:rsidP="004730F9">
            <w:pPr>
              <w:rPr>
                <w:sz w:val="18"/>
                <w:szCs w:val="18"/>
              </w:rPr>
            </w:pPr>
          </w:p>
        </w:tc>
        <w:tc>
          <w:tcPr>
            <w:tcW w:w="3751" w:type="dxa"/>
          </w:tcPr>
          <w:p w:rsidR="004730F9" w:rsidRPr="00A1781D" w:rsidRDefault="004730F9" w:rsidP="004730F9">
            <w:pPr>
              <w:rPr>
                <w:sz w:val="18"/>
                <w:szCs w:val="18"/>
              </w:rPr>
            </w:pPr>
            <w:r w:rsidRPr="00A1781D">
              <w:rPr>
                <w:sz w:val="18"/>
                <w:szCs w:val="18"/>
              </w:rPr>
              <w:t>Наличие показателя по гр. 4 стр. 450 недопустимо</w:t>
            </w:r>
          </w:p>
        </w:tc>
        <w:tc>
          <w:tcPr>
            <w:tcW w:w="851" w:type="dxa"/>
          </w:tcPr>
          <w:p w:rsidR="004730F9" w:rsidRPr="00A1781D" w:rsidRDefault="004730F9" w:rsidP="004730F9">
            <w:pPr>
              <w:rPr>
                <w:sz w:val="18"/>
                <w:szCs w:val="18"/>
              </w:rPr>
            </w:pPr>
            <w:r w:rsidRPr="00A1781D">
              <w:rPr>
                <w:sz w:val="18"/>
                <w:szCs w:val="18"/>
              </w:rPr>
              <w:t>блокирующий</w:t>
            </w:r>
          </w:p>
        </w:tc>
      </w:tr>
      <w:tr w:rsidR="004730F9" w:rsidRPr="00A1781D" w:rsidTr="00483716">
        <w:tc>
          <w:tcPr>
            <w:tcW w:w="508" w:type="dxa"/>
          </w:tcPr>
          <w:p w:rsidR="004730F9" w:rsidRPr="00A1781D" w:rsidRDefault="004730F9" w:rsidP="004730F9">
            <w:pPr>
              <w:rPr>
                <w:sz w:val="18"/>
                <w:szCs w:val="18"/>
              </w:rPr>
            </w:pPr>
            <w:r w:rsidRPr="00A1781D">
              <w:rPr>
                <w:sz w:val="18"/>
                <w:szCs w:val="18"/>
              </w:rPr>
              <w:t>12</w:t>
            </w:r>
          </w:p>
        </w:tc>
        <w:tc>
          <w:tcPr>
            <w:tcW w:w="700" w:type="dxa"/>
          </w:tcPr>
          <w:p w:rsidR="004730F9" w:rsidRPr="00A1781D" w:rsidRDefault="004730F9" w:rsidP="004730F9">
            <w:pPr>
              <w:rPr>
                <w:sz w:val="18"/>
                <w:szCs w:val="18"/>
              </w:rPr>
            </w:pPr>
            <w:r w:rsidRPr="00A1781D">
              <w:rPr>
                <w:sz w:val="18"/>
                <w:szCs w:val="18"/>
              </w:rPr>
              <w:t>200 кроме итоговой</w:t>
            </w:r>
          </w:p>
        </w:tc>
        <w:tc>
          <w:tcPr>
            <w:tcW w:w="600" w:type="dxa"/>
          </w:tcPr>
          <w:p w:rsidR="004730F9" w:rsidRPr="00A1781D" w:rsidRDefault="004730F9" w:rsidP="004730F9">
            <w:pPr>
              <w:rPr>
                <w:sz w:val="18"/>
                <w:szCs w:val="18"/>
              </w:rPr>
            </w:pPr>
            <w:r w:rsidRPr="00A1781D">
              <w:rPr>
                <w:sz w:val="18"/>
                <w:szCs w:val="18"/>
              </w:rPr>
              <w:t>1</w:t>
            </w:r>
          </w:p>
        </w:tc>
        <w:tc>
          <w:tcPr>
            <w:tcW w:w="1200" w:type="dxa"/>
          </w:tcPr>
          <w:p w:rsidR="004730F9" w:rsidRPr="00A1781D" w:rsidRDefault="004730F9" w:rsidP="004730F9">
            <w:pPr>
              <w:rPr>
                <w:sz w:val="18"/>
                <w:szCs w:val="18"/>
              </w:rPr>
            </w:pPr>
            <w:r w:rsidRPr="00A1781D">
              <w:rPr>
                <w:sz w:val="18"/>
                <w:szCs w:val="18"/>
              </w:rPr>
              <w:t>хххххххххххх00000000</w:t>
            </w:r>
          </w:p>
        </w:tc>
        <w:tc>
          <w:tcPr>
            <w:tcW w:w="1300" w:type="dxa"/>
          </w:tcPr>
          <w:p w:rsidR="004730F9" w:rsidRPr="00A1781D" w:rsidRDefault="004730F9" w:rsidP="004730F9">
            <w:pPr>
              <w:rPr>
                <w:sz w:val="18"/>
                <w:szCs w:val="18"/>
              </w:rPr>
            </w:pPr>
          </w:p>
        </w:tc>
        <w:tc>
          <w:tcPr>
            <w:tcW w:w="1263" w:type="dxa"/>
          </w:tcPr>
          <w:p w:rsidR="004730F9" w:rsidRPr="00A1781D" w:rsidRDefault="004730F9" w:rsidP="004730F9">
            <w:pPr>
              <w:rPr>
                <w:sz w:val="18"/>
                <w:szCs w:val="18"/>
              </w:rPr>
            </w:pPr>
          </w:p>
        </w:tc>
        <w:tc>
          <w:tcPr>
            <w:tcW w:w="3751" w:type="dxa"/>
          </w:tcPr>
          <w:p w:rsidR="004730F9" w:rsidRPr="00A1781D" w:rsidRDefault="004730F9" w:rsidP="004730F9">
            <w:pPr>
              <w:rPr>
                <w:sz w:val="18"/>
                <w:szCs w:val="18"/>
              </w:rPr>
            </w:pPr>
            <w:r w:rsidRPr="00A1781D">
              <w:rPr>
                <w:sz w:val="18"/>
                <w:szCs w:val="18"/>
              </w:rPr>
              <w:t>В графе 1 структура показателей не соответствует установленным требованиям (хххххххххххх00000000)</w:t>
            </w:r>
            <w:r w:rsidRPr="00A1781D" w:rsidDel="00EB4919">
              <w:rPr>
                <w:sz w:val="18"/>
                <w:szCs w:val="18"/>
              </w:rPr>
              <w:t xml:space="preserve"> </w:t>
            </w:r>
          </w:p>
        </w:tc>
        <w:tc>
          <w:tcPr>
            <w:tcW w:w="851" w:type="dxa"/>
          </w:tcPr>
          <w:p w:rsidR="004730F9" w:rsidRPr="00A1781D" w:rsidRDefault="004730F9" w:rsidP="004730F9">
            <w:pPr>
              <w:rPr>
                <w:sz w:val="18"/>
                <w:szCs w:val="18"/>
              </w:rPr>
            </w:pPr>
            <w:r w:rsidRPr="00A1781D">
              <w:rPr>
                <w:sz w:val="18"/>
                <w:szCs w:val="18"/>
              </w:rPr>
              <w:t>блокирующий</w:t>
            </w:r>
          </w:p>
        </w:tc>
      </w:tr>
      <w:tr w:rsidR="004730F9" w:rsidRPr="00A1781D" w:rsidTr="00483716">
        <w:tc>
          <w:tcPr>
            <w:tcW w:w="508" w:type="dxa"/>
          </w:tcPr>
          <w:p w:rsidR="004730F9" w:rsidRPr="00A1781D" w:rsidRDefault="004730F9" w:rsidP="004730F9">
            <w:pPr>
              <w:rPr>
                <w:sz w:val="18"/>
                <w:szCs w:val="18"/>
              </w:rPr>
            </w:pPr>
            <w:r w:rsidRPr="00A1781D">
              <w:rPr>
                <w:sz w:val="18"/>
                <w:szCs w:val="18"/>
              </w:rPr>
              <w:t>13</w:t>
            </w:r>
          </w:p>
        </w:tc>
        <w:tc>
          <w:tcPr>
            <w:tcW w:w="700" w:type="dxa"/>
          </w:tcPr>
          <w:p w:rsidR="004730F9" w:rsidRPr="00A1781D" w:rsidRDefault="004730F9" w:rsidP="004730F9">
            <w:pPr>
              <w:rPr>
                <w:sz w:val="18"/>
                <w:szCs w:val="18"/>
              </w:rPr>
            </w:pPr>
            <w:r w:rsidRPr="00A1781D">
              <w:rPr>
                <w:sz w:val="18"/>
                <w:szCs w:val="18"/>
              </w:rPr>
              <w:t>По каждой строке разделов 1 и 3</w:t>
            </w:r>
          </w:p>
        </w:tc>
        <w:tc>
          <w:tcPr>
            <w:tcW w:w="600" w:type="dxa"/>
          </w:tcPr>
          <w:p w:rsidR="004730F9" w:rsidRPr="00A1781D" w:rsidRDefault="004730F9" w:rsidP="004730F9">
            <w:pPr>
              <w:rPr>
                <w:sz w:val="18"/>
                <w:szCs w:val="18"/>
              </w:rPr>
            </w:pPr>
            <w:r w:rsidRPr="00A1781D">
              <w:rPr>
                <w:sz w:val="18"/>
                <w:szCs w:val="18"/>
              </w:rPr>
              <w:t>8</w:t>
            </w:r>
          </w:p>
        </w:tc>
        <w:tc>
          <w:tcPr>
            <w:tcW w:w="1200" w:type="dxa"/>
          </w:tcPr>
          <w:p w:rsidR="004730F9" w:rsidRPr="00A1781D" w:rsidRDefault="004730F9" w:rsidP="004730F9">
            <w:pPr>
              <w:rPr>
                <w:sz w:val="18"/>
                <w:szCs w:val="18"/>
              </w:rPr>
            </w:pPr>
            <w:r w:rsidRPr="00A1781D">
              <w:rPr>
                <w:sz w:val="18"/>
                <w:szCs w:val="18"/>
              </w:rPr>
              <w:t>= 0</w:t>
            </w:r>
          </w:p>
        </w:tc>
        <w:tc>
          <w:tcPr>
            <w:tcW w:w="1300" w:type="dxa"/>
          </w:tcPr>
          <w:p w:rsidR="004730F9" w:rsidRPr="00A1781D" w:rsidRDefault="004730F9" w:rsidP="004730F9">
            <w:pPr>
              <w:rPr>
                <w:sz w:val="18"/>
                <w:szCs w:val="18"/>
              </w:rPr>
            </w:pPr>
            <w:r w:rsidRPr="00A1781D">
              <w:rPr>
                <w:sz w:val="18"/>
                <w:szCs w:val="18"/>
              </w:rPr>
              <w:t>*</w:t>
            </w:r>
          </w:p>
        </w:tc>
        <w:tc>
          <w:tcPr>
            <w:tcW w:w="1263" w:type="dxa"/>
          </w:tcPr>
          <w:p w:rsidR="004730F9" w:rsidRPr="00A1781D" w:rsidRDefault="004730F9" w:rsidP="004730F9">
            <w:pPr>
              <w:rPr>
                <w:sz w:val="18"/>
                <w:szCs w:val="18"/>
              </w:rPr>
            </w:pPr>
            <w:r w:rsidRPr="00A1781D">
              <w:rPr>
                <w:sz w:val="18"/>
                <w:szCs w:val="18"/>
              </w:rPr>
              <w:t>*</w:t>
            </w:r>
          </w:p>
        </w:tc>
        <w:tc>
          <w:tcPr>
            <w:tcW w:w="3751" w:type="dxa"/>
          </w:tcPr>
          <w:p w:rsidR="004730F9" w:rsidRPr="00A1781D" w:rsidRDefault="004730F9" w:rsidP="004730F9">
            <w:pPr>
              <w:rPr>
                <w:sz w:val="18"/>
                <w:szCs w:val="18"/>
              </w:rPr>
            </w:pPr>
            <w:r w:rsidRPr="00A1781D">
              <w:rPr>
                <w:sz w:val="18"/>
                <w:szCs w:val="18"/>
              </w:rPr>
              <w:t>Графа 8 разделов 1 и 3 Сведений ф. 0503164 не заполняется</w:t>
            </w:r>
          </w:p>
        </w:tc>
        <w:tc>
          <w:tcPr>
            <w:tcW w:w="851" w:type="dxa"/>
          </w:tcPr>
          <w:p w:rsidR="004730F9" w:rsidRPr="00A1781D" w:rsidRDefault="004730F9" w:rsidP="004730F9">
            <w:pPr>
              <w:rPr>
                <w:sz w:val="18"/>
                <w:szCs w:val="18"/>
              </w:rPr>
            </w:pPr>
            <w:r w:rsidRPr="00A1781D">
              <w:rPr>
                <w:sz w:val="18"/>
                <w:szCs w:val="18"/>
              </w:rPr>
              <w:t>блокирующий</w:t>
            </w:r>
          </w:p>
        </w:tc>
      </w:tr>
      <w:tr w:rsidR="004730F9" w:rsidRPr="00A1781D" w:rsidTr="00483716">
        <w:tc>
          <w:tcPr>
            <w:tcW w:w="508" w:type="dxa"/>
            <w:tcBorders>
              <w:top w:val="single" w:sz="4" w:space="0" w:color="auto"/>
              <w:left w:val="single" w:sz="4" w:space="0" w:color="auto"/>
              <w:bottom w:val="single" w:sz="4" w:space="0" w:color="auto"/>
              <w:right w:val="single" w:sz="4" w:space="0" w:color="auto"/>
            </w:tcBorders>
          </w:tcPr>
          <w:p w:rsidR="004730F9" w:rsidRPr="00A1781D" w:rsidRDefault="004730F9" w:rsidP="004730F9">
            <w:pPr>
              <w:rPr>
                <w:sz w:val="18"/>
                <w:szCs w:val="18"/>
              </w:rPr>
            </w:pPr>
            <w:r w:rsidRPr="00A1781D">
              <w:rPr>
                <w:sz w:val="18"/>
                <w:szCs w:val="18"/>
              </w:rPr>
              <w:t>72</w:t>
            </w:r>
          </w:p>
        </w:tc>
        <w:tc>
          <w:tcPr>
            <w:tcW w:w="700" w:type="dxa"/>
            <w:tcBorders>
              <w:top w:val="single" w:sz="4" w:space="0" w:color="auto"/>
              <w:left w:val="single" w:sz="4" w:space="0" w:color="auto"/>
              <w:bottom w:val="single" w:sz="4" w:space="0" w:color="auto"/>
              <w:right w:val="single" w:sz="4" w:space="0" w:color="auto"/>
            </w:tcBorders>
          </w:tcPr>
          <w:p w:rsidR="004730F9" w:rsidRPr="00A1781D" w:rsidRDefault="004730F9" w:rsidP="004730F9">
            <w:pPr>
              <w:rPr>
                <w:sz w:val="18"/>
                <w:szCs w:val="18"/>
              </w:rPr>
            </w:pPr>
            <w:r w:rsidRPr="00A1781D">
              <w:rPr>
                <w:sz w:val="18"/>
                <w:szCs w:val="18"/>
              </w:rPr>
              <w:t>По каждой строке раздела 2</w:t>
            </w:r>
          </w:p>
        </w:tc>
        <w:tc>
          <w:tcPr>
            <w:tcW w:w="600" w:type="dxa"/>
            <w:tcBorders>
              <w:top w:val="single" w:sz="4" w:space="0" w:color="auto"/>
              <w:left w:val="single" w:sz="4" w:space="0" w:color="auto"/>
              <w:bottom w:val="single" w:sz="4" w:space="0" w:color="auto"/>
              <w:right w:val="single" w:sz="4" w:space="0" w:color="auto"/>
            </w:tcBorders>
          </w:tcPr>
          <w:p w:rsidR="004730F9" w:rsidRPr="00A1781D" w:rsidRDefault="004730F9" w:rsidP="004730F9">
            <w:pPr>
              <w:rPr>
                <w:sz w:val="18"/>
                <w:szCs w:val="18"/>
              </w:rPr>
            </w:pPr>
            <w:r w:rsidRPr="00A1781D">
              <w:rPr>
                <w:sz w:val="18"/>
                <w:szCs w:val="18"/>
              </w:rPr>
              <w:t>8</w:t>
            </w:r>
          </w:p>
        </w:tc>
        <w:tc>
          <w:tcPr>
            <w:tcW w:w="1200" w:type="dxa"/>
            <w:tcBorders>
              <w:top w:val="single" w:sz="4" w:space="0" w:color="auto"/>
              <w:left w:val="single" w:sz="4" w:space="0" w:color="auto"/>
              <w:bottom w:val="single" w:sz="4" w:space="0" w:color="auto"/>
              <w:right w:val="single" w:sz="4" w:space="0" w:color="auto"/>
            </w:tcBorders>
          </w:tcPr>
          <w:p w:rsidR="004730F9" w:rsidRPr="00A1781D" w:rsidRDefault="004730F9" w:rsidP="004730F9">
            <w:pPr>
              <w:rPr>
                <w:sz w:val="18"/>
                <w:szCs w:val="18"/>
              </w:rPr>
            </w:pPr>
            <w:r w:rsidRPr="00A1781D">
              <w:rPr>
                <w:sz w:val="18"/>
                <w:szCs w:val="18"/>
              </w:rPr>
              <w:t xml:space="preserve">= значения от 01 до </w:t>
            </w:r>
            <w:r>
              <w:rPr>
                <w:sz w:val="18"/>
                <w:szCs w:val="18"/>
              </w:rPr>
              <w:t>40</w:t>
            </w:r>
            <w:r w:rsidRPr="00A1781D">
              <w:rPr>
                <w:sz w:val="18"/>
                <w:szCs w:val="18"/>
              </w:rPr>
              <w:t xml:space="preserve"> и 99</w:t>
            </w:r>
          </w:p>
        </w:tc>
        <w:tc>
          <w:tcPr>
            <w:tcW w:w="1300" w:type="dxa"/>
            <w:tcBorders>
              <w:top w:val="single" w:sz="4" w:space="0" w:color="auto"/>
              <w:left w:val="single" w:sz="4" w:space="0" w:color="auto"/>
              <w:bottom w:val="single" w:sz="4" w:space="0" w:color="auto"/>
              <w:right w:val="single" w:sz="4" w:space="0" w:color="auto"/>
            </w:tcBorders>
          </w:tcPr>
          <w:p w:rsidR="004730F9" w:rsidRPr="00A1781D" w:rsidRDefault="004730F9" w:rsidP="004730F9">
            <w:pPr>
              <w:rPr>
                <w:sz w:val="18"/>
                <w:szCs w:val="18"/>
              </w:rPr>
            </w:pPr>
            <w:r w:rsidRPr="00A1781D">
              <w:rPr>
                <w:sz w:val="18"/>
                <w:szCs w:val="18"/>
              </w:rPr>
              <w:t>*</w:t>
            </w:r>
          </w:p>
        </w:tc>
        <w:tc>
          <w:tcPr>
            <w:tcW w:w="1263" w:type="dxa"/>
            <w:tcBorders>
              <w:top w:val="single" w:sz="4" w:space="0" w:color="auto"/>
              <w:left w:val="single" w:sz="4" w:space="0" w:color="auto"/>
              <w:bottom w:val="single" w:sz="4" w:space="0" w:color="auto"/>
              <w:right w:val="single" w:sz="4" w:space="0" w:color="auto"/>
            </w:tcBorders>
          </w:tcPr>
          <w:p w:rsidR="004730F9" w:rsidRPr="00A1781D" w:rsidRDefault="004730F9" w:rsidP="004730F9">
            <w:pPr>
              <w:rPr>
                <w:sz w:val="18"/>
                <w:szCs w:val="18"/>
              </w:rPr>
            </w:pPr>
            <w:r w:rsidRPr="00A1781D">
              <w:rPr>
                <w:sz w:val="18"/>
                <w:szCs w:val="18"/>
              </w:rPr>
              <w:t>*</w:t>
            </w:r>
          </w:p>
        </w:tc>
        <w:tc>
          <w:tcPr>
            <w:tcW w:w="3751" w:type="dxa"/>
            <w:tcBorders>
              <w:top w:val="single" w:sz="4" w:space="0" w:color="auto"/>
              <w:left w:val="single" w:sz="4" w:space="0" w:color="auto"/>
              <w:bottom w:val="single" w:sz="4" w:space="0" w:color="auto"/>
              <w:right w:val="single" w:sz="4" w:space="0" w:color="auto"/>
            </w:tcBorders>
          </w:tcPr>
          <w:p w:rsidR="004730F9" w:rsidRPr="00A1781D" w:rsidRDefault="004730F9" w:rsidP="00087E05">
            <w:pPr>
              <w:rPr>
                <w:sz w:val="18"/>
                <w:szCs w:val="18"/>
              </w:rPr>
            </w:pPr>
            <w:r w:rsidRPr="00A1781D">
              <w:rPr>
                <w:sz w:val="18"/>
                <w:szCs w:val="18"/>
              </w:rPr>
              <w:t xml:space="preserve">В графе 8 раздела 2 Сведений ф. 0503164 отражаются коды от 01 до </w:t>
            </w:r>
            <w:r>
              <w:rPr>
                <w:sz w:val="18"/>
                <w:szCs w:val="18"/>
              </w:rPr>
              <w:t>40</w:t>
            </w:r>
            <w:r w:rsidRPr="00A1781D">
              <w:rPr>
                <w:sz w:val="18"/>
                <w:szCs w:val="18"/>
              </w:rPr>
              <w:t xml:space="preserve"> и 99</w:t>
            </w:r>
          </w:p>
        </w:tc>
        <w:tc>
          <w:tcPr>
            <w:tcW w:w="851" w:type="dxa"/>
            <w:tcBorders>
              <w:top w:val="single" w:sz="4" w:space="0" w:color="auto"/>
              <w:left w:val="single" w:sz="4" w:space="0" w:color="auto"/>
              <w:bottom w:val="single" w:sz="4" w:space="0" w:color="auto"/>
              <w:right w:val="single" w:sz="4" w:space="0" w:color="auto"/>
            </w:tcBorders>
          </w:tcPr>
          <w:p w:rsidR="004730F9" w:rsidRPr="00A1781D" w:rsidRDefault="004730F9" w:rsidP="004730F9">
            <w:pPr>
              <w:rPr>
                <w:sz w:val="18"/>
                <w:szCs w:val="18"/>
              </w:rPr>
            </w:pPr>
            <w:r w:rsidRPr="00A1781D">
              <w:rPr>
                <w:sz w:val="18"/>
                <w:szCs w:val="18"/>
              </w:rPr>
              <w:t>блокирующий</w:t>
            </w:r>
          </w:p>
        </w:tc>
      </w:tr>
      <w:tr w:rsidR="004730F9" w:rsidRPr="00A1781D" w:rsidTr="00EB5E4A">
        <w:tc>
          <w:tcPr>
            <w:tcW w:w="508" w:type="dxa"/>
          </w:tcPr>
          <w:p w:rsidR="004730F9" w:rsidRPr="00A1781D" w:rsidRDefault="004730F9" w:rsidP="004730F9">
            <w:pPr>
              <w:rPr>
                <w:sz w:val="18"/>
                <w:szCs w:val="18"/>
              </w:rPr>
            </w:pPr>
            <w:r>
              <w:rPr>
                <w:sz w:val="18"/>
                <w:szCs w:val="18"/>
              </w:rPr>
              <w:t>73</w:t>
            </w:r>
          </w:p>
        </w:tc>
        <w:tc>
          <w:tcPr>
            <w:tcW w:w="700" w:type="dxa"/>
          </w:tcPr>
          <w:p w:rsidR="004730F9" w:rsidRPr="00A1781D" w:rsidRDefault="004730F9" w:rsidP="004730F9">
            <w:pPr>
              <w:rPr>
                <w:sz w:val="18"/>
                <w:szCs w:val="18"/>
              </w:rPr>
            </w:pPr>
            <w:r>
              <w:rPr>
                <w:sz w:val="18"/>
                <w:szCs w:val="18"/>
              </w:rPr>
              <w:t>520</w:t>
            </w:r>
          </w:p>
        </w:tc>
        <w:tc>
          <w:tcPr>
            <w:tcW w:w="600" w:type="dxa"/>
          </w:tcPr>
          <w:p w:rsidR="004730F9" w:rsidRPr="00A1781D" w:rsidRDefault="004730F9" w:rsidP="004730F9">
            <w:pPr>
              <w:rPr>
                <w:sz w:val="18"/>
                <w:szCs w:val="18"/>
              </w:rPr>
            </w:pPr>
            <w:r>
              <w:rPr>
                <w:sz w:val="18"/>
                <w:szCs w:val="18"/>
              </w:rPr>
              <w:t>1</w:t>
            </w:r>
          </w:p>
        </w:tc>
        <w:tc>
          <w:tcPr>
            <w:tcW w:w="1200" w:type="dxa"/>
          </w:tcPr>
          <w:p w:rsidR="004730F9" w:rsidRPr="00894846" w:rsidRDefault="004730F9" w:rsidP="004730F9">
            <w:pPr>
              <w:rPr>
                <w:sz w:val="18"/>
                <w:szCs w:val="18"/>
              </w:rPr>
            </w:pPr>
            <w:r>
              <w:rPr>
                <w:sz w:val="18"/>
                <w:szCs w:val="18"/>
                <w:lang w:val="en-US"/>
              </w:rPr>
              <w:t>&lt;&gt;%171</w:t>
            </w:r>
          </w:p>
        </w:tc>
        <w:tc>
          <w:tcPr>
            <w:tcW w:w="1300" w:type="dxa"/>
          </w:tcPr>
          <w:p w:rsidR="004730F9" w:rsidRPr="00A1781D" w:rsidRDefault="004730F9" w:rsidP="004730F9">
            <w:pPr>
              <w:rPr>
                <w:sz w:val="18"/>
                <w:szCs w:val="18"/>
              </w:rPr>
            </w:pPr>
          </w:p>
        </w:tc>
        <w:tc>
          <w:tcPr>
            <w:tcW w:w="1263" w:type="dxa"/>
          </w:tcPr>
          <w:p w:rsidR="004730F9" w:rsidRPr="00A1781D" w:rsidRDefault="004730F9" w:rsidP="004730F9">
            <w:pPr>
              <w:rPr>
                <w:sz w:val="18"/>
                <w:szCs w:val="18"/>
              </w:rPr>
            </w:pPr>
          </w:p>
        </w:tc>
        <w:tc>
          <w:tcPr>
            <w:tcW w:w="3751" w:type="dxa"/>
          </w:tcPr>
          <w:p w:rsidR="004730F9" w:rsidRPr="00894846" w:rsidRDefault="004730F9" w:rsidP="004730F9">
            <w:pPr>
              <w:rPr>
                <w:sz w:val="18"/>
                <w:szCs w:val="18"/>
              </w:rPr>
            </w:pPr>
            <w:r>
              <w:rPr>
                <w:sz w:val="18"/>
                <w:szCs w:val="18"/>
              </w:rPr>
              <w:t>Отражение показателей курсовой разницы в ф. 0503164 недопустимо</w:t>
            </w:r>
          </w:p>
        </w:tc>
        <w:tc>
          <w:tcPr>
            <w:tcW w:w="851" w:type="dxa"/>
          </w:tcPr>
          <w:p w:rsidR="004730F9" w:rsidRPr="00A1781D" w:rsidRDefault="004730F9" w:rsidP="004730F9">
            <w:pPr>
              <w:rPr>
                <w:sz w:val="18"/>
                <w:szCs w:val="18"/>
              </w:rPr>
            </w:pPr>
            <w:r w:rsidRPr="00A1781D">
              <w:rPr>
                <w:sz w:val="18"/>
                <w:szCs w:val="18"/>
              </w:rPr>
              <w:t>блокирующий</w:t>
            </w:r>
          </w:p>
        </w:tc>
      </w:tr>
    </w:tbl>
    <w:p w:rsidR="00DD5118" w:rsidRPr="00A1781D" w:rsidRDefault="00DD5118" w:rsidP="00D44E80">
      <w:pPr>
        <w:tabs>
          <w:tab w:val="left" w:pos="2340"/>
        </w:tabs>
        <w:rPr>
          <w:sz w:val="18"/>
          <w:szCs w:val="18"/>
        </w:rPr>
      </w:pPr>
    </w:p>
    <w:p w:rsidR="00D44E80" w:rsidRPr="00A1781D" w:rsidRDefault="00D44E80" w:rsidP="00D44E80">
      <w:pPr>
        <w:tabs>
          <w:tab w:val="left" w:pos="2340"/>
        </w:tabs>
        <w:rPr>
          <w:sz w:val="18"/>
          <w:szCs w:val="18"/>
        </w:rPr>
      </w:pPr>
      <w:r w:rsidRPr="00A1781D">
        <w:rPr>
          <w:sz w:val="18"/>
          <w:szCs w:val="18"/>
        </w:rPr>
        <w:t>*- соотношение должно быть выполнено для каждой строки (графы).</w:t>
      </w:r>
    </w:p>
    <w:p w:rsidR="00FC3EC2" w:rsidRPr="00A1781D" w:rsidRDefault="00FC3EC2" w:rsidP="00223F58">
      <w:pPr>
        <w:rPr>
          <w:sz w:val="18"/>
          <w:szCs w:val="18"/>
        </w:rPr>
      </w:pPr>
    </w:p>
    <w:p w:rsidR="00FC3EC2" w:rsidRPr="00A1781D" w:rsidRDefault="0045001E" w:rsidP="00CC5C9A">
      <w:pPr>
        <w:pStyle w:val="1"/>
        <w:numPr>
          <w:ilvl w:val="0"/>
          <w:numId w:val="0"/>
        </w:numPr>
        <w:rPr>
          <w:b/>
          <w:sz w:val="18"/>
          <w:szCs w:val="18"/>
        </w:rPr>
      </w:pPr>
      <w:bookmarkStart w:id="652" w:name="_Toc216965294"/>
      <w:r w:rsidRPr="00A1781D">
        <w:rPr>
          <w:b/>
          <w:sz w:val="18"/>
          <w:szCs w:val="18"/>
        </w:rPr>
        <w:t>1</w:t>
      </w:r>
      <w:r w:rsidR="00EB4DBF">
        <w:rPr>
          <w:b/>
          <w:sz w:val="18"/>
          <w:szCs w:val="18"/>
        </w:rPr>
        <w:t>7</w:t>
      </w:r>
      <w:r w:rsidRPr="00A1781D">
        <w:rPr>
          <w:b/>
          <w:sz w:val="18"/>
          <w:szCs w:val="18"/>
        </w:rPr>
        <w:t xml:space="preserve">. </w:t>
      </w:r>
      <w:r w:rsidR="00FC3EC2" w:rsidRPr="00A1781D">
        <w:rPr>
          <w:b/>
          <w:sz w:val="18"/>
          <w:szCs w:val="18"/>
        </w:rPr>
        <w:t>Сведения об исполнении мероприятий в рамках целевых программ ф. 0503166</w:t>
      </w:r>
      <w:bookmarkEnd w:id="652"/>
    </w:p>
    <w:p w:rsidR="00FC3EC2" w:rsidRPr="00A1781D" w:rsidRDefault="00FC3EC2" w:rsidP="00F505AE">
      <w:pPr>
        <w:rPr>
          <w:b/>
          <w:sz w:val="18"/>
          <w:szCs w:val="18"/>
        </w:rPr>
      </w:pPr>
    </w:p>
    <w:p w:rsidR="00322233" w:rsidRPr="00A1781D" w:rsidRDefault="00F505AE" w:rsidP="00F505AE">
      <w:pPr>
        <w:jc w:val="both"/>
        <w:rPr>
          <w:sz w:val="18"/>
          <w:szCs w:val="18"/>
        </w:rPr>
      </w:pPr>
      <w:r w:rsidRPr="00A1781D">
        <w:rPr>
          <w:sz w:val="18"/>
          <w:szCs w:val="18"/>
        </w:rPr>
        <w:t xml:space="preserve">В гр. 2 должны отражаться </w:t>
      </w:r>
      <w:r w:rsidR="00322233" w:rsidRPr="00A1781D">
        <w:rPr>
          <w:sz w:val="18"/>
          <w:szCs w:val="18"/>
        </w:rPr>
        <w:t xml:space="preserve">коды </w:t>
      </w:r>
      <w:r w:rsidRPr="00A1781D">
        <w:rPr>
          <w:sz w:val="18"/>
          <w:szCs w:val="18"/>
        </w:rPr>
        <w:t>целевы</w:t>
      </w:r>
      <w:r w:rsidR="00322233" w:rsidRPr="00A1781D">
        <w:rPr>
          <w:sz w:val="18"/>
          <w:szCs w:val="18"/>
        </w:rPr>
        <w:t>х</w:t>
      </w:r>
      <w:r w:rsidRPr="00A1781D">
        <w:rPr>
          <w:sz w:val="18"/>
          <w:szCs w:val="18"/>
        </w:rPr>
        <w:t xml:space="preserve"> стат</w:t>
      </w:r>
      <w:r w:rsidR="00322233" w:rsidRPr="00A1781D">
        <w:rPr>
          <w:sz w:val="18"/>
          <w:szCs w:val="18"/>
        </w:rPr>
        <w:t>ей</w:t>
      </w:r>
      <w:r w:rsidR="004B48D5" w:rsidRPr="00A1781D">
        <w:rPr>
          <w:sz w:val="18"/>
          <w:szCs w:val="18"/>
        </w:rPr>
        <w:t xml:space="preserve"> </w:t>
      </w:r>
      <w:r w:rsidR="00B25454" w:rsidRPr="00B25454">
        <w:rPr>
          <w:i/>
          <w:sz w:val="22"/>
          <w:szCs w:val="28"/>
        </w:rPr>
        <w:t>21 5 00</w:t>
      </w:r>
      <w:r w:rsidR="004A6B7F" w:rsidRPr="008F462B">
        <w:rPr>
          <w:i/>
          <w:sz w:val="22"/>
          <w:szCs w:val="28"/>
        </w:rPr>
        <w:t xml:space="preserve"> 00000</w:t>
      </w:r>
      <w:r w:rsidR="00B25454" w:rsidRPr="00B25454">
        <w:rPr>
          <w:i/>
          <w:sz w:val="22"/>
          <w:szCs w:val="28"/>
        </w:rPr>
        <w:t>, 22 5 00</w:t>
      </w:r>
      <w:r w:rsidR="004A6B7F" w:rsidRPr="008F462B">
        <w:rPr>
          <w:i/>
          <w:sz w:val="22"/>
          <w:szCs w:val="28"/>
        </w:rPr>
        <w:t xml:space="preserve"> 00000</w:t>
      </w:r>
      <w:r w:rsidR="00B25454" w:rsidRPr="00B25454">
        <w:rPr>
          <w:i/>
          <w:sz w:val="22"/>
          <w:szCs w:val="28"/>
        </w:rPr>
        <w:t xml:space="preserve">, </w:t>
      </w:r>
      <w:del w:id="653" w:author="Зайцев Павел Борисович" w:date="2025-12-25T18:14:00Z">
        <w:r w:rsidR="00B25454" w:rsidRPr="00B25454" w:rsidDel="00F57735">
          <w:rPr>
            <w:i/>
            <w:sz w:val="22"/>
            <w:szCs w:val="28"/>
          </w:rPr>
          <w:delText>31 5 00</w:delText>
        </w:r>
        <w:r w:rsidR="004A6B7F" w:rsidRPr="008F462B" w:rsidDel="00F57735">
          <w:rPr>
            <w:i/>
            <w:sz w:val="22"/>
            <w:szCs w:val="28"/>
          </w:rPr>
          <w:delText xml:space="preserve"> 00000</w:delText>
        </w:r>
        <w:r w:rsidR="00C37EF4" w:rsidRPr="00B25454" w:rsidDel="00F57735">
          <w:rPr>
            <w:i/>
            <w:sz w:val="22"/>
            <w:szCs w:val="28"/>
          </w:rPr>
          <w:delText xml:space="preserve">, </w:delText>
        </w:r>
      </w:del>
      <w:r w:rsidR="00C37EF4" w:rsidRPr="00B25454">
        <w:rPr>
          <w:i/>
          <w:sz w:val="22"/>
          <w:szCs w:val="28"/>
        </w:rPr>
        <w:t>3</w:t>
      </w:r>
      <w:r w:rsidR="00C37EF4">
        <w:rPr>
          <w:i/>
          <w:sz w:val="22"/>
          <w:szCs w:val="28"/>
        </w:rPr>
        <w:t>2</w:t>
      </w:r>
      <w:r w:rsidR="00C37EF4" w:rsidRPr="00B25454">
        <w:rPr>
          <w:i/>
          <w:sz w:val="22"/>
          <w:szCs w:val="28"/>
        </w:rPr>
        <w:t xml:space="preserve"> 5 00</w:t>
      </w:r>
      <w:r w:rsidR="00C37EF4" w:rsidRPr="008F462B">
        <w:rPr>
          <w:i/>
          <w:sz w:val="22"/>
          <w:szCs w:val="28"/>
        </w:rPr>
        <w:t xml:space="preserve"> 00000</w:t>
      </w:r>
      <w:r w:rsidR="00B25454" w:rsidRPr="00B25454">
        <w:rPr>
          <w:i/>
          <w:sz w:val="22"/>
          <w:szCs w:val="28"/>
        </w:rPr>
        <w:t>, 34 5 00</w:t>
      </w:r>
      <w:r w:rsidR="004A6B7F" w:rsidRPr="008F462B">
        <w:rPr>
          <w:i/>
          <w:sz w:val="22"/>
          <w:szCs w:val="28"/>
        </w:rPr>
        <w:t xml:space="preserve"> 00000</w:t>
      </w:r>
      <w:r w:rsidR="00B25454" w:rsidRPr="00B25454">
        <w:rPr>
          <w:i/>
          <w:sz w:val="22"/>
          <w:szCs w:val="28"/>
        </w:rPr>
        <w:t>, 42 5 00</w:t>
      </w:r>
      <w:r w:rsidR="004A6B7F" w:rsidRPr="008F462B">
        <w:rPr>
          <w:i/>
          <w:sz w:val="22"/>
          <w:szCs w:val="28"/>
        </w:rPr>
        <w:t xml:space="preserve"> 00000</w:t>
      </w:r>
      <w:r w:rsidR="00B25454" w:rsidRPr="00B25454">
        <w:rPr>
          <w:i/>
          <w:sz w:val="22"/>
          <w:szCs w:val="28"/>
        </w:rPr>
        <w:t>, 47 5 00</w:t>
      </w:r>
      <w:r w:rsidR="004A6B7F" w:rsidRPr="008F462B">
        <w:rPr>
          <w:i/>
          <w:sz w:val="22"/>
          <w:szCs w:val="28"/>
        </w:rPr>
        <w:t xml:space="preserve"> 00000</w:t>
      </w:r>
      <w:r w:rsidR="00B25454" w:rsidRPr="00B25454">
        <w:rPr>
          <w:i/>
          <w:sz w:val="22"/>
          <w:szCs w:val="28"/>
        </w:rPr>
        <w:t xml:space="preserve">, </w:t>
      </w:r>
      <w:del w:id="654" w:author="Зайцев Павел Борисович" w:date="2025-12-25T18:14:00Z">
        <w:r w:rsidR="00B25454" w:rsidRPr="00B25454" w:rsidDel="00F57735">
          <w:rPr>
            <w:i/>
            <w:sz w:val="22"/>
            <w:szCs w:val="28"/>
          </w:rPr>
          <w:delText>99 1 00</w:delText>
        </w:r>
        <w:r w:rsidR="004A6B7F" w:rsidRPr="008F462B" w:rsidDel="00F57735">
          <w:rPr>
            <w:i/>
            <w:sz w:val="22"/>
            <w:szCs w:val="28"/>
          </w:rPr>
          <w:delText xml:space="preserve"> 00000</w:delText>
        </w:r>
        <w:r w:rsidR="00B25454" w:rsidRPr="00B25454" w:rsidDel="00F57735">
          <w:rPr>
            <w:i/>
            <w:sz w:val="22"/>
            <w:szCs w:val="28"/>
          </w:rPr>
          <w:delText xml:space="preserve">, </w:delText>
        </w:r>
      </w:del>
      <w:r w:rsidR="00B25454" w:rsidRPr="00B25454">
        <w:rPr>
          <w:i/>
          <w:sz w:val="22"/>
          <w:szCs w:val="28"/>
        </w:rPr>
        <w:t>99 8 00</w:t>
      </w:r>
      <w:r w:rsidR="004A6B7F" w:rsidRPr="008F462B">
        <w:rPr>
          <w:i/>
          <w:sz w:val="22"/>
          <w:szCs w:val="28"/>
        </w:rPr>
        <w:t xml:space="preserve"> 00000</w:t>
      </w:r>
      <w:r w:rsidR="003A0793" w:rsidRPr="0018229D">
        <w:rPr>
          <w:sz w:val="28"/>
          <w:szCs w:val="28"/>
        </w:rPr>
        <w:t>.</w:t>
      </w:r>
    </w:p>
    <w:p w:rsidR="00322233" w:rsidRPr="00A1781D" w:rsidRDefault="00322233" w:rsidP="00F505AE">
      <w:pPr>
        <w:jc w:val="both"/>
        <w:rPr>
          <w:sz w:val="18"/>
          <w:szCs w:val="18"/>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405"/>
        <w:gridCol w:w="720"/>
        <w:gridCol w:w="616"/>
        <w:gridCol w:w="1980"/>
        <w:gridCol w:w="834"/>
        <w:gridCol w:w="3398"/>
      </w:tblGrid>
      <w:tr w:rsidR="00F44AF1" w:rsidRPr="00A1781D" w:rsidTr="00E77784">
        <w:trPr>
          <w:trHeight w:val="725"/>
          <w:tblHeader/>
          <w:jc w:val="center"/>
        </w:trPr>
        <w:tc>
          <w:tcPr>
            <w:tcW w:w="543" w:type="dxa"/>
          </w:tcPr>
          <w:p w:rsidR="00F44AF1" w:rsidRPr="00A1781D" w:rsidRDefault="00F44AF1" w:rsidP="00E77784">
            <w:pPr>
              <w:jc w:val="center"/>
              <w:rPr>
                <w:sz w:val="18"/>
                <w:szCs w:val="18"/>
              </w:rPr>
            </w:pPr>
            <w:r w:rsidRPr="00A1781D">
              <w:rPr>
                <w:sz w:val="18"/>
                <w:szCs w:val="18"/>
              </w:rPr>
              <w:t>№ п/п</w:t>
            </w:r>
          </w:p>
        </w:tc>
        <w:tc>
          <w:tcPr>
            <w:tcW w:w="1405" w:type="dxa"/>
          </w:tcPr>
          <w:p w:rsidR="00F44AF1" w:rsidRPr="00A1781D" w:rsidRDefault="00F44AF1" w:rsidP="00E77784">
            <w:pPr>
              <w:jc w:val="center"/>
              <w:rPr>
                <w:sz w:val="18"/>
                <w:szCs w:val="18"/>
              </w:rPr>
            </w:pPr>
            <w:r w:rsidRPr="00A1781D">
              <w:rPr>
                <w:sz w:val="18"/>
                <w:szCs w:val="18"/>
              </w:rPr>
              <w:t>Строка</w:t>
            </w:r>
          </w:p>
        </w:tc>
        <w:tc>
          <w:tcPr>
            <w:tcW w:w="720" w:type="dxa"/>
          </w:tcPr>
          <w:p w:rsidR="00F44AF1" w:rsidRPr="00A1781D" w:rsidRDefault="00F44AF1" w:rsidP="00E77784">
            <w:pPr>
              <w:jc w:val="center"/>
              <w:rPr>
                <w:sz w:val="18"/>
                <w:szCs w:val="18"/>
              </w:rPr>
            </w:pPr>
            <w:r w:rsidRPr="00A1781D">
              <w:rPr>
                <w:sz w:val="18"/>
                <w:szCs w:val="18"/>
              </w:rPr>
              <w:t>Графа</w:t>
            </w:r>
          </w:p>
        </w:tc>
        <w:tc>
          <w:tcPr>
            <w:tcW w:w="616" w:type="dxa"/>
          </w:tcPr>
          <w:p w:rsidR="00F44AF1" w:rsidRPr="00A1781D" w:rsidRDefault="00F44AF1" w:rsidP="00E77784">
            <w:pPr>
              <w:jc w:val="center"/>
              <w:rPr>
                <w:sz w:val="18"/>
                <w:szCs w:val="18"/>
              </w:rPr>
            </w:pPr>
            <w:r w:rsidRPr="00A1781D">
              <w:rPr>
                <w:sz w:val="18"/>
                <w:szCs w:val="18"/>
              </w:rPr>
              <w:t>Соотношение</w:t>
            </w:r>
          </w:p>
        </w:tc>
        <w:tc>
          <w:tcPr>
            <w:tcW w:w="1980" w:type="dxa"/>
          </w:tcPr>
          <w:p w:rsidR="00F44AF1" w:rsidRPr="00A1781D" w:rsidRDefault="00F44AF1" w:rsidP="00E77784">
            <w:pPr>
              <w:jc w:val="center"/>
              <w:rPr>
                <w:sz w:val="18"/>
                <w:szCs w:val="18"/>
              </w:rPr>
            </w:pPr>
            <w:r w:rsidRPr="00A1781D">
              <w:rPr>
                <w:sz w:val="18"/>
                <w:szCs w:val="18"/>
              </w:rPr>
              <w:t>Строка</w:t>
            </w:r>
          </w:p>
        </w:tc>
        <w:tc>
          <w:tcPr>
            <w:tcW w:w="834" w:type="dxa"/>
          </w:tcPr>
          <w:p w:rsidR="00F44AF1" w:rsidRPr="00A1781D" w:rsidRDefault="00F44AF1" w:rsidP="00E77784">
            <w:pPr>
              <w:jc w:val="center"/>
              <w:rPr>
                <w:sz w:val="18"/>
                <w:szCs w:val="18"/>
              </w:rPr>
            </w:pPr>
            <w:r w:rsidRPr="00A1781D">
              <w:rPr>
                <w:sz w:val="18"/>
                <w:szCs w:val="18"/>
              </w:rPr>
              <w:t>Графа</w:t>
            </w:r>
          </w:p>
        </w:tc>
        <w:tc>
          <w:tcPr>
            <w:tcW w:w="3398" w:type="dxa"/>
          </w:tcPr>
          <w:p w:rsidR="00F44AF1" w:rsidRPr="00A1781D" w:rsidRDefault="00F44AF1" w:rsidP="00E77784">
            <w:pPr>
              <w:rPr>
                <w:sz w:val="18"/>
                <w:szCs w:val="18"/>
              </w:rPr>
            </w:pPr>
            <w:r w:rsidRPr="00A1781D">
              <w:rPr>
                <w:sz w:val="18"/>
                <w:szCs w:val="18"/>
              </w:rPr>
              <w:t>Контроль показателя</w:t>
            </w:r>
          </w:p>
          <w:p w:rsidR="00F44AF1" w:rsidRPr="00A1781D" w:rsidRDefault="00F44AF1" w:rsidP="00E77784">
            <w:pPr>
              <w:jc w:val="center"/>
              <w:rPr>
                <w:sz w:val="18"/>
                <w:szCs w:val="18"/>
              </w:rPr>
            </w:pPr>
          </w:p>
        </w:tc>
      </w:tr>
      <w:tr w:rsidR="00F44AF1" w:rsidRPr="00A1781D" w:rsidTr="00E77784">
        <w:trPr>
          <w:trHeight w:val="801"/>
          <w:jc w:val="center"/>
        </w:trPr>
        <w:tc>
          <w:tcPr>
            <w:tcW w:w="543" w:type="dxa"/>
          </w:tcPr>
          <w:p w:rsidR="00F44AF1" w:rsidRPr="00A1781D" w:rsidRDefault="00F44AF1" w:rsidP="00E77784">
            <w:pPr>
              <w:jc w:val="center"/>
              <w:rPr>
                <w:sz w:val="18"/>
                <w:szCs w:val="18"/>
              </w:rPr>
            </w:pPr>
            <w:r w:rsidRPr="00A1781D">
              <w:rPr>
                <w:sz w:val="18"/>
                <w:szCs w:val="18"/>
              </w:rPr>
              <w:t>1</w:t>
            </w:r>
          </w:p>
        </w:tc>
        <w:tc>
          <w:tcPr>
            <w:tcW w:w="1405" w:type="dxa"/>
          </w:tcPr>
          <w:p w:rsidR="00F44AF1" w:rsidRPr="00A1781D" w:rsidRDefault="00F44AF1" w:rsidP="00E77784">
            <w:pPr>
              <w:jc w:val="center"/>
              <w:rPr>
                <w:sz w:val="18"/>
                <w:szCs w:val="18"/>
              </w:rPr>
            </w:pPr>
            <w:r w:rsidRPr="00A1781D">
              <w:rPr>
                <w:sz w:val="18"/>
                <w:szCs w:val="18"/>
              </w:rPr>
              <w:t>*</w:t>
            </w:r>
          </w:p>
        </w:tc>
        <w:tc>
          <w:tcPr>
            <w:tcW w:w="720" w:type="dxa"/>
          </w:tcPr>
          <w:p w:rsidR="00F44AF1" w:rsidRPr="00A1781D" w:rsidRDefault="00F44AF1" w:rsidP="00E77784">
            <w:pPr>
              <w:jc w:val="center"/>
              <w:rPr>
                <w:sz w:val="18"/>
                <w:szCs w:val="18"/>
              </w:rPr>
            </w:pPr>
            <w:r w:rsidRPr="00A1781D">
              <w:rPr>
                <w:sz w:val="18"/>
                <w:szCs w:val="18"/>
              </w:rPr>
              <w:t>6</w:t>
            </w:r>
          </w:p>
        </w:tc>
        <w:tc>
          <w:tcPr>
            <w:tcW w:w="616" w:type="dxa"/>
          </w:tcPr>
          <w:p w:rsidR="00F44AF1" w:rsidRPr="00A1781D" w:rsidRDefault="00F44AF1" w:rsidP="00E77784">
            <w:pPr>
              <w:jc w:val="center"/>
              <w:rPr>
                <w:sz w:val="18"/>
                <w:szCs w:val="18"/>
              </w:rPr>
            </w:pPr>
            <w:r w:rsidRPr="00A1781D">
              <w:rPr>
                <w:sz w:val="18"/>
                <w:szCs w:val="18"/>
              </w:rPr>
              <w:t>=</w:t>
            </w:r>
          </w:p>
        </w:tc>
        <w:tc>
          <w:tcPr>
            <w:tcW w:w="1980" w:type="dxa"/>
          </w:tcPr>
          <w:p w:rsidR="00F44AF1" w:rsidRPr="00A1781D" w:rsidRDefault="00F44AF1" w:rsidP="00E77784">
            <w:pPr>
              <w:jc w:val="center"/>
              <w:rPr>
                <w:sz w:val="18"/>
                <w:szCs w:val="18"/>
              </w:rPr>
            </w:pPr>
            <w:r w:rsidRPr="00A1781D">
              <w:rPr>
                <w:sz w:val="18"/>
                <w:szCs w:val="18"/>
              </w:rPr>
              <w:t>*</w:t>
            </w:r>
          </w:p>
        </w:tc>
        <w:tc>
          <w:tcPr>
            <w:tcW w:w="834" w:type="dxa"/>
          </w:tcPr>
          <w:p w:rsidR="00F44AF1" w:rsidRPr="00A1781D" w:rsidRDefault="00F44AF1" w:rsidP="00E77784">
            <w:pPr>
              <w:jc w:val="center"/>
              <w:rPr>
                <w:sz w:val="18"/>
                <w:szCs w:val="18"/>
              </w:rPr>
            </w:pPr>
            <w:r w:rsidRPr="00A1781D">
              <w:rPr>
                <w:sz w:val="18"/>
                <w:szCs w:val="18"/>
              </w:rPr>
              <w:t>4-5</w:t>
            </w:r>
          </w:p>
        </w:tc>
        <w:tc>
          <w:tcPr>
            <w:tcW w:w="3398" w:type="dxa"/>
          </w:tcPr>
          <w:p w:rsidR="00F44AF1" w:rsidRPr="00A1781D" w:rsidRDefault="00F44AF1" w:rsidP="00EE6E0D">
            <w:pPr>
              <w:rPr>
                <w:sz w:val="18"/>
                <w:szCs w:val="18"/>
              </w:rPr>
            </w:pPr>
            <w:r w:rsidRPr="00A1781D">
              <w:rPr>
                <w:sz w:val="18"/>
                <w:szCs w:val="18"/>
              </w:rPr>
              <w:t xml:space="preserve">Гр. 6 &lt;&gt; Гр.4 – Гр. 5 </w:t>
            </w:r>
            <w:r w:rsidR="00EE6E0D" w:rsidRPr="00A1781D">
              <w:rPr>
                <w:sz w:val="18"/>
                <w:szCs w:val="18"/>
              </w:rPr>
              <w:t>–</w:t>
            </w:r>
            <w:r w:rsidRPr="00A1781D">
              <w:rPr>
                <w:sz w:val="18"/>
                <w:szCs w:val="18"/>
              </w:rPr>
              <w:t xml:space="preserve"> недопустимо</w:t>
            </w:r>
          </w:p>
        </w:tc>
      </w:tr>
    </w:tbl>
    <w:p w:rsidR="00F44AF1" w:rsidRPr="00A1781D" w:rsidRDefault="00F44AF1" w:rsidP="00F505AE">
      <w:pPr>
        <w:jc w:val="both"/>
        <w:rPr>
          <w:sz w:val="18"/>
          <w:szCs w:val="18"/>
        </w:rPr>
      </w:pPr>
    </w:p>
    <w:p w:rsidR="00803FB7" w:rsidRPr="00A1781D" w:rsidRDefault="00803FB7" w:rsidP="00F505AE">
      <w:pPr>
        <w:rPr>
          <w:sz w:val="18"/>
          <w:szCs w:val="18"/>
        </w:rPr>
      </w:pPr>
    </w:p>
    <w:p w:rsidR="00D96A14" w:rsidRPr="00A1781D" w:rsidRDefault="00ED3CAD" w:rsidP="00F234EB">
      <w:pPr>
        <w:pStyle w:val="1"/>
        <w:numPr>
          <w:ilvl w:val="0"/>
          <w:numId w:val="0"/>
        </w:numPr>
        <w:rPr>
          <w:b/>
          <w:sz w:val="18"/>
          <w:szCs w:val="18"/>
        </w:rPr>
      </w:pPr>
      <w:bookmarkStart w:id="655" w:name="_Toc312766966"/>
      <w:bookmarkStart w:id="656" w:name="_Toc424750560"/>
      <w:bookmarkStart w:id="657" w:name="_Toc216965295"/>
      <w:r w:rsidRPr="00A1781D">
        <w:rPr>
          <w:b/>
          <w:sz w:val="18"/>
          <w:szCs w:val="18"/>
        </w:rPr>
        <w:lastRenderedPageBreak/>
        <w:t>1</w:t>
      </w:r>
      <w:r w:rsidR="00EB4DBF">
        <w:rPr>
          <w:b/>
          <w:sz w:val="18"/>
          <w:szCs w:val="18"/>
        </w:rPr>
        <w:t>8</w:t>
      </w:r>
      <w:r w:rsidR="00D96A14" w:rsidRPr="00A1781D">
        <w:rPr>
          <w:b/>
          <w:sz w:val="18"/>
          <w:szCs w:val="18"/>
        </w:rPr>
        <w:t>. Сведения о движении нефинансовых активов ф.0503168</w:t>
      </w:r>
      <w:bookmarkEnd w:id="655"/>
      <w:r w:rsidR="00B35090" w:rsidRPr="00A1781D">
        <w:rPr>
          <w:rStyle w:val="afd"/>
          <w:b/>
          <w:sz w:val="18"/>
          <w:szCs w:val="18"/>
        </w:rPr>
        <w:footnoteReference w:id="6"/>
      </w:r>
      <w:bookmarkEnd w:id="656"/>
      <w:bookmarkEnd w:id="657"/>
    </w:p>
    <w:p w:rsidR="00A90B83" w:rsidRPr="00A1781D" w:rsidRDefault="00A90B83" w:rsidP="00A90B83">
      <w:r w:rsidRPr="00A1781D">
        <w:t>КС 1-1</w:t>
      </w:r>
      <w:r w:rsidR="00056E96" w:rsidRPr="00A1781D">
        <w:t>5</w:t>
      </w:r>
      <w:r w:rsidRPr="00A1781D">
        <w:t xml:space="preserve"> применяются к разделам 1 и 2.</w:t>
      </w:r>
    </w:p>
    <w:p w:rsidR="00D96A14" w:rsidRPr="00A1781D" w:rsidRDefault="00D96A14" w:rsidP="00D96A14">
      <w:pPr>
        <w:rPr>
          <w:b/>
          <w:sz w:val="18"/>
          <w:szCs w:val="18"/>
        </w:rPr>
      </w:pPr>
    </w:p>
    <w:tbl>
      <w:tblPr>
        <w:tblW w:w="10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341"/>
        <w:gridCol w:w="1088"/>
        <w:gridCol w:w="567"/>
        <w:gridCol w:w="2126"/>
        <w:gridCol w:w="709"/>
        <w:gridCol w:w="2979"/>
        <w:gridCol w:w="794"/>
        <w:gridCol w:w="709"/>
      </w:tblGrid>
      <w:tr w:rsidR="006847AC" w:rsidRPr="00A1781D" w:rsidTr="002D5965">
        <w:trPr>
          <w:trHeight w:val="725"/>
          <w:tblHeader/>
          <w:jc w:val="center"/>
        </w:trPr>
        <w:tc>
          <w:tcPr>
            <w:tcW w:w="543" w:type="dxa"/>
          </w:tcPr>
          <w:p w:rsidR="006847AC" w:rsidRPr="00A1781D" w:rsidRDefault="006847AC" w:rsidP="00F35DD5">
            <w:pPr>
              <w:jc w:val="center"/>
              <w:rPr>
                <w:sz w:val="18"/>
                <w:szCs w:val="18"/>
              </w:rPr>
            </w:pPr>
            <w:r w:rsidRPr="00A1781D">
              <w:rPr>
                <w:sz w:val="18"/>
                <w:szCs w:val="18"/>
              </w:rPr>
              <w:t>№ п/п</w:t>
            </w:r>
          </w:p>
        </w:tc>
        <w:tc>
          <w:tcPr>
            <w:tcW w:w="1341" w:type="dxa"/>
          </w:tcPr>
          <w:p w:rsidR="006847AC" w:rsidRPr="00A1781D" w:rsidRDefault="006847AC" w:rsidP="00F35DD5">
            <w:pPr>
              <w:jc w:val="center"/>
              <w:rPr>
                <w:sz w:val="18"/>
                <w:szCs w:val="18"/>
              </w:rPr>
            </w:pPr>
            <w:r w:rsidRPr="00A1781D">
              <w:rPr>
                <w:sz w:val="18"/>
                <w:szCs w:val="18"/>
              </w:rPr>
              <w:t>Строка</w:t>
            </w:r>
          </w:p>
        </w:tc>
        <w:tc>
          <w:tcPr>
            <w:tcW w:w="1088" w:type="dxa"/>
          </w:tcPr>
          <w:p w:rsidR="006847AC" w:rsidRPr="00A1781D" w:rsidRDefault="006847AC" w:rsidP="00F35DD5">
            <w:pPr>
              <w:jc w:val="center"/>
              <w:rPr>
                <w:sz w:val="18"/>
                <w:szCs w:val="18"/>
              </w:rPr>
            </w:pPr>
            <w:r w:rsidRPr="00A1781D">
              <w:rPr>
                <w:sz w:val="18"/>
                <w:szCs w:val="18"/>
              </w:rPr>
              <w:t>Графа</w:t>
            </w:r>
          </w:p>
        </w:tc>
        <w:tc>
          <w:tcPr>
            <w:tcW w:w="567" w:type="dxa"/>
          </w:tcPr>
          <w:p w:rsidR="006847AC" w:rsidRPr="00A1781D" w:rsidRDefault="006847AC" w:rsidP="00F35DD5">
            <w:pPr>
              <w:jc w:val="center"/>
              <w:rPr>
                <w:sz w:val="18"/>
                <w:szCs w:val="18"/>
              </w:rPr>
            </w:pPr>
            <w:r w:rsidRPr="00A1781D">
              <w:rPr>
                <w:sz w:val="18"/>
                <w:szCs w:val="18"/>
              </w:rPr>
              <w:t>Соотношение</w:t>
            </w:r>
          </w:p>
        </w:tc>
        <w:tc>
          <w:tcPr>
            <w:tcW w:w="2126" w:type="dxa"/>
          </w:tcPr>
          <w:p w:rsidR="006847AC" w:rsidRPr="00A1781D" w:rsidRDefault="006847AC" w:rsidP="00F35DD5">
            <w:pPr>
              <w:jc w:val="center"/>
              <w:rPr>
                <w:sz w:val="18"/>
                <w:szCs w:val="18"/>
              </w:rPr>
            </w:pPr>
            <w:r w:rsidRPr="00A1781D">
              <w:rPr>
                <w:sz w:val="18"/>
                <w:szCs w:val="18"/>
              </w:rPr>
              <w:t>Строка</w:t>
            </w:r>
          </w:p>
        </w:tc>
        <w:tc>
          <w:tcPr>
            <w:tcW w:w="709" w:type="dxa"/>
          </w:tcPr>
          <w:p w:rsidR="006847AC" w:rsidRPr="00A1781D" w:rsidRDefault="006847AC" w:rsidP="00F35DD5">
            <w:pPr>
              <w:jc w:val="center"/>
              <w:rPr>
                <w:sz w:val="18"/>
                <w:szCs w:val="18"/>
              </w:rPr>
            </w:pPr>
            <w:r w:rsidRPr="00A1781D">
              <w:rPr>
                <w:sz w:val="18"/>
                <w:szCs w:val="18"/>
              </w:rPr>
              <w:t>Графа</w:t>
            </w:r>
          </w:p>
        </w:tc>
        <w:tc>
          <w:tcPr>
            <w:tcW w:w="2979" w:type="dxa"/>
          </w:tcPr>
          <w:p w:rsidR="006847AC" w:rsidRPr="00A1781D" w:rsidRDefault="006847AC" w:rsidP="00F35DD5">
            <w:pPr>
              <w:rPr>
                <w:sz w:val="18"/>
                <w:szCs w:val="18"/>
              </w:rPr>
            </w:pPr>
            <w:r w:rsidRPr="00A1781D">
              <w:rPr>
                <w:sz w:val="18"/>
                <w:szCs w:val="18"/>
              </w:rPr>
              <w:t>Контроль показателя</w:t>
            </w:r>
          </w:p>
          <w:p w:rsidR="006847AC" w:rsidRPr="00A1781D" w:rsidRDefault="006847AC" w:rsidP="00F35DD5">
            <w:pPr>
              <w:jc w:val="center"/>
              <w:rPr>
                <w:sz w:val="18"/>
                <w:szCs w:val="18"/>
              </w:rPr>
            </w:pPr>
          </w:p>
        </w:tc>
        <w:tc>
          <w:tcPr>
            <w:tcW w:w="794" w:type="dxa"/>
          </w:tcPr>
          <w:p w:rsidR="006847AC" w:rsidRDefault="006847AC">
            <w:pPr>
              <w:suppressAutoHyphens w:val="0"/>
              <w:rPr>
                <w:sz w:val="18"/>
                <w:szCs w:val="18"/>
              </w:rPr>
            </w:pPr>
          </w:p>
          <w:p w:rsidR="006847AC" w:rsidRPr="00A1781D" w:rsidRDefault="006847AC" w:rsidP="006840FE">
            <w:pPr>
              <w:jc w:val="center"/>
              <w:rPr>
                <w:sz w:val="18"/>
                <w:szCs w:val="18"/>
              </w:rPr>
            </w:pPr>
            <w:r>
              <w:rPr>
                <w:sz w:val="18"/>
                <w:szCs w:val="18"/>
              </w:rPr>
              <w:t>Уровень ошибки</w:t>
            </w:r>
          </w:p>
        </w:tc>
        <w:tc>
          <w:tcPr>
            <w:tcW w:w="709" w:type="dxa"/>
          </w:tcPr>
          <w:p w:rsidR="006847AC" w:rsidRDefault="006847AC">
            <w:pPr>
              <w:suppressAutoHyphens w:val="0"/>
              <w:rPr>
                <w:sz w:val="18"/>
                <w:szCs w:val="18"/>
              </w:rPr>
            </w:pPr>
            <w:proofErr w:type="spellStart"/>
            <w:r>
              <w:rPr>
                <w:sz w:val="18"/>
                <w:szCs w:val="18"/>
              </w:rPr>
              <w:t>Субьект</w:t>
            </w:r>
            <w:proofErr w:type="spellEnd"/>
            <w:r>
              <w:rPr>
                <w:sz w:val="18"/>
                <w:szCs w:val="18"/>
              </w:rPr>
              <w:t xml:space="preserve"> отчетности</w:t>
            </w:r>
          </w:p>
        </w:tc>
      </w:tr>
      <w:tr w:rsidR="006847AC" w:rsidRPr="00A1781D" w:rsidTr="002D5965">
        <w:trPr>
          <w:trHeight w:val="801"/>
          <w:jc w:val="center"/>
        </w:trPr>
        <w:tc>
          <w:tcPr>
            <w:tcW w:w="543" w:type="dxa"/>
          </w:tcPr>
          <w:p w:rsidR="006847AC" w:rsidRPr="00A1781D" w:rsidRDefault="006847AC" w:rsidP="00F35DD5">
            <w:pPr>
              <w:jc w:val="center"/>
              <w:rPr>
                <w:sz w:val="18"/>
                <w:szCs w:val="18"/>
              </w:rPr>
            </w:pPr>
            <w:r w:rsidRPr="00A1781D">
              <w:rPr>
                <w:sz w:val="18"/>
                <w:szCs w:val="18"/>
              </w:rPr>
              <w:t>1</w:t>
            </w:r>
          </w:p>
        </w:tc>
        <w:tc>
          <w:tcPr>
            <w:tcW w:w="1341" w:type="dxa"/>
          </w:tcPr>
          <w:p w:rsidR="006847AC" w:rsidRPr="004A05BF" w:rsidRDefault="006847AC" w:rsidP="004A05BF">
            <w:pPr>
              <w:suppressAutoHyphens w:val="0"/>
              <w:autoSpaceDE w:val="0"/>
              <w:autoSpaceDN w:val="0"/>
              <w:adjustRightInd w:val="0"/>
              <w:jc w:val="both"/>
              <w:rPr>
                <w:sz w:val="18"/>
                <w:szCs w:val="18"/>
              </w:rPr>
            </w:pPr>
            <w:r w:rsidRPr="004A05BF">
              <w:rPr>
                <w:sz w:val="18"/>
                <w:szCs w:val="18"/>
              </w:rPr>
              <w:t>010-018, 070-</w:t>
            </w:r>
            <w:r w:rsidR="00BB74CB" w:rsidRPr="004A05BF">
              <w:rPr>
                <w:sz w:val="18"/>
                <w:szCs w:val="18"/>
              </w:rPr>
              <w:t>114</w:t>
            </w:r>
            <w:r w:rsidRPr="004A05BF">
              <w:rPr>
                <w:sz w:val="18"/>
                <w:szCs w:val="18"/>
              </w:rPr>
              <w:t xml:space="preserve">, </w:t>
            </w:r>
            <w:r w:rsidR="00BB74CB" w:rsidRPr="004A05BF">
              <w:rPr>
                <w:sz w:val="18"/>
                <w:szCs w:val="18"/>
              </w:rPr>
              <w:t>140, 145</w:t>
            </w:r>
            <w:r w:rsidRPr="004A05BF">
              <w:rPr>
                <w:sz w:val="18"/>
                <w:szCs w:val="18"/>
              </w:rPr>
              <w:t>, 150-153, 170-172,</w:t>
            </w:r>
            <w:r w:rsidR="00BB74CB" w:rsidRPr="004A05BF">
              <w:rPr>
                <w:sz w:val="18"/>
                <w:szCs w:val="18"/>
              </w:rPr>
              <w:t xml:space="preserve"> </w:t>
            </w:r>
            <w:r w:rsidRPr="004A05BF">
              <w:rPr>
                <w:sz w:val="18"/>
                <w:szCs w:val="18"/>
              </w:rPr>
              <w:t>190,</w:t>
            </w:r>
            <w:r w:rsidR="00BB74CB" w:rsidRPr="004A05BF">
              <w:rPr>
                <w:sz w:val="18"/>
                <w:szCs w:val="18"/>
              </w:rPr>
              <w:t xml:space="preserve"> </w:t>
            </w:r>
            <w:r w:rsidRPr="004A05BF">
              <w:rPr>
                <w:sz w:val="18"/>
                <w:szCs w:val="18"/>
              </w:rPr>
              <w:t>230,</w:t>
            </w:r>
            <w:r w:rsidR="00BB74CB" w:rsidRPr="004A05BF">
              <w:rPr>
                <w:sz w:val="18"/>
                <w:szCs w:val="18"/>
              </w:rPr>
              <w:t xml:space="preserve"> </w:t>
            </w:r>
            <w:r w:rsidRPr="004A05BF">
              <w:rPr>
                <w:sz w:val="18"/>
                <w:szCs w:val="18"/>
              </w:rPr>
              <w:t xml:space="preserve">250, 260-268, </w:t>
            </w:r>
            <w:r w:rsidR="00C55F5B" w:rsidRPr="004A05BF">
              <w:rPr>
                <w:sz w:val="18"/>
                <w:szCs w:val="18"/>
              </w:rPr>
              <w:t xml:space="preserve">290-294, </w:t>
            </w:r>
            <w:r w:rsidRPr="004A05BF">
              <w:rPr>
                <w:sz w:val="18"/>
                <w:szCs w:val="18"/>
              </w:rPr>
              <w:t xml:space="preserve">320, </w:t>
            </w:r>
            <w:r w:rsidR="002D5965" w:rsidRPr="004A05BF">
              <w:rPr>
                <w:sz w:val="18"/>
                <w:szCs w:val="18"/>
              </w:rPr>
              <w:t xml:space="preserve">330 - 339, 350, 360, </w:t>
            </w:r>
            <w:r w:rsidR="00C55F5B" w:rsidRPr="004A05BF">
              <w:rPr>
                <w:sz w:val="18"/>
                <w:szCs w:val="18"/>
              </w:rPr>
              <w:t>400</w:t>
            </w:r>
            <w:r w:rsidRPr="004A05BF">
              <w:rPr>
                <w:sz w:val="18"/>
                <w:szCs w:val="18"/>
              </w:rPr>
              <w:t>, 440,</w:t>
            </w:r>
            <w:r w:rsidR="00A317B5" w:rsidRPr="004A05BF">
              <w:rPr>
                <w:sz w:val="18"/>
                <w:szCs w:val="18"/>
              </w:rPr>
              <w:t xml:space="preserve"> 460,</w:t>
            </w:r>
            <w:r w:rsidR="00C55F5B" w:rsidRPr="004A05BF">
              <w:rPr>
                <w:sz w:val="18"/>
                <w:szCs w:val="18"/>
              </w:rPr>
              <w:t xml:space="preserve"> 490, 510</w:t>
            </w:r>
            <w:r w:rsidR="002D5965" w:rsidRPr="004A05BF">
              <w:rPr>
                <w:sz w:val="18"/>
                <w:szCs w:val="18"/>
                <w:lang w:eastAsia="ru-RU"/>
              </w:rPr>
              <w:t>, 520, 530, 540 - 544, 560 - 561</w:t>
            </w:r>
          </w:p>
        </w:tc>
        <w:tc>
          <w:tcPr>
            <w:tcW w:w="1088" w:type="dxa"/>
          </w:tcPr>
          <w:p w:rsidR="006847AC" w:rsidRPr="00A1781D" w:rsidRDefault="006847AC" w:rsidP="0071500C">
            <w:pPr>
              <w:jc w:val="center"/>
              <w:rPr>
                <w:sz w:val="18"/>
                <w:szCs w:val="18"/>
              </w:rPr>
            </w:pPr>
            <w:r w:rsidRPr="00A1781D">
              <w:rPr>
                <w:sz w:val="18"/>
                <w:szCs w:val="18"/>
              </w:rPr>
              <w:t>11</w:t>
            </w:r>
          </w:p>
        </w:tc>
        <w:tc>
          <w:tcPr>
            <w:tcW w:w="567" w:type="dxa"/>
          </w:tcPr>
          <w:p w:rsidR="006847AC" w:rsidRPr="00A1781D" w:rsidRDefault="006847AC" w:rsidP="00F35DD5">
            <w:pPr>
              <w:jc w:val="center"/>
              <w:rPr>
                <w:sz w:val="18"/>
                <w:szCs w:val="18"/>
              </w:rPr>
            </w:pPr>
            <w:r w:rsidRPr="00A1781D">
              <w:rPr>
                <w:sz w:val="18"/>
                <w:szCs w:val="18"/>
              </w:rPr>
              <w:t>=</w:t>
            </w:r>
          </w:p>
        </w:tc>
        <w:tc>
          <w:tcPr>
            <w:tcW w:w="2126" w:type="dxa"/>
          </w:tcPr>
          <w:p w:rsidR="006847AC" w:rsidRPr="00A1781D" w:rsidRDefault="00AA73D9" w:rsidP="00AA73D9">
            <w:pPr>
              <w:jc w:val="center"/>
              <w:rPr>
                <w:sz w:val="18"/>
                <w:szCs w:val="18"/>
              </w:rPr>
            </w:pPr>
            <w:r>
              <w:rPr>
                <w:sz w:val="18"/>
                <w:szCs w:val="18"/>
              </w:rPr>
              <w:t xml:space="preserve">010-018, 070-114, 140, 145, 150-153, 170-172, 190, 230, 250, 260-268, 290-294, 320, </w:t>
            </w:r>
            <w:r w:rsidR="002D5965" w:rsidRPr="002D5965">
              <w:rPr>
                <w:sz w:val="18"/>
                <w:szCs w:val="18"/>
              </w:rPr>
              <w:t>330 - 339, 350, 360,</w:t>
            </w:r>
            <w:r w:rsidR="002D5965">
              <w:rPr>
                <w:sz w:val="18"/>
                <w:szCs w:val="18"/>
              </w:rPr>
              <w:t xml:space="preserve"> </w:t>
            </w:r>
            <w:r>
              <w:rPr>
                <w:sz w:val="18"/>
                <w:szCs w:val="18"/>
              </w:rPr>
              <w:t>400, 440, 460, 490, 510</w:t>
            </w:r>
            <w:r w:rsidR="002D5965">
              <w:rPr>
                <w:sz w:val="18"/>
                <w:szCs w:val="18"/>
                <w:lang w:eastAsia="ru-RU"/>
              </w:rPr>
              <w:t xml:space="preserve">, </w:t>
            </w:r>
            <w:r w:rsidR="004A05BF" w:rsidRPr="004A05BF">
              <w:rPr>
                <w:sz w:val="18"/>
                <w:szCs w:val="18"/>
                <w:lang w:eastAsia="ru-RU"/>
              </w:rPr>
              <w:t>520</w:t>
            </w:r>
            <w:r w:rsidR="002D5965" w:rsidRPr="004A05BF">
              <w:rPr>
                <w:sz w:val="18"/>
                <w:szCs w:val="18"/>
                <w:lang w:eastAsia="ru-RU"/>
              </w:rPr>
              <w:t xml:space="preserve">, 530, 540 - 544, </w:t>
            </w:r>
            <w:hyperlink r:id="rId11" w:history="1">
              <w:r w:rsidR="002D5965" w:rsidRPr="004A05BF">
                <w:rPr>
                  <w:sz w:val="18"/>
                  <w:szCs w:val="18"/>
                  <w:lang w:eastAsia="ru-RU"/>
                </w:rPr>
                <w:t>560</w:t>
              </w:r>
            </w:hyperlink>
            <w:r w:rsidR="002D5965" w:rsidRPr="004A05BF">
              <w:rPr>
                <w:sz w:val="18"/>
                <w:szCs w:val="18"/>
                <w:lang w:eastAsia="ru-RU"/>
              </w:rPr>
              <w:t xml:space="preserve"> - 561</w:t>
            </w:r>
            <w:r w:rsidR="002D5965" w:rsidRPr="004A05BF">
              <w:rPr>
                <w:sz w:val="18"/>
                <w:szCs w:val="18"/>
              </w:rPr>
              <w:t xml:space="preserve"> </w:t>
            </w:r>
            <w:r>
              <w:rPr>
                <w:sz w:val="18"/>
                <w:szCs w:val="18"/>
              </w:rPr>
              <w:t>соответственно</w:t>
            </w:r>
          </w:p>
        </w:tc>
        <w:tc>
          <w:tcPr>
            <w:tcW w:w="709" w:type="dxa"/>
          </w:tcPr>
          <w:p w:rsidR="006847AC" w:rsidRPr="00A1781D" w:rsidRDefault="006847AC" w:rsidP="00C10287">
            <w:pPr>
              <w:jc w:val="center"/>
              <w:rPr>
                <w:sz w:val="18"/>
                <w:szCs w:val="18"/>
              </w:rPr>
            </w:pPr>
            <w:r w:rsidRPr="00A1781D">
              <w:rPr>
                <w:sz w:val="18"/>
                <w:szCs w:val="18"/>
              </w:rPr>
              <w:t xml:space="preserve">4 + 5 </w:t>
            </w:r>
            <w:r w:rsidR="00EE5820">
              <w:rPr>
                <w:sz w:val="18"/>
                <w:szCs w:val="18"/>
              </w:rPr>
              <w:t>–</w:t>
            </w:r>
            <w:r w:rsidRPr="00A1781D">
              <w:rPr>
                <w:sz w:val="18"/>
                <w:szCs w:val="18"/>
              </w:rPr>
              <w:t xml:space="preserve"> 8</w:t>
            </w:r>
          </w:p>
        </w:tc>
        <w:tc>
          <w:tcPr>
            <w:tcW w:w="2979" w:type="dxa"/>
          </w:tcPr>
          <w:p w:rsidR="006847AC" w:rsidRPr="00A1781D" w:rsidRDefault="006847AC" w:rsidP="004472F1">
            <w:pPr>
              <w:rPr>
                <w:sz w:val="18"/>
                <w:szCs w:val="18"/>
              </w:rPr>
            </w:pPr>
            <w:r w:rsidRPr="00A1781D">
              <w:rPr>
                <w:sz w:val="18"/>
                <w:szCs w:val="18"/>
              </w:rPr>
              <w:t xml:space="preserve">Гр. 11 &lt;&gt; Гр.4 + Гр.5 </w:t>
            </w:r>
            <w:r w:rsidR="00EE5820">
              <w:rPr>
                <w:sz w:val="18"/>
                <w:szCs w:val="18"/>
              </w:rPr>
              <w:t>–</w:t>
            </w:r>
            <w:r w:rsidRPr="00A1781D">
              <w:rPr>
                <w:sz w:val="18"/>
                <w:szCs w:val="18"/>
              </w:rPr>
              <w:t xml:space="preserve"> Гр.8 –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801"/>
          <w:jc w:val="center"/>
        </w:trPr>
        <w:tc>
          <w:tcPr>
            <w:tcW w:w="543" w:type="dxa"/>
          </w:tcPr>
          <w:p w:rsidR="006847AC" w:rsidRPr="00A1781D" w:rsidRDefault="006847AC" w:rsidP="00F35DD5">
            <w:pPr>
              <w:jc w:val="center"/>
              <w:rPr>
                <w:sz w:val="18"/>
                <w:szCs w:val="18"/>
              </w:rPr>
            </w:pPr>
            <w:r w:rsidRPr="00A1781D">
              <w:rPr>
                <w:sz w:val="18"/>
                <w:szCs w:val="18"/>
              </w:rPr>
              <w:t>2</w:t>
            </w:r>
          </w:p>
        </w:tc>
        <w:tc>
          <w:tcPr>
            <w:tcW w:w="1341" w:type="dxa"/>
          </w:tcPr>
          <w:p w:rsidR="006847AC" w:rsidRPr="00A1781D" w:rsidRDefault="006847AC" w:rsidP="00C55F5B">
            <w:pPr>
              <w:jc w:val="center"/>
              <w:rPr>
                <w:sz w:val="18"/>
                <w:szCs w:val="18"/>
              </w:rPr>
            </w:pPr>
            <w:r>
              <w:rPr>
                <w:sz w:val="18"/>
                <w:szCs w:val="18"/>
              </w:rPr>
              <w:t>050-058, 120</w:t>
            </w:r>
            <w:r w:rsidR="00C55F5B">
              <w:rPr>
                <w:sz w:val="18"/>
                <w:szCs w:val="18"/>
              </w:rPr>
              <w:t>-124</w:t>
            </w:r>
            <w:r>
              <w:rPr>
                <w:sz w:val="18"/>
                <w:szCs w:val="18"/>
              </w:rPr>
              <w:t xml:space="preserve">, 270-278, </w:t>
            </w:r>
            <w:r w:rsidR="00C55F5B">
              <w:rPr>
                <w:sz w:val="18"/>
                <w:szCs w:val="18"/>
              </w:rPr>
              <w:t>300-304, 410</w:t>
            </w:r>
            <w:r>
              <w:rPr>
                <w:sz w:val="18"/>
                <w:szCs w:val="18"/>
              </w:rPr>
              <w:t xml:space="preserve">, </w:t>
            </w:r>
            <w:r w:rsidR="00C55F5B">
              <w:rPr>
                <w:sz w:val="18"/>
                <w:szCs w:val="18"/>
              </w:rPr>
              <w:t>450, 500, 550</w:t>
            </w:r>
          </w:p>
        </w:tc>
        <w:tc>
          <w:tcPr>
            <w:tcW w:w="1088" w:type="dxa"/>
          </w:tcPr>
          <w:p w:rsidR="006847AC" w:rsidRPr="00A1781D" w:rsidRDefault="006847AC" w:rsidP="00F35DD5">
            <w:pPr>
              <w:jc w:val="center"/>
              <w:rPr>
                <w:sz w:val="18"/>
                <w:szCs w:val="18"/>
              </w:rPr>
            </w:pPr>
            <w:r w:rsidRPr="00A1781D">
              <w:rPr>
                <w:sz w:val="18"/>
                <w:szCs w:val="18"/>
              </w:rPr>
              <w:t>11</w:t>
            </w:r>
          </w:p>
        </w:tc>
        <w:tc>
          <w:tcPr>
            <w:tcW w:w="567" w:type="dxa"/>
          </w:tcPr>
          <w:p w:rsidR="006847AC" w:rsidRPr="00A1781D" w:rsidRDefault="006847AC" w:rsidP="00F35DD5">
            <w:pPr>
              <w:jc w:val="center"/>
              <w:rPr>
                <w:sz w:val="18"/>
                <w:szCs w:val="18"/>
              </w:rPr>
            </w:pPr>
            <w:r w:rsidRPr="00A1781D">
              <w:rPr>
                <w:sz w:val="18"/>
                <w:szCs w:val="18"/>
              </w:rPr>
              <w:t>=</w:t>
            </w:r>
          </w:p>
        </w:tc>
        <w:tc>
          <w:tcPr>
            <w:tcW w:w="2126" w:type="dxa"/>
          </w:tcPr>
          <w:p w:rsidR="006847AC" w:rsidRPr="00A1781D" w:rsidRDefault="00AA73D9" w:rsidP="00734E55">
            <w:pPr>
              <w:jc w:val="center"/>
              <w:rPr>
                <w:sz w:val="18"/>
                <w:szCs w:val="18"/>
              </w:rPr>
            </w:pPr>
            <w:r>
              <w:rPr>
                <w:sz w:val="18"/>
                <w:szCs w:val="18"/>
              </w:rPr>
              <w:t>050-058, 120-124, 270-278, 300-304, 410, 450, 500, 550 соответственно</w:t>
            </w:r>
          </w:p>
        </w:tc>
        <w:tc>
          <w:tcPr>
            <w:tcW w:w="709" w:type="dxa"/>
          </w:tcPr>
          <w:p w:rsidR="006847AC" w:rsidRPr="00A1781D" w:rsidRDefault="006847AC" w:rsidP="00C10287">
            <w:pPr>
              <w:jc w:val="center"/>
              <w:rPr>
                <w:sz w:val="18"/>
                <w:szCs w:val="18"/>
              </w:rPr>
            </w:pPr>
            <w:r w:rsidRPr="00A1781D">
              <w:rPr>
                <w:sz w:val="18"/>
                <w:szCs w:val="18"/>
              </w:rPr>
              <w:t>4 + 8</w:t>
            </w:r>
          </w:p>
        </w:tc>
        <w:tc>
          <w:tcPr>
            <w:tcW w:w="2979" w:type="dxa"/>
          </w:tcPr>
          <w:p w:rsidR="006847AC" w:rsidRPr="00A1781D" w:rsidRDefault="006847AC" w:rsidP="004472F1">
            <w:pPr>
              <w:rPr>
                <w:sz w:val="18"/>
                <w:szCs w:val="18"/>
              </w:rPr>
            </w:pPr>
            <w:r w:rsidRPr="00A1781D">
              <w:rPr>
                <w:sz w:val="18"/>
                <w:szCs w:val="18"/>
              </w:rPr>
              <w:t>Гр. 11 &lt;&gt; Гр.4 + Гр.8 –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2D5965" w:rsidRPr="00A1781D" w:rsidTr="002D5965">
        <w:trPr>
          <w:trHeight w:val="801"/>
          <w:jc w:val="center"/>
        </w:trPr>
        <w:tc>
          <w:tcPr>
            <w:tcW w:w="543"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jc w:val="center"/>
              <w:rPr>
                <w:sz w:val="18"/>
                <w:szCs w:val="18"/>
              </w:rPr>
            </w:pPr>
            <w:r w:rsidRPr="00A1781D">
              <w:rPr>
                <w:sz w:val="18"/>
                <w:szCs w:val="18"/>
              </w:rPr>
              <w:t>2</w:t>
            </w:r>
            <w:r>
              <w:rPr>
                <w:sz w:val="18"/>
                <w:szCs w:val="18"/>
              </w:rPr>
              <w:t>.1</w:t>
            </w:r>
          </w:p>
        </w:tc>
        <w:tc>
          <w:tcPr>
            <w:tcW w:w="1341" w:type="dxa"/>
            <w:tcBorders>
              <w:top w:val="single" w:sz="4" w:space="0" w:color="auto"/>
              <w:left w:val="single" w:sz="4" w:space="0" w:color="auto"/>
              <w:bottom w:val="single" w:sz="4" w:space="0" w:color="auto"/>
              <w:right w:val="single" w:sz="4" w:space="0" w:color="auto"/>
            </w:tcBorders>
          </w:tcPr>
          <w:p w:rsidR="002D5965" w:rsidRPr="00A1781D" w:rsidRDefault="002D5965" w:rsidP="002D5965">
            <w:pPr>
              <w:jc w:val="center"/>
              <w:rPr>
                <w:sz w:val="18"/>
                <w:szCs w:val="18"/>
              </w:rPr>
            </w:pPr>
            <w:r w:rsidRPr="002D5965">
              <w:rPr>
                <w:sz w:val="18"/>
                <w:szCs w:val="18"/>
              </w:rPr>
              <w:t>050 - 058, 120 - 124, 270 - 278, 300 - 304, 410, 450, 500, 550</w:t>
            </w:r>
          </w:p>
        </w:tc>
        <w:tc>
          <w:tcPr>
            <w:tcW w:w="1088" w:type="dxa"/>
            <w:tcBorders>
              <w:top w:val="single" w:sz="4" w:space="0" w:color="auto"/>
              <w:left w:val="single" w:sz="4" w:space="0" w:color="auto"/>
              <w:bottom w:val="single" w:sz="4" w:space="0" w:color="auto"/>
              <w:right w:val="single" w:sz="4" w:space="0" w:color="auto"/>
            </w:tcBorders>
          </w:tcPr>
          <w:p w:rsidR="002D5965" w:rsidRPr="00A1781D" w:rsidRDefault="002D5965" w:rsidP="002D5965">
            <w:pPr>
              <w:jc w:val="center"/>
              <w:rPr>
                <w:sz w:val="18"/>
                <w:szCs w:val="18"/>
                <w:lang w:eastAsia="ru-RU"/>
              </w:rPr>
            </w:pPr>
            <w:r>
              <w:rPr>
                <w:sz w:val="18"/>
                <w:szCs w:val="18"/>
                <w:lang w:eastAsia="ru-RU"/>
              </w:rPr>
              <w:t>5, 6, 7</w:t>
            </w:r>
          </w:p>
        </w:tc>
        <w:tc>
          <w:tcPr>
            <w:tcW w:w="567"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jc w:val="center"/>
              <w:rPr>
                <w:sz w:val="18"/>
                <w:szCs w:val="18"/>
              </w:rPr>
            </w:pPr>
            <w:r w:rsidRPr="00A1781D">
              <w:rPr>
                <w:sz w:val="18"/>
                <w:szCs w:val="18"/>
              </w:rPr>
              <w:t>=</w:t>
            </w:r>
            <w:r>
              <w:rPr>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jc w:val="center"/>
              <w:rPr>
                <w:sz w:val="18"/>
                <w:szCs w:val="18"/>
              </w:rPr>
            </w:pPr>
          </w:p>
        </w:tc>
        <w:tc>
          <w:tcPr>
            <w:tcW w:w="2979"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rPr>
                <w:sz w:val="18"/>
                <w:szCs w:val="18"/>
              </w:rPr>
            </w:pPr>
            <w:r>
              <w:rPr>
                <w:sz w:val="18"/>
                <w:szCs w:val="18"/>
              </w:rPr>
              <w:t>В</w:t>
            </w:r>
            <w:r w:rsidRPr="002D5965">
              <w:rPr>
                <w:sz w:val="18"/>
                <w:szCs w:val="18"/>
              </w:rPr>
              <w:t xml:space="preserve"> графах 5, 6, 7 строки 050 - 058, 120 - 124, 270 - 278, 300 - 304, 410, 450, 500, 550 не заполняются</w:t>
            </w:r>
          </w:p>
        </w:tc>
        <w:tc>
          <w:tcPr>
            <w:tcW w:w="794"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2D5965" w:rsidRDefault="002D5965" w:rsidP="007A01B2">
            <w:pPr>
              <w:rPr>
                <w:sz w:val="18"/>
                <w:szCs w:val="18"/>
              </w:rPr>
            </w:pPr>
            <w:r>
              <w:rPr>
                <w:sz w:val="18"/>
                <w:szCs w:val="18"/>
              </w:rPr>
              <w:t>ПБС,</w:t>
            </w:r>
          </w:p>
          <w:p w:rsidR="002D5965" w:rsidRDefault="002D5965" w:rsidP="007A01B2">
            <w:pPr>
              <w:rPr>
                <w:sz w:val="18"/>
                <w:szCs w:val="18"/>
              </w:rPr>
            </w:pPr>
            <w:r>
              <w:rPr>
                <w:sz w:val="18"/>
                <w:szCs w:val="18"/>
              </w:rPr>
              <w:t xml:space="preserve">РБС, ГРБС </w:t>
            </w:r>
          </w:p>
        </w:tc>
      </w:tr>
      <w:tr w:rsidR="002D5965" w:rsidRPr="00A1781D" w:rsidTr="002D5965">
        <w:trPr>
          <w:trHeight w:val="801"/>
          <w:jc w:val="center"/>
        </w:trPr>
        <w:tc>
          <w:tcPr>
            <w:tcW w:w="543" w:type="dxa"/>
            <w:tcBorders>
              <w:top w:val="single" w:sz="4" w:space="0" w:color="auto"/>
              <w:left w:val="single" w:sz="4" w:space="0" w:color="auto"/>
              <w:bottom w:val="single" w:sz="4" w:space="0" w:color="auto"/>
              <w:right w:val="single" w:sz="4" w:space="0" w:color="auto"/>
            </w:tcBorders>
          </w:tcPr>
          <w:p w:rsidR="002D5965" w:rsidRPr="00A1781D" w:rsidRDefault="002D5965" w:rsidP="002D5965">
            <w:pPr>
              <w:jc w:val="center"/>
              <w:rPr>
                <w:sz w:val="18"/>
                <w:szCs w:val="18"/>
              </w:rPr>
            </w:pPr>
            <w:r w:rsidRPr="00A1781D">
              <w:rPr>
                <w:sz w:val="18"/>
                <w:szCs w:val="18"/>
              </w:rPr>
              <w:t>2</w:t>
            </w:r>
            <w:r>
              <w:rPr>
                <w:sz w:val="18"/>
                <w:szCs w:val="18"/>
              </w:rPr>
              <w:t>.2</w:t>
            </w:r>
          </w:p>
        </w:tc>
        <w:tc>
          <w:tcPr>
            <w:tcW w:w="1341"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jc w:val="center"/>
              <w:rPr>
                <w:sz w:val="18"/>
                <w:szCs w:val="18"/>
              </w:rPr>
            </w:pPr>
            <w:r w:rsidRPr="002D5965">
              <w:rPr>
                <w:sz w:val="18"/>
                <w:szCs w:val="18"/>
              </w:rPr>
              <w:t>060 - 068, 130, 160 - 163, 280, 310, 340, 420, 470, 480, 505, 515, 525, 535</w:t>
            </w:r>
          </w:p>
        </w:tc>
        <w:tc>
          <w:tcPr>
            <w:tcW w:w="1088"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jc w:val="center"/>
              <w:rPr>
                <w:sz w:val="18"/>
                <w:szCs w:val="18"/>
                <w:lang w:eastAsia="ru-RU"/>
              </w:rPr>
            </w:pPr>
            <w:r>
              <w:rPr>
                <w:sz w:val="18"/>
                <w:szCs w:val="18"/>
                <w:lang w:eastAsia="ru-RU"/>
              </w:rPr>
              <w:t>6, 7</w:t>
            </w:r>
          </w:p>
        </w:tc>
        <w:tc>
          <w:tcPr>
            <w:tcW w:w="567"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jc w:val="center"/>
              <w:rPr>
                <w:sz w:val="18"/>
                <w:szCs w:val="18"/>
              </w:rPr>
            </w:pPr>
            <w:r w:rsidRPr="00A1781D">
              <w:rPr>
                <w:sz w:val="18"/>
                <w:szCs w:val="18"/>
              </w:rPr>
              <w:t>=</w:t>
            </w:r>
            <w:r>
              <w:rPr>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jc w:val="center"/>
              <w:rPr>
                <w:sz w:val="18"/>
                <w:szCs w:val="18"/>
              </w:rPr>
            </w:pPr>
          </w:p>
        </w:tc>
        <w:tc>
          <w:tcPr>
            <w:tcW w:w="2979"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rPr>
                <w:sz w:val="18"/>
                <w:szCs w:val="18"/>
              </w:rPr>
            </w:pPr>
            <w:r>
              <w:rPr>
                <w:sz w:val="18"/>
                <w:szCs w:val="18"/>
              </w:rPr>
              <w:t>В</w:t>
            </w:r>
            <w:r w:rsidRPr="002D5965">
              <w:rPr>
                <w:sz w:val="18"/>
                <w:szCs w:val="18"/>
              </w:rPr>
              <w:t xml:space="preserve"> графах 6, 7 строки 060 - 068, 130, 160 - 163, 280, 310, 340, 420, 470, 480, 505, 515, 525, 535 не заполняются</w:t>
            </w:r>
          </w:p>
        </w:tc>
        <w:tc>
          <w:tcPr>
            <w:tcW w:w="794" w:type="dxa"/>
            <w:tcBorders>
              <w:top w:val="single" w:sz="4" w:space="0" w:color="auto"/>
              <w:left w:val="single" w:sz="4" w:space="0" w:color="auto"/>
              <w:bottom w:val="single" w:sz="4" w:space="0" w:color="auto"/>
              <w:right w:val="single" w:sz="4" w:space="0" w:color="auto"/>
            </w:tcBorders>
          </w:tcPr>
          <w:p w:rsidR="002D5965" w:rsidRPr="00A1781D" w:rsidRDefault="002D5965" w:rsidP="007A01B2">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2D5965" w:rsidRDefault="002D5965" w:rsidP="007A01B2">
            <w:pPr>
              <w:rPr>
                <w:sz w:val="18"/>
                <w:szCs w:val="18"/>
              </w:rPr>
            </w:pPr>
            <w:r>
              <w:rPr>
                <w:sz w:val="18"/>
                <w:szCs w:val="18"/>
              </w:rPr>
              <w:t>ПБС,</w:t>
            </w:r>
          </w:p>
          <w:p w:rsidR="002D5965" w:rsidRDefault="002D5965" w:rsidP="007A01B2">
            <w:pPr>
              <w:rPr>
                <w:sz w:val="18"/>
                <w:szCs w:val="18"/>
              </w:rPr>
            </w:pPr>
            <w:r>
              <w:rPr>
                <w:sz w:val="18"/>
                <w:szCs w:val="18"/>
              </w:rPr>
              <w:t xml:space="preserve">РБС, ГРБС </w:t>
            </w:r>
          </w:p>
        </w:tc>
      </w:tr>
      <w:tr w:rsidR="006847AC" w:rsidRPr="00A1781D" w:rsidTr="002D5965">
        <w:trPr>
          <w:trHeight w:val="801"/>
          <w:jc w:val="center"/>
        </w:trPr>
        <w:tc>
          <w:tcPr>
            <w:tcW w:w="543" w:type="dxa"/>
          </w:tcPr>
          <w:p w:rsidR="006847AC" w:rsidRPr="00A1781D" w:rsidRDefault="006847AC" w:rsidP="00F35DD5">
            <w:pPr>
              <w:jc w:val="center"/>
              <w:rPr>
                <w:sz w:val="18"/>
                <w:szCs w:val="18"/>
              </w:rPr>
            </w:pPr>
            <w:r w:rsidRPr="00A1781D">
              <w:rPr>
                <w:sz w:val="18"/>
                <w:szCs w:val="18"/>
              </w:rPr>
              <w:t>3</w:t>
            </w:r>
          </w:p>
        </w:tc>
        <w:tc>
          <w:tcPr>
            <w:tcW w:w="1341" w:type="dxa"/>
          </w:tcPr>
          <w:p w:rsidR="006847AC" w:rsidRPr="00A1781D" w:rsidRDefault="006847AC" w:rsidP="00F35DD5">
            <w:pPr>
              <w:jc w:val="center"/>
              <w:rPr>
                <w:sz w:val="18"/>
                <w:szCs w:val="18"/>
              </w:rPr>
            </w:pPr>
            <w:r w:rsidRPr="00A1781D">
              <w:rPr>
                <w:sz w:val="18"/>
                <w:szCs w:val="18"/>
              </w:rPr>
              <w:t>010</w:t>
            </w:r>
          </w:p>
        </w:tc>
        <w:tc>
          <w:tcPr>
            <w:tcW w:w="1088" w:type="dxa"/>
          </w:tcPr>
          <w:p w:rsidR="006847AC" w:rsidRPr="00A1781D" w:rsidRDefault="006847AC" w:rsidP="00F35DD5">
            <w:pPr>
              <w:jc w:val="center"/>
              <w:rPr>
                <w:sz w:val="18"/>
                <w:szCs w:val="18"/>
              </w:rPr>
            </w:pPr>
            <w:r w:rsidRPr="00A1781D">
              <w:rPr>
                <w:sz w:val="18"/>
                <w:szCs w:val="18"/>
              </w:rPr>
              <w:t>*</w:t>
            </w:r>
          </w:p>
        </w:tc>
        <w:tc>
          <w:tcPr>
            <w:tcW w:w="567" w:type="dxa"/>
          </w:tcPr>
          <w:p w:rsidR="006847AC" w:rsidRPr="00A1781D" w:rsidRDefault="006847AC" w:rsidP="00F35DD5">
            <w:pPr>
              <w:jc w:val="center"/>
              <w:rPr>
                <w:sz w:val="18"/>
                <w:szCs w:val="18"/>
              </w:rPr>
            </w:pPr>
            <w:r w:rsidRPr="00A1781D">
              <w:rPr>
                <w:sz w:val="18"/>
                <w:szCs w:val="18"/>
              </w:rPr>
              <w:t>=</w:t>
            </w:r>
          </w:p>
        </w:tc>
        <w:tc>
          <w:tcPr>
            <w:tcW w:w="2126" w:type="dxa"/>
          </w:tcPr>
          <w:p w:rsidR="006847AC" w:rsidRPr="00A1781D" w:rsidRDefault="006847AC" w:rsidP="00F35DD5">
            <w:pPr>
              <w:jc w:val="center"/>
              <w:rPr>
                <w:sz w:val="18"/>
                <w:szCs w:val="18"/>
              </w:rPr>
            </w:pPr>
            <w:r w:rsidRPr="00A1781D">
              <w:rPr>
                <w:sz w:val="18"/>
                <w:szCs w:val="18"/>
              </w:rPr>
              <w:t xml:space="preserve">011 + 012 + 013 + 014 + 015 + 016 + 017 + 018 </w:t>
            </w:r>
          </w:p>
        </w:tc>
        <w:tc>
          <w:tcPr>
            <w:tcW w:w="709" w:type="dxa"/>
          </w:tcPr>
          <w:p w:rsidR="006847AC" w:rsidRPr="00A1781D" w:rsidRDefault="006847AC" w:rsidP="00F35DD5">
            <w:pPr>
              <w:jc w:val="center"/>
              <w:rPr>
                <w:sz w:val="18"/>
                <w:szCs w:val="18"/>
              </w:rPr>
            </w:pPr>
            <w:r w:rsidRPr="00A1781D">
              <w:rPr>
                <w:sz w:val="18"/>
                <w:szCs w:val="18"/>
              </w:rPr>
              <w:t>*</w:t>
            </w:r>
          </w:p>
        </w:tc>
        <w:tc>
          <w:tcPr>
            <w:tcW w:w="2979" w:type="dxa"/>
          </w:tcPr>
          <w:p w:rsidR="006847AC" w:rsidRPr="00A1781D" w:rsidRDefault="006847AC" w:rsidP="00F35DD5">
            <w:pPr>
              <w:rPr>
                <w:sz w:val="18"/>
                <w:szCs w:val="18"/>
              </w:rPr>
            </w:pPr>
            <w:r w:rsidRPr="00A1781D">
              <w:rPr>
                <w:sz w:val="18"/>
                <w:szCs w:val="18"/>
              </w:rPr>
              <w:t>Стр. 010 &lt;&gt; Стр.011 + Стр.012 + Стр.013 + Стр.014 + Стр.015 + Стр.016 + Стр.017 + Стр.018</w:t>
            </w:r>
            <w:r w:rsidR="004472F1">
              <w:rPr>
                <w:sz w:val="18"/>
                <w:szCs w:val="18"/>
              </w:rPr>
              <w:t xml:space="preserve"> </w:t>
            </w:r>
            <w:r w:rsidRPr="00A1781D">
              <w:rPr>
                <w:sz w:val="18"/>
                <w:szCs w:val="18"/>
              </w:rPr>
              <w:t>–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801"/>
          <w:jc w:val="center"/>
        </w:trPr>
        <w:tc>
          <w:tcPr>
            <w:tcW w:w="543" w:type="dxa"/>
          </w:tcPr>
          <w:p w:rsidR="006847AC" w:rsidRPr="00A1781D" w:rsidRDefault="006847AC" w:rsidP="00F35DD5">
            <w:pPr>
              <w:jc w:val="center"/>
              <w:rPr>
                <w:sz w:val="18"/>
                <w:szCs w:val="18"/>
              </w:rPr>
            </w:pPr>
            <w:r w:rsidRPr="00A1781D">
              <w:rPr>
                <w:sz w:val="18"/>
                <w:szCs w:val="18"/>
              </w:rPr>
              <w:t>4</w:t>
            </w:r>
          </w:p>
        </w:tc>
        <w:tc>
          <w:tcPr>
            <w:tcW w:w="1341" w:type="dxa"/>
          </w:tcPr>
          <w:p w:rsidR="006847AC" w:rsidRPr="00A1781D" w:rsidRDefault="006847AC" w:rsidP="00F35DD5">
            <w:pPr>
              <w:jc w:val="center"/>
              <w:rPr>
                <w:sz w:val="18"/>
                <w:szCs w:val="18"/>
              </w:rPr>
            </w:pPr>
            <w:r w:rsidRPr="00A1781D">
              <w:rPr>
                <w:sz w:val="18"/>
                <w:szCs w:val="18"/>
              </w:rPr>
              <w:t>050</w:t>
            </w:r>
          </w:p>
        </w:tc>
        <w:tc>
          <w:tcPr>
            <w:tcW w:w="1088" w:type="dxa"/>
          </w:tcPr>
          <w:p w:rsidR="006847AC" w:rsidRPr="00A1781D" w:rsidRDefault="006847AC" w:rsidP="00F35DD5">
            <w:pPr>
              <w:jc w:val="center"/>
              <w:rPr>
                <w:sz w:val="18"/>
                <w:szCs w:val="18"/>
              </w:rPr>
            </w:pPr>
            <w:r w:rsidRPr="00A1781D">
              <w:rPr>
                <w:sz w:val="18"/>
                <w:szCs w:val="18"/>
              </w:rPr>
              <w:t>4</w:t>
            </w:r>
          </w:p>
        </w:tc>
        <w:tc>
          <w:tcPr>
            <w:tcW w:w="567" w:type="dxa"/>
          </w:tcPr>
          <w:p w:rsidR="006847AC" w:rsidRPr="00A1781D" w:rsidRDefault="006847AC" w:rsidP="00F35DD5">
            <w:pPr>
              <w:jc w:val="center"/>
              <w:rPr>
                <w:sz w:val="18"/>
                <w:szCs w:val="18"/>
              </w:rPr>
            </w:pPr>
            <w:r w:rsidRPr="00A1781D">
              <w:rPr>
                <w:sz w:val="18"/>
                <w:szCs w:val="18"/>
              </w:rPr>
              <w:t>=</w:t>
            </w:r>
          </w:p>
        </w:tc>
        <w:tc>
          <w:tcPr>
            <w:tcW w:w="2126" w:type="dxa"/>
          </w:tcPr>
          <w:p w:rsidR="006847AC" w:rsidRPr="00A1781D" w:rsidRDefault="006847AC" w:rsidP="00F35DD5">
            <w:pPr>
              <w:jc w:val="center"/>
              <w:rPr>
                <w:sz w:val="18"/>
                <w:szCs w:val="18"/>
              </w:rPr>
            </w:pPr>
            <w:r w:rsidRPr="00A1781D">
              <w:rPr>
                <w:sz w:val="18"/>
                <w:szCs w:val="18"/>
              </w:rPr>
              <w:t>051 + 052 + 053 + 054 + 055 + 056 + 057 + 058</w:t>
            </w:r>
          </w:p>
        </w:tc>
        <w:tc>
          <w:tcPr>
            <w:tcW w:w="709" w:type="dxa"/>
          </w:tcPr>
          <w:p w:rsidR="006847AC" w:rsidRPr="00A1781D" w:rsidRDefault="006847AC" w:rsidP="00F35DD5">
            <w:pPr>
              <w:jc w:val="center"/>
              <w:rPr>
                <w:sz w:val="18"/>
                <w:szCs w:val="18"/>
              </w:rPr>
            </w:pPr>
            <w:r w:rsidRPr="00A1781D">
              <w:rPr>
                <w:sz w:val="18"/>
                <w:szCs w:val="18"/>
              </w:rPr>
              <w:t>4</w:t>
            </w:r>
          </w:p>
        </w:tc>
        <w:tc>
          <w:tcPr>
            <w:tcW w:w="2979" w:type="dxa"/>
          </w:tcPr>
          <w:p w:rsidR="006847AC" w:rsidRPr="00A1781D" w:rsidRDefault="006847AC" w:rsidP="00F35DD5">
            <w:pPr>
              <w:rPr>
                <w:sz w:val="18"/>
                <w:szCs w:val="18"/>
              </w:rPr>
            </w:pPr>
            <w:r w:rsidRPr="00A1781D">
              <w:rPr>
                <w:sz w:val="18"/>
                <w:szCs w:val="18"/>
              </w:rPr>
              <w:t>Стр. 050 &lt;&gt; Стр.051 + Стр.052 + Стр.053 + Стр.054 + Стр.055 + Стр.056 + Стр.057 + Стр.058 по графе 4</w:t>
            </w:r>
            <w:r w:rsidR="004472F1">
              <w:rPr>
                <w:sz w:val="18"/>
                <w:szCs w:val="18"/>
              </w:rPr>
              <w:t xml:space="preserve"> </w:t>
            </w:r>
            <w:r w:rsidRPr="00A1781D">
              <w:rPr>
                <w:sz w:val="18"/>
                <w:szCs w:val="18"/>
              </w:rPr>
              <w:t>– недопустимо</w:t>
            </w:r>
          </w:p>
        </w:tc>
        <w:tc>
          <w:tcPr>
            <w:tcW w:w="794" w:type="dxa"/>
          </w:tcPr>
          <w:p w:rsidR="006847AC" w:rsidRPr="00A1781D" w:rsidRDefault="006847AC" w:rsidP="00F35DD5">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801"/>
          <w:jc w:val="center"/>
        </w:trPr>
        <w:tc>
          <w:tcPr>
            <w:tcW w:w="543" w:type="dxa"/>
          </w:tcPr>
          <w:p w:rsidR="006847AC" w:rsidRPr="00A1781D" w:rsidRDefault="006847AC" w:rsidP="00F35DD5">
            <w:pPr>
              <w:jc w:val="center"/>
              <w:rPr>
                <w:sz w:val="18"/>
                <w:szCs w:val="18"/>
              </w:rPr>
            </w:pPr>
            <w:r w:rsidRPr="00A1781D">
              <w:rPr>
                <w:sz w:val="18"/>
                <w:szCs w:val="18"/>
              </w:rPr>
              <w:t>5</w:t>
            </w:r>
          </w:p>
        </w:tc>
        <w:tc>
          <w:tcPr>
            <w:tcW w:w="1341" w:type="dxa"/>
          </w:tcPr>
          <w:p w:rsidR="006847AC" w:rsidRPr="00A1781D" w:rsidRDefault="006847AC" w:rsidP="00F35DD5">
            <w:pPr>
              <w:jc w:val="center"/>
              <w:rPr>
                <w:sz w:val="18"/>
                <w:szCs w:val="18"/>
              </w:rPr>
            </w:pPr>
            <w:r w:rsidRPr="00A1781D">
              <w:rPr>
                <w:sz w:val="18"/>
                <w:szCs w:val="18"/>
              </w:rPr>
              <w:t>050</w:t>
            </w:r>
          </w:p>
        </w:tc>
        <w:tc>
          <w:tcPr>
            <w:tcW w:w="1088" w:type="dxa"/>
          </w:tcPr>
          <w:p w:rsidR="006847AC" w:rsidRPr="00A1781D" w:rsidRDefault="006847AC" w:rsidP="00F35DD5">
            <w:pPr>
              <w:jc w:val="center"/>
              <w:rPr>
                <w:sz w:val="18"/>
                <w:szCs w:val="18"/>
              </w:rPr>
            </w:pPr>
            <w:r w:rsidRPr="00A1781D">
              <w:rPr>
                <w:sz w:val="18"/>
                <w:szCs w:val="18"/>
              </w:rPr>
              <w:t>8</w:t>
            </w:r>
          </w:p>
        </w:tc>
        <w:tc>
          <w:tcPr>
            <w:tcW w:w="567" w:type="dxa"/>
          </w:tcPr>
          <w:p w:rsidR="006847AC" w:rsidRPr="00A1781D" w:rsidRDefault="006847AC" w:rsidP="00F35DD5">
            <w:pPr>
              <w:jc w:val="center"/>
              <w:rPr>
                <w:sz w:val="18"/>
                <w:szCs w:val="18"/>
              </w:rPr>
            </w:pPr>
            <w:r w:rsidRPr="00A1781D">
              <w:rPr>
                <w:sz w:val="18"/>
                <w:szCs w:val="18"/>
              </w:rPr>
              <w:t>=</w:t>
            </w:r>
          </w:p>
        </w:tc>
        <w:tc>
          <w:tcPr>
            <w:tcW w:w="2126" w:type="dxa"/>
          </w:tcPr>
          <w:p w:rsidR="006847AC" w:rsidRPr="00A1781D" w:rsidRDefault="006847AC" w:rsidP="00F35DD5">
            <w:pPr>
              <w:jc w:val="center"/>
              <w:rPr>
                <w:sz w:val="18"/>
                <w:szCs w:val="18"/>
              </w:rPr>
            </w:pPr>
            <w:r w:rsidRPr="00A1781D">
              <w:rPr>
                <w:sz w:val="18"/>
                <w:szCs w:val="18"/>
              </w:rPr>
              <w:t>051 + 052 + 053 + 054 + 055 + 056 + 057 + 058</w:t>
            </w:r>
          </w:p>
        </w:tc>
        <w:tc>
          <w:tcPr>
            <w:tcW w:w="709" w:type="dxa"/>
          </w:tcPr>
          <w:p w:rsidR="006847AC" w:rsidRPr="00A1781D" w:rsidRDefault="006847AC" w:rsidP="00F35DD5">
            <w:pPr>
              <w:jc w:val="center"/>
              <w:rPr>
                <w:sz w:val="18"/>
                <w:szCs w:val="18"/>
              </w:rPr>
            </w:pPr>
            <w:r w:rsidRPr="00A1781D">
              <w:rPr>
                <w:sz w:val="18"/>
                <w:szCs w:val="18"/>
              </w:rPr>
              <w:t>8</w:t>
            </w:r>
          </w:p>
        </w:tc>
        <w:tc>
          <w:tcPr>
            <w:tcW w:w="2979" w:type="dxa"/>
          </w:tcPr>
          <w:p w:rsidR="006847AC" w:rsidRPr="00A1781D" w:rsidRDefault="006847AC" w:rsidP="00BE6449">
            <w:pPr>
              <w:rPr>
                <w:sz w:val="18"/>
                <w:szCs w:val="18"/>
              </w:rPr>
            </w:pPr>
            <w:r w:rsidRPr="00A1781D">
              <w:rPr>
                <w:sz w:val="18"/>
                <w:szCs w:val="18"/>
              </w:rPr>
              <w:t>Стр. 050 &lt;&gt; Стр.051 + Стр.052 + Стр.053 + Стр.054 + Стр.055 + Стр.056 + Стр.057 + Стр.058 по графе 8</w:t>
            </w:r>
            <w:r w:rsidR="004472F1">
              <w:rPr>
                <w:sz w:val="18"/>
                <w:szCs w:val="18"/>
              </w:rPr>
              <w:t xml:space="preserve"> </w:t>
            </w:r>
            <w:r w:rsidRPr="00A1781D">
              <w:rPr>
                <w:sz w:val="18"/>
                <w:szCs w:val="18"/>
              </w:rPr>
              <w:t>–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801"/>
          <w:jc w:val="center"/>
        </w:trPr>
        <w:tc>
          <w:tcPr>
            <w:tcW w:w="543" w:type="dxa"/>
          </w:tcPr>
          <w:p w:rsidR="006847AC" w:rsidRPr="00A1781D" w:rsidRDefault="006847AC" w:rsidP="00F35DD5">
            <w:pPr>
              <w:jc w:val="center"/>
              <w:rPr>
                <w:sz w:val="18"/>
                <w:szCs w:val="18"/>
              </w:rPr>
            </w:pPr>
            <w:r w:rsidRPr="00A1781D">
              <w:rPr>
                <w:sz w:val="18"/>
                <w:szCs w:val="18"/>
              </w:rPr>
              <w:t>6</w:t>
            </w:r>
          </w:p>
        </w:tc>
        <w:tc>
          <w:tcPr>
            <w:tcW w:w="1341" w:type="dxa"/>
          </w:tcPr>
          <w:p w:rsidR="006847AC" w:rsidRPr="00A1781D" w:rsidRDefault="006847AC" w:rsidP="00F35DD5">
            <w:pPr>
              <w:jc w:val="center"/>
              <w:rPr>
                <w:sz w:val="18"/>
                <w:szCs w:val="18"/>
              </w:rPr>
            </w:pPr>
            <w:r w:rsidRPr="00A1781D">
              <w:rPr>
                <w:sz w:val="18"/>
                <w:szCs w:val="18"/>
              </w:rPr>
              <w:t>050</w:t>
            </w:r>
          </w:p>
        </w:tc>
        <w:tc>
          <w:tcPr>
            <w:tcW w:w="1088" w:type="dxa"/>
          </w:tcPr>
          <w:p w:rsidR="006847AC" w:rsidRPr="00A1781D" w:rsidRDefault="006847AC" w:rsidP="00F35DD5">
            <w:pPr>
              <w:jc w:val="center"/>
              <w:rPr>
                <w:sz w:val="18"/>
                <w:szCs w:val="18"/>
              </w:rPr>
            </w:pPr>
            <w:r w:rsidRPr="00A1781D">
              <w:rPr>
                <w:sz w:val="18"/>
                <w:szCs w:val="18"/>
              </w:rPr>
              <w:t>9</w:t>
            </w:r>
          </w:p>
        </w:tc>
        <w:tc>
          <w:tcPr>
            <w:tcW w:w="567" w:type="dxa"/>
          </w:tcPr>
          <w:p w:rsidR="006847AC" w:rsidRPr="00A1781D" w:rsidRDefault="006847AC" w:rsidP="00F35DD5">
            <w:pPr>
              <w:jc w:val="center"/>
              <w:rPr>
                <w:sz w:val="18"/>
                <w:szCs w:val="18"/>
              </w:rPr>
            </w:pPr>
            <w:r w:rsidRPr="00A1781D">
              <w:rPr>
                <w:sz w:val="18"/>
                <w:szCs w:val="18"/>
              </w:rPr>
              <w:t>=</w:t>
            </w:r>
          </w:p>
        </w:tc>
        <w:tc>
          <w:tcPr>
            <w:tcW w:w="2126" w:type="dxa"/>
          </w:tcPr>
          <w:p w:rsidR="006847AC" w:rsidRPr="00A1781D" w:rsidRDefault="006847AC" w:rsidP="00F35DD5">
            <w:pPr>
              <w:jc w:val="center"/>
              <w:rPr>
                <w:sz w:val="18"/>
                <w:szCs w:val="18"/>
              </w:rPr>
            </w:pPr>
            <w:r w:rsidRPr="00A1781D">
              <w:rPr>
                <w:sz w:val="18"/>
                <w:szCs w:val="18"/>
              </w:rPr>
              <w:t>051 + 052 + 053 + 054 + 055 + 056 + 057 + 058</w:t>
            </w:r>
          </w:p>
        </w:tc>
        <w:tc>
          <w:tcPr>
            <w:tcW w:w="709" w:type="dxa"/>
          </w:tcPr>
          <w:p w:rsidR="006847AC" w:rsidRPr="00A1781D" w:rsidRDefault="006847AC" w:rsidP="00F35DD5">
            <w:pPr>
              <w:jc w:val="center"/>
              <w:rPr>
                <w:sz w:val="18"/>
                <w:szCs w:val="18"/>
              </w:rPr>
            </w:pPr>
            <w:r w:rsidRPr="00A1781D">
              <w:rPr>
                <w:sz w:val="18"/>
                <w:szCs w:val="18"/>
              </w:rPr>
              <w:t>9</w:t>
            </w:r>
          </w:p>
        </w:tc>
        <w:tc>
          <w:tcPr>
            <w:tcW w:w="2979" w:type="dxa"/>
          </w:tcPr>
          <w:p w:rsidR="006847AC" w:rsidRPr="00A1781D" w:rsidRDefault="006847AC" w:rsidP="00BE6449">
            <w:pPr>
              <w:rPr>
                <w:sz w:val="18"/>
                <w:szCs w:val="18"/>
              </w:rPr>
            </w:pPr>
            <w:r w:rsidRPr="00A1781D">
              <w:rPr>
                <w:sz w:val="18"/>
                <w:szCs w:val="18"/>
              </w:rPr>
              <w:t>Стр. 050 &lt;&gt; Стр.051 + Стр.052 + Стр.053 + Стр.054 + Стр.055 + Стр.056 + Стр.057 + Стр.058 по графе 9</w:t>
            </w:r>
            <w:r w:rsidR="004472F1">
              <w:rPr>
                <w:sz w:val="18"/>
                <w:szCs w:val="18"/>
              </w:rPr>
              <w:t xml:space="preserve"> </w:t>
            </w:r>
            <w:r w:rsidRPr="00A1781D">
              <w:rPr>
                <w:sz w:val="18"/>
                <w:szCs w:val="18"/>
              </w:rPr>
              <w:t>– недопустимо</w:t>
            </w:r>
          </w:p>
        </w:tc>
        <w:tc>
          <w:tcPr>
            <w:tcW w:w="794" w:type="dxa"/>
          </w:tcPr>
          <w:p w:rsidR="006847AC" w:rsidRPr="00A1781D" w:rsidRDefault="006847AC" w:rsidP="00BE6449">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801"/>
          <w:jc w:val="center"/>
        </w:trPr>
        <w:tc>
          <w:tcPr>
            <w:tcW w:w="543" w:type="dxa"/>
          </w:tcPr>
          <w:p w:rsidR="006847AC" w:rsidRPr="00A1781D" w:rsidRDefault="006847AC" w:rsidP="00F35DD5">
            <w:pPr>
              <w:jc w:val="center"/>
              <w:rPr>
                <w:sz w:val="18"/>
                <w:szCs w:val="18"/>
              </w:rPr>
            </w:pPr>
            <w:r w:rsidRPr="00A1781D">
              <w:rPr>
                <w:sz w:val="18"/>
                <w:szCs w:val="18"/>
              </w:rPr>
              <w:t>6.1</w:t>
            </w:r>
          </w:p>
        </w:tc>
        <w:tc>
          <w:tcPr>
            <w:tcW w:w="1341" w:type="dxa"/>
          </w:tcPr>
          <w:p w:rsidR="006847AC" w:rsidRPr="00A1781D" w:rsidRDefault="006847AC" w:rsidP="00F35DD5">
            <w:pPr>
              <w:jc w:val="center"/>
              <w:rPr>
                <w:sz w:val="18"/>
                <w:szCs w:val="18"/>
              </w:rPr>
            </w:pPr>
            <w:r w:rsidRPr="00A1781D">
              <w:rPr>
                <w:sz w:val="18"/>
                <w:szCs w:val="18"/>
              </w:rPr>
              <w:t>050</w:t>
            </w:r>
          </w:p>
        </w:tc>
        <w:tc>
          <w:tcPr>
            <w:tcW w:w="1088" w:type="dxa"/>
          </w:tcPr>
          <w:p w:rsidR="006847AC" w:rsidRPr="00A1781D" w:rsidRDefault="006847AC" w:rsidP="00F35DD5">
            <w:pPr>
              <w:jc w:val="center"/>
              <w:rPr>
                <w:sz w:val="18"/>
                <w:szCs w:val="18"/>
              </w:rPr>
            </w:pPr>
            <w:r w:rsidRPr="00A1781D">
              <w:rPr>
                <w:sz w:val="18"/>
                <w:szCs w:val="18"/>
              </w:rPr>
              <w:t>10</w:t>
            </w:r>
          </w:p>
        </w:tc>
        <w:tc>
          <w:tcPr>
            <w:tcW w:w="567" w:type="dxa"/>
          </w:tcPr>
          <w:p w:rsidR="006847AC" w:rsidRPr="00A1781D" w:rsidRDefault="006847AC" w:rsidP="00F35DD5">
            <w:pPr>
              <w:jc w:val="center"/>
              <w:rPr>
                <w:sz w:val="18"/>
                <w:szCs w:val="18"/>
              </w:rPr>
            </w:pPr>
            <w:r w:rsidRPr="00A1781D">
              <w:rPr>
                <w:sz w:val="18"/>
                <w:szCs w:val="18"/>
              </w:rPr>
              <w:t>=</w:t>
            </w:r>
          </w:p>
        </w:tc>
        <w:tc>
          <w:tcPr>
            <w:tcW w:w="2126" w:type="dxa"/>
          </w:tcPr>
          <w:p w:rsidR="006847AC" w:rsidRPr="00A1781D" w:rsidRDefault="006847AC" w:rsidP="00F35DD5">
            <w:pPr>
              <w:jc w:val="center"/>
              <w:rPr>
                <w:sz w:val="18"/>
                <w:szCs w:val="18"/>
              </w:rPr>
            </w:pPr>
            <w:r w:rsidRPr="00A1781D">
              <w:rPr>
                <w:sz w:val="18"/>
                <w:szCs w:val="18"/>
              </w:rPr>
              <w:t>051 + 052 + 053 + 054 + 055 + 056 + 057 + 058</w:t>
            </w:r>
          </w:p>
        </w:tc>
        <w:tc>
          <w:tcPr>
            <w:tcW w:w="709" w:type="dxa"/>
          </w:tcPr>
          <w:p w:rsidR="006847AC" w:rsidRPr="00A1781D" w:rsidRDefault="006847AC" w:rsidP="00F35DD5">
            <w:pPr>
              <w:jc w:val="center"/>
              <w:rPr>
                <w:sz w:val="18"/>
                <w:szCs w:val="18"/>
              </w:rPr>
            </w:pPr>
            <w:r w:rsidRPr="00A1781D">
              <w:rPr>
                <w:sz w:val="18"/>
                <w:szCs w:val="18"/>
              </w:rPr>
              <w:t>10</w:t>
            </w:r>
          </w:p>
        </w:tc>
        <w:tc>
          <w:tcPr>
            <w:tcW w:w="2979" w:type="dxa"/>
          </w:tcPr>
          <w:p w:rsidR="006847AC" w:rsidRPr="00A1781D" w:rsidRDefault="006847AC" w:rsidP="00840C5C">
            <w:pPr>
              <w:rPr>
                <w:sz w:val="18"/>
                <w:szCs w:val="18"/>
              </w:rPr>
            </w:pPr>
            <w:r w:rsidRPr="00A1781D">
              <w:rPr>
                <w:sz w:val="18"/>
                <w:szCs w:val="18"/>
              </w:rPr>
              <w:t>Стр. 050 &lt;&gt; Стр.051 + Стр.052 + Стр.053 + Стр.054 + Стр.055 + Стр.056 + Стр.057 + Стр.058 по графе 10</w:t>
            </w:r>
            <w:r w:rsidR="004472F1">
              <w:rPr>
                <w:sz w:val="18"/>
                <w:szCs w:val="18"/>
              </w:rPr>
              <w:t xml:space="preserve"> </w:t>
            </w:r>
            <w:r w:rsidRPr="00A1781D">
              <w:rPr>
                <w:sz w:val="18"/>
                <w:szCs w:val="18"/>
              </w:rPr>
              <w:t>–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801"/>
          <w:jc w:val="center"/>
        </w:trPr>
        <w:tc>
          <w:tcPr>
            <w:tcW w:w="543" w:type="dxa"/>
          </w:tcPr>
          <w:p w:rsidR="006847AC" w:rsidRPr="00A1781D" w:rsidRDefault="006847AC" w:rsidP="00BE6449">
            <w:pPr>
              <w:jc w:val="center"/>
              <w:rPr>
                <w:sz w:val="18"/>
                <w:szCs w:val="18"/>
              </w:rPr>
            </w:pPr>
            <w:r w:rsidRPr="00A1781D">
              <w:rPr>
                <w:sz w:val="18"/>
                <w:szCs w:val="18"/>
              </w:rPr>
              <w:t>6.2</w:t>
            </w:r>
          </w:p>
        </w:tc>
        <w:tc>
          <w:tcPr>
            <w:tcW w:w="1341" w:type="dxa"/>
          </w:tcPr>
          <w:p w:rsidR="006847AC" w:rsidRPr="00A1781D" w:rsidRDefault="006847AC" w:rsidP="00BE6449">
            <w:pPr>
              <w:jc w:val="center"/>
              <w:rPr>
                <w:sz w:val="18"/>
                <w:szCs w:val="18"/>
              </w:rPr>
            </w:pPr>
            <w:r w:rsidRPr="00A1781D">
              <w:rPr>
                <w:sz w:val="18"/>
                <w:szCs w:val="18"/>
              </w:rPr>
              <w:t>050</w:t>
            </w:r>
          </w:p>
        </w:tc>
        <w:tc>
          <w:tcPr>
            <w:tcW w:w="1088" w:type="dxa"/>
          </w:tcPr>
          <w:p w:rsidR="006847AC" w:rsidRPr="00A1781D" w:rsidRDefault="006847AC" w:rsidP="00BE6449">
            <w:pPr>
              <w:jc w:val="center"/>
              <w:rPr>
                <w:sz w:val="18"/>
                <w:szCs w:val="18"/>
              </w:rPr>
            </w:pPr>
            <w:r w:rsidRPr="00A1781D">
              <w:rPr>
                <w:sz w:val="18"/>
                <w:szCs w:val="18"/>
              </w:rPr>
              <w:t>11</w:t>
            </w:r>
          </w:p>
        </w:tc>
        <w:tc>
          <w:tcPr>
            <w:tcW w:w="567" w:type="dxa"/>
          </w:tcPr>
          <w:p w:rsidR="006847AC" w:rsidRPr="00A1781D" w:rsidRDefault="006847AC" w:rsidP="00BE6449">
            <w:pPr>
              <w:jc w:val="center"/>
              <w:rPr>
                <w:sz w:val="18"/>
                <w:szCs w:val="18"/>
              </w:rPr>
            </w:pPr>
            <w:r w:rsidRPr="00A1781D">
              <w:rPr>
                <w:sz w:val="18"/>
                <w:szCs w:val="18"/>
              </w:rPr>
              <w:t>=</w:t>
            </w:r>
          </w:p>
        </w:tc>
        <w:tc>
          <w:tcPr>
            <w:tcW w:w="2126" w:type="dxa"/>
          </w:tcPr>
          <w:p w:rsidR="006847AC" w:rsidRPr="00A1781D" w:rsidRDefault="006847AC" w:rsidP="00BE6449">
            <w:pPr>
              <w:jc w:val="center"/>
              <w:rPr>
                <w:sz w:val="18"/>
                <w:szCs w:val="18"/>
              </w:rPr>
            </w:pPr>
            <w:r w:rsidRPr="00A1781D">
              <w:rPr>
                <w:sz w:val="18"/>
                <w:szCs w:val="18"/>
              </w:rPr>
              <w:t>051 + 052 + 053 + 054 + 055 + 056 + 057 + 058</w:t>
            </w:r>
          </w:p>
        </w:tc>
        <w:tc>
          <w:tcPr>
            <w:tcW w:w="709" w:type="dxa"/>
          </w:tcPr>
          <w:p w:rsidR="006847AC" w:rsidRPr="00A1781D" w:rsidRDefault="006847AC" w:rsidP="00BE6449">
            <w:pPr>
              <w:jc w:val="center"/>
              <w:rPr>
                <w:sz w:val="18"/>
                <w:szCs w:val="18"/>
              </w:rPr>
            </w:pPr>
            <w:r w:rsidRPr="00A1781D">
              <w:rPr>
                <w:sz w:val="18"/>
                <w:szCs w:val="18"/>
              </w:rPr>
              <w:t>11</w:t>
            </w:r>
          </w:p>
        </w:tc>
        <w:tc>
          <w:tcPr>
            <w:tcW w:w="2979" w:type="dxa"/>
          </w:tcPr>
          <w:p w:rsidR="006847AC" w:rsidRPr="00A1781D" w:rsidRDefault="006847AC" w:rsidP="00840C5C">
            <w:pPr>
              <w:rPr>
                <w:sz w:val="18"/>
                <w:szCs w:val="18"/>
              </w:rPr>
            </w:pPr>
            <w:r w:rsidRPr="00A1781D">
              <w:rPr>
                <w:sz w:val="18"/>
                <w:szCs w:val="18"/>
              </w:rPr>
              <w:t>Стр. 050 &lt;&gt; Стр.051 + Стр.052 + Стр.053 + Стр.054 + Стр.055 + Стр.056 + Стр.057 + Стр.058 по графе 11</w:t>
            </w:r>
            <w:r w:rsidR="004472F1">
              <w:rPr>
                <w:sz w:val="18"/>
                <w:szCs w:val="18"/>
              </w:rPr>
              <w:t xml:space="preserve"> </w:t>
            </w:r>
            <w:r w:rsidRPr="00A1781D">
              <w:rPr>
                <w:sz w:val="18"/>
                <w:szCs w:val="18"/>
              </w:rPr>
              <w:t>– недопустимо</w:t>
            </w:r>
          </w:p>
        </w:tc>
        <w:tc>
          <w:tcPr>
            <w:tcW w:w="794" w:type="dxa"/>
          </w:tcPr>
          <w:p w:rsidR="006847AC" w:rsidRPr="00A1781D" w:rsidRDefault="006847AC" w:rsidP="00840C5C">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630"/>
          <w:jc w:val="center"/>
        </w:trPr>
        <w:tc>
          <w:tcPr>
            <w:tcW w:w="543" w:type="dxa"/>
          </w:tcPr>
          <w:p w:rsidR="006847AC" w:rsidRPr="00A1781D" w:rsidRDefault="006847AC" w:rsidP="00F35DD5">
            <w:pPr>
              <w:jc w:val="center"/>
              <w:rPr>
                <w:sz w:val="18"/>
                <w:szCs w:val="18"/>
              </w:rPr>
            </w:pPr>
            <w:r w:rsidRPr="00A1781D">
              <w:rPr>
                <w:sz w:val="18"/>
                <w:szCs w:val="18"/>
              </w:rPr>
              <w:t>7</w:t>
            </w:r>
          </w:p>
        </w:tc>
        <w:tc>
          <w:tcPr>
            <w:tcW w:w="1341" w:type="dxa"/>
          </w:tcPr>
          <w:p w:rsidR="006847AC" w:rsidRPr="00A1781D" w:rsidRDefault="006847AC" w:rsidP="00421CBD">
            <w:pPr>
              <w:jc w:val="center"/>
              <w:rPr>
                <w:sz w:val="18"/>
                <w:szCs w:val="18"/>
              </w:rPr>
            </w:pPr>
            <w:r>
              <w:rPr>
                <w:sz w:val="18"/>
                <w:szCs w:val="18"/>
              </w:rPr>
              <w:t xml:space="preserve">060 </w:t>
            </w:r>
          </w:p>
        </w:tc>
        <w:tc>
          <w:tcPr>
            <w:tcW w:w="1088" w:type="dxa"/>
          </w:tcPr>
          <w:p w:rsidR="006847AC" w:rsidRPr="00A1781D" w:rsidRDefault="006847AC" w:rsidP="00421CBD">
            <w:pPr>
              <w:jc w:val="center"/>
              <w:rPr>
                <w:sz w:val="18"/>
                <w:szCs w:val="18"/>
              </w:rPr>
            </w:pPr>
            <w:r>
              <w:rPr>
                <w:sz w:val="18"/>
                <w:szCs w:val="18"/>
              </w:rPr>
              <w:t xml:space="preserve">4 </w:t>
            </w:r>
          </w:p>
        </w:tc>
        <w:tc>
          <w:tcPr>
            <w:tcW w:w="567" w:type="dxa"/>
          </w:tcPr>
          <w:p w:rsidR="006847AC" w:rsidRPr="00A1781D" w:rsidRDefault="006847AC" w:rsidP="00F35DD5">
            <w:pPr>
              <w:jc w:val="center"/>
              <w:rPr>
                <w:sz w:val="18"/>
                <w:szCs w:val="18"/>
              </w:rPr>
            </w:pPr>
            <w:r>
              <w:rPr>
                <w:sz w:val="18"/>
                <w:szCs w:val="18"/>
              </w:rPr>
              <w:t>=</w:t>
            </w:r>
          </w:p>
        </w:tc>
        <w:tc>
          <w:tcPr>
            <w:tcW w:w="2126" w:type="dxa"/>
          </w:tcPr>
          <w:p w:rsidR="006847AC" w:rsidRPr="00A1781D" w:rsidRDefault="006847AC" w:rsidP="00F35DD5">
            <w:pPr>
              <w:jc w:val="center"/>
              <w:rPr>
                <w:sz w:val="18"/>
                <w:szCs w:val="18"/>
              </w:rPr>
            </w:pPr>
            <w:r>
              <w:rPr>
                <w:sz w:val="18"/>
                <w:szCs w:val="18"/>
              </w:rPr>
              <w:t>061 + 062 + 063 + 064+ 065 + 066 + 067 + 068</w:t>
            </w:r>
          </w:p>
        </w:tc>
        <w:tc>
          <w:tcPr>
            <w:tcW w:w="709" w:type="dxa"/>
          </w:tcPr>
          <w:p w:rsidR="006847AC" w:rsidRPr="00A1781D" w:rsidRDefault="006847AC" w:rsidP="00F35DD5">
            <w:pPr>
              <w:jc w:val="center"/>
              <w:rPr>
                <w:sz w:val="18"/>
                <w:szCs w:val="18"/>
              </w:rPr>
            </w:pPr>
            <w:r>
              <w:rPr>
                <w:sz w:val="18"/>
                <w:szCs w:val="18"/>
              </w:rPr>
              <w:t>4</w:t>
            </w:r>
          </w:p>
        </w:tc>
        <w:tc>
          <w:tcPr>
            <w:tcW w:w="2979" w:type="dxa"/>
          </w:tcPr>
          <w:p w:rsidR="006847AC" w:rsidRPr="00A1781D" w:rsidRDefault="006847AC" w:rsidP="00421CBD">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4 – недопустимо </w:t>
            </w:r>
          </w:p>
        </w:tc>
        <w:tc>
          <w:tcPr>
            <w:tcW w:w="794" w:type="dxa"/>
          </w:tcPr>
          <w:p w:rsidR="006847AC" w:rsidRDefault="006847AC">
            <w:pPr>
              <w:suppressAutoHyphens w:val="0"/>
              <w:rPr>
                <w:sz w:val="18"/>
                <w:szCs w:val="18"/>
              </w:rPr>
            </w:pPr>
          </w:p>
          <w:p w:rsidR="006847AC" w:rsidRDefault="006847AC">
            <w:pPr>
              <w:suppressAutoHyphens w:val="0"/>
              <w:rPr>
                <w:sz w:val="18"/>
                <w:szCs w:val="18"/>
              </w:rPr>
            </w:pPr>
            <w:r>
              <w:rPr>
                <w:sz w:val="18"/>
                <w:szCs w:val="18"/>
              </w:rPr>
              <w:t>Б</w:t>
            </w:r>
          </w:p>
          <w:p w:rsidR="006847AC" w:rsidRPr="00A1781D" w:rsidRDefault="006847AC" w:rsidP="006840FE">
            <w:pPr>
              <w:rPr>
                <w:sz w:val="18"/>
                <w:szCs w:val="18"/>
              </w:rPr>
            </w:pP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167"/>
          <w:jc w:val="center"/>
        </w:trPr>
        <w:tc>
          <w:tcPr>
            <w:tcW w:w="543" w:type="dxa"/>
          </w:tcPr>
          <w:p w:rsidR="006847AC" w:rsidRPr="00A1781D" w:rsidRDefault="006847AC" w:rsidP="00F35DD5">
            <w:pPr>
              <w:jc w:val="center"/>
              <w:rPr>
                <w:sz w:val="18"/>
                <w:szCs w:val="18"/>
              </w:rPr>
            </w:pPr>
            <w:r>
              <w:rPr>
                <w:sz w:val="18"/>
                <w:szCs w:val="18"/>
              </w:rPr>
              <w:t>7.1</w:t>
            </w:r>
          </w:p>
        </w:tc>
        <w:tc>
          <w:tcPr>
            <w:tcW w:w="1341" w:type="dxa"/>
          </w:tcPr>
          <w:p w:rsidR="006847AC" w:rsidRPr="00A1781D" w:rsidRDefault="006847AC" w:rsidP="00F35DD5">
            <w:pPr>
              <w:jc w:val="center"/>
              <w:rPr>
                <w:sz w:val="18"/>
                <w:szCs w:val="18"/>
              </w:rPr>
            </w:pPr>
            <w:r>
              <w:rPr>
                <w:sz w:val="18"/>
                <w:szCs w:val="18"/>
              </w:rPr>
              <w:t>060</w:t>
            </w:r>
          </w:p>
        </w:tc>
        <w:tc>
          <w:tcPr>
            <w:tcW w:w="1088" w:type="dxa"/>
          </w:tcPr>
          <w:p w:rsidR="006847AC" w:rsidRPr="00A1781D" w:rsidRDefault="006847AC" w:rsidP="00F35DD5">
            <w:pPr>
              <w:jc w:val="center"/>
              <w:rPr>
                <w:sz w:val="18"/>
                <w:szCs w:val="18"/>
              </w:rPr>
            </w:pPr>
            <w:r>
              <w:rPr>
                <w:sz w:val="18"/>
                <w:szCs w:val="18"/>
              </w:rPr>
              <w:t>5</w:t>
            </w:r>
          </w:p>
        </w:tc>
        <w:tc>
          <w:tcPr>
            <w:tcW w:w="567" w:type="dxa"/>
          </w:tcPr>
          <w:p w:rsidR="006847AC" w:rsidRPr="00A1781D" w:rsidRDefault="006847AC" w:rsidP="00F35DD5">
            <w:pPr>
              <w:jc w:val="center"/>
              <w:rPr>
                <w:sz w:val="18"/>
                <w:szCs w:val="18"/>
              </w:rPr>
            </w:pPr>
            <w:r>
              <w:rPr>
                <w:sz w:val="18"/>
                <w:szCs w:val="18"/>
              </w:rPr>
              <w:t>=</w:t>
            </w:r>
          </w:p>
        </w:tc>
        <w:tc>
          <w:tcPr>
            <w:tcW w:w="2126" w:type="dxa"/>
          </w:tcPr>
          <w:p w:rsidR="006847AC" w:rsidRPr="00A1781D" w:rsidRDefault="006847AC" w:rsidP="00F35DD5">
            <w:pPr>
              <w:jc w:val="center"/>
              <w:rPr>
                <w:sz w:val="18"/>
                <w:szCs w:val="18"/>
              </w:rPr>
            </w:pPr>
            <w:r>
              <w:rPr>
                <w:sz w:val="18"/>
                <w:szCs w:val="18"/>
              </w:rPr>
              <w:t>061 + 062 + 063 + 064+ 065 + 066 + 067 + 068</w:t>
            </w:r>
          </w:p>
        </w:tc>
        <w:tc>
          <w:tcPr>
            <w:tcW w:w="709" w:type="dxa"/>
          </w:tcPr>
          <w:p w:rsidR="006847AC" w:rsidRPr="00A1781D" w:rsidRDefault="006847AC" w:rsidP="00F35DD5">
            <w:pPr>
              <w:jc w:val="center"/>
              <w:rPr>
                <w:sz w:val="18"/>
                <w:szCs w:val="18"/>
              </w:rPr>
            </w:pPr>
            <w:r>
              <w:rPr>
                <w:sz w:val="18"/>
                <w:szCs w:val="18"/>
              </w:rPr>
              <w:t>5</w:t>
            </w:r>
          </w:p>
        </w:tc>
        <w:tc>
          <w:tcPr>
            <w:tcW w:w="2979"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w:t>
            </w:r>
            <w:r w:rsidRPr="00A1781D">
              <w:rPr>
                <w:sz w:val="18"/>
                <w:szCs w:val="18"/>
              </w:rPr>
              <w:t>по графе</w:t>
            </w:r>
            <w:r>
              <w:rPr>
                <w:sz w:val="18"/>
                <w:szCs w:val="18"/>
              </w:rPr>
              <w:t xml:space="preserve"> 5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405"/>
          <w:jc w:val="center"/>
        </w:trPr>
        <w:tc>
          <w:tcPr>
            <w:tcW w:w="543" w:type="dxa"/>
          </w:tcPr>
          <w:p w:rsidR="006847AC" w:rsidRPr="00A1781D" w:rsidRDefault="006847AC" w:rsidP="00F35DD5">
            <w:pPr>
              <w:jc w:val="center"/>
              <w:rPr>
                <w:sz w:val="18"/>
                <w:szCs w:val="18"/>
              </w:rPr>
            </w:pPr>
            <w:r>
              <w:rPr>
                <w:sz w:val="18"/>
                <w:szCs w:val="18"/>
              </w:rPr>
              <w:t>7.2</w:t>
            </w:r>
          </w:p>
        </w:tc>
        <w:tc>
          <w:tcPr>
            <w:tcW w:w="1341" w:type="dxa"/>
          </w:tcPr>
          <w:p w:rsidR="006847AC" w:rsidRPr="00A1781D" w:rsidRDefault="006847AC" w:rsidP="00F35DD5">
            <w:pPr>
              <w:jc w:val="center"/>
              <w:rPr>
                <w:sz w:val="18"/>
                <w:szCs w:val="18"/>
              </w:rPr>
            </w:pPr>
            <w:r>
              <w:rPr>
                <w:sz w:val="18"/>
                <w:szCs w:val="18"/>
              </w:rPr>
              <w:t>060</w:t>
            </w:r>
          </w:p>
        </w:tc>
        <w:tc>
          <w:tcPr>
            <w:tcW w:w="1088" w:type="dxa"/>
          </w:tcPr>
          <w:p w:rsidR="006847AC" w:rsidRPr="00A1781D" w:rsidRDefault="006847AC" w:rsidP="00F35DD5">
            <w:pPr>
              <w:jc w:val="center"/>
              <w:rPr>
                <w:sz w:val="18"/>
                <w:szCs w:val="18"/>
              </w:rPr>
            </w:pPr>
            <w:r>
              <w:rPr>
                <w:sz w:val="18"/>
                <w:szCs w:val="18"/>
              </w:rPr>
              <w:t>8</w:t>
            </w:r>
          </w:p>
        </w:tc>
        <w:tc>
          <w:tcPr>
            <w:tcW w:w="567" w:type="dxa"/>
          </w:tcPr>
          <w:p w:rsidR="006847AC" w:rsidRPr="00A1781D" w:rsidRDefault="006847AC" w:rsidP="00F35DD5">
            <w:pPr>
              <w:jc w:val="center"/>
              <w:rPr>
                <w:sz w:val="18"/>
                <w:szCs w:val="18"/>
              </w:rPr>
            </w:pPr>
            <w:r>
              <w:rPr>
                <w:sz w:val="18"/>
                <w:szCs w:val="18"/>
              </w:rPr>
              <w:t>=</w:t>
            </w:r>
          </w:p>
        </w:tc>
        <w:tc>
          <w:tcPr>
            <w:tcW w:w="2126" w:type="dxa"/>
          </w:tcPr>
          <w:p w:rsidR="006847AC" w:rsidRPr="00A1781D" w:rsidRDefault="006847AC" w:rsidP="00F35DD5">
            <w:pPr>
              <w:jc w:val="center"/>
              <w:rPr>
                <w:sz w:val="18"/>
                <w:szCs w:val="18"/>
              </w:rPr>
            </w:pPr>
            <w:r>
              <w:rPr>
                <w:sz w:val="18"/>
                <w:szCs w:val="18"/>
              </w:rPr>
              <w:t>061 + 062 + 063 + 064+ 065 + 066 + 067 + 068</w:t>
            </w:r>
          </w:p>
        </w:tc>
        <w:tc>
          <w:tcPr>
            <w:tcW w:w="709" w:type="dxa"/>
          </w:tcPr>
          <w:p w:rsidR="006847AC" w:rsidRPr="00A1781D" w:rsidRDefault="006847AC" w:rsidP="00F35DD5">
            <w:pPr>
              <w:jc w:val="center"/>
              <w:rPr>
                <w:sz w:val="18"/>
                <w:szCs w:val="18"/>
              </w:rPr>
            </w:pPr>
            <w:r>
              <w:rPr>
                <w:sz w:val="18"/>
                <w:szCs w:val="18"/>
              </w:rPr>
              <w:t>8</w:t>
            </w:r>
          </w:p>
        </w:tc>
        <w:tc>
          <w:tcPr>
            <w:tcW w:w="2979"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w:t>
            </w:r>
            <w:r w:rsidRPr="00A1781D">
              <w:rPr>
                <w:sz w:val="18"/>
                <w:szCs w:val="18"/>
              </w:rPr>
              <w:t>по графе</w:t>
            </w:r>
            <w:r>
              <w:rPr>
                <w:sz w:val="18"/>
                <w:szCs w:val="18"/>
              </w:rPr>
              <w:t xml:space="preserve"> 8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495"/>
          <w:jc w:val="center"/>
        </w:trPr>
        <w:tc>
          <w:tcPr>
            <w:tcW w:w="543" w:type="dxa"/>
          </w:tcPr>
          <w:p w:rsidR="006847AC" w:rsidRPr="00A1781D" w:rsidRDefault="006847AC" w:rsidP="00F35DD5">
            <w:pPr>
              <w:jc w:val="center"/>
              <w:rPr>
                <w:sz w:val="18"/>
                <w:szCs w:val="18"/>
              </w:rPr>
            </w:pPr>
            <w:r>
              <w:rPr>
                <w:sz w:val="18"/>
                <w:szCs w:val="18"/>
              </w:rPr>
              <w:lastRenderedPageBreak/>
              <w:t>7.3</w:t>
            </w:r>
          </w:p>
        </w:tc>
        <w:tc>
          <w:tcPr>
            <w:tcW w:w="1341" w:type="dxa"/>
          </w:tcPr>
          <w:p w:rsidR="006847AC" w:rsidRPr="00A1781D" w:rsidRDefault="006847AC" w:rsidP="00F35DD5">
            <w:pPr>
              <w:jc w:val="center"/>
              <w:rPr>
                <w:sz w:val="18"/>
                <w:szCs w:val="18"/>
              </w:rPr>
            </w:pPr>
            <w:r>
              <w:rPr>
                <w:sz w:val="18"/>
                <w:szCs w:val="18"/>
              </w:rPr>
              <w:t>060</w:t>
            </w:r>
          </w:p>
        </w:tc>
        <w:tc>
          <w:tcPr>
            <w:tcW w:w="1088" w:type="dxa"/>
          </w:tcPr>
          <w:p w:rsidR="006847AC" w:rsidRPr="00A1781D" w:rsidRDefault="006847AC" w:rsidP="00F35DD5">
            <w:pPr>
              <w:jc w:val="center"/>
              <w:rPr>
                <w:sz w:val="18"/>
                <w:szCs w:val="18"/>
              </w:rPr>
            </w:pPr>
            <w:r>
              <w:rPr>
                <w:sz w:val="18"/>
                <w:szCs w:val="18"/>
              </w:rPr>
              <w:t>9</w:t>
            </w:r>
          </w:p>
        </w:tc>
        <w:tc>
          <w:tcPr>
            <w:tcW w:w="567" w:type="dxa"/>
          </w:tcPr>
          <w:p w:rsidR="006847AC" w:rsidRPr="00A1781D" w:rsidRDefault="006847AC" w:rsidP="00F35DD5">
            <w:pPr>
              <w:jc w:val="center"/>
              <w:rPr>
                <w:sz w:val="18"/>
                <w:szCs w:val="18"/>
              </w:rPr>
            </w:pPr>
            <w:r>
              <w:rPr>
                <w:sz w:val="18"/>
                <w:szCs w:val="18"/>
              </w:rPr>
              <w:t>=</w:t>
            </w:r>
          </w:p>
        </w:tc>
        <w:tc>
          <w:tcPr>
            <w:tcW w:w="2126" w:type="dxa"/>
          </w:tcPr>
          <w:p w:rsidR="006847AC" w:rsidRPr="00A1781D" w:rsidRDefault="006847AC" w:rsidP="00F35DD5">
            <w:pPr>
              <w:jc w:val="center"/>
              <w:rPr>
                <w:sz w:val="18"/>
                <w:szCs w:val="18"/>
              </w:rPr>
            </w:pPr>
            <w:r>
              <w:rPr>
                <w:sz w:val="18"/>
                <w:szCs w:val="18"/>
              </w:rPr>
              <w:t>061 + 062 + 063 + 064+ 065 + 066 + 067 + 068</w:t>
            </w:r>
          </w:p>
        </w:tc>
        <w:tc>
          <w:tcPr>
            <w:tcW w:w="709" w:type="dxa"/>
          </w:tcPr>
          <w:p w:rsidR="006847AC" w:rsidRPr="00A1781D" w:rsidRDefault="006847AC" w:rsidP="00F35DD5">
            <w:pPr>
              <w:jc w:val="center"/>
              <w:rPr>
                <w:sz w:val="18"/>
                <w:szCs w:val="18"/>
              </w:rPr>
            </w:pPr>
            <w:r>
              <w:rPr>
                <w:sz w:val="18"/>
                <w:szCs w:val="18"/>
              </w:rPr>
              <w:t>9</w:t>
            </w:r>
          </w:p>
        </w:tc>
        <w:tc>
          <w:tcPr>
            <w:tcW w:w="2979"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9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705"/>
          <w:jc w:val="center"/>
        </w:trPr>
        <w:tc>
          <w:tcPr>
            <w:tcW w:w="543" w:type="dxa"/>
          </w:tcPr>
          <w:p w:rsidR="006847AC" w:rsidRPr="00A1781D" w:rsidRDefault="006847AC" w:rsidP="00F35DD5">
            <w:pPr>
              <w:jc w:val="center"/>
              <w:rPr>
                <w:sz w:val="18"/>
                <w:szCs w:val="18"/>
              </w:rPr>
            </w:pPr>
            <w:r>
              <w:rPr>
                <w:sz w:val="18"/>
                <w:szCs w:val="18"/>
              </w:rPr>
              <w:t>7.4</w:t>
            </w:r>
          </w:p>
        </w:tc>
        <w:tc>
          <w:tcPr>
            <w:tcW w:w="1341" w:type="dxa"/>
          </w:tcPr>
          <w:p w:rsidR="006847AC" w:rsidRPr="00A1781D" w:rsidRDefault="006847AC" w:rsidP="00F35DD5">
            <w:pPr>
              <w:jc w:val="center"/>
              <w:rPr>
                <w:sz w:val="18"/>
                <w:szCs w:val="18"/>
              </w:rPr>
            </w:pPr>
            <w:r>
              <w:rPr>
                <w:sz w:val="18"/>
                <w:szCs w:val="18"/>
              </w:rPr>
              <w:t>060</w:t>
            </w:r>
          </w:p>
        </w:tc>
        <w:tc>
          <w:tcPr>
            <w:tcW w:w="1088" w:type="dxa"/>
          </w:tcPr>
          <w:p w:rsidR="006847AC" w:rsidRPr="00A1781D" w:rsidRDefault="006847AC" w:rsidP="00F35DD5">
            <w:pPr>
              <w:jc w:val="center"/>
              <w:rPr>
                <w:sz w:val="18"/>
                <w:szCs w:val="18"/>
              </w:rPr>
            </w:pPr>
            <w:r>
              <w:rPr>
                <w:sz w:val="18"/>
                <w:szCs w:val="18"/>
              </w:rPr>
              <w:t>10</w:t>
            </w:r>
          </w:p>
        </w:tc>
        <w:tc>
          <w:tcPr>
            <w:tcW w:w="567" w:type="dxa"/>
          </w:tcPr>
          <w:p w:rsidR="006847AC" w:rsidRPr="00A1781D" w:rsidRDefault="006847AC" w:rsidP="00F35DD5">
            <w:pPr>
              <w:jc w:val="center"/>
              <w:rPr>
                <w:sz w:val="18"/>
                <w:szCs w:val="18"/>
              </w:rPr>
            </w:pPr>
            <w:r>
              <w:rPr>
                <w:sz w:val="18"/>
                <w:szCs w:val="18"/>
              </w:rPr>
              <w:t>=</w:t>
            </w:r>
          </w:p>
        </w:tc>
        <w:tc>
          <w:tcPr>
            <w:tcW w:w="2126" w:type="dxa"/>
          </w:tcPr>
          <w:p w:rsidR="006847AC" w:rsidRPr="00A1781D" w:rsidRDefault="006847AC" w:rsidP="00F35DD5">
            <w:pPr>
              <w:jc w:val="center"/>
              <w:rPr>
                <w:sz w:val="18"/>
                <w:szCs w:val="18"/>
              </w:rPr>
            </w:pPr>
            <w:r>
              <w:rPr>
                <w:sz w:val="18"/>
                <w:szCs w:val="18"/>
              </w:rPr>
              <w:t>061 + 062 + 063 + 064+ 065 + 066 + 067 + 068</w:t>
            </w:r>
          </w:p>
        </w:tc>
        <w:tc>
          <w:tcPr>
            <w:tcW w:w="709" w:type="dxa"/>
          </w:tcPr>
          <w:p w:rsidR="006847AC" w:rsidRPr="00A1781D" w:rsidRDefault="006847AC" w:rsidP="00F35DD5">
            <w:pPr>
              <w:jc w:val="center"/>
              <w:rPr>
                <w:sz w:val="18"/>
                <w:szCs w:val="18"/>
              </w:rPr>
            </w:pPr>
            <w:r>
              <w:rPr>
                <w:sz w:val="18"/>
                <w:szCs w:val="18"/>
              </w:rPr>
              <w:t>10</w:t>
            </w:r>
          </w:p>
        </w:tc>
        <w:tc>
          <w:tcPr>
            <w:tcW w:w="2979"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10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405"/>
          <w:jc w:val="center"/>
        </w:trPr>
        <w:tc>
          <w:tcPr>
            <w:tcW w:w="543" w:type="dxa"/>
          </w:tcPr>
          <w:p w:rsidR="006847AC" w:rsidRPr="00A1781D" w:rsidRDefault="006847AC" w:rsidP="00F35DD5">
            <w:pPr>
              <w:jc w:val="center"/>
              <w:rPr>
                <w:sz w:val="18"/>
                <w:szCs w:val="18"/>
              </w:rPr>
            </w:pPr>
            <w:r>
              <w:rPr>
                <w:sz w:val="18"/>
                <w:szCs w:val="18"/>
              </w:rPr>
              <w:t>7.5</w:t>
            </w:r>
          </w:p>
        </w:tc>
        <w:tc>
          <w:tcPr>
            <w:tcW w:w="1341" w:type="dxa"/>
          </w:tcPr>
          <w:p w:rsidR="006847AC" w:rsidRPr="00A1781D" w:rsidRDefault="006847AC" w:rsidP="00F35DD5">
            <w:pPr>
              <w:jc w:val="center"/>
              <w:rPr>
                <w:sz w:val="18"/>
                <w:szCs w:val="18"/>
              </w:rPr>
            </w:pPr>
            <w:r>
              <w:rPr>
                <w:sz w:val="18"/>
                <w:szCs w:val="18"/>
              </w:rPr>
              <w:t>060</w:t>
            </w:r>
          </w:p>
        </w:tc>
        <w:tc>
          <w:tcPr>
            <w:tcW w:w="1088" w:type="dxa"/>
          </w:tcPr>
          <w:p w:rsidR="006847AC" w:rsidRPr="00A1781D" w:rsidRDefault="006847AC" w:rsidP="00F35DD5">
            <w:pPr>
              <w:jc w:val="center"/>
              <w:rPr>
                <w:sz w:val="18"/>
                <w:szCs w:val="18"/>
              </w:rPr>
            </w:pPr>
            <w:r>
              <w:rPr>
                <w:sz w:val="18"/>
                <w:szCs w:val="18"/>
              </w:rPr>
              <w:t>11</w:t>
            </w:r>
          </w:p>
        </w:tc>
        <w:tc>
          <w:tcPr>
            <w:tcW w:w="567" w:type="dxa"/>
          </w:tcPr>
          <w:p w:rsidR="006847AC" w:rsidRPr="00A1781D" w:rsidRDefault="006847AC" w:rsidP="00F35DD5">
            <w:pPr>
              <w:jc w:val="center"/>
              <w:rPr>
                <w:sz w:val="18"/>
                <w:szCs w:val="18"/>
              </w:rPr>
            </w:pPr>
            <w:r>
              <w:rPr>
                <w:sz w:val="18"/>
                <w:szCs w:val="18"/>
              </w:rPr>
              <w:t>=</w:t>
            </w:r>
          </w:p>
        </w:tc>
        <w:tc>
          <w:tcPr>
            <w:tcW w:w="2126" w:type="dxa"/>
          </w:tcPr>
          <w:p w:rsidR="006847AC" w:rsidRPr="00A1781D" w:rsidRDefault="006847AC" w:rsidP="00F35DD5">
            <w:pPr>
              <w:jc w:val="center"/>
              <w:rPr>
                <w:sz w:val="18"/>
                <w:szCs w:val="18"/>
              </w:rPr>
            </w:pPr>
            <w:r>
              <w:rPr>
                <w:sz w:val="18"/>
                <w:szCs w:val="18"/>
              </w:rPr>
              <w:t>061 + 062 + 063 + 064+ 065 + 066 + 067 + 068</w:t>
            </w:r>
          </w:p>
        </w:tc>
        <w:tc>
          <w:tcPr>
            <w:tcW w:w="709" w:type="dxa"/>
          </w:tcPr>
          <w:p w:rsidR="006847AC" w:rsidRPr="00A1781D" w:rsidRDefault="006847AC" w:rsidP="00F35DD5">
            <w:pPr>
              <w:jc w:val="center"/>
              <w:rPr>
                <w:sz w:val="18"/>
                <w:szCs w:val="18"/>
              </w:rPr>
            </w:pPr>
            <w:r>
              <w:rPr>
                <w:sz w:val="18"/>
                <w:szCs w:val="18"/>
              </w:rPr>
              <w:t>11</w:t>
            </w:r>
          </w:p>
        </w:tc>
        <w:tc>
          <w:tcPr>
            <w:tcW w:w="2979" w:type="dxa"/>
          </w:tcPr>
          <w:p w:rsidR="006847AC" w:rsidRPr="00A1781D" w:rsidRDefault="006847AC" w:rsidP="00085DFA">
            <w:pPr>
              <w:rPr>
                <w:sz w:val="18"/>
                <w:szCs w:val="18"/>
              </w:rPr>
            </w:pPr>
            <w:r>
              <w:rPr>
                <w:sz w:val="18"/>
                <w:szCs w:val="18"/>
              </w:rPr>
              <w:t>Стр. 060</w:t>
            </w:r>
            <w:r w:rsidRPr="00A1781D">
              <w:rPr>
                <w:sz w:val="18"/>
                <w:szCs w:val="18"/>
              </w:rPr>
              <w:t xml:space="preserve"> &lt;&gt;</w:t>
            </w:r>
            <w:r>
              <w:rPr>
                <w:sz w:val="18"/>
                <w:szCs w:val="18"/>
              </w:rPr>
              <w:t xml:space="preserve"> Стр.061 + Стр.062 + Стр.063 + Стр.064 + Стр. 065 + Стр. 066 + Стр.067 + Стр.068 по графе 11 </w:t>
            </w:r>
            <w:r w:rsidR="00EE5820">
              <w:rPr>
                <w:sz w:val="18"/>
                <w:szCs w:val="18"/>
              </w:rPr>
              <w:t>–</w:t>
            </w:r>
            <w:r>
              <w:rPr>
                <w:sz w:val="18"/>
                <w:szCs w:val="18"/>
              </w:rPr>
              <w:t xml:space="preserve"> недопустимо</w:t>
            </w:r>
          </w:p>
        </w:tc>
        <w:tc>
          <w:tcPr>
            <w:tcW w:w="794" w:type="dxa"/>
          </w:tcPr>
          <w:p w:rsidR="006847AC"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491"/>
          <w:jc w:val="center"/>
        </w:trPr>
        <w:tc>
          <w:tcPr>
            <w:tcW w:w="543" w:type="dxa"/>
          </w:tcPr>
          <w:p w:rsidR="006847AC" w:rsidRPr="00A1781D" w:rsidRDefault="006847AC" w:rsidP="00F35DD5">
            <w:pPr>
              <w:jc w:val="center"/>
              <w:rPr>
                <w:sz w:val="18"/>
                <w:szCs w:val="18"/>
              </w:rPr>
            </w:pPr>
            <w:r w:rsidRPr="00A1781D">
              <w:rPr>
                <w:sz w:val="18"/>
                <w:szCs w:val="18"/>
              </w:rPr>
              <w:t>8</w:t>
            </w:r>
          </w:p>
        </w:tc>
        <w:tc>
          <w:tcPr>
            <w:tcW w:w="1341" w:type="dxa"/>
          </w:tcPr>
          <w:p w:rsidR="006847AC" w:rsidRPr="00A1781D" w:rsidRDefault="006847AC" w:rsidP="00421CBD">
            <w:pPr>
              <w:jc w:val="center"/>
              <w:rPr>
                <w:sz w:val="18"/>
                <w:szCs w:val="18"/>
              </w:rPr>
            </w:pPr>
            <w:r>
              <w:rPr>
                <w:sz w:val="18"/>
                <w:szCs w:val="18"/>
              </w:rPr>
              <w:t xml:space="preserve">070 </w:t>
            </w:r>
          </w:p>
        </w:tc>
        <w:tc>
          <w:tcPr>
            <w:tcW w:w="1088" w:type="dxa"/>
          </w:tcPr>
          <w:p w:rsidR="006847AC" w:rsidRPr="00A1781D" w:rsidRDefault="00A341B7" w:rsidP="00A341B7">
            <w:pPr>
              <w:jc w:val="center"/>
              <w:rPr>
                <w:sz w:val="18"/>
                <w:szCs w:val="18"/>
              </w:rPr>
            </w:pPr>
            <w:r>
              <w:rPr>
                <w:sz w:val="18"/>
                <w:szCs w:val="18"/>
              </w:rPr>
              <w:t xml:space="preserve">с </w:t>
            </w:r>
            <w:r w:rsidR="00421601">
              <w:rPr>
                <w:sz w:val="18"/>
                <w:szCs w:val="18"/>
              </w:rPr>
              <w:t>4</w:t>
            </w:r>
            <w:r>
              <w:rPr>
                <w:sz w:val="18"/>
                <w:szCs w:val="18"/>
              </w:rPr>
              <w:t xml:space="preserve"> по </w:t>
            </w:r>
            <w:r w:rsidR="00421601">
              <w:rPr>
                <w:sz w:val="18"/>
                <w:szCs w:val="18"/>
              </w:rPr>
              <w:t>11</w:t>
            </w:r>
          </w:p>
        </w:tc>
        <w:tc>
          <w:tcPr>
            <w:tcW w:w="567" w:type="dxa"/>
          </w:tcPr>
          <w:p w:rsidR="006847AC" w:rsidRPr="00A1781D" w:rsidRDefault="006847AC" w:rsidP="00F35DD5">
            <w:pPr>
              <w:jc w:val="center"/>
              <w:rPr>
                <w:sz w:val="18"/>
                <w:szCs w:val="18"/>
              </w:rPr>
            </w:pPr>
            <w:r>
              <w:rPr>
                <w:sz w:val="18"/>
                <w:szCs w:val="18"/>
              </w:rPr>
              <w:t>=</w:t>
            </w:r>
          </w:p>
        </w:tc>
        <w:tc>
          <w:tcPr>
            <w:tcW w:w="2126" w:type="dxa"/>
          </w:tcPr>
          <w:p w:rsidR="006847AC" w:rsidRPr="00A1781D" w:rsidRDefault="006847AC" w:rsidP="00584BE9">
            <w:pPr>
              <w:rPr>
                <w:sz w:val="18"/>
                <w:szCs w:val="18"/>
              </w:rPr>
            </w:pPr>
            <w:r>
              <w:rPr>
                <w:sz w:val="18"/>
                <w:szCs w:val="18"/>
              </w:rPr>
              <w:t>071 + 073 + 074</w:t>
            </w:r>
            <w:r w:rsidR="00BB74CB">
              <w:rPr>
                <w:sz w:val="18"/>
                <w:szCs w:val="18"/>
              </w:rPr>
              <w:t>+ 075+ 076</w:t>
            </w:r>
          </w:p>
        </w:tc>
        <w:tc>
          <w:tcPr>
            <w:tcW w:w="709" w:type="dxa"/>
          </w:tcPr>
          <w:p w:rsidR="006847AC" w:rsidRPr="00A1781D" w:rsidRDefault="00A341B7" w:rsidP="00421601">
            <w:pPr>
              <w:jc w:val="center"/>
              <w:rPr>
                <w:sz w:val="18"/>
                <w:szCs w:val="18"/>
              </w:rPr>
            </w:pPr>
            <w:r>
              <w:rPr>
                <w:sz w:val="18"/>
                <w:szCs w:val="18"/>
              </w:rPr>
              <w:t xml:space="preserve">с </w:t>
            </w:r>
            <w:r w:rsidR="00421601">
              <w:rPr>
                <w:sz w:val="18"/>
                <w:szCs w:val="18"/>
              </w:rPr>
              <w:t>4</w:t>
            </w:r>
            <w:r>
              <w:rPr>
                <w:sz w:val="18"/>
                <w:szCs w:val="18"/>
              </w:rPr>
              <w:t xml:space="preserve"> по </w:t>
            </w:r>
            <w:r w:rsidR="00421601">
              <w:rPr>
                <w:sz w:val="18"/>
                <w:szCs w:val="18"/>
              </w:rPr>
              <w:t>11 соответственно</w:t>
            </w:r>
          </w:p>
        </w:tc>
        <w:tc>
          <w:tcPr>
            <w:tcW w:w="2979" w:type="dxa"/>
          </w:tcPr>
          <w:p w:rsidR="006847AC" w:rsidRPr="00A1781D" w:rsidRDefault="006847AC" w:rsidP="00584BE9">
            <w:pPr>
              <w:rPr>
                <w:sz w:val="18"/>
                <w:szCs w:val="18"/>
              </w:rPr>
            </w:pPr>
            <w:r>
              <w:rPr>
                <w:sz w:val="18"/>
                <w:szCs w:val="18"/>
              </w:rPr>
              <w:t xml:space="preserve">Стр. 070 </w:t>
            </w:r>
            <w:r w:rsidRPr="009C1161">
              <w:rPr>
                <w:sz w:val="18"/>
                <w:szCs w:val="18"/>
              </w:rPr>
              <w:t>&lt;&gt;</w:t>
            </w:r>
            <w:r>
              <w:rPr>
                <w:sz w:val="18"/>
                <w:szCs w:val="18"/>
              </w:rPr>
              <w:t xml:space="preserve"> Стр.071 + Стр.073 + Стр. 074</w:t>
            </w:r>
            <w:r w:rsidR="00BB74CB">
              <w:rPr>
                <w:sz w:val="18"/>
                <w:szCs w:val="18"/>
              </w:rPr>
              <w:t xml:space="preserve"> + Стр. 075 + Стр. 076 </w:t>
            </w:r>
            <w:r>
              <w:rPr>
                <w:sz w:val="18"/>
                <w:szCs w:val="18"/>
              </w:rPr>
              <w:t xml:space="preserve">- недопустимо </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F94B7B" w:rsidRPr="00A1781D" w:rsidTr="002D5965">
        <w:trPr>
          <w:trHeight w:val="491"/>
          <w:jc w:val="center"/>
        </w:trPr>
        <w:tc>
          <w:tcPr>
            <w:tcW w:w="543" w:type="dxa"/>
            <w:tcBorders>
              <w:top w:val="single" w:sz="4" w:space="0" w:color="auto"/>
              <w:left w:val="single" w:sz="4" w:space="0" w:color="auto"/>
              <w:bottom w:val="single" w:sz="4" w:space="0" w:color="auto"/>
              <w:right w:val="single" w:sz="4" w:space="0" w:color="auto"/>
            </w:tcBorders>
          </w:tcPr>
          <w:p w:rsidR="00F94B7B" w:rsidRPr="00A1781D" w:rsidRDefault="00F94B7B" w:rsidP="00F94B7B">
            <w:pPr>
              <w:jc w:val="center"/>
              <w:rPr>
                <w:sz w:val="18"/>
                <w:szCs w:val="18"/>
              </w:rPr>
            </w:pPr>
            <w:r w:rsidRPr="00A1781D">
              <w:rPr>
                <w:sz w:val="18"/>
                <w:szCs w:val="18"/>
              </w:rPr>
              <w:t>8</w:t>
            </w:r>
            <w:r>
              <w:rPr>
                <w:sz w:val="18"/>
                <w:szCs w:val="18"/>
              </w:rPr>
              <w:t>.1</w:t>
            </w:r>
          </w:p>
        </w:tc>
        <w:tc>
          <w:tcPr>
            <w:tcW w:w="1341" w:type="dxa"/>
            <w:tcBorders>
              <w:top w:val="single" w:sz="4" w:space="0" w:color="auto"/>
              <w:left w:val="single" w:sz="4" w:space="0" w:color="auto"/>
              <w:bottom w:val="single" w:sz="4" w:space="0" w:color="auto"/>
              <w:right w:val="single" w:sz="4" w:space="0" w:color="auto"/>
            </w:tcBorders>
          </w:tcPr>
          <w:p w:rsidR="00F94B7B" w:rsidRPr="00A1781D" w:rsidRDefault="00F94B7B" w:rsidP="00F94B7B">
            <w:pPr>
              <w:jc w:val="center"/>
              <w:rPr>
                <w:sz w:val="18"/>
                <w:szCs w:val="18"/>
              </w:rPr>
            </w:pPr>
            <w:r>
              <w:rPr>
                <w:sz w:val="18"/>
                <w:szCs w:val="18"/>
              </w:rPr>
              <w:t xml:space="preserve">080 </w:t>
            </w:r>
          </w:p>
        </w:tc>
        <w:tc>
          <w:tcPr>
            <w:tcW w:w="1088" w:type="dxa"/>
            <w:tcBorders>
              <w:top w:val="single" w:sz="4" w:space="0" w:color="auto"/>
              <w:left w:val="single" w:sz="4" w:space="0" w:color="auto"/>
              <w:bottom w:val="single" w:sz="4" w:space="0" w:color="auto"/>
              <w:right w:val="single" w:sz="4" w:space="0" w:color="auto"/>
            </w:tcBorders>
          </w:tcPr>
          <w:p w:rsidR="00F94B7B" w:rsidRPr="00A1781D" w:rsidRDefault="00A341B7" w:rsidP="00F94B7B">
            <w:pPr>
              <w:jc w:val="center"/>
              <w:rPr>
                <w:sz w:val="18"/>
                <w:szCs w:val="18"/>
              </w:rPr>
            </w:pPr>
            <w:r>
              <w:rPr>
                <w:sz w:val="18"/>
                <w:szCs w:val="18"/>
              </w:rPr>
              <w:t xml:space="preserve">с </w:t>
            </w:r>
            <w:r w:rsidR="00421601">
              <w:rPr>
                <w:sz w:val="18"/>
                <w:szCs w:val="18"/>
              </w:rPr>
              <w:t>4</w:t>
            </w:r>
            <w:r>
              <w:rPr>
                <w:sz w:val="18"/>
                <w:szCs w:val="18"/>
              </w:rPr>
              <w:t xml:space="preserve"> по </w:t>
            </w:r>
            <w:r w:rsidR="00421601">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F94B7B" w:rsidRPr="00A1781D" w:rsidRDefault="00F94B7B" w:rsidP="00F94B7B">
            <w:pPr>
              <w:jc w:val="center"/>
              <w:rPr>
                <w:sz w:val="18"/>
                <w:szCs w:val="18"/>
              </w:rPr>
            </w:pPr>
            <w:r>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F94B7B" w:rsidRPr="00A1781D" w:rsidRDefault="00F94B7B" w:rsidP="00F94B7B">
            <w:pPr>
              <w:rPr>
                <w:sz w:val="18"/>
                <w:szCs w:val="18"/>
              </w:rPr>
            </w:pPr>
            <w:r>
              <w:rPr>
                <w:sz w:val="18"/>
                <w:szCs w:val="18"/>
              </w:rPr>
              <w:t>081 + 083</w:t>
            </w:r>
          </w:p>
        </w:tc>
        <w:tc>
          <w:tcPr>
            <w:tcW w:w="709" w:type="dxa"/>
            <w:tcBorders>
              <w:top w:val="single" w:sz="4" w:space="0" w:color="auto"/>
              <w:left w:val="single" w:sz="4" w:space="0" w:color="auto"/>
              <w:bottom w:val="single" w:sz="4" w:space="0" w:color="auto"/>
              <w:right w:val="single" w:sz="4" w:space="0" w:color="auto"/>
            </w:tcBorders>
          </w:tcPr>
          <w:p w:rsidR="00F94B7B" w:rsidRPr="00A1781D" w:rsidRDefault="00A341B7" w:rsidP="00F94B7B">
            <w:pPr>
              <w:jc w:val="center"/>
              <w:rPr>
                <w:sz w:val="18"/>
                <w:szCs w:val="18"/>
              </w:rPr>
            </w:pPr>
            <w:r>
              <w:rPr>
                <w:sz w:val="18"/>
                <w:szCs w:val="18"/>
              </w:rPr>
              <w:t xml:space="preserve">с </w:t>
            </w:r>
            <w:r w:rsidR="00023582">
              <w:rPr>
                <w:sz w:val="18"/>
                <w:szCs w:val="18"/>
              </w:rPr>
              <w:t>4</w:t>
            </w:r>
            <w:r>
              <w:rPr>
                <w:sz w:val="18"/>
                <w:szCs w:val="18"/>
              </w:rPr>
              <w:t xml:space="preserve"> по </w:t>
            </w:r>
            <w:r w:rsidR="00023582">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94B7B" w:rsidRPr="00A1781D" w:rsidRDefault="00F94B7B" w:rsidP="00F94B7B">
            <w:pPr>
              <w:rPr>
                <w:sz w:val="18"/>
                <w:szCs w:val="18"/>
              </w:rPr>
            </w:pPr>
            <w:r>
              <w:rPr>
                <w:sz w:val="18"/>
                <w:szCs w:val="18"/>
              </w:rPr>
              <w:t xml:space="preserve">Стр. 080 </w:t>
            </w:r>
            <w:r w:rsidRPr="009C1161">
              <w:rPr>
                <w:sz w:val="18"/>
                <w:szCs w:val="18"/>
              </w:rPr>
              <w:t>&lt;&gt;</w:t>
            </w:r>
            <w:r>
              <w:rPr>
                <w:sz w:val="18"/>
                <w:szCs w:val="18"/>
              </w:rPr>
              <w:t xml:space="preserve"> Стр.081 + Стр.083 - недопустимо </w:t>
            </w:r>
          </w:p>
        </w:tc>
        <w:tc>
          <w:tcPr>
            <w:tcW w:w="794" w:type="dxa"/>
            <w:tcBorders>
              <w:top w:val="single" w:sz="4" w:space="0" w:color="auto"/>
              <w:left w:val="single" w:sz="4" w:space="0" w:color="auto"/>
              <w:bottom w:val="single" w:sz="4" w:space="0" w:color="auto"/>
              <w:right w:val="single" w:sz="4" w:space="0" w:color="auto"/>
            </w:tcBorders>
          </w:tcPr>
          <w:p w:rsidR="00F94B7B" w:rsidRPr="00A1781D" w:rsidRDefault="00F94B7B" w:rsidP="00F94B7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94B7B" w:rsidRDefault="00F94B7B" w:rsidP="00F94B7B">
            <w:pPr>
              <w:rPr>
                <w:sz w:val="18"/>
                <w:szCs w:val="18"/>
              </w:rPr>
            </w:pPr>
            <w:r>
              <w:rPr>
                <w:sz w:val="18"/>
                <w:szCs w:val="18"/>
              </w:rPr>
              <w:t>ПБС,</w:t>
            </w:r>
          </w:p>
          <w:p w:rsidR="00F94B7B" w:rsidRDefault="00F94B7B" w:rsidP="00F94B7B">
            <w:pPr>
              <w:rPr>
                <w:sz w:val="18"/>
                <w:szCs w:val="18"/>
              </w:rPr>
            </w:pPr>
            <w:r>
              <w:rPr>
                <w:sz w:val="18"/>
                <w:szCs w:val="18"/>
              </w:rPr>
              <w:t xml:space="preserve">РБС, ГРБС </w:t>
            </w:r>
          </w:p>
        </w:tc>
      </w:tr>
      <w:tr w:rsidR="00023582" w:rsidRPr="00A1781D" w:rsidTr="002D5965">
        <w:trPr>
          <w:trHeight w:val="491"/>
          <w:jc w:val="center"/>
        </w:trPr>
        <w:tc>
          <w:tcPr>
            <w:tcW w:w="543"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Pr>
                <w:sz w:val="18"/>
                <w:szCs w:val="18"/>
              </w:rPr>
              <w:t>8.2</w:t>
            </w:r>
          </w:p>
        </w:tc>
        <w:tc>
          <w:tcPr>
            <w:tcW w:w="1341"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sidRPr="00A1781D">
              <w:rPr>
                <w:sz w:val="18"/>
                <w:szCs w:val="18"/>
              </w:rPr>
              <w:t>1</w:t>
            </w:r>
            <w:r>
              <w:rPr>
                <w:sz w:val="18"/>
                <w:szCs w:val="18"/>
              </w:rPr>
              <w:t>1</w:t>
            </w:r>
            <w:r w:rsidRPr="00A1781D">
              <w:rPr>
                <w:sz w:val="18"/>
                <w:szCs w:val="18"/>
              </w:rPr>
              <w:t>0</w:t>
            </w:r>
          </w:p>
        </w:tc>
        <w:tc>
          <w:tcPr>
            <w:tcW w:w="1088" w:type="dxa"/>
            <w:tcBorders>
              <w:top w:val="single" w:sz="4" w:space="0" w:color="auto"/>
              <w:left w:val="single" w:sz="4" w:space="0" w:color="auto"/>
              <w:bottom w:val="single" w:sz="4" w:space="0" w:color="auto"/>
              <w:right w:val="single" w:sz="4" w:space="0" w:color="auto"/>
            </w:tcBorders>
          </w:tcPr>
          <w:p w:rsidR="00023582" w:rsidRPr="00A1781D" w:rsidRDefault="00A341B7" w:rsidP="00421601">
            <w:pPr>
              <w:jc w:val="center"/>
              <w:rPr>
                <w:sz w:val="18"/>
                <w:szCs w:val="18"/>
              </w:rPr>
            </w:pPr>
            <w:r>
              <w:rPr>
                <w:sz w:val="18"/>
                <w:szCs w:val="18"/>
              </w:rPr>
              <w:t xml:space="preserve">с </w:t>
            </w:r>
            <w:r w:rsidR="00023582">
              <w:rPr>
                <w:sz w:val="18"/>
                <w:szCs w:val="18"/>
              </w:rPr>
              <w:t>4</w:t>
            </w:r>
            <w:r>
              <w:rPr>
                <w:sz w:val="18"/>
                <w:szCs w:val="18"/>
              </w:rPr>
              <w:t xml:space="preserve"> по </w:t>
            </w:r>
            <w:r w:rsidR="00023582">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sidRPr="00A1781D">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rPr>
                <w:sz w:val="18"/>
                <w:szCs w:val="18"/>
              </w:rPr>
            </w:pPr>
            <w:r w:rsidRPr="00A1781D">
              <w:rPr>
                <w:sz w:val="18"/>
                <w:szCs w:val="18"/>
              </w:rPr>
              <w:t>1</w:t>
            </w:r>
            <w:r>
              <w:rPr>
                <w:sz w:val="18"/>
                <w:szCs w:val="18"/>
              </w:rPr>
              <w:t>1</w:t>
            </w:r>
            <w:r w:rsidRPr="00A1781D">
              <w:rPr>
                <w:sz w:val="18"/>
                <w:szCs w:val="18"/>
              </w:rPr>
              <w:t>1+1</w:t>
            </w:r>
            <w:r>
              <w:rPr>
                <w:sz w:val="18"/>
                <w:szCs w:val="18"/>
              </w:rPr>
              <w:t>1</w:t>
            </w:r>
            <w:r w:rsidRPr="00A1781D">
              <w:rPr>
                <w:sz w:val="18"/>
                <w:szCs w:val="18"/>
              </w:rPr>
              <w:t>2+1</w:t>
            </w:r>
            <w:r>
              <w:rPr>
                <w:sz w:val="18"/>
                <w:szCs w:val="18"/>
              </w:rPr>
              <w:t>1</w:t>
            </w:r>
            <w:r w:rsidRPr="00A1781D">
              <w:rPr>
                <w:sz w:val="18"/>
                <w:szCs w:val="18"/>
              </w:rPr>
              <w:t>3+1</w:t>
            </w:r>
            <w:r>
              <w:rPr>
                <w:sz w:val="18"/>
                <w:szCs w:val="18"/>
              </w:rPr>
              <w:t>14</w:t>
            </w:r>
          </w:p>
        </w:tc>
        <w:tc>
          <w:tcPr>
            <w:tcW w:w="709" w:type="dxa"/>
            <w:tcBorders>
              <w:top w:val="single" w:sz="4" w:space="0" w:color="auto"/>
              <w:left w:val="single" w:sz="4" w:space="0" w:color="auto"/>
              <w:bottom w:val="single" w:sz="4" w:space="0" w:color="auto"/>
              <w:right w:val="single" w:sz="4" w:space="0" w:color="auto"/>
            </w:tcBorders>
          </w:tcPr>
          <w:p w:rsidR="00023582" w:rsidRPr="00A1781D" w:rsidRDefault="00A341B7" w:rsidP="00421601">
            <w:pPr>
              <w:jc w:val="center"/>
              <w:rPr>
                <w:sz w:val="18"/>
                <w:szCs w:val="18"/>
              </w:rPr>
            </w:pPr>
            <w:r>
              <w:rPr>
                <w:sz w:val="18"/>
                <w:szCs w:val="18"/>
              </w:rPr>
              <w:t xml:space="preserve">с </w:t>
            </w:r>
            <w:r w:rsidR="00023582">
              <w:rPr>
                <w:sz w:val="18"/>
                <w:szCs w:val="18"/>
              </w:rPr>
              <w:t>4</w:t>
            </w:r>
            <w:r>
              <w:rPr>
                <w:sz w:val="18"/>
                <w:szCs w:val="18"/>
              </w:rPr>
              <w:t xml:space="preserve"> по </w:t>
            </w:r>
            <w:r w:rsidR="00023582">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rPr>
                <w:sz w:val="18"/>
                <w:szCs w:val="18"/>
              </w:rPr>
            </w:pPr>
            <w:r w:rsidRPr="00A1781D">
              <w:rPr>
                <w:sz w:val="18"/>
                <w:szCs w:val="18"/>
              </w:rPr>
              <w:t>Стр. 1</w:t>
            </w:r>
            <w:r>
              <w:rPr>
                <w:sz w:val="18"/>
                <w:szCs w:val="18"/>
              </w:rPr>
              <w:t>1</w:t>
            </w:r>
            <w:r w:rsidRPr="00A1781D">
              <w:rPr>
                <w:sz w:val="18"/>
                <w:szCs w:val="18"/>
              </w:rPr>
              <w:t>0 &lt;&gt; Стр.1</w:t>
            </w:r>
            <w:r>
              <w:rPr>
                <w:sz w:val="18"/>
                <w:szCs w:val="18"/>
              </w:rPr>
              <w:t>1</w:t>
            </w:r>
            <w:r w:rsidRPr="00A1781D">
              <w:rPr>
                <w:sz w:val="18"/>
                <w:szCs w:val="18"/>
              </w:rPr>
              <w:t>1 + Стр.1</w:t>
            </w:r>
            <w:r>
              <w:rPr>
                <w:sz w:val="18"/>
                <w:szCs w:val="18"/>
              </w:rPr>
              <w:t>1</w:t>
            </w:r>
            <w:r w:rsidRPr="00A1781D">
              <w:rPr>
                <w:sz w:val="18"/>
                <w:szCs w:val="18"/>
              </w:rPr>
              <w:t>2 + Стр.1</w:t>
            </w:r>
            <w:r>
              <w:rPr>
                <w:sz w:val="18"/>
                <w:szCs w:val="18"/>
              </w:rPr>
              <w:t>1</w:t>
            </w:r>
            <w:r w:rsidRPr="00A1781D">
              <w:rPr>
                <w:sz w:val="18"/>
                <w:szCs w:val="18"/>
              </w:rPr>
              <w:t>3+ Стр.1</w:t>
            </w:r>
            <w:r>
              <w:rPr>
                <w:sz w:val="18"/>
                <w:szCs w:val="18"/>
              </w:rPr>
              <w:t>14</w:t>
            </w:r>
            <w:r w:rsidRPr="00A1781D">
              <w:rPr>
                <w:sz w:val="18"/>
                <w:szCs w:val="18"/>
              </w:rPr>
              <w:t xml:space="preserve"> – недопустимо</w:t>
            </w:r>
          </w:p>
        </w:tc>
        <w:tc>
          <w:tcPr>
            <w:tcW w:w="794"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23582" w:rsidRDefault="00023582" w:rsidP="00421601">
            <w:pPr>
              <w:rPr>
                <w:sz w:val="18"/>
                <w:szCs w:val="18"/>
              </w:rPr>
            </w:pPr>
            <w:r>
              <w:rPr>
                <w:sz w:val="18"/>
                <w:szCs w:val="18"/>
              </w:rPr>
              <w:t>ПБС,</w:t>
            </w:r>
          </w:p>
          <w:p w:rsidR="00023582" w:rsidRDefault="00023582" w:rsidP="00421601">
            <w:pPr>
              <w:rPr>
                <w:sz w:val="18"/>
                <w:szCs w:val="18"/>
              </w:rPr>
            </w:pPr>
            <w:r>
              <w:rPr>
                <w:sz w:val="18"/>
                <w:szCs w:val="18"/>
              </w:rPr>
              <w:t xml:space="preserve">РБС, ГРБС </w:t>
            </w:r>
          </w:p>
        </w:tc>
      </w:tr>
      <w:tr w:rsidR="00023582" w:rsidRPr="00A1781D" w:rsidTr="002D5965">
        <w:trPr>
          <w:trHeight w:val="491"/>
          <w:jc w:val="center"/>
        </w:trPr>
        <w:tc>
          <w:tcPr>
            <w:tcW w:w="543"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Pr>
                <w:sz w:val="18"/>
                <w:szCs w:val="18"/>
              </w:rPr>
              <w:t>8.3</w:t>
            </w:r>
          </w:p>
        </w:tc>
        <w:tc>
          <w:tcPr>
            <w:tcW w:w="1341"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sidRPr="00A1781D">
              <w:rPr>
                <w:sz w:val="18"/>
                <w:szCs w:val="18"/>
              </w:rPr>
              <w:t>1</w:t>
            </w:r>
            <w:r>
              <w:rPr>
                <w:sz w:val="18"/>
                <w:szCs w:val="18"/>
              </w:rPr>
              <w:t>2</w:t>
            </w:r>
            <w:r w:rsidRPr="00A1781D">
              <w:rPr>
                <w:sz w:val="18"/>
                <w:szCs w:val="18"/>
              </w:rPr>
              <w:t>0</w:t>
            </w:r>
          </w:p>
        </w:tc>
        <w:tc>
          <w:tcPr>
            <w:tcW w:w="1088"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Pr>
                <w:sz w:val="18"/>
                <w:szCs w:val="18"/>
              </w:rPr>
              <w:t xml:space="preserve">4, </w:t>
            </w:r>
            <w:r w:rsidR="00A341B7">
              <w:rPr>
                <w:sz w:val="18"/>
                <w:szCs w:val="18"/>
              </w:rPr>
              <w:t xml:space="preserve">с </w:t>
            </w:r>
            <w:r>
              <w:rPr>
                <w:sz w:val="18"/>
                <w:szCs w:val="18"/>
              </w:rPr>
              <w:t>8</w:t>
            </w:r>
            <w:r w:rsidR="00A341B7">
              <w:rPr>
                <w:sz w:val="18"/>
                <w:szCs w:val="18"/>
              </w:rPr>
              <w:t xml:space="preserve"> по </w:t>
            </w:r>
            <w:r>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sidRPr="00A1781D">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rPr>
                <w:sz w:val="18"/>
                <w:szCs w:val="18"/>
              </w:rPr>
            </w:pPr>
            <w:r w:rsidRPr="00A1781D">
              <w:rPr>
                <w:sz w:val="18"/>
                <w:szCs w:val="18"/>
              </w:rPr>
              <w:t>1</w:t>
            </w:r>
            <w:r>
              <w:rPr>
                <w:sz w:val="18"/>
                <w:szCs w:val="18"/>
              </w:rPr>
              <w:t>2</w:t>
            </w:r>
            <w:r w:rsidRPr="00A1781D">
              <w:rPr>
                <w:sz w:val="18"/>
                <w:szCs w:val="18"/>
              </w:rPr>
              <w:t>1+1</w:t>
            </w:r>
            <w:r>
              <w:rPr>
                <w:sz w:val="18"/>
                <w:szCs w:val="18"/>
              </w:rPr>
              <w:t>2</w:t>
            </w:r>
            <w:r w:rsidRPr="00A1781D">
              <w:rPr>
                <w:sz w:val="18"/>
                <w:szCs w:val="18"/>
              </w:rPr>
              <w:t>2+1</w:t>
            </w:r>
            <w:r>
              <w:rPr>
                <w:sz w:val="18"/>
                <w:szCs w:val="18"/>
              </w:rPr>
              <w:t>2</w:t>
            </w:r>
            <w:r w:rsidRPr="00A1781D">
              <w:rPr>
                <w:sz w:val="18"/>
                <w:szCs w:val="18"/>
              </w:rPr>
              <w:t>3+1</w:t>
            </w:r>
            <w:r>
              <w:rPr>
                <w:sz w:val="18"/>
                <w:szCs w:val="18"/>
              </w:rPr>
              <w:t>24</w:t>
            </w:r>
          </w:p>
        </w:tc>
        <w:tc>
          <w:tcPr>
            <w:tcW w:w="709"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Pr>
                <w:sz w:val="18"/>
                <w:szCs w:val="18"/>
              </w:rPr>
              <w:t xml:space="preserve">4, </w:t>
            </w:r>
            <w:r w:rsidR="00A341B7">
              <w:rPr>
                <w:sz w:val="18"/>
                <w:szCs w:val="18"/>
              </w:rPr>
              <w:t xml:space="preserve">с </w:t>
            </w:r>
            <w:r>
              <w:rPr>
                <w:sz w:val="18"/>
                <w:szCs w:val="18"/>
              </w:rPr>
              <w:t>8</w:t>
            </w:r>
            <w:r w:rsidR="00A341B7">
              <w:rPr>
                <w:sz w:val="18"/>
                <w:szCs w:val="18"/>
              </w:rPr>
              <w:t xml:space="preserve"> по </w:t>
            </w:r>
            <w:r>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rPr>
                <w:sz w:val="18"/>
                <w:szCs w:val="18"/>
              </w:rPr>
            </w:pPr>
            <w:r w:rsidRPr="00A1781D">
              <w:rPr>
                <w:sz w:val="18"/>
                <w:szCs w:val="18"/>
              </w:rPr>
              <w:t>Стр. 1</w:t>
            </w:r>
            <w:r>
              <w:rPr>
                <w:sz w:val="18"/>
                <w:szCs w:val="18"/>
              </w:rPr>
              <w:t>2</w:t>
            </w:r>
            <w:r w:rsidRPr="00A1781D">
              <w:rPr>
                <w:sz w:val="18"/>
                <w:szCs w:val="18"/>
              </w:rPr>
              <w:t>0 &lt;&gt; Стр.1</w:t>
            </w:r>
            <w:r>
              <w:rPr>
                <w:sz w:val="18"/>
                <w:szCs w:val="18"/>
              </w:rPr>
              <w:t>2</w:t>
            </w:r>
            <w:r w:rsidRPr="00A1781D">
              <w:rPr>
                <w:sz w:val="18"/>
                <w:szCs w:val="18"/>
              </w:rPr>
              <w:t>1 + Стр.1</w:t>
            </w:r>
            <w:r>
              <w:rPr>
                <w:sz w:val="18"/>
                <w:szCs w:val="18"/>
              </w:rPr>
              <w:t>2</w:t>
            </w:r>
            <w:r w:rsidRPr="00A1781D">
              <w:rPr>
                <w:sz w:val="18"/>
                <w:szCs w:val="18"/>
              </w:rPr>
              <w:t>2 + Стр.1</w:t>
            </w:r>
            <w:r>
              <w:rPr>
                <w:sz w:val="18"/>
                <w:szCs w:val="18"/>
              </w:rPr>
              <w:t>2</w:t>
            </w:r>
            <w:r w:rsidRPr="00A1781D">
              <w:rPr>
                <w:sz w:val="18"/>
                <w:szCs w:val="18"/>
              </w:rPr>
              <w:t>3+ Стр.1</w:t>
            </w:r>
            <w:r>
              <w:rPr>
                <w:sz w:val="18"/>
                <w:szCs w:val="18"/>
              </w:rPr>
              <w:t>24</w:t>
            </w:r>
            <w:r w:rsidRPr="00A1781D">
              <w:rPr>
                <w:sz w:val="18"/>
                <w:szCs w:val="18"/>
              </w:rPr>
              <w:t xml:space="preserve"> – недопустимо</w:t>
            </w:r>
          </w:p>
        </w:tc>
        <w:tc>
          <w:tcPr>
            <w:tcW w:w="794"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23582" w:rsidRDefault="00023582" w:rsidP="00421601">
            <w:pPr>
              <w:rPr>
                <w:sz w:val="18"/>
                <w:szCs w:val="18"/>
              </w:rPr>
            </w:pPr>
            <w:r>
              <w:rPr>
                <w:sz w:val="18"/>
                <w:szCs w:val="18"/>
              </w:rPr>
              <w:t>ПБС,</w:t>
            </w:r>
          </w:p>
          <w:p w:rsidR="00023582" w:rsidRDefault="00023582" w:rsidP="00421601">
            <w:pPr>
              <w:rPr>
                <w:sz w:val="18"/>
                <w:szCs w:val="18"/>
              </w:rPr>
            </w:pPr>
            <w:r>
              <w:rPr>
                <w:sz w:val="18"/>
                <w:szCs w:val="18"/>
              </w:rPr>
              <w:t xml:space="preserve">РБС, ГРБС </w:t>
            </w:r>
          </w:p>
        </w:tc>
      </w:tr>
      <w:tr w:rsidR="00023582" w:rsidRPr="00A1781D" w:rsidTr="002D5965">
        <w:trPr>
          <w:trHeight w:val="491"/>
          <w:jc w:val="center"/>
        </w:trPr>
        <w:tc>
          <w:tcPr>
            <w:tcW w:w="543"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Pr>
                <w:sz w:val="18"/>
                <w:szCs w:val="18"/>
              </w:rPr>
              <w:t>8.4</w:t>
            </w:r>
          </w:p>
        </w:tc>
        <w:tc>
          <w:tcPr>
            <w:tcW w:w="1341"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sidRPr="00A1781D">
              <w:rPr>
                <w:sz w:val="18"/>
                <w:szCs w:val="18"/>
              </w:rPr>
              <w:t>1</w:t>
            </w:r>
            <w:r>
              <w:rPr>
                <w:sz w:val="18"/>
                <w:szCs w:val="18"/>
              </w:rPr>
              <w:t>4</w:t>
            </w:r>
            <w:r w:rsidRPr="00A1781D">
              <w:rPr>
                <w:sz w:val="18"/>
                <w:szCs w:val="18"/>
              </w:rPr>
              <w:t>0</w:t>
            </w:r>
          </w:p>
        </w:tc>
        <w:tc>
          <w:tcPr>
            <w:tcW w:w="1088" w:type="dxa"/>
            <w:tcBorders>
              <w:top w:val="single" w:sz="4" w:space="0" w:color="auto"/>
              <w:left w:val="single" w:sz="4" w:space="0" w:color="auto"/>
              <w:bottom w:val="single" w:sz="4" w:space="0" w:color="auto"/>
              <w:right w:val="single" w:sz="4" w:space="0" w:color="auto"/>
            </w:tcBorders>
          </w:tcPr>
          <w:p w:rsidR="00023582" w:rsidRPr="00A1781D" w:rsidRDefault="00A341B7" w:rsidP="00421601">
            <w:pPr>
              <w:jc w:val="center"/>
              <w:rPr>
                <w:sz w:val="18"/>
                <w:szCs w:val="18"/>
              </w:rPr>
            </w:pPr>
            <w:r>
              <w:rPr>
                <w:sz w:val="18"/>
                <w:szCs w:val="18"/>
              </w:rPr>
              <w:t xml:space="preserve">с </w:t>
            </w:r>
            <w:r w:rsidR="00023582">
              <w:rPr>
                <w:sz w:val="18"/>
                <w:szCs w:val="18"/>
              </w:rPr>
              <w:t>4</w:t>
            </w:r>
            <w:r>
              <w:rPr>
                <w:sz w:val="18"/>
                <w:szCs w:val="18"/>
              </w:rPr>
              <w:t xml:space="preserve"> по </w:t>
            </w:r>
            <w:r w:rsidR="00023582">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jc w:val="center"/>
              <w:rPr>
                <w:sz w:val="18"/>
                <w:szCs w:val="18"/>
              </w:rPr>
            </w:pPr>
            <w:r>
              <w:rPr>
                <w:sz w:val="18"/>
                <w:szCs w:val="18"/>
                <w:lang w:val="en-US"/>
              </w:rPr>
              <w:t>&gt;</w:t>
            </w:r>
            <w:r w:rsidRPr="00A1781D">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023582" w:rsidRPr="00421601" w:rsidRDefault="00023582" w:rsidP="00421601">
            <w:pPr>
              <w:rPr>
                <w:sz w:val="18"/>
                <w:szCs w:val="18"/>
              </w:rPr>
            </w:pPr>
            <w:r>
              <w:rPr>
                <w:sz w:val="18"/>
                <w:szCs w:val="18"/>
                <w:lang w:val="en-US"/>
              </w:rPr>
              <w:t>145</w:t>
            </w:r>
          </w:p>
        </w:tc>
        <w:tc>
          <w:tcPr>
            <w:tcW w:w="709" w:type="dxa"/>
            <w:tcBorders>
              <w:top w:val="single" w:sz="4" w:space="0" w:color="auto"/>
              <w:left w:val="single" w:sz="4" w:space="0" w:color="auto"/>
              <w:bottom w:val="single" w:sz="4" w:space="0" w:color="auto"/>
              <w:right w:val="single" w:sz="4" w:space="0" w:color="auto"/>
            </w:tcBorders>
          </w:tcPr>
          <w:p w:rsidR="00023582" w:rsidRPr="00A1781D" w:rsidRDefault="00A341B7" w:rsidP="00421601">
            <w:pPr>
              <w:jc w:val="center"/>
              <w:rPr>
                <w:sz w:val="18"/>
                <w:szCs w:val="18"/>
              </w:rPr>
            </w:pPr>
            <w:r>
              <w:rPr>
                <w:sz w:val="18"/>
                <w:szCs w:val="18"/>
              </w:rPr>
              <w:t xml:space="preserve">с </w:t>
            </w:r>
            <w:r w:rsidR="00023582">
              <w:rPr>
                <w:sz w:val="18"/>
                <w:szCs w:val="18"/>
              </w:rPr>
              <w:t>4</w:t>
            </w:r>
            <w:r>
              <w:rPr>
                <w:sz w:val="18"/>
                <w:szCs w:val="18"/>
              </w:rPr>
              <w:t xml:space="preserve"> по </w:t>
            </w:r>
            <w:r w:rsidR="00023582">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rPr>
                <w:sz w:val="18"/>
                <w:szCs w:val="18"/>
              </w:rPr>
            </w:pPr>
            <w:r w:rsidRPr="00A1781D">
              <w:rPr>
                <w:sz w:val="18"/>
                <w:szCs w:val="18"/>
              </w:rPr>
              <w:t>Стр. 1</w:t>
            </w:r>
            <w:r>
              <w:rPr>
                <w:sz w:val="18"/>
                <w:szCs w:val="18"/>
              </w:rPr>
              <w:t>4</w:t>
            </w:r>
            <w:r w:rsidRPr="00A1781D">
              <w:rPr>
                <w:sz w:val="18"/>
                <w:szCs w:val="18"/>
              </w:rPr>
              <w:t xml:space="preserve">0 </w:t>
            </w:r>
            <w:proofErr w:type="gramStart"/>
            <w:r w:rsidRPr="00A1781D">
              <w:rPr>
                <w:sz w:val="18"/>
                <w:szCs w:val="18"/>
              </w:rPr>
              <w:t>&lt; Стр.</w:t>
            </w:r>
            <w:proofErr w:type="gramEnd"/>
            <w:r>
              <w:rPr>
                <w:sz w:val="18"/>
                <w:szCs w:val="18"/>
              </w:rPr>
              <w:t>145</w:t>
            </w:r>
            <w:r w:rsidRPr="00A1781D">
              <w:rPr>
                <w:sz w:val="18"/>
                <w:szCs w:val="18"/>
              </w:rPr>
              <w:t xml:space="preserve"> – недопустимо</w:t>
            </w:r>
          </w:p>
        </w:tc>
        <w:tc>
          <w:tcPr>
            <w:tcW w:w="794" w:type="dxa"/>
            <w:tcBorders>
              <w:top w:val="single" w:sz="4" w:space="0" w:color="auto"/>
              <w:left w:val="single" w:sz="4" w:space="0" w:color="auto"/>
              <w:bottom w:val="single" w:sz="4" w:space="0" w:color="auto"/>
              <w:right w:val="single" w:sz="4" w:space="0" w:color="auto"/>
            </w:tcBorders>
          </w:tcPr>
          <w:p w:rsidR="00023582" w:rsidRPr="00A1781D" w:rsidRDefault="00023582" w:rsidP="00421601">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23582" w:rsidRDefault="00023582" w:rsidP="00421601">
            <w:pPr>
              <w:rPr>
                <w:sz w:val="18"/>
                <w:szCs w:val="18"/>
              </w:rPr>
            </w:pPr>
            <w:r>
              <w:rPr>
                <w:sz w:val="18"/>
                <w:szCs w:val="18"/>
              </w:rPr>
              <w:t>ПБС,</w:t>
            </w:r>
          </w:p>
          <w:p w:rsidR="00023582" w:rsidRDefault="00023582" w:rsidP="00421601">
            <w:pPr>
              <w:rPr>
                <w:sz w:val="18"/>
                <w:szCs w:val="18"/>
              </w:rPr>
            </w:pPr>
            <w:r>
              <w:rPr>
                <w:sz w:val="18"/>
                <w:szCs w:val="18"/>
              </w:rPr>
              <w:t xml:space="preserve">РБС, ГРБС </w:t>
            </w:r>
          </w:p>
        </w:tc>
      </w:tr>
      <w:tr w:rsidR="006847AC" w:rsidRPr="00A1781D" w:rsidTr="002D5965">
        <w:trPr>
          <w:trHeight w:val="524"/>
          <w:jc w:val="center"/>
        </w:trPr>
        <w:tc>
          <w:tcPr>
            <w:tcW w:w="543" w:type="dxa"/>
          </w:tcPr>
          <w:p w:rsidR="006847AC" w:rsidRPr="00A1781D" w:rsidRDefault="006847AC" w:rsidP="00F35DD5">
            <w:pPr>
              <w:jc w:val="center"/>
              <w:rPr>
                <w:sz w:val="18"/>
                <w:szCs w:val="18"/>
              </w:rPr>
            </w:pPr>
            <w:r w:rsidRPr="00A1781D">
              <w:rPr>
                <w:sz w:val="18"/>
                <w:szCs w:val="18"/>
              </w:rPr>
              <w:t>9</w:t>
            </w:r>
          </w:p>
        </w:tc>
        <w:tc>
          <w:tcPr>
            <w:tcW w:w="1341" w:type="dxa"/>
          </w:tcPr>
          <w:p w:rsidR="006847AC" w:rsidRPr="00A1781D" w:rsidRDefault="006847AC" w:rsidP="00F35DD5">
            <w:pPr>
              <w:jc w:val="center"/>
              <w:rPr>
                <w:sz w:val="18"/>
                <w:szCs w:val="18"/>
              </w:rPr>
            </w:pPr>
            <w:r w:rsidRPr="00A1781D">
              <w:rPr>
                <w:sz w:val="18"/>
                <w:szCs w:val="18"/>
              </w:rPr>
              <w:t>150</w:t>
            </w:r>
          </w:p>
        </w:tc>
        <w:tc>
          <w:tcPr>
            <w:tcW w:w="1088" w:type="dxa"/>
          </w:tcPr>
          <w:p w:rsidR="006847AC" w:rsidRPr="00A1781D" w:rsidRDefault="006847AC" w:rsidP="00F35DD5">
            <w:pPr>
              <w:jc w:val="center"/>
              <w:rPr>
                <w:sz w:val="18"/>
                <w:szCs w:val="18"/>
              </w:rPr>
            </w:pPr>
            <w:r w:rsidRPr="00A1781D">
              <w:rPr>
                <w:sz w:val="18"/>
                <w:szCs w:val="18"/>
              </w:rPr>
              <w:t>*</w:t>
            </w:r>
          </w:p>
        </w:tc>
        <w:tc>
          <w:tcPr>
            <w:tcW w:w="567" w:type="dxa"/>
          </w:tcPr>
          <w:p w:rsidR="006847AC" w:rsidRPr="00A1781D" w:rsidRDefault="006847AC" w:rsidP="00F35DD5">
            <w:pPr>
              <w:jc w:val="center"/>
              <w:rPr>
                <w:sz w:val="18"/>
                <w:szCs w:val="18"/>
              </w:rPr>
            </w:pPr>
            <w:r w:rsidRPr="00A1781D">
              <w:rPr>
                <w:sz w:val="18"/>
                <w:szCs w:val="18"/>
              </w:rPr>
              <w:t>=</w:t>
            </w:r>
          </w:p>
        </w:tc>
        <w:tc>
          <w:tcPr>
            <w:tcW w:w="2126" w:type="dxa"/>
          </w:tcPr>
          <w:p w:rsidR="006847AC" w:rsidRPr="00A1781D" w:rsidRDefault="006847AC" w:rsidP="00F35DD5">
            <w:pPr>
              <w:jc w:val="center"/>
              <w:rPr>
                <w:sz w:val="18"/>
                <w:szCs w:val="18"/>
              </w:rPr>
            </w:pPr>
            <w:r w:rsidRPr="00A1781D">
              <w:rPr>
                <w:sz w:val="18"/>
                <w:szCs w:val="18"/>
              </w:rPr>
              <w:t>151+152+153</w:t>
            </w:r>
          </w:p>
        </w:tc>
        <w:tc>
          <w:tcPr>
            <w:tcW w:w="709" w:type="dxa"/>
          </w:tcPr>
          <w:p w:rsidR="006847AC" w:rsidRPr="00A1781D" w:rsidRDefault="006847AC" w:rsidP="00F35DD5">
            <w:pPr>
              <w:jc w:val="center"/>
              <w:rPr>
                <w:sz w:val="18"/>
                <w:szCs w:val="18"/>
              </w:rPr>
            </w:pPr>
            <w:r w:rsidRPr="00A1781D">
              <w:rPr>
                <w:sz w:val="18"/>
                <w:szCs w:val="18"/>
              </w:rPr>
              <w:t>*</w:t>
            </w:r>
          </w:p>
        </w:tc>
        <w:tc>
          <w:tcPr>
            <w:tcW w:w="2979" w:type="dxa"/>
          </w:tcPr>
          <w:p w:rsidR="006847AC" w:rsidRPr="00A1781D" w:rsidRDefault="006847AC" w:rsidP="00085DFA">
            <w:pPr>
              <w:rPr>
                <w:sz w:val="18"/>
                <w:szCs w:val="18"/>
              </w:rPr>
            </w:pPr>
            <w:r w:rsidRPr="00A1781D">
              <w:rPr>
                <w:sz w:val="18"/>
                <w:szCs w:val="18"/>
              </w:rPr>
              <w:t>Стр. 150 &lt;&gt; Стр.151 + Стр.152 + Стр.153– недопустимо</w:t>
            </w:r>
          </w:p>
        </w:tc>
        <w:tc>
          <w:tcPr>
            <w:tcW w:w="794" w:type="dxa"/>
          </w:tcPr>
          <w:p w:rsidR="006847AC" w:rsidRPr="00A1781D" w:rsidRDefault="006847AC" w:rsidP="00085DFA">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363"/>
          <w:jc w:val="center"/>
        </w:trPr>
        <w:tc>
          <w:tcPr>
            <w:tcW w:w="543" w:type="dxa"/>
          </w:tcPr>
          <w:p w:rsidR="006847AC" w:rsidRPr="009A5675" w:rsidRDefault="006847AC" w:rsidP="00F35DD5">
            <w:pPr>
              <w:jc w:val="center"/>
              <w:rPr>
                <w:sz w:val="18"/>
                <w:szCs w:val="18"/>
              </w:rPr>
            </w:pPr>
            <w:r w:rsidRPr="009A5675">
              <w:rPr>
                <w:sz w:val="18"/>
                <w:szCs w:val="18"/>
              </w:rPr>
              <w:t>13</w:t>
            </w:r>
          </w:p>
        </w:tc>
        <w:tc>
          <w:tcPr>
            <w:tcW w:w="1341" w:type="dxa"/>
          </w:tcPr>
          <w:p w:rsidR="006847AC" w:rsidRPr="009A5675" w:rsidRDefault="006847AC" w:rsidP="00A341B7">
            <w:pPr>
              <w:jc w:val="center"/>
              <w:rPr>
                <w:sz w:val="18"/>
                <w:szCs w:val="18"/>
              </w:rPr>
            </w:pPr>
            <w:r w:rsidRPr="009A5675">
              <w:rPr>
                <w:sz w:val="18"/>
                <w:szCs w:val="18"/>
              </w:rPr>
              <w:t>*</w:t>
            </w:r>
            <w:r w:rsidR="002D5965" w:rsidRPr="009A5675">
              <w:rPr>
                <w:sz w:val="18"/>
                <w:szCs w:val="18"/>
              </w:rPr>
              <w:t>, кроме строк 050 – 058,</w:t>
            </w:r>
            <w:r w:rsidR="002D5965">
              <w:rPr>
                <w:sz w:val="18"/>
                <w:szCs w:val="18"/>
              </w:rPr>
              <w:t xml:space="preserve"> 060-068,</w:t>
            </w:r>
            <w:r w:rsidR="002D5965" w:rsidRPr="009A5675">
              <w:rPr>
                <w:sz w:val="18"/>
                <w:szCs w:val="18"/>
              </w:rPr>
              <w:t xml:space="preserve"> 120–124, </w:t>
            </w:r>
            <w:r w:rsidR="002D5965">
              <w:rPr>
                <w:sz w:val="18"/>
                <w:szCs w:val="18"/>
              </w:rPr>
              <w:t xml:space="preserve">130, 160-163, </w:t>
            </w:r>
            <w:r w:rsidR="002D5965" w:rsidRPr="009A5675">
              <w:rPr>
                <w:sz w:val="18"/>
                <w:szCs w:val="18"/>
              </w:rPr>
              <w:t xml:space="preserve">270-278, </w:t>
            </w:r>
            <w:r w:rsidR="002D5965">
              <w:rPr>
                <w:sz w:val="18"/>
                <w:szCs w:val="18"/>
              </w:rPr>
              <w:t>280, 300-304, 310, 3</w:t>
            </w:r>
            <w:r w:rsidR="00A341B7">
              <w:rPr>
                <w:sz w:val="18"/>
                <w:szCs w:val="18"/>
              </w:rPr>
              <w:t>4</w:t>
            </w:r>
            <w:r w:rsidR="002D5965">
              <w:rPr>
                <w:sz w:val="18"/>
                <w:szCs w:val="18"/>
              </w:rPr>
              <w:t>0, 410, 420, 450, 470, 480, 500, 505, 515, 525, 535, 550</w:t>
            </w:r>
          </w:p>
        </w:tc>
        <w:tc>
          <w:tcPr>
            <w:tcW w:w="1088" w:type="dxa"/>
          </w:tcPr>
          <w:p w:rsidR="006847AC" w:rsidRPr="006D371C" w:rsidRDefault="006847AC" w:rsidP="002D5965">
            <w:pPr>
              <w:jc w:val="center"/>
              <w:rPr>
                <w:sz w:val="18"/>
                <w:szCs w:val="18"/>
                <w:highlight w:val="yellow"/>
              </w:rPr>
            </w:pPr>
            <w:r w:rsidRPr="009A5675">
              <w:rPr>
                <w:sz w:val="18"/>
                <w:szCs w:val="18"/>
              </w:rPr>
              <w:t>8</w:t>
            </w:r>
          </w:p>
        </w:tc>
        <w:tc>
          <w:tcPr>
            <w:tcW w:w="567" w:type="dxa"/>
          </w:tcPr>
          <w:p w:rsidR="006847AC" w:rsidRPr="009A5675" w:rsidRDefault="006847AC" w:rsidP="00F35DD5">
            <w:pPr>
              <w:jc w:val="center"/>
              <w:rPr>
                <w:sz w:val="18"/>
                <w:szCs w:val="18"/>
                <w:lang w:val="en-US"/>
              </w:rPr>
            </w:pPr>
            <w:r w:rsidRPr="009A5675">
              <w:rPr>
                <w:sz w:val="18"/>
                <w:szCs w:val="18"/>
                <w:lang w:val="en-US"/>
              </w:rPr>
              <w:t>&gt;=</w:t>
            </w:r>
          </w:p>
        </w:tc>
        <w:tc>
          <w:tcPr>
            <w:tcW w:w="2126" w:type="dxa"/>
          </w:tcPr>
          <w:p w:rsidR="006847AC" w:rsidRPr="0034666B" w:rsidRDefault="002D5965" w:rsidP="00745346">
            <w:pPr>
              <w:jc w:val="center"/>
              <w:rPr>
                <w:sz w:val="18"/>
                <w:szCs w:val="18"/>
                <w:lang w:val="en-US"/>
              </w:rPr>
            </w:pPr>
            <w:r>
              <w:rPr>
                <w:sz w:val="18"/>
                <w:szCs w:val="18"/>
              </w:rPr>
              <w:t>*</w:t>
            </w:r>
            <w:r w:rsidR="006847AC" w:rsidRPr="0034666B">
              <w:rPr>
                <w:sz w:val="18"/>
                <w:szCs w:val="18"/>
              </w:rPr>
              <w:t xml:space="preserve">, кроме строк </w:t>
            </w:r>
            <w:r w:rsidR="0058783C" w:rsidRPr="009A5675">
              <w:rPr>
                <w:sz w:val="18"/>
                <w:szCs w:val="18"/>
              </w:rPr>
              <w:t>050 – 058,</w:t>
            </w:r>
            <w:r w:rsidR="0058783C">
              <w:rPr>
                <w:sz w:val="18"/>
                <w:szCs w:val="18"/>
              </w:rPr>
              <w:t xml:space="preserve"> 060-068,</w:t>
            </w:r>
            <w:r w:rsidR="0058783C" w:rsidRPr="009A5675">
              <w:rPr>
                <w:sz w:val="18"/>
                <w:szCs w:val="18"/>
              </w:rPr>
              <w:t xml:space="preserve"> 120–124, </w:t>
            </w:r>
            <w:r w:rsidR="0058783C">
              <w:rPr>
                <w:sz w:val="18"/>
                <w:szCs w:val="18"/>
              </w:rPr>
              <w:t xml:space="preserve">130, 160-163, </w:t>
            </w:r>
            <w:r w:rsidR="0058783C" w:rsidRPr="009A5675">
              <w:rPr>
                <w:sz w:val="18"/>
                <w:szCs w:val="18"/>
              </w:rPr>
              <w:t xml:space="preserve">270-278, </w:t>
            </w:r>
            <w:r w:rsidR="0058783C">
              <w:rPr>
                <w:sz w:val="18"/>
                <w:szCs w:val="18"/>
              </w:rPr>
              <w:t xml:space="preserve">280, 300-304, 310, </w:t>
            </w:r>
            <w:r>
              <w:rPr>
                <w:sz w:val="18"/>
                <w:szCs w:val="18"/>
              </w:rPr>
              <w:t xml:space="preserve">340, </w:t>
            </w:r>
            <w:r w:rsidR="0058783C">
              <w:rPr>
                <w:sz w:val="18"/>
                <w:szCs w:val="18"/>
              </w:rPr>
              <w:t xml:space="preserve">410, </w:t>
            </w:r>
            <w:r>
              <w:rPr>
                <w:sz w:val="18"/>
                <w:szCs w:val="18"/>
              </w:rPr>
              <w:t xml:space="preserve">420, </w:t>
            </w:r>
            <w:r w:rsidR="0058783C">
              <w:rPr>
                <w:sz w:val="18"/>
                <w:szCs w:val="18"/>
              </w:rPr>
              <w:t xml:space="preserve">450, </w:t>
            </w:r>
            <w:r>
              <w:rPr>
                <w:sz w:val="18"/>
                <w:szCs w:val="18"/>
              </w:rPr>
              <w:t xml:space="preserve">470, 480, </w:t>
            </w:r>
            <w:r w:rsidR="0058783C">
              <w:rPr>
                <w:sz w:val="18"/>
                <w:szCs w:val="18"/>
              </w:rPr>
              <w:t xml:space="preserve">500, </w:t>
            </w:r>
            <w:r>
              <w:rPr>
                <w:sz w:val="18"/>
                <w:szCs w:val="18"/>
              </w:rPr>
              <w:t xml:space="preserve">505, 515, 525, 535, </w:t>
            </w:r>
            <w:r w:rsidR="0058783C">
              <w:rPr>
                <w:sz w:val="18"/>
                <w:szCs w:val="18"/>
              </w:rPr>
              <w:t>550</w:t>
            </w:r>
            <w:r>
              <w:rPr>
                <w:sz w:val="18"/>
                <w:szCs w:val="18"/>
              </w:rPr>
              <w:t xml:space="preserve"> соответственно</w:t>
            </w:r>
          </w:p>
        </w:tc>
        <w:tc>
          <w:tcPr>
            <w:tcW w:w="709" w:type="dxa"/>
          </w:tcPr>
          <w:p w:rsidR="006847AC" w:rsidRPr="0034666B" w:rsidRDefault="002D5965" w:rsidP="002D5965">
            <w:pPr>
              <w:jc w:val="center"/>
              <w:rPr>
                <w:sz w:val="18"/>
                <w:szCs w:val="18"/>
              </w:rPr>
            </w:pPr>
            <w:r w:rsidRPr="00E0468B">
              <w:rPr>
                <w:sz w:val="18"/>
                <w:szCs w:val="18"/>
                <w:lang w:val="en-US"/>
              </w:rPr>
              <w:t>9+10</w:t>
            </w:r>
          </w:p>
        </w:tc>
        <w:tc>
          <w:tcPr>
            <w:tcW w:w="2979" w:type="dxa"/>
          </w:tcPr>
          <w:p w:rsidR="006847AC" w:rsidRPr="0034666B" w:rsidRDefault="006847AC" w:rsidP="00840C5C">
            <w:pPr>
              <w:rPr>
                <w:sz w:val="18"/>
                <w:szCs w:val="18"/>
              </w:rPr>
            </w:pPr>
            <w:r w:rsidRPr="0034666B">
              <w:rPr>
                <w:sz w:val="18"/>
                <w:szCs w:val="18"/>
              </w:rPr>
              <w:t xml:space="preserve">Графа 8 меньше показателей граф 9 + 10 </w:t>
            </w:r>
            <w:r w:rsidR="00EE5820" w:rsidRPr="0034666B">
              <w:rPr>
                <w:sz w:val="18"/>
                <w:szCs w:val="18"/>
              </w:rPr>
              <w:t>–</w:t>
            </w:r>
            <w:r w:rsidRPr="0034666B">
              <w:rPr>
                <w:sz w:val="18"/>
                <w:szCs w:val="18"/>
              </w:rPr>
              <w:t xml:space="preserve"> недопустимо</w:t>
            </w:r>
          </w:p>
        </w:tc>
        <w:tc>
          <w:tcPr>
            <w:tcW w:w="794" w:type="dxa"/>
          </w:tcPr>
          <w:p w:rsidR="006847AC" w:rsidRPr="0034666B" w:rsidRDefault="006847AC" w:rsidP="00840C5C">
            <w:pPr>
              <w:rPr>
                <w:sz w:val="18"/>
                <w:szCs w:val="18"/>
              </w:rPr>
            </w:pPr>
            <w:r w:rsidRPr="0034666B">
              <w:rPr>
                <w:sz w:val="18"/>
                <w:szCs w:val="18"/>
              </w:rPr>
              <w:t>Б</w:t>
            </w:r>
          </w:p>
        </w:tc>
        <w:tc>
          <w:tcPr>
            <w:tcW w:w="709" w:type="dxa"/>
          </w:tcPr>
          <w:p w:rsidR="006847AC" w:rsidRPr="0034666B" w:rsidRDefault="006847AC" w:rsidP="000C019E">
            <w:pPr>
              <w:rPr>
                <w:sz w:val="18"/>
                <w:szCs w:val="18"/>
              </w:rPr>
            </w:pPr>
            <w:r w:rsidRPr="0034666B">
              <w:rPr>
                <w:sz w:val="18"/>
                <w:szCs w:val="18"/>
              </w:rPr>
              <w:t>ПБС,</w:t>
            </w:r>
          </w:p>
          <w:p w:rsidR="006847AC" w:rsidRPr="0034666B" w:rsidRDefault="006847AC" w:rsidP="000C019E">
            <w:pPr>
              <w:rPr>
                <w:sz w:val="18"/>
                <w:szCs w:val="18"/>
              </w:rPr>
            </w:pPr>
            <w:r w:rsidRPr="0034666B">
              <w:rPr>
                <w:sz w:val="18"/>
                <w:szCs w:val="18"/>
              </w:rPr>
              <w:t xml:space="preserve">РБС, ГРБС </w:t>
            </w:r>
          </w:p>
        </w:tc>
      </w:tr>
      <w:tr w:rsidR="006847AC" w:rsidRPr="00A1781D" w:rsidTr="002D5965">
        <w:trPr>
          <w:trHeight w:val="363"/>
          <w:jc w:val="center"/>
        </w:trPr>
        <w:tc>
          <w:tcPr>
            <w:tcW w:w="543" w:type="dxa"/>
          </w:tcPr>
          <w:p w:rsidR="006847AC" w:rsidRPr="006D371C" w:rsidRDefault="006847AC" w:rsidP="00164DA3">
            <w:pPr>
              <w:jc w:val="center"/>
              <w:rPr>
                <w:sz w:val="18"/>
                <w:szCs w:val="18"/>
              </w:rPr>
            </w:pPr>
            <w:r w:rsidRPr="006D371C">
              <w:rPr>
                <w:sz w:val="18"/>
                <w:szCs w:val="18"/>
              </w:rPr>
              <w:t>14</w:t>
            </w:r>
          </w:p>
        </w:tc>
        <w:tc>
          <w:tcPr>
            <w:tcW w:w="1341" w:type="dxa"/>
          </w:tcPr>
          <w:p w:rsidR="006847AC" w:rsidRPr="006D371C" w:rsidRDefault="006847AC" w:rsidP="00A341B7">
            <w:pPr>
              <w:jc w:val="center"/>
              <w:rPr>
                <w:sz w:val="18"/>
                <w:szCs w:val="18"/>
              </w:rPr>
            </w:pPr>
            <w:r w:rsidRPr="006D371C">
              <w:rPr>
                <w:sz w:val="18"/>
                <w:szCs w:val="18"/>
              </w:rPr>
              <w:t>*, кроме .060-</w:t>
            </w:r>
            <w:r w:rsidRPr="00E0468B">
              <w:rPr>
                <w:sz w:val="18"/>
                <w:szCs w:val="18"/>
              </w:rPr>
              <w:t xml:space="preserve">068, </w:t>
            </w:r>
            <w:r w:rsidR="009A5675" w:rsidRPr="00E14B62">
              <w:rPr>
                <w:sz w:val="18"/>
                <w:szCs w:val="18"/>
              </w:rPr>
              <w:t>1</w:t>
            </w:r>
            <w:r w:rsidR="009A5675" w:rsidRPr="006D371C">
              <w:rPr>
                <w:sz w:val="18"/>
                <w:szCs w:val="18"/>
              </w:rPr>
              <w:t>30</w:t>
            </w:r>
            <w:r w:rsidRPr="006D371C">
              <w:rPr>
                <w:sz w:val="18"/>
                <w:szCs w:val="18"/>
              </w:rPr>
              <w:t>, 160-163</w:t>
            </w:r>
            <w:r w:rsidR="009A5675" w:rsidRPr="006D371C">
              <w:rPr>
                <w:sz w:val="18"/>
                <w:szCs w:val="18"/>
              </w:rPr>
              <w:t>, 255, 280, 310</w:t>
            </w:r>
            <w:r w:rsidR="00A341B7">
              <w:rPr>
                <w:sz w:val="18"/>
                <w:szCs w:val="18"/>
              </w:rPr>
              <w:t xml:space="preserve">, 340, </w:t>
            </w:r>
            <w:r w:rsidR="00A341B7" w:rsidRPr="00A341B7">
              <w:rPr>
                <w:sz w:val="18"/>
                <w:szCs w:val="18"/>
              </w:rPr>
              <w:t>420, 470, 480, 500, 505, 515, 525, 535, 550</w:t>
            </w:r>
          </w:p>
        </w:tc>
        <w:tc>
          <w:tcPr>
            <w:tcW w:w="1088" w:type="dxa"/>
          </w:tcPr>
          <w:p w:rsidR="006847AC" w:rsidRPr="00E0468B" w:rsidRDefault="006847AC" w:rsidP="00164DA3">
            <w:pPr>
              <w:jc w:val="center"/>
              <w:rPr>
                <w:sz w:val="18"/>
                <w:szCs w:val="18"/>
              </w:rPr>
            </w:pPr>
            <w:r w:rsidRPr="00E0468B">
              <w:rPr>
                <w:sz w:val="18"/>
                <w:szCs w:val="18"/>
              </w:rPr>
              <w:t>5</w:t>
            </w:r>
          </w:p>
        </w:tc>
        <w:tc>
          <w:tcPr>
            <w:tcW w:w="567" w:type="dxa"/>
          </w:tcPr>
          <w:p w:rsidR="006847AC" w:rsidRPr="0034666B" w:rsidRDefault="006847AC" w:rsidP="00164DA3">
            <w:pPr>
              <w:jc w:val="center"/>
              <w:rPr>
                <w:sz w:val="18"/>
                <w:szCs w:val="18"/>
              </w:rPr>
            </w:pPr>
            <w:r w:rsidRPr="0034666B">
              <w:rPr>
                <w:sz w:val="18"/>
                <w:szCs w:val="18"/>
              </w:rPr>
              <w:t>&gt;=0</w:t>
            </w:r>
          </w:p>
        </w:tc>
        <w:tc>
          <w:tcPr>
            <w:tcW w:w="2126" w:type="dxa"/>
          </w:tcPr>
          <w:p w:rsidR="006847AC" w:rsidRPr="0034666B" w:rsidRDefault="006847AC" w:rsidP="00333983">
            <w:pPr>
              <w:rPr>
                <w:sz w:val="18"/>
                <w:szCs w:val="18"/>
              </w:rPr>
            </w:pPr>
          </w:p>
        </w:tc>
        <w:tc>
          <w:tcPr>
            <w:tcW w:w="709" w:type="dxa"/>
          </w:tcPr>
          <w:p w:rsidR="006847AC" w:rsidRPr="0034666B" w:rsidRDefault="006847AC" w:rsidP="00164DA3">
            <w:pPr>
              <w:jc w:val="center"/>
              <w:rPr>
                <w:sz w:val="18"/>
                <w:szCs w:val="18"/>
              </w:rPr>
            </w:pPr>
          </w:p>
        </w:tc>
        <w:tc>
          <w:tcPr>
            <w:tcW w:w="2979" w:type="dxa"/>
          </w:tcPr>
          <w:p w:rsidR="006847AC" w:rsidRPr="0034666B" w:rsidRDefault="006847AC" w:rsidP="00AA1D41">
            <w:pPr>
              <w:rPr>
                <w:sz w:val="18"/>
                <w:szCs w:val="18"/>
              </w:rPr>
            </w:pPr>
            <w:r w:rsidRPr="0034666B">
              <w:rPr>
                <w:sz w:val="18"/>
                <w:szCs w:val="18"/>
              </w:rPr>
              <w:t xml:space="preserve">Значение гр. 5 &lt;0 </w:t>
            </w:r>
            <w:proofErr w:type="gramStart"/>
            <w:r w:rsidRPr="0034666B">
              <w:rPr>
                <w:sz w:val="18"/>
                <w:szCs w:val="18"/>
              </w:rPr>
              <w:t>–  требует</w:t>
            </w:r>
            <w:proofErr w:type="gramEnd"/>
            <w:r w:rsidRPr="0034666B">
              <w:rPr>
                <w:sz w:val="18"/>
                <w:szCs w:val="18"/>
              </w:rPr>
              <w:t xml:space="preserve"> пояснений </w:t>
            </w:r>
          </w:p>
        </w:tc>
        <w:tc>
          <w:tcPr>
            <w:tcW w:w="794" w:type="dxa"/>
          </w:tcPr>
          <w:p w:rsidR="006847AC" w:rsidRPr="0034666B" w:rsidRDefault="006847AC" w:rsidP="00421CBD">
            <w:pPr>
              <w:rPr>
                <w:sz w:val="18"/>
                <w:szCs w:val="18"/>
              </w:rPr>
            </w:pPr>
            <w:r w:rsidRPr="0034666B">
              <w:rPr>
                <w:sz w:val="18"/>
                <w:szCs w:val="18"/>
              </w:rPr>
              <w:t>П</w:t>
            </w:r>
          </w:p>
        </w:tc>
        <w:tc>
          <w:tcPr>
            <w:tcW w:w="709" w:type="dxa"/>
          </w:tcPr>
          <w:p w:rsidR="006847AC" w:rsidRPr="0034666B" w:rsidRDefault="006847AC" w:rsidP="006847AC">
            <w:pPr>
              <w:rPr>
                <w:sz w:val="18"/>
                <w:szCs w:val="18"/>
              </w:rPr>
            </w:pPr>
            <w:r w:rsidRPr="0034666B">
              <w:rPr>
                <w:sz w:val="18"/>
                <w:szCs w:val="18"/>
              </w:rPr>
              <w:t>ПБС</w:t>
            </w:r>
          </w:p>
        </w:tc>
      </w:tr>
      <w:tr w:rsidR="001470E8" w:rsidRPr="00A1781D" w:rsidTr="001470E8">
        <w:trPr>
          <w:trHeight w:val="363"/>
          <w:jc w:val="center"/>
        </w:trPr>
        <w:tc>
          <w:tcPr>
            <w:tcW w:w="543" w:type="dxa"/>
            <w:tcBorders>
              <w:top w:val="single" w:sz="4" w:space="0" w:color="auto"/>
              <w:left w:val="single" w:sz="4" w:space="0" w:color="auto"/>
              <w:bottom w:val="single" w:sz="4" w:space="0" w:color="auto"/>
              <w:right w:val="single" w:sz="4" w:space="0" w:color="auto"/>
            </w:tcBorders>
          </w:tcPr>
          <w:p w:rsidR="001470E8" w:rsidRPr="006D371C" w:rsidRDefault="001470E8" w:rsidP="001470E8">
            <w:pPr>
              <w:jc w:val="center"/>
              <w:rPr>
                <w:sz w:val="18"/>
                <w:szCs w:val="18"/>
              </w:rPr>
            </w:pPr>
            <w:r w:rsidRPr="006D371C">
              <w:rPr>
                <w:sz w:val="18"/>
                <w:szCs w:val="18"/>
              </w:rPr>
              <w:t>14</w:t>
            </w:r>
            <w:r>
              <w:rPr>
                <w:sz w:val="18"/>
                <w:szCs w:val="18"/>
              </w:rPr>
              <w:t>.1</w:t>
            </w:r>
          </w:p>
        </w:tc>
        <w:tc>
          <w:tcPr>
            <w:tcW w:w="1341" w:type="dxa"/>
            <w:tcBorders>
              <w:top w:val="single" w:sz="4" w:space="0" w:color="auto"/>
              <w:left w:val="single" w:sz="4" w:space="0" w:color="auto"/>
              <w:bottom w:val="single" w:sz="4" w:space="0" w:color="auto"/>
              <w:right w:val="single" w:sz="4" w:space="0" w:color="auto"/>
            </w:tcBorders>
          </w:tcPr>
          <w:p w:rsidR="001470E8" w:rsidRPr="006D371C" w:rsidRDefault="001470E8" w:rsidP="001470E8">
            <w:pPr>
              <w:jc w:val="center"/>
              <w:rPr>
                <w:sz w:val="18"/>
                <w:szCs w:val="18"/>
              </w:rPr>
            </w:pPr>
            <w:r w:rsidRPr="006D371C">
              <w:rPr>
                <w:sz w:val="18"/>
                <w:szCs w:val="18"/>
              </w:rPr>
              <w:t>*, кроме .060-</w:t>
            </w:r>
            <w:r w:rsidRPr="00E0468B">
              <w:rPr>
                <w:sz w:val="18"/>
                <w:szCs w:val="18"/>
              </w:rPr>
              <w:t xml:space="preserve">068, </w:t>
            </w:r>
            <w:r w:rsidRPr="00E14B62">
              <w:rPr>
                <w:sz w:val="18"/>
                <w:szCs w:val="18"/>
              </w:rPr>
              <w:t>1</w:t>
            </w:r>
            <w:r w:rsidRPr="006D371C">
              <w:rPr>
                <w:sz w:val="18"/>
                <w:szCs w:val="18"/>
              </w:rPr>
              <w:t>30, 160-163, 255, 280, 310</w:t>
            </w:r>
            <w:r>
              <w:rPr>
                <w:sz w:val="18"/>
                <w:szCs w:val="18"/>
              </w:rPr>
              <w:t xml:space="preserve">, 340, </w:t>
            </w:r>
            <w:r w:rsidRPr="00A341B7">
              <w:rPr>
                <w:sz w:val="18"/>
                <w:szCs w:val="18"/>
              </w:rPr>
              <w:t>420, 470, 480, 500, 505, 515, 525, 535, 550</w:t>
            </w:r>
          </w:p>
        </w:tc>
        <w:tc>
          <w:tcPr>
            <w:tcW w:w="1088" w:type="dxa"/>
            <w:tcBorders>
              <w:top w:val="single" w:sz="4" w:space="0" w:color="auto"/>
              <w:left w:val="single" w:sz="4" w:space="0" w:color="auto"/>
              <w:bottom w:val="single" w:sz="4" w:space="0" w:color="auto"/>
              <w:right w:val="single" w:sz="4" w:space="0" w:color="auto"/>
            </w:tcBorders>
          </w:tcPr>
          <w:p w:rsidR="001470E8" w:rsidRPr="00E0468B" w:rsidRDefault="001470E8" w:rsidP="001470E8">
            <w:pPr>
              <w:jc w:val="center"/>
              <w:rPr>
                <w:sz w:val="18"/>
                <w:szCs w:val="18"/>
              </w:rPr>
            </w:pPr>
            <w:r w:rsidRPr="00E0468B">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470E8" w:rsidRPr="0034666B" w:rsidRDefault="001470E8" w:rsidP="001470E8">
            <w:pPr>
              <w:jc w:val="center"/>
              <w:rPr>
                <w:sz w:val="18"/>
                <w:szCs w:val="18"/>
              </w:rPr>
            </w:pPr>
            <w:r w:rsidRPr="0034666B">
              <w:rPr>
                <w:sz w:val="18"/>
                <w:szCs w:val="18"/>
              </w:rPr>
              <w:t>&gt;=</w:t>
            </w:r>
          </w:p>
        </w:tc>
        <w:tc>
          <w:tcPr>
            <w:tcW w:w="2126" w:type="dxa"/>
            <w:tcBorders>
              <w:top w:val="single" w:sz="4" w:space="0" w:color="auto"/>
              <w:left w:val="single" w:sz="4" w:space="0" w:color="auto"/>
              <w:bottom w:val="single" w:sz="4" w:space="0" w:color="auto"/>
              <w:right w:val="single" w:sz="4" w:space="0" w:color="auto"/>
            </w:tcBorders>
          </w:tcPr>
          <w:p w:rsidR="001470E8" w:rsidRPr="0034666B" w:rsidRDefault="001470E8" w:rsidP="001470E8">
            <w:pPr>
              <w:jc w:val="center"/>
              <w:rPr>
                <w:sz w:val="18"/>
                <w:szCs w:val="18"/>
              </w:rPr>
            </w:pPr>
            <w:r w:rsidRPr="006D371C">
              <w:rPr>
                <w:sz w:val="18"/>
                <w:szCs w:val="18"/>
              </w:rPr>
              <w:t>*, кроме .060-</w:t>
            </w:r>
            <w:r w:rsidRPr="00E0468B">
              <w:rPr>
                <w:sz w:val="18"/>
                <w:szCs w:val="18"/>
              </w:rPr>
              <w:t xml:space="preserve">068, </w:t>
            </w:r>
            <w:r w:rsidRPr="00E14B62">
              <w:rPr>
                <w:sz w:val="18"/>
                <w:szCs w:val="18"/>
              </w:rPr>
              <w:t>1</w:t>
            </w:r>
            <w:r w:rsidRPr="006D371C">
              <w:rPr>
                <w:sz w:val="18"/>
                <w:szCs w:val="18"/>
              </w:rPr>
              <w:t>30, 160-163, 255, 280, 310</w:t>
            </w:r>
            <w:r>
              <w:rPr>
                <w:sz w:val="18"/>
                <w:szCs w:val="18"/>
              </w:rPr>
              <w:t xml:space="preserve">, 340, </w:t>
            </w:r>
            <w:r w:rsidRPr="00A341B7">
              <w:rPr>
                <w:sz w:val="18"/>
                <w:szCs w:val="18"/>
              </w:rPr>
              <w:t>420, 470, 480, 500, 505, 515, 525, 535, 550</w:t>
            </w:r>
            <w:r>
              <w:rPr>
                <w:sz w:val="18"/>
                <w:szCs w:val="18"/>
              </w:rPr>
              <w:t xml:space="preserve"> соответственно</w:t>
            </w:r>
          </w:p>
        </w:tc>
        <w:tc>
          <w:tcPr>
            <w:tcW w:w="709" w:type="dxa"/>
            <w:tcBorders>
              <w:top w:val="single" w:sz="4" w:space="0" w:color="auto"/>
              <w:left w:val="single" w:sz="4" w:space="0" w:color="auto"/>
              <w:bottom w:val="single" w:sz="4" w:space="0" w:color="auto"/>
              <w:right w:val="single" w:sz="4" w:space="0" w:color="auto"/>
            </w:tcBorders>
          </w:tcPr>
          <w:p w:rsidR="001470E8" w:rsidRPr="0034666B" w:rsidRDefault="001470E8" w:rsidP="001470E8">
            <w:pPr>
              <w:jc w:val="center"/>
              <w:rPr>
                <w:sz w:val="18"/>
                <w:szCs w:val="18"/>
              </w:rPr>
            </w:pPr>
            <w:r>
              <w:rPr>
                <w:sz w:val="18"/>
                <w:szCs w:val="18"/>
              </w:rPr>
              <w:t>6+7</w:t>
            </w:r>
          </w:p>
        </w:tc>
        <w:tc>
          <w:tcPr>
            <w:tcW w:w="2979" w:type="dxa"/>
            <w:tcBorders>
              <w:top w:val="single" w:sz="4" w:space="0" w:color="auto"/>
              <w:left w:val="single" w:sz="4" w:space="0" w:color="auto"/>
              <w:bottom w:val="single" w:sz="4" w:space="0" w:color="auto"/>
              <w:right w:val="single" w:sz="4" w:space="0" w:color="auto"/>
            </w:tcBorders>
          </w:tcPr>
          <w:p w:rsidR="001470E8" w:rsidRPr="0034666B" w:rsidRDefault="001470E8" w:rsidP="001470E8">
            <w:pPr>
              <w:rPr>
                <w:sz w:val="18"/>
                <w:szCs w:val="18"/>
              </w:rPr>
            </w:pPr>
            <w:r w:rsidRPr="0034666B">
              <w:rPr>
                <w:sz w:val="18"/>
                <w:szCs w:val="18"/>
              </w:rPr>
              <w:t xml:space="preserve">Графа </w:t>
            </w:r>
            <w:r>
              <w:rPr>
                <w:sz w:val="18"/>
                <w:szCs w:val="18"/>
              </w:rPr>
              <w:t>5</w:t>
            </w:r>
            <w:r w:rsidRPr="0034666B">
              <w:rPr>
                <w:sz w:val="18"/>
                <w:szCs w:val="18"/>
              </w:rPr>
              <w:t xml:space="preserve"> меньше показателей граф </w:t>
            </w:r>
            <w:r>
              <w:rPr>
                <w:sz w:val="18"/>
                <w:szCs w:val="18"/>
              </w:rPr>
              <w:t>6</w:t>
            </w:r>
            <w:r w:rsidRPr="0034666B">
              <w:rPr>
                <w:sz w:val="18"/>
                <w:szCs w:val="18"/>
              </w:rPr>
              <w:t xml:space="preserve"> + </w:t>
            </w:r>
            <w:r>
              <w:rPr>
                <w:sz w:val="18"/>
                <w:szCs w:val="18"/>
              </w:rPr>
              <w:t>7</w:t>
            </w:r>
            <w:r w:rsidRPr="0034666B">
              <w:rPr>
                <w:sz w:val="18"/>
                <w:szCs w:val="18"/>
              </w:rPr>
              <w:t xml:space="preserve"> – недопустимо</w:t>
            </w:r>
          </w:p>
        </w:tc>
        <w:tc>
          <w:tcPr>
            <w:tcW w:w="794" w:type="dxa"/>
            <w:tcBorders>
              <w:top w:val="single" w:sz="4" w:space="0" w:color="auto"/>
              <w:left w:val="single" w:sz="4" w:space="0" w:color="auto"/>
              <w:bottom w:val="single" w:sz="4" w:space="0" w:color="auto"/>
              <w:right w:val="single" w:sz="4" w:space="0" w:color="auto"/>
            </w:tcBorders>
          </w:tcPr>
          <w:p w:rsidR="001470E8" w:rsidRPr="0034666B" w:rsidRDefault="001470E8" w:rsidP="001470E8">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1470E8" w:rsidRPr="0034666B" w:rsidRDefault="001470E8" w:rsidP="001470E8">
            <w:pPr>
              <w:rPr>
                <w:sz w:val="18"/>
                <w:szCs w:val="18"/>
              </w:rPr>
            </w:pPr>
            <w:r w:rsidRPr="0034666B">
              <w:rPr>
                <w:sz w:val="18"/>
                <w:szCs w:val="18"/>
              </w:rPr>
              <w:t>ПБС</w:t>
            </w:r>
          </w:p>
        </w:tc>
      </w:tr>
      <w:tr w:rsidR="006847AC" w:rsidRPr="00A1781D" w:rsidTr="002D5965">
        <w:trPr>
          <w:trHeight w:val="363"/>
          <w:jc w:val="center"/>
        </w:trPr>
        <w:tc>
          <w:tcPr>
            <w:tcW w:w="543" w:type="dxa"/>
          </w:tcPr>
          <w:p w:rsidR="006847AC" w:rsidRPr="00A1781D" w:rsidRDefault="006847AC" w:rsidP="00164DA3">
            <w:pPr>
              <w:jc w:val="center"/>
              <w:rPr>
                <w:sz w:val="18"/>
                <w:szCs w:val="18"/>
              </w:rPr>
            </w:pPr>
            <w:r w:rsidRPr="00A1781D">
              <w:rPr>
                <w:sz w:val="18"/>
                <w:szCs w:val="18"/>
              </w:rPr>
              <w:lastRenderedPageBreak/>
              <w:t>15</w:t>
            </w:r>
          </w:p>
        </w:tc>
        <w:tc>
          <w:tcPr>
            <w:tcW w:w="1341" w:type="dxa"/>
          </w:tcPr>
          <w:p w:rsidR="006847AC" w:rsidRPr="00A1781D" w:rsidRDefault="006847AC" w:rsidP="00EB3706">
            <w:pPr>
              <w:jc w:val="center"/>
              <w:rPr>
                <w:sz w:val="18"/>
                <w:szCs w:val="18"/>
              </w:rPr>
            </w:pPr>
            <w:r w:rsidRPr="00A1781D">
              <w:rPr>
                <w:sz w:val="18"/>
                <w:szCs w:val="18"/>
              </w:rPr>
              <w:t>*</w:t>
            </w:r>
          </w:p>
        </w:tc>
        <w:tc>
          <w:tcPr>
            <w:tcW w:w="1088" w:type="dxa"/>
          </w:tcPr>
          <w:p w:rsidR="006847AC" w:rsidRPr="00A1781D" w:rsidRDefault="006847AC" w:rsidP="00164DA3">
            <w:pPr>
              <w:jc w:val="center"/>
              <w:rPr>
                <w:sz w:val="18"/>
                <w:szCs w:val="18"/>
              </w:rPr>
            </w:pPr>
            <w:r w:rsidRPr="00A1781D">
              <w:rPr>
                <w:sz w:val="18"/>
                <w:szCs w:val="18"/>
              </w:rPr>
              <w:t>7</w:t>
            </w:r>
          </w:p>
        </w:tc>
        <w:tc>
          <w:tcPr>
            <w:tcW w:w="567" w:type="dxa"/>
          </w:tcPr>
          <w:p w:rsidR="006847AC" w:rsidRPr="00776932" w:rsidRDefault="006847AC" w:rsidP="00164DA3">
            <w:pPr>
              <w:jc w:val="center"/>
              <w:rPr>
                <w:sz w:val="18"/>
                <w:szCs w:val="18"/>
              </w:rPr>
            </w:pPr>
            <w:r w:rsidRPr="00776932">
              <w:rPr>
                <w:sz w:val="18"/>
                <w:szCs w:val="18"/>
              </w:rPr>
              <w:t>&gt;=0</w:t>
            </w:r>
          </w:p>
        </w:tc>
        <w:tc>
          <w:tcPr>
            <w:tcW w:w="2126" w:type="dxa"/>
          </w:tcPr>
          <w:p w:rsidR="006847AC" w:rsidRPr="00A1781D" w:rsidRDefault="006847AC" w:rsidP="00333983">
            <w:pPr>
              <w:rPr>
                <w:sz w:val="18"/>
                <w:szCs w:val="18"/>
              </w:rPr>
            </w:pPr>
          </w:p>
        </w:tc>
        <w:tc>
          <w:tcPr>
            <w:tcW w:w="709" w:type="dxa"/>
          </w:tcPr>
          <w:p w:rsidR="006847AC" w:rsidRPr="00A1781D" w:rsidRDefault="006847AC" w:rsidP="00164DA3">
            <w:pPr>
              <w:jc w:val="center"/>
              <w:rPr>
                <w:sz w:val="18"/>
                <w:szCs w:val="18"/>
              </w:rPr>
            </w:pPr>
          </w:p>
        </w:tc>
        <w:tc>
          <w:tcPr>
            <w:tcW w:w="2979" w:type="dxa"/>
          </w:tcPr>
          <w:p w:rsidR="006847AC" w:rsidRPr="00A1781D" w:rsidRDefault="006847AC" w:rsidP="005A55B6">
            <w:pPr>
              <w:rPr>
                <w:sz w:val="18"/>
                <w:szCs w:val="18"/>
              </w:rPr>
            </w:pPr>
            <w:r w:rsidRPr="00A1781D">
              <w:rPr>
                <w:sz w:val="18"/>
                <w:szCs w:val="18"/>
              </w:rPr>
              <w:t xml:space="preserve">Значение гр. 7 </w:t>
            </w:r>
            <w:r w:rsidRPr="00776932">
              <w:rPr>
                <w:sz w:val="18"/>
                <w:szCs w:val="18"/>
              </w:rPr>
              <w:t>&lt;</w:t>
            </w:r>
            <w:r w:rsidRPr="00A1781D">
              <w:rPr>
                <w:sz w:val="18"/>
                <w:szCs w:val="18"/>
              </w:rPr>
              <w:t>0 – требуется пояснение</w:t>
            </w:r>
          </w:p>
        </w:tc>
        <w:tc>
          <w:tcPr>
            <w:tcW w:w="794" w:type="dxa"/>
          </w:tcPr>
          <w:p w:rsidR="006847AC" w:rsidRPr="00A1781D" w:rsidRDefault="006847AC" w:rsidP="00421CBD">
            <w:pPr>
              <w:rPr>
                <w:sz w:val="18"/>
                <w:szCs w:val="18"/>
              </w:rPr>
            </w:pPr>
            <w:r>
              <w:rPr>
                <w:sz w:val="18"/>
                <w:szCs w:val="18"/>
              </w:rPr>
              <w:t>П</w:t>
            </w:r>
          </w:p>
        </w:tc>
        <w:tc>
          <w:tcPr>
            <w:tcW w:w="709" w:type="dxa"/>
          </w:tcPr>
          <w:p w:rsidR="006847AC" w:rsidRDefault="006847AC" w:rsidP="00421CBD">
            <w:pPr>
              <w:rPr>
                <w:sz w:val="18"/>
                <w:szCs w:val="18"/>
              </w:rPr>
            </w:pPr>
            <w:r>
              <w:rPr>
                <w:sz w:val="18"/>
                <w:szCs w:val="18"/>
              </w:rPr>
              <w:t>ПБС</w:t>
            </w:r>
          </w:p>
        </w:tc>
      </w:tr>
      <w:tr w:rsidR="006847AC" w:rsidRPr="00A1781D" w:rsidTr="002D5965">
        <w:trPr>
          <w:trHeight w:val="531"/>
          <w:jc w:val="center"/>
        </w:trPr>
        <w:tc>
          <w:tcPr>
            <w:tcW w:w="543" w:type="dxa"/>
          </w:tcPr>
          <w:p w:rsidR="006847AC" w:rsidRPr="00A1781D" w:rsidRDefault="006847AC" w:rsidP="005A55B6">
            <w:pPr>
              <w:jc w:val="center"/>
              <w:rPr>
                <w:sz w:val="18"/>
                <w:szCs w:val="18"/>
              </w:rPr>
            </w:pPr>
            <w:r w:rsidRPr="00A1781D">
              <w:rPr>
                <w:sz w:val="18"/>
                <w:szCs w:val="18"/>
              </w:rPr>
              <w:t>16</w:t>
            </w:r>
          </w:p>
        </w:tc>
        <w:tc>
          <w:tcPr>
            <w:tcW w:w="1341" w:type="dxa"/>
          </w:tcPr>
          <w:p w:rsidR="006847AC" w:rsidRDefault="00542E2E" w:rsidP="00333983">
            <w:pPr>
              <w:jc w:val="both"/>
              <w:rPr>
                <w:sz w:val="18"/>
                <w:szCs w:val="18"/>
              </w:rPr>
            </w:pPr>
            <w:r>
              <w:rPr>
                <w:sz w:val="18"/>
                <w:szCs w:val="18"/>
              </w:rPr>
              <w:t xml:space="preserve">* </w:t>
            </w:r>
            <w:r w:rsidR="006847AC" w:rsidRPr="00A1781D">
              <w:rPr>
                <w:sz w:val="18"/>
                <w:szCs w:val="18"/>
              </w:rPr>
              <w:t>Разд. 3</w:t>
            </w:r>
            <w:r w:rsidR="00A317B5">
              <w:rPr>
                <w:sz w:val="18"/>
                <w:szCs w:val="18"/>
              </w:rPr>
              <w:t>,</w:t>
            </w:r>
          </w:p>
          <w:p w:rsidR="00A317B5" w:rsidRPr="00A1781D" w:rsidRDefault="00A317B5" w:rsidP="00333983">
            <w:pPr>
              <w:jc w:val="both"/>
              <w:rPr>
                <w:sz w:val="18"/>
                <w:szCs w:val="18"/>
              </w:rPr>
            </w:pPr>
            <w:r>
              <w:rPr>
                <w:sz w:val="18"/>
                <w:szCs w:val="18"/>
              </w:rPr>
              <w:t>Разд. 3.1.</w:t>
            </w:r>
          </w:p>
        </w:tc>
        <w:tc>
          <w:tcPr>
            <w:tcW w:w="1088" w:type="dxa"/>
          </w:tcPr>
          <w:p w:rsidR="006847AC" w:rsidRPr="00A1781D" w:rsidRDefault="006847AC" w:rsidP="00333983">
            <w:pPr>
              <w:jc w:val="center"/>
              <w:rPr>
                <w:sz w:val="18"/>
                <w:szCs w:val="18"/>
              </w:rPr>
            </w:pPr>
            <w:r w:rsidRPr="00A1781D">
              <w:rPr>
                <w:sz w:val="18"/>
                <w:szCs w:val="18"/>
              </w:rPr>
              <w:t>7</w:t>
            </w:r>
          </w:p>
        </w:tc>
        <w:tc>
          <w:tcPr>
            <w:tcW w:w="567" w:type="dxa"/>
          </w:tcPr>
          <w:p w:rsidR="006847AC" w:rsidRPr="00A1781D" w:rsidRDefault="006847AC" w:rsidP="00333983">
            <w:pPr>
              <w:jc w:val="center"/>
              <w:rPr>
                <w:sz w:val="18"/>
                <w:szCs w:val="18"/>
              </w:rPr>
            </w:pPr>
            <w:r w:rsidRPr="00A1781D">
              <w:rPr>
                <w:sz w:val="18"/>
                <w:szCs w:val="18"/>
              </w:rPr>
              <w:t>=</w:t>
            </w:r>
          </w:p>
        </w:tc>
        <w:tc>
          <w:tcPr>
            <w:tcW w:w="2126" w:type="dxa"/>
          </w:tcPr>
          <w:p w:rsidR="006847AC" w:rsidRDefault="00542E2E" w:rsidP="00A317B5">
            <w:pPr>
              <w:rPr>
                <w:sz w:val="18"/>
                <w:szCs w:val="18"/>
              </w:rPr>
            </w:pPr>
            <w:r>
              <w:rPr>
                <w:sz w:val="18"/>
                <w:szCs w:val="18"/>
              </w:rPr>
              <w:t xml:space="preserve">* </w:t>
            </w:r>
            <w:r w:rsidR="006847AC" w:rsidRPr="00A1781D">
              <w:rPr>
                <w:sz w:val="18"/>
                <w:szCs w:val="18"/>
              </w:rPr>
              <w:t>Раздела 3</w:t>
            </w:r>
          </w:p>
          <w:p w:rsidR="00A317B5" w:rsidRPr="00A1781D" w:rsidRDefault="00A317B5" w:rsidP="00A317B5">
            <w:pPr>
              <w:rPr>
                <w:sz w:val="18"/>
                <w:szCs w:val="18"/>
              </w:rPr>
            </w:pPr>
            <w:r>
              <w:rPr>
                <w:sz w:val="18"/>
                <w:szCs w:val="18"/>
              </w:rPr>
              <w:t>Раздела 3.1.</w:t>
            </w:r>
          </w:p>
        </w:tc>
        <w:tc>
          <w:tcPr>
            <w:tcW w:w="709" w:type="dxa"/>
          </w:tcPr>
          <w:p w:rsidR="006847AC" w:rsidRPr="00A1781D" w:rsidRDefault="006847AC" w:rsidP="00333983">
            <w:pPr>
              <w:jc w:val="center"/>
              <w:rPr>
                <w:sz w:val="18"/>
                <w:szCs w:val="18"/>
              </w:rPr>
            </w:pPr>
            <w:r w:rsidRPr="00A1781D">
              <w:rPr>
                <w:sz w:val="18"/>
                <w:szCs w:val="18"/>
              </w:rPr>
              <w:t>4+5-6</w:t>
            </w:r>
          </w:p>
        </w:tc>
        <w:tc>
          <w:tcPr>
            <w:tcW w:w="2979" w:type="dxa"/>
          </w:tcPr>
          <w:p w:rsidR="006847AC" w:rsidRPr="00A1781D" w:rsidRDefault="006847AC" w:rsidP="00333983">
            <w:pPr>
              <w:rPr>
                <w:sz w:val="18"/>
                <w:szCs w:val="18"/>
              </w:rPr>
            </w:pPr>
            <w:r w:rsidRPr="00A1781D">
              <w:rPr>
                <w:sz w:val="18"/>
                <w:szCs w:val="18"/>
              </w:rPr>
              <w:t xml:space="preserve">Гр. 7 &lt;&gt; Гр. 4 + Гр.5 – Гр.6 </w:t>
            </w:r>
            <w:r w:rsidR="00EE5820">
              <w:rPr>
                <w:sz w:val="18"/>
                <w:szCs w:val="18"/>
              </w:rPr>
              <w:t>–</w:t>
            </w:r>
            <w:r w:rsidRPr="00A1781D">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300"/>
          <w:jc w:val="center"/>
        </w:trPr>
        <w:tc>
          <w:tcPr>
            <w:tcW w:w="543" w:type="dxa"/>
          </w:tcPr>
          <w:p w:rsidR="006847AC" w:rsidRPr="00A1781D" w:rsidRDefault="006847AC" w:rsidP="005A55B6">
            <w:pPr>
              <w:jc w:val="center"/>
              <w:rPr>
                <w:sz w:val="18"/>
                <w:szCs w:val="18"/>
              </w:rPr>
            </w:pPr>
            <w:r>
              <w:rPr>
                <w:sz w:val="18"/>
                <w:szCs w:val="18"/>
              </w:rPr>
              <w:t>17</w:t>
            </w:r>
          </w:p>
        </w:tc>
        <w:tc>
          <w:tcPr>
            <w:tcW w:w="1341" w:type="dxa"/>
          </w:tcPr>
          <w:p w:rsidR="006847AC" w:rsidRPr="00A1781D" w:rsidRDefault="006847AC" w:rsidP="00333983">
            <w:pPr>
              <w:jc w:val="both"/>
              <w:rPr>
                <w:sz w:val="18"/>
                <w:szCs w:val="18"/>
              </w:rPr>
            </w:pPr>
            <w:r>
              <w:rPr>
                <w:sz w:val="18"/>
                <w:szCs w:val="18"/>
              </w:rPr>
              <w:t>160</w:t>
            </w:r>
          </w:p>
        </w:tc>
        <w:tc>
          <w:tcPr>
            <w:tcW w:w="1088" w:type="dxa"/>
          </w:tcPr>
          <w:p w:rsidR="006847AC" w:rsidRPr="00A1781D" w:rsidRDefault="006847AC" w:rsidP="00333983">
            <w:pPr>
              <w:jc w:val="center"/>
              <w:rPr>
                <w:sz w:val="18"/>
                <w:szCs w:val="18"/>
              </w:rPr>
            </w:pPr>
            <w:r>
              <w:rPr>
                <w:sz w:val="18"/>
                <w:szCs w:val="18"/>
              </w:rPr>
              <w:t>4</w:t>
            </w:r>
          </w:p>
        </w:tc>
        <w:tc>
          <w:tcPr>
            <w:tcW w:w="567" w:type="dxa"/>
          </w:tcPr>
          <w:p w:rsidR="006847AC" w:rsidRPr="00A1781D" w:rsidRDefault="006847AC" w:rsidP="00333983">
            <w:pPr>
              <w:jc w:val="center"/>
              <w:rPr>
                <w:sz w:val="18"/>
                <w:szCs w:val="18"/>
              </w:rPr>
            </w:pPr>
            <w:r>
              <w:rPr>
                <w:sz w:val="18"/>
                <w:szCs w:val="18"/>
              </w:rPr>
              <w:t>=</w:t>
            </w:r>
          </w:p>
        </w:tc>
        <w:tc>
          <w:tcPr>
            <w:tcW w:w="2126" w:type="dxa"/>
          </w:tcPr>
          <w:p w:rsidR="006847AC" w:rsidRPr="00A1781D" w:rsidRDefault="006847AC" w:rsidP="00776932">
            <w:pPr>
              <w:jc w:val="center"/>
              <w:rPr>
                <w:sz w:val="18"/>
                <w:szCs w:val="18"/>
              </w:rPr>
            </w:pPr>
            <w:r>
              <w:rPr>
                <w:sz w:val="18"/>
                <w:szCs w:val="18"/>
              </w:rPr>
              <w:t>161 + 162 + 163</w:t>
            </w:r>
          </w:p>
        </w:tc>
        <w:tc>
          <w:tcPr>
            <w:tcW w:w="709" w:type="dxa"/>
          </w:tcPr>
          <w:p w:rsidR="006847AC" w:rsidRPr="00A1781D" w:rsidRDefault="006847AC" w:rsidP="00333983">
            <w:pPr>
              <w:jc w:val="center"/>
              <w:rPr>
                <w:sz w:val="18"/>
                <w:szCs w:val="18"/>
              </w:rPr>
            </w:pPr>
            <w:r>
              <w:rPr>
                <w:sz w:val="18"/>
                <w:szCs w:val="18"/>
              </w:rPr>
              <w:t>4</w:t>
            </w:r>
          </w:p>
        </w:tc>
        <w:tc>
          <w:tcPr>
            <w:tcW w:w="2979"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w:t>
            </w:r>
            <w:r w:rsidRPr="00A1781D">
              <w:rPr>
                <w:sz w:val="18"/>
                <w:szCs w:val="18"/>
              </w:rPr>
              <w:t>по графе</w:t>
            </w:r>
            <w:r>
              <w:rPr>
                <w:sz w:val="18"/>
                <w:szCs w:val="18"/>
              </w:rPr>
              <w:t xml:space="preserve">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285"/>
          <w:jc w:val="center"/>
        </w:trPr>
        <w:tc>
          <w:tcPr>
            <w:tcW w:w="543" w:type="dxa"/>
          </w:tcPr>
          <w:p w:rsidR="006847AC" w:rsidRPr="00A1781D" w:rsidRDefault="006847AC" w:rsidP="005A55B6">
            <w:pPr>
              <w:jc w:val="center"/>
              <w:rPr>
                <w:sz w:val="18"/>
                <w:szCs w:val="18"/>
              </w:rPr>
            </w:pPr>
            <w:r>
              <w:rPr>
                <w:sz w:val="18"/>
                <w:szCs w:val="18"/>
              </w:rPr>
              <w:t>18</w:t>
            </w:r>
          </w:p>
        </w:tc>
        <w:tc>
          <w:tcPr>
            <w:tcW w:w="1341" w:type="dxa"/>
          </w:tcPr>
          <w:p w:rsidR="006847AC" w:rsidRPr="00A1781D" w:rsidRDefault="006847AC" w:rsidP="00333983">
            <w:pPr>
              <w:jc w:val="both"/>
              <w:rPr>
                <w:sz w:val="18"/>
                <w:szCs w:val="18"/>
              </w:rPr>
            </w:pPr>
            <w:r>
              <w:rPr>
                <w:sz w:val="18"/>
                <w:szCs w:val="18"/>
              </w:rPr>
              <w:t>160</w:t>
            </w:r>
          </w:p>
        </w:tc>
        <w:tc>
          <w:tcPr>
            <w:tcW w:w="1088" w:type="dxa"/>
          </w:tcPr>
          <w:p w:rsidR="006847AC" w:rsidRPr="00A1781D" w:rsidRDefault="006847AC" w:rsidP="00333983">
            <w:pPr>
              <w:jc w:val="center"/>
              <w:rPr>
                <w:sz w:val="18"/>
                <w:szCs w:val="18"/>
              </w:rPr>
            </w:pPr>
            <w:r>
              <w:rPr>
                <w:sz w:val="18"/>
                <w:szCs w:val="18"/>
              </w:rPr>
              <w:t>5</w:t>
            </w:r>
          </w:p>
        </w:tc>
        <w:tc>
          <w:tcPr>
            <w:tcW w:w="567" w:type="dxa"/>
          </w:tcPr>
          <w:p w:rsidR="006847AC" w:rsidRPr="00A1781D" w:rsidRDefault="006847AC" w:rsidP="00333983">
            <w:pPr>
              <w:jc w:val="center"/>
              <w:rPr>
                <w:sz w:val="18"/>
                <w:szCs w:val="18"/>
              </w:rPr>
            </w:pPr>
            <w:r>
              <w:rPr>
                <w:sz w:val="18"/>
                <w:szCs w:val="18"/>
              </w:rPr>
              <w:t>=</w:t>
            </w:r>
          </w:p>
        </w:tc>
        <w:tc>
          <w:tcPr>
            <w:tcW w:w="2126" w:type="dxa"/>
          </w:tcPr>
          <w:p w:rsidR="006847AC" w:rsidRPr="00A1781D" w:rsidRDefault="006847AC" w:rsidP="00776932">
            <w:pPr>
              <w:jc w:val="center"/>
              <w:rPr>
                <w:sz w:val="18"/>
                <w:szCs w:val="18"/>
              </w:rPr>
            </w:pPr>
            <w:r>
              <w:rPr>
                <w:sz w:val="18"/>
                <w:szCs w:val="18"/>
              </w:rPr>
              <w:t>161 + 162 + 163</w:t>
            </w:r>
          </w:p>
        </w:tc>
        <w:tc>
          <w:tcPr>
            <w:tcW w:w="709" w:type="dxa"/>
          </w:tcPr>
          <w:p w:rsidR="006847AC" w:rsidRPr="00A1781D" w:rsidRDefault="006847AC" w:rsidP="00333983">
            <w:pPr>
              <w:jc w:val="center"/>
              <w:rPr>
                <w:sz w:val="18"/>
                <w:szCs w:val="18"/>
              </w:rPr>
            </w:pPr>
            <w:r>
              <w:rPr>
                <w:sz w:val="18"/>
                <w:szCs w:val="18"/>
              </w:rPr>
              <w:t>5</w:t>
            </w:r>
          </w:p>
        </w:tc>
        <w:tc>
          <w:tcPr>
            <w:tcW w:w="2979"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5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195"/>
          <w:jc w:val="center"/>
        </w:trPr>
        <w:tc>
          <w:tcPr>
            <w:tcW w:w="543" w:type="dxa"/>
          </w:tcPr>
          <w:p w:rsidR="006847AC" w:rsidRPr="00A1781D" w:rsidRDefault="006847AC" w:rsidP="005A55B6">
            <w:pPr>
              <w:jc w:val="center"/>
              <w:rPr>
                <w:sz w:val="18"/>
                <w:szCs w:val="18"/>
              </w:rPr>
            </w:pPr>
            <w:r>
              <w:rPr>
                <w:sz w:val="18"/>
                <w:szCs w:val="18"/>
              </w:rPr>
              <w:t>19</w:t>
            </w:r>
          </w:p>
        </w:tc>
        <w:tc>
          <w:tcPr>
            <w:tcW w:w="1341" w:type="dxa"/>
          </w:tcPr>
          <w:p w:rsidR="006847AC" w:rsidRPr="00A1781D" w:rsidRDefault="006847AC" w:rsidP="00333983">
            <w:pPr>
              <w:jc w:val="both"/>
              <w:rPr>
                <w:sz w:val="18"/>
                <w:szCs w:val="18"/>
              </w:rPr>
            </w:pPr>
            <w:r>
              <w:rPr>
                <w:sz w:val="18"/>
                <w:szCs w:val="18"/>
              </w:rPr>
              <w:t>160</w:t>
            </w:r>
          </w:p>
        </w:tc>
        <w:tc>
          <w:tcPr>
            <w:tcW w:w="1088" w:type="dxa"/>
          </w:tcPr>
          <w:p w:rsidR="006847AC" w:rsidRPr="00A1781D" w:rsidRDefault="006847AC" w:rsidP="00333983">
            <w:pPr>
              <w:jc w:val="center"/>
              <w:rPr>
                <w:sz w:val="18"/>
                <w:szCs w:val="18"/>
              </w:rPr>
            </w:pPr>
            <w:r>
              <w:rPr>
                <w:sz w:val="18"/>
                <w:szCs w:val="18"/>
              </w:rPr>
              <w:t>8</w:t>
            </w:r>
          </w:p>
        </w:tc>
        <w:tc>
          <w:tcPr>
            <w:tcW w:w="567" w:type="dxa"/>
          </w:tcPr>
          <w:p w:rsidR="006847AC" w:rsidRPr="00A1781D" w:rsidRDefault="006847AC" w:rsidP="00333983">
            <w:pPr>
              <w:jc w:val="center"/>
              <w:rPr>
                <w:sz w:val="18"/>
                <w:szCs w:val="18"/>
              </w:rPr>
            </w:pPr>
            <w:r>
              <w:rPr>
                <w:sz w:val="18"/>
                <w:szCs w:val="18"/>
              </w:rPr>
              <w:t>=</w:t>
            </w:r>
          </w:p>
        </w:tc>
        <w:tc>
          <w:tcPr>
            <w:tcW w:w="2126" w:type="dxa"/>
          </w:tcPr>
          <w:p w:rsidR="006847AC" w:rsidRPr="00A1781D" w:rsidRDefault="006847AC" w:rsidP="00776932">
            <w:pPr>
              <w:jc w:val="center"/>
              <w:rPr>
                <w:sz w:val="18"/>
                <w:szCs w:val="18"/>
              </w:rPr>
            </w:pPr>
            <w:r>
              <w:rPr>
                <w:sz w:val="18"/>
                <w:szCs w:val="18"/>
              </w:rPr>
              <w:t>161 + 162 + 163</w:t>
            </w:r>
          </w:p>
        </w:tc>
        <w:tc>
          <w:tcPr>
            <w:tcW w:w="709" w:type="dxa"/>
          </w:tcPr>
          <w:p w:rsidR="006847AC" w:rsidRPr="00A1781D" w:rsidRDefault="006847AC" w:rsidP="00333983">
            <w:pPr>
              <w:jc w:val="center"/>
              <w:rPr>
                <w:sz w:val="18"/>
                <w:szCs w:val="18"/>
              </w:rPr>
            </w:pPr>
            <w:r>
              <w:rPr>
                <w:sz w:val="18"/>
                <w:szCs w:val="18"/>
              </w:rPr>
              <w:t>8</w:t>
            </w:r>
          </w:p>
        </w:tc>
        <w:tc>
          <w:tcPr>
            <w:tcW w:w="2979"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8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188"/>
          <w:jc w:val="center"/>
        </w:trPr>
        <w:tc>
          <w:tcPr>
            <w:tcW w:w="543" w:type="dxa"/>
          </w:tcPr>
          <w:p w:rsidR="006847AC" w:rsidRPr="00A1781D" w:rsidRDefault="006847AC" w:rsidP="005A55B6">
            <w:pPr>
              <w:jc w:val="center"/>
              <w:rPr>
                <w:sz w:val="18"/>
                <w:szCs w:val="18"/>
              </w:rPr>
            </w:pPr>
            <w:r>
              <w:rPr>
                <w:sz w:val="18"/>
                <w:szCs w:val="18"/>
              </w:rPr>
              <w:t>20</w:t>
            </w:r>
          </w:p>
        </w:tc>
        <w:tc>
          <w:tcPr>
            <w:tcW w:w="1341" w:type="dxa"/>
          </w:tcPr>
          <w:p w:rsidR="006847AC" w:rsidRPr="00A1781D" w:rsidRDefault="006847AC" w:rsidP="00333983">
            <w:pPr>
              <w:jc w:val="both"/>
              <w:rPr>
                <w:sz w:val="18"/>
                <w:szCs w:val="18"/>
              </w:rPr>
            </w:pPr>
            <w:r>
              <w:rPr>
                <w:sz w:val="18"/>
                <w:szCs w:val="18"/>
              </w:rPr>
              <w:t>160</w:t>
            </w:r>
          </w:p>
        </w:tc>
        <w:tc>
          <w:tcPr>
            <w:tcW w:w="1088" w:type="dxa"/>
          </w:tcPr>
          <w:p w:rsidR="006847AC" w:rsidRPr="00A1781D" w:rsidRDefault="006847AC" w:rsidP="00333983">
            <w:pPr>
              <w:jc w:val="center"/>
              <w:rPr>
                <w:sz w:val="18"/>
                <w:szCs w:val="18"/>
              </w:rPr>
            </w:pPr>
            <w:r>
              <w:rPr>
                <w:sz w:val="18"/>
                <w:szCs w:val="18"/>
              </w:rPr>
              <w:t>9</w:t>
            </w:r>
          </w:p>
        </w:tc>
        <w:tc>
          <w:tcPr>
            <w:tcW w:w="567" w:type="dxa"/>
          </w:tcPr>
          <w:p w:rsidR="006847AC" w:rsidRPr="00A1781D" w:rsidRDefault="006847AC" w:rsidP="00333983">
            <w:pPr>
              <w:jc w:val="center"/>
              <w:rPr>
                <w:sz w:val="18"/>
                <w:szCs w:val="18"/>
              </w:rPr>
            </w:pPr>
            <w:r>
              <w:rPr>
                <w:sz w:val="18"/>
                <w:szCs w:val="18"/>
              </w:rPr>
              <w:t>=</w:t>
            </w:r>
          </w:p>
        </w:tc>
        <w:tc>
          <w:tcPr>
            <w:tcW w:w="2126" w:type="dxa"/>
          </w:tcPr>
          <w:p w:rsidR="006847AC" w:rsidRPr="00A1781D" w:rsidRDefault="006847AC" w:rsidP="00776932">
            <w:pPr>
              <w:jc w:val="center"/>
              <w:rPr>
                <w:sz w:val="18"/>
                <w:szCs w:val="18"/>
              </w:rPr>
            </w:pPr>
            <w:r>
              <w:rPr>
                <w:sz w:val="18"/>
                <w:szCs w:val="18"/>
              </w:rPr>
              <w:t>161 + 162 + 163</w:t>
            </w:r>
          </w:p>
        </w:tc>
        <w:tc>
          <w:tcPr>
            <w:tcW w:w="709" w:type="dxa"/>
          </w:tcPr>
          <w:p w:rsidR="006847AC" w:rsidRPr="00A1781D" w:rsidRDefault="006847AC" w:rsidP="00333983">
            <w:pPr>
              <w:jc w:val="center"/>
              <w:rPr>
                <w:sz w:val="18"/>
                <w:szCs w:val="18"/>
              </w:rPr>
            </w:pPr>
            <w:r>
              <w:rPr>
                <w:sz w:val="18"/>
                <w:szCs w:val="18"/>
              </w:rPr>
              <w:t>9</w:t>
            </w:r>
          </w:p>
        </w:tc>
        <w:tc>
          <w:tcPr>
            <w:tcW w:w="2979"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9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180"/>
          <w:jc w:val="center"/>
        </w:trPr>
        <w:tc>
          <w:tcPr>
            <w:tcW w:w="543" w:type="dxa"/>
          </w:tcPr>
          <w:p w:rsidR="006847AC" w:rsidRPr="00A1781D" w:rsidRDefault="006847AC" w:rsidP="005A55B6">
            <w:pPr>
              <w:jc w:val="center"/>
              <w:rPr>
                <w:sz w:val="18"/>
                <w:szCs w:val="18"/>
              </w:rPr>
            </w:pPr>
            <w:r>
              <w:rPr>
                <w:sz w:val="18"/>
                <w:szCs w:val="18"/>
              </w:rPr>
              <w:t>21</w:t>
            </w:r>
          </w:p>
        </w:tc>
        <w:tc>
          <w:tcPr>
            <w:tcW w:w="1341" w:type="dxa"/>
          </w:tcPr>
          <w:p w:rsidR="006847AC" w:rsidRPr="00A1781D" w:rsidRDefault="006847AC" w:rsidP="00333983">
            <w:pPr>
              <w:jc w:val="both"/>
              <w:rPr>
                <w:sz w:val="18"/>
                <w:szCs w:val="18"/>
              </w:rPr>
            </w:pPr>
            <w:r>
              <w:rPr>
                <w:sz w:val="18"/>
                <w:szCs w:val="18"/>
              </w:rPr>
              <w:t>160</w:t>
            </w:r>
          </w:p>
        </w:tc>
        <w:tc>
          <w:tcPr>
            <w:tcW w:w="1088" w:type="dxa"/>
          </w:tcPr>
          <w:p w:rsidR="006847AC" w:rsidRPr="00A1781D" w:rsidRDefault="006847AC" w:rsidP="00333983">
            <w:pPr>
              <w:jc w:val="center"/>
              <w:rPr>
                <w:sz w:val="18"/>
                <w:szCs w:val="18"/>
              </w:rPr>
            </w:pPr>
            <w:r>
              <w:rPr>
                <w:sz w:val="18"/>
                <w:szCs w:val="18"/>
              </w:rPr>
              <w:t>10</w:t>
            </w:r>
          </w:p>
        </w:tc>
        <w:tc>
          <w:tcPr>
            <w:tcW w:w="567" w:type="dxa"/>
          </w:tcPr>
          <w:p w:rsidR="006847AC" w:rsidRPr="00A1781D" w:rsidRDefault="006847AC" w:rsidP="00333983">
            <w:pPr>
              <w:jc w:val="center"/>
              <w:rPr>
                <w:sz w:val="18"/>
                <w:szCs w:val="18"/>
              </w:rPr>
            </w:pPr>
            <w:r>
              <w:rPr>
                <w:sz w:val="18"/>
                <w:szCs w:val="18"/>
              </w:rPr>
              <w:t>=</w:t>
            </w:r>
          </w:p>
        </w:tc>
        <w:tc>
          <w:tcPr>
            <w:tcW w:w="2126" w:type="dxa"/>
          </w:tcPr>
          <w:p w:rsidR="006847AC" w:rsidRPr="00A1781D" w:rsidRDefault="006847AC" w:rsidP="00776932">
            <w:pPr>
              <w:jc w:val="center"/>
              <w:rPr>
                <w:sz w:val="18"/>
                <w:szCs w:val="18"/>
              </w:rPr>
            </w:pPr>
            <w:r>
              <w:rPr>
                <w:sz w:val="18"/>
                <w:szCs w:val="18"/>
              </w:rPr>
              <w:t>161 + 162 + 163</w:t>
            </w:r>
          </w:p>
        </w:tc>
        <w:tc>
          <w:tcPr>
            <w:tcW w:w="709" w:type="dxa"/>
          </w:tcPr>
          <w:p w:rsidR="006847AC" w:rsidRPr="00A1781D" w:rsidRDefault="006847AC" w:rsidP="00333983">
            <w:pPr>
              <w:jc w:val="center"/>
              <w:rPr>
                <w:sz w:val="18"/>
                <w:szCs w:val="18"/>
              </w:rPr>
            </w:pPr>
            <w:r>
              <w:rPr>
                <w:sz w:val="18"/>
                <w:szCs w:val="18"/>
              </w:rPr>
              <w:t>10</w:t>
            </w:r>
          </w:p>
        </w:tc>
        <w:tc>
          <w:tcPr>
            <w:tcW w:w="2979"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10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105"/>
          <w:jc w:val="center"/>
        </w:trPr>
        <w:tc>
          <w:tcPr>
            <w:tcW w:w="543" w:type="dxa"/>
          </w:tcPr>
          <w:p w:rsidR="006847AC" w:rsidRPr="00A1781D" w:rsidRDefault="006847AC" w:rsidP="005A55B6">
            <w:pPr>
              <w:jc w:val="center"/>
              <w:rPr>
                <w:sz w:val="18"/>
                <w:szCs w:val="18"/>
              </w:rPr>
            </w:pPr>
            <w:r>
              <w:rPr>
                <w:sz w:val="18"/>
                <w:szCs w:val="18"/>
              </w:rPr>
              <w:t>22</w:t>
            </w:r>
          </w:p>
        </w:tc>
        <w:tc>
          <w:tcPr>
            <w:tcW w:w="1341" w:type="dxa"/>
          </w:tcPr>
          <w:p w:rsidR="006847AC" w:rsidRPr="00A1781D" w:rsidRDefault="006847AC" w:rsidP="00333983">
            <w:pPr>
              <w:jc w:val="both"/>
              <w:rPr>
                <w:sz w:val="18"/>
                <w:szCs w:val="18"/>
              </w:rPr>
            </w:pPr>
            <w:r>
              <w:rPr>
                <w:sz w:val="18"/>
                <w:szCs w:val="18"/>
              </w:rPr>
              <w:t>160</w:t>
            </w:r>
          </w:p>
        </w:tc>
        <w:tc>
          <w:tcPr>
            <w:tcW w:w="1088" w:type="dxa"/>
          </w:tcPr>
          <w:p w:rsidR="006847AC" w:rsidRPr="00A1781D" w:rsidRDefault="006847AC" w:rsidP="00333983">
            <w:pPr>
              <w:jc w:val="center"/>
              <w:rPr>
                <w:sz w:val="18"/>
                <w:szCs w:val="18"/>
              </w:rPr>
            </w:pPr>
            <w:r>
              <w:rPr>
                <w:sz w:val="18"/>
                <w:szCs w:val="18"/>
              </w:rPr>
              <w:t>11</w:t>
            </w:r>
          </w:p>
        </w:tc>
        <w:tc>
          <w:tcPr>
            <w:tcW w:w="567" w:type="dxa"/>
          </w:tcPr>
          <w:p w:rsidR="006847AC" w:rsidRPr="00A1781D" w:rsidRDefault="006847AC" w:rsidP="00333983">
            <w:pPr>
              <w:jc w:val="center"/>
              <w:rPr>
                <w:sz w:val="18"/>
                <w:szCs w:val="18"/>
              </w:rPr>
            </w:pPr>
            <w:r>
              <w:rPr>
                <w:sz w:val="18"/>
                <w:szCs w:val="18"/>
              </w:rPr>
              <w:t>=</w:t>
            </w:r>
          </w:p>
        </w:tc>
        <w:tc>
          <w:tcPr>
            <w:tcW w:w="2126" w:type="dxa"/>
          </w:tcPr>
          <w:p w:rsidR="006847AC" w:rsidRPr="00A1781D" w:rsidRDefault="006847AC" w:rsidP="00776932">
            <w:pPr>
              <w:jc w:val="center"/>
              <w:rPr>
                <w:sz w:val="18"/>
                <w:szCs w:val="18"/>
              </w:rPr>
            </w:pPr>
            <w:r>
              <w:rPr>
                <w:sz w:val="18"/>
                <w:szCs w:val="18"/>
              </w:rPr>
              <w:t>161 + 162 + 163</w:t>
            </w:r>
          </w:p>
        </w:tc>
        <w:tc>
          <w:tcPr>
            <w:tcW w:w="709" w:type="dxa"/>
          </w:tcPr>
          <w:p w:rsidR="006847AC" w:rsidRPr="00A1781D" w:rsidRDefault="006847AC" w:rsidP="00333983">
            <w:pPr>
              <w:jc w:val="center"/>
              <w:rPr>
                <w:sz w:val="18"/>
                <w:szCs w:val="18"/>
              </w:rPr>
            </w:pPr>
            <w:r>
              <w:rPr>
                <w:sz w:val="18"/>
                <w:szCs w:val="18"/>
              </w:rPr>
              <w:t>11</w:t>
            </w:r>
          </w:p>
        </w:tc>
        <w:tc>
          <w:tcPr>
            <w:tcW w:w="2979" w:type="dxa"/>
          </w:tcPr>
          <w:p w:rsidR="006847AC" w:rsidRPr="00A1781D" w:rsidRDefault="006847AC" w:rsidP="00333983">
            <w:pPr>
              <w:rPr>
                <w:sz w:val="18"/>
                <w:szCs w:val="18"/>
              </w:rPr>
            </w:pPr>
            <w:r>
              <w:rPr>
                <w:sz w:val="18"/>
                <w:szCs w:val="18"/>
              </w:rPr>
              <w:t xml:space="preserve">Стр. 160 </w:t>
            </w:r>
            <w:r w:rsidRPr="009C1161">
              <w:rPr>
                <w:sz w:val="18"/>
                <w:szCs w:val="18"/>
              </w:rPr>
              <w:t>&lt;&gt;</w:t>
            </w:r>
            <w:r>
              <w:rPr>
                <w:sz w:val="18"/>
                <w:szCs w:val="18"/>
              </w:rPr>
              <w:t xml:space="preserve"> Стр. 161 + Стр. 162 + Стр.163 по графе 11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783FF1" w:rsidRPr="00A1781D" w:rsidTr="002D5965">
        <w:trPr>
          <w:trHeight w:val="105"/>
          <w:jc w:val="center"/>
        </w:trPr>
        <w:tc>
          <w:tcPr>
            <w:tcW w:w="543" w:type="dxa"/>
            <w:tcBorders>
              <w:top w:val="single" w:sz="4" w:space="0" w:color="auto"/>
              <w:left w:val="single" w:sz="4" w:space="0" w:color="auto"/>
              <w:bottom w:val="single" w:sz="4" w:space="0" w:color="auto"/>
              <w:right w:val="single" w:sz="4" w:space="0" w:color="auto"/>
            </w:tcBorders>
          </w:tcPr>
          <w:p w:rsidR="00783FF1" w:rsidRPr="00A1781D" w:rsidRDefault="00783FF1" w:rsidP="00783FF1">
            <w:pPr>
              <w:jc w:val="center"/>
              <w:rPr>
                <w:sz w:val="18"/>
                <w:szCs w:val="18"/>
              </w:rPr>
            </w:pPr>
            <w:r>
              <w:rPr>
                <w:sz w:val="18"/>
                <w:szCs w:val="18"/>
              </w:rPr>
              <w:t>22.1</w:t>
            </w:r>
          </w:p>
        </w:tc>
        <w:tc>
          <w:tcPr>
            <w:tcW w:w="1341" w:type="dxa"/>
            <w:tcBorders>
              <w:top w:val="single" w:sz="4" w:space="0" w:color="auto"/>
              <w:left w:val="single" w:sz="4" w:space="0" w:color="auto"/>
              <w:bottom w:val="single" w:sz="4" w:space="0" w:color="auto"/>
              <w:right w:val="single" w:sz="4" w:space="0" w:color="auto"/>
            </w:tcBorders>
          </w:tcPr>
          <w:p w:rsidR="00783FF1" w:rsidRPr="00A1781D" w:rsidRDefault="00783FF1" w:rsidP="00783FF1">
            <w:pPr>
              <w:jc w:val="both"/>
              <w:rPr>
                <w:sz w:val="18"/>
                <w:szCs w:val="18"/>
              </w:rPr>
            </w:pPr>
            <w:r>
              <w:rPr>
                <w:sz w:val="18"/>
                <w:szCs w:val="18"/>
              </w:rPr>
              <w:t>170</w:t>
            </w:r>
          </w:p>
        </w:tc>
        <w:tc>
          <w:tcPr>
            <w:tcW w:w="1088" w:type="dxa"/>
            <w:tcBorders>
              <w:top w:val="single" w:sz="4" w:space="0" w:color="auto"/>
              <w:left w:val="single" w:sz="4" w:space="0" w:color="auto"/>
              <w:bottom w:val="single" w:sz="4" w:space="0" w:color="auto"/>
              <w:right w:val="single" w:sz="4" w:space="0" w:color="auto"/>
            </w:tcBorders>
          </w:tcPr>
          <w:p w:rsidR="00783FF1" w:rsidRPr="00A1781D" w:rsidRDefault="00A341B7" w:rsidP="00542E2E">
            <w:pPr>
              <w:jc w:val="center"/>
              <w:rPr>
                <w:sz w:val="18"/>
                <w:szCs w:val="18"/>
              </w:rPr>
            </w:pPr>
            <w:r>
              <w:rPr>
                <w:sz w:val="18"/>
                <w:szCs w:val="18"/>
              </w:rPr>
              <w:t xml:space="preserve">с </w:t>
            </w:r>
            <w:r w:rsidR="00783FF1">
              <w:rPr>
                <w:sz w:val="18"/>
                <w:szCs w:val="18"/>
              </w:rPr>
              <w:t>4</w:t>
            </w:r>
            <w:r>
              <w:rPr>
                <w:sz w:val="18"/>
                <w:szCs w:val="18"/>
              </w:rPr>
              <w:t xml:space="preserve"> по </w:t>
            </w:r>
            <w:r w:rsidR="00783FF1">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783FF1" w:rsidRPr="00A1781D" w:rsidRDefault="00783FF1" w:rsidP="00783FF1">
            <w:pPr>
              <w:jc w:val="center"/>
              <w:rPr>
                <w:sz w:val="18"/>
                <w:szCs w:val="18"/>
              </w:rPr>
            </w:pPr>
            <w:r>
              <w:rPr>
                <w:sz w:val="18"/>
                <w:szCs w:val="18"/>
                <w:lang w:val="en-US"/>
              </w:rPr>
              <w:t>&gt;</w:t>
            </w:r>
            <w:r>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783FF1" w:rsidRPr="00783FF1" w:rsidRDefault="00783FF1" w:rsidP="00783FF1">
            <w:pPr>
              <w:jc w:val="center"/>
              <w:rPr>
                <w:sz w:val="18"/>
                <w:szCs w:val="18"/>
              </w:rPr>
            </w:pPr>
            <w:r>
              <w:rPr>
                <w:sz w:val="18"/>
                <w:szCs w:val="18"/>
              </w:rPr>
              <w:t>1</w:t>
            </w:r>
            <w:r>
              <w:rPr>
                <w:sz w:val="18"/>
                <w:szCs w:val="18"/>
                <w:lang w:val="en-US"/>
              </w:rPr>
              <w:t>7</w:t>
            </w:r>
            <w:r>
              <w:rPr>
                <w:sz w:val="18"/>
                <w:szCs w:val="18"/>
              </w:rPr>
              <w:t>1 + 1</w:t>
            </w:r>
            <w:r>
              <w:rPr>
                <w:sz w:val="18"/>
                <w:szCs w:val="18"/>
                <w:lang w:val="en-US"/>
              </w:rPr>
              <w:t>7</w:t>
            </w:r>
            <w:r>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783FF1" w:rsidRPr="00A1781D" w:rsidRDefault="00A341B7" w:rsidP="00542E2E">
            <w:pPr>
              <w:jc w:val="center"/>
              <w:rPr>
                <w:sz w:val="18"/>
                <w:szCs w:val="18"/>
              </w:rPr>
            </w:pPr>
            <w:r>
              <w:rPr>
                <w:sz w:val="18"/>
                <w:szCs w:val="18"/>
              </w:rPr>
              <w:t xml:space="preserve">с </w:t>
            </w:r>
            <w:r w:rsidR="00783FF1" w:rsidRPr="00783FF1">
              <w:rPr>
                <w:sz w:val="18"/>
                <w:szCs w:val="18"/>
                <w:lang w:val="en-US"/>
              </w:rPr>
              <w:t>4</w:t>
            </w:r>
            <w:r>
              <w:rPr>
                <w:sz w:val="18"/>
                <w:szCs w:val="18"/>
              </w:rPr>
              <w:t xml:space="preserve"> по </w:t>
            </w:r>
            <w:r w:rsidR="00783FF1">
              <w:rPr>
                <w:sz w:val="18"/>
                <w:szCs w:val="18"/>
              </w:rPr>
              <w:t>11</w:t>
            </w:r>
            <w:r w:rsidR="00542E2E">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783FF1" w:rsidRPr="00A1781D" w:rsidRDefault="00783FF1" w:rsidP="00542E2E">
            <w:pPr>
              <w:rPr>
                <w:sz w:val="18"/>
                <w:szCs w:val="18"/>
              </w:rPr>
            </w:pPr>
            <w:r>
              <w:rPr>
                <w:sz w:val="18"/>
                <w:szCs w:val="18"/>
              </w:rPr>
              <w:t xml:space="preserve">Стр. 170 </w:t>
            </w:r>
            <w:proofErr w:type="gramStart"/>
            <w:r w:rsidRPr="009C1161">
              <w:rPr>
                <w:sz w:val="18"/>
                <w:szCs w:val="18"/>
              </w:rPr>
              <w:t>&lt;</w:t>
            </w:r>
            <w:r>
              <w:rPr>
                <w:sz w:val="18"/>
                <w:szCs w:val="18"/>
              </w:rPr>
              <w:t xml:space="preserve"> Стр.</w:t>
            </w:r>
            <w:proofErr w:type="gramEnd"/>
            <w:r>
              <w:rPr>
                <w:sz w:val="18"/>
                <w:szCs w:val="18"/>
              </w:rPr>
              <w:t xml:space="preserve"> 171 + Стр. 172 – недопустимо</w:t>
            </w:r>
          </w:p>
        </w:tc>
        <w:tc>
          <w:tcPr>
            <w:tcW w:w="794" w:type="dxa"/>
            <w:tcBorders>
              <w:top w:val="single" w:sz="4" w:space="0" w:color="auto"/>
              <w:left w:val="single" w:sz="4" w:space="0" w:color="auto"/>
              <w:bottom w:val="single" w:sz="4" w:space="0" w:color="auto"/>
              <w:right w:val="single" w:sz="4" w:space="0" w:color="auto"/>
            </w:tcBorders>
          </w:tcPr>
          <w:p w:rsidR="00783FF1" w:rsidRPr="00A1781D" w:rsidRDefault="00783FF1" w:rsidP="00783FF1">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783FF1" w:rsidRDefault="00783FF1" w:rsidP="00783FF1">
            <w:pPr>
              <w:rPr>
                <w:sz w:val="18"/>
                <w:szCs w:val="18"/>
              </w:rPr>
            </w:pPr>
            <w:r>
              <w:rPr>
                <w:sz w:val="18"/>
                <w:szCs w:val="18"/>
              </w:rPr>
              <w:t>ПБС,</w:t>
            </w:r>
          </w:p>
          <w:p w:rsidR="00783FF1" w:rsidRDefault="00783FF1" w:rsidP="00783FF1">
            <w:pPr>
              <w:rPr>
                <w:sz w:val="18"/>
                <w:szCs w:val="18"/>
              </w:rPr>
            </w:pPr>
            <w:r>
              <w:rPr>
                <w:sz w:val="18"/>
                <w:szCs w:val="18"/>
              </w:rPr>
              <w:t xml:space="preserve">РБС, ГРБС </w:t>
            </w:r>
          </w:p>
        </w:tc>
      </w:tr>
      <w:tr w:rsidR="006847AC" w:rsidRPr="00A1781D" w:rsidTr="002D5965">
        <w:trPr>
          <w:trHeight w:val="195"/>
          <w:jc w:val="center"/>
        </w:trPr>
        <w:tc>
          <w:tcPr>
            <w:tcW w:w="543" w:type="dxa"/>
          </w:tcPr>
          <w:p w:rsidR="006847AC" w:rsidRPr="00A1781D" w:rsidRDefault="006847AC" w:rsidP="005A55B6">
            <w:pPr>
              <w:jc w:val="center"/>
              <w:rPr>
                <w:sz w:val="18"/>
                <w:szCs w:val="18"/>
              </w:rPr>
            </w:pPr>
            <w:r>
              <w:rPr>
                <w:sz w:val="18"/>
                <w:szCs w:val="18"/>
              </w:rPr>
              <w:t>23</w:t>
            </w:r>
          </w:p>
        </w:tc>
        <w:tc>
          <w:tcPr>
            <w:tcW w:w="1341" w:type="dxa"/>
          </w:tcPr>
          <w:p w:rsidR="006847AC" w:rsidRPr="00A1781D" w:rsidRDefault="006847AC" w:rsidP="00333983">
            <w:pPr>
              <w:jc w:val="both"/>
              <w:rPr>
                <w:sz w:val="18"/>
                <w:szCs w:val="18"/>
              </w:rPr>
            </w:pPr>
            <w:r>
              <w:rPr>
                <w:sz w:val="18"/>
                <w:szCs w:val="18"/>
              </w:rPr>
              <w:t>260</w:t>
            </w:r>
          </w:p>
        </w:tc>
        <w:tc>
          <w:tcPr>
            <w:tcW w:w="1088" w:type="dxa"/>
          </w:tcPr>
          <w:p w:rsidR="006847AC" w:rsidRPr="00A1781D" w:rsidRDefault="00A341B7" w:rsidP="00333983">
            <w:pPr>
              <w:jc w:val="center"/>
              <w:rPr>
                <w:sz w:val="18"/>
                <w:szCs w:val="18"/>
              </w:rPr>
            </w:pPr>
            <w:r>
              <w:rPr>
                <w:sz w:val="18"/>
                <w:szCs w:val="18"/>
              </w:rPr>
              <w:t xml:space="preserve">с </w:t>
            </w:r>
            <w:r w:rsidR="00BD1C72">
              <w:rPr>
                <w:sz w:val="18"/>
                <w:szCs w:val="18"/>
              </w:rPr>
              <w:t>4</w:t>
            </w:r>
            <w:r>
              <w:rPr>
                <w:sz w:val="18"/>
                <w:szCs w:val="18"/>
              </w:rPr>
              <w:t xml:space="preserve"> по </w:t>
            </w:r>
            <w:r w:rsidR="00BD1C72">
              <w:rPr>
                <w:sz w:val="18"/>
                <w:szCs w:val="18"/>
              </w:rPr>
              <w:t>11</w:t>
            </w:r>
          </w:p>
        </w:tc>
        <w:tc>
          <w:tcPr>
            <w:tcW w:w="567" w:type="dxa"/>
          </w:tcPr>
          <w:p w:rsidR="006847AC" w:rsidRPr="00A1781D" w:rsidRDefault="006847AC" w:rsidP="00333983">
            <w:pPr>
              <w:jc w:val="center"/>
              <w:rPr>
                <w:sz w:val="18"/>
                <w:szCs w:val="18"/>
              </w:rPr>
            </w:pPr>
            <w:r>
              <w:rPr>
                <w:sz w:val="18"/>
                <w:szCs w:val="18"/>
              </w:rPr>
              <w:t>=</w:t>
            </w:r>
          </w:p>
        </w:tc>
        <w:tc>
          <w:tcPr>
            <w:tcW w:w="2126" w:type="dxa"/>
          </w:tcPr>
          <w:p w:rsidR="006847AC" w:rsidRPr="00A1781D" w:rsidRDefault="006847AC" w:rsidP="00776932">
            <w:pPr>
              <w:jc w:val="center"/>
              <w:rPr>
                <w:sz w:val="18"/>
                <w:szCs w:val="18"/>
              </w:rPr>
            </w:pPr>
            <w:r>
              <w:rPr>
                <w:sz w:val="18"/>
                <w:szCs w:val="18"/>
              </w:rPr>
              <w:t>261 + 262 + 263 +264 + 265 + 266 +267 + 268</w:t>
            </w:r>
          </w:p>
        </w:tc>
        <w:tc>
          <w:tcPr>
            <w:tcW w:w="709" w:type="dxa"/>
          </w:tcPr>
          <w:p w:rsidR="006847AC" w:rsidRPr="00A1781D" w:rsidRDefault="00A341B7" w:rsidP="00333983">
            <w:pPr>
              <w:jc w:val="center"/>
              <w:rPr>
                <w:sz w:val="18"/>
                <w:szCs w:val="18"/>
              </w:rPr>
            </w:pPr>
            <w:r>
              <w:rPr>
                <w:sz w:val="18"/>
                <w:szCs w:val="18"/>
              </w:rPr>
              <w:t xml:space="preserve">с </w:t>
            </w:r>
            <w:r w:rsidR="00BD1C72" w:rsidRPr="00783FF1">
              <w:rPr>
                <w:sz w:val="18"/>
                <w:szCs w:val="18"/>
                <w:lang w:val="en-US"/>
              </w:rPr>
              <w:t>4</w:t>
            </w:r>
            <w:r>
              <w:rPr>
                <w:sz w:val="18"/>
                <w:szCs w:val="18"/>
              </w:rPr>
              <w:t xml:space="preserve"> по </w:t>
            </w:r>
            <w:r w:rsidR="00BD1C72">
              <w:rPr>
                <w:sz w:val="18"/>
                <w:szCs w:val="18"/>
              </w:rPr>
              <w:t>11 соответственно</w:t>
            </w:r>
          </w:p>
        </w:tc>
        <w:tc>
          <w:tcPr>
            <w:tcW w:w="2979" w:type="dxa"/>
          </w:tcPr>
          <w:p w:rsidR="006847AC" w:rsidRPr="00A1781D" w:rsidRDefault="006847AC" w:rsidP="00333983">
            <w:pPr>
              <w:rPr>
                <w:sz w:val="18"/>
                <w:szCs w:val="18"/>
              </w:rPr>
            </w:pPr>
            <w:r>
              <w:rPr>
                <w:sz w:val="18"/>
                <w:szCs w:val="18"/>
              </w:rPr>
              <w:t>Стр.261 + Стр.262 + Стр.263 + Стр.264 + Стр.265 + Стр.266 + Стр.267 + Стр.268</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120"/>
          <w:jc w:val="center"/>
        </w:trPr>
        <w:tc>
          <w:tcPr>
            <w:tcW w:w="543" w:type="dxa"/>
          </w:tcPr>
          <w:p w:rsidR="006847AC" w:rsidRPr="00A1781D" w:rsidRDefault="006847AC" w:rsidP="005A55B6">
            <w:pPr>
              <w:jc w:val="center"/>
              <w:rPr>
                <w:sz w:val="18"/>
                <w:szCs w:val="18"/>
              </w:rPr>
            </w:pPr>
            <w:r>
              <w:rPr>
                <w:sz w:val="18"/>
                <w:szCs w:val="18"/>
              </w:rPr>
              <w:t>24</w:t>
            </w:r>
          </w:p>
        </w:tc>
        <w:tc>
          <w:tcPr>
            <w:tcW w:w="1341" w:type="dxa"/>
          </w:tcPr>
          <w:p w:rsidR="006847AC" w:rsidRPr="00A1781D" w:rsidRDefault="006847AC" w:rsidP="00333983">
            <w:pPr>
              <w:jc w:val="both"/>
              <w:rPr>
                <w:sz w:val="18"/>
                <w:szCs w:val="18"/>
              </w:rPr>
            </w:pPr>
            <w:r>
              <w:rPr>
                <w:sz w:val="18"/>
                <w:szCs w:val="18"/>
              </w:rPr>
              <w:t>270</w:t>
            </w:r>
          </w:p>
        </w:tc>
        <w:tc>
          <w:tcPr>
            <w:tcW w:w="1088" w:type="dxa"/>
          </w:tcPr>
          <w:p w:rsidR="006847AC" w:rsidRPr="00A1781D" w:rsidRDefault="006847AC" w:rsidP="00333983">
            <w:pPr>
              <w:jc w:val="center"/>
              <w:rPr>
                <w:sz w:val="18"/>
                <w:szCs w:val="18"/>
              </w:rPr>
            </w:pPr>
            <w:r w:rsidRPr="00A1781D">
              <w:rPr>
                <w:sz w:val="18"/>
                <w:szCs w:val="18"/>
              </w:rPr>
              <w:t>4</w:t>
            </w:r>
          </w:p>
        </w:tc>
        <w:tc>
          <w:tcPr>
            <w:tcW w:w="567" w:type="dxa"/>
          </w:tcPr>
          <w:p w:rsidR="006847AC" w:rsidRPr="00A1781D" w:rsidRDefault="006847AC" w:rsidP="00333983">
            <w:pPr>
              <w:jc w:val="center"/>
              <w:rPr>
                <w:sz w:val="18"/>
                <w:szCs w:val="18"/>
              </w:rPr>
            </w:pPr>
            <w:r w:rsidRPr="00A1781D">
              <w:rPr>
                <w:sz w:val="18"/>
                <w:szCs w:val="18"/>
              </w:rPr>
              <w:t>=</w:t>
            </w:r>
          </w:p>
        </w:tc>
        <w:tc>
          <w:tcPr>
            <w:tcW w:w="2126" w:type="dxa"/>
          </w:tcPr>
          <w:p w:rsidR="006847AC" w:rsidRPr="00A1781D" w:rsidRDefault="006847AC" w:rsidP="00776932">
            <w:pPr>
              <w:jc w:val="center"/>
              <w:rPr>
                <w:sz w:val="18"/>
                <w:szCs w:val="18"/>
              </w:rPr>
            </w:pPr>
            <w:r>
              <w:rPr>
                <w:sz w:val="18"/>
                <w:szCs w:val="18"/>
              </w:rPr>
              <w:t>271 + 272 + 273 + 274 + 275 + 276 + 277 + 278</w:t>
            </w:r>
          </w:p>
        </w:tc>
        <w:tc>
          <w:tcPr>
            <w:tcW w:w="709" w:type="dxa"/>
          </w:tcPr>
          <w:p w:rsidR="006847AC" w:rsidRPr="00A1781D" w:rsidRDefault="006847AC" w:rsidP="00333983">
            <w:pPr>
              <w:jc w:val="center"/>
              <w:rPr>
                <w:sz w:val="18"/>
                <w:szCs w:val="18"/>
              </w:rPr>
            </w:pPr>
            <w:r>
              <w:rPr>
                <w:sz w:val="18"/>
                <w:szCs w:val="18"/>
              </w:rPr>
              <w:t>4</w:t>
            </w:r>
          </w:p>
        </w:tc>
        <w:tc>
          <w:tcPr>
            <w:tcW w:w="2979" w:type="dxa"/>
          </w:tcPr>
          <w:p w:rsidR="006847AC" w:rsidRPr="00A1781D" w:rsidRDefault="006847AC" w:rsidP="00333983">
            <w:pPr>
              <w:rPr>
                <w:sz w:val="18"/>
                <w:szCs w:val="18"/>
              </w:rPr>
            </w:pPr>
            <w:r>
              <w:rPr>
                <w:sz w:val="18"/>
                <w:szCs w:val="18"/>
              </w:rPr>
              <w:t xml:space="preserve">Стр.270 </w:t>
            </w:r>
            <w:r w:rsidRPr="009C1161">
              <w:rPr>
                <w:sz w:val="18"/>
                <w:szCs w:val="18"/>
              </w:rPr>
              <w:t xml:space="preserve">&lt;&gt; </w:t>
            </w:r>
            <w:r w:rsidRPr="00A1781D">
              <w:rPr>
                <w:sz w:val="18"/>
                <w:szCs w:val="18"/>
              </w:rPr>
              <w:t>Стр.</w:t>
            </w:r>
            <w:r>
              <w:rPr>
                <w:sz w:val="18"/>
                <w:szCs w:val="18"/>
              </w:rPr>
              <w:t xml:space="preserve"> 271 + </w:t>
            </w:r>
            <w:r w:rsidRPr="00A1781D">
              <w:rPr>
                <w:sz w:val="18"/>
                <w:szCs w:val="18"/>
              </w:rPr>
              <w:t>Стр.</w:t>
            </w:r>
            <w:r>
              <w:rPr>
                <w:sz w:val="18"/>
                <w:szCs w:val="18"/>
              </w:rPr>
              <w:t xml:space="preserve">272 + </w:t>
            </w:r>
            <w:r w:rsidRPr="00A1781D">
              <w:rPr>
                <w:sz w:val="18"/>
                <w:szCs w:val="18"/>
              </w:rPr>
              <w:t>Стр.</w:t>
            </w:r>
            <w:r>
              <w:rPr>
                <w:sz w:val="18"/>
                <w:szCs w:val="18"/>
              </w:rPr>
              <w:t xml:space="preserve">273 + </w:t>
            </w:r>
            <w:r w:rsidRPr="00A1781D">
              <w:rPr>
                <w:sz w:val="18"/>
                <w:szCs w:val="18"/>
              </w:rPr>
              <w:t>Стр.</w:t>
            </w:r>
            <w:r>
              <w:rPr>
                <w:sz w:val="18"/>
                <w:szCs w:val="18"/>
              </w:rPr>
              <w:t xml:space="preserve">274 + </w:t>
            </w:r>
            <w:r w:rsidRPr="00A1781D">
              <w:rPr>
                <w:sz w:val="18"/>
                <w:szCs w:val="18"/>
              </w:rPr>
              <w:t>Стр.</w:t>
            </w:r>
            <w:r>
              <w:rPr>
                <w:sz w:val="18"/>
                <w:szCs w:val="18"/>
              </w:rPr>
              <w:t xml:space="preserve">275 + </w:t>
            </w:r>
            <w:r w:rsidRPr="00A1781D">
              <w:rPr>
                <w:sz w:val="18"/>
                <w:szCs w:val="18"/>
              </w:rPr>
              <w:t>Стр.</w:t>
            </w:r>
            <w:r>
              <w:rPr>
                <w:sz w:val="18"/>
                <w:szCs w:val="18"/>
              </w:rPr>
              <w:t xml:space="preserve">276 + </w:t>
            </w:r>
            <w:r w:rsidRPr="00A1781D">
              <w:rPr>
                <w:sz w:val="18"/>
                <w:szCs w:val="18"/>
              </w:rPr>
              <w:t>Стр.</w:t>
            </w:r>
            <w:r>
              <w:rPr>
                <w:sz w:val="18"/>
                <w:szCs w:val="18"/>
              </w:rPr>
              <w:t xml:space="preserve">277 + </w:t>
            </w:r>
            <w:r w:rsidRPr="00A1781D">
              <w:rPr>
                <w:sz w:val="18"/>
                <w:szCs w:val="18"/>
              </w:rPr>
              <w:t>Стр.</w:t>
            </w:r>
            <w:r>
              <w:rPr>
                <w:sz w:val="18"/>
                <w:szCs w:val="18"/>
              </w:rPr>
              <w:t xml:space="preserve">278 по графе 4 </w:t>
            </w:r>
            <w:r w:rsidR="00EE5820">
              <w:rPr>
                <w:sz w:val="18"/>
                <w:szCs w:val="18"/>
              </w:rPr>
              <w:t>–</w:t>
            </w:r>
            <w:r>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315"/>
          <w:jc w:val="center"/>
        </w:trPr>
        <w:tc>
          <w:tcPr>
            <w:tcW w:w="543" w:type="dxa"/>
          </w:tcPr>
          <w:p w:rsidR="006847AC" w:rsidRPr="00A1781D" w:rsidRDefault="006847AC" w:rsidP="005A55B6">
            <w:pPr>
              <w:jc w:val="center"/>
              <w:rPr>
                <w:sz w:val="18"/>
                <w:szCs w:val="18"/>
              </w:rPr>
            </w:pPr>
            <w:r>
              <w:rPr>
                <w:sz w:val="18"/>
                <w:szCs w:val="18"/>
              </w:rPr>
              <w:t>25</w:t>
            </w:r>
          </w:p>
        </w:tc>
        <w:tc>
          <w:tcPr>
            <w:tcW w:w="1341" w:type="dxa"/>
          </w:tcPr>
          <w:p w:rsidR="006847AC" w:rsidRPr="00A1781D" w:rsidRDefault="006847AC" w:rsidP="00333983">
            <w:pPr>
              <w:jc w:val="both"/>
              <w:rPr>
                <w:sz w:val="18"/>
                <w:szCs w:val="18"/>
              </w:rPr>
            </w:pPr>
            <w:r>
              <w:rPr>
                <w:sz w:val="18"/>
                <w:szCs w:val="18"/>
              </w:rPr>
              <w:t>270</w:t>
            </w:r>
          </w:p>
        </w:tc>
        <w:tc>
          <w:tcPr>
            <w:tcW w:w="1088" w:type="dxa"/>
          </w:tcPr>
          <w:p w:rsidR="006847AC" w:rsidRPr="00A1781D" w:rsidRDefault="006847AC" w:rsidP="00333983">
            <w:pPr>
              <w:jc w:val="center"/>
              <w:rPr>
                <w:sz w:val="18"/>
                <w:szCs w:val="18"/>
              </w:rPr>
            </w:pPr>
            <w:r w:rsidRPr="00A1781D">
              <w:rPr>
                <w:sz w:val="18"/>
                <w:szCs w:val="18"/>
              </w:rPr>
              <w:t>8</w:t>
            </w:r>
          </w:p>
        </w:tc>
        <w:tc>
          <w:tcPr>
            <w:tcW w:w="567" w:type="dxa"/>
          </w:tcPr>
          <w:p w:rsidR="006847AC" w:rsidRPr="00A1781D" w:rsidRDefault="006847AC" w:rsidP="00333983">
            <w:pPr>
              <w:jc w:val="center"/>
              <w:rPr>
                <w:sz w:val="18"/>
                <w:szCs w:val="18"/>
              </w:rPr>
            </w:pPr>
            <w:r w:rsidRPr="00A1781D">
              <w:rPr>
                <w:sz w:val="18"/>
                <w:szCs w:val="18"/>
              </w:rPr>
              <w:t>=</w:t>
            </w:r>
          </w:p>
        </w:tc>
        <w:tc>
          <w:tcPr>
            <w:tcW w:w="2126" w:type="dxa"/>
          </w:tcPr>
          <w:p w:rsidR="006847AC" w:rsidRPr="00A1781D" w:rsidRDefault="006847AC" w:rsidP="00776932">
            <w:pPr>
              <w:jc w:val="center"/>
              <w:rPr>
                <w:sz w:val="18"/>
                <w:szCs w:val="18"/>
              </w:rPr>
            </w:pPr>
            <w:r w:rsidRPr="009C1161">
              <w:rPr>
                <w:sz w:val="18"/>
                <w:szCs w:val="18"/>
              </w:rPr>
              <w:t>271 + 272 + 273 + 274 + 275 + 276 + 277 + 278</w:t>
            </w:r>
          </w:p>
        </w:tc>
        <w:tc>
          <w:tcPr>
            <w:tcW w:w="709" w:type="dxa"/>
          </w:tcPr>
          <w:p w:rsidR="006847AC" w:rsidRPr="00A1781D" w:rsidRDefault="006847AC" w:rsidP="00333983">
            <w:pPr>
              <w:jc w:val="center"/>
              <w:rPr>
                <w:sz w:val="18"/>
                <w:szCs w:val="18"/>
              </w:rPr>
            </w:pPr>
            <w:r w:rsidRPr="00A1781D">
              <w:rPr>
                <w:sz w:val="18"/>
                <w:szCs w:val="18"/>
              </w:rPr>
              <w:t>8</w:t>
            </w:r>
          </w:p>
        </w:tc>
        <w:tc>
          <w:tcPr>
            <w:tcW w:w="2979"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w:t>
            </w:r>
            <w:proofErr w:type="gramStart"/>
            <w:r w:rsidRPr="0063401E">
              <w:rPr>
                <w:sz w:val="18"/>
                <w:szCs w:val="18"/>
              </w:rPr>
              <w:t>278</w:t>
            </w:r>
            <w:r>
              <w:rPr>
                <w:sz w:val="18"/>
                <w:szCs w:val="18"/>
              </w:rPr>
              <w:t xml:space="preserve"> </w:t>
            </w:r>
            <w:r w:rsidRPr="0063401E">
              <w:rPr>
                <w:sz w:val="18"/>
                <w:szCs w:val="18"/>
              </w:rPr>
              <w:t xml:space="preserve"> </w:t>
            </w:r>
            <w:r>
              <w:rPr>
                <w:sz w:val="18"/>
                <w:szCs w:val="18"/>
              </w:rPr>
              <w:t>по</w:t>
            </w:r>
            <w:proofErr w:type="gramEnd"/>
            <w:r>
              <w:rPr>
                <w:sz w:val="18"/>
                <w:szCs w:val="18"/>
              </w:rPr>
              <w:t xml:space="preserve"> графе 8 </w:t>
            </w:r>
            <w:r w:rsidR="00EE5820">
              <w:rPr>
                <w:sz w:val="18"/>
                <w:szCs w:val="18"/>
              </w:rPr>
              <w:t>–</w:t>
            </w:r>
            <w:r>
              <w:rPr>
                <w:sz w:val="18"/>
                <w:szCs w:val="18"/>
              </w:rPr>
              <w:t xml:space="preserve"> </w:t>
            </w:r>
            <w:r w:rsidRPr="0063401E">
              <w:rPr>
                <w:sz w:val="18"/>
                <w:szCs w:val="18"/>
              </w:rPr>
              <w:t>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270"/>
          <w:jc w:val="center"/>
        </w:trPr>
        <w:tc>
          <w:tcPr>
            <w:tcW w:w="543" w:type="dxa"/>
          </w:tcPr>
          <w:p w:rsidR="006847AC" w:rsidRPr="00A1781D" w:rsidRDefault="006847AC" w:rsidP="005A55B6">
            <w:pPr>
              <w:jc w:val="center"/>
              <w:rPr>
                <w:sz w:val="18"/>
                <w:szCs w:val="18"/>
              </w:rPr>
            </w:pPr>
            <w:r>
              <w:rPr>
                <w:sz w:val="18"/>
                <w:szCs w:val="18"/>
              </w:rPr>
              <w:t>26</w:t>
            </w:r>
          </w:p>
        </w:tc>
        <w:tc>
          <w:tcPr>
            <w:tcW w:w="1341" w:type="dxa"/>
          </w:tcPr>
          <w:p w:rsidR="006847AC" w:rsidRPr="00A1781D" w:rsidRDefault="006847AC" w:rsidP="00333983">
            <w:pPr>
              <w:jc w:val="both"/>
              <w:rPr>
                <w:sz w:val="18"/>
                <w:szCs w:val="18"/>
              </w:rPr>
            </w:pPr>
            <w:r>
              <w:rPr>
                <w:sz w:val="18"/>
                <w:szCs w:val="18"/>
              </w:rPr>
              <w:t>270</w:t>
            </w:r>
          </w:p>
        </w:tc>
        <w:tc>
          <w:tcPr>
            <w:tcW w:w="1088" w:type="dxa"/>
          </w:tcPr>
          <w:p w:rsidR="006847AC" w:rsidRPr="00A1781D" w:rsidRDefault="006847AC" w:rsidP="00333983">
            <w:pPr>
              <w:jc w:val="center"/>
              <w:rPr>
                <w:sz w:val="18"/>
                <w:szCs w:val="18"/>
              </w:rPr>
            </w:pPr>
            <w:r w:rsidRPr="00A1781D">
              <w:rPr>
                <w:sz w:val="18"/>
                <w:szCs w:val="18"/>
              </w:rPr>
              <w:t>9</w:t>
            </w:r>
          </w:p>
        </w:tc>
        <w:tc>
          <w:tcPr>
            <w:tcW w:w="567" w:type="dxa"/>
          </w:tcPr>
          <w:p w:rsidR="006847AC" w:rsidRPr="00A1781D" w:rsidRDefault="006847AC" w:rsidP="00333983">
            <w:pPr>
              <w:jc w:val="center"/>
              <w:rPr>
                <w:sz w:val="18"/>
                <w:szCs w:val="18"/>
              </w:rPr>
            </w:pPr>
            <w:r w:rsidRPr="00A1781D">
              <w:rPr>
                <w:sz w:val="18"/>
                <w:szCs w:val="18"/>
              </w:rPr>
              <w:t>=</w:t>
            </w:r>
          </w:p>
        </w:tc>
        <w:tc>
          <w:tcPr>
            <w:tcW w:w="2126" w:type="dxa"/>
          </w:tcPr>
          <w:p w:rsidR="006847AC" w:rsidRPr="00A1781D" w:rsidRDefault="006847AC" w:rsidP="00776932">
            <w:pPr>
              <w:jc w:val="center"/>
              <w:rPr>
                <w:sz w:val="18"/>
                <w:szCs w:val="18"/>
              </w:rPr>
            </w:pPr>
            <w:r w:rsidRPr="009C1161">
              <w:rPr>
                <w:sz w:val="18"/>
                <w:szCs w:val="18"/>
              </w:rPr>
              <w:t>271 + 272 + 273 + 274 + 275 + 276 + 277 + 278</w:t>
            </w:r>
          </w:p>
        </w:tc>
        <w:tc>
          <w:tcPr>
            <w:tcW w:w="709" w:type="dxa"/>
          </w:tcPr>
          <w:p w:rsidR="006847AC" w:rsidRPr="00A1781D" w:rsidRDefault="006847AC" w:rsidP="00333983">
            <w:pPr>
              <w:jc w:val="center"/>
              <w:rPr>
                <w:sz w:val="18"/>
                <w:szCs w:val="18"/>
              </w:rPr>
            </w:pPr>
            <w:r w:rsidRPr="00A1781D">
              <w:rPr>
                <w:sz w:val="18"/>
                <w:szCs w:val="18"/>
              </w:rPr>
              <w:t>9</w:t>
            </w:r>
          </w:p>
        </w:tc>
        <w:tc>
          <w:tcPr>
            <w:tcW w:w="2979"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9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180"/>
          <w:jc w:val="center"/>
        </w:trPr>
        <w:tc>
          <w:tcPr>
            <w:tcW w:w="543" w:type="dxa"/>
          </w:tcPr>
          <w:p w:rsidR="006847AC" w:rsidRPr="00A1781D" w:rsidRDefault="006847AC" w:rsidP="005A55B6">
            <w:pPr>
              <w:jc w:val="center"/>
              <w:rPr>
                <w:sz w:val="18"/>
                <w:szCs w:val="18"/>
              </w:rPr>
            </w:pPr>
            <w:r>
              <w:rPr>
                <w:sz w:val="18"/>
                <w:szCs w:val="18"/>
              </w:rPr>
              <w:t>27</w:t>
            </w:r>
          </w:p>
        </w:tc>
        <w:tc>
          <w:tcPr>
            <w:tcW w:w="1341" w:type="dxa"/>
          </w:tcPr>
          <w:p w:rsidR="006847AC" w:rsidRPr="00A1781D" w:rsidRDefault="006847AC" w:rsidP="00333983">
            <w:pPr>
              <w:jc w:val="both"/>
              <w:rPr>
                <w:sz w:val="18"/>
                <w:szCs w:val="18"/>
              </w:rPr>
            </w:pPr>
            <w:r>
              <w:rPr>
                <w:sz w:val="18"/>
                <w:szCs w:val="18"/>
              </w:rPr>
              <w:t>270</w:t>
            </w:r>
          </w:p>
        </w:tc>
        <w:tc>
          <w:tcPr>
            <w:tcW w:w="1088" w:type="dxa"/>
          </w:tcPr>
          <w:p w:rsidR="006847AC" w:rsidRPr="00A1781D" w:rsidRDefault="006847AC" w:rsidP="00333983">
            <w:pPr>
              <w:jc w:val="center"/>
              <w:rPr>
                <w:sz w:val="18"/>
                <w:szCs w:val="18"/>
              </w:rPr>
            </w:pPr>
            <w:r w:rsidRPr="00A1781D">
              <w:rPr>
                <w:sz w:val="18"/>
                <w:szCs w:val="18"/>
              </w:rPr>
              <w:t>10</w:t>
            </w:r>
          </w:p>
        </w:tc>
        <w:tc>
          <w:tcPr>
            <w:tcW w:w="567" w:type="dxa"/>
          </w:tcPr>
          <w:p w:rsidR="006847AC" w:rsidRPr="00A1781D" w:rsidRDefault="006847AC" w:rsidP="00333983">
            <w:pPr>
              <w:jc w:val="center"/>
              <w:rPr>
                <w:sz w:val="18"/>
                <w:szCs w:val="18"/>
              </w:rPr>
            </w:pPr>
            <w:r w:rsidRPr="00A1781D">
              <w:rPr>
                <w:sz w:val="18"/>
                <w:szCs w:val="18"/>
              </w:rPr>
              <w:t>=</w:t>
            </w:r>
          </w:p>
        </w:tc>
        <w:tc>
          <w:tcPr>
            <w:tcW w:w="2126" w:type="dxa"/>
          </w:tcPr>
          <w:p w:rsidR="006847AC" w:rsidRPr="00A1781D" w:rsidRDefault="006847AC" w:rsidP="00776932">
            <w:pPr>
              <w:jc w:val="center"/>
              <w:rPr>
                <w:sz w:val="18"/>
                <w:szCs w:val="18"/>
              </w:rPr>
            </w:pPr>
            <w:r w:rsidRPr="009C1161">
              <w:rPr>
                <w:sz w:val="18"/>
                <w:szCs w:val="18"/>
              </w:rPr>
              <w:t>271 + 272 + 273 + 274 + 275 + 276 + 277 + 278</w:t>
            </w:r>
          </w:p>
        </w:tc>
        <w:tc>
          <w:tcPr>
            <w:tcW w:w="709" w:type="dxa"/>
          </w:tcPr>
          <w:p w:rsidR="006847AC" w:rsidRPr="00A1781D" w:rsidRDefault="006847AC" w:rsidP="00333983">
            <w:pPr>
              <w:jc w:val="center"/>
              <w:rPr>
                <w:sz w:val="18"/>
                <w:szCs w:val="18"/>
              </w:rPr>
            </w:pPr>
            <w:r w:rsidRPr="00A1781D">
              <w:rPr>
                <w:sz w:val="18"/>
                <w:szCs w:val="18"/>
              </w:rPr>
              <w:t>10</w:t>
            </w:r>
          </w:p>
        </w:tc>
        <w:tc>
          <w:tcPr>
            <w:tcW w:w="2979"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10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6847AC" w:rsidRPr="00A1781D" w:rsidTr="002D5965">
        <w:trPr>
          <w:trHeight w:val="720"/>
          <w:jc w:val="center"/>
        </w:trPr>
        <w:tc>
          <w:tcPr>
            <w:tcW w:w="543" w:type="dxa"/>
          </w:tcPr>
          <w:p w:rsidR="006847AC" w:rsidRPr="00A1781D" w:rsidRDefault="006847AC" w:rsidP="005A55B6">
            <w:pPr>
              <w:jc w:val="center"/>
              <w:rPr>
                <w:sz w:val="18"/>
                <w:szCs w:val="18"/>
              </w:rPr>
            </w:pPr>
            <w:r>
              <w:rPr>
                <w:sz w:val="18"/>
                <w:szCs w:val="18"/>
              </w:rPr>
              <w:t>28</w:t>
            </w:r>
          </w:p>
        </w:tc>
        <w:tc>
          <w:tcPr>
            <w:tcW w:w="1341" w:type="dxa"/>
          </w:tcPr>
          <w:p w:rsidR="006847AC" w:rsidRPr="00A1781D" w:rsidRDefault="006847AC" w:rsidP="00333983">
            <w:pPr>
              <w:jc w:val="both"/>
              <w:rPr>
                <w:sz w:val="18"/>
                <w:szCs w:val="18"/>
              </w:rPr>
            </w:pPr>
            <w:r>
              <w:rPr>
                <w:sz w:val="18"/>
                <w:szCs w:val="18"/>
              </w:rPr>
              <w:t>270</w:t>
            </w:r>
          </w:p>
        </w:tc>
        <w:tc>
          <w:tcPr>
            <w:tcW w:w="1088" w:type="dxa"/>
          </w:tcPr>
          <w:p w:rsidR="006847AC" w:rsidRPr="00A1781D" w:rsidRDefault="006847AC" w:rsidP="00333983">
            <w:pPr>
              <w:jc w:val="center"/>
              <w:rPr>
                <w:sz w:val="18"/>
                <w:szCs w:val="18"/>
              </w:rPr>
            </w:pPr>
            <w:r w:rsidRPr="00A1781D">
              <w:rPr>
                <w:sz w:val="18"/>
                <w:szCs w:val="18"/>
              </w:rPr>
              <w:t>11</w:t>
            </w:r>
          </w:p>
        </w:tc>
        <w:tc>
          <w:tcPr>
            <w:tcW w:w="567" w:type="dxa"/>
          </w:tcPr>
          <w:p w:rsidR="006847AC" w:rsidRPr="00A1781D" w:rsidRDefault="006847AC" w:rsidP="00333983">
            <w:pPr>
              <w:jc w:val="center"/>
              <w:rPr>
                <w:sz w:val="18"/>
                <w:szCs w:val="18"/>
              </w:rPr>
            </w:pPr>
            <w:r w:rsidRPr="00A1781D">
              <w:rPr>
                <w:sz w:val="18"/>
                <w:szCs w:val="18"/>
              </w:rPr>
              <w:t>=</w:t>
            </w:r>
          </w:p>
        </w:tc>
        <w:tc>
          <w:tcPr>
            <w:tcW w:w="2126" w:type="dxa"/>
          </w:tcPr>
          <w:p w:rsidR="006847AC" w:rsidRPr="00A1781D" w:rsidRDefault="006847AC" w:rsidP="00776932">
            <w:pPr>
              <w:jc w:val="center"/>
              <w:rPr>
                <w:sz w:val="18"/>
                <w:szCs w:val="18"/>
              </w:rPr>
            </w:pPr>
            <w:r w:rsidRPr="009C1161">
              <w:rPr>
                <w:sz w:val="18"/>
                <w:szCs w:val="18"/>
              </w:rPr>
              <w:t>271 + 272 + 273 + 274 + 275 + 276 + 277 + 278</w:t>
            </w:r>
          </w:p>
        </w:tc>
        <w:tc>
          <w:tcPr>
            <w:tcW w:w="709" w:type="dxa"/>
          </w:tcPr>
          <w:p w:rsidR="006847AC" w:rsidRPr="00A1781D" w:rsidRDefault="006847AC" w:rsidP="00333983">
            <w:pPr>
              <w:jc w:val="center"/>
              <w:rPr>
                <w:sz w:val="18"/>
                <w:szCs w:val="18"/>
              </w:rPr>
            </w:pPr>
            <w:r w:rsidRPr="00A1781D">
              <w:rPr>
                <w:sz w:val="18"/>
                <w:szCs w:val="18"/>
              </w:rPr>
              <w:t>11</w:t>
            </w:r>
          </w:p>
        </w:tc>
        <w:tc>
          <w:tcPr>
            <w:tcW w:w="2979" w:type="dxa"/>
          </w:tcPr>
          <w:p w:rsidR="006847AC" w:rsidRPr="00A1781D" w:rsidRDefault="006847AC" w:rsidP="00333983">
            <w:pPr>
              <w:rPr>
                <w:sz w:val="18"/>
                <w:szCs w:val="18"/>
              </w:rPr>
            </w:pPr>
            <w:r w:rsidRPr="0063401E">
              <w:rPr>
                <w:sz w:val="18"/>
                <w:szCs w:val="18"/>
              </w:rPr>
              <w:t>Стр.270 &lt;&gt; Стр. 271 + Стр.272 + Стр.273 + Стр.274 + Стр.275 + Стр.276 + Стр.277 + Стр.278</w:t>
            </w:r>
            <w:r>
              <w:rPr>
                <w:sz w:val="18"/>
                <w:szCs w:val="18"/>
              </w:rPr>
              <w:t xml:space="preserve"> по графе 11 </w:t>
            </w:r>
            <w:r w:rsidR="00EE5820">
              <w:rPr>
                <w:sz w:val="18"/>
                <w:szCs w:val="18"/>
              </w:rPr>
              <w:t>–</w:t>
            </w:r>
            <w:r w:rsidRPr="0063401E">
              <w:rPr>
                <w:sz w:val="18"/>
                <w:szCs w:val="18"/>
              </w:rPr>
              <w:t xml:space="preserve"> недопустимо</w:t>
            </w:r>
          </w:p>
        </w:tc>
        <w:tc>
          <w:tcPr>
            <w:tcW w:w="794" w:type="dxa"/>
          </w:tcPr>
          <w:p w:rsidR="006847AC" w:rsidRPr="00A1781D"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6847AC">
            <w:pPr>
              <w:rPr>
                <w:sz w:val="18"/>
                <w:szCs w:val="18"/>
              </w:rPr>
            </w:pPr>
            <w:r>
              <w:rPr>
                <w:sz w:val="18"/>
                <w:szCs w:val="18"/>
              </w:rPr>
              <w:t xml:space="preserve">РБС, ГРБС </w:t>
            </w:r>
          </w:p>
        </w:tc>
      </w:tr>
      <w:tr w:rsidR="00BD1C72" w:rsidRPr="00A1781D" w:rsidTr="002D5965">
        <w:trPr>
          <w:trHeight w:val="720"/>
          <w:jc w:val="center"/>
        </w:trPr>
        <w:tc>
          <w:tcPr>
            <w:tcW w:w="543" w:type="dxa"/>
            <w:tcBorders>
              <w:top w:val="single" w:sz="4" w:space="0" w:color="auto"/>
              <w:left w:val="single" w:sz="4" w:space="0" w:color="auto"/>
              <w:bottom w:val="single" w:sz="4" w:space="0" w:color="auto"/>
              <w:right w:val="single" w:sz="4" w:space="0" w:color="auto"/>
            </w:tcBorders>
          </w:tcPr>
          <w:p w:rsidR="00BD1C72" w:rsidRPr="00A1781D" w:rsidRDefault="00BD1C72" w:rsidP="00BD1C72">
            <w:pPr>
              <w:jc w:val="center"/>
              <w:rPr>
                <w:sz w:val="18"/>
                <w:szCs w:val="18"/>
              </w:rPr>
            </w:pPr>
            <w:r>
              <w:rPr>
                <w:sz w:val="18"/>
                <w:szCs w:val="18"/>
              </w:rPr>
              <w:t>28.1</w:t>
            </w:r>
          </w:p>
        </w:tc>
        <w:tc>
          <w:tcPr>
            <w:tcW w:w="1341" w:type="dxa"/>
            <w:tcBorders>
              <w:top w:val="single" w:sz="4" w:space="0" w:color="auto"/>
              <w:left w:val="single" w:sz="4" w:space="0" w:color="auto"/>
              <w:bottom w:val="single" w:sz="4" w:space="0" w:color="auto"/>
              <w:right w:val="single" w:sz="4" w:space="0" w:color="auto"/>
            </w:tcBorders>
          </w:tcPr>
          <w:p w:rsidR="00BD1C72" w:rsidRPr="00A1781D" w:rsidRDefault="00BD1C72" w:rsidP="00A04390">
            <w:pPr>
              <w:jc w:val="both"/>
              <w:rPr>
                <w:sz w:val="18"/>
                <w:szCs w:val="18"/>
              </w:rPr>
            </w:pPr>
            <w:r>
              <w:rPr>
                <w:sz w:val="18"/>
                <w:szCs w:val="18"/>
              </w:rPr>
              <w:t>2</w:t>
            </w:r>
            <w:r w:rsidR="00A04390">
              <w:rPr>
                <w:sz w:val="18"/>
                <w:szCs w:val="18"/>
              </w:rPr>
              <w:t>9</w:t>
            </w:r>
            <w:r>
              <w:rPr>
                <w:sz w:val="18"/>
                <w:szCs w:val="18"/>
              </w:rPr>
              <w:t>0</w:t>
            </w:r>
          </w:p>
        </w:tc>
        <w:tc>
          <w:tcPr>
            <w:tcW w:w="1088" w:type="dxa"/>
            <w:tcBorders>
              <w:top w:val="single" w:sz="4" w:space="0" w:color="auto"/>
              <w:left w:val="single" w:sz="4" w:space="0" w:color="auto"/>
              <w:bottom w:val="single" w:sz="4" w:space="0" w:color="auto"/>
              <w:right w:val="single" w:sz="4" w:space="0" w:color="auto"/>
            </w:tcBorders>
          </w:tcPr>
          <w:p w:rsidR="00BD1C72" w:rsidRPr="00A1781D" w:rsidRDefault="00A341B7" w:rsidP="00BD1C72">
            <w:pPr>
              <w:jc w:val="center"/>
              <w:rPr>
                <w:sz w:val="18"/>
                <w:szCs w:val="18"/>
              </w:rPr>
            </w:pPr>
            <w:r>
              <w:rPr>
                <w:sz w:val="18"/>
                <w:szCs w:val="18"/>
              </w:rPr>
              <w:t xml:space="preserve">с </w:t>
            </w:r>
            <w:r w:rsidR="00A04390">
              <w:rPr>
                <w:sz w:val="18"/>
                <w:szCs w:val="18"/>
              </w:rPr>
              <w:t>4</w:t>
            </w:r>
            <w:r>
              <w:rPr>
                <w:sz w:val="18"/>
                <w:szCs w:val="18"/>
              </w:rPr>
              <w:t xml:space="preserve"> по </w:t>
            </w:r>
            <w:r w:rsidR="00BD1C72" w:rsidRPr="00A1781D">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BD1C72" w:rsidRPr="00A1781D" w:rsidRDefault="00BD1C72" w:rsidP="00BD1C72">
            <w:pPr>
              <w:jc w:val="center"/>
              <w:rPr>
                <w:sz w:val="18"/>
                <w:szCs w:val="18"/>
              </w:rPr>
            </w:pPr>
            <w:r w:rsidRPr="00A1781D">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BD1C72" w:rsidRPr="00A1781D" w:rsidRDefault="00BD1C72" w:rsidP="00A04390">
            <w:pPr>
              <w:jc w:val="center"/>
              <w:rPr>
                <w:sz w:val="18"/>
                <w:szCs w:val="18"/>
              </w:rPr>
            </w:pPr>
            <w:r w:rsidRPr="009C1161">
              <w:rPr>
                <w:sz w:val="18"/>
                <w:szCs w:val="18"/>
              </w:rPr>
              <w:t>2</w:t>
            </w:r>
            <w:r w:rsidR="00A04390">
              <w:rPr>
                <w:sz w:val="18"/>
                <w:szCs w:val="18"/>
              </w:rPr>
              <w:t>9</w:t>
            </w:r>
            <w:r w:rsidRPr="009C1161">
              <w:rPr>
                <w:sz w:val="18"/>
                <w:szCs w:val="18"/>
              </w:rPr>
              <w:t>1 + 2</w:t>
            </w:r>
            <w:r w:rsidR="00A04390">
              <w:rPr>
                <w:sz w:val="18"/>
                <w:szCs w:val="18"/>
              </w:rPr>
              <w:t>9</w:t>
            </w:r>
            <w:r w:rsidRPr="009C1161">
              <w:rPr>
                <w:sz w:val="18"/>
                <w:szCs w:val="18"/>
              </w:rPr>
              <w:t>2 + 2</w:t>
            </w:r>
            <w:r w:rsidR="00A04390">
              <w:rPr>
                <w:sz w:val="18"/>
                <w:szCs w:val="18"/>
              </w:rPr>
              <w:t>9</w:t>
            </w:r>
            <w:r w:rsidRPr="009C1161">
              <w:rPr>
                <w:sz w:val="18"/>
                <w:szCs w:val="18"/>
              </w:rPr>
              <w:t>3 + 2</w:t>
            </w:r>
            <w:r w:rsidR="00A04390">
              <w:rPr>
                <w:sz w:val="18"/>
                <w:szCs w:val="18"/>
              </w:rPr>
              <w:t>9</w:t>
            </w:r>
            <w:r w:rsidRPr="009C1161">
              <w:rPr>
                <w:sz w:val="18"/>
                <w:szCs w:val="18"/>
              </w:rPr>
              <w:t xml:space="preserve">4 </w:t>
            </w:r>
          </w:p>
        </w:tc>
        <w:tc>
          <w:tcPr>
            <w:tcW w:w="709" w:type="dxa"/>
            <w:tcBorders>
              <w:top w:val="single" w:sz="4" w:space="0" w:color="auto"/>
              <w:left w:val="single" w:sz="4" w:space="0" w:color="auto"/>
              <w:bottom w:val="single" w:sz="4" w:space="0" w:color="auto"/>
              <w:right w:val="single" w:sz="4" w:space="0" w:color="auto"/>
            </w:tcBorders>
          </w:tcPr>
          <w:p w:rsidR="00BD1C72" w:rsidRPr="00A1781D" w:rsidRDefault="00A341B7" w:rsidP="00BD1C72">
            <w:pPr>
              <w:jc w:val="center"/>
              <w:rPr>
                <w:sz w:val="18"/>
                <w:szCs w:val="18"/>
              </w:rPr>
            </w:pPr>
            <w:r>
              <w:rPr>
                <w:sz w:val="18"/>
                <w:szCs w:val="18"/>
              </w:rPr>
              <w:t xml:space="preserve">с </w:t>
            </w:r>
            <w:r w:rsidR="00A04390" w:rsidRPr="00783FF1">
              <w:rPr>
                <w:sz w:val="18"/>
                <w:szCs w:val="18"/>
                <w:lang w:val="en-US"/>
              </w:rPr>
              <w:t>4</w:t>
            </w:r>
            <w:r>
              <w:rPr>
                <w:sz w:val="18"/>
                <w:szCs w:val="18"/>
              </w:rPr>
              <w:t xml:space="preserve"> по </w:t>
            </w:r>
            <w:r w:rsidR="00A04390">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BD1C72" w:rsidRPr="00A1781D" w:rsidRDefault="00BD1C72" w:rsidP="002B4099">
            <w:pPr>
              <w:rPr>
                <w:sz w:val="18"/>
                <w:szCs w:val="18"/>
              </w:rPr>
            </w:pPr>
            <w:r w:rsidRPr="0063401E">
              <w:rPr>
                <w:sz w:val="18"/>
                <w:szCs w:val="18"/>
              </w:rPr>
              <w:t>Стр.2</w:t>
            </w:r>
            <w:r w:rsidR="00A04390">
              <w:rPr>
                <w:sz w:val="18"/>
                <w:szCs w:val="18"/>
              </w:rPr>
              <w:t>9</w:t>
            </w:r>
            <w:r w:rsidRPr="0063401E">
              <w:rPr>
                <w:sz w:val="18"/>
                <w:szCs w:val="18"/>
              </w:rPr>
              <w:t>0 &lt;&gt; Стр. 2</w:t>
            </w:r>
            <w:r w:rsidR="00A04390">
              <w:rPr>
                <w:sz w:val="18"/>
                <w:szCs w:val="18"/>
              </w:rPr>
              <w:t>9</w:t>
            </w:r>
            <w:r w:rsidRPr="0063401E">
              <w:rPr>
                <w:sz w:val="18"/>
                <w:szCs w:val="18"/>
              </w:rPr>
              <w:t>1 + Стр.2</w:t>
            </w:r>
            <w:r w:rsidR="00A04390">
              <w:rPr>
                <w:sz w:val="18"/>
                <w:szCs w:val="18"/>
              </w:rPr>
              <w:t>9</w:t>
            </w:r>
            <w:r w:rsidRPr="0063401E">
              <w:rPr>
                <w:sz w:val="18"/>
                <w:szCs w:val="18"/>
              </w:rPr>
              <w:t>2 + Стр.2</w:t>
            </w:r>
            <w:r w:rsidR="00A04390">
              <w:rPr>
                <w:sz w:val="18"/>
                <w:szCs w:val="18"/>
              </w:rPr>
              <w:t>9</w:t>
            </w:r>
            <w:r w:rsidRPr="0063401E">
              <w:rPr>
                <w:sz w:val="18"/>
                <w:szCs w:val="18"/>
              </w:rPr>
              <w:t>3 + Стр.2</w:t>
            </w:r>
            <w:r w:rsidR="00A04390">
              <w:rPr>
                <w:sz w:val="18"/>
                <w:szCs w:val="18"/>
              </w:rPr>
              <w:t>9</w:t>
            </w:r>
            <w:r w:rsidRPr="0063401E">
              <w:rPr>
                <w:sz w:val="18"/>
                <w:szCs w:val="18"/>
              </w:rPr>
              <w:t>4</w:t>
            </w:r>
            <w:r>
              <w:rPr>
                <w:sz w:val="18"/>
                <w:szCs w:val="18"/>
              </w:rPr>
              <w:t xml:space="preserve"> –</w:t>
            </w:r>
            <w:r w:rsidRPr="0063401E">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BD1C72" w:rsidRPr="00A1781D" w:rsidRDefault="00BD1C72" w:rsidP="00BD1C72">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BD1C72" w:rsidRDefault="00BD1C72" w:rsidP="00BD1C72">
            <w:pPr>
              <w:rPr>
                <w:sz w:val="18"/>
                <w:szCs w:val="18"/>
              </w:rPr>
            </w:pPr>
            <w:r>
              <w:rPr>
                <w:sz w:val="18"/>
                <w:szCs w:val="18"/>
              </w:rPr>
              <w:t>ПБС,</w:t>
            </w:r>
          </w:p>
          <w:p w:rsidR="00BD1C72" w:rsidRDefault="00BD1C72" w:rsidP="00BD1C72">
            <w:pPr>
              <w:rPr>
                <w:sz w:val="18"/>
                <w:szCs w:val="18"/>
              </w:rPr>
            </w:pPr>
            <w:r>
              <w:rPr>
                <w:sz w:val="18"/>
                <w:szCs w:val="18"/>
              </w:rPr>
              <w:t xml:space="preserve">РБС, ГРБС </w:t>
            </w:r>
          </w:p>
        </w:tc>
      </w:tr>
      <w:tr w:rsidR="00A04390" w:rsidRPr="00A1781D" w:rsidTr="002D5965">
        <w:trPr>
          <w:trHeight w:val="720"/>
          <w:jc w:val="center"/>
        </w:trPr>
        <w:tc>
          <w:tcPr>
            <w:tcW w:w="543"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jc w:val="center"/>
              <w:rPr>
                <w:sz w:val="18"/>
                <w:szCs w:val="18"/>
              </w:rPr>
            </w:pPr>
            <w:r>
              <w:rPr>
                <w:sz w:val="18"/>
                <w:szCs w:val="18"/>
              </w:rPr>
              <w:t>28.2</w:t>
            </w:r>
          </w:p>
        </w:tc>
        <w:tc>
          <w:tcPr>
            <w:tcW w:w="1341"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jc w:val="both"/>
              <w:rPr>
                <w:sz w:val="18"/>
                <w:szCs w:val="18"/>
              </w:rPr>
            </w:pPr>
            <w:r>
              <w:rPr>
                <w:sz w:val="18"/>
                <w:szCs w:val="18"/>
              </w:rPr>
              <w:t>300</w:t>
            </w:r>
          </w:p>
        </w:tc>
        <w:tc>
          <w:tcPr>
            <w:tcW w:w="1088"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jc w:val="center"/>
              <w:rPr>
                <w:sz w:val="18"/>
                <w:szCs w:val="18"/>
              </w:rPr>
            </w:pPr>
            <w:r>
              <w:rPr>
                <w:sz w:val="18"/>
                <w:szCs w:val="18"/>
              </w:rPr>
              <w:t xml:space="preserve">4, </w:t>
            </w:r>
            <w:r w:rsidR="00A341B7">
              <w:rPr>
                <w:sz w:val="18"/>
                <w:szCs w:val="18"/>
              </w:rPr>
              <w:t xml:space="preserve">с </w:t>
            </w:r>
            <w:r>
              <w:rPr>
                <w:sz w:val="18"/>
                <w:szCs w:val="18"/>
              </w:rPr>
              <w:t>8</w:t>
            </w:r>
            <w:r w:rsidR="00A341B7">
              <w:rPr>
                <w:sz w:val="18"/>
                <w:szCs w:val="18"/>
              </w:rPr>
              <w:t xml:space="preserve"> по </w:t>
            </w:r>
            <w:r w:rsidRPr="00A1781D">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jc w:val="center"/>
              <w:rPr>
                <w:sz w:val="18"/>
                <w:szCs w:val="18"/>
              </w:rPr>
            </w:pPr>
            <w:r w:rsidRPr="00A1781D">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jc w:val="center"/>
              <w:rPr>
                <w:sz w:val="18"/>
                <w:szCs w:val="18"/>
              </w:rPr>
            </w:pPr>
            <w:r>
              <w:rPr>
                <w:sz w:val="18"/>
                <w:szCs w:val="18"/>
              </w:rPr>
              <w:t>30</w:t>
            </w:r>
            <w:r w:rsidRPr="009C1161">
              <w:rPr>
                <w:sz w:val="18"/>
                <w:szCs w:val="18"/>
              </w:rPr>
              <w:t xml:space="preserve">1 + </w:t>
            </w:r>
            <w:r>
              <w:rPr>
                <w:sz w:val="18"/>
                <w:szCs w:val="18"/>
              </w:rPr>
              <w:t>30</w:t>
            </w:r>
            <w:r w:rsidRPr="009C1161">
              <w:rPr>
                <w:sz w:val="18"/>
                <w:szCs w:val="18"/>
              </w:rPr>
              <w:t xml:space="preserve">2 + </w:t>
            </w:r>
            <w:r>
              <w:rPr>
                <w:sz w:val="18"/>
                <w:szCs w:val="18"/>
              </w:rPr>
              <w:t>30</w:t>
            </w:r>
            <w:r w:rsidRPr="009C1161">
              <w:rPr>
                <w:sz w:val="18"/>
                <w:szCs w:val="18"/>
              </w:rPr>
              <w:t xml:space="preserve">3 + </w:t>
            </w:r>
            <w:r>
              <w:rPr>
                <w:sz w:val="18"/>
                <w:szCs w:val="18"/>
              </w:rPr>
              <w:t>30</w:t>
            </w:r>
            <w:r w:rsidRPr="009C1161">
              <w:rPr>
                <w:sz w:val="18"/>
                <w:szCs w:val="18"/>
              </w:rPr>
              <w:t xml:space="preserve">4 </w:t>
            </w:r>
          </w:p>
        </w:tc>
        <w:tc>
          <w:tcPr>
            <w:tcW w:w="709" w:type="dxa"/>
            <w:tcBorders>
              <w:top w:val="single" w:sz="4" w:space="0" w:color="auto"/>
              <w:left w:val="single" w:sz="4" w:space="0" w:color="auto"/>
              <w:bottom w:val="single" w:sz="4" w:space="0" w:color="auto"/>
              <w:right w:val="single" w:sz="4" w:space="0" w:color="auto"/>
            </w:tcBorders>
          </w:tcPr>
          <w:p w:rsidR="00A04390" w:rsidRPr="00A04390" w:rsidRDefault="00A04390" w:rsidP="00A04390">
            <w:pPr>
              <w:jc w:val="center"/>
              <w:rPr>
                <w:sz w:val="18"/>
                <w:szCs w:val="18"/>
                <w:lang w:val="en-US"/>
              </w:rPr>
            </w:pPr>
            <w:r w:rsidRPr="00783FF1">
              <w:rPr>
                <w:sz w:val="18"/>
                <w:szCs w:val="18"/>
                <w:lang w:val="en-US"/>
              </w:rPr>
              <w:t>4</w:t>
            </w:r>
            <w:r>
              <w:rPr>
                <w:sz w:val="18"/>
                <w:szCs w:val="18"/>
              </w:rPr>
              <w:t xml:space="preserve">, </w:t>
            </w:r>
            <w:r w:rsidR="00A341B7">
              <w:rPr>
                <w:sz w:val="18"/>
                <w:szCs w:val="18"/>
              </w:rPr>
              <w:t xml:space="preserve">с </w:t>
            </w:r>
            <w:r>
              <w:rPr>
                <w:sz w:val="18"/>
                <w:szCs w:val="18"/>
              </w:rPr>
              <w:t>8</w:t>
            </w:r>
            <w:r w:rsidR="00A341B7">
              <w:rPr>
                <w:sz w:val="18"/>
                <w:szCs w:val="18"/>
              </w:rPr>
              <w:t xml:space="preserve"> по </w:t>
            </w:r>
            <w:r w:rsidRPr="00A04390">
              <w:rPr>
                <w:sz w:val="18"/>
                <w:szCs w:val="18"/>
                <w:lang w:val="en-US"/>
              </w:rPr>
              <w:t xml:space="preserve">11 </w:t>
            </w:r>
            <w:proofErr w:type="spellStart"/>
            <w:r w:rsidRPr="00A04390">
              <w:rPr>
                <w:sz w:val="18"/>
                <w:szCs w:val="18"/>
                <w:lang w:val="en-US"/>
              </w:rPr>
              <w:t>соответственно</w:t>
            </w:r>
            <w:proofErr w:type="spellEnd"/>
          </w:p>
        </w:tc>
        <w:tc>
          <w:tcPr>
            <w:tcW w:w="2979" w:type="dxa"/>
            <w:tcBorders>
              <w:top w:val="single" w:sz="4" w:space="0" w:color="auto"/>
              <w:left w:val="single" w:sz="4" w:space="0" w:color="auto"/>
              <w:bottom w:val="single" w:sz="4" w:space="0" w:color="auto"/>
              <w:right w:val="single" w:sz="4" w:space="0" w:color="auto"/>
            </w:tcBorders>
          </w:tcPr>
          <w:p w:rsidR="00A04390" w:rsidRPr="00A1781D" w:rsidRDefault="00A04390" w:rsidP="002B4099">
            <w:pPr>
              <w:rPr>
                <w:sz w:val="18"/>
                <w:szCs w:val="18"/>
              </w:rPr>
            </w:pPr>
            <w:r w:rsidRPr="0063401E">
              <w:rPr>
                <w:sz w:val="18"/>
                <w:szCs w:val="18"/>
              </w:rPr>
              <w:t>Стр.</w:t>
            </w:r>
            <w:r>
              <w:rPr>
                <w:sz w:val="18"/>
                <w:szCs w:val="18"/>
              </w:rPr>
              <w:t>30</w:t>
            </w:r>
            <w:r w:rsidRPr="0063401E">
              <w:rPr>
                <w:sz w:val="18"/>
                <w:szCs w:val="18"/>
              </w:rPr>
              <w:t xml:space="preserve">0 &lt;&gt; Стр. </w:t>
            </w:r>
            <w:r>
              <w:rPr>
                <w:sz w:val="18"/>
                <w:szCs w:val="18"/>
              </w:rPr>
              <w:t>30</w:t>
            </w:r>
            <w:r w:rsidRPr="0063401E">
              <w:rPr>
                <w:sz w:val="18"/>
                <w:szCs w:val="18"/>
              </w:rPr>
              <w:t>1 + Стр.</w:t>
            </w:r>
            <w:r>
              <w:rPr>
                <w:sz w:val="18"/>
                <w:szCs w:val="18"/>
              </w:rPr>
              <w:t>30</w:t>
            </w:r>
            <w:r w:rsidRPr="0063401E">
              <w:rPr>
                <w:sz w:val="18"/>
                <w:szCs w:val="18"/>
              </w:rPr>
              <w:t>2 + Стр.</w:t>
            </w:r>
            <w:r>
              <w:rPr>
                <w:sz w:val="18"/>
                <w:szCs w:val="18"/>
              </w:rPr>
              <w:t>30</w:t>
            </w:r>
            <w:r w:rsidRPr="0063401E">
              <w:rPr>
                <w:sz w:val="18"/>
                <w:szCs w:val="18"/>
              </w:rPr>
              <w:t>3 + Стр.</w:t>
            </w:r>
            <w:r>
              <w:rPr>
                <w:sz w:val="18"/>
                <w:szCs w:val="18"/>
              </w:rPr>
              <w:t>30</w:t>
            </w:r>
            <w:r w:rsidRPr="0063401E">
              <w:rPr>
                <w:sz w:val="18"/>
                <w:szCs w:val="18"/>
              </w:rPr>
              <w:t>4</w:t>
            </w:r>
            <w:r>
              <w:rPr>
                <w:sz w:val="18"/>
                <w:szCs w:val="18"/>
              </w:rPr>
              <w:t xml:space="preserve"> –</w:t>
            </w:r>
            <w:r w:rsidRPr="0063401E">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A04390" w:rsidRDefault="00A04390" w:rsidP="00A04390">
            <w:pPr>
              <w:rPr>
                <w:sz w:val="18"/>
                <w:szCs w:val="18"/>
              </w:rPr>
            </w:pPr>
            <w:r>
              <w:rPr>
                <w:sz w:val="18"/>
                <w:szCs w:val="18"/>
              </w:rPr>
              <w:t>ПБС,</w:t>
            </w:r>
          </w:p>
          <w:p w:rsidR="00A04390" w:rsidRDefault="00A04390" w:rsidP="00A04390">
            <w:pPr>
              <w:rPr>
                <w:sz w:val="18"/>
                <w:szCs w:val="18"/>
              </w:rPr>
            </w:pPr>
            <w:r>
              <w:rPr>
                <w:sz w:val="18"/>
                <w:szCs w:val="18"/>
              </w:rPr>
              <w:t xml:space="preserve">РБС, ГРБС </w:t>
            </w:r>
          </w:p>
        </w:tc>
      </w:tr>
      <w:tr w:rsidR="00A04390" w:rsidRPr="00A1781D" w:rsidTr="002D5965">
        <w:trPr>
          <w:trHeight w:val="720"/>
          <w:jc w:val="center"/>
        </w:trPr>
        <w:tc>
          <w:tcPr>
            <w:tcW w:w="543"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jc w:val="center"/>
              <w:rPr>
                <w:sz w:val="18"/>
                <w:szCs w:val="18"/>
              </w:rPr>
            </w:pPr>
            <w:r>
              <w:rPr>
                <w:sz w:val="18"/>
                <w:szCs w:val="18"/>
              </w:rPr>
              <w:t>28.3</w:t>
            </w:r>
          </w:p>
        </w:tc>
        <w:tc>
          <w:tcPr>
            <w:tcW w:w="1341"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jc w:val="both"/>
              <w:rPr>
                <w:sz w:val="18"/>
                <w:szCs w:val="18"/>
              </w:rPr>
            </w:pPr>
            <w:r>
              <w:rPr>
                <w:sz w:val="18"/>
                <w:szCs w:val="18"/>
              </w:rPr>
              <w:t>540</w:t>
            </w:r>
          </w:p>
        </w:tc>
        <w:tc>
          <w:tcPr>
            <w:tcW w:w="1088" w:type="dxa"/>
            <w:tcBorders>
              <w:top w:val="single" w:sz="4" w:space="0" w:color="auto"/>
              <w:left w:val="single" w:sz="4" w:space="0" w:color="auto"/>
              <w:bottom w:val="single" w:sz="4" w:space="0" w:color="auto"/>
              <w:right w:val="single" w:sz="4" w:space="0" w:color="auto"/>
            </w:tcBorders>
          </w:tcPr>
          <w:p w:rsidR="00A04390" w:rsidRPr="00A1781D" w:rsidRDefault="00A341B7" w:rsidP="00A04390">
            <w:pPr>
              <w:jc w:val="center"/>
              <w:rPr>
                <w:sz w:val="18"/>
                <w:szCs w:val="18"/>
              </w:rPr>
            </w:pPr>
            <w:r>
              <w:rPr>
                <w:sz w:val="18"/>
                <w:szCs w:val="18"/>
              </w:rPr>
              <w:t xml:space="preserve">с </w:t>
            </w:r>
            <w:r w:rsidR="00A04390">
              <w:rPr>
                <w:sz w:val="18"/>
                <w:szCs w:val="18"/>
              </w:rPr>
              <w:t>4</w:t>
            </w:r>
            <w:r>
              <w:rPr>
                <w:sz w:val="18"/>
                <w:szCs w:val="18"/>
              </w:rPr>
              <w:t xml:space="preserve"> по </w:t>
            </w:r>
            <w:r w:rsidR="00A04390" w:rsidRPr="00A1781D">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jc w:val="center"/>
              <w:rPr>
                <w:sz w:val="18"/>
                <w:szCs w:val="18"/>
              </w:rPr>
            </w:pPr>
            <w:r w:rsidRPr="00A1781D">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jc w:val="center"/>
              <w:rPr>
                <w:sz w:val="18"/>
                <w:szCs w:val="18"/>
              </w:rPr>
            </w:pPr>
            <w:r>
              <w:rPr>
                <w:sz w:val="18"/>
                <w:szCs w:val="18"/>
              </w:rPr>
              <w:t>54</w:t>
            </w:r>
            <w:r w:rsidRPr="009C1161">
              <w:rPr>
                <w:sz w:val="18"/>
                <w:szCs w:val="18"/>
              </w:rPr>
              <w:t xml:space="preserve">1 + </w:t>
            </w:r>
            <w:r>
              <w:rPr>
                <w:sz w:val="18"/>
                <w:szCs w:val="18"/>
              </w:rPr>
              <w:t>54</w:t>
            </w:r>
            <w:r w:rsidRPr="009C1161">
              <w:rPr>
                <w:sz w:val="18"/>
                <w:szCs w:val="18"/>
              </w:rPr>
              <w:t xml:space="preserve">2 + </w:t>
            </w:r>
            <w:r>
              <w:rPr>
                <w:sz w:val="18"/>
                <w:szCs w:val="18"/>
              </w:rPr>
              <w:t>54</w:t>
            </w:r>
            <w:r w:rsidRPr="009C1161">
              <w:rPr>
                <w:sz w:val="18"/>
                <w:szCs w:val="18"/>
              </w:rPr>
              <w:t xml:space="preserve">3 + </w:t>
            </w:r>
            <w:r>
              <w:rPr>
                <w:sz w:val="18"/>
                <w:szCs w:val="18"/>
              </w:rPr>
              <w:t>54</w:t>
            </w:r>
            <w:r w:rsidRPr="009C1161">
              <w:rPr>
                <w:sz w:val="18"/>
                <w:szCs w:val="18"/>
              </w:rPr>
              <w:t xml:space="preserve">4 </w:t>
            </w:r>
          </w:p>
        </w:tc>
        <w:tc>
          <w:tcPr>
            <w:tcW w:w="709" w:type="dxa"/>
            <w:tcBorders>
              <w:top w:val="single" w:sz="4" w:space="0" w:color="auto"/>
              <w:left w:val="single" w:sz="4" w:space="0" w:color="auto"/>
              <w:bottom w:val="single" w:sz="4" w:space="0" w:color="auto"/>
              <w:right w:val="single" w:sz="4" w:space="0" w:color="auto"/>
            </w:tcBorders>
          </w:tcPr>
          <w:p w:rsidR="00A04390" w:rsidRPr="00A04390" w:rsidRDefault="00A341B7" w:rsidP="00A04390">
            <w:pPr>
              <w:jc w:val="center"/>
              <w:rPr>
                <w:sz w:val="18"/>
                <w:szCs w:val="18"/>
                <w:lang w:val="en-US"/>
              </w:rPr>
            </w:pPr>
            <w:r>
              <w:rPr>
                <w:sz w:val="18"/>
                <w:szCs w:val="18"/>
              </w:rPr>
              <w:t xml:space="preserve">с </w:t>
            </w:r>
            <w:r w:rsidR="00A04390" w:rsidRPr="00783FF1">
              <w:rPr>
                <w:sz w:val="18"/>
                <w:szCs w:val="18"/>
                <w:lang w:val="en-US"/>
              </w:rPr>
              <w:t>4</w:t>
            </w:r>
            <w:r>
              <w:rPr>
                <w:sz w:val="18"/>
                <w:szCs w:val="18"/>
              </w:rPr>
              <w:t xml:space="preserve"> по </w:t>
            </w:r>
            <w:r w:rsidR="00A04390" w:rsidRPr="00A04390">
              <w:rPr>
                <w:sz w:val="18"/>
                <w:szCs w:val="18"/>
                <w:lang w:val="en-US"/>
              </w:rPr>
              <w:t xml:space="preserve">11 </w:t>
            </w:r>
            <w:proofErr w:type="spellStart"/>
            <w:r w:rsidR="00A04390" w:rsidRPr="00A04390">
              <w:rPr>
                <w:sz w:val="18"/>
                <w:szCs w:val="18"/>
                <w:lang w:val="en-US"/>
              </w:rPr>
              <w:t>соотв</w:t>
            </w:r>
            <w:r w:rsidR="00A04390" w:rsidRPr="00A04390">
              <w:rPr>
                <w:sz w:val="18"/>
                <w:szCs w:val="18"/>
                <w:lang w:val="en-US"/>
              </w:rPr>
              <w:lastRenderedPageBreak/>
              <w:t>етственно</w:t>
            </w:r>
            <w:proofErr w:type="spellEnd"/>
          </w:p>
        </w:tc>
        <w:tc>
          <w:tcPr>
            <w:tcW w:w="2979" w:type="dxa"/>
            <w:tcBorders>
              <w:top w:val="single" w:sz="4" w:space="0" w:color="auto"/>
              <w:left w:val="single" w:sz="4" w:space="0" w:color="auto"/>
              <w:bottom w:val="single" w:sz="4" w:space="0" w:color="auto"/>
              <w:right w:val="single" w:sz="4" w:space="0" w:color="auto"/>
            </w:tcBorders>
          </w:tcPr>
          <w:p w:rsidR="00A04390" w:rsidRPr="00A1781D" w:rsidRDefault="00A04390" w:rsidP="002B4099">
            <w:pPr>
              <w:rPr>
                <w:sz w:val="18"/>
                <w:szCs w:val="18"/>
              </w:rPr>
            </w:pPr>
            <w:r w:rsidRPr="0063401E">
              <w:rPr>
                <w:sz w:val="18"/>
                <w:szCs w:val="18"/>
              </w:rPr>
              <w:lastRenderedPageBreak/>
              <w:t>Стр.</w:t>
            </w:r>
            <w:r>
              <w:rPr>
                <w:sz w:val="18"/>
                <w:szCs w:val="18"/>
              </w:rPr>
              <w:t>54</w:t>
            </w:r>
            <w:r w:rsidRPr="0063401E">
              <w:rPr>
                <w:sz w:val="18"/>
                <w:szCs w:val="18"/>
              </w:rPr>
              <w:t xml:space="preserve">0 &lt;&gt; Стр. </w:t>
            </w:r>
            <w:r>
              <w:rPr>
                <w:sz w:val="18"/>
                <w:szCs w:val="18"/>
              </w:rPr>
              <w:t>54</w:t>
            </w:r>
            <w:r w:rsidRPr="0063401E">
              <w:rPr>
                <w:sz w:val="18"/>
                <w:szCs w:val="18"/>
              </w:rPr>
              <w:t>1 + Стр.</w:t>
            </w:r>
            <w:r>
              <w:rPr>
                <w:sz w:val="18"/>
                <w:szCs w:val="18"/>
              </w:rPr>
              <w:t>54</w:t>
            </w:r>
            <w:r w:rsidRPr="0063401E">
              <w:rPr>
                <w:sz w:val="18"/>
                <w:szCs w:val="18"/>
              </w:rPr>
              <w:t>2 + Стр.</w:t>
            </w:r>
            <w:r>
              <w:rPr>
                <w:sz w:val="18"/>
                <w:szCs w:val="18"/>
              </w:rPr>
              <w:t>54</w:t>
            </w:r>
            <w:r w:rsidRPr="0063401E">
              <w:rPr>
                <w:sz w:val="18"/>
                <w:szCs w:val="18"/>
              </w:rPr>
              <w:t>3 + Стр.</w:t>
            </w:r>
            <w:r>
              <w:rPr>
                <w:sz w:val="18"/>
                <w:szCs w:val="18"/>
              </w:rPr>
              <w:t>54</w:t>
            </w:r>
            <w:r w:rsidRPr="0063401E">
              <w:rPr>
                <w:sz w:val="18"/>
                <w:szCs w:val="18"/>
              </w:rPr>
              <w:t xml:space="preserve">4 </w:t>
            </w:r>
            <w:r>
              <w:rPr>
                <w:sz w:val="18"/>
                <w:szCs w:val="18"/>
              </w:rPr>
              <w:t>–</w:t>
            </w:r>
            <w:r w:rsidRPr="0063401E">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A04390" w:rsidRPr="00A1781D" w:rsidRDefault="00A04390" w:rsidP="00A0439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A04390" w:rsidRDefault="00A04390" w:rsidP="00A04390">
            <w:pPr>
              <w:rPr>
                <w:sz w:val="18"/>
                <w:szCs w:val="18"/>
              </w:rPr>
            </w:pPr>
            <w:r>
              <w:rPr>
                <w:sz w:val="18"/>
                <w:szCs w:val="18"/>
              </w:rPr>
              <w:t>ПБС,</w:t>
            </w:r>
          </w:p>
          <w:p w:rsidR="00A04390" w:rsidRDefault="00A04390" w:rsidP="00A04390">
            <w:pPr>
              <w:rPr>
                <w:sz w:val="18"/>
                <w:szCs w:val="18"/>
              </w:rPr>
            </w:pPr>
            <w:r>
              <w:rPr>
                <w:sz w:val="18"/>
                <w:szCs w:val="18"/>
              </w:rPr>
              <w:t xml:space="preserve">РБС, ГРБС </w:t>
            </w:r>
          </w:p>
        </w:tc>
      </w:tr>
      <w:tr w:rsidR="006847AC" w:rsidRPr="00A1781D" w:rsidTr="002D5965">
        <w:trPr>
          <w:trHeight w:val="628"/>
          <w:jc w:val="center"/>
        </w:trPr>
        <w:tc>
          <w:tcPr>
            <w:tcW w:w="543" w:type="dxa"/>
          </w:tcPr>
          <w:p w:rsidR="006847AC" w:rsidRPr="00734E55" w:rsidRDefault="006847AC" w:rsidP="005A55B6">
            <w:pPr>
              <w:jc w:val="center"/>
              <w:rPr>
                <w:sz w:val="18"/>
                <w:szCs w:val="18"/>
              </w:rPr>
            </w:pPr>
            <w:r w:rsidRPr="00776932">
              <w:rPr>
                <w:color w:val="000000"/>
                <w:sz w:val="18"/>
                <w:szCs w:val="18"/>
              </w:rPr>
              <w:lastRenderedPageBreak/>
              <w:t>29</w:t>
            </w:r>
          </w:p>
        </w:tc>
        <w:tc>
          <w:tcPr>
            <w:tcW w:w="1341" w:type="dxa"/>
          </w:tcPr>
          <w:p w:rsidR="006847AC" w:rsidRPr="00DE2634" w:rsidRDefault="002D5965" w:rsidP="0015037A">
            <w:pPr>
              <w:jc w:val="both"/>
              <w:rPr>
                <w:sz w:val="18"/>
                <w:szCs w:val="18"/>
              </w:rPr>
            </w:pPr>
            <w:r w:rsidRPr="002D5965">
              <w:rPr>
                <w:sz w:val="18"/>
                <w:szCs w:val="18"/>
              </w:rPr>
              <w:t xml:space="preserve">060 - 068, 130, 160 - 163, </w:t>
            </w:r>
            <w:r w:rsidR="0015037A">
              <w:rPr>
                <w:sz w:val="18"/>
                <w:szCs w:val="18"/>
              </w:rPr>
              <w:t xml:space="preserve">255, </w:t>
            </w:r>
            <w:r w:rsidRPr="002D5965">
              <w:rPr>
                <w:sz w:val="18"/>
                <w:szCs w:val="18"/>
              </w:rPr>
              <w:t>280, 310, 340, 420, 470, 480, 505, 515, 525, 535</w:t>
            </w:r>
          </w:p>
        </w:tc>
        <w:tc>
          <w:tcPr>
            <w:tcW w:w="1088" w:type="dxa"/>
          </w:tcPr>
          <w:p w:rsidR="006847AC" w:rsidRPr="00DE2634" w:rsidRDefault="006847AC" w:rsidP="00333983">
            <w:pPr>
              <w:jc w:val="center"/>
              <w:rPr>
                <w:sz w:val="18"/>
                <w:szCs w:val="18"/>
              </w:rPr>
            </w:pPr>
            <w:r>
              <w:rPr>
                <w:sz w:val="18"/>
                <w:szCs w:val="18"/>
              </w:rPr>
              <w:t>11</w:t>
            </w:r>
          </w:p>
        </w:tc>
        <w:tc>
          <w:tcPr>
            <w:tcW w:w="567" w:type="dxa"/>
          </w:tcPr>
          <w:p w:rsidR="006847AC" w:rsidRPr="00DE2634" w:rsidRDefault="006847AC" w:rsidP="00333983">
            <w:pPr>
              <w:jc w:val="center"/>
              <w:rPr>
                <w:sz w:val="18"/>
                <w:szCs w:val="18"/>
              </w:rPr>
            </w:pPr>
            <w:r>
              <w:rPr>
                <w:sz w:val="18"/>
                <w:szCs w:val="18"/>
              </w:rPr>
              <w:t>=</w:t>
            </w:r>
          </w:p>
        </w:tc>
        <w:tc>
          <w:tcPr>
            <w:tcW w:w="2126" w:type="dxa"/>
          </w:tcPr>
          <w:p w:rsidR="006847AC" w:rsidRPr="00DE2634" w:rsidRDefault="002D5965" w:rsidP="0015037A">
            <w:pPr>
              <w:jc w:val="center"/>
              <w:rPr>
                <w:sz w:val="18"/>
                <w:szCs w:val="18"/>
              </w:rPr>
            </w:pPr>
            <w:r w:rsidRPr="002D5965">
              <w:rPr>
                <w:sz w:val="18"/>
                <w:szCs w:val="18"/>
              </w:rPr>
              <w:t xml:space="preserve">060 - 068, 130, 160 - 163, </w:t>
            </w:r>
            <w:r w:rsidR="0015037A">
              <w:rPr>
                <w:sz w:val="18"/>
                <w:szCs w:val="18"/>
              </w:rPr>
              <w:t xml:space="preserve">255, </w:t>
            </w:r>
            <w:r w:rsidRPr="002D5965">
              <w:rPr>
                <w:sz w:val="18"/>
                <w:szCs w:val="18"/>
              </w:rPr>
              <w:t>280, 310, 340, 420, 470, 480, 505, 515, 525, 535</w:t>
            </w:r>
            <w:r>
              <w:rPr>
                <w:sz w:val="18"/>
                <w:szCs w:val="18"/>
              </w:rPr>
              <w:t xml:space="preserve"> соответственно</w:t>
            </w:r>
          </w:p>
        </w:tc>
        <w:tc>
          <w:tcPr>
            <w:tcW w:w="709" w:type="dxa"/>
          </w:tcPr>
          <w:p w:rsidR="006847AC" w:rsidRPr="00DE2634" w:rsidRDefault="006847AC" w:rsidP="00333983">
            <w:pPr>
              <w:jc w:val="center"/>
              <w:rPr>
                <w:sz w:val="18"/>
                <w:szCs w:val="18"/>
              </w:rPr>
            </w:pPr>
            <w:r>
              <w:rPr>
                <w:sz w:val="18"/>
                <w:szCs w:val="18"/>
              </w:rPr>
              <w:t>4+5+8</w:t>
            </w:r>
          </w:p>
        </w:tc>
        <w:tc>
          <w:tcPr>
            <w:tcW w:w="2979" w:type="dxa"/>
          </w:tcPr>
          <w:p w:rsidR="006847AC" w:rsidRPr="00DE2634" w:rsidRDefault="006847AC" w:rsidP="006847AC">
            <w:pPr>
              <w:rPr>
                <w:sz w:val="18"/>
                <w:szCs w:val="18"/>
              </w:rPr>
            </w:pPr>
            <w:r w:rsidRPr="00A1781D">
              <w:rPr>
                <w:sz w:val="18"/>
                <w:szCs w:val="18"/>
              </w:rPr>
              <w:t xml:space="preserve">Гр. 11 &lt;&gt; Гр.4 + Гр.5 </w:t>
            </w:r>
            <w:r>
              <w:rPr>
                <w:sz w:val="18"/>
                <w:szCs w:val="18"/>
              </w:rPr>
              <w:t>+</w:t>
            </w:r>
            <w:r w:rsidRPr="00A1781D">
              <w:rPr>
                <w:sz w:val="18"/>
                <w:szCs w:val="18"/>
              </w:rPr>
              <w:t xml:space="preserve"> Гр.8 – недопустимо</w:t>
            </w:r>
          </w:p>
        </w:tc>
        <w:tc>
          <w:tcPr>
            <w:tcW w:w="794" w:type="dxa"/>
          </w:tcPr>
          <w:p w:rsidR="006847AC" w:rsidRPr="00DE2634" w:rsidRDefault="006847AC" w:rsidP="00421CBD">
            <w:pPr>
              <w:rPr>
                <w:sz w:val="18"/>
                <w:szCs w:val="18"/>
              </w:rPr>
            </w:pPr>
            <w:r>
              <w:rPr>
                <w:sz w:val="18"/>
                <w:szCs w:val="18"/>
              </w:rPr>
              <w:t>Б</w:t>
            </w:r>
          </w:p>
        </w:tc>
        <w:tc>
          <w:tcPr>
            <w:tcW w:w="709" w:type="dxa"/>
          </w:tcPr>
          <w:p w:rsidR="006847AC" w:rsidRDefault="006847AC" w:rsidP="000C019E">
            <w:pPr>
              <w:rPr>
                <w:sz w:val="18"/>
                <w:szCs w:val="18"/>
              </w:rPr>
            </w:pPr>
            <w:r>
              <w:rPr>
                <w:sz w:val="18"/>
                <w:szCs w:val="18"/>
              </w:rPr>
              <w:t>ПБС,</w:t>
            </w:r>
          </w:p>
          <w:p w:rsidR="006847AC" w:rsidRDefault="006847AC" w:rsidP="000C019E">
            <w:pPr>
              <w:rPr>
                <w:sz w:val="18"/>
                <w:szCs w:val="18"/>
              </w:rPr>
            </w:pPr>
            <w:r>
              <w:rPr>
                <w:sz w:val="18"/>
                <w:szCs w:val="18"/>
              </w:rPr>
              <w:t xml:space="preserve">РБС, ГРБС </w:t>
            </w:r>
          </w:p>
        </w:tc>
      </w:tr>
      <w:tr w:rsidR="000113D3" w:rsidRPr="00A1781D" w:rsidTr="002D5965">
        <w:trPr>
          <w:trHeight w:val="628"/>
          <w:jc w:val="center"/>
        </w:trPr>
        <w:tc>
          <w:tcPr>
            <w:tcW w:w="543" w:type="dxa"/>
          </w:tcPr>
          <w:p w:rsidR="000113D3" w:rsidRPr="00776932" w:rsidRDefault="000113D3" w:rsidP="005A55B6">
            <w:pPr>
              <w:jc w:val="center"/>
              <w:rPr>
                <w:color w:val="000000"/>
                <w:sz w:val="18"/>
                <w:szCs w:val="18"/>
              </w:rPr>
            </w:pPr>
            <w:r>
              <w:rPr>
                <w:color w:val="000000"/>
                <w:sz w:val="18"/>
                <w:szCs w:val="18"/>
              </w:rPr>
              <w:t>30</w:t>
            </w:r>
          </w:p>
        </w:tc>
        <w:tc>
          <w:tcPr>
            <w:tcW w:w="1341" w:type="dxa"/>
          </w:tcPr>
          <w:p w:rsidR="000113D3" w:rsidRPr="00A1781D" w:rsidRDefault="000113D3" w:rsidP="00BE5263">
            <w:pPr>
              <w:jc w:val="both"/>
              <w:rPr>
                <w:sz w:val="18"/>
                <w:szCs w:val="18"/>
              </w:rPr>
            </w:pPr>
            <w:r>
              <w:rPr>
                <w:sz w:val="18"/>
                <w:szCs w:val="18"/>
              </w:rPr>
              <w:t xml:space="preserve">061-068, </w:t>
            </w:r>
            <w:r w:rsidR="00BE5263">
              <w:rPr>
                <w:sz w:val="18"/>
                <w:szCs w:val="18"/>
              </w:rPr>
              <w:t>130</w:t>
            </w:r>
            <w:r>
              <w:rPr>
                <w:sz w:val="18"/>
                <w:szCs w:val="18"/>
              </w:rPr>
              <w:t>, 161-163</w:t>
            </w:r>
            <w:r w:rsidR="00BE5263">
              <w:rPr>
                <w:sz w:val="18"/>
                <w:szCs w:val="18"/>
              </w:rPr>
              <w:t>, 280, 310</w:t>
            </w:r>
            <w:r w:rsidR="002D5965">
              <w:rPr>
                <w:sz w:val="18"/>
                <w:szCs w:val="18"/>
              </w:rPr>
              <w:t>, 340, 420, 470, 480, 505, 515, 525, 535</w:t>
            </w:r>
          </w:p>
        </w:tc>
        <w:tc>
          <w:tcPr>
            <w:tcW w:w="1088" w:type="dxa"/>
          </w:tcPr>
          <w:p w:rsidR="000113D3" w:rsidRDefault="00BE5263" w:rsidP="00333983">
            <w:pPr>
              <w:jc w:val="center"/>
              <w:rPr>
                <w:sz w:val="18"/>
                <w:szCs w:val="18"/>
              </w:rPr>
            </w:pPr>
            <w:r>
              <w:rPr>
                <w:sz w:val="18"/>
                <w:szCs w:val="18"/>
              </w:rPr>
              <w:t>8,9,10,11</w:t>
            </w:r>
          </w:p>
        </w:tc>
        <w:tc>
          <w:tcPr>
            <w:tcW w:w="567" w:type="dxa"/>
          </w:tcPr>
          <w:p w:rsidR="000113D3" w:rsidRDefault="000113D3" w:rsidP="00333983">
            <w:pPr>
              <w:jc w:val="center"/>
              <w:rPr>
                <w:sz w:val="18"/>
                <w:szCs w:val="18"/>
              </w:rPr>
            </w:pPr>
            <w:r>
              <w:rPr>
                <w:sz w:val="18"/>
                <w:szCs w:val="18"/>
              </w:rPr>
              <w:t>=0</w:t>
            </w:r>
          </w:p>
        </w:tc>
        <w:tc>
          <w:tcPr>
            <w:tcW w:w="2126" w:type="dxa"/>
          </w:tcPr>
          <w:p w:rsidR="000113D3" w:rsidRPr="00DE2634" w:rsidRDefault="000113D3" w:rsidP="00DE2634">
            <w:pPr>
              <w:jc w:val="center"/>
              <w:rPr>
                <w:sz w:val="18"/>
                <w:szCs w:val="18"/>
              </w:rPr>
            </w:pPr>
          </w:p>
        </w:tc>
        <w:tc>
          <w:tcPr>
            <w:tcW w:w="709" w:type="dxa"/>
          </w:tcPr>
          <w:p w:rsidR="000113D3" w:rsidRDefault="000113D3" w:rsidP="00333983">
            <w:pPr>
              <w:jc w:val="center"/>
              <w:rPr>
                <w:sz w:val="18"/>
                <w:szCs w:val="18"/>
              </w:rPr>
            </w:pPr>
          </w:p>
        </w:tc>
        <w:tc>
          <w:tcPr>
            <w:tcW w:w="2979" w:type="dxa"/>
          </w:tcPr>
          <w:p w:rsidR="000113D3" w:rsidRPr="00A1781D" w:rsidRDefault="000113D3" w:rsidP="006847AC">
            <w:pPr>
              <w:rPr>
                <w:sz w:val="18"/>
                <w:szCs w:val="18"/>
              </w:rPr>
            </w:pPr>
            <w:r>
              <w:rPr>
                <w:sz w:val="18"/>
                <w:szCs w:val="18"/>
              </w:rPr>
              <w:t>Показатель обесценения НФА требует подробного пояснения и согласования с организацией, принимающей отчетность</w:t>
            </w:r>
          </w:p>
        </w:tc>
        <w:tc>
          <w:tcPr>
            <w:tcW w:w="794" w:type="dxa"/>
          </w:tcPr>
          <w:p w:rsidR="000113D3" w:rsidRDefault="000113D3" w:rsidP="00421CBD">
            <w:pPr>
              <w:rPr>
                <w:sz w:val="18"/>
                <w:szCs w:val="18"/>
              </w:rPr>
            </w:pPr>
            <w:r>
              <w:rPr>
                <w:sz w:val="18"/>
                <w:szCs w:val="18"/>
              </w:rPr>
              <w:t>П</w:t>
            </w:r>
          </w:p>
        </w:tc>
        <w:tc>
          <w:tcPr>
            <w:tcW w:w="709" w:type="dxa"/>
          </w:tcPr>
          <w:p w:rsidR="000113D3" w:rsidRDefault="000113D3" w:rsidP="00083C47">
            <w:pPr>
              <w:rPr>
                <w:sz w:val="18"/>
                <w:szCs w:val="18"/>
              </w:rPr>
            </w:pPr>
            <w:r>
              <w:rPr>
                <w:sz w:val="18"/>
                <w:szCs w:val="18"/>
              </w:rPr>
              <w:t>ПБС,</w:t>
            </w:r>
          </w:p>
          <w:p w:rsidR="000113D3" w:rsidRDefault="000113D3" w:rsidP="000C019E">
            <w:pPr>
              <w:rPr>
                <w:sz w:val="18"/>
                <w:szCs w:val="18"/>
              </w:rPr>
            </w:pPr>
            <w:r>
              <w:rPr>
                <w:sz w:val="18"/>
                <w:szCs w:val="18"/>
              </w:rPr>
              <w:t xml:space="preserve">РБС, ГРБС </w:t>
            </w:r>
          </w:p>
        </w:tc>
      </w:tr>
      <w:tr w:rsidR="00D92F5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color w:val="000000"/>
                <w:sz w:val="18"/>
                <w:szCs w:val="18"/>
              </w:rPr>
            </w:pPr>
            <w:r>
              <w:rPr>
                <w:color w:val="000000"/>
                <w:sz w:val="18"/>
                <w:szCs w:val="18"/>
              </w:rPr>
              <w:t>31</w:t>
            </w:r>
          </w:p>
        </w:tc>
        <w:tc>
          <w:tcPr>
            <w:tcW w:w="1341"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both"/>
              <w:rPr>
                <w:sz w:val="18"/>
                <w:szCs w:val="18"/>
              </w:rPr>
            </w:pPr>
            <w:r>
              <w:rPr>
                <w:sz w:val="18"/>
                <w:szCs w:val="18"/>
              </w:rPr>
              <w:t>050+060</w:t>
            </w:r>
          </w:p>
        </w:tc>
        <w:tc>
          <w:tcPr>
            <w:tcW w:w="1088"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sidRPr="00D92F50">
              <w:rPr>
                <w:sz w:val="18"/>
                <w:szCs w:val="18"/>
              </w:rPr>
              <w:t>&lt;</w:t>
            </w:r>
            <w:r w:rsidRPr="00A1781D">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010</w:t>
            </w:r>
          </w:p>
        </w:tc>
        <w:tc>
          <w:tcPr>
            <w:tcW w:w="709"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sidRPr="00F0334B">
              <w:rPr>
                <w:sz w:val="18"/>
                <w:szCs w:val="18"/>
              </w:rPr>
              <w:t>Стр. 05</w:t>
            </w:r>
            <w:r>
              <w:rPr>
                <w:sz w:val="18"/>
                <w:szCs w:val="18"/>
              </w:rPr>
              <w:t>0</w:t>
            </w:r>
            <w:r w:rsidRPr="00F0334B">
              <w:rPr>
                <w:sz w:val="18"/>
                <w:szCs w:val="18"/>
              </w:rPr>
              <w:t xml:space="preserve"> + Стр. </w:t>
            </w:r>
            <w:proofErr w:type="gramStart"/>
            <w:r w:rsidRPr="00F0334B">
              <w:rPr>
                <w:sz w:val="18"/>
                <w:szCs w:val="18"/>
              </w:rPr>
              <w:t>06</w:t>
            </w:r>
            <w:r>
              <w:rPr>
                <w:sz w:val="18"/>
                <w:szCs w:val="18"/>
              </w:rPr>
              <w:t>0</w:t>
            </w:r>
            <w:r w:rsidRPr="00F0334B">
              <w:rPr>
                <w:sz w:val="18"/>
                <w:szCs w:val="18"/>
              </w:rPr>
              <w:t xml:space="preserve"> &gt;</w:t>
            </w:r>
            <w:proofErr w:type="gramEnd"/>
            <w:r w:rsidRPr="00F0334B">
              <w:rPr>
                <w:sz w:val="18"/>
                <w:szCs w:val="18"/>
              </w:rPr>
              <w:t xml:space="preserve"> Стр. 01</w:t>
            </w:r>
            <w:r>
              <w:rPr>
                <w:sz w:val="18"/>
                <w:szCs w:val="18"/>
              </w:rPr>
              <w:t>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92F50" w:rsidRDefault="00D92F50" w:rsidP="00D92F50">
            <w:pPr>
              <w:rPr>
                <w:sz w:val="18"/>
                <w:szCs w:val="18"/>
              </w:rPr>
            </w:pPr>
            <w:r>
              <w:rPr>
                <w:sz w:val="18"/>
                <w:szCs w:val="18"/>
              </w:rPr>
              <w:t>ПБС,</w:t>
            </w:r>
          </w:p>
          <w:p w:rsidR="00D92F50" w:rsidRDefault="00D92F50" w:rsidP="00D92F50">
            <w:pPr>
              <w:rPr>
                <w:sz w:val="18"/>
                <w:szCs w:val="18"/>
              </w:rPr>
            </w:pPr>
            <w:r>
              <w:rPr>
                <w:sz w:val="18"/>
                <w:szCs w:val="18"/>
              </w:rPr>
              <w:t xml:space="preserve">РБС, ГРБС </w:t>
            </w:r>
          </w:p>
        </w:tc>
      </w:tr>
      <w:tr w:rsidR="00BE5263"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BE5263" w:rsidRPr="00BE5263" w:rsidRDefault="00BE5263" w:rsidP="00BE5263">
            <w:pPr>
              <w:jc w:val="center"/>
              <w:rPr>
                <w:color w:val="000000"/>
                <w:sz w:val="18"/>
                <w:szCs w:val="18"/>
              </w:rPr>
            </w:pPr>
            <w:r>
              <w:rPr>
                <w:color w:val="000000"/>
                <w:sz w:val="18"/>
                <w:szCs w:val="18"/>
              </w:rPr>
              <w:t>31</w:t>
            </w:r>
            <w:r w:rsidR="00F0334B">
              <w:rPr>
                <w:color w:val="000000"/>
                <w:sz w:val="18"/>
                <w:szCs w:val="18"/>
              </w:rPr>
              <w:t>.1</w:t>
            </w:r>
          </w:p>
        </w:tc>
        <w:tc>
          <w:tcPr>
            <w:tcW w:w="1341" w:type="dxa"/>
            <w:tcBorders>
              <w:top w:val="single" w:sz="4" w:space="0" w:color="auto"/>
              <w:left w:val="single" w:sz="4" w:space="0" w:color="auto"/>
              <w:bottom w:val="single" w:sz="4" w:space="0" w:color="auto"/>
              <w:right w:val="single" w:sz="4" w:space="0" w:color="auto"/>
            </w:tcBorders>
          </w:tcPr>
          <w:p w:rsidR="00BE5263" w:rsidRPr="00A1781D" w:rsidRDefault="00F0334B" w:rsidP="00BE5263">
            <w:pPr>
              <w:jc w:val="both"/>
              <w:rPr>
                <w:sz w:val="18"/>
                <w:szCs w:val="18"/>
              </w:rPr>
            </w:pPr>
            <w:r>
              <w:rPr>
                <w:sz w:val="18"/>
                <w:szCs w:val="18"/>
              </w:rPr>
              <w:t>051+061</w:t>
            </w:r>
          </w:p>
        </w:tc>
        <w:tc>
          <w:tcPr>
            <w:tcW w:w="1088" w:type="dxa"/>
            <w:tcBorders>
              <w:top w:val="single" w:sz="4" w:space="0" w:color="auto"/>
              <w:left w:val="single" w:sz="4" w:space="0" w:color="auto"/>
              <w:bottom w:val="single" w:sz="4" w:space="0" w:color="auto"/>
              <w:right w:val="single" w:sz="4" w:space="0" w:color="auto"/>
            </w:tcBorders>
          </w:tcPr>
          <w:p w:rsidR="00BE5263" w:rsidRPr="00A1781D" w:rsidRDefault="00F0334B" w:rsidP="00BE5263">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BE5263" w:rsidRPr="00A1781D" w:rsidRDefault="00F0334B" w:rsidP="00BE5263">
            <w:pPr>
              <w:jc w:val="center"/>
              <w:rPr>
                <w:sz w:val="18"/>
                <w:szCs w:val="18"/>
              </w:rPr>
            </w:pPr>
            <w:r>
              <w:rPr>
                <w:sz w:val="18"/>
                <w:szCs w:val="18"/>
                <w:lang w:val="en-US"/>
              </w:rPr>
              <w:t>&lt;</w:t>
            </w:r>
            <w:r w:rsidR="00BE5263" w:rsidRPr="00A1781D">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BE5263" w:rsidRPr="00A1781D" w:rsidRDefault="00F0334B" w:rsidP="00BE5263">
            <w:pPr>
              <w:jc w:val="center"/>
              <w:rPr>
                <w:sz w:val="18"/>
                <w:szCs w:val="18"/>
              </w:rPr>
            </w:pPr>
            <w:r>
              <w:rPr>
                <w:sz w:val="18"/>
                <w:szCs w:val="18"/>
              </w:rPr>
              <w:t>011</w:t>
            </w:r>
          </w:p>
        </w:tc>
        <w:tc>
          <w:tcPr>
            <w:tcW w:w="709" w:type="dxa"/>
            <w:tcBorders>
              <w:top w:val="single" w:sz="4" w:space="0" w:color="auto"/>
              <w:left w:val="single" w:sz="4" w:space="0" w:color="auto"/>
              <w:bottom w:val="single" w:sz="4" w:space="0" w:color="auto"/>
              <w:right w:val="single" w:sz="4" w:space="0" w:color="auto"/>
            </w:tcBorders>
          </w:tcPr>
          <w:p w:rsidR="00BE5263" w:rsidRPr="00BE5263" w:rsidRDefault="00BE5263" w:rsidP="00F0334B">
            <w:pPr>
              <w:jc w:val="center"/>
              <w:rPr>
                <w:sz w:val="18"/>
                <w:szCs w:val="18"/>
              </w:rPr>
            </w:pPr>
            <w:r w:rsidRPr="00BE5263">
              <w:rPr>
                <w:sz w:val="18"/>
                <w:szCs w:val="18"/>
              </w:rPr>
              <w:t>4</w:t>
            </w:r>
            <w:r w:rsidR="00F0334B">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BE5263" w:rsidRPr="00A1781D" w:rsidRDefault="00F0334B" w:rsidP="00BE5263">
            <w:pPr>
              <w:rPr>
                <w:sz w:val="18"/>
                <w:szCs w:val="18"/>
              </w:rPr>
            </w:pPr>
            <w:r w:rsidRPr="00F0334B">
              <w:rPr>
                <w:sz w:val="18"/>
                <w:szCs w:val="18"/>
              </w:rPr>
              <w:t xml:space="preserve">Стр. 051 + Стр. </w:t>
            </w:r>
            <w:proofErr w:type="gramStart"/>
            <w:r w:rsidRPr="00F0334B">
              <w:rPr>
                <w:sz w:val="18"/>
                <w:szCs w:val="18"/>
              </w:rPr>
              <w:t>061 &gt;</w:t>
            </w:r>
            <w:proofErr w:type="gramEnd"/>
            <w:r w:rsidRPr="00F0334B">
              <w:rPr>
                <w:sz w:val="18"/>
                <w:szCs w:val="18"/>
              </w:rPr>
              <w:t xml:space="preserve"> Стр. 011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BE5263" w:rsidRPr="00A1781D" w:rsidRDefault="00BE5263" w:rsidP="00BE5263">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BE5263" w:rsidRDefault="00BE5263" w:rsidP="00BE5263">
            <w:pPr>
              <w:rPr>
                <w:sz w:val="18"/>
                <w:szCs w:val="18"/>
              </w:rPr>
            </w:pPr>
            <w:r>
              <w:rPr>
                <w:sz w:val="18"/>
                <w:szCs w:val="18"/>
              </w:rPr>
              <w:t>ПБС,</w:t>
            </w:r>
          </w:p>
          <w:p w:rsidR="00BE5263" w:rsidRDefault="00BE5263" w:rsidP="00BE5263">
            <w:pPr>
              <w:rPr>
                <w:sz w:val="18"/>
                <w:szCs w:val="18"/>
              </w:rPr>
            </w:pPr>
            <w:r>
              <w:rPr>
                <w:sz w:val="18"/>
                <w:szCs w:val="18"/>
              </w:rPr>
              <w:t xml:space="preserve">РБС, ГРБС </w:t>
            </w:r>
          </w:p>
        </w:tc>
      </w:tr>
      <w:tr w:rsidR="00F0334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color w:val="000000"/>
                <w:sz w:val="18"/>
                <w:szCs w:val="18"/>
              </w:rPr>
            </w:pPr>
            <w:r>
              <w:rPr>
                <w:color w:val="000000"/>
                <w:sz w:val="18"/>
                <w:szCs w:val="18"/>
              </w:rPr>
              <w:t>31.2</w:t>
            </w:r>
          </w:p>
        </w:tc>
        <w:tc>
          <w:tcPr>
            <w:tcW w:w="1341"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both"/>
              <w:rPr>
                <w:sz w:val="18"/>
                <w:szCs w:val="18"/>
              </w:rPr>
            </w:pPr>
            <w:r>
              <w:rPr>
                <w:sz w:val="18"/>
                <w:szCs w:val="18"/>
              </w:rPr>
              <w:t>052+062</w:t>
            </w:r>
          </w:p>
        </w:tc>
        <w:tc>
          <w:tcPr>
            <w:tcW w:w="1088"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0334B" w:rsidRPr="00F0334B" w:rsidRDefault="00F0334B" w:rsidP="00F0334B">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012</w:t>
            </w:r>
          </w:p>
        </w:tc>
        <w:tc>
          <w:tcPr>
            <w:tcW w:w="709"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sidRPr="00F0334B">
              <w:rPr>
                <w:sz w:val="18"/>
                <w:szCs w:val="18"/>
              </w:rPr>
              <w:t>Стр. 05</w:t>
            </w:r>
            <w:r>
              <w:rPr>
                <w:sz w:val="18"/>
                <w:szCs w:val="18"/>
              </w:rPr>
              <w:t>2</w:t>
            </w:r>
            <w:r w:rsidRPr="00F0334B">
              <w:rPr>
                <w:sz w:val="18"/>
                <w:szCs w:val="18"/>
              </w:rPr>
              <w:t xml:space="preserve"> + Стр. </w:t>
            </w:r>
            <w:proofErr w:type="gramStart"/>
            <w:r w:rsidRPr="00F0334B">
              <w:rPr>
                <w:sz w:val="18"/>
                <w:szCs w:val="18"/>
              </w:rPr>
              <w:t>06</w:t>
            </w:r>
            <w:r>
              <w:rPr>
                <w:sz w:val="18"/>
                <w:szCs w:val="18"/>
              </w:rPr>
              <w:t>2</w:t>
            </w:r>
            <w:r w:rsidRPr="00F0334B">
              <w:rPr>
                <w:sz w:val="18"/>
                <w:szCs w:val="18"/>
              </w:rPr>
              <w:t xml:space="preserve"> &gt;</w:t>
            </w:r>
            <w:proofErr w:type="gramEnd"/>
            <w:r w:rsidRPr="00F0334B">
              <w:rPr>
                <w:sz w:val="18"/>
                <w:szCs w:val="18"/>
              </w:rPr>
              <w:t xml:space="preserve"> Стр. 01</w:t>
            </w:r>
            <w:r>
              <w:rPr>
                <w:sz w:val="18"/>
                <w:szCs w:val="18"/>
              </w:rPr>
              <w:t>2</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0334B" w:rsidRDefault="00F0334B" w:rsidP="00F0334B">
            <w:pPr>
              <w:rPr>
                <w:sz w:val="18"/>
                <w:szCs w:val="18"/>
              </w:rPr>
            </w:pPr>
            <w:r>
              <w:rPr>
                <w:sz w:val="18"/>
                <w:szCs w:val="18"/>
              </w:rPr>
              <w:t>ПБС,</w:t>
            </w:r>
          </w:p>
          <w:p w:rsidR="00F0334B" w:rsidRDefault="00F0334B" w:rsidP="00F0334B">
            <w:pPr>
              <w:rPr>
                <w:sz w:val="18"/>
                <w:szCs w:val="18"/>
              </w:rPr>
            </w:pPr>
            <w:r>
              <w:rPr>
                <w:sz w:val="18"/>
                <w:szCs w:val="18"/>
              </w:rPr>
              <w:t xml:space="preserve">РБС, ГРБС </w:t>
            </w:r>
          </w:p>
        </w:tc>
      </w:tr>
      <w:tr w:rsidR="00F0334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color w:val="000000"/>
                <w:sz w:val="18"/>
                <w:szCs w:val="18"/>
              </w:rPr>
            </w:pPr>
            <w:r>
              <w:rPr>
                <w:color w:val="000000"/>
                <w:sz w:val="18"/>
                <w:szCs w:val="18"/>
              </w:rPr>
              <w:t>31.3</w:t>
            </w:r>
          </w:p>
        </w:tc>
        <w:tc>
          <w:tcPr>
            <w:tcW w:w="1341"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both"/>
              <w:rPr>
                <w:sz w:val="18"/>
                <w:szCs w:val="18"/>
              </w:rPr>
            </w:pPr>
            <w:r>
              <w:rPr>
                <w:sz w:val="18"/>
                <w:szCs w:val="18"/>
              </w:rPr>
              <w:t>053+063</w:t>
            </w:r>
          </w:p>
        </w:tc>
        <w:tc>
          <w:tcPr>
            <w:tcW w:w="1088"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0334B" w:rsidRPr="00F0334B" w:rsidRDefault="00F0334B" w:rsidP="00F0334B">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013</w:t>
            </w:r>
          </w:p>
        </w:tc>
        <w:tc>
          <w:tcPr>
            <w:tcW w:w="709"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sidRPr="00F0334B">
              <w:rPr>
                <w:sz w:val="18"/>
                <w:szCs w:val="18"/>
              </w:rPr>
              <w:t>Стр. 05</w:t>
            </w:r>
            <w:r>
              <w:rPr>
                <w:sz w:val="18"/>
                <w:szCs w:val="18"/>
              </w:rPr>
              <w:t>3</w:t>
            </w:r>
            <w:r w:rsidRPr="00F0334B">
              <w:rPr>
                <w:sz w:val="18"/>
                <w:szCs w:val="18"/>
              </w:rPr>
              <w:t xml:space="preserve"> + Стр. </w:t>
            </w:r>
            <w:proofErr w:type="gramStart"/>
            <w:r w:rsidRPr="00F0334B">
              <w:rPr>
                <w:sz w:val="18"/>
                <w:szCs w:val="18"/>
              </w:rPr>
              <w:t>06</w:t>
            </w:r>
            <w:r>
              <w:rPr>
                <w:sz w:val="18"/>
                <w:szCs w:val="18"/>
              </w:rPr>
              <w:t>3</w:t>
            </w:r>
            <w:r w:rsidRPr="00F0334B">
              <w:rPr>
                <w:sz w:val="18"/>
                <w:szCs w:val="18"/>
              </w:rPr>
              <w:t xml:space="preserve"> &gt;</w:t>
            </w:r>
            <w:proofErr w:type="gramEnd"/>
            <w:r w:rsidRPr="00F0334B">
              <w:rPr>
                <w:sz w:val="18"/>
                <w:szCs w:val="18"/>
              </w:rPr>
              <w:t xml:space="preserve"> Стр. 01</w:t>
            </w:r>
            <w:r>
              <w:rPr>
                <w:sz w:val="18"/>
                <w:szCs w:val="18"/>
              </w:rPr>
              <w:t>3</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0334B" w:rsidRDefault="00F0334B" w:rsidP="00F0334B">
            <w:pPr>
              <w:rPr>
                <w:sz w:val="18"/>
                <w:szCs w:val="18"/>
              </w:rPr>
            </w:pPr>
            <w:r>
              <w:rPr>
                <w:sz w:val="18"/>
                <w:szCs w:val="18"/>
              </w:rPr>
              <w:t>ПБС,</w:t>
            </w:r>
          </w:p>
          <w:p w:rsidR="00F0334B" w:rsidRDefault="00F0334B" w:rsidP="00F0334B">
            <w:pPr>
              <w:rPr>
                <w:sz w:val="18"/>
                <w:szCs w:val="18"/>
              </w:rPr>
            </w:pPr>
            <w:r>
              <w:rPr>
                <w:sz w:val="18"/>
                <w:szCs w:val="18"/>
              </w:rPr>
              <w:t xml:space="preserve">РБС, ГРБС </w:t>
            </w:r>
          </w:p>
        </w:tc>
      </w:tr>
      <w:tr w:rsidR="00F0334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color w:val="000000"/>
                <w:sz w:val="18"/>
                <w:szCs w:val="18"/>
              </w:rPr>
            </w:pPr>
            <w:r>
              <w:rPr>
                <w:color w:val="000000"/>
                <w:sz w:val="18"/>
                <w:szCs w:val="18"/>
              </w:rPr>
              <w:t>31.4</w:t>
            </w:r>
          </w:p>
        </w:tc>
        <w:tc>
          <w:tcPr>
            <w:tcW w:w="1341"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both"/>
              <w:rPr>
                <w:sz w:val="18"/>
                <w:szCs w:val="18"/>
              </w:rPr>
            </w:pPr>
            <w:r>
              <w:rPr>
                <w:sz w:val="18"/>
                <w:szCs w:val="18"/>
              </w:rPr>
              <w:t>054+064</w:t>
            </w:r>
          </w:p>
        </w:tc>
        <w:tc>
          <w:tcPr>
            <w:tcW w:w="1088"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0334B" w:rsidRPr="00F0334B" w:rsidRDefault="00F0334B" w:rsidP="00F0334B">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014</w:t>
            </w:r>
          </w:p>
        </w:tc>
        <w:tc>
          <w:tcPr>
            <w:tcW w:w="709"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sidRPr="00F0334B">
              <w:rPr>
                <w:sz w:val="18"/>
                <w:szCs w:val="18"/>
              </w:rPr>
              <w:t>Стр. 05</w:t>
            </w:r>
            <w:r>
              <w:rPr>
                <w:sz w:val="18"/>
                <w:szCs w:val="18"/>
              </w:rPr>
              <w:t>4</w:t>
            </w:r>
            <w:r w:rsidRPr="00F0334B">
              <w:rPr>
                <w:sz w:val="18"/>
                <w:szCs w:val="18"/>
              </w:rPr>
              <w:t xml:space="preserve"> + Стр. </w:t>
            </w:r>
            <w:proofErr w:type="gramStart"/>
            <w:r w:rsidRPr="00F0334B">
              <w:rPr>
                <w:sz w:val="18"/>
                <w:szCs w:val="18"/>
              </w:rPr>
              <w:t>06</w:t>
            </w:r>
            <w:r>
              <w:rPr>
                <w:sz w:val="18"/>
                <w:szCs w:val="18"/>
              </w:rPr>
              <w:t>4</w:t>
            </w:r>
            <w:r w:rsidRPr="00F0334B">
              <w:rPr>
                <w:sz w:val="18"/>
                <w:szCs w:val="18"/>
              </w:rPr>
              <w:t xml:space="preserve"> &gt;</w:t>
            </w:r>
            <w:proofErr w:type="gramEnd"/>
            <w:r w:rsidRPr="00F0334B">
              <w:rPr>
                <w:sz w:val="18"/>
                <w:szCs w:val="18"/>
              </w:rPr>
              <w:t xml:space="preserve"> Стр. 01</w:t>
            </w:r>
            <w:r>
              <w:rPr>
                <w:sz w:val="18"/>
                <w:szCs w:val="18"/>
              </w:rPr>
              <w:t>4</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0334B" w:rsidRDefault="00F0334B" w:rsidP="00F0334B">
            <w:pPr>
              <w:rPr>
                <w:sz w:val="18"/>
                <w:szCs w:val="18"/>
              </w:rPr>
            </w:pPr>
            <w:r>
              <w:rPr>
                <w:sz w:val="18"/>
                <w:szCs w:val="18"/>
              </w:rPr>
              <w:t>ПБС,</w:t>
            </w:r>
          </w:p>
          <w:p w:rsidR="00F0334B" w:rsidRDefault="00F0334B" w:rsidP="00F0334B">
            <w:pPr>
              <w:rPr>
                <w:sz w:val="18"/>
                <w:szCs w:val="18"/>
              </w:rPr>
            </w:pPr>
            <w:r>
              <w:rPr>
                <w:sz w:val="18"/>
                <w:szCs w:val="18"/>
              </w:rPr>
              <w:t xml:space="preserve">РБС, ГРБС </w:t>
            </w:r>
          </w:p>
        </w:tc>
      </w:tr>
      <w:tr w:rsidR="00F0334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color w:val="000000"/>
                <w:sz w:val="18"/>
                <w:szCs w:val="18"/>
              </w:rPr>
            </w:pPr>
            <w:r>
              <w:rPr>
                <w:color w:val="000000"/>
                <w:sz w:val="18"/>
                <w:szCs w:val="18"/>
              </w:rPr>
              <w:t>31.5</w:t>
            </w:r>
          </w:p>
        </w:tc>
        <w:tc>
          <w:tcPr>
            <w:tcW w:w="1341"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both"/>
              <w:rPr>
                <w:sz w:val="18"/>
                <w:szCs w:val="18"/>
              </w:rPr>
            </w:pPr>
            <w:r>
              <w:rPr>
                <w:sz w:val="18"/>
                <w:szCs w:val="18"/>
              </w:rPr>
              <w:t>055+065</w:t>
            </w:r>
          </w:p>
        </w:tc>
        <w:tc>
          <w:tcPr>
            <w:tcW w:w="1088"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0334B" w:rsidRPr="00F0334B" w:rsidRDefault="00F0334B" w:rsidP="00F0334B">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015</w:t>
            </w:r>
          </w:p>
        </w:tc>
        <w:tc>
          <w:tcPr>
            <w:tcW w:w="709"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sidRPr="00F0334B">
              <w:rPr>
                <w:sz w:val="18"/>
                <w:szCs w:val="18"/>
              </w:rPr>
              <w:t>Стр. 05</w:t>
            </w:r>
            <w:r>
              <w:rPr>
                <w:sz w:val="18"/>
                <w:szCs w:val="18"/>
              </w:rPr>
              <w:t>5</w:t>
            </w:r>
            <w:r w:rsidRPr="00F0334B">
              <w:rPr>
                <w:sz w:val="18"/>
                <w:szCs w:val="18"/>
              </w:rPr>
              <w:t xml:space="preserve"> + Стр. </w:t>
            </w:r>
            <w:proofErr w:type="gramStart"/>
            <w:r w:rsidRPr="00F0334B">
              <w:rPr>
                <w:sz w:val="18"/>
                <w:szCs w:val="18"/>
              </w:rPr>
              <w:t>06</w:t>
            </w:r>
            <w:r>
              <w:rPr>
                <w:sz w:val="18"/>
                <w:szCs w:val="18"/>
              </w:rPr>
              <w:t>5</w:t>
            </w:r>
            <w:r w:rsidRPr="00F0334B">
              <w:rPr>
                <w:sz w:val="18"/>
                <w:szCs w:val="18"/>
              </w:rPr>
              <w:t xml:space="preserve"> &gt;</w:t>
            </w:r>
            <w:proofErr w:type="gramEnd"/>
            <w:r w:rsidRPr="00F0334B">
              <w:rPr>
                <w:sz w:val="18"/>
                <w:szCs w:val="18"/>
              </w:rPr>
              <w:t xml:space="preserve"> Стр. 01</w:t>
            </w:r>
            <w:r>
              <w:rPr>
                <w:sz w:val="18"/>
                <w:szCs w:val="18"/>
              </w:rPr>
              <w:t>5</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0334B" w:rsidRDefault="00F0334B" w:rsidP="00F0334B">
            <w:pPr>
              <w:rPr>
                <w:sz w:val="18"/>
                <w:szCs w:val="18"/>
              </w:rPr>
            </w:pPr>
            <w:r>
              <w:rPr>
                <w:sz w:val="18"/>
                <w:szCs w:val="18"/>
              </w:rPr>
              <w:t>ПБС,</w:t>
            </w:r>
          </w:p>
          <w:p w:rsidR="00F0334B" w:rsidRDefault="00F0334B" w:rsidP="00F0334B">
            <w:pPr>
              <w:rPr>
                <w:sz w:val="18"/>
                <w:szCs w:val="18"/>
              </w:rPr>
            </w:pPr>
            <w:r>
              <w:rPr>
                <w:sz w:val="18"/>
                <w:szCs w:val="18"/>
              </w:rPr>
              <w:t xml:space="preserve">РБС, ГРБС </w:t>
            </w:r>
          </w:p>
        </w:tc>
      </w:tr>
      <w:tr w:rsidR="00F0334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color w:val="000000"/>
                <w:sz w:val="18"/>
                <w:szCs w:val="18"/>
              </w:rPr>
            </w:pPr>
            <w:r>
              <w:rPr>
                <w:color w:val="000000"/>
                <w:sz w:val="18"/>
                <w:szCs w:val="18"/>
              </w:rPr>
              <w:t>31.6</w:t>
            </w:r>
          </w:p>
        </w:tc>
        <w:tc>
          <w:tcPr>
            <w:tcW w:w="1341"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both"/>
              <w:rPr>
                <w:sz w:val="18"/>
                <w:szCs w:val="18"/>
              </w:rPr>
            </w:pPr>
            <w:r>
              <w:rPr>
                <w:sz w:val="18"/>
                <w:szCs w:val="18"/>
              </w:rPr>
              <w:t>056+066</w:t>
            </w:r>
          </w:p>
        </w:tc>
        <w:tc>
          <w:tcPr>
            <w:tcW w:w="1088"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0334B" w:rsidRPr="00F0334B" w:rsidRDefault="00F0334B" w:rsidP="00F0334B">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016</w:t>
            </w:r>
          </w:p>
        </w:tc>
        <w:tc>
          <w:tcPr>
            <w:tcW w:w="709"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sidRPr="00F0334B">
              <w:rPr>
                <w:sz w:val="18"/>
                <w:szCs w:val="18"/>
              </w:rPr>
              <w:t>Стр. 05</w:t>
            </w:r>
            <w:r>
              <w:rPr>
                <w:sz w:val="18"/>
                <w:szCs w:val="18"/>
              </w:rPr>
              <w:t>6</w:t>
            </w:r>
            <w:r w:rsidRPr="00F0334B">
              <w:rPr>
                <w:sz w:val="18"/>
                <w:szCs w:val="18"/>
              </w:rPr>
              <w:t xml:space="preserve"> + Стр. </w:t>
            </w:r>
            <w:proofErr w:type="gramStart"/>
            <w:r w:rsidRPr="00F0334B">
              <w:rPr>
                <w:sz w:val="18"/>
                <w:szCs w:val="18"/>
              </w:rPr>
              <w:t>06</w:t>
            </w:r>
            <w:r>
              <w:rPr>
                <w:sz w:val="18"/>
                <w:szCs w:val="18"/>
              </w:rPr>
              <w:t>6</w:t>
            </w:r>
            <w:r w:rsidRPr="00F0334B">
              <w:rPr>
                <w:sz w:val="18"/>
                <w:szCs w:val="18"/>
              </w:rPr>
              <w:t xml:space="preserve"> &gt;</w:t>
            </w:r>
            <w:proofErr w:type="gramEnd"/>
            <w:r w:rsidRPr="00F0334B">
              <w:rPr>
                <w:sz w:val="18"/>
                <w:szCs w:val="18"/>
              </w:rPr>
              <w:t xml:space="preserve"> Стр. 01</w:t>
            </w:r>
            <w:r>
              <w:rPr>
                <w:sz w:val="18"/>
                <w:szCs w:val="18"/>
              </w:rPr>
              <w:t>6</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0334B" w:rsidRDefault="00F0334B" w:rsidP="00F0334B">
            <w:pPr>
              <w:rPr>
                <w:sz w:val="18"/>
                <w:szCs w:val="18"/>
              </w:rPr>
            </w:pPr>
            <w:r>
              <w:rPr>
                <w:sz w:val="18"/>
                <w:szCs w:val="18"/>
              </w:rPr>
              <w:t>ПБС,</w:t>
            </w:r>
          </w:p>
          <w:p w:rsidR="00F0334B" w:rsidRDefault="00F0334B" w:rsidP="00F0334B">
            <w:pPr>
              <w:rPr>
                <w:sz w:val="18"/>
                <w:szCs w:val="18"/>
              </w:rPr>
            </w:pPr>
            <w:r>
              <w:rPr>
                <w:sz w:val="18"/>
                <w:szCs w:val="18"/>
              </w:rPr>
              <w:t xml:space="preserve">РБС, ГРБС </w:t>
            </w:r>
          </w:p>
        </w:tc>
      </w:tr>
      <w:tr w:rsidR="00F0334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color w:val="000000"/>
                <w:sz w:val="18"/>
                <w:szCs w:val="18"/>
              </w:rPr>
            </w:pPr>
            <w:r>
              <w:rPr>
                <w:color w:val="000000"/>
                <w:sz w:val="18"/>
                <w:szCs w:val="18"/>
              </w:rPr>
              <w:t>31.7</w:t>
            </w:r>
          </w:p>
        </w:tc>
        <w:tc>
          <w:tcPr>
            <w:tcW w:w="1341"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both"/>
              <w:rPr>
                <w:sz w:val="18"/>
                <w:szCs w:val="18"/>
              </w:rPr>
            </w:pPr>
            <w:r>
              <w:rPr>
                <w:sz w:val="18"/>
                <w:szCs w:val="18"/>
              </w:rPr>
              <w:t>057+067</w:t>
            </w:r>
          </w:p>
        </w:tc>
        <w:tc>
          <w:tcPr>
            <w:tcW w:w="1088"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0334B" w:rsidRPr="00F0334B" w:rsidRDefault="00F0334B" w:rsidP="00F0334B">
            <w:pPr>
              <w:jc w:val="center"/>
              <w:rPr>
                <w:sz w:val="18"/>
                <w:szCs w:val="18"/>
              </w:rPr>
            </w:pPr>
            <w:r w:rsidRPr="00F0334B">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017</w:t>
            </w:r>
          </w:p>
        </w:tc>
        <w:tc>
          <w:tcPr>
            <w:tcW w:w="709"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sidRPr="00F0334B">
              <w:rPr>
                <w:sz w:val="18"/>
                <w:szCs w:val="18"/>
              </w:rPr>
              <w:t>Стр. 05</w:t>
            </w:r>
            <w:r>
              <w:rPr>
                <w:sz w:val="18"/>
                <w:szCs w:val="18"/>
              </w:rPr>
              <w:t>7</w:t>
            </w:r>
            <w:r w:rsidRPr="00F0334B">
              <w:rPr>
                <w:sz w:val="18"/>
                <w:szCs w:val="18"/>
              </w:rPr>
              <w:t xml:space="preserve"> + Стр. </w:t>
            </w:r>
            <w:proofErr w:type="gramStart"/>
            <w:r w:rsidRPr="00F0334B">
              <w:rPr>
                <w:sz w:val="18"/>
                <w:szCs w:val="18"/>
              </w:rPr>
              <w:t>06</w:t>
            </w:r>
            <w:r>
              <w:rPr>
                <w:sz w:val="18"/>
                <w:szCs w:val="18"/>
              </w:rPr>
              <w:t>7</w:t>
            </w:r>
            <w:r w:rsidRPr="00F0334B">
              <w:rPr>
                <w:sz w:val="18"/>
                <w:szCs w:val="18"/>
              </w:rPr>
              <w:t xml:space="preserve"> &gt;</w:t>
            </w:r>
            <w:proofErr w:type="gramEnd"/>
            <w:r w:rsidRPr="00F0334B">
              <w:rPr>
                <w:sz w:val="18"/>
                <w:szCs w:val="18"/>
              </w:rPr>
              <w:t xml:space="preserve"> Стр. 01</w:t>
            </w:r>
            <w:r>
              <w:rPr>
                <w:sz w:val="18"/>
                <w:szCs w:val="18"/>
              </w:rPr>
              <w:t>7</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0334B" w:rsidRDefault="00F0334B" w:rsidP="00F0334B">
            <w:pPr>
              <w:rPr>
                <w:sz w:val="18"/>
                <w:szCs w:val="18"/>
              </w:rPr>
            </w:pPr>
            <w:r>
              <w:rPr>
                <w:sz w:val="18"/>
                <w:szCs w:val="18"/>
              </w:rPr>
              <w:t>ПБС,</w:t>
            </w:r>
          </w:p>
          <w:p w:rsidR="00F0334B" w:rsidRDefault="00F0334B" w:rsidP="00F0334B">
            <w:pPr>
              <w:rPr>
                <w:sz w:val="18"/>
                <w:szCs w:val="18"/>
              </w:rPr>
            </w:pPr>
            <w:r>
              <w:rPr>
                <w:sz w:val="18"/>
                <w:szCs w:val="18"/>
              </w:rPr>
              <w:t xml:space="preserve">РБС, ГРБС </w:t>
            </w:r>
          </w:p>
        </w:tc>
      </w:tr>
      <w:tr w:rsidR="00F0334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color w:val="000000"/>
                <w:sz w:val="18"/>
                <w:szCs w:val="18"/>
              </w:rPr>
            </w:pPr>
            <w:r>
              <w:rPr>
                <w:color w:val="000000"/>
                <w:sz w:val="18"/>
                <w:szCs w:val="18"/>
              </w:rPr>
              <w:t>31.8</w:t>
            </w:r>
          </w:p>
        </w:tc>
        <w:tc>
          <w:tcPr>
            <w:tcW w:w="1341"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both"/>
              <w:rPr>
                <w:sz w:val="18"/>
                <w:szCs w:val="18"/>
              </w:rPr>
            </w:pPr>
            <w:r>
              <w:rPr>
                <w:sz w:val="18"/>
                <w:szCs w:val="18"/>
              </w:rPr>
              <w:t>058+068</w:t>
            </w:r>
          </w:p>
        </w:tc>
        <w:tc>
          <w:tcPr>
            <w:tcW w:w="1088"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0334B" w:rsidRPr="00F0334B" w:rsidRDefault="00F0334B" w:rsidP="00F0334B">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018</w:t>
            </w:r>
          </w:p>
        </w:tc>
        <w:tc>
          <w:tcPr>
            <w:tcW w:w="709"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sidRPr="00F0334B">
              <w:rPr>
                <w:sz w:val="18"/>
                <w:szCs w:val="18"/>
              </w:rPr>
              <w:t>Стр. 05</w:t>
            </w:r>
            <w:r>
              <w:rPr>
                <w:sz w:val="18"/>
                <w:szCs w:val="18"/>
              </w:rPr>
              <w:t>8</w:t>
            </w:r>
            <w:r w:rsidRPr="00F0334B">
              <w:rPr>
                <w:sz w:val="18"/>
                <w:szCs w:val="18"/>
              </w:rPr>
              <w:t xml:space="preserve"> + Стр. </w:t>
            </w:r>
            <w:proofErr w:type="gramStart"/>
            <w:r w:rsidRPr="00F0334B">
              <w:rPr>
                <w:sz w:val="18"/>
                <w:szCs w:val="18"/>
              </w:rPr>
              <w:t>06</w:t>
            </w:r>
            <w:r>
              <w:rPr>
                <w:sz w:val="18"/>
                <w:szCs w:val="18"/>
              </w:rPr>
              <w:t>8</w:t>
            </w:r>
            <w:r w:rsidRPr="00F0334B">
              <w:rPr>
                <w:sz w:val="18"/>
                <w:szCs w:val="18"/>
              </w:rPr>
              <w:t xml:space="preserve"> &gt;</w:t>
            </w:r>
            <w:proofErr w:type="gramEnd"/>
            <w:r w:rsidRPr="00F0334B">
              <w:rPr>
                <w:sz w:val="18"/>
                <w:szCs w:val="18"/>
              </w:rPr>
              <w:t xml:space="preserve"> Стр. 01</w:t>
            </w:r>
            <w:r>
              <w:rPr>
                <w:sz w:val="18"/>
                <w:szCs w:val="18"/>
              </w:rPr>
              <w:t>8</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0334B" w:rsidRDefault="00F0334B" w:rsidP="00F0334B">
            <w:pPr>
              <w:rPr>
                <w:sz w:val="18"/>
                <w:szCs w:val="18"/>
              </w:rPr>
            </w:pPr>
            <w:r>
              <w:rPr>
                <w:sz w:val="18"/>
                <w:szCs w:val="18"/>
              </w:rPr>
              <w:t>ПБС,</w:t>
            </w:r>
          </w:p>
          <w:p w:rsidR="00F0334B" w:rsidRDefault="00F0334B" w:rsidP="00F0334B">
            <w:pPr>
              <w:rPr>
                <w:sz w:val="18"/>
                <w:szCs w:val="18"/>
              </w:rPr>
            </w:pPr>
            <w:r>
              <w:rPr>
                <w:sz w:val="18"/>
                <w:szCs w:val="18"/>
              </w:rPr>
              <w:t xml:space="preserve">РБС, ГРБС </w:t>
            </w:r>
          </w:p>
        </w:tc>
      </w:tr>
      <w:tr w:rsidR="00F0334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color w:val="000000"/>
                <w:sz w:val="18"/>
                <w:szCs w:val="18"/>
              </w:rPr>
            </w:pPr>
            <w:r>
              <w:rPr>
                <w:color w:val="000000"/>
                <w:sz w:val="18"/>
                <w:szCs w:val="18"/>
              </w:rPr>
              <w:t>32</w:t>
            </w:r>
          </w:p>
        </w:tc>
        <w:tc>
          <w:tcPr>
            <w:tcW w:w="1341"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both"/>
              <w:rPr>
                <w:sz w:val="18"/>
                <w:szCs w:val="18"/>
              </w:rPr>
            </w:pPr>
            <w:r>
              <w:rPr>
                <w:sz w:val="18"/>
                <w:szCs w:val="18"/>
              </w:rPr>
              <w:t>120+130</w:t>
            </w:r>
          </w:p>
        </w:tc>
        <w:tc>
          <w:tcPr>
            <w:tcW w:w="1088"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0334B" w:rsidRPr="00F0334B" w:rsidRDefault="00F0334B" w:rsidP="00F0334B">
            <w:pPr>
              <w:jc w:val="center"/>
              <w:rPr>
                <w:sz w:val="18"/>
                <w:szCs w:val="18"/>
              </w:rPr>
            </w:pPr>
            <w:r w:rsidRPr="00F0334B">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110</w:t>
            </w:r>
          </w:p>
        </w:tc>
        <w:tc>
          <w:tcPr>
            <w:tcW w:w="709"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sidRPr="00F0334B">
              <w:rPr>
                <w:sz w:val="18"/>
                <w:szCs w:val="18"/>
              </w:rPr>
              <w:t xml:space="preserve">Стр. </w:t>
            </w:r>
            <w:r>
              <w:rPr>
                <w:sz w:val="18"/>
                <w:szCs w:val="18"/>
              </w:rPr>
              <w:t>120</w:t>
            </w:r>
            <w:r w:rsidRPr="00F0334B">
              <w:rPr>
                <w:sz w:val="18"/>
                <w:szCs w:val="18"/>
              </w:rPr>
              <w:t xml:space="preserve"> + Стр. </w:t>
            </w:r>
            <w:proofErr w:type="gramStart"/>
            <w:r>
              <w:rPr>
                <w:sz w:val="18"/>
                <w:szCs w:val="18"/>
              </w:rPr>
              <w:t>130</w:t>
            </w:r>
            <w:r w:rsidRPr="00F0334B">
              <w:rPr>
                <w:sz w:val="18"/>
                <w:szCs w:val="18"/>
              </w:rPr>
              <w:t xml:space="preserve"> &gt;</w:t>
            </w:r>
            <w:proofErr w:type="gramEnd"/>
            <w:r w:rsidRPr="00F0334B">
              <w:rPr>
                <w:sz w:val="18"/>
                <w:szCs w:val="18"/>
              </w:rPr>
              <w:t xml:space="preserve"> Стр. </w:t>
            </w:r>
            <w:r>
              <w:rPr>
                <w:sz w:val="18"/>
                <w:szCs w:val="18"/>
              </w:rPr>
              <w:t>110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0334B" w:rsidRDefault="00F0334B" w:rsidP="00F0334B">
            <w:pPr>
              <w:rPr>
                <w:sz w:val="18"/>
                <w:szCs w:val="18"/>
              </w:rPr>
            </w:pPr>
            <w:r>
              <w:rPr>
                <w:sz w:val="18"/>
                <w:szCs w:val="18"/>
              </w:rPr>
              <w:t>ПБС,</w:t>
            </w:r>
          </w:p>
          <w:p w:rsidR="00F0334B" w:rsidRDefault="00F0334B" w:rsidP="00F0334B">
            <w:pPr>
              <w:rPr>
                <w:sz w:val="18"/>
                <w:szCs w:val="18"/>
              </w:rPr>
            </w:pPr>
            <w:r>
              <w:rPr>
                <w:sz w:val="18"/>
                <w:szCs w:val="18"/>
              </w:rPr>
              <w:t xml:space="preserve">РБС, ГРБС </w:t>
            </w:r>
          </w:p>
        </w:tc>
      </w:tr>
      <w:tr w:rsidR="00D92F5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color w:val="000000"/>
                <w:sz w:val="18"/>
                <w:szCs w:val="18"/>
              </w:rPr>
            </w:pPr>
            <w:r>
              <w:rPr>
                <w:color w:val="000000"/>
                <w:sz w:val="18"/>
                <w:szCs w:val="18"/>
              </w:rPr>
              <w:t>32.1</w:t>
            </w:r>
          </w:p>
        </w:tc>
        <w:tc>
          <w:tcPr>
            <w:tcW w:w="1341"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both"/>
              <w:rPr>
                <w:sz w:val="18"/>
                <w:szCs w:val="18"/>
              </w:rPr>
            </w:pPr>
            <w:r>
              <w:rPr>
                <w:sz w:val="18"/>
                <w:szCs w:val="18"/>
              </w:rPr>
              <w:t>121</w:t>
            </w:r>
          </w:p>
        </w:tc>
        <w:tc>
          <w:tcPr>
            <w:tcW w:w="1088"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92F50" w:rsidRPr="00F0334B" w:rsidRDefault="00D92F50" w:rsidP="00D92F50">
            <w:pPr>
              <w:jc w:val="center"/>
              <w:rPr>
                <w:sz w:val="18"/>
                <w:szCs w:val="18"/>
              </w:rPr>
            </w:pPr>
            <w:r w:rsidRPr="00F0334B">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111</w:t>
            </w:r>
          </w:p>
        </w:tc>
        <w:tc>
          <w:tcPr>
            <w:tcW w:w="709"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sidRPr="00F0334B">
              <w:rPr>
                <w:sz w:val="18"/>
                <w:szCs w:val="18"/>
              </w:rPr>
              <w:t xml:space="preserve">Стр. </w:t>
            </w:r>
            <w:proofErr w:type="gramStart"/>
            <w:r>
              <w:rPr>
                <w:sz w:val="18"/>
                <w:szCs w:val="18"/>
              </w:rPr>
              <w:t>121</w:t>
            </w:r>
            <w:r w:rsidRPr="00F0334B">
              <w:rPr>
                <w:sz w:val="18"/>
                <w:szCs w:val="18"/>
              </w:rPr>
              <w:t xml:space="preserve"> &gt;</w:t>
            </w:r>
            <w:proofErr w:type="gramEnd"/>
            <w:r w:rsidRPr="00F0334B">
              <w:rPr>
                <w:sz w:val="18"/>
                <w:szCs w:val="18"/>
              </w:rPr>
              <w:t xml:space="preserve"> Стр. </w:t>
            </w:r>
            <w:r>
              <w:rPr>
                <w:sz w:val="18"/>
                <w:szCs w:val="18"/>
              </w:rPr>
              <w:t>111</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92F50" w:rsidRDefault="00D92F50" w:rsidP="00D92F50">
            <w:pPr>
              <w:rPr>
                <w:sz w:val="18"/>
                <w:szCs w:val="18"/>
              </w:rPr>
            </w:pPr>
            <w:r>
              <w:rPr>
                <w:sz w:val="18"/>
                <w:szCs w:val="18"/>
              </w:rPr>
              <w:t>ПБС,</w:t>
            </w:r>
          </w:p>
          <w:p w:rsidR="00D92F50" w:rsidRDefault="00D92F50" w:rsidP="00D92F50">
            <w:pPr>
              <w:rPr>
                <w:sz w:val="18"/>
                <w:szCs w:val="18"/>
              </w:rPr>
            </w:pPr>
            <w:r>
              <w:rPr>
                <w:sz w:val="18"/>
                <w:szCs w:val="18"/>
              </w:rPr>
              <w:t xml:space="preserve">РБС, ГРБС </w:t>
            </w:r>
          </w:p>
        </w:tc>
      </w:tr>
      <w:tr w:rsidR="00D92F5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color w:val="000000"/>
                <w:sz w:val="18"/>
                <w:szCs w:val="18"/>
              </w:rPr>
            </w:pPr>
            <w:r>
              <w:rPr>
                <w:color w:val="000000"/>
                <w:sz w:val="18"/>
                <w:szCs w:val="18"/>
              </w:rPr>
              <w:t>32.2</w:t>
            </w:r>
          </w:p>
        </w:tc>
        <w:tc>
          <w:tcPr>
            <w:tcW w:w="1341"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both"/>
              <w:rPr>
                <w:sz w:val="18"/>
                <w:szCs w:val="18"/>
              </w:rPr>
            </w:pPr>
            <w:r>
              <w:rPr>
                <w:sz w:val="18"/>
                <w:szCs w:val="18"/>
              </w:rPr>
              <w:t>122</w:t>
            </w:r>
          </w:p>
        </w:tc>
        <w:tc>
          <w:tcPr>
            <w:tcW w:w="1088"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92F50" w:rsidRPr="00F0334B" w:rsidRDefault="00D92F50" w:rsidP="00D92F50">
            <w:pPr>
              <w:jc w:val="center"/>
              <w:rPr>
                <w:sz w:val="18"/>
                <w:szCs w:val="18"/>
              </w:rPr>
            </w:pPr>
            <w:r w:rsidRPr="00F0334B">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112</w:t>
            </w:r>
          </w:p>
        </w:tc>
        <w:tc>
          <w:tcPr>
            <w:tcW w:w="709"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sidRPr="00F0334B">
              <w:rPr>
                <w:sz w:val="18"/>
                <w:szCs w:val="18"/>
              </w:rPr>
              <w:t xml:space="preserve">Стр. </w:t>
            </w:r>
            <w:proofErr w:type="gramStart"/>
            <w:r>
              <w:rPr>
                <w:sz w:val="18"/>
                <w:szCs w:val="18"/>
              </w:rPr>
              <w:t>122</w:t>
            </w:r>
            <w:r w:rsidRPr="00F0334B">
              <w:rPr>
                <w:sz w:val="18"/>
                <w:szCs w:val="18"/>
              </w:rPr>
              <w:t xml:space="preserve"> &gt;</w:t>
            </w:r>
            <w:proofErr w:type="gramEnd"/>
            <w:r w:rsidRPr="00F0334B">
              <w:rPr>
                <w:sz w:val="18"/>
                <w:szCs w:val="18"/>
              </w:rPr>
              <w:t xml:space="preserve"> Стр. </w:t>
            </w:r>
            <w:r>
              <w:rPr>
                <w:sz w:val="18"/>
                <w:szCs w:val="18"/>
              </w:rPr>
              <w:t>112</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92F50" w:rsidRDefault="00D92F50" w:rsidP="00D92F50">
            <w:pPr>
              <w:rPr>
                <w:sz w:val="18"/>
                <w:szCs w:val="18"/>
              </w:rPr>
            </w:pPr>
            <w:r>
              <w:rPr>
                <w:sz w:val="18"/>
                <w:szCs w:val="18"/>
              </w:rPr>
              <w:t>ПБС,</w:t>
            </w:r>
          </w:p>
          <w:p w:rsidR="00D92F50" w:rsidRDefault="00D92F50" w:rsidP="00D92F50">
            <w:pPr>
              <w:rPr>
                <w:sz w:val="18"/>
                <w:szCs w:val="18"/>
              </w:rPr>
            </w:pPr>
            <w:r>
              <w:rPr>
                <w:sz w:val="18"/>
                <w:szCs w:val="18"/>
              </w:rPr>
              <w:t xml:space="preserve">РБС, ГРБС </w:t>
            </w:r>
          </w:p>
        </w:tc>
      </w:tr>
      <w:tr w:rsidR="00D92F5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color w:val="000000"/>
                <w:sz w:val="18"/>
                <w:szCs w:val="18"/>
              </w:rPr>
            </w:pPr>
            <w:r>
              <w:rPr>
                <w:color w:val="000000"/>
                <w:sz w:val="18"/>
                <w:szCs w:val="18"/>
              </w:rPr>
              <w:t>32.3</w:t>
            </w:r>
          </w:p>
        </w:tc>
        <w:tc>
          <w:tcPr>
            <w:tcW w:w="1341"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both"/>
              <w:rPr>
                <w:sz w:val="18"/>
                <w:szCs w:val="18"/>
              </w:rPr>
            </w:pPr>
            <w:r>
              <w:rPr>
                <w:sz w:val="18"/>
                <w:szCs w:val="18"/>
              </w:rPr>
              <w:t>123</w:t>
            </w:r>
          </w:p>
        </w:tc>
        <w:tc>
          <w:tcPr>
            <w:tcW w:w="1088"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92F50" w:rsidRPr="00F0334B" w:rsidRDefault="00D92F50" w:rsidP="00D92F50">
            <w:pPr>
              <w:jc w:val="center"/>
              <w:rPr>
                <w:sz w:val="18"/>
                <w:szCs w:val="18"/>
              </w:rPr>
            </w:pPr>
            <w:r w:rsidRPr="00F0334B">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113</w:t>
            </w:r>
          </w:p>
        </w:tc>
        <w:tc>
          <w:tcPr>
            <w:tcW w:w="709"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sidRPr="00F0334B">
              <w:rPr>
                <w:sz w:val="18"/>
                <w:szCs w:val="18"/>
              </w:rPr>
              <w:t xml:space="preserve">Стр. </w:t>
            </w:r>
            <w:proofErr w:type="gramStart"/>
            <w:r>
              <w:rPr>
                <w:sz w:val="18"/>
                <w:szCs w:val="18"/>
              </w:rPr>
              <w:t>123</w:t>
            </w:r>
            <w:r w:rsidRPr="00F0334B">
              <w:rPr>
                <w:sz w:val="18"/>
                <w:szCs w:val="18"/>
              </w:rPr>
              <w:t xml:space="preserve"> &gt;</w:t>
            </w:r>
            <w:proofErr w:type="gramEnd"/>
            <w:r w:rsidRPr="00F0334B">
              <w:rPr>
                <w:sz w:val="18"/>
                <w:szCs w:val="18"/>
              </w:rPr>
              <w:t xml:space="preserve"> Стр. </w:t>
            </w:r>
            <w:r>
              <w:rPr>
                <w:sz w:val="18"/>
                <w:szCs w:val="18"/>
              </w:rPr>
              <w:t>113</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92F50" w:rsidRDefault="00D92F50" w:rsidP="00D92F50">
            <w:pPr>
              <w:rPr>
                <w:sz w:val="18"/>
                <w:szCs w:val="18"/>
              </w:rPr>
            </w:pPr>
            <w:r>
              <w:rPr>
                <w:sz w:val="18"/>
                <w:szCs w:val="18"/>
              </w:rPr>
              <w:t>ПБС,</w:t>
            </w:r>
          </w:p>
          <w:p w:rsidR="00D92F50" w:rsidRDefault="00D92F50" w:rsidP="00D92F50">
            <w:pPr>
              <w:rPr>
                <w:sz w:val="18"/>
                <w:szCs w:val="18"/>
              </w:rPr>
            </w:pPr>
            <w:r>
              <w:rPr>
                <w:sz w:val="18"/>
                <w:szCs w:val="18"/>
              </w:rPr>
              <w:t xml:space="preserve">РБС, ГРБС </w:t>
            </w:r>
          </w:p>
        </w:tc>
      </w:tr>
      <w:tr w:rsidR="00F36B1C"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36B1C" w:rsidRDefault="00F36B1C" w:rsidP="00F36B1C">
            <w:pPr>
              <w:jc w:val="center"/>
              <w:rPr>
                <w:color w:val="000000"/>
                <w:sz w:val="18"/>
                <w:szCs w:val="18"/>
              </w:rPr>
            </w:pPr>
            <w:r>
              <w:rPr>
                <w:color w:val="000000"/>
                <w:sz w:val="18"/>
                <w:szCs w:val="18"/>
              </w:rPr>
              <w:lastRenderedPageBreak/>
              <w:t>32.4</w:t>
            </w:r>
          </w:p>
        </w:tc>
        <w:tc>
          <w:tcPr>
            <w:tcW w:w="1341" w:type="dxa"/>
            <w:tcBorders>
              <w:top w:val="single" w:sz="4" w:space="0" w:color="auto"/>
              <w:left w:val="single" w:sz="4" w:space="0" w:color="auto"/>
              <w:bottom w:val="single" w:sz="4" w:space="0" w:color="auto"/>
              <w:right w:val="single" w:sz="4" w:space="0" w:color="auto"/>
            </w:tcBorders>
          </w:tcPr>
          <w:p w:rsidR="00F36B1C" w:rsidRDefault="00F36B1C" w:rsidP="00F36B1C">
            <w:pPr>
              <w:jc w:val="both"/>
              <w:rPr>
                <w:sz w:val="18"/>
                <w:szCs w:val="18"/>
              </w:rPr>
            </w:pPr>
            <w:r>
              <w:rPr>
                <w:sz w:val="18"/>
                <w:szCs w:val="18"/>
              </w:rPr>
              <w:t>124</w:t>
            </w:r>
          </w:p>
        </w:tc>
        <w:tc>
          <w:tcPr>
            <w:tcW w:w="1088" w:type="dxa"/>
            <w:tcBorders>
              <w:top w:val="single" w:sz="4" w:space="0" w:color="auto"/>
              <w:left w:val="single" w:sz="4" w:space="0" w:color="auto"/>
              <w:bottom w:val="single" w:sz="4" w:space="0" w:color="auto"/>
              <w:right w:val="single" w:sz="4" w:space="0" w:color="auto"/>
            </w:tcBorders>
          </w:tcPr>
          <w:p w:rsidR="00F36B1C" w:rsidRDefault="00F36B1C" w:rsidP="00F36B1C">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36B1C" w:rsidRPr="00F0334B" w:rsidRDefault="00F36B1C" w:rsidP="00F36B1C">
            <w:pPr>
              <w:jc w:val="center"/>
              <w:rPr>
                <w:sz w:val="18"/>
                <w:szCs w:val="18"/>
              </w:rPr>
            </w:pPr>
            <w:r w:rsidRPr="00F0334B">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F36B1C" w:rsidRDefault="00F36B1C" w:rsidP="00F36B1C">
            <w:pPr>
              <w:jc w:val="center"/>
              <w:rPr>
                <w:sz w:val="18"/>
                <w:szCs w:val="18"/>
              </w:rPr>
            </w:pPr>
            <w:r>
              <w:rPr>
                <w:sz w:val="18"/>
                <w:szCs w:val="18"/>
              </w:rPr>
              <w:t>114</w:t>
            </w:r>
          </w:p>
        </w:tc>
        <w:tc>
          <w:tcPr>
            <w:tcW w:w="709" w:type="dxa"/>
            <w:tcBorders>
              <w:top w:val="single" w:sz="4" w:space="0" w:color="auto"/>
              <w:left w:val="single" w:sz="4" w:space="0" w:color="auto"/>
              <w:bottom w:val="single" w:sz="4" w:space="0" w:color="auto"/>
              <w:right w:val="single" w:sz="4" w:space="0" w:color="auto"/>
            </w:tcBorders>
          </w:tcPr>
          <w:p w:rsidR="00F36B1C" w:rsidRPr="00BE5263" w:rsidRDefault="00F36B1C" w:rsidP="00F36B1C">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36B1C" w:rsidRPr="00F0334B" w:rsidRDefault="00F36B1C" w:rsidP="00F36B1C">
            <w:pPr>
              <w:rPr>
                <w:sz w:val="18"/>
                <w:szCs w:val="18"/>
              </w:rPr>
            </w:pPr>
            <w:r w:rsidRPr="00F0334B">
              <w:rPr>
                <w:sz w:val="18"/>
                <w:szCs w:val="18"/>
              </w:rPr>
              <w:t xml:space="preserve">Стр. </w:t>
            </w:r>
            <w:proofErr w:type="gramStart"/>
            <w:r>
              <w:rPr>
                <w:sz w:val="18"/>
                <w:szCs w:val="18"/>
              </w:rPr>
              <w:t>124</w:t>
            </w:r>
            <w:r w:rsidRPr="00F0334B">
              <w:rPr>
                <w:sz w:val="18"/>
                <w:szCs w:val="18"/>
              </w:rPr>
              <w:t xml:space="preserve"> &gt;</w:t>
            </w:r>
            <w:proofErr w:type="gramEnd"/>
            <w:r w:rsidRPr="00F0334B">
              <w:rPr>
                <w:sz w:val="18"/>
                <w:szCs w:val="18"/>
              </w:rPr>
              <w:t xml:space="preserve"> Стр. </w:t>
            </w:r>
            <w:r>
              <w:rPr>
                <w:sz w:val="18"/>
                <w:szCs w:val="18"/>
              </w:rPr>
              <w:t>114</w:t>
            </w:r>
            <w:r w:rsidRPr="00F0334B">
              <w:rPr>
                <w:sz w:val="18"/>
                <w:szCs w:val="18"/>
              </w:rPr>
              <w:t xml:space="preserve"> </w:t>
            </w:r>
            <w:r>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36B1C" w:rsidRDefault="00F36B1C" w:rsidP="00F36B1C">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36B1C" w:rsidRDefault="00F36B1C" w:rsidP="00F36B1C">
            <w:pPr>
              <w:rPr>
                <w:sz w:val="18"/>
                <w:szCs w:val="18"/>
              </w:rPr>
            </w:pPr>
            <w:r>
              <w:rPr>
                <w:sz w:val="18"/>
                <w:szCs w:val="18"/>
              </w:rPr>
              <w:t>ПБС,</w:t>
            </w:r>
          </w:p>
          <w:p w:rsidR="00F36B1C" w:rsidRDefault="00F36B1C" w:rsidP="00F36B1C">
            <w:pPr>
              <w:rPr>
                <w:sz w:val="18"/>
                <w:szCs w:val="18"/>
              </w:rPr>
            </w:pPr>
            <w:r>
              <w:rPr>
                <w:sz w:val="18"/>
                <w:szCs w:val="18"/>
              </w:rPr>
              <w:t xml:space="preserve">РБС, ГРБС </w:t>
            </w:r>
          </w:p>
        </w:tc>
      </w:tr>
      <w:tr w:rsidR="00F0334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0334B" w:rsidRPr="00BE5263" w:rsidRDefault="00F0334B" w:rsidP="00D92F50">
            <w:pPr>
              <w:jc w:val="center"/>
              <w:rPr>
                <w:color w:val="000000"/>
                <w:sz w:val="18"/>
                <w:szCs w:val="18"/>
              </w:rPr>
            </w:pPr>
            <w:r>
              <w:rPr>
                <w:color w:val="000000"/>
                <w:sz w:val="18"/>
                <w:szCs w:val="18"/>
              </w:rPr>
              <w:t>3</w:t>
            </w:r>
            <w:r w:rsidR="00D92F50">
              <w:rPr>
                <w:color w:val="000000"/>
                <w:sz w:val="18"/>
                <w:szCs w:val="18"/>
              </w:rPr>
              <w:t>3</w:t>
            </w:r>
          </w:p>
        </w:tc>
        <w:tc>
          <w:tcPr>
            <w:tcW w:w="1341" w:type="dxa"/>
            <w:tcBorders>
              <w:top w:val="single" w:sz="4" w:space="0" w:color="auto"/>
              <w:left w:val="single" w:sz="4" w:space="0" w:color="auto"/>
              <w:bottom w:val="single" w:sz="4" w:space="0" w:color="auto"/>
              <w:right w:val="single" w:sz="4" w:space="0" w:color="auto"/>
            </w:tcBorders>
          </w:tcPr>
          <w:p w:rsidR="00F0334B" w:rsidRPr="00A1781D" w:rsidRDefault="00D92F50" w:rsidP="00F0334B">
            <w:pPr>
              <w:jc w:val="both"/>
              <w:rPr>
                <w:sz w:val="18"/>
                <w:szCs w:val="18"/>
              </w:rPr>
            </w:pPr>
            <w:r>
              <w:rPr>
                <w:sz w:val="18"/>
                <w:szCs w:val="18"/>
              </w:rPr>
              <w:t>160</w:t>
            </w:r>
          </w:p>
        </w:tc>
        <w:tc>
          <w:tcPr>
            <w:tcW w:w="1088"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F0334B" w:rsidRPr="00F0334B" w:rsidRDefault="00F0334B" w:rsidP="00F0334B">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F0334B" w:rsidRPr="00A1781D" w:rsidRDefault="00D92F50" w:rsidP="00F0334B">
            <w:pPr>
              <w:jc w:val="center"/>
              <w:rPr>
                <w:sz w:val="18"/>
                <w:szCs w:val="18"/>
              </w:rPr>
            </w:pPr>
            <w:r>
              <w:rPr>
                <w:sz w:val="18"/>
                <w:szCs w:val="18"/>
              </w:rPr>
              <w:t>150</w:t>
            </w:r>
          </w:p>
        </w:tc>
        <w:tc>
          <w:tcPr>
            <w:tcW w:w="709" w:type="dxa"/>
            <w:tcBorders>
              <w:top w:val="single" w:sz="4" w:space="0" w:color="auto"/>
              <w:left w:val="single" w:sz="4" w:space="0" w:color="auto"/>
              <w:bottom w:val="single" w:sz="4" w:space="0" w:color="auto"/>
              <w:right w:val="single" w:sz="4" w:space="0" w:color="auto"/>
            </w:tcBorders>
          </w:tcPr>
          <w:p w:rsidR="00F0334B" w:rsidRPr="00BE5263" w:rsidRDefault="00F0334B" w:rsidP="00F0334B">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F0334B" w:rsidRPr="00A1781D" w:rsidRDefault="00F0334B" w:rsidP="00D92F50">
            <w:pPr>
              <w:rPr>
                <w:sz w:val="18"/>
                <w:szCs w:val="18"/>
              </w:rPr>
            </w:pPr>
            <w:r w:rsidRPr="00F0334B">
              <w:rPr>
                <w:sz w:val="18"/>
                <w:szCs w:val="18"/>
              </w:rPr>
              <w:t xml:space="preserve">Стр. </w:t>
            </w:r>
            <w:proofErr w:type="gramStart"/>
            <w:r w:rsidR="00D92F50">
              <w:rPr>
                <w:sz w:val="18"/>
                <w:szCs w:val="18"/>
              </w:rPr>
              <w:t>160</w:t>
            </w:r>
            <w:r w:rsidRPr="00F0334B">
              <w:rPr>
                <w:sz w:val="18"/>
                <w:szCs w:val="18"/>
              </w:rPr>
              <w:t xml:space="preserve"> &gt;</w:t>
            </w:r>
            <w:proofErr w:type="gramEnd"/>
            <w:r w:rsidRPr="00F0334B">
              <w:rPr>
                <w:sz w:val="18"/>
                <w:szCs w:val="18"/>
              </w:rPr>
              <w:t xml:space="preserve"> Стр. </w:t>
            </w:r>
            <w:r w:rsidR="00D92F50">
              <w:rPr>
                <w:sz w:val="18"/>
                <w:szCs w:val="18"/>
              </w:rPr>
              <w:t>150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0334B" w:rsidRPr="00A1781D" w:rsidRDefault="00F0334B" w:rsidP="00F0334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0334B" w:rsidRDefault="00F0334B" w:rsidP="00F0334B">
            <w:pPr>
              <w:rPr>
                <w:sz w:val="18"/>
                <w:szCs w:val="18"/>
              </w:rPr>
            </w:pPr>
            <w:r>
              <w:rPr>
                <w:sz w:val="18"/>
                <w:szCs w:val="18"/>
              </w:rPr>
              <w:t>ПБС,</w:t>
            </w:r>
          </w:p>
          <w:p w:rsidR="00F0334B" w:rsidRDefault="00F0334B" w:rsidP="00F0334B">
            <w:pPr>
              <w:rPr>
                <w:sz w:val="18"/>
                <w:szCs w:val="18"/>
              </w:rPr>
            </w:pPr>
            <w:r>
              <w:rPr>
                <w:sz w:val="18"/>
                <w:szCs w:val="18"/>
              </w:rPr>
              <w:t xml:space="preserve">РБС, ГРБС </w:t>
            </w:r>
          </w:p>
        </w:tc>
      </w:tr>
      <w:tr w:rsidR="00D92F5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color w:val="000000"/>
                <w:sz w:val="18"/>
                <w:szCs w:val="18"/>
              </w:rPr>
            </w:pPr>
            <w:r>
              <w:rPr>
                <w:color w:val="000000"/>
                <w:sz w:val="18"/>
                <w:szCs w:val="18"/>
              </w:rPr>
              <w:t>33.1</w:t>
            </w:r>
          </w:p>
        </w:tc>
        <w:tc>
          <w:tcPr>
            <w:tcW w:w="1341"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both"/>
              <w:rPr>
                <w:sz w:val="18"/>
                <w:szCs w:val="18"/>
              </w:rPr>
            </w:pPr>
            <w:r>
              <w:rPr>
                <w:sz w:val="18"/>
                <w:szCs w:val="18"/>
              </w:rPr>
              <w:t>161</w:t>
            </w:r>
          </w:p>
        </w:tc>
        <w:tc>
          <w:tcPr>
            <w:tcW w:w="1088"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92F50" w:rsidRPr="00F0334B" w:rsidRDefault="00D92F50" w:rsidP="00D92F50">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151</w:t>
            </w:r>
          </w:p>
        </w:tc>
        <w:tc>
          <w:tcPr>
            <w:tcW w:w="709"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sidRPr="00F0334B">
              <w:rPr>
                <w:sz w:val="18"/>
                <w:szCs w:val="18"/>
              </w:rPr>
              <w:t xml:space="preserve">Стр. </w:t>
            </w:r>
            <w:proofErr w:type="gramStart"/>
            <w:r>
              <w:rPr>
                <w:sz w:val="18"/>
                <w:szCs w:val="18"/>
              </w:rPr>
              <w:t>161</w:t>
            </w:r>
            <w:r w:rsidRPr="00F0334B">
              <w:rPr>
                <w:sz w:val="18"/>
                <w:szCs w:val="18"/>
              </w:rPr>
              <w:t xml:space="preserve"> &gt;</w:t>
            </w:r>
            <w:proofErr w:type="gramEnd"/>
            <w:r w:rsidRPr="00F0334B">
              <w:rPr>
                <w:sz w:val="18"/>
                <w:szCs w:val="18"/>
              </w:rPr>
              <w:t xml:space="preserve"> Стр. </w:t>
            </w:r>
            <w:r>
              <w:rPr>
                <w:sz w:val="18"/>
                <w:szCs w:val="18"/>
              </w:rPr>
              <w:t>151</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92F50" w:rsidRDefault="00D92F50" w:rsidP="00D92F50">
            <w:pPr>
              <w:rPr>
                <w:sz w:val="18"/>
                <w:szCs w:val="18"/>
              </w:rPr>
            </w:pPr>
            <w:r>
              <w:rPr>
                <w:sz w:val="18"/>
                <w:szCs w:val="18"/>
              </w:rPr>
              <w:t>ПБС,</w:t>
            </w:r>
          </w:p>
          <w:p w:rsidR="00D92F50" w:rsidRDefault="00D92F50" w:rsidP="00D92F50">
            <w:pPr>
              <w:rPr>
                <w:sz w:val="18"/>
                <w:szCs w:val="18"/>
              </w:rPr>
            </w:pPr>
            <w:r>
              <w:rPr>
                <w:sz w:val="18"/>
                <w:szCs w:val="18"/>
              </w:rPr>
              <w:t xml:space="preserve">РБС, ГРБС </w:t>
            </w:r>
          </w:p>
        </w:tc>
      </w:tr>
      <w:tr w:rsidR="00D92F5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color w:val="000000"/>
                <w:sz w:val="18"/>
                <w:szCs w:val="18"/>
              </w:rPr>
            </w:pPr>
            <w:r>
              <w:rPr>
                <w:color w:val="000000"/>
                <w:sz w:val="18"/>
                <w:szCs w:val="18"/>
              </w:rPr>
              <w:t>33</w:t>
            </w:r>
            <w:r w:rsidR="00D61996">
              <w:rPr>
                <w:color w:val="000000"/>
                <w:sz w:val="18"/>
                <w:szCs w:val="18"/>
              </w:rPr>
              <w:t>.2</w:t>
            </w:r>
          </w:p>
        </w:tc>
        <w:tc>
          <w:tcPr>
            <w:tcW w:w="1341" w:type="dxa"/>
            <w:tcBorders>
              <w:top w:val="single" w:sz="4" w:space="0" w:color="auto"/>
              <w:left w:val="single" w:sz="4" w:space="0" w:color="auto"/>
              <w:bottom w:val="single" w:sz="4" w:space="0" w:color="auto"/>
              <w:right w:val="single" w:sz="4" w:space="0" w:color="auto"/>
            </w:tcBorders>
          </w:tcPr>
          <w:p w:rsidR="00D92F50" w:rsidRPr="00A1781D" w:rsidRDefault="00D92F50" w:rsidP="00D61996">
            <w:pPr>
              <w:jc w:val="both"/>
              <w:rPr>
                <w:sz w:val="18"/>
                <w:szCs w:val="18"/>
              </w:rPr>
            </w:pPr>
            <w:r>
              <w:rPr>
                <w:sz w:val="18"/>
                <w:szCs w:val="18"/>
              </w:rPr>
              <w:t>16</w:t>
            </w:r>
            <w:r w:rsidR="00D61996">
              <w:rPr>
                <w:sz w:val="18"/>
                <w:szCs w:val="18"/>
              </w:rPr>
              <w:t>2</w:t>
            </w:r>
          </w:p>
        </w:tc>
        <w:tc>
          <w:tcPr>
            <w:tcW w:w="1088"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92F50" w:rsidRPr="00F0334B" w:rsidRDefault="00D92F50" w:rsidP="00D92F50">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D92F50" w:rsidRPr="00A1781D" w:rsidRDefault="00D92F50" w:rsidP="00D61996">
            <w:pPr>
              <w:jc w:val="center"/>
              <w:rPr>
                <w:sz w:val="18"/>
                <w:szCs w:val="18"/>
              </w:rPr>
            </w:pPr>
            <w:r>
              <w:rPr>
                <w:sz w:val="18"/>
                <w:szCs w:val="18"/>
              </w:rPr>
              <w:t>15</w:t>
            </w:r>
            <w:r w:rsidR="00D61996">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92F50" w:rsidRPr="00A1781D" w:rsidRDefault="00D92F50" w:rsidP="00D61996">
            <w:pPr>
              <w:rPr>
                <w:sz w:val="18"/>
                <w:szCs w:val="18"/>
              </w:rPr>
            </w:pPr>
            <w:r w:rsidRPr="00F0334B">
              <w:rPr>
                <w:sz w:val="18"/>
                <w:szCs w:val="18"/>
              </w:rPr>
              <w:t xml:space="preserve">Стр. </w:t>
            </w:r>
            <w:proofErr w:type="gramStart"/>
            <w:r>
              <w:rPr>
                <w:sz w:val="18"/>
                <w:szCs w:val="18"/>
              </w:rPr>
              <w:t>16</w:t>
            </w:r>
            <w:r w:rsidR="00D61996">
              <w:rPr>
                <w:sz w:val="18"/>
                <w:szCs w:val="18"/>
              </w:rPr>
              <w:t>2</w:t>
            </w:r>
            <w:r w:rsidRPr="00F0334B">
              <w:rPr>
                <w:sz w:val="18"/>
                <w:szCs w:val="18"/>
              </w:rPr>
              <w:t xml:space="preserve"> &gt;</w:t>
            </w:r>
            <w:proofErr w:type="gramEnd"/>
            <w:r w:rsidRPr="00F0334B">
              <w:rPr>
                <w:sz w:val="18"/>
                <w:szCs w:val="18"/>
              </w:rPr>
              <w:t xml:space="preserve"> Стр. </w:t>
            </w:r>
            <w:r>
              <w:rPr>
                <w:sz w:val="18"/>
                <w:szCs w:val="18"/>
              </w:rPr>
              <w:t>15</w:t>
            </w:r>
            <w:r w:rsidR="00D61996">
              <w:rPr>
                <w:sz w:val="18"/>
                <w:szCs w:val="18"/>
              </w:rPr>
              <w:t>2</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92F50" w:rsidRDefault="00D92F50" w:rsidP="00D92F50">
            <w:pPr>
              <w:rPr>
                <w:sz w:val="18"/>
                <w:szCs w:val="18"/>
              </w:rPr>
            </w:pPr>
            <w:r>
              <w:rPr>
                <w:sz w:val="18"/>
                <w:szCs w:val="18"/>
              </w:rPr>
              <w:t>ПБС,</w:t>
            </w:r>
          </w:p>
          <w:p w:rsidR="00D92F50" w:rsidRDefault="00D92F50" w:rsidP="00D92F50">
            <w:pPr>
              <w:rPr>
                <w:sz w:val="18"/>
                <w:szCs w:val="18"/>
              </w:rPr>
            </w:pPr>
            <w:r>
              <w:rPr>
                <w:sz w:val="18"/>
                <w:szCs w:val="18"/>
              </w:rPr>
              <w:t xml:space="preserve">РБС, ГРБС </w:t>
            </w:r>
          </w:p>
        </w:tc>
      </w:tr>
      <w:tr w:rsidR="00D92F5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color w:val="000000"/>
                <w:sz w:val="18"/>
                <w:szCs w:val="18"/>
              </w:rPr>
            </w:pPr>
            <w:r>
              <w:rPr>
                <w:color w:val="000000"/>
                <w:sz w:val="18"/>
                <w:szCs w:val="18"/>
              </w:rPr>
              <w:t>33</w:t>
            </w:r>
            <w:r w:rsidR="00D61996">
              <w:rPr>
                <w:color w:val="000000"/>
                <w:sz w:val="18"/>
                <w:szCs w:val="18"/>
              </w:rPr>
              <w:t>.3</w:t>
            </w:r>
          </w:p>
        </w:tc>
        <w:tc>
          <w:tcPr>
            <w:tcW w:w="1341" w:type="dxa"/>
            <w:tcBorders>
              <w:top w:val="single" w:sz="4" w:space="0" w:color="auto"/>
              <w:left w:val="single" w:sz="4" w:space="0" w:color="auto"/>
              <w:bottom w:val="single" w:sz="4" w:space="0" w:color="auto"/>
              <w:right w:val="single" w:sz="4" w:space="0" w:color="auto"/>
            </w:tcBorders>
          </w:tcPr>
          <w:p w:rsidR="00D92F50" w:rsidRPr="00A1781D" w:rsidRDefault="00D92F50" w:rsidP="00D61996">
            <w:pPr>
              <w:jc w:val="both"/>
              <w:rPr>
                <w:sz w:val="18"/>
                <w:szCs w:val="18"/>
              </w:rPr>
            </w:pPr>
            <w:r>
              <w:rPr>
                <w:sz w:val="18"/>
                <w:szCs w:val="18"/>
              </w:rPr>
              <w:t>16</w:t>
            </w:r>
            <w:r w:rsidR="00D61996">
              <w:rPr>
                <w:sz w:val="18"/>
                <w:szCs w:val="18"/>
              </w:rPr>
              <w:t>3</w:t>
            </w:r>
          </w:p>
        </w:tc>
        <w:tc>
          <w:tcPr>
            <w:tcW w:w="1088"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92F50" w:rsidRPr="00F0334B" w:rsidRDefault="00D92F50" w:rsidP="00D92F50">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D92F50" w:rsidRPr="00A1781D" w:rsidRDefault="00D92F50" w:rsidP="00D61996">
            <w:pPr>
              <w:jc w:val="center"/>
              <w:rPr>
                <w:sz w:val="18"/>
                <w:szCs w:val="18"/>
              </w:rPr>
            </w:pPr>
            <w:r>
              <w:rPr>
                <w:sz w:val="18"/>
                <w:szCs w:val="18"/>
              </w:rPr>
              <w:t>15</w:t>
            </w:r>
            <w:r w:rsidR="00D61996">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D92F50" w:rsidRPr="00BE5263" w:rsidRDefault="00D92F50" w:rsidP="00D92F50">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92F50" w:rsidRPr="00A1781D" w:rsidRDefault="00D92F50" w:rsidP="00D61996">
            <w:pPr>
              <w:rPr>
                <w:sz w:val="18"/>
                <w:szCs w:val="18"/>
              </w:rPr>
            </w:pPr>
            <w:r w:rsidRPr="00F0334B">
              <w:rPr>
                <w:sz w:val="18"/>
                <w:szCs w:val="18"/>
              </w:rPr>
              <w:t xml:space="preserve">Стр. </w:t>
            </w:r>
            <w:proofErr w:type="gramStart"/>
            <w:r>
              <w:rPr>
                <w:sz w:val="18"/>
                <w:szCs w:val="18"/>
              </w:rPr>
              <w:t>16</w:t>
            </w:r>
            <w:r w:rsidR="00D61996">
              <w:rPr>
                <w:sz w:val="18"/>
                <w:szCs w:val="18"/>
              </w:rPr>
              <w:t>3</w:t>
            </w:r>
            <w:r w:rsidRPr="00F0334B">
              <w:rPr>
                <w:sz w:val="18"/>
                <w:szCs w:val="18"/>
              </w:rPr>
              <w:t xml:space="preserve"> &gt;</w:t>
            </w:r>
            <w:proofErr w:type="gramEnd"/>
            <w:r w:rsidRPr="00F0334B">
              <w:rPr>
                <w:sz w:val="18"/>
                <w:szCs w:val="18"/>
              </w:rPr>
              <w:t xml:space="preserve"> Стр. </w:t>
            </w:r>
            <w:r>
              <w:rPr>
                <w:sz w:val="18"/>
                <w:szCs w:val="18"/>
              </w:rPr>
              <w:t>15</w:t>
            </w:r>
            <w:r w:rsidR="00D61996">
              <w:rPr>
                <w:sz w:val="18"/>
                <w:szCs w:val="18"/>
              </w:rPr>
              <w:t>3</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92F50" w:rsidRPr="00A1781D" w:rsidRDefault="00D92F50" w:rsidP="00D92F5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92F50" w:rsidRDefault="00D92F50" w:rsidP="00D92F50">
            <w:pPr>
              <w:rPr>
                <w:sz w:val="18"/>
                <w:szCs w:val="18"/>
              </w:rPr>
            </w:pPr>
            <w:r>
              <w:rPr>
                <w:sz w:val="18"/>
                <w:szCs w:val="18"/>
              </w:rPr>
              <w:t>ПБС,</w:t>
            </w:r>
          </w:p>
          <w:p w:rsidR="00D92F50" w:rsidRDefault="00D92F50" w:rsidP="00D92F50">
            <w:pPr>
              <w:rPr>
                <w:sz w:val="18"/>
                <w:szCs w:val="18"/>
              </w:rPr>
            </w:pPr>
            <w:r>
              <w:rPr>
                <w:sz w:val="18"/>
                <w:szCs w:val="18"/>
              </w:rPr>
              <w:t xml:space="preserve">РБС, ГРБС </w:t>
            </w:r>
          </w:p>
        </w:tc>
      </w:tr>
      <w:tr w:rsidR="00D61996"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61996" w:rsidRPr="00BE5263" w:rsidRDefault="00D61996" w:rsidP="00D61996">
            <w:pPr>
              <w:jc w:val="center"/>
              <w:rPr>
                <w:color w:val="000000"/>
                <w:sz w:val="18"/>
                <w:szCs w:val="18"/>
              </w:rPr>
            </w:pPr>
            <w:r>
              <w:rPr>
                <w:color w:val="000000"/>
                <w:sz w:val="18"/>
                <w:szCs w:val="18"/>
              </w:rPr>
              <w:t>34</w:t>
            </w:r>
          </w:p>
        </w:tc>
        <w:tc>
          <w:tcPr>
            <w:tcW w:w="1341"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both"/>
              <w:rPr>
                <w:sz w:val="18"/>
                <w:szCs w:val="18"/>
              </w:rPr>
            </w:pPr>
            <w:r>
              <w:rPr>
                <w:sz w:val="18"/>
                <w:szCs w:val="18"/>
              </w:rPr>
              <w:t>255</w:t>
            </w:r>
          </w:p>
        </w:tc>
        <w:tc>
          <w:tcPr>
            <w:tcW w:w="1088"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61996" w:rsidRPr="00F0334B" w:rsidRDefault="00D61996" w:rsidP="00D61996">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center"/>
              <w:rPr>
                <w:sz w:val="18"/>
                <w:szCs w:val="18"/>
              </w:rPr>
            </w:pPr>
            <w:r>
              <w:rPr>
                <w:sz w:val="18"/>
                <w:szCs w:val="18"/>
              </w:rPr>
              <w:t>190</w:t>
            </w:r>
          </w:p>
        </w:tc>
        <w:tc>
          <w:tcPr>
            <w:tcW w:w="709" w:type="dxa"/>
            <w:tcBorders>
              <w:top w:val="single" w:sz="4" w:space="0" w:color="auto"/>
              <w:left w:val="single" w:sz="4" w:space="0" w:color="auto"/>
              <w:bottom w:val="single" w:sz="4" w:space="0" w:color="auto"/>
              <w:right w:val="single" w:sz="4" w:space="0" w:color="auto"/>
            </w:tcBorders>
          </w:tcPr>
          <w:p w:rsidR="00D61996" w:rsidRPr="00BE5263" w:rsidRDefault="00D61996" w:rsidP="00D61996">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rPr>
                <w:sz w:val="18"/>
                <w:szCs w:val="18"/>
              </w:rPr>
            </w:pPr>
            <w:r w:rsidRPr="00F0334B">
              <w:rPr>
                <w:sz w:val="18"/>
                <w:szCs w:val="18"/>
              </w:rPr>
              <w:t xml:space="preserve">Стр. </w:t>
            </w:r>
            <w:proofErr w:type="gramStart"/>
            <w:r>
              <w:rPr>
                <w:sz w:val="18"/>
                <w:szCs w:val="18"/>
              </w:rPr>
              <w:t>255</w:t>
            </w:r>
            <w:r w:rsidRPr="00F0334B">
              <w:rPr>
                <w:sz w:val="18"/>
                <w:szCs w:val="18"/>
              </w:rPr>
              <w:t xml:space="preserve"> &gt;</w:t>
            </w:r>
            <w:proofErr w:type="gramEnd"/>
            <w:r w:rsidRPr="00F0334B">
              <w:rPr>
                <w:sz w:val="18"/>
                <w:szCs w:val="18"/>
              </w:rPr>
              <w:t xml:space="preserve"> Стр. </w:t>
            </w:r>
            <w:r>
              <w:rPr>
                <w:sz w:val="18"/>
                <w:szCs w:val="18"/>
              </w:rPr>
              <w:t>190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61996" w:rsidRDefault="00D61996" w:rsidP="00D61996">
            <w:pPr>
              <w:rPr>
                <w:sz w:val="18"/>
                <w:szCs w:val="18"/>
              </w:rPr>
            </w:pPr>
            <w:r>
              <w:rPr>
                <w:sz w:val="18"/>
                <w:szCs w:val="18"/>
              </w:rPr>
              <w:t>ПБС,</w:t>
            </w:r>
          </w:p>
          <w:p w:rsidR="00D61996" w:rsidRDefault="00D61996" w:rsidP="00D61996">
            <w:pPr>
              <w:rPr>
                <w:sz w:val="18"/>
                <w:szCs w:val="18"/>
              </w:rPr>
            </w:pPr>
            <w:r>
              <w:rPr>
                <w:sz w:val="18"/>
                <w:szCs w:val="18"/>
              </w:rPr>
              <w:t xml:space="preserve">РБС, ГРБС </w:t>
            </w:r>
          </w:p>
        </w:tc>
      </w:tr>
      <w:tr w:rsidR="00D61996"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61996" w:rsidRPr="00BE5263" w:rsidRDefault="00D61996" w:rsidP="00D61996">
            <w:pPr>
              <w:jc w:val="center"/>
              <w:rPr>
                <w:color w:val="000000"/>
                <w:sz w:val="18"/>
                <w:szCs w:val="18"/>
              </w:rPr>
            </w:pPr>
            <w:r>
              <w:rPr>
                <w:color w:val="000000"/>
                <w:sz w:val="18"/>
                <w:szCs w:val="18"/>
              </w:rPr>
              <w:t>35</w:t>
            </w:r>
          </w:p>
        </w:tc>
        <w:tc>
          <w:tcPr>
            <w:tcW w:w="1341"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both"/>
              <w:rPr>
                <w:sz w:val="18"/>
                <w:szCs w:val="18"/>
              </w:rPr>
            </w:pPr>
            <w:r>
              <w:rPr>
                <w:sz w:val="18"/>
                <w:szCs w:val="18"/>
              </w:rPr>
              <w:t>270+280</w:t>
            </w:r>
          </w:p>
        </w:tc>
        <w:tc>
          <w:tcPr>
            <w:tcW w:w="1088"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61996" w:rsidRPr="00F0334B" w:rsidRDefault="00D61996" w:rsidP="00D61996">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center"/>
              <w:rPr>
                <w:sz w:val="18"/>
                <w:szCs w:val="18"/>
              </w:rPr>
            </w:pPr>
            <w:r>
              <w:rPr>
                <w:sz w:val="18"/>
                <w:szCs w:val="18"/>
              </w:rPr>
              <w:t>260</w:t>
            </w:r>
          </w:p>
        </w:tc>
        <w:tc>
          <w:tcPr>
            <w:tcW w:w="709" w:type="dxa"/>
            <w:tcBorders>
              <w:top w:val="single" w:sz="4" w:space="0" w:color="auto"/>
              <w:left w:val="single" w:sz="4" w:space="0" w:color="auto"/>
              <w:bottom w:val="single" w:sz="4" w:space="0" w:color="auto"/>
              <w:right w:val="single" w:sz="4" w:space="0" w:color="auto"/>
            </w:tcBorders>
          </w:tcPr>
          <w:p w:rsidR="00D61996" w:rsidRPr="00BE5263" w:rsidRDefault="00D61996" w:rsidP="00D61996">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61996" w:rsidRPr="00A1781D" w:rsidRDefault="00D61996" w:rsidP="00E15C4C">
            <w:pPr>
              <w:rPr>
                <w:sz w:val="18"/>
                <w:szCs w:val="18"/>
              </w:rPr>
            </w:pPr>
            <w:r w:rsidRPr="00F0334B">
              <w:rPr>
                <w:sz w:val="18"/>
                <w:szCs w:val="18"/>
              </w:rPr>
              <w:t xml:space="preserve">Стр. </w:t>
            </w:r>
            <w:r>
              <w:rPr>
                <w:sz w:val="18"/>
                <w:szCs w:val="18"/>
              </w:rPr>
              <w:t>270</w:t>
            </w:r>
            <w:r w:rsidRPr="00F0334B">
              <w:rPr>
                <w:sz w:val="18"/>
                <w:szCs w:val="18"/>
              </w:rPr>
              <w:t xml:space="preserve">+ Стр. </w:t>
            </w:r>
            <w:proofErr w:type="gramStart"/>
            <w:r>
              <w:rPr>
                <w:sz w:val="18"/>
                <w:szCs w:val="18"/>
              </w:rPr>
              <w:t>280</w:t>
            </w:r>
            <w:r w:rsidRPr="00F0334B">
              <w:rPr>
                <w:sz w:val="18"/>
                <w:szCs w:val="18"/>
              </w:rPr>
              <w:t xml:space="preserve"> &gt;</w:t>
            </w:r>
            <w:proofErr w:type="gramEnd"/>
            <w:r w:rsidRPr="00F0334B">
              <w:rPr>
                <w:sz w:val="18"/>
                <w:szCs w:val="18"/>
              </w:rPr>
              <w:t xml:space="preserve"> Стр. </w:t>
            </w:r>
            <w:r>
              <w:rPr>
                <w:sz w:val="18"/>
                <w:szCs w:val="18"/>
              </w:rPr>
              <w:t>260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61996" w:rsidRDefault="00D61996" w:rsidP="00D61996">
            <w:pPr>
              <w:rPr>
                <w:sz w:val="18"/>
                <w:szCs w:val="18"/>
              </w:rPr>
            </w:pPr>
            <w:r>
              <w:rPr>
                <w:sz w:val="18"/>
                <w:szCs w:val="18"/>
              </w:rPr>
              <w:t>ПБС,</w:t>
            </w:r>
          </w:p>
          <w:p w:rsidR="00D61996" w:rsidRDefault="00D61996" w:rsidP="00D61996">
            <w:pPr>
              <w:rPr>
                <w:sz w:val="18"/>
                <w:szCs w:val="18"/>
              </w:rPr>
            </w:pPr>
            <w:r>
              <w:rPr>
                <w:sz w:val="18"/>
                <w:szCs w:val="18"/>
              </w:rPr>
              <w:t xml:space="preserve">РБС, ГРБС </w:t>
            </w:r>
          </w:p>
        </w:tc>
      </w:tr>
      <w:tr w:rsidR="00D61996"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61996" w:rsidRPr="00BE5263" w:rsidRDefault="00D61996" w:rsidP="00D61996">
            <w:pPr>
              <w:jc w:val="center"/>
              <w:rPr>
                <w:color w:val="000000"/>
                <w:sz w:val="18"/>
                <w:szCs w:val="18"/>
              </w:rPr>
            </w:pPr>
            <w:r>
              <w:rPr>
                <w:color w:val="000000"/>
                <w:sz w:val="18"/>
                <w:szCs w:val="18"/>
              </w:rPr>
              <w:t>35.1</w:t>
            </w:r>
          </w:p>
        </w:tc>
        <w:tc>
          <w:tcPr>
            <w:tcW w:w="1341"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both"/>
              <w:rPr>
                <w:sz w:val="18"/>
                <w:szCs w:val="18"/>
              </w:rPr>
            </w:pPr>
            <w:r>
              <w:rPr>
                <w:sz w:val="18"/>
                <w:szCs w:val="18"/>
              </w:rPr>
              <w:t>271</w:t>
            </w:r>
          </w:p>
        </w:tc>
        <w:tc>
          <w:tcPr>
            <w:tcW w:w="1088"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61996" w:rsidRPr="00F0334B" w:rsidRDefault="00D61996" w:rsidP="00D61996">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center"/>
              <w:rPr>
                <w:sz w:val="18"/>
                <w:szCs w:val="18"/>
              </w:rPr>
            </w:pPr>
            <w:r>
              <w:rPr>
                <w:sz w:val="18"/>
                <w:szCs w:val="18"/>
              </w:rPr>
              <w:t>261</w:t>
            </w:r>
          </w:p>
        </w:tc>
        <w:tc>
          <w:tcPr>
            <w:tcW w:w="709" w:type="dxa"/>
            <w:tcBorders>
              <w:top w:val="single" w:sz="4" w:space="0" w:color="auto"/>
              <w:left w:val="single" w:sz="4" w:space="0" w:color="auto"/>
              <w:bottom w:val="single" w:sz="4" w:space="0" w:color="auto"/>
              <w:right w:val="single" w:sz="4" w:space="0" w:color="auto"/>
            </w:tcBorders>
          </w:tcPr>
          <w:p w:rsidR="00D61996" w:rsidRPr="00BE5263" w:rsidRDefault="00D61996" w:rsidP="00D61996">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61996" w:rsidRPr="00A1781D" w:rsidRDefault="00D61996" w:rsidP="00E15C4C">
            <w:pPr>
              <w:rPr>
                <w:sz w:val="18"/>
                <w:szCs w:val="18"/>
              </w:rPr>
            </w:pPr>
            <w:r w:rsidRPr="00F0334B">
              <w:rPr>
                <w:sz w:val="18"/>
                <w:szCs w:val="18"/>
              </w:rPr>
              <w:t xml:space="preserve">Стр. </w:t>
            </w:r>
            <w:proofErr w:type="gramStart"/>
            <w:r>
              <w:rPr>
                <w:sz w:val="18"/>
                <w:szCs w:val="18"/>
              </w:rPr>
              <w:t>271</w:t>
            </w:r>
            <w:r w:rsidRPr="00F0334B">
              <w:rPr>
                <w:sz w:val="18"/>
                <w:szCs w:val="18"/>
              </w:rPr>
              <w:t xml:space="preserve"> &gt;</w:t>
            </w:r>
            <w:proofErr w:type="gramEnd"/>
            <w:r w:rsidRPr="00F0334B">
              <w:rPr>
                <w:sz w:val="18"/>
                <w:szCs w:val="18"/>
              </w:rPr>
              <w:t xml:space="preserve"> Стр. </w:t>
            </w:r>
            <w:r>
              <w:rPr>
                <w:sz w:val="18"/>
                <w:szCs w:val="18"/>
              </w:rPr>
              <w:t>261</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61996" w:rsidRDefault="00D61996" w:rsidP="00D61996">
            <w:pPr>
              <w:rPr>
                <w:sz w:val="18"/>
                <w:szCs w:val="18"/>
              </w:rPr>
            </w:pPr>
            <w:r>
              <w:rPr>
                <w:sz w:val="18"/>
                <w:szCs w:val="18"/>
              </w:rPr>
              <w:t>ПБС,</w:t>
            </w:r>
          </w:p>
          <w:p w:rsidR="00D61996" w:rsidRDefault="00D61996" w:rsidP="00D61996">
            <w:pPr>
              <w:rPr>
                <w:sz w:val="18"/>
                <w:szCs w:val="18"/>
              </w:rPr>
            </w:pPr>
            <w:r>
              <w:rPr>
                <w:sz w:val="18"/>
                <w:szCs w:val="18"/>
              </w:rPr>
              <w:t xml:space="preserve">РБС, ГРБС </w:t>
            </w:r>
          </w:p>
        </w:tc>
      </w:tr>
      <w:tr w:rsidR="00D61996"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D61996" w:rsidRPr="00BE5263" w:rsidRDefault="00D61996" w:rsidP="00D61996">
            <w:pPr>
              <w:jc w:val="center"/>
              <w:rPr>
                <w:color w:val="000000"/>
                <w:sz w:val="18"/>
                <w:szCs w:val="18"/>
              </w:rPr>
            </w:pPr>
            <w:r>
              <w:rPr>
                <w:color w:val="000000"/>
                <w:sz w:val="18"/>
                <w:szCs w:val="18"/>
              </w:rPr>
              <w:t>35.2</w:t>
            </w:r>
          </w:p>
        </w:tc>
        <w:tc>
          <w:tcPr>
            <w:tcW w:w="1341"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both"/>
              <w:rPr>
                <w:sz w:val="18"/>
                <w:szCs w:val="18"/>
              </w:rPr>
            </w:pPr>
            <w:r>
              <w:rPr>
                <w:sz w:val="18"/>
                <w:szCs w:val="18"/>
              </w:rPr>
              <w:t>272</w:t>
            </w:r>
          </w:p>
        </w:tc>
        <w:tc>
          <w:tcPr>
            <w:tcW w:w="1088"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D61996" w:rsidRPr="00F0334B" w:rsidRDefault="00D61996" w:rsidP="00D61996">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jc w:val="center"/>
              <w:rPr>
                <w:sz w:val="18"/>
                <w:szCs w:val="18"/>
              </w:rPr>
            </w:pPr>
            <w:r>
              <w:rPr>
                <w:sz w:val="18"/>
                <w:szCs w:val="18"/>
              </w:rPr>
              <w:t>262</w:t>
            </w:r>
          </w:p>
        </w:tc>
        <w:tc>
          <w:tcPr>
            <w:tcW w:w="709" w:type="dxa"/>
            <w:tcBorders>
              <w:top w:val="single" w:sz="4" w:space="0" w:color="auto"/>
              <w:left w:val="single" w:sz="4" w:space="0" w:color="auto"/>
              <w:bottom w:val="single" w:sz="4" w:space="0" w:color="auto"/>
              <w:right w:val="single" w:sz="4" w:space="0" w:color="auto"/>
            </w:tcBorders>
          </w:tcPr>
          <w:p w:rsidR="00D61996" w:rsidRPr="00BE5263" w:rsidRDefault="00D61996" w:rsidP="00D61996">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D61996" w:rsidRPr="00A1781D" w:rsidRDefault="00D61996" w:rsidP="00E15C4C">
            <w:pPr>
              <w:rPr>
                <w:sz w:val="18"/>
                <w:szCs w:val="18"/>
              </w:rPr>
            </w:pPr>
            <w:r w:rsidRPr="00F0334B">
              <w:rPr>
                <w:sz w:val="18"/>
                <w:szCs w:val="18"/>
              </w:rPr>
              <w:t xml:space="preserve">Стр. </w:t>
            </w:r>
            <w:proofErr w:type="gramStart"/>
            <w:r>
              <w:rPr>
                <w:sz w:val="18"/>
                <w:szCs w:val="18"/>
              </w:rPr>
              <w:t>272</w:t>
            </w:r>
            <w:r w:rsidRPr="00F0334B">
              <w:rPr>
                <w:sz w:val="18"/>
                <w:szCs w:val="18"/>
              </w:rPr>
              <w:t xml:space="preserve"> &gt;</w:t>
            </w:r>
            <w:proofErr w:type="gramEnd"/>
            <w:r w:rsidRPr="00F0334B">
              <w:rPr>
                <w:sz w:val="18"/>
                <w:szCs w:val="18"/>
              </w:rPr>
              <w:t xml:space="preserve"> Стр. </w:t>
            </w:r>
            <w:r>
              <w:rPr>
                <w:sz w:val="18"/>
                <w:szCs w:val="18"/>
              </w:rPr>
              <w:t>262</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D61996" w:rsidRPr="00A1781D" w:rsidRDefault="00D61996" w:rsidP="00D61996">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D61996" w:rsidRDefault="00D61996" w:rsidP="00D61996">
            <w:pPr>
              <w:rPr>
                <w:sz w:val="18"/>
                <w:szCs w:val="18"/>
              </w:rPr>
            </w:pPr>
            <w:r>
              <w:rPr>
                <w:sz w:val="18"/>
                <w:szCs w:val="18"/>
              </w:rPr>
              <w:t>ПБС,</w:t>
            </w:r>
          </w:p>
          <w:p w:rsidR="00D61996" w:rsidRDefault="00D61996" w:rsidP="00D61996">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35.3</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both"/>
              <w:rPr>
                <w:sz w:val="18"/>
                <w:szCs w:val="18"/>
              </w:rPr>
            </w:pPr>
            <w:r>
              <w:rPr>
                <w:sz w:val="18"/>
                <w:szCs w:val="18"/>
              </w:rPr>
              <w:t>273</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263</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E15C4C">
            <w:pPr>
              <w:rPr>
                <w:sz w:val="18"/>
                <w:szCs w:val="18"/>
              </w:rPr>
            </w:pPr>
            <w:r w:rsidRPr="00F0334B">
              <w:rPr>
                <w:sz w:val="18"/>
                <w:szCs w:val="18"/>
              </w:rPr>
              <w:t xml:space="preserve">Стр. </w:t>
            </w:r>
            <w:proofErr w:type="gramStart"/>
            <w:r>
              <w:rPr>
                <w:sz w:val="18"/>
                <w:szCs w:val="18"/>
              </w:rPr>
              <w:t>273</w:t>
            </w:r>
            <w:r w:rsidRPr="00F0334B">
              <w:rPr>
                <w:sz w:val="18"/>
                <w:szCs w:val="18"/>
              </w:rPr>
              <w:t xml:space="preserve"> &gt;</w:t>
            </w:r>
            <w:proofErr w:type="gramEnd"/>
            <w:r w:rsidRPr="00F0334B">
              <w:rPr>
                <w:sz w:val="18"/>
                <w:szCs w:val="18"/>
              </w:rPr>
              <w:t xml:space="preserve"> Стр. </w:t>
            </w:r>
            <w:r>
              <w:rPr>
                <w:sz w:val="18"/>
                <w:szCs w:val="18"/>
              </w:rPr>
              <w:t>263</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35.4</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F36B1C">
            <w:pPr>
              <w:jc w:val="both"/>
              <w:rPr>
                <w:sz w:val="18"/>
                <w:szCs w:val="18"/>
              </w:rPr>
            </w:pPr>
            <w:r>
              <w:rPr>
                <w:sz w:val="18"/>
                <w:szCs w:val="18"/>
              </w:rPr>
              <w:t>27</w:t>
            </w:r>
            <w:r w:rsidR="00F36B1C">
              <w:rPr>
                <w:sz w:val="18"/>
                <w:szCs w:val="18"/>
              </w:rPr>
              <w:t>4</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264</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E15C4C">
            <w:pPr>
              <w:rPr>
                <w:sz w:val="18"/>
                <w:szCs w:val="18"/>
              </w:rPr>
            </w:pPr>
            <w:r w:rsidRPr="00F0334B">
              <w:rPr>
                <w:sz w:val="18"/>
                <w:szCs w:val="18"/>
              </w:rPr>
              <w:t xml:space="preserve">Стр. </w:t>
            </w:r>
            <w:proofErr w:type="gramStart"/>
            <w:r>
              <w:rPr>
                <w:sz w:val="18"/>
                <w:szCs w:val="18"/>
              </w:rPr>
              <w:t>274</w:t>
            </w:r>
            <w:r w:rsidRPr="00F0334B">
              <w:rPr>
                <w:sz w:val="18"/>
                <w:szCs w:val="18"/>
              </w:rPr>
              <w:t xml:space="preserve"> &gt;</w:t>
            </w:r>
            <w:proofErr w:type="gramEnd"/>
            <w:r w:rsidRPr="00F0334B">
              <w:rPr>
                <w:sz w:val="18"/>
                <w:szCs w:val="18"/>
              </w:rPr>
              <w:t xml:space="preserve"> Стр. </w:t>
            </w:r>
            <w:r>
              <w:rPr>
                <w:sz w:val="18"/>
                <w:szCs w:val="18"/>
              </w:rPr>
              <w:t>264</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35.5</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F36B1C">
            <w:pPr>
              <w:jc w:val="both"/>
              <w:rPr>
                <w:sz w:val="18"/>
                <w:szCs w:val="18"/>
              </w:rPr>
            </w:pPr>
            <w:r>
              <w:rPr>
                <w:sz w:val="18"/>
                <w:szCs w:val="18"/>
              </w:rPr>
              <w:t>27</w:t>
            </w:r>
            <w:r w:rsidR="00F36B1C">
              <w:rPr>
                <w:sz w:val="18"/>
                <w:szCs w:val="18"/>
              </w:rPr>
              <w:t>5</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265</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E15C4C">
            <w:pPr>
              <w:rPr>
                <w:sz w:val="18"/>
                <w:szCs w:val="18"/>
              </w:rPr>
            </w:pPr>
            <w:r w:rsidRPr="00F0334B">
              <w:rPr>
                <w:sz w:val="18"/>
                <w:szCs w:val="18"/>
              </w:rPr>
              <w:t xml:space="preserve">Стр. </w:t>
            </w:r>
            <w:proofErr w:type="gramStart"/>
            <w:r>
              <w:rPr>
                <w:sz w:val="18"/>
                <w:szCs w:val="18"/>
              </w:rPr>
              <w:t>275</w:t>
            </w:r>
            <w:r w:rsidRPr="00F0334B">
              <w:rPr>
                <w:sz w:val="18"/>
                <w:szCs w:val="18"/>
              </w:rPr>
              <w:t xml:space="preserve"> &gt;</w:t>
            </w:r>
            <w:proofErr w:type="gramEnd"/>
            <w:r w:rsidRPr="00F0334B">
              <w:rPr>
                <w:sz w:val="18"/>
                <w:szCs w:val="18"/>
              </w:rPr>
              <w:t xml:space="preserve"> Стр. </w:t>
            </w:r>
            <w:r>
              <w:rPr>
                <w:sz w:val="18"/>
                <w:szCs w:val="18"/>
              </w:rPr>
              <w:t>265</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35.6</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F36B1C">
            <w:pPr>
              <w:jc w:val="both"/>
              <w:rPr>
                <w:sz w:val="18"/>
                <w:szCs w:val="18"/>
              </w:rPr>
            </w:pPr>
            <w:r>
              <w:rPr>
                <w:sz w:val="18"/>
                <w:szCs w:val="18"/>
              </w:rPr>
              <w:t>27</w:t>
            </w:r>
            <w:r w:rsidR="00F36B1C">
              <w:rPr>
                <w:sz w:val="18"/>
                <w:szCs w:val="18"/>
              </w:rPr>
              <w:t>6</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266</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E15C4C">
            <w:pPr>
              <w:rPr>
                <w:sz w:val="18"/>
                <w:szCs w:val="18"/>
              </w:rPr>
            </w:pPr>
            <w:r w:rsidRPr="00F0334B">
              <w:rPr>
                <w:sz w:val="18"/>
                <w:szCs w:val="18"/>
              </w:rPr>
              <w:t xml:space="preserve">Стр. </w:t>
            </w:r>
            <w:proofErr w:type="gramStart"/>
            <w:r>
              <w:rPr>
                <w:sz w:val="18"/>
                <w:szCs w:val="18"/>
              </w:rPr>
              <w:t>276</w:t>
            </w:r>
            <w:r w:rsidRPr="00F0334B">
              <w:rPr>
                <w:sz w:val="18"/>
                <w:szCs w:val="18"/>
              </w:rPr>
              <w:t xml:space="preserve"> &gt;</w:t>
            </w:r>
            <w:proofErr w:type="gramEnd"/>
            <w:r w:rsidRPr="00F0334B">
              <w:rPr>
                <w:sz w:val="18"/>
                <w:szCs w:val="18"/>
              </w:rPr>
              <w:t xml:space="preserve"> Стр. </w:t>
            </w:r>
            <w:r>
              <w:rPr>
                <w:sz w:val="18"/>
                <w:szCs w:val="18"/>
              </w:rPr>
              <w:t>266</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35.7</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both"/>
              <w:rPr>
                <w:sz w:val="18"/>
                <w:szCs w:val="18"/>
              </w:rPr>
            </w:pPr>
            <w:r>
              <w:rPr>
                <w:sz w:val="18"/>
                <w:szCs w:val="18"/>
              </w:rPr>
              <w:t>277</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267</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sidRPr="00F0334B">
              <w:rPr>
                <w:sz w:val="18"/>
                <w:szCs w:val="18"/>
              </w:rPr>
              <w:t xml:space="preserve">Стр. </w:t>
            </w:r>
            <w:proofErr w:type="gramStart"/>
            <w:r>
              <w:rPr>
                <w:sz w:val="18"/>
                <w:szCs w:val="18"/>
              </w:rPr>
              <w:t>277</w:t>
            </w:r>
            <w:r w:rsidR="00E15C4C">
              <w:rPr>
                <w:sz w:val="18"/>
                <w:szCs w:val="18"/>
              </w:rPr>
              <w:t xml:space="preserve"> </w:t>
            </w:r>
            <w:r w:rsidRPr="00F0334B">
              <w:rPr>
                <w:sz w:val="18"/>
                <w:szCs w:val="18"/>
              </w:rPr>
              <w:t>&gt;</w:t>
            </w:r>
            <w:proofErr w:type="gramEnd"/>
            <w:r w:rsidRPr="00F0334B">
              <w:rPr>
                <w:sz w:val="18"/>
                <w:szCs w:val="18"/>
              </w:rPr>
              <w:t xml:space="preserve"> Стр. </w:t>
            </w:r>
            <w:r>
              <w:rPr>
                <w:sz w:val="18"/>
                <w:szCs w:val="18"/>
              </w:rPr>
              <w:t>267</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35.8</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both"/>
              <w:rPr>
                <w:sz w:val="18"/>
                <w:szCs w:val="18"/>
              </w:rPr>
            </w:pPr>
            <w:r>
              <w:rPr>
                <w:sz w:val="18"/>
                <w:szCs w:val="18"/>
              </w:rPr>
              <w:t>278</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268</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E15C4C">
            <w:pPr>
              <w:rPr>
                <w:sz w:val="18"/>
                <w:szCs w:val="18"/>
              </w:rPr>
            </w:pPr>
            <w:r w:rsidRPr="00F0334B">
              <w:rPr>
                <w:sz w:val="18"/>
                <w:szCs w:val="18"/>
              </w:rPr>
              <w:t xml:space="preserve">Стр. </w:t>
            </w:r>
            <w:proofErr w:type="gramStart"/>
            <w:r>
              <w:rPr>
                <w:sz w:val="18"/>
                <w:szCs w:val="18"/>
              </w:rPr>
              <w:t>278</w:t>
            </w:r>
            <w:r w:rsidRPr="00F0334B">
              <w:rPr>
                <w:sz w:val="18"/>
                <w:szCs w:val="18"/>
              </w:rPr>
              <w:t xml:space="preserve"> &gt;</w:t>
            </w:r>
            <w:proofErr w:type="gramEnd"/>
            <w:r w:rsidRPr="00F0334B">
              <w:rPr>
                <w:sz w:val="18"/>
                <w:szCs w:val="18"/>
              </w:rPr>
              <w:t xml:space="preserve"> Стр. </w:t>
            </w:r>
            <w:r>
              <w:rPr>
                <w:sz w:val="18"/>
                <w:szCs w:val="18"/>
              </w:rPr>
              <w:t>268</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36</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both"/>
              <w:rPr>
                <w:sz w:val="18"/>
                <w:szCs w:val="18"/>
              </w:rPr>
            </w:pPr>
            <w:r>
              <w:rPr>
                <w:sz w:val="18"/>
                <w:szCs w:val="18"/>
              </w:rPr>
              <w:t>300+310</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290</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E15C4C">
            <w:pPr>
              <w:rPr>
                <w:sz w:val="18"/>
                <w:szCs w:val="18"/>
              </w:rPr>
            </w:pPr>
            <w:r w:rsidRPr="00F0334B">
              <w:rPr>
                <w:sz w:val="18"/>
                <w:szCs w:val="18"/>
              </w:rPr>
              <w:t xml:space="preserve">Стр. </w:t>
            </w:r>
            <w:r>
              <w:rPr>
                <w:sz w:val="18"/>
                <w:szCs w:val="18"/>
              </w:rPr>
              <w:t>300</w:t>
            </w:r>
            <w:r w:rsidRPr="00F0334B">
              <w:rPr>
                <w:sz w:val="18"/>
                <w:szCs w:val="18"/>
              </w:rPr>
              <w:t xml:space="preserve">+ Стр. </w:t>
            </w:r>
            <w:proofErr w:type="gramStart"/>
            <w:r>
              <w:rPr>
                <w:sz w:val="18"/>
                <w:szCs w:val="18"/>
              </w:rPr>
              <w:t>310</w:t>
            </w:r>
            <w:r w:rsidRPr="00F0334B">
              <w:rPr>
                <w:sz w:val="18"/>
                <w:szCs w:val="18"/>
              </w:rPr>
              <w:t xml:space="preserve"> &gt;</w:t>
            </w:r>
            <w:proofErr w:type="gramEnd"/>
            <w:r w:rsidRPr="00F0334B">
              <w:rPr>
                <w:sz w:val="18"/>
                <w:szCs w:val="18"/>
              </w:rPr>
              <w:t xml:space="preserve"> Стр. </w:t>
            </w:r>
            <w:r>
              <w:rPr>
                <w:sz w:val="18"/>
                <w:szCs w:val="18"/>
              </w:rPr>
              <w:t>290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lastRenderedPageBreak/>
              <w:t>36.1</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both"/>
              <w:rPr>
                <w:sz w:val="18"/>
                <w:szCs w:val="18"/>
              </w:rPr>
            </w:pPr>
            <w:r>
              <w:rPr>
                <w:sz w:val="18"/>
                <w:szCs w:val="18"/>
              </w:rPr>
              <w:t>301</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291</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sidRPr="00F0334B">
              <w:rPr>
                <w:sz w:val="18"/>
                <w:szCs w:val="18"/>
              </w:rPr>
              <w:t xml:space="preserve">Стр. </w:t>
            </w:r>
            <w:proofErr w:type="gramStart"/>
            <w:r>
              <w:rPr>
                <w:sz w:val="18"/>
                <w:szCs w:val="18"/>
              </w:rPr>
              <w:t>301</w:t>
            </w:r>
            <w:r w:rsidRPr="00F0334B">
              <w:rPr>
                <w:sz w:val="18"/>
                <w:szCs w:val="18"/>
              </w:rPr>
              <w:t xml:space="preserve"> &gt;</w:t>
            </w:r>
            <w:proofErr w:type="gramEnd"/>
            <w:r w:rsidRPr="00F0334B">
              <w:rPr>
                <w:sz w:val="18"/>
                <w:szCs w:val="18"/>
              </w:rPr>
              <w:t xml:space="preserve"> Стр. </w:t>
            </w:r>
            <w:r>
              <w:rPr>
                <w:sz w:val="18"/>
                <w:szCs w:val="18"/>
              </w:rPr>
              <w:t>291</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36.2</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both"/>
              <w:rPr>
                <w:sz w:val="18"/>
                <w:szCs w:val="18"/>
              </w:rPr>
            </w:pPr>
            <w:r>
              <w:rPr>
                <w:sz w:val="18"/>
                <w:szCs w:val="18"/>
              </w:rPr>
              <w:t>302</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292</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sidRPr="00F0334B">
              <w:rPr>
                <w:sz w:val="18"/>
                <w:szCs w:val="18"/>
              </w:rPr>
              <w:t xml:space="preserve">Стр. </w:t>
            </w:r>
            <w:proofErr w:type="gramStart"/>
            <w:r>
              <w:rPr>
                <w:sz w:val="18"/>
                <w:szCs w:val="18"/>
              </w:rPr>
              <w:t>302</w:t>
            </w:r>
            <w:r w:rsidRPr="00F0334B">
              <w:rPr>
                <w:sz w:val="18"/>
                <w:szCs w:val="18"/>
              </w:rPr>
              <w:t xml:space="preserve"> &gt;</w:t>
            </w:r>
            <w:proofErr w:type="gramEnd"/>
            <w:r w:rsidRPr="00F0334B">
              <w:rPr>
                <w:sz w:val="18"/>
                <w:szCs w:val="18"/>
              </w:rPr>
              <w:t xml:space="preserve"> Стр. </w:t>
            </w:r>
            <w:r>
              <w:rPr>
                <w:sz w:val="18"/>
                <w:szCs w:val="18"/>
              </w:rPr>
              <w:t>292</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36.3</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both"/>
              <w:rPr>
                <w:sz w:val="18"/>
                <w:szCs w:val="18"/>
              </w:rPr>
            </w:pPr>
            <w:r>
              <w:rPr>
                <w:sz w:val="18"/>
                <w:szCs w:val="18"/>
              </w:rPr>
              <w:t>303</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F0334B" w:rsidRDefault="009C01D4" w:rsidP="009C01D4">
            <w:pPr>
              <w:jc w:val="center"/>
              <w:rPr>
                <w:sz w:val="18"/>
                <w:szCs w:val="18"/>
                <w:lang w:val="en-US"/>
              </w:rPr>
            </w:pPr>
            <w:r>
              <w:rPr>
                <w:sz w:val="18"/>
                <w:szCs w:val="18"/>
                <w:lang w:val="en-US"/>
              </w:rPr>
              <w:t>&lt;</w:t>
            </w:r>
            <w:r w:rsidRPr="00F0334B">
              <w:rPr>
                <w:sz w:val="18"/>
                <w:szCs w:val="18"/>
                <w:lang w:val="en-US"/>
              </w:rPr>
              <w: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293</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sidRPr="00F0334B">
              <w:rPr>
                <w:sz w:val="18"/>
                <w:szCs w:val="18"/>
              </w:rPr>
              <w:t xml:space="preserve">Стр. </w:t>
            </w:r>
            <w:proofErr w:type="gramStart"/>
            <w:r>
              <w:rPr>
                <w:sz w:val="18"/>
                <w:szCs w:val="18"/>
              </w:rPr>
              <w:t>303</w:t>
            </w:r>
            <w:r w:rsidRPr="00F0334B">
              <w:rPr>
                <w:sz w:val="18"/>
                <w:szCs w:val="18"/>
              </w:rPr>
              <w:t xml:space="preserve"> &gt;</w:t>
            </w:r>
            <w:proofErr w:type="gramEnd"/>
            <w:r w:rsidRPr="00F0334B">
              <w:rPr>
                <w:sz w:val="18"/>
                <w:szCs w:val="18"/>
              </w:rPr>
              <w:t xml:space="preserve"> Стр. </w:t>
            </w:r>
            <w:r>
              <w:rPr>
                <w:sz w:val="18"/>
                <w:szCs w:val="18"/>
              </w:rPr>
              <w:t>293</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C01D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color w:val="000000"/>
                <w:sz w:val="18"/>
                <w:szCs w:val="18"/>
              </w:rPr>
            </w:pPr>
            <w:r>
              <w:rPr>
                <w:color w:val="000000"/>
                <w:sz w:val="18"/>
                <w:szCs w:val="18"/>
              </w:rPr>
              <w:t>36.4</w:t>
            </w:r>
          </w:p>
        </w:tc>
        <w:tc>
          <w:tcPr>
            <w:tcW w:w="1341" w:type="dxa"/>
            <w:tcBorders>
              <w:top w:val="single" w:sz="4" w:space="0" w:color="auto"/>
              <w:left w:val="single" w:sz="4" w:space="0" w:color="auto"/>
              <w:bottom w:val="single" w:sz="4" w:space="0" w:color="auto"/>
              <w:right w:val="single" w:sz="4" w:space="0" w:color="auto"/>
            </w:tcBorders>
          </w:tcPr>
          <w:p w:rsidR="009C01D4" w:rsidRPr="00A1781D" w:rsidRDefault="009C01D4" w:rsidP="00F36B1C">
            <w:pPr>
              <w:jc w:val="both"/>
              <w:rPr>
                <w:sz w:val="18"/>
                <w:szCs w:val="18"/>
              </w:rPr>
            </w:pPr>
            <w:r>
              <w:rPr>
                <w:sz w:val="18"/>
                <w:szCs w:val="18"/>
              </w:rPr>
              <w:t>30</w:t>
            </w:r>
            <w:r w:rsidR="00F36B1C">
              <w:rPr>
                <w:sz w:val="18"/>
                <w:szCs w:val="18"/>
              </w:rPr>
              <w:t>4</w:t>
            </w:r>
          </w:p>
        </w:tc>
        <w:tc>
          <w:tcPr>
            <w:tcW w:w="1088"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C01D4" w:rsidRPr="009C01D4" w:rsidRDefault="009C01D4" w:rsidP="009C01D4">
            <w:pPr>
              <w:jc w:val="center"/>
              <w:rPr>
                <w:sz w:val="18"/>
                <w:szCs w:val="18"/>
              </w:rPr>
            </w:pPr>
            <w:r w:rsidRPr="009C01D4">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jc w:val="center"/>
              <w:rPr>
                <w:sz w:val="18"/>
                <w:szCs w:val="18"/>
              </w:rPr>
            </w:pPr>
            <w:r>
              <w:rPr>
                <w:sz w:val="18"/>
                <w:szCs w:val="18"/>
              </w:rPr>
              <w:t>294</w:t>
            </w:r>
          </w:p>
        </w:tc>
        <w:tc>
          <w:tcPr>
            <w:tcW w:w="709" w:type="dxa"/>
            <w:tcBorders>
              <w:top w:val="single" w:sz="4" w:space="0" w:color="auto"/>
              <w:left w:val="single" w:sz="4" w:space="0" w:color="auto"/>
              <w:bottom w:val="single" w:sz="4" w:space="0" w:color="auto"/>
              <w:right w:val="single" w:sz="4" w:space="0" w:color="auto"/>
            </w:tcBorders>
          </w:tcPr>
          <w:p w:rsidR="009C01D4" w:rsidRPr="00BE5263" w:rsidRDefault="009C01D4" w:rsidP="009C01D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sidRPr="00F0334B">
              <w:rPr>
                <w:sz w:val="18"/>
                <w:szCs w:val="18"/>
              </w:rPr>
              <w:t xml:space="preserve">Стр. </w:t>
            </w:r>
            <w:proofErr w:type="gramStart"/>
            <w:r>
              <w:rPr>
                <w:sz w:val="18"/>
                <w:szCs w:val="18"/>
              </w:rPr>
              <w:t>304</w:t>
            </w:r>
            <w:r w:rsidRPr="00F0334B">
              <w:rPr>
                <w:sz w:val="18"/>
                <w:szCs w:val="18"/>
              </w:rPr>
              <w:t xml:space="preserve"> &gt;</w:t>
            </w:r>
            <w:proofErr w:type="gramEnd"/>
            <w:r w:rsidRPr="00F0334B">
              <w:rPr>
                <w:sz w:val="18"/>
                <w:szCs w:val="18"/>
              </w:rPr>
              <w:t xml:space="preserve"> Стр. </w:t>
            </w:r>
            <w:r>
              <w:rPr>
                <w:sz w:val="18"/>
                <w:szCs w:val="18"/>
              </w:rPr>
              <w:t>294</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C01D4" w:rsidRPr="00A1781D" w:rsidRDefault="009C01D4" w:rsidP="009C01D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C01D4" w:rsidRDefault="009C01D4" w:rsidP="009C01D4">
            <w:pPr>
              <w:rPr>
                <w:sz w:val="18"/>
                <w:szCs w:val="18"/>
              </w:rPr>
            </w:pPr>
            <w:r>
              <w:rPr>
                <w:sz w:val="18"/>
                <w:szCs w:val="18"/>
              </w:rPr>
              <w:t>ПБС,</w:t>
            </w:r>
          </w:p>
          <w:p w:rsidR="009C01D4" w:rsidRDefault="009C01D4" w:rsidP="009C01D4">
            <w:pPr>
              <w:rPr>
                <w:sz w:val="18"/>
                <w:szCs w:val="18"/>
              </w:rPr>
            </w:pPr>
            <w:r>
              <w:rPr>
                <w:sz w:val="18"/>
                <w:szCs w:val="18"/>
              </w:rPr>
              <w:t xml:space="preserve">РБС, ГРБС </w:t>
            </w:r>
          </w:p>
        </w:tc>
      </w:tr>
      <w:tr w:rsidR="009818B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818B0" w:rsidRPr="00BE5263" w:rsidRDefault="009818B0" w:rsidP="009818B0">
            <w:pPr>
              <w:jc w:val="center"/>
              <w:rPr>
                <w:color w:val="000000"/>
                <w:sz w:val="18"/>
                <w:szCs w:val="18"/>
              </w:rPr>
            </w:pPr>
            <w:r>
              <w:rPr>
                <w:color w:val="000000"/>
                <w:sz w:val="18"/>
                <w:szCs w:val="18"/>
              </w:rPr>
              <w:t>37</w:t>
            </w:r>
          </w:p>
        </w:tc>
        <w:tc>
          <w:tcPr>
            <w:tcW w:w="1341"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jc w:val="both"/>
              <w:rPr>
                <w:sz w:val="18"/>
                <w:szCs w:val="18"/>
              </w:rPr>
            </w:pPr>
            <w:r>
              <w:rPr>
                <w:sz w:val="18"/>
                <w:szCs w:val="18"/>
              </w:rPr>
              <w:t>410</w:t>
            </w:r>
            <w:r w:rsidR="002B4099">
              <w:rPr>
                <w:sz w:val="18"/>
                <w:szCs w:val="18"/>
              </w:rPr>
              <w:t>+420</w:t>
            </w:r>
          </w:p>
        </w:tc>
        <w:tc>
          <w:tcPr>
            <w:tcW w:w="1088"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818B0" w:rsidRPr="009818B0" w:rsidRDefault="009818B0" w:rsidP="0055676F">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jc w:val="center"/>
              <w:rPr>
                <w:sz w:val="18"/>
                <w:szCs w:val="18"/>
              </w:rPr>
            </w:pPr>
            <w:r>
              <w:rPr>
                <w:sz w:val="18"/>
                <w:szCs w:val="18"/>
              </w:rPr>
              <w:t>400</w:t>
            </w:r>
          </w:p>
        </w:tc>
        <w:tc>
          <w:tcPr>
            <w:tcW w:w="709" w:type="dxa"/>
            <w:tcBorders>
              <w:top w:val="single" w:sz="4" w:space="0" w:color="auto"/>
              <w:left w:val="single" w:sz="4" w:space="0" w:color="auto"/>
              <w:bottom w:val="single" w:sz="4" w:space="0" w:color="auto"/>
              <w:right w:val="single" w:sz="4" w:space="0" w:color="auto"/>
            </w:tcBorders>
          </w:tcPr>
          <w:p w:rsidR="009818B0" w:rsidRPr="00BE5263" w:rsidRDefault="009818B0" w:rsidP="0055676F">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818B0" w:rsidRPr="00A1781D" w:rsidRDefault="009818B0" w:rsidP="002B4099">
            <w:pPr>
              <w:rPr>
                <w:sz w:val="18"/>
                <w:szCs w:val="18"/>
              </w:rPr>
            </w:pPr>
            <w:r w:rsidRPr="00F0334B">
              <w:rPr>
                <w:sz w:val="18"/>
                <w:szCs w:val="18"/>
              </w:rPr>
              <w:t xml:space="preserve">Стр. </w:t>
            </w:r>
            <w:r>
              <w:rPr>
                <w:sz w:val="18"/>
                <w:szCs w:val="18"/>
              </w:rPr>
              <w:t>410</w:t>
            </w:r>
            <w:r w:rsidR="002B4099">
              <w:rPr>
                <w:sz w:val="18"/>
                <w:szCs w:val="18"/>
              </w:rPr>
              <w:t xml:space="preserve"> +</w:t>
            </w:r>
            <w:r w:rsidR="002B4099" w:rsidRPr="00F0334B">
              <w:rPr>
                <w:sz w:val="18"/>
                <w:szCs w:val="18"/>
              </w:rPr>
              <w:t xml:space="preserve"> Стр. </w:t>
            </w:r>
            <w:proofErr w:type="gramStart"/>
            <w:r w:rsidR="002B4099">
              <w:rPr>
                <w:sz w:val="18"/>
                <w:szCs w:val="18"/>
              </w:rPr>
              <w:t>420</w:t>
            </w:r>
            <w:r w:rsidRPr="00F0334B">
              <w:rPr>
                <w:sz w:val="18"/>
                <w:szCs w:val="18"/>
              </w:rPr>
              <w:t xml:space="preserve"> &gt;</w:t>
            </w:r>
            <w:proofErr w:type="gramEnd"/>
            <w:r w:rsidRPr="00F0334B">
              <w:rPr>
                <w:sz w:val="18"/>
                <w:szCs w:val="18"/>
              </w:rPr>
              <w:t xml:space="preserve"> Стр. </w:t>
            </w:r>
            <w:r>
              <w:rPr>
                <w:sz w:val="18"/>
                <w:szCs w:val="18"/>
              </w:rPr>
              <w:t>400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818B0" w:rsidRDefault="009818B0" w:rsidP="0055676F">
            <w:pPr>
              <w:rPr>
                <w:sz w:val="18"/>
                <w:szCs w:val="18"/>
              </w:rPr>
            </w:pPr>
            <w:r>
              <w:rPr>
                <w:sz w:val="18"/>
                <w:szCs w:val="18"/>
              </w:rPr>
              <w:t>ПБС,</w:t>
            </w:r>
          </w:p>
          <w:p w:rsidR="009818B0" w:rsidRDefault="009818B0" w:rsidP="0055676F">
            <w:pPr>
              <w:rPr>
                <w:sz w:val="18"/>
                <w:szCs w:val="18"/>
              </w:rPr>
            </w:pPr>
            <w:r>
              <w:rPr>
                <w:sz w:val="18"/>
                <w:szCs w:val="18"/>
              </w:rPr>
              <w:t xml:space="preserve">РБС, ГРБС </w:t>
            </w:r>
          </w:p>
        </w:tc>
      </w:tr>
      <w:tr w:rsidR="009818B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818B0" w:rsidRPr="00BE5263" w:rsidRDefault="009818B0" w:rsidP="009818B0">
            <w:pPr>
              <w:jc w:val="center"/>
              <w:rPr>
                <w:color w:val="000000"/>
                <w:sz w:val="18"/>
                <w:szCs w:val="18"/>
              </w:rPr>
            </w:pPr>
            <w:r>
              <w:rPr>
                <w:color w:val="000000"/>
                <w:sz w:val="18"/>
                <w:szCs w:val="18"/>
              </w:rPr>
              <w:t>38</w:t>
            </w:r>
          </w:p>
        </w:tc>
        <w:tc>
          <w:tcPr>
            <w:tcW w:w="1341" w:type="dxa"/>
            <w:tcBorders>
              <w:top w:val="single" w:sz="4" w:space="0" w:color="auto"/>
              <w:left w:val="single" w:sz="4" w:space="0" w:color="auto"/>
              <w:bottom w:val="single" w:sz="4" w:space="0" w:color="auto"/>
              <w:right w:val="single" w:sz="4" w:space="0" w:color="auto"/>
            </w:tcBorders>
          </w:tcPr>
          <w:p w:rsidR="009818B0" w:rsidRPr="00A1781D" w:rsidRDefault="009818B0" w:rsidP="009818B0">
            <w:pPr>
              <w:jc w:val="both"/>
              <w:rPr>
                <w:sz w:val="18"/>
                <w:szCs w:val="18"/>
              </w:rPr>
            </w:pPr>
            <w:r>
              <w:rPr>
                <w:sz w:val="18"/>
                <w:szCs w:val="18"/>
              </w:rPr>
              <w:t>450</w:t>
            </w:r>
            <w:r w:rsidR="002B4099">
              <w:rPr>
                <w:sz w:val="18"/>
                <w:szCs w:val="18"/>
              </w:rPr>
              <w:t>+470</w:t>
            </w:r>
          </w:p>
        </w:tc>
        <w:tc>
          <w:tcPr>
            <w:tcW w:w="1088"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818B0" w:rsidRPr="009818B0" w:rsidRDefault="009818B0" w:rsidP="0055676F">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9818B0" w:rsidRPr="00A1781D" w:rsidRDefault="009818B0" w:rsidP="009818B0">
            <w:pPr>
              <w:jc w:val="center"/>
              <w:rPr>
                <w:sz w:val="18"/>
                <w:szCs w:val="18"/>
              </w:rPr>
            </w:pPr>
            <w:r>
              <w:rPr>
                <w:sz w:val="18"/>
                <w:szCs w:val="18"/>
              </w:rPr>
              <w:t>440</w:t>
            </w:r>
          </w:p>
        </w:tc>
        <w:tc>
          <w:tcPr>
            <w:tcW w:w="709" w:type="dxa"/>
            <w:tcBorders>
              <w:top w:val="single" w:sz="4" w:space="0" w:color="auto"/>
              <w:left w:val="single" w:sz="4" w:space="0" w:color="auto"/>
              <w:bottom w:val="single" w:sz="4" w:space="0" w:color="auto"/>
              <w:right w:val="single" w:sz="4" w:space="0" w:color="auto"/>
            </w:tcBorders>
          </w:tcPr>
          <w:p w:rsidR="009818B0" w:rsidRPr="00BE5263" w:rsidRDefault="009818B0" w:rsidP="0055676F">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818B0" w:rsidRPr="00A1781D" w:rsidRDefault="009818B0" w:rsidP="002B4099">
            <w:pPr>
              <w:rPr>
                <w:sz w:val="18"/>
                <w:szCs w:val="18"/>
              </w:rPr>
            </w:pPr>
            <w:r w:rsidRPr="00F0334B">
              <w:rPr>
                <w:sz w:val="18"/>
                <w:szCs w:val="18"/>
              </w:rPr>
              <w:t xml:space="preserve">Стр. </w:t>
            </w:r>
            <w:r>
              <w:rPr>
                <w:sz w:val="18"/>
                <w:szCs w:val="18"/>
              </w:rPr>
              <w:t>450</w:t>
            </w:r>
            <w:r w:rsidRPr="00F0334B">
              <w:rPr>
                <w:sz w:val="18"/>
                <w:szCs w:val="18"/>
              </w:rPr>
              <w:t xml:space="preserve"> </w:t>
            </w:r>
            <w:r w:rsidR="002B4099">
              <w:rPr>
                <w:sz w:val="18"/>
                <w:szCs w:val="18"/>
              </w:rPr>
              <w:t>+</w:t>
            </w:r>
            <w:r w:rsidR="002B4099" w:rsidRPr="00F0334B">
              <w:rPr>
                <w:sz w:val="18"/>
                <w:szCs w:val="18"/>
              </w:rPr>
              <w:t xml:space="preserve"> Стр. </w:t>
            </w:r>
            <w:proofErr w:type="gramStart"/>
            <w:r w:rsidR="002B4099">
              <w:rPr>
                <w:sz w:val="18"/>
                <w:szCs w:val="18"/>
              </w:rPr>
              <w:t>470</w:t>
            </w:r>
            <w:r w:rsidR="002B4099" w:rsidRPr="00F0334B">
              <w:rPr>
                <w:sz w:val="18"/>
                <w:szCs w:val="18"/>
              </w:rPr>
              <w:t xml:space="preserve"> </w:t>
            </w:r>
            <w:r w:rsidRPr="00F0334B">
              <w:rPr>
                <w:sz w:val="18"/>
                <w:szCs w:val="18"/>
              </w:rPr>
              <w:t>&gt;</w:t>
            </w:r>
            <w:proofErr w:type="gramEnd"/>
            <w:r w:rsidRPr="00F0334B">
              <w:rPr>
                <w:sz w:val="18"/>
                <w:szCs w:val="18"/>
              </w:rPr>
              <w:t xml:space="preserve"> Стр. </w:t>
            </w:r>
            <w:r>
              <w:rPr>
                <w:sz w:val="18"/>
                <w:szCs w:val="18"/>
              </w:rPr>
              <w:t>440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818B0" w:rsidRDefault="009818B0" w:rsidP="0055676F">
            <w:pPr>
              <w:rPr>
                <w:sz w:val="18"/>
                <w:szCs w:val="18"/>
              </w:rPr>
            </w:pPr>
            <w:r>
              <w:rPr>
                <w:sz w:val="18"/>
                <w:szCs w:val="18"/>
              </w:rPr>
              <w:t>ПБС,</w:t>
            </w:r>
          </w:p>
          <w:p w:rsidR="009818B0" w:rsidRDefault="009818B0" w:rsidP="0055676F">
            <w:pPr>
              <w:rPr>
                <w:sz w:val="18"/>
                <w:szCs w:val="18"/>
              </w:rPr>
            </w:pPr>
            <w:r>
              <w:rPr>
                <w:sz w:val="18"/>
                <w:szCs w:val="18"/>
              </w:rPr>
              <w:t xml:space="preserve">РБС, ГРБС </w:t>
            </w:r>
          </w:p>
        </w:tc>
      </w:tr>
      <w:tr w:rsidR="002B4099" w:rsidRPr="00A1781D" w:rsidTr="002B4099">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2B4099" w:rsidRPr="00BE5263" w:rsidRDefault="002B4099" w:rsidP="007A01B2">
            <w:pPr>
              <w:jc w:val="center"/>
              <w:rPr>
                <w:color w:val="000000"/>
                <w:sz w:val="18"/>
                <w:szCs w:val="18"/>
              </w:rPr>
            </w:pPr>
            <w:r>
              <w:rPr>
                <w:color w:val="000000"/>
                <w:sz w:val="18"/>
                <w:szCs w:val="18"/>
              </w:rPr>
              <w:t>38.1</w:t>
            </w:r>
          </w:p>
        </w:tc>
        <w:tc>
          <w:tcPr>
            <w:tcW w:w="1341"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jc w:val="both"/>
              <w:rPr>
                <w:sz w:val="18"/>
                <w:szCs w:val="18"/>
              </w:rPr>
            </w:pPr>
            <w:r>
              <w:rPr>
                <w:sz w:val="18"/>
                <w:szCs w:val="18"/>
              </w:rPr>
              <w:t>480</w:t>
            </w:r>
          </w:p>
        </w:tc>
        <w:tc>
          <w:tcPr>
            <w:tcW w:w="1088"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2B4099" w:rsidRPr="009818B0" w:rsidRDefault="002B4099" w:rsidP="007A01B2">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jc w:val="center"/>
              <w:rPr>
                <w:sz w:val="18"/>
                <w:szCs w:val="18"/>
              </w:rPr>
            </w:pPr>
            <w:r>
              <w:rPr>
                <w:sz w:val="18"/>
                <w:szCs w:val="18"/>
              </w:rPr>
              <w:t>460</w:t>
            </w:r>
          </w:p>
        </w:tc>
        <w:tc>
          <w:tcPr>
            <w:tcW w:w="709" w:type="dxa"/>
            <w:tcBorders>
              <w:top w:val="single" w:sz="4" w:space="0" w:color="auto"/>
              <w:left w:val="single" w:sz="4" w:space="0" w:color="auto"/>
              <w:bottom w:val="single" w:sz="4" w:space="0" w:color="auto"/>
              <w:right w:val="single" w:sz="4" w:space="0" w:color="auto"/>
            </w:tcBorders>
          </w:tcPr>
          <w:p w:rsidR="002B4099" w:rsidRPr="00BE5263" w:rsidRDefault="002B4099" w:rsidP="007A01B2">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rPr>
                <w:sz w:val="18"/>
                <w:szCs w:val="18"/>
              </w:rPr>
            </w:pPr>
            <w:r w:rsidRPr="00F0334B">
              <w:rPr>
                <w:sz w:val="18"/>
                <w:szCs w:val="18"/>
              </w:rPr>
              <w:t xml:space="preserve">Стр. </w:t>
            </w:r>
            <w:proofErr w:type="gramStart"/>
            <w:r>
              <w:rPr>
                <w:sz w:val="18"/>
                <w:szCs w:val="18"/>
              </w:rPr>
              <w:t>480</w:t>
            </w:r>
            <w:r w:rsidRPr="00F0334B">
              <w:rPr>
                <w:sz w:val="18"/>
                <w:szCs w:val="18"/>
              </w:rPr>
              <w:t xml:space="preserve"> &gt;</w:t>
            </w:r>
            <w:proofErr w:type="gramEnd"/>
            <w:r w:rsidRPr="00F0334B">
              <w:rPr>
                <w:sz w:val="18"/>
                <w:szCs w:val="18"/>
              </w:rPr>
              <w:t xml:space="preserve"> Стр. </w:t>
            </w:r>
            <w:r>
              <w:rPr>
                <w:sz w:val="18"/>
                <w:szCs w:val="18"/>
              </w:rPr>
              <w:t>460</w:t>
            </w:r>
            <w:r w:rsidRPr="00F0334B">
              <w:rPr>
                <w:sz w:val="18"/>
                <w:szCs w:val="18"/>
              </w:rPr>
              <w:t xml:space="preserve"> </w:t>
            </w:r>
            <w:r>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2B4099" w:rsidRDefault="002B4099" w:rsidP="007A01B2">
            <w:pPr>
              <w:rPr>
                <w:sz w:val="18"/>
                <w:szCs w:val="18"/>
              </w:rPr>
            </w:pPr>
            <w:r>
              <w:rPr>
                <w:sz w:val="18"/>
                <w:szCs w:val="18"/>
              </w:rPr>
              <w:t>ПБС,</w:t>
            </w:r>
          </w:p>
          <w:p w:rsidR="002B4099" w:rsidRDefault="002B4099" w:rsidP="007A01B2">
            <w:pPr>
              <w:rPr>
                <w:sz w:val="18"/>
                <w:szCs w:val="18"/>
              </w:rPr>
            </w:pPr>
            <w:r>
              <w:rPr>
                <w:sz w:val="18"/>
                <w:szCs w:val="18"/>
              </w:rPr>
              <w:t xml:space="preserve">РБС, ГРБС </w:t>
            </w:r>
          </w:p>
        </w:tc>
      </w:tr>
      <w:tr w:rsidR="009818B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818B0" w:rsidRPr="00BE5263" w:rsidRDefault="009818B0" w:rsidP="009818B0">
            <w:pPr>
              <w:jc w:val="center"/>
              <w:rPr>
                <w:color w:val="000000"/>
                <w:sz w:val="18"/>
                <w:szCs w:val="18"/>
              </w:rPr>
            </w:pPr>
            <w:r>
              <w:rPr>
                <w:color w:val="000000"/>
                <w:sz w:val="18"/>
                <w:szCs w:val="18"/>
              </w:rPr>
              <w:t>39</w:t>
            </w:r>
          </w:p>
        </w:tc>
        <w:tc>
          <w:tcPr>
            <w:tcW w:w="1341"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jc w:val="both"/>
              <w:rPr>
                <w:sz w:val="18"/>
                <w:szCs w:val="18"/>
              </w:rPr>
            </w:pPr>
            <w:r>
              <w:rPr>
                <w:sz w:val="18"/>
                <w:szCs w:val="18"/>
              </w:rPr>
              <w:t>500</w:t>
            </w:r>
            <w:r w:rsidR="002B4099">
              <w:rPr>
                <w:sz w:val="18"/>
                <w:szCs w:val="18"/>
              </w:rPr>
              <w:t>+505</w:t>
            </w:r>
          </w:p>
        </w:tc>
        <w:tc>
          <w:tcPr>
            <w:tcW w:w="1088"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818B0" w:rsidRPr="009818B0" w:rsidRDefault="009818B0" w:rsidP="0055676F">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9818B0" w:rsidRPr="00A1781D" w:rsidRDefault="009818B0" w:rsidP="009818B0">
            <w:pPr>
              <w:jc w:val="center"/>
              <w:rPr>
                <w:sz w:val="18"/>
                <w:szCs w:val="18"/>
              </w:rPr>
            </w:pPr>
            <w:r>
              <w:rPr>
                <w:sz w:val="18"/>
                <w:szCs w:val="18"/>
              </w:rPr>
              <w:t>490</w:t>
            </w:r>
          </w:p>
        </w:tc>
        <w:tc>
          <w:tcPr>
            <w:tcW w:w="709" w:type="dxa"/>
            <w:tcBorders>
              <w:top w:val="single" w:sz="4" w:space="0" w:color="auto"/>
              <w:left w:val="single" w:sz="4" w:space="0" w:color="auto"/>
              <w:bottom w:val="single" w:sz="4" w:space="0" w:color="auto"/>
              <w:right w:val="single" w:sz="4" w:space="0" w:color="auto"/>
            </w:tcBorders>
          </w:tcPr>
          <w:p w:rsidR="009818B0" w:rsidRPr="00BE5263" w:rsidRDefault="009818B0" w:rsidP="0055676F">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818B0" w:rsidRPr="00A1781D" w:rsidRDefault="009818B0" w:rsidP="002B4099">
            <w:pPr>
              <w:rPr>
                <w:sz w:val="18"/>
                <w:szCs w:val="18"/>
              </w:rPr>
            </w:pPr>
            <w:r w:rsidRPr="00F0334B">
              <w:rPr>
                <w:sz w:val="18"/>
                <w:szCs w:val="18"/>
              </w:rPr>
              <w:t xml:space="preserve">Стр. </w:t>
            </w:r>
            <w:r>
              <w:rPr>
                <w:sz w:val="18"/>
                <w:szCs w:val="18"/>
              </w:rPr>
              <w:t>500</w:t>
            </w:r>
            <w:r w:rsidRPr="00F0334B">
              <w:rPr>
                <w:sz w:val="18"/>
                <w:szCs w:val="18"/>
              </w:rPr>
              <w:t xml:space="preserve"> </w:t>
            </w:r>
            <w:r w:rsidR="002B4099">
              <w:rPr>
                <w:sz w:val="18"/>
                <w:szCs w:val="18"/>
              </w:rPr>
              <w:t>+</w:t>
            </w:r>
            <w:r w:rsidR="002B4099" w:rsidRPr="00F0334B">
              <w:rPr>
                <w:sz w:val="18"/>
                <w:szCs w:val="18"/>
              </w:rPr>
              <w:t xml:space="preserve"> Стр. </w:t>
            </w:r>
            <w:proofErr w:type="gramStart"/>
            <w:r w:rsidR="002B4099">
              <w:rPr>
                <w:sz w:val="18"/>
                <w:szCs w:val="18"/>
              </w:rPr>
              <w:t>505</w:t>
            </w:r>
            <w:r w:rsidR="002B4099" w:rsidRPr="00F0334B">
              <w:rPr>
                <w:sz w:val="18"/>
                <w:szCs w:val="18"/>
              </w:rPr>
              <w:t xml:space="preserve"> </w:t>
            </w:r>
            <w:r w:rsidRPr="00F0334B">
              <w:rPr>
                <w:sz w:val="18"/>
                <w:szCs w:val="18"/>
              </w:rPr>
              <w:t>&gt;</w:t>
            </w:r>
            <w:proofErr w:type="gramEnd"/>
            <w:r w:rsidRPr="00F0334B">
              <w:rPr>
                <w:sz w:val="18"/>
                <w:szCs w:val="18"/>
              </w:rPr>
              <w:t xml:space="preserve"> Стр. </w:t>
            </w:r>
            <w:r>
              <w:rPr>
                <w:sz w:val="18"/>
                <w:szCs w:val="18"/>
              </w:rPr>
              <w:t>490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818B0" w:rsidRDefault="009818B0" w:rsidP="0055676F">
            <w:pPr>
              <w:rPr>
                <w:sz w:val="18"/>
                <w:szCs w:val="18"/>
              </w:rPr>
            </w:pPr>
            <w:r>
              <w:rPr>
                <w:sz w:val="18"/>
                <w:szCs w:val="18"/>
              </w:rPr>
              <w:t>ПБС,</w:t>
            </w:r>
          </w:p>
          <w:p w:rsidR="009818B0" w:rsidRDefault="009818B0" w:rsidP="0055676F">
            <w:pPr>
              <w:rPr>
                <w:sz w:val="18"/>
                <w:szCs w:val="18"/>
              </w:rPr>
            </w:pPr>
            <w:r>
              <w:rPr>
                <w:sz w:val="18"/>
                <w:szCs w:val="18"/>
              </w:rPr>
              <w:t xml:space="preserve">РБС, ГРБС </w:t>
            </w:r>
          </w:p>
        </w:tc>
      </w:tr>
      <w:tr w:rsidR="002B4099" w:rsidRPr="00A1781D" w:rsidTr="002B4099">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2B4099" w:rsidRPr="00BE5263" w:rsidRDefault="002B4099" w:rsidP="007A01B2">
            <w:pPr>
              <w:jc w:val="center"/>
              <w:rPr>
                <w:color w:val="000000"/>
                <w:sz w:val="18"/>
                <w:szCs w:val="18"/>
              </w:rPr>
            </w:pPr>
            <w:r>
              <w:rPr>
                <w:color w:val="000000"/>
                <w:sz w:val="18"/>
                <w:szCs w:val="18"/>
              </w:rPr>
              <w:t>39.1</w:t>
            </w:r>
          </w:p>
        </w:tc>
        <w:tc>
          <w:tcPr>
            <w:tcW w:w="1341"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jc w:val="both"/>
              <w:rPr>
                <w:sz w:val="18"/>
                <w:szCs w:val="18"/>
              </w:rPr>
            </w:pPr>
            <w:r>
              <w:rPr>
                <w:sz w:val="18"/>
                <w:szCs w:val="18"/>
              </w:rPr>
              <w:t>515</w:t>
            </w:r>
          </w:p>
        </w:tc>
        <w:tc>
          <w:tcPr>
            <w:tcW w:w="1088"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2B4099" w:rsidRPr="009818B0" w:rsidRDefault="002B4099" w:rsidP="007A01B2">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jc w:val="center"/>
              <w:rPr>
                <w:sz w:val="18"/>
                <w:szCs w:val="18"/>
              </w:rPr>
            </w:pPr>
            <w:r>
              <w:rPr>
                <w:sz w:val="18"/>
                <w:szCs w:val="18"/>
              </w:rPr>
              <w:t>510</w:t>
            </w:r>
          </w:p>
        </w:tc>
        <w:tc>
          <w:tcPr>
            <w:tcW w:w="709" w:type="dxa"/>
            <w:tcBorders>
              <w:top w:val="single" w:sz="4" w:space="0" w:color="auto"/>
              <w:left w:val="single" w:sz="4" w:space="0" w:color="auto"/>
              <w:bottom w:val="single" w:sz="4" w:space="0" w:color="auto"/>
              <w:right w:val="single" w:sz="4" w:space="0" w:color="auto"/>
            </w:tcBorders>
          </w:tcPr>
          <w:p w:rsidR="002B4099" w:rsidRPr="00BE5263" w:rsidRDefault="002B4099" w:rsidP="007A01B2">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rPr>
                <w:sz w:val="18"/>
                <w:szCs w:val="18"/>
              </w:rPr>
            </w:pPr>
            <w:r w:rsidRPr="00F0334B">
              <w:rPr>
                <w:sz w:val="18"/>
                <w:szCs w:val="18"/>
              </w:rPr>
              <w:t xml:space="preserve">Стр. </w:t>
            </w:r>
            <w:proofErr w:type="gramStart"/>
            <w:r>
              <w:rPr>
                <w:sz w:val="18"/>
                <w:szCs w:val="18"/>
              </w:rPr>
              <w:t>515</w:t>
            </w:r>
            <w:r w:rsidRPr="00F0334B">
              <w:rPr>
                <w:sz w:val="18"/>
                <w:szCs w:val="18"/>
              </w:rPr>
              <w:t xml:space="preserve"> &gt;</w:t>
            </w:r>
            <w:proofErr w:type="gramEnd"/>
            <w:r w:rsidRPr="00F0334B">
              <w:rPr>
                <w:sz w:val="18"/>
                <w:szCs w:val="18"/>
              </w:rPr>
              <w:t xml:space="preserve"> Стр. </w:t>
            </w:r>
            <w:r>
              <w:rPr>
                <w:sz w:val="18"/>
                <w:szCs w:val="18"/>
              </w:rPr>
              <w:t>510</w:t>
            </w:r>
            <w:r w:rsidRPr="00F0334B">
              <w:rPr>
                <w:sz w:val="18"/>
                <w:szCs w:val="18"/>
              </w:rPr>
              <w:t xml:space="preserve"> </w:t>
            </w:r>
            <w:r>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2B4099" w:rsidRDefault="002B4099" w:rsidP="007A01B2">
            <w:pPr>
              <w:rPr>
                <w:sz w:val="18"/>
                <w:szCs w:val="18"/>
              </w:rPr>
            </w:pPr>
            <w:r>
              <w:rPr>
                <w:sz w:val="18"/>
                <w:szCs w:val="18"/>
              </w:rPr>
              <w:t>ПБС,</w:t>
            </w:r>
          </w:p>
          <w:p w:rsidR="002B4099" w:rsidRDefault="002B4099" w:rsidP="007A01B2">
            <w:pPr>
              <w:rPr>
                <w:sz w:val="18"/>
                <w:szCs w:val="18"/>
              </w:rPr>
            </w:pPr>
            <w:r>
              <w:rPr>
                <w:sz w:val="18"/>
                <w:szCs w:val="18"/>
              </w:rPr>
              <w:t xml:space="preserve">РБС, ГРБС </w:t>
            </w:r>
          </w:p>
        </w:tc>
      </w:tr>
      <w:tr w:rsidR="002B4099" w:rsidRPr="00A1781D" w:rsidTr="002B4099">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2B4099" w:rsidRPr="00BE5263" w:rsidRDefault="002B4099" w:rsidP="007A01B2">
            <w:pPr>
              <w:jc w:val="center"/>
              <w:rPr>
                <w:color w:val="000000"/>
                <w:sz w:val="18"/>
                <w:szCs w:val="18"/>
              </w:rPr>
            </w:pPr>
            <w:r>
              <w:rPr>
                <w:color w:val="000000"/>
                <w:sz w:val="18"/>
                <w:szCs w:val="18"/>
              </w:rPr>
              <w:t>39.2</w:t>
            </w:r>
          </w:p>
        </w:tc>
        <w:tc>
          <w:tcPr>
            <w:tcW w:w="1341"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jc w:val="both"/>
              <w:rPr>
                <w:sz w:val="18"/>
                <w:szCs w:val="18"/>
              </w:rPr>
            </w:pPr>
            <w:r>
              <w:rPr>
                <w:sz w:val="18"/>
                <w:szCs w:val="18"/>
              </w:rPr>
              <w:t>525</w:t>
            </w:r>
          </w:p>
        </w:tc>
        <w:tc>
          <w:tcPr>
            <w:tcW w:w="1088"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2B4099" w:rsidRPr="009818B0" w:rsidRDefault="002B4099" w:rsidP="007A01B2">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jc w:val="center"/>
              <w:rPr>
                <w:sz w:val="18"/>
                <w:szCs w:val="18"/>
              </w:rPr>
            </w:pPr>
            <w:r>
              <w:rPr>
                <w:sz w:val="18"/>
                <w:szCs w:val="18"/>
              </w:rPr>
              <w:t>520</w:t>
            </w:r>
          </w:p>
        </w:tc>
        <w:tc>
          <w:tcPr>
            <w:tcW w:w="709" w:type="dxa"/>
            <w:tcBorders>
              <w:top w:val="single" w:sz="4" w:space="0" w:color="auto"/>
              <w:left w:val="single" w:sz="4" w:space="0" w:color="auto"/>
              <w:bottom w:val="single" w:sz="4" w:space="0" w:color="auto"/>
              <w:right w:val="single" w:sz="4" w:space="0" w:color="auto"/>
            </w:tcBorders>
          </w:tcPr>
          <w:p w:rsidR="002B4099" w:rsidRPr="00BE5263" w:rsidRDefault="002B4099" w:rsidP="007A01B2">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rPr>
                <w:sz w:val="18"/>
                <w:szCs w:val="18"/>
              </w:rPr>
            </w:pPr>
            <w:r w:rsidRPr="00F0334B">
              <w:rPr>
                <w:sz w:val="18"/>
                <w:szCs w:val="18"/>
              </w:rPr>
              <w:t xml:space="preserve">Стр. </w:t>
            </w:r>
            <w:proofErr w:type="gramStart"/>
            <w:r>
              <w:rPr>
                <w:sz w:val="18"/>
                <w:szCs w:val="18"/>
              </w:rPr>
              <w:t>525</w:t>
            </w:r>
            <w:r w:rsidRPr="00F0334B">
              <w:rPr>
                <w:sz w:val="18"/>
                <w:szCs w:val="18"/>
              </w:rPr>
              <w:t xml:space="preserve"> &gt;</w:t>
            </w:r>
            <w:proofErr w:type="gramEnd"/>
            <w:r w:rsidRPr="00F0334B">
              <w:rPr>
                <w:sz w:val="18"/>
                <w:szCs w:val="18"/>
              </w:rPr>
              <w:t xml:space="preserve"> Стр. </w:t>
            </w:r>
            <w:r>
              <w:rPr>
                <w:sz w:val="18"/>
                <w:szCs w:val="18"/>
              </w:rPr>
              <w:t>520</w:t>
            </w:r>
            <w:r w:rsidRPr="00F0334B">
              <w:rPr>
                <w:sz w:val="18"/>
                <w:szCs w:val="18"/>
              </w:rPr>
              <w:t xml:space="preserve"> </w:t>
            </w:r>
            <w:r>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2B4099" w:rsidRDefault="002B4099" w:rsidP="007A01B2">
            <w:pPr>
              <w:rPr>
                <w:sz w:val="18"/>
                <w:szCs w:val="18"/>
              </w:rPr>
            </w:pPr>
            <w:r>
              <w:rPr>
                <w:sz w:val="18"/>
                <w:szCs w:val="18"/>
              </w:rPr>
              <w:t>ПБС,</w:t>
            </w:r>
          </w:p>
          <w:p w:rsidR="002B4099" w:rsidRDefault="002B4099" w:rsidP="007A01B2">
            <w:pPr>
              <w:rPr>
                <w:sz w:val="18"/>
                <w:szCs w:val="18"/>
              </w:rPr>
            </w:pPr>
            <w:r>
              <w:rPr>
                <w:sz w:val="18"/>
                <w:szCs w:val="18"/>
              </w:rPr>
              <w:t xml:space="preserve">РБС, ГРБС </w:t>
            </w:r>
          </w:p>
        </w:tc>
      </w:tr>
      <w:tr w:rsidR="002B4099" w:rsidRPr="00A1781D" w:rsidTr="002B4099">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2B4099" w:rsidRPr="00BE5263" w:rsidRDefault="002B4099" w:rsidP="002B4099">
            <w:pPr>
              <w:jc w:val="center"/>
              <w:rPr>
                <w:color w:val="000000"/>
                <w:sz w:val="18"/>
                <w:szCs w:val="18"/>
              </w:rPr>
            </w:pPr>
            <w:r>
              <w:rPr>
                <w:color w:val="000000"/>
                <w:sz w:val="18"/>
                <w:szCs w:val="18"/>
              </w:rPr>
              <w:t>39.3</w:t>
            </w:r>
          </w:p>
        </w:tc>
        <w:tc>
          <w:tcPr>
            <w:tcW w:w="1341"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jc w:val="both"/>
              <w:rPr>
                <w:sz w:val="18"/>
                <w:szCs w:val="18"/>
              </w:rPr>
            </w:pPr>
            <w:r>
              <w:rPr>
                <w:sz w:val="18"/>
                <w:szCs w:val="18"/>
              </w:rPr>
              <w:t>535</w:t>
            </w:r>
          </w:p>
        </w:tc>
        <w:tc>
          <w:tcPr>
            <w:tcW w:w="1088"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2B4099" w:rsidRPr="009818B0" w:rsidRDefault="002B4099" w:rsidP="007A01B2">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jc w:val="center"/>
              <w:rPr>
                <w:sz w:val="18"/>
                <w:szCs w:val="18"/>
              </w:rPr>
            </w:pPr>
            <w:r>
              <w:rPr>
                <w:sz w:val="18"/>
                <w:szCs w:val="18"/>
              </w:rPr>
              <w:t>530</w:t>
            </w:r>
          </w:p>
        </w:tc>
        <w:tc>
          <w:tcPr>
            <w:tcW w:w="709" w:type="dxa"/>
            <w:tcBorders>
              <w:top w:val="single" w:sz="4" w:space="0" w:color="auto"/>
              <w:left w:val="single" w:sz="4" w:space="0" w:color="auto"/>
              <w:bottom w:val="single" w:sz="4" w:space="0" w:color="auto"/>
              <w:right w:val="single" w:sz="4" w:space="0" w:color="auto"/>
            </w:tcBorders>
          </w:tcPr>
          <w:p w:rsidR="002B4099" w:rsidRPr="00BE5263" w:rsidRDefault="002B4099" w:rsidP="007A01B2">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rPr>
                <w:sz w:val="18"/>
                <w:szCs w:val="18"/>
              </w:rPr>
            </w:pPr>
            <w:r w:rsidRPr="00F0334B">
              <w:rPr>
                <w:sz w:val="18"/>
                <w:szCs w:val="18"/>
              </w:rPr>
              <w:t xml:space="preserve">Стр. </w:t>
            </w:r>
            <w:proofErr w:type="gramStart"/>
            <w:r>
              <w:rPr>
                <w:sz w:val="18"/>
                <w:szCs w:val="18"/>
              </w:rPr>
              <w:t>535</w:t>
            </w:r>
            <w:r w:rsidRPr="00F0334B">
              <w:rPr>
                <w:sz w:val="18"/>
                <w:szCs w:val="18"/>
              </w:rPr>
              <w:t xml:space="preserve"> &gt;</w:t>
            </w:r>
            <w:proofErr w:type="gramEnd"/>
            <w:r w:rsidRPr="00F0334B">
              <w:rPr>
                <w:sz w:val="18"/>
                <w:szCs w:val="18"/>
              </w:rPr>
              <w:t xml:space="preserve"> Стр. </w:t>
            </w:r>
            <w:r>
              <w:rPr>
                <w:sz w:val="18"/>
                <w:szCs w:val="18"/>
              </w:rPr>
              <w:t>530</w:t>
            </w:r>
            <w:r w:rsidRPr="00F0334B">
              <w:rPr>
                <w:sz w:val="18"/>
                <w:szCs w:val="18"/>
              </w:rPr>
              <w:t xml:space="preserve"> </w:t>
            </w:r>
            <w:r>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2B4099" w:rsidRPr="00A1781D" w:rsidRDefault="002B4099" w:rsidP="007A01B2">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2B4099" w:rsidRDefault="002B4099" w:rsidP="007A01B2">
            <w:pPr>
              <w:rPr>
                <w:sz w:val="18"/>
                <w:szCs w:val="18"/>
              </w:rPr>
            </w:pPr>
            <w:r>
              <w:rPr>
                <w:sz w:val="18"/>
                <w:szCs w:val="18"/>
              </w:rPr>
              <w:t>ПБС,</w:t>
            </w:r>
          </w:p>
          <w:p w:rsidR="002B4099" w:rsidRDefault="002B4099" w:rsidP="007A01B2">
            <w:pPr>
              <w:rPr>
                <w:sz w:val="18"/>
                <w:szCs w:val="18"/>
              </w:rPr>
            </w:pPr>
            <w:r>
              <w:rPr>
                <w:sz w:val="18"/>
                <w:szCs w:val="18"/>
              </w:rPr>
              <w:t xml:space="preserve">РБС, ГРБС </w:t>
            </w:r>
          </w:p>
        </w:tc>
      </w:tr>
      <w:tr w:rsidR="009818B0"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9818B0" w:rsidRPr="00BE5263" w:rsidRDefault="009818B0" w:rsidP="0055676F">
            <w:pPr>
              <w:jc w:val="center"/>
              <w:rPr>
                <w:color w:val="000000"/>
                <w:sz w:val="18"/>
                <w:szCs w:val="18"/>
              </w:rPr>
            </w:pPr>
            <w:r>
              <w:rPr>
                <w:color w:val="000000"/>
                <w:sz w:val="18"/>
                <w:szCs w:val="18"/>
              </w:rPr>
              <w:t>40</w:t>
            </w:r>
          </w:p>
        </w:tc>
        <w:tc>
          <w:tcPr>
            <w:tcW w:w="1341" w:type="dxa"/>
            <w:tcBorders>
              <w:top w:val="single" w:sz="4" w:space="0" w:color="auto"/>
              <w:left w:val="single" w:sz="4" w:space="0" w:color="auto"/>
              <w:bottom w:val="single" w:sz="4" w:space="0" w:color="auto"/>
              <w:right w:val="single" w:sz="4" w:space="0" w:color="auto"/>
            </w:tcBorders>
          </w:tcPr>
          <w:p w:rsidR="009818B0" w:rsidRPr="00A1781D" w:rsidRDefault="009818B0" w:rsidP="009818B0">
            <w:pPr>
              <w:jc w:val="both"/>
              <w:rPr>
                <w:sz w:val="18"/>
                <w:szCs w:val="18"/>
              </w:rPr>
            </w:pPr>
            <w:r>
              <w:rPr>
                <w:sz w:val="18"/>
                <w:szCs w:val="18"/>
              </w:rPr>
              <w:t>550</w:t>
            </w:r>
          </w:p>
        </w:tc>
        <w:tc>
          <w:tcPr>
            <w:tcW w:w="1088"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9818B0" w:rsidRPr="009818B0" w:rsidRDefault="009818B0" w:rsidP="0055676F">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jc w:val="center"/>
              <w:rPr>
                <w:sz w:val="18"/>
                <w:szCs w:val="18"/>
              </w:rPr>
            </w:pPr>
            <w:r>
              <w:rPr>
                <w:sz w:val="18"/>
                <w:szCs w:val="18"/>
              </w:rPr>
              <w:t>540</w:t>
            </w:r>
          </w:p>
        </w:tc>
        <w:tc>
          <w:tcPr>
            <w:tcW w:w="709" w:type="dxa"/>
            <w:tcBorders>
              <w:top w:val="single" w:sz="4" w:space="0" w:color="auto"/>
              <w:left w:val="single" w:sz="4" w:space="0" w:color="auto"/>
              <w:bottom w:val="single" w:sz="4" w:space="0" w:color="auto"/>
              <w:right w:val="single" w:sz="4" w:space="0" w:color="auto"/>
            </w:tcBorders>
          </w:tcPr>
          <w:p w:rsidR="009818B0" w:rsidRPr="00BE5263" w:rsidRDefault="009818B0" w:rsidP="0055676F">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9818B0" w:rsidRPr="00A1781D" w:rsidRDefault="009818B0" w:rsidP="00E15C4C">
            <w:pPr>
              <w:rPr>
                <w:sz w:val="18"/>
                <w:szCs w:val="18"/>
              </w:rPr>
            </w:pPr>
            <w:r w:rsidRPr="00F0334B">
              <w:rPr>
                <w:sz w:val="18"/>
                <w:szCs w:val="18"/>
              </w:rPr>
              <w:t xml:space="preserve">Стр. </w:t>
            </w:r>
            <w:proofErr w:type="gramStart"/>
            <w:r>
              <w:rPr>
                <w:sz w:val="18"/>
                <w:szCs w:val="18"/>
              </w:rPr>
              <w:t>550</w:t>
            </w:r>
            <w:r w:rsidRPr="00F0334B">
              <w:rPr>
                <w:sz w:val="18"/>
                <w:szCs w:val="18"/>
              </w:rPr>
              <w:t xml:space="preserve"> &gt;</w:t>
            </w:r>
            <w:proofErr w:type="gramEnd"/>
            <w:r w:rsidRPr="00F0334B">
              <w:rPr>
                <w:sz w:val="18"/>
                <w:szCs w:val="18"/>
              </w:rPr>
              <w:t xml:space="preserve"> Стр. </w:t>
            </w:r>
            <w:r>
              <w:rPr>
                <w:sz w:val="18"/>
                <w:szCs w:val="18"/>
              </w:rPr>
              <w:t>540</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9818B0" w:rsidRPr="00A1781D" w:rsidRDefault="009818B0" w:rsidP="0055676F">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9818B0" w:rsidRDefault="009818B0" w:rsidP="0055676F">
            <w:pPr>
              <w:rPr>
                <w:sz w:val="18"/>
                <w:szCs w:val="18"/>
              </w:rPr>
            </w:pPr>
            <w:r>
              <w:rPr>
                <w:sz w:val="18"/>
                <w:szCs w:val="18"/>
              </w:rPr>
              <w:t>ПБС,</w:t>
            </w:r>
          </w:p>
          <w:p w:rsidR="009818B0" w:rsidRDefault="009818B0" w:rsidP="0055676F">
            <w:pPr>
              <w:rPr>
                <w:sz w:val="18"/>
                <w:szCs w:val="18"/>
              </w:rPr>
            </w:pPr>
            <w:r>
              <w:rPr>
                <w:sz w:val="18"/>
                <w:szCs w:val="18"/>
              </w:rPr>
              <w:t xml:space="preserve">РБС, ГРБС </w:t>
            </w:r>
          </w:p>
        </w:tc>
      </w:tr>
      <w:tr w:rsidR="00A5563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A55634" w:rsidRDefault="00A55634" w:rsidP="00A55634">
            <w:pPr>
              <w:jc w:val="center"/>
              <w:rPr>
                <w:color w:val="000000"/>
                <w:sz w:val="18"/>
                <w:szCs w:val="18"/>
              </w:rPr>
            </w:pPr>
            <w:r>
              <w:rPr>
                <w:color w:val="000000"/>
                <w:sz w:val="18"/>
                <w:szCs w:val="18"/>
              </w:rPr>
              <w:t>40.1</w:t>
            </w:r>
          </w:p>
        </w:tc>
        <w:tc>
          <w:tcPr>
            <w:tcW w:w="1341" w:type="dxa"/>
            <w:tcBorders>
              <w:top w:val="single" w:sz="4" w:space="0" w:color="auto"/>
              <w:left w:val="single" w:sz="4" w:space="0" w:color="auto"/>
              <w:bottom w:val="single" w:sz="4" w:space="0" w:color="auto"/>
              <w:right w:val="single" w:sz="4" w:space="0" w:color="auto"/>
            </w:tcBorders>
          </w:tcPr>
          <w:p w:rsidR="00A55634" w:rsidRDefault="00A55634" w:rsidP="00A55634">
            <w:pPr>
              <w:jc w:val="both"/>
              <w:rPr>
                <w:sz w:val="18"/>
                <w:szCs w:val="18"/>
              </w:rPr>
            </w:pPr>
            <w:r>
              <w:rPr>
                <w:sz w:val="18"/>
                <w:szCs w:val="18"/>
              </w:rPr>
              <w:t>560</w:t>
            </w:r>
          </w:p>
        </w:tc>
        <w:tc>
          <w:tcPr>
            <w:tcW w:w="1088" w:type="dxa"/>
            <w:tcBorders>
              <w:top w:val="single" w:sz="4" w:space="0" w:color="auto"/>
              <w:left w:val="single" w:sz="4" w:space="0" w:color="auto"/>
              <w:bottom w:val="single" w:sz="4" w:space="0" w:color="auto"/>
              <w:right w:val="single" w:sz="4" w:space="0" w:color="auto"/>
            </w:tcBorders>
          </w:tcPr>
          <w:p w:rsidR="00A55634" w:rsidRPr="00A55634" w:rsidRDefault="00A55634" w:rsidP="00A55634">
            <w:pPr>
              <w:jc w:val="center"/>
              <w:rPr>
                <w:sz w:val="18"/>
                <w:szCs w:val="18"/>
              </w:rPr>
            </w:pPr>
            <w:r w:rsidRPr="00A55634">
              <w:rPr>
                <w:sz w:val="18"/>
                <w:szCs w:val="18"/>
              </w:rPr>
              <w:t>4,5,8,11</w:t>
            </w:r>
          </w:p>
        </w:tc>
        <w:tc>
          <w:tcPr>
            <w:tcW w:w="567" w:type="dxa"/>
            <w:tcBorders>
              <w:top w:val="single" w:sz="4" w:space="0" w:color="auto"/>
              <w:left w:val="single" w:sz="4" w:space="0" w:color="auto"/>
              <w:bottom w:val="single" w:sz="4" w:space="0" w:color="auto"/>
              <w:right w:val="single" w:sz="4" w:space="0" w:color="auto"/>
            </w:tcBorders>
          </w:tcPr>
          <w:p w:rsidR="00A55634" w:rsidRPr="009818B0" w:rsidRDefault="00A55634" w:rsidP="00A55634">
            <w:pPr>
              <w:jc w:val="center"/>
              <w:rPr>
                <w:sz w:val="18"/>
                <w:szCs w:val="18"/>
              </w:rPr>
            </w:pPr>
            <w:r>
              <w:rPr>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A55634" w:rsidRDefault="00A55634" w:rsidP="00A55634">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A55634" w:rsidRDefault="00A55634" w:rsidP="00A55634">
            <w:pPr>
              <w:jc w:val="center"/>
              <w:rPr>
                <w:sz w:val="18"/>
                <w:szCs w:val="18"/>
              </w:rPr>
            </w:pPr>
          </w:p>
        </w:tc>
        <w:tc>
          <w:tcPr>
            <w:tcW w:w="2979" w:type="dxa"/>
            <w:tcBorders>
              <w:top w:val="single" w:sz="4" w:space="0" w:color="auto"/>
              <w:left w:val="single" w:sz="4" w:space="0" w:color="auto"/>
              <w:bottom w:val="single" w:sz="4" w:space="0" w:color="auto"/>
              <w:right w:val="single" w:sz="4" w:space="0" w:color="auto"/>
            </w:tcBorders>
          </w:tcPr>
          <w:p w:rsidR="00A55634" w:rsidRPr="00F0334B" w:rsidRDefault="00A55634" w:rsidP="00A55634">
            <w:pPr>
              <w:rPr>
                <w:sz w:val="18"/>
                <w:szCs w:val="18"/>
              </w:rPr>
            </w:pPr>
            <w:r>
              <w:rPr>
                <w:sz w:val="18"/>
                <w:szCs w:val="18"/>
              </w:rPr>
              <w:t>Наличие показателей по строке «</w:t>
            </w:r>
            <w:r w:rsidRPr="00217FA9">
              <w:rPr>
                <w:sz w:val="18"/>
                <w:szCs w:val="18"/>
              </w:rPr>
              <w:t>Вложения в объекты государственной (муниципальной) казны</w:t>
            </w:r>
            <w:r>
              <w:rPr>
                <w:sz w:val="18"/>
                <w:szCs w:val="18"/>
              </w:rPr>
              <w:t xml:space="preserve">» требует пояснений </w:t>
            </w:r>
          </w:p>
        </w:tc>
        <w:tc>
          <w:tcPr>
            <w:tcW w:w="794" w:type="dxa"/>
            <w:tcBorders>
              <w:top w:val="single" w:sz="4" w:space="0" w:color="auto"/>
              <w:left w:val="single" w:sz="4" w:space="0" w:color="auto"/>
              <w:bottom w:val="single" w:sz="4" w:space="0" w:color="auto"/>
              <w:right w:val="single" w:sz="4" w:space="0" w:color="auto"/>
            </w:tcBorders>
          </w:tcPr>
          <w:p w:rsidR="00A55634" w:rsidRDefault="00A55634" w:rsidP="00A55634">
            <w:pPr>
              <w:rPr>
                <w:sz w:val="18"/>
                <w:szCs w:val="18"/>
              </w:rPr>
            </w:pPr>
            <w:r>
              <w:rPr>
                <w:sz w:val="18"/>
                <w:szCs w:val="18"/>
              </w:rPr>
              <w:t>П</w:t>
            </w:r>
          </w:p>
        </w:tc>
        <w:tc>
          <w:tcPr>
            <w:tcW w:w="709" w:type="dxa"/>
            <w:tcBorders>
              <w:top w:val="single" w:sz="4" w:space="0" w:color="auto"/>
              <w:left w:val="single" w:sz="4" w:space="0" w:color="auto"/>
              <w:bottom w:val="single" w:sz="4" w:space="0" w:color="auto"/>
              <w:right w:val="single" w:sz="4" w:space="0" w:color="auto"/>
            </w:tcBorders>
          </w:tcPr>
          <w:p w:rsidR="00A55634" w:rsidRDefault="00A55634" w:rsidP="00A55634">
            <w:pPr>
              <w:rPr>
                <w:sz w:val="18"/>
                <w:szCs w:val="18"/>
              </w:rPr>
            </w:pPr>
            <w:r>
              <w:rPr>
                <w:sz w:val="18"/>
                <w:szCs w:val="18"/>
              </w:rPr>
              <w:t>ПБС,</w:t>
            </w:r>
          </w:p>
          <w:p w:rsidR="00A55634" w:rsidRDefault="00A55634" w:rsidP="00A55634">
            <w:pPr>
              <w:rPr>
                <w:sz w:val="18"/>
                <w:szCs w:val="18"/>
              </w:rPr>
            </w:pPr>
            <w:r>
              <w:rPr>
                <w:sz w:val="18"/>
                <w:szCs w:val="18"/>
              </w:rPr>
              <w:t>РБС, ГРБС, кроме глав 167, 303, 187</w:t>
            </w:r>
            <w:r w:rsidR="006853D8">
              <w:rPr>
                <w:sz w:val="18"/>
                <w:szCs w:val="18"/>
              </w:rPr>
              <w:t>, 727</w:t>
            </w:r>
          </w:p>
        </w:tc>
      </w:tr>
      <w:tr w:rsidR="00A55634"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A55634" w:rsidRDefault="00A55634" w:rsidP="00A55634">
            <w:pPr>
              <w:jc w:val="center"/>
              <w:rPr>
                <w:color w:val="000000"/>
                <w:sz w:val="18"/>
                <w:szCs w:val="18"/>
              </w:rPr>
            </w:pPr>
            <w:r>
              <w:rPr>
                <w:color w:val="000000"/>
                <w:sz w:val="18"/>
                <w:szCs w:val="18"/>
              </w:rPr>
              <w:t>40.2</w:t>
            </w:r>
          </w:p>
        </w:tc>
        <w:tc>
          <w:tcPr>
            <w:tcW w:w="1341" w:type="dxa"/>
            <w:tcBorders>
              <w:top w:val="single" w:sz="4" w:space="0" w:color="auto"/>
              <w:left w:val="single" w:sz="4" w:space="0" w:color="auto"/>
              <w:bottom w:val="single" w:sz="4" w:space="0" w:color="auto"/>
              <w:right w:val="single" w:sz="4" w:space="0" w:color="auto"/>
            </w:tcBorders>
          </w:tcPr>
          <w:p w:rsidR="00A55634" w:rsidRDefault="00A55634" w:rsidP="00A55634">
            <w:pPr>
              <w:jc w:val="both"/>
              <w:rPr>
                <w:sz w:val="18"/>
                <w:szCs w:val="18"/>
              </w:rPr>
            </w:pPr>
            <w:r>
              <w:rPr>
                <w:sz w:val="18"/>
                <w:szCs w:val="18"/>
              </w:rPr>
              <w:t>561</w:t>
            </w:r>
          </w:p>
        </w:tc>
        <w:tc>
          <w:tcPr>
            <w:tcW w:w="1088" w:type="dxa"/>
            <w:tcBorders>
              <w:top w:val="single" w:sz="4" w:space="0" w:color="auto"/>
              <w:left w:val="single" w:sz="4" w:space="0" w:color="auto"/>
              <w:bottom w:val="single" w:sz="4" w:space="0" w:color="auto"/>
              <w:right w:val="single" w:sz="4" w:space="0" w:color="auto"/>
            </w:tcBorders>
          </w:tcPr>
          <w:p w:rsidR="00A55634" w:rsidRDefault="00A55634" w:rsidP="00A55634">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A55634" w:rsidRPr="009818B0" w:rsidRDefault="00A55634" w:rsidP="00A55634">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A55634" w:rsidRDefault="00A55634" w:rsidP="00A55634">
            <w:pPr>
              <w:jc w:val="center"/>
              <w:rPr>
                <w:sz w:val="18"/>
                <w:szCs w:val="18"/>
              </w:rPr>
            </w:pPr>
            <w:r>
              <w:rPr>
                <w:sz w:val="18"/>
                <w:szCs w:val="18"/>
              </w:rPr>
              <w:t>560</w:t>
            </w:r>
          </w:p>
        </w:tc>
        <w:tc>
          <w:tcPr>
            <w:tcW w:w="709" w:type="dxa"/>
            <w:tcBorders>
              <w:top w:val="single" w:sz="4" w:space="0" w:color="auto"/>
              <w:left w:val="single" w:sz="4" w:space="0" w:color="auto"/>
              <w:bottom w:val="single" w:sz="4" w:space="0" w:color="auto"/>
              <w:right w:val="single" w:sz="4" w:space="0" w:color="auto"/>
            </w:tcBorders>
          </w:tcPr>
          <w:p w:rsidR="00A55634" w:rsidRPr="00BE5263" w:rsidRDefault="00A55634" w:rsidP="00A55634">
            <w:pPr>
              <w:jc w:val="center"/>
              <w:rPr>
                <w:sz w:val="18"/>
                <w:szCs w:val="18"/>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A55634" w:rsidRPr="00F0334B" w:rsidRDefault="00A55634" w:rsidP="00A55634">
            <w:pPr>
              <w:rPr>
                <w:sz w:val="18"/>
                <w:szCs w:val="18"/>
              </w:rPr>
            </w:pPr>
            <w:r w:rsidRPr="00F0334B">
              <w:rPr>
                <w:sz w:val="18"/>
                <w:szCs w:val="18"/>
              </w:rPr>
              <w:t xml:space="preserve">Стр. </w:t>
            </w:r>
            <w:proofErr w:type="gramStart"/>
            <w:r>
              <w:rPr>
                <w:sz w:val="18"/>
                <w:szCs w:val="18"/>
              </w:rPr>
              <w:t>561</w:t>
            </w:r>
            <w:r w:rsidRPr="00F0334B">
              <w:rPr>
                <w:sz w:val="18"/>
                <w:szCs w:val="18"/>
              </w:rPr>
              <w:t xml:space="preserve"> &gt;</w:t>
            </w:r>
            <w:proofErr w:type="gramEnd"/>
            <w:r w:rsidRPr="00F0334B">
              <w:rPr>
                <w:sz w:val="18"/>
                <w:szCs w:val="18"/>
              </w:rPr>
              <w:t xml:space="preserve"> Стр. </w:t>
            </w:r>
            <w:r>
              <w:rPr>
                <w:sz w:val="18"/>
                <w:szCs w:val="18"/>
              </w:rPr>
              <w:t>560</w:t>
            </w:r>
            <w:r w:rsidRPr="00F0334B">
              <w:rPr>
                <w:sz w:val="18"/>
                <w:szCs w:val="18"/>
              </w:rPr>
              <w:t xml:space="preserve"> </w:t>
            </w:r>
            <w:r>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A55634" w:rsidRDefault="00A55634" w:rsidP="00A55634">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A55634" w:rsidRDefault="00A55634" w:rsidP="00A55634">
            <w:pPr>
              <w:rPr>
                <w:sz w:val="18"/>
                <w:szCs w:val="18"/>
              </w:rPr>
            </w:pPr>
            <w:r>
              <w:rPr>
                <w:sz w:val="18"/>
                <w:szCs w:val="18"/>
              </w:rPr>
              <w:t>ПБС,</w:t>
            </w:r>
          </w:p>
          <w:p w:rsidR="00A55634" w:rsidRDefault="00A55634" w:rsidP="00A55634">
            <w:pPr>
              <w:rPr>
                <w:sz w:val="18"/>
                <w:szCs w:val="18"/>
              </w:rPr>
            </w:pPr>
            <w:r>
              <w:rPr>
                <w:sz w:val="18"/>
                <w:szCs w:val="18"/>
              </w:rPr>
              <w:t xml:space="preserve">РБС, ГРБС </w:t>
            </w:r>
          </w:p>
        </w:tc>
      </w:tr>
      <w:tr w:rsidR="0055676F"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55676F" w:rsidRPr="00BE5263" w:rsidRDefault="0055676F" w:rsidP="0055676F">
            <w:pPr>
              <w:jc w:val="center"/>
              <w:rPr>
                <w:color w:val="000000"/>
                <w:sz w:val="18"/>
                <w:szCs w:val="18"/>
              </w:rPr>
            </w:pPr>
            <w:r>
              <w:rPr>
                <w:color w:val="000000"/>
                <w:sz w:val="18"/>
                <w:szCs w:val="18"/>
              </w:rPr>
              <w:t>41</w:t>
            </w:r>
          </w:p>
        </w:tc>
        <w:tc>
          <w:tcPr>
            <w:tcW w:w="1341" w:type="dxa"/>
            <w:tcBorders>
              <w:top w:val="single" w:sz="4" w:space="0" w:color="auto"/>
              <w:left w:val="single" w:sz="4" w:space="0" w:color="auto"/>
              <w:bottom w:val="single" w:sz="4" w:space="0" w:color="auto"/>
              <w:right w:val="single" w:sz="4" w:space="0" w:color="auto"/>
            </w:tcBorders>
          </w:tcPr>
          <w:p w:rsidR="0055676F" w:rsidRPr="00A1781D" w:rsidRDefault="0026438D" w:rsidP="0055676F">
            <w:pPr>
              <w:jc w:val="both"/>
              <w:rPr>
                <w:sz w:val="18"/>
                <w:szCs w:val="18"/>
              </w:rPr>
            </w:pPr>
            <w:r>
              <w:rPr>
                <w:sz w:val="18"/>
                <w:szCs w:val="18"/>
              </w:rPr>
              <w:t>800</w:t>
            </w:r>
          </w:p>
        </w:tc>
        <w:tc>
          <w:tcPr>
            <w:tcW w:w="1088" w:type="dxa"/>
            <w:tcBorders>
              <w:top w:val="single" w:sz="4" w:space="0" w:color="auto"/>
              <w:left w:val="single" w:sz="4" w:space="0" w:color="auto"/>
              <w:bottom w:val="single" w:sz="4" w:space="0" w:color="auto"/>
              <w:right w:val="single" w:sz="4" w:space="0" w:color="auto"/>
            </w:tcBorders>
          </w:tcPr>
          <w:p w:rsidR="0055676F" w:rsidRPr="0026438D" w:rsidRDefault="00A341B7" w:rsidP="0055676F">
            <w:pPr>
              <w:jc w:val="center"/>
              <w:rPr>
                <w:sz w:val="18"/>
                <w:szCs w:val="18"/>
              </w:rPr>
            </w:pPr>
            <w:r>
              <w:rPr>
                <w:sz w:val="18"/>
                <w:szCs w:val="18"/>
              </w:rPr>
              <w:t xml:space="preserve">с </w:t>
            </w:r>
            <w:r w:rsidR="0026438D">
              <w:rPr>
                <w:sz w:val="18"/>
                <w:szCs w:val="18"/>
                <w:lang w:val="en-US"/>
              </w:rPr>
              <w:t>4</w:t>
            </w:r>
            <w:r>
              <w:rPr>
                <w:sz w:val="18"/>
                <w:szCs w:val="18"/>
              </w:rPr>
              <w:t xml:space="preserve"> по </w:t>
            </w:r>
            <w:r w:rsidR="0026438D">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55676F" w:rsidRPr="009818B0" w:rsidRDefault="0055676F" w:rsidP="0055676F">
            <w:pPr>
              <w:jc w:val="center"/>
              <w:rPr>
                <w:sz w:val="18"/>
                <w:szCs w:val="18"/>
              </w:rPr>
            </w:pPr>
            <w:r w:rsidRPr="009818B0">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55676F" w:rsidRPr="00A1781D" w:rsidRDefault="0026438D" w:rsidP="0055676F">
            <w:pPr>
              <w:jc w:val="center"/>
              <w:rPr>
                <w:sz w:val="18"/>
                <w:szCs w:val="18"/>
              </w:rPr>
            </w:pPr>
            <w:r>
              <w:rPr>
                <w:sz w:val="18"/>
                <w:szCs w:val="18"/>
              </w:rPr>
              <w:t>801+803</w:t>
            </w:r>
          </w:p>
        </w:tc>
        <w:tc>
          <w:tcPr>
            <w:tcW w:w="709" w:type="dxa"/>
            <w:tcBorders>
              <w:top w:val="single" w:sz="4" w:space="0" w:color="auto"/>
              <w:left w:val="single" w:sz="4" w:space="0" w:color="auto"/>
              <w:bottom w:val="single" w:sz="4" w:space="0" w:color="auto"/>
              <w:right w:val="single" w:sz="4" w:space="0" w:color="auto"/>
            </w:tcBorders>
          </w:tcPr>
          <w:p w:rsidR="0055676F" w:rsidRPr="00BE5263" w:rsidRDefault="00A341B7" w:rsidP="0055676F">
            <w:pPr>
              <w:jc w:val="center"/>
              <w:rPr>
                <w:sz w:val="18"/>
                <w:szCs w:val="18"/>
              </w:rPr>
            </w:pPr>
            <w:r>
              <w:rPr>
                <w:sz w:val="18"/>
                <w:szCs w:val="18"/>
              </w:rPr>
              <w:t xml:space="preserve">с </w:t>
            </w:r>
            <w:r w:rsidR="0026438D">
              <w:rPr>
                <w:sz w:val="18"/>
                <w:szCs w:val="18"/>
              </w:rPr>
              <w:t>4</w:t>
            </w:r>
            <w:r>
              <w:rPr>
                <w:sz w:val="18"/>
                <w:szCs w:val="18"/>
              </w:rPr>
              <w:t xml:space="preserve"> по </w:t>
            </w:r>
            <w:r w:rsidR="0026438D">
              <w:rPr>
                <w:sz w:val="18"/>
                <w:szCs w:val="18"/>
              </w:rPr>
              <w:t>7</w:t>
            </w:r>
            <w:r w:rsidR="0055676F"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55676F" w:rsidRPr="00A1781D" w:rsidRDefault="0055676F" w:rsidP="0026438D">
            <w:pPr>
              <w:rPr>
                <w:sz w:val="18"/>
                <w:szCs w:val="18"/>
              </w:rPr>
            </w:pPr>
            <w:r w:rsidRPr="00F0334B">
              <w:rPr>
                <w:sz w:val="18"/>
                <w:szCs w:val="18"/>
              </w:rPr>
              <w:t xml:space="preserve">Стр. </w:t>
            </w:r>
            <w:r w:rsidR="0026438D">
              <w:rPr>
                <w:sz w:val="18"/>
                <w:szCs w:val="18"/>
              </w:rPr>
              <w:t>80</w:t>
            </w:r>
            <w:r>
              <w:rPr>
                <w:sz w:val="18"/>
                <w:szCs w:val="18"/>
              </w:rPr>
              <w:t>0</w:t>
            </w:r>
            <w:r w:rsidRPr="00F0334B">
              <w:rPr>
                <w:sz w:val="18"/>
                <w:szCs w:val="18"/>
              </w:rPr>
              <w:t xml:space="preserve"> </w:t>
            </w:r>
            <w:r w:rsidR="0026438D">
              <w:rPr>
                <w:sz w:val="18"/>
                <w:szCs w:val="18"/>
                <w:lang w:val="en-US"/>
              </w:rPr>
              <w:t>&lt;</w:t>
            </w:r>
            <w:r w:rsidRPr="00F0334B">
              <w:rPr>
                <w:sz w:val="18"/>
                <w:szCs w:val="18"/>
              </w:rPr>
              <w:t xml:space="preserve">&gt; Стр. </w:t>
            </w:r>
            <w:r w:rsidR="0026438D">
              <w:rPr>
                <w:sz w:val="18"/>
                <w:szCs w:val="18"/>
                <w:lang w:val="en-US"/>
              </w:rPr>
              <w:t xml:space="preserve">801 + </w:t>
            </w:r>
            <w:r w:rsidR="0026438D" w:rsidRPr="00F0334B">
              <w:rPr>
                <w:sz w:val="18"/>
                <w:szCs w:val="18"/>
              </w:rPr>
              <w:t xml:space="preserve">Стр. </w:t>
            </w:r>
            <w:r w:rsidR="0026438D">
              <w:rPr>
                <w:sz w:val="18"/>
                <w:szCs w:val="18"/>
                <w:lang w:val="en-US"/>
              </w:rPr>
              <w:t>803</w:t>
            </w:r>
            <w:r w:rsidRPr="00F0334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55676F" w:rsidRPr="00A1781D" w:rsidRDefault="0055676F" w:rsidP="0055676F">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55676F" w:rsidRDefault="0055676F" w:rsidP="0055676F">
            <w:pPr>
              <w:rPr>
                <w:sz w:val="18"/>
                <w:szCs w:val="18"/>
              </w:rPr>
            </w:pPr>
            <w:r>
              <w:rPr>
                <w:sz w:val="18"/>
                <w:szCs w:val="18"/>
              </w:rPr>
              <w:t>ПБС,</w:t>
            </w:r>
          </w:p>
          <w:p w:rsidR="0055676F" w:rsidRDefault="0055676F" w:rsidP="0055676F">
            <w:pPr>
              <w:rPr>
                <w:sz w:val="18"/>
                <w:szCs w:val="18"/>
              </w:rPr>
            </w:pPr>
            <w:r>
              <w:rPr>
                <w:sz w:val="18"/>
                <w:szCs w:val="18"/>
              </w:rPr>
              <w:t xml:space="preserve">РБС, ГРБС </w:t>
            </w:r>
          </w:p>
        </w:tc>
      </w:tr>
      <w:tr w:rsidR="008D038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8D038B" w:rsidRPr="00BE5263" w:rsidRDefault="008D038B" w:rsidP="008D038B">
            <w:pPr>
              <w:jc w:val="center"/>
              <w:rPr>
                <w:color w:val="000000"/>
                <w:sz w:val="18"/>
                <w:szCs w:val="18"/>
              </w:rPr>
            </w:pPr>
            <w:r>
              <w:rPr>
                <w:color w:val="000000"/>
                <w:sz w:val="18"/>
                <w:szCs w:val="18"/>
              </w:rPr>
              <w:lastRenderedPageBreak/>
              <w:t>41.1</w:t>
            </w:r>
          </w:p>
        </w:tc>
        <w:tc>
          <w:tcPr>
            <w:tcW w:w="1341" w:type="dxa"/>
            <w:tcBorders>
              <w:top w:val="single" w:sz="4" w:space="0" w:color="auto"/>
              <w:left w:val="single" w:sz="4" w:space="0" w:color="auto"/>
              <w:bottom w:val="single" w:sz="4" w:space="0" w:color="auto"/>
              <w:right w:val="single" w:sz="4" w:space="0" w:color="auto"/>
            </w:tcBorders>
          </w:tcPr>
          <w:p w:rsidR="008D038B" w:rsidRPr="00A1781D" w:rsidRDefault="008D038B" w:rsidP="008D038B">
            <w:pPr>
              <w:jc w:val="both"/>
              <w:rPr>
                <w:sz w:val="18"/>
                <w:szCs w:val="18"/>
              </w:rPr>
            </w:pPr>
            <w:r>
              <w:rPr>
                <w:sz w:val="18"/>
                <w:szCs w:val="18"/>
              </w:rPr>
              <w:t>802</w:t>
            </w:r>
          </w:p>
        </w:tc>
        <w:tc>
          <w:tcPr>
            <w:tcW w:w="1088" w:type="dxa"/>
            <w:tcBorders>
              <w:top w:val="single" w:sz="4" w:space="0" w:color="auto"/>
              <w:left w:val="single" w:sz="4" w:space="0" w:color="auto"/>
              <w:bottom w:val="single" w:sz="4" w:space="0" w:color="auto"/>
              <w:right w:val="single" w:sz="4" w:space="0" w:color="auto"/>
            </w:tcBorders>
          </w:tcPr>
          <w:p w:rsidR="008D038B" w:rsidRPr="008D038B" w:rsidRDefault="00A341B7" w:rsidP="008D038B">
            <w:pPr>
              <w:jc w:val="center"/>
              <w:rPr>
                <w:sz w:val="18"/>
                <w:szCs w:val="18"/>
                <w:lang w:val="en-US"/>
              </w:rPr>
            </w:pPr>
            <w:r>
              <w:rPr>
                <w:sz w:val="18"/>
                <w:szCs w:val="18"/>
              </w:rPr>
              <w:t xml:space="preserve">с </w:t>
            </w:r>
            <w:r w:rsidR="008D038B">
              <w:rPr>
                <w:sz w:val="18"/>
                <w:szCs w:val="18"/>
                <w:lang w:val="en-US"/>
              </w:rPr>
              <w:t>4</w:t>
            </w:r>
            <w:r>
              <w:rPr>
                <w:sz w:val="18"/>
                <w:szCs w:val="18"/>
              </w:rPr>
              <w:t xml:space="preserve"> по </w:t>
            </w:r>
            <w:r w:rsidR="008D038B">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8D038B" w:rsidRPr="009818B0" w:rsidRDefault="008D038B" w:rsidP="008D038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8D038B" w:rsidRPr="00A1781D" w:rsidRDefault="008D038B" w:rsidP="008D038B">
            <w:pPr>
              <w:jc w:val="center"/>
              <w:rPr>
                <w:sz w:val="18"/>
                <w:szCs w:val="18"/>
              </w:rPr>
            </w:pPr>
            <w:r>
              <w:rPr>
                <w:sz w:val="18"/>
                <w:szCs w:val="18"/>
              </w:rPr>
              <w:t>801</w:t>
            </w:r>
          </w:p>
        </w:tc>
        <w:tc>
          <w:tcPr>
            <w:tcW w:w="709" w:type="dxa"/>
            <w:tcBorders>
              <w:top w:val="single" w:sz="4" w:space="0" w:color="auto"/>
              <w:left w:val="single" w:sz="4" w:space="0" w:color="auto"/>
              <w:bottom w:val="single" w:sz="4" w:space="0" w:color="auto"/>
              <w:right w:val="single" w:sz="4" w:space="0" w:color="auto"/>
            </w:tcBorders>
          </w:tcPr>
          <w:p w:rsidR="008D038B" w:rsidRPr="00BE5263" w:rsidRDefault="00A341B7" w:rsidP="008D038B">
            <w:pPr>
              <w:jc w:val="center"/>
              <w:rPr>
                <w:sz w:val="18"/>
                <w:szCs w:val="18"/>
              </w:rPr>
            </w:pPr>
            <w:r>
              <w:rPr>
                <w:sz w:val="18"/>
                <w:szCs w:val="18"/>
              </w:rPr>
              <w:t xml:space="preserve">с </w:t>
            </w:r>
            <w:r w:rsidR="008D038B">
              <w:rPr>
                <w:sz w:val="18"/>
                <w:szCs w:val="18"/>
              </w:rPr>
              <w:t>4</w:t>
            </w:r>
            <w:r>
              <w:rPr>
                <w:sz w:val="18"/>
                <w:szCs w:val="18"/>
              </w:rPr>
              <w:t xml:space="preserve"> по </w:t>
            </w:r>
            <w:r w:rsidR="008D038B">
              <w:rPr>
                <w:sz w:val="18"/>
                <w:szCs w:val="18"/>
              </w:rPr>
              <w:t>7</w:t>
            </w:r>
            <w:r w:rsidR="008D038B"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8D038B" w:rsidRPr="00A1781D" w:rsidRDefault="008D038B" w:rsidP="008D038B">
            <w:pPr>
              <w:rPr>
                <w:sz w:val="18"/>
                <w:szCs w:val="18"/>
              </w:rPr>
            </w:pPr>
            <w:r w:rsidRPr="00F0334B">
              <w:rPr>
                <w:sz w:val="18"/>
                <w:szCs w:val="18"/>
              </w:rPr>
              <w:t xml:space="preserve">Стр. </w:t>
            </w:r>
            <w:proofErr w:type="gramStart"/>
            <w:r>
              <w:rPr>
                <w:sz w:val="18"/>
                <w:szCs w:val="18"/>
              </w:rPr>
              <w:t>802</w:t>
            </w:r>
            <w:r w:rsidRPr="00F0334B">
              <w:rPr>
                <w:sz w:val="18"/>
                <w:szCs w:val="18"/>
              </w:rPr>
              <w:t xml:space="preserve"> &gt;</w:t>
            </w:r>
            <w:proofErr w:type="gramEnd"/>
            <w:r w:rsidRPr="00F0334B">
              <w:rPr>
                <w:sz w:val="18"/>
                <w:szCs w:val="18"/>
              </w:rPr>
              <w:t xml:space="preserve"> Стр. </w:t>
            </w:r>
            <w:r w:rsidRPr="008D038B">
              <w:rPr>
                <w:sz w:val="18"/>
                <w:szCs w:val="18"/>
              </w:rPr>
              <w:t xml:space="preserve">801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8D038B" w:rsidRPr="00A1781D" w:rsidRDefault="008D038B" w:rsidP="008D038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8D038B" w:rsidRDefault="008D038B" w:rsidP="008D038B">
            <w:pPr>
              <w:rPr>
                <w:sz w:val="18"/>
                <w:szCs w:val="18"/>
              </w:rPr>
            </w:pPr>
            <w:r>
              <w:rPr>
                <w:sz w:val="18"/>
                <w:szCs w:val="18"/>
              </w:rPr>
              <w:t>ПБС,</w:t>
            </w:r>
          </w:p>
          <w:p w:rsidR="008D038B" w:rsidRDefault="008D038B" w:rsidP="008D038B">
            <w:pPr>
              <w:rPr>
                <w:sz w:val="18"/>
                <w:szCs w:val="18"/>
              </w:rPr>
            </w:pPr>
            <w:r>
              <w:rPr>
                <w:sz w:val="18"/>
                <w:szCs w:val="18"/>
              </w:rPr>
              <w:t xml:space="preserve">РБС, ГРБС </w:t>
            </w:r>
          </w:p>
        </w:tc>
      </w:tr>
      <w:tr w:rsidR="008D038B"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8D038B" w:rsidRPr="00BE5263" w:rsidRDefault="008D038B" w:rsidP="008D038B">
            <w:pPr>
              <w:jc w:val="center"/>
              <w:rPr>
                <w:color w:val="000000"/>
                <w:sz w:val="18"/>
                <w:szCs w:val="18"/>
              </w:rPr>
            </w:pPr>
            <w:r>
              <w:rPr>
                <w:color w:val="000000"/>
                <w:sz w:val="18"/>
                <w:szCs w:val="18"/>
              </w:rPr>
              <w:t>41.2</w:t>
            </w:r>
          </w:p>
        </w:tc>
        <w:tc>
          <w:tcPr>
            <w:tcW w:w="1341" w:type="dxa"/>
            <w:tcBorders>
              <w:top w:val="single" w:sz="4" w:space="0" w:color="auto"/>
              <w:left w:val="single" w:sz="4" w:space="0" w:color="auto"/>
              <w:bottom w:val="single" w:sz="4" w:space="0" w:color="auto"/>
              <w:right w:val="single" w:sz="4" w:space="0" w:color="auto"/>
            </w:tcBorders>
          </w:tcPr>
          <w:p w:rsidR="008D038B" w:rsidRPr="00A1781D" w:rsidRDefault="008D038B" w:rsidP="008D038B">
            <w:pPr>
              <w:jc w:val="both"/>
              <w:rPr>
                <w:sz w:val="18"/>
                <w:szCs w:val="18"/>
              </w:rPr>
            </w:pPr>
            <w:r>
              <w:rPr>
                <w:sz w:val="18"/>
                <w:szCs w:val="18"/>
              </w:rPr>
              <w:t>804</w:t>
            </w:r>
          </w:p>
        </w:tc>
        <w:tc>
          <w:tcPr>
            <w:tcW w:w="1088" w:type="dxa"/>
            <w:tcBorders>
              <w:top w:val="single" w:sz="4" w:space="0" w:color="auto"/>
              <w:left w:val="single" w:sz="4" w:space="0" w:color="auto"/>
              <w:bottom w:val="single" w:sz="4" w:space="0" w:color="auto"/>
              <w:right w:val="single" w:sz="4" w:space="0" w:color="auto"/>
            </w:tcBorders>
          </w:tcPr>
          <w:p w:rsidR="008D038B" w:rsidRPr="008D038B" w:rsidRDefault="00A341B7" w:rsidP="008D038B">
            <w:pPr>
              <w:jc w:val="center"/>
              <w:rPr>
                <w:sz w:val="18"/>
                <w:szCs w:val="18"/>
                <w:lang w:val="en-US"/>
              </w:rPr>
            </w:pPr>
            <w:r>
              <w:rPr>
                <w:sz w:val="18"/>
                <w:szCs w:val="18"/>
              </w:rPr>
              <w:t xml:space="preserve">с </w:t>
            </w:r>
            <w:r w:rsidR="008D038B">
              <w:rPr>
                <w:sz w:val="18"/>
                <w:szCs w:val="18"/>
                <w:lang w:val="en-US"/>
              </w:rPr>
              <w:t>4</w:t>
            </w:r>
            <w:r>
              <w:rPr>
                <w:sz w:val="18"/>
                <w:szCs w:val="18"/>
              </w:rPr>
              <w:t xml:space="preserve"> по </w:t>
            </w:r>
            <w:r w:rsidR="008D038B">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8D038B" w:rsidRPr="009818B0" w:rsidRDefault="008D038B" w:rsidP="008D038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8D038B" w:rsidRPr="00A1781D" w:rsidRDefault="008D038B" w:rsidP="008D038B">
            <w:pPr>
              <w:jc w:val="center"/>
              <w:rPr>
                <w:sz w:val="18"/>
                <w:szCs w:val="18"/>
              </w:rPr>
            </w:pPr>
            <w:r>
              <w:rPr>
                <w:sz w:val="18"/>
                <w:szCs w:val="18"/>
              </w:rPr>
              <w:t>803</w:t>
            </w:r>
          </w:p>
        </w:tc>
        <w:tc>
          <w:tcPr>
            <w:tcW w:w="709" w:type="dxa"/>
            <w:tcBorders>
              <w:top w:val="single" w:sz="4" w:space="0" w:color="auto"/>
              <w:left w:val="single" w:sz="4" w:space="0" w:color="auto"/>
              <w:bottom w:val="single" w:sz="4" w:space="0" w:color="auto"/>
              <w:right w:val="single" w:sz="4" w:space="0" w:color="auto"/>
            </w:tcBorders>
          </w:tcPr>
          <w:p w:rsidR="008D038B" w:rsidRPr="00BE5263" w:rsidRDefault="00A341B7" w:rsidP="008D038B">
            <w:pPr>
              <w:jc w:val="center"/>
              <w:rPr>
                <w:sz w:val="18"/>
                <w:szCs w:val="18"/>
              </w:rPr>
            </w:pPr>
            <w:r>
              <w:rPr>
                <w:sz w:val="18"/>
                <w:szCs w:val="18"/>
              </w:rPr>
              <w:t xml:space="preserve">с </w:t>
            </w:r>
            <w:r w:rsidR="008D038B">
              <w:rPr>
                <w:sz w:val="18"/>
                <w:szCs w:val="18"/>
              </w:rPr>
              <w:t>4</w:t>
            </w:r>
            <w:r>
              <w:rPr>
                <w:sz w:val="18"/>
                <w:szCs w:val="18"/>
              </w:rPr>
              <w:t xml:space="preserve"> по </w:t>
            </w:r>
            <w:r w:rsidR="008D038B">
              <w:rPr>
                <w:sz w:val="18"/>
                <w:szCs w:val="18"/>
              </w:rPr>
              <w:t>7</w:t>
            </w:r>
            <w:r w:rsidR="008D038B"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8D038B" w:rsidRPr="00A1781D" w:rsidRDefault="008D038B" w:rsidP="008D038B">
            <w:pPr>
              <w:rPr>
                <w:sz w:val="18"/>
                <w:szCs w:val="18"/>
              </w:rPr>
            </w:pPr>
            <w:r w:rsidRPr="00F0334B">
              <w:rPr>
                <w:sz w:val="18"/>
                <w:szCs w:val="18"/>
              </w:rPr>
              <w:t xml:space="preserve">Стр. </w:t>
            </w:r>
            <w:proofErr w:type="gramStart"/>
            <w:r>
              <w:rPr>
                <w:sz w:val="18"/>
                <w:szCs w:val="18"/>
              </w:rPr>
              <w:t>804</w:t>
            </w:r>
            <w:r w:rsidRPr="00F0334B">
              <w:rPr>
                <w:sz w:val="18"/>
                <w:szCs w:val="18"/>
              </w:rPr>
              <w:t xml:space="preserve"> &gt;</w:t>
            </w:r>
            <w:proofErr w:type="gramEnd"/>
            <w:r w:rsidRPr="00F0334B">
              <w:rPr>
                <w:sz w:val="18"/>
                <w:szCs w:val="18"/>
              </w:rPr>
              <w:t xml:space="preserve"> Стр. </w:t>
            </w:r>
            <w:r w:rsidRPr="008D038B">
              <w:rPr>
                <w:sz w:val="18"/>
                <w:szCs w:val="18"/>
              </w:rPr>
              <w:t>80</w:t>
            </w:r>
            <w:r>
              <w:rPr>
                <w:sz w:val="18"/>
                <w:szCs w:val="18"/>
              </w:rPr>
              <w:t>3</w:t>
            </w:r>
            <w:r w:rsidRPr="008D038B">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8D038B" w:rsidRPr="00A1781D" w:rsidRDefault="008D038B" w:rsidP="008D038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8D038B" w:rsidRDefault="008D038B" w:rsidP="008D038B">
            <w:pPr>
              <w:rPr>
                <w:sz w:val="18"/>
                <w:szCs w:val="18"/>
              </w:rPr>
            </w:pPr>
            <w:r>
              <w:rPr>
                <w:sz w:val="18"/>
                <w:szCs w:val="18"/>
              </w:rPr>
              <w:t>ПБС,</w:t>
            </w:r>
          </w:p>
          <w:p w:rsidR="008D038B" w:rsidRDefault="008D038B" w:rsidP="008D038B">
            <w:pPr>
              <w:rPr>
                <w:sz w:val="18"/>
                <w:szCs w:val="18"/>
              </w:rPr>
            </w:pPr>
            <w:r>
              <w:rPr>
                <w:sz w:val="18"/>
                <w:szCs w:val="18"/>
              </w:rPr>
              <w:t xml:space="preserve">РБС, ГРБС </w:t>
            </w:r>
          </w:p>
        </w:tc>
      </w:tr>
      <w:tr w:rsidR="005006A3"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5006A3" w:rsidRPr="00BE5263" w:rsidRDefault="005006A3" w:rsidP="005006A3">
            <w:pPr>
              <w:jc w:val="center"/>
              <w:rPr>
                <w:color w:val="000000"/>
                <w:sz w:val="18"/>
                <w:szCs w:val="18"/>
              </w:rPr>
            </w:pPr>
            <w:r>
              <w:rPr>
                <w:color w:val="000000"/>
                <w:sz w:val="18"/>
                <w:szCs w:val="18"/>
              </w:rPr>
              <w:t>43</w:t>
            </w:r>
          </w:p>
        </w:tc>
        <w:tc>
          <w:tcPr>
            <w:tcW w:w="1341" w:type="dxa"/>
            <w:tcBorders>
              <w:top w:val="single" w:sz="4" w:space="0" w:color="auto"/>
              <w:left w:val="single" w:sz="4" w:space="0" w:color="auto"/>
              <w:bottom w:val="single" w:sz="4" w:space="0" w:color="auto"/>
              <w:right w:val="single" w:sz="4" w:space="0" w:color="auto"/>
            </w:tcBorders>
          </w:tcPr>
          <w:p w:rsidR="005006A3" w:rsidRPr="00A1781D" w:rsidRDefault="005006A3" w:rsidP="005006A3">
            <w:pPr>
              <w:jc w:val="both"/>
              <w:rPr>
                <w:sz w:val="18"/>
                <w:szCs w:val="18"/>
              </w:rPr>
            </w:pPr>
            <w:r>
              <w:rPr>
                <w:sz w:val="18"/>
                <w:szCs w:val="18"/>
              </w:rPr>
              <w:t>811+812</w:t>
            </w:r>
          </w:p>
        </w:tc>
        <w:tc>
          <w:tcPr>
            <w:tcW w:w="1088" w:type="dxa"/>
            <w:tcBorders>
              <w:top w:val="single" w:sz="4" w:space="0" w:color="auto"/>
              <w:left w:val="single" w:sz="4" w:space="0" w:color="auto"/>
              <w:bottom w:val="single" w:sz="4" w:space="0" w:color="auto"/>
              <w:right w:val="single" w:sz="4" w:space="0" w:color="auto"/>
            </w:tcBorders>
          </w:tcPr>
          <w:p w:rsidR="005006A3" w:rsidRPr="005006A3" w:rsidRDefault="00A341B7" w:rsidP="005006A3">
            <w:pPr>
              <w:jc w:val="center"/>
              <w:rPr>
                <w:sz w:val="18"/>
                <w:szCs w:val="18"/>
                <w:lang w:val="en-US"/>
              </w:rPr>
            </w:pPr>
            <w:r>
              <w:rPr>
                <w:sz w:val="18"/>
                <w:szCs w:val="18"/>
              </w:rPr>
              <w:t xml:space="preserve">с </w:t>
            </w:r>
            <w:r w:rsidR="005006A3">
              <w:rPr>
                <w:sz w:val="18"/>
                <w:szCs w:val="18"/>
                <w:lang w:val="en-US"/>
              </w:rPr>
              <w:t>4</w:t>
            </w:r>
            <w:r>
              <w:rPr>
                <w:sz w:val="18"/>
                <w:szCs w:val="18"/>
              </w:rPr>
              <w:t xml:space="preserve"> по </w:t>
            </w:r>
            <w:r w:rsidR="005006A3">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5006A3" w:rsidRPr="009818B0" w:rsidRDefault="005006A3" w:rsidP="005006A3">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5006A3" w:rsidRPr="00A1781D" w:rsidRDefault="005006A3" w:rsidP="005006A3">
            <w:pPr>
              <w:jc w:val="center"/>
              <w:rPr>
                <w:sz w:val="18"/>
                <w:szCs w:val="18"/>
              </w:rPr>
            </w:pPr>
            <w:r>
              <w:rPr>
                <w:sz w:val="18"/>
                <w:szCs w:val="18"/>
              </w:rPr>
              <w:t>810</w:t>
            </w:r>
          </w:p>
        </w:tc>
        <w:tc>
          <w:tcPr>
            <w:tcW w:w="709" w:type="dxa"/>
            <w:tcBorders>
              <w:top w:val="single" w:sz="4" w:space="0" w:color="auto"/>
              <w:left w:val="single" w:sz="4" w:space="0" w:color="auto"/>
              <w:bottom w:val="single" w:sz="4" w:space="0" w:color="auto"/>
              <w:right w:val="single" w:sz="4" w:space="0" w:color="auto"/>
            </w:tcBorders>
          </w:tcPr>
          <w:p w:rsidR="005006A3" w:rsidRPr="00BE5263" w:rsidRDefault="00A341B7" w:rsidP="005006A3">
            <w:pPr>
              <w:jc w:val="center"/>
              <w:rPr>
                <w:sz w:val="18"/>
                <w:szCs w:val="18"/>
              </w:rPr>
            </w:pPr>
            <w:r>
              <w:rPr>
                <w:sz w:val="18"/>
                <w:szCs w:val="18"/>
              </w:rPr>
              <w:t xml:space="preserve">с </w:t>
            </w:r>
            <w:r w:rsidR="005006A3">
              <w:rPr>
                <w:sz w:val="18"/>
                <w:szCs w:val="18"/>
              </w:rPr>
              <w:t>4</w:t>
            </w:r>
            <w:r>
              <w:rPr>
                <w:sz w:val="18"/>
                <w:szCs w:val="18"/>
              </w:rPr>
              <w:t xml:space="preserve"> по </w:t>
            </w:r>
            <w:r w:rsidR="005006A3">
              <w:rPr>
                <w:sz w:val="18"/>
                <w:szCs w:val="18"/>
              </w:rPr>
              <w:t>7</w:t>
            </w:r>
            <w:r w:rsidR="005006A3"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5006A3" w:rsidRPr="00A1781D" w:rsidRDefault="005006A3" w:rsidP="005006A3">
            <w:pPr>
              <w:rPr>
                <w:sz w:val="18"/>
                <w:szCs w:val="18"/>
              </w:rPr>
            </w:pPr>
            <w:r w:rsidRPr="00F0334B">
              <w:rPr>
                <w:sz w:val="18"/>
                <w:szCs w:val="18"/>
              </w:rPr>
              <w:t xml:space="preserve">Стр. </w:t>
            </w:r>
            <w:r>
              <w:rPr>
                <w:sz w:val="18"/>
                <w:szCs w:val="18"/>
              </w:rPr>
              <w:t xml:space="preserve">811 + </w:t>
            </w:r>
            <w:r w:rsidRPr="00F0334B">
              <w:rPr>
                <w:sz w:val="18"/>
                <w:szCs w:val="18"/>
              </w:rPr>
              <w:t xml:space="preserve">Стр. </w:t>
            </w:r>
            <w:proofErr w:type="gramStart"/>
            <w:r>
              <w:rPr>
                <w:sz w:val="18"/>
                <w:szCs w:val="18"/>
              </w:rPr>
              <w:t xml:space="preserve">812 </w:t>
            </w:r>
            <w:r w:rsidRPr="00F0334B">
              <w:rPr>
                <w:sz w:val="18"/>
                <w:szCs w:val="18"/>
              </w:rPr>
              <w:t>&gt;</w:t>
            </w:r>
            <w:proofErr w:type="gramEnd"/>
            <w:r w:rsidRPr="00F0334B">
              <w:rPr>
                <w:sz w:val="18"/>
                <w:szCs w:val="18"/>
              </w:rPr>
              <w:t xml:space="preserve"> Стр. </w:t>
            </w:r>
            <w:r w:rsidRPr="005006A3">
              <w:rPr>
                <w:sz w:val="18"/>
                <w:szCs w:val="18"/>
              </w:rPr>
              <w:t>8</w:t>
            </w:r>
            <w:r>
              <w:rPr>
                <w:sz w:val="18"/>
                <w:szCs w:val="18"/>
              </w:rPr>
              <w:t>10</w:t>
            </w:r>
            <w:r w:rsidRPr="005006A3">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5006A3" w:rsidRPr="00A1781D" w:rsidRDefault="005006A3" w:rsidP="005006A3">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5006A3" w:rsidRDefault="005006A3" w:rsidP="005006A3">
            <w:pPr>
              <w:rPr>
                <w:sz w:val="18"/>
                <w:szCs w:val="18"/>
              </w:rPr>
            </w:pPr>
            <w:r>
              <w:rPr>
                <w:sz w:val="18"/>
                <w:szCs w:val="18"/>
              </w:rPr>
              <w:t>ПБС,</w:t>
            </w:r>
          </w:p>
          <w:p w:rsidR="005006A3" w:rsidRDefault="005006A3" w:rsidP="005006A3">
            <w:pPr>
              <w:rPr>
                <w:sz w:val="18"/>
                <w:szCs w:val="18"/>
              </w:rPr>
            </w:pPr>
            <w:r>
              <w:rPr>
                <w:sz w:val="18"/>
                <w:szCs w:val="18"/>
              </w:rPr>
              <w:t xml:space="preserve">РБС, ГРБС </w:t>
            </w:r>
          </w:p>
        </w:tc>
      </w:tr>
      <w:tr w:rsidR="00FB57B8"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B57B8" w:rsidRPr="00BE5263" w:rsidRDefault="00FB57B8" w:rsidP="00FB57B8">
            <w:pPr>
              <w:jc w:val="center"/>
              <w:rPr>
                <w:color w:val="000000"/>
                <w:sz w:val="18"/>
                <w:szCs w:val="18"/>
              </w:rPr>
            </w:pPr>
            <w:r>
              <w:rPr>
                <w:color w:val="000000"/>
                <w:sz w:val="18"/>
                <w:szCs w:val="18"/>
              </w:rPr>
              <w:t>44</w:t>
            </w:r>
          </w:p>
        </w:tc>
        <w:tc>
          <w:tcPr>
            <w:tcW w:w="1341"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jc w:val="both"/>
              <w:rPr>
                <w:sz w:val="18"/>
                <w:szCs w:val="18"/>
              </w:rPr>
            </w:pPr>
            <w:r>
              <w:rPr>
                <w:sz w:val="18"/>
                <w:szCs w:val="18"/>
              </w:rPr>
              <w:t>831+833</w:t>
            </w:r>
          </w:p>
        </w:tc>
        <w:tc>
          <w:tcPr>
            <w:tcW w:w="1088" w:type="dxa"/>
            <w:tcBorders>
              <w:top w:val="single" w:sz="4" w:space="0" w:color="auto"/>
              <w:left w:val="single" w:sz="4" w:space="0" w:color="auto"/>
              <w:bottom w:val="single" w:sz="4" w:space="0" w:color="auto"/>
              <w:right w:val="single" w:sz="4" w:space="0" w:color="auto"/>
            </w:tcBorders>
          </w:tcPr>
          <w:p w:rsidR="00FB57B8" w:rsidRPr="005006A3" w:rsidRDefault="00A341B7" w:rsidP="00FB57B8">
            <w:pPr>
              <w:jc w:val="center"/>
              <w:rPr>
                <w:sz w:val="18"/>
                <w:szCs w:val="18"/>
                <w:lang w:val="en-US"/>
              </w:rPr>
            </w:pPr>
            <w:r>
              <w:rPr>
                <w:sz w:val="18"/>
                <w:szCs w:val="18"/>
              </w:rPr>
              <w:t xml:space="preserve">с </w:t>
            </w:r>
            <w:r w:rsidR="00FB57B8">
              <w:rPr>
                <w:sz w:val="18"/>
                <w:szCs w:val="18"/>
                <w:lang w:val="en-US"/>
              </w:rPr>
              <w:t>4</w:t>
            </w:r>
            <w:r>
              <w:rPr>
                <w:sz w:val="18"/>
                <w:szCs w:val="18"/>
              </w:rPr>
              <w:t xml:space="preserve"> по </w:t>
            </w:r>
            <w:r w:rsidR="00FB57B8">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FB57B8" w:rsidRPr="009818B0" w:rsidRDefault="00FB57B8" w:rsidP="00FB57B8">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jc w:val="center"/>
              <w:rPr>
                <w:sz w:val="18"/>
                <w:szCs w:val="18"/>
              </w:rPr>
            </w:pPr>
            <w:r>
              <w:rPr>
                <w:sz w:val="18"/>
                <w:szCs w:val="18"/>
              </w:rPr>
              <w:t>830</w:t>
            </w:r>
          </w:p>
        </w:tc>
        <w:tc>
          <w:tcPr>
            <w:tcW w:w="709" w:type="dxa"/>
            <w:tcBorders>
              <w:top w:val="single" w:sz="4" w:space="0" w:color="auto"/>
              <w:left w:val="single" w:sz="4" w:space="0" w:color="auto"/>
              <w:bottom w:val="single" w:sz="4" w:space="0" w:color="auto"/>
              <w:right w:val="single" w:sz="4" w:space="0" w:color="auto"/>
            </w:tcBorders>
          </w:tcPr>
          <w:p w:rsidR="00FB57B8" w:rsidRPr="00BE5263" w:rsidRDefault="00A341B7" w:rsidP="00FB57B8">
            <w:pPr>
              <w:jc w:val="center"/>
              <w:rPr>
                <w:sz w:val="18"/>
                <w:szCs w:val="18"/>
              </w:rPr>
            </w:pPr>
            <w:r>
              <w:rPr>
                <w:sz w:val="18"/>
                <w:szCs w:val="18"/>
              </w:rPr>
              <w:t xml:space="preserve">с </w:t>
            </w:r>
            <w:r w:rsidR="00FB57B8">
              <w:rPr>
                <w:sz w:val="18"/>
                <w:szCs w:val="18"/>
              </w:rPr>
              <w:t>4</w:t>
            </w:r>
            <w:r>
              <w:rPr>
                <w:sz w:val="18"/>
                <w:szCs w:val="18"/>
              </w:rPr>
              <w:t xml:space="preserve"> по </w:t>
            </w:r>
            <w:r w:rsidR="00FB57B8">
              <w:rPr>
                <w:sz w:val="18"/>
                <w:szCs w:val="18"/>
              </w:rPr>
              <w:t>7</w:t>
            </w:r>
            <w:r w:rsidR="00FB57B8"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rPr>
                <w:sz w:val="18"/>
                <w:szCs w:val="18"/>
              </w:rPr>
            </w:pPr>
            <w:r w:rsidRPr="00F0334B">
              <w:rPr>
                <w:sz w:val="18"/>
                <w:szCs w:val="18"/>
              </w:rPr>
              <w:t xml:space="preserve">Стр. </w:t>
            </w:r>
            <w:r>
              <w:rPr>
                <w:sz w:val="18"/>
                <w:szCs w:val="18"/>
              </w:rPr>
              <w:t xml:space="preserve">831 + </w:t>
            </w:r>
            <w:r w:rsidRPr="00F0334B">
              <w:rPr>
                <w:sz w:val="18"/>
                <w:szCs w:val="18"/>
              </w:rPr>
              <w:t xml:space="preserve">Стр. </w:t>
            </w:r>
            <w:proofErr w:type="gramStart"/>
            <w:r>
              <w:rPr>
                <w:sz w:val="18"/>
                <w:szCs w:val="18"/>
              </w:rPr>
              <w:t xml:space="preserve">833 </w:t>
            </w:r>
            <w:r w:rsidRPr="00F0334B">
              <w:rPr>
                <w:sz w:val="18"/>
                <w:szCs w:val="18"/>
              </w:rPr>
              <w:t>&gt;</w:t>
            </w:r>
            <w:proofErr w:type="gramEnd"/>
            <w:r w:rsidRPr="00F0334B">
              <w:rPr>
                <w:sz w:val="18"/>
                <w:szCs w:val="18"/>
              </w:rPr>
              <w:t xml:space="preserve"> Стр. </w:t>
            </w:r>
            <w:r w:rsidRPr="005006A3">
              <w:rPr>
                <w:sz w:val="18"/>
                <w:szCs w:val="18"/>
              </w:rPr>
              <w:t>8</w:t>
            </w:r>
            <w:r>
              <w:rPr>
                <w:sz w:val="18"/>
                <w:szCs w:val="18"/>
              </w:rPr>
              <w:t>30</w:t>
            </w:r>
            <w:r w:rsidRPr="005006A3">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B57B8" w:rsidRDefault="00FB57B8" w:rsidP="00FB57B8">
            <w:pPr>
              <w:rPr>
                <w:sz w:val="18"/>
                <w:szCs w:val="18"/>
              </w:rPr>
            </w:pPr>
            <w:r>
              <w:rPr>
                <w:sz w:val="18"/>
                <w:szCs w:val="18"/>
              </w:rPr>
              <w:t>ПБС,</w:t>
            </w:r>
          </w:p>
          <w:p w:rsidR="00FB57B8" w:rsidRDefault="00FB57B8" w:rsidP="00FB57B8">
            <w:pPr>
              <w:rPr>
                <w:sz w:val="18"/>
                <w:szCs w:val="18"/>
              </w:rPr>
            </w:pPr>
            <w:r>
              <w:rPr>
                <w:sz w:val="18"/>
                <w:szCs w:val="18"/>
              </w:rPr>
              <w:t xml:space="preserve">РБС, ГРБС </w:t>
            </w:r>
          </w:p>
        </w:tc>
      </w:tr>
      <w:tr w:rsidR="00FB57B8"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B57B8" w:rsidRPr="00BE5263" w:rsidRDefault="00FB57B8" w:rsidP="00FB57B8">
            <w:pPr>
              <w:jc w:val="center"/>
              <w:rPr>
                <w:color w:val="000000"/>
                <w:sz w:val="18"/>
                <w:szCs w:val="18"/>
              </w:rPr>
            </w:pPr>
            <w:r>
              <w:rPr>
                <w:color w:val="000000"/>
                <w:sz w:val="18"/>
                <w:szCs w:val="18"/>
              </w:rPr>
              <w:t>45</w:t>
            </w:r>
          </w:p>
        </w:tc>
        <w:tc>
          <w:tcPr>
            <w:tcW w:w="1341"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jc w:val="both"/>
              <w:rPr>
                <w:sz w:val="18"/>
                <w:szCs w:val="18"/>
              </w:rPr>
            </w:pPr>
            <w:r>
              <w:rPr>
                <w:sz w:val="18"/>
                <w:szCs w:val="18"/>
              </w:rPr>
              <w:t>852</w:t>
            </w:r>
          </w:p>
        </w:tc>
        <w:tc>
          <w:tcPr>
            <w:tcW w:w="1088" w:type="dxa"/>
            <w:tcBorders>
              <w:top w:val="single" w:sz="4" w:space="0" w:color="auto"/>
              <w:left w:val="single" w:sz="4" w:space="0" w:color="auto"/>
              <w:bottom w:val="single" w:sz="4" w:space="0" w:color="auto"/>
              <w:right w:val="single" w:sz="4" w:space="0" w:color="auto"/>
            </w:tcBorders>
          </w:tcPr>
          <w:p w:rsidR="00FB57B8" w:rsidRPr="005006A3" w:rsidRDefault="00A341B7" w:rsidP="00FB57B8">
            <w:pPr>
              <w:jc w:val="center"/>
              <w:rPr>
                <w:sz w:val="18"/>
                <w:szCs w:val="18"/>
                <w:lang w:val="en-US"/>
              </w:rPr>
            </w:pPr>
            <w:r>
              <w:rPr>
                <w:sz w:val="18"/>
                <w:szCs w:val="18"/>
              </w:rPr>
              <w:t xml:space="preserve">с </w:t>
            </w:r>
            <w:r w:rsidR="00FB57B8">
              <w:rPr>
                <w:sz w:val="18"/>
                <w:szCs w:val="18"/>
                <w:lang w:val="en-US"/>
              </w:rPr>
              <w:t>4</w:t>
            </w:r>
            <w:r>
              <w:rPr>
                <w:sz w:val="18"/>
                <w:szCs w:val="18"/>
              </w:rPr>
              <w:t xml:space="preserve"> по </w:t>
            </w:r>
            <w:r w:rsidR="00FB57B8">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FB57B8" w:rsidRPr="009818B0" w:rsidRDefault="00FB57B8" w:rsidP="00FB57B8">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jc w:val="center"/>
              <w:rPr>
                <w:sz w:val="18"/>
                <w:szCs w:val="18"/>
              </w:rPr>
            </w:pPr>
            <w:r>
              <w:rPr>
                <w:sz w:val="18"/>
                <w:szCs w:val="18"/>
              </w:rPr>
              <w:t>850</w:t>
            </w:r>
          </w:p>
        </w:tc>
        <w:tc>
          <w:tcPr>
            <w:tcW w:w="709" w:type="dxa"/>
            <w:tcBorders>
              <w:top w:val="single" w:sz="4" w:space="0" w:color="auto"/>
              <w:left w:val="single" w:sz="4" w:space="0" w:color="auto"/>
              <w:bottom w:val="single" w:sz="4" w:space="0" w:color="auto"/>
              <w:right w:val="single" w:sz="4" w:space="0" w:color="auto"/>
            </w:tcBorders>
          </w:tcPr>
          <w:p w:rsidR="00FB57B8" w:rsidRPr="00BE5263" w:rsidRDefault="00A341B7" w:rsidP="00FB57B8">
            <w:pPr>
              <w:jc w:val="center"/>
              <w:rPr>
                <w:sz w:val="18"/>
                <w:szCs w:val="18"/>
              </w:rPr>
            </w:pPr>
            <w:r>
              <w:rPr>
                <w:sz w:val="18"/>
                <w:szCs w:val="18"/>
              </w:rPr>
              <w:t xml:space="preserve">с </w:t>
            </w:r>
            <w:r w:rsidR="00FB57B8">
              <w:rPr>
                <w:sz w:val="18"/>
                <w:szCs w:val="18"/>
              </w:rPr>
              <w:t>4</w:t>
            </w:r>
            <w:r>
              <w:rPr>
                <w:sz w:val="18"/>
                <w:szCs w:val="18"/>
              </w:rPr>
              <w:t xml:space="preserve"> по </w:t>
            </w:r>
            <w:r w:rsidR="00FB57B8">
              <w:rPr>
                <w:sz w:val="18"/>
                <w:szCs w:val="18"/>
              </w:rPr>
              <w:t>7</w:t>
            </w:r>
            <w:r w:rsidR="00FB57B8"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rPr>
                <w:sz w:val="18"/>
                <w:szCs w:val="18"/>
              </w:rPr>
            </w:pPr>
            <w:r w:rsidRPr="00F0334B">
              <w:rPr>
                <w:sz w:val="18"/>
                <w:szCs w:val="18"/>
              </w:rPr>
              <w:t xml:space="preserve">Стр. </w:t>
            </w:r>
            <w:proofErr w:type="gramStart"/>
            <w:r>
              <w:rPr>
                <w:sz w:val="18"/>
                <w:szCs w:val="18"/>
              </w:rPr>
              <w:t xml:space="preserve">852 </w:t>
            </w:r>
            <w:r w:rsidRPr="00F0334B">
              <w:rPr>
                <w:sz w:val="18"/>
                <w:szCs w:val="18"/>
              </w:rPr>
              <w:t>&gt;</w:t>
            </w:r>
            <w:proofErr w:type="gramEnd"/>
            <w:r w:rsidRPr="00F0334B">
              <w:rPr>
                <w:sz w:val="18"/>
                <w:szCs w:val="18"/>
              </w:rPr>
              <w:t xml:space="preserve"> Стр. </w:t>
            </w:r>
            <w:r w:rsidRPr="005006A3">
              <w:rPr>
                <w:sz w:val="18"/>
                <w:szCs w:val="18"/>
              </w:rPr>
              <w:t>8</w:t>
            </w:r>
            <w:r>
              <w:rPr>
                <w:sz w:val="18"/>
                <w:szCs w:val="18"/>
              </w:rPr>
              <w:t>50</w:t>
            </w:r>
            <w:r w:rsidRPr="005006A3">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B57B8" w:rsidRDefault="00FB57B8" w:rsidP="00FB57B8">
            <w:pPr>
              <w:rPr>
                <w:sz w:val="18"/>
                <w:szCs w:val="18"/>
              </w:rPr>
            </w:pPr>
            <w:r>
              <w:rPr>
                <w:sz w:val="18"/>
                <w:szCs w:val="18"/>
              </w:rPr>
              <w:t>ПБС,</w:t>
            </w:r>
          </w:p>
          <w:p w:rsidR="00FB57B8" w:rsidRDefault="00FB57B8" w:rsidP="00FB57B8">
            <w:pPr>
              <w:rPr>
                <w:sz w:val="18"/>
                <w:szCs w:val="18"/>
              </w:rPr>
            </w:pPr>
            <w:r>
              <w:rPr>
                <w:sz w:val="18"/>
                <w:szCs w:val="18"/>
              </w:rPr>
              <w:t xml:space="preserve">РБС, ГРБС </w:t>
            </w:r>
          </w:p>
        </w:tc>
      </w:tr>
      <w:tr w:rsidR="00FB57B8"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B57B8" w:rsidRPr="00BE5263" w:rsidRDefault="00FB57B8" w:rsidP="00FB57B8">
            <w:pPr>
              <w:jc w:val="center"/>
              <w:rPr>
                <w:color w:val="000000"/>
                <w:sz w:val="18"/>
                <w:szCs w:val="18"/>
              </w:rPr>
            </w:pPr>
            <w:r>
              <w:rPr>
                <w:color w:val="000000"/>
                <w:sz w:val="18"/>
                <w:szCs w:val="18"/>
              </w:rPr>
              <w:t>46</w:t>
            </w:r>
          </w:p>
        </w:tc>
        <w:tc>
          <w:tcPr>
            <w:tcW w:w="1341"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jc w:val="both"/>
              <w:rPr>
                <w:sz w:val="18"/>
                <w:szCs w:val="18"/>
              </w:rPr>
            </w:pPr>
            <w:r>
              <w:rPr>
                <w:sz w:val="18"/>
                <w:szCs w:val="18"/>
              </w:rPr>
              <w:t>861+863</w:t>
            </w:r>
          </w:p>
        </w:tc>
        <w:tc>
          <w:tcPr>
            <w:tcW w:w="1088" w:type="dxa"/>
            <w:tcBorders>
              <w:top w:val="single" w:sz="4" w:space="0" w:color="auto"/>
              <w:left w:val="single" w:sz="4" w:space="0" w:color="auto"/>
              <w:bottom w:val="single" w:sz="4" w:space="0" w:color="auto"/>
              <w:right w:val="single" w:sz="4" w:space="0" w:color="auto"/>
            </w:tcBorders>
          </w:tcPr>
          <w:p w:rsidR="00FB57B8" w:rsidRPr="005006A3" w:rsidRDefault="00A341B7" w:rsidP="00FB57B8">
            <w:pPr>
              <w:jc w:val="center"/>
              <w:rPr>
                <w:sz w:val="18"/>
                <w:szCs w:val="18"/>
                <w:lang w:val="en-US"/>
              </w:rPr>
            </w:pPr>
            <w:r>
              <w:rPr>
                <w:sz w:val="18"/>
                <w:szCs w:val="18"/>
              </w:rPr>
              <w:t xml:space="preserve">с </w:t>
            </w:r>
            <w:r w:rsidR="00FB57B8">
              <w:rPr>
                <w:sz w:val="18"/>
                <w:szCs w:val="18"/>
                <w:lang w:val="en-US"/>
              </w:rPr>
              <w:t>4</w:t>
            </w:r>
            <w:r>
              <w:rPr>
                <w:sz w:val="18"/>
                <w:szCs w:val="18"/>
              </w:rPr>
              <w:t xml:space="preserve"> по </w:t>
            </w:r>
            <w:r w:rsidR="00FB57B8">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FB57B8" w:rsidRPr="009818B0" w:rsidRDefault="00FB57B8" w:rsidP="00FB57B8">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jc w:val="center"/>
              <w:rPr>
                <w:sz w:val="18"/>
                <w:szCs w:val="18"/>
              </w:rPr>
            </w:pPr>
            <w:r>
              <w:rPr>
                <w:sz w:val="18"/>
                <w:szCs w:val="18"/>
              </w:rPr>
              <w:t>860</w:t>
            </w:r>
          </w:p>
        </w:tc>
        <w:tc>
          <w:tcPr>
            <w:tcW w:w="709" w:type="dxa"/>
            <w:tcBorders>
              <w:top w:val="single" w:sz="4" w:space="0" w:color="auto"/>
              <w:left w:val="single" w:sz="4" w:space="0" w:color="auto"/>
              <w:bottom w:val="single" w:sz="4" w:space="0" w:color="auto"/>
              <w:right w:val="single" w:sz="4" w:space="0" w:color="auto"/>
            </w:tcBorders>
          </w:tcPr>
          <w:p w:rsidR="00FB57B8" w:rsidRPr="00BE5263" w:rsidRDefault="00A341B7" w:rsidP="00FB57B8">
            <w:pPr>
              <w:jc w:val="center"/>
              <w:rPr>
                <w:sz w:val="18"/>
                <w:szCs w:val="18"/>
              </w:rPr>
            </w:pPr>
            <w:r>
              <w:rPr>
                <w:sz w:val="18"/>
                <w:szCs w:val="18"/>
              </w:rPr>
              <w:t xml:space="preserve">с </w:t>
            </w:r>
            <w:r w:rsidR="00FB57B8">
              <w:rPr>
                <w:sz w:val="18"/>
                <w:szCs w:val="18"/>
              </w:rPr>
              <w:t>4</w:t>
            </w:r>
            <w:r>
              <w:rPr>
                <w:sz w:val="18"/>
                <w:szCs w:val="18"/>
              </w:rPr>
              <w:t xml:space="preserve"> по </w:t>
            </w:r>
            <w:r w:rsidR="00FB57B8">
              <w:rPr>
                <w:sz w:val="18"/>
                <w:szCs w:val="18"/>
              </w:rPr>
              <w:t>7</w:t>
            </w:r>
            <w:r w:rsidR="00FB57B8"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rPr>
                <w:sz w:val="18"/>
                <w:szCs w:val="18"/>
              </w:rPr>
            </w:pPr>
            <w:r w:rsidRPr="00F0334B">
              <w:rPr>
                <w:sz w:val="18"/>
                <w:szCs w:val="18"/>
              </w:rPr>
              <w:t xml:space="preserve">Стр. </w:t>
            </w:r>
            <w:r>
              <w:rPr>
                <w:sz w:val="18"/>
                <w:szCs w:val="18"/>
              </w:rPr>
              <w:t xml:space="preserve">861 + </w:t>
            </w:r>
            <w:r w:rsidRPr="00F0334B">
              <w:rPr>
                <w:sz w:val="18"/>
                <w:szCs w:val="18"/>
              </w:rPr>
              <w:t xml:space="preserve">Стр. </w:t>
            </w:r>
            <w:proofErr w:type="gramStart"/>
            <w:r>
              <w:rPr>
                <w:sz w:val="18"/>
                <w:szCs w:val="18"/>
              </w:rPr>
              <w:t xml:space="preserve">863 </w:t>
            </w:r>
            <w:r w:rsidRPr="00F0334B">
              <w:rPr>
                <w:sz w:val="18"/>
                <w:szCs w:val="18"/>
              </w:rPr>
              <w:t>&gt;</w:t>
            </w:r>
            <w:proofErr w:type="gramEnd"/>
            <w:r w:rsidRPr="00F0334B">
              <w:rPr>
                <w:sz w:val="18"/>
                <w:szCs w:val="18"/>
              </w:rPr>
              <w:t xml:space="preserve"> Стр. </w:t>
            </w:r>
            <w:r w:rsidRPr="005006A3">
              <w:rPr>
                <w:sz w:val="18"/>
                <w:szCs w:val="18"/>
              </w:rPr>
              <w:t>8</w:t>
            </w:r>
            <w:r>
              <w:rPr>
                <w:sz w:val="18"/>
                <w:szCs w:val="18"/>
              </w:rPr>
              <w:t>60</w:t>
            </w:r>
            <w:r w:rsidRPr="005006A3">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B57B8" w:rsidRDefault="00FB57B8" w:rsidP="00FB57B8">
            <w:pPr>
              <w:rPr>
                <w:sz w:val="18"/>
                <w:szCs w:val="18"/>
              </w:rPr>
            </w:pPr>
            <w:r>
              <w:rPr>
                <w:sz w:val="18"/>
                <w:szCs w:val="18"/>
              </w:rPr>
              <w:t>ПБС,</w:t>
            </w:r>
          </w:p>
          <w:p w:rsidR="00FB57B8" w:rsidRDefault="00FB57B8" w:rsidP="00FB57B8">
            <w:pPr>
              <w:rPr>
                <w:sz w:val="18"/>
                <w:szCs w:val="18"/>
              </w:rPr>
            </w:pPr>
            <w:r>
              <w:rPr>
                <w:sz w:val="18"/>
                <w:szCs w:val="18"/>
              </w:rPr>
              <w:t xml:space="preserve">РБС, ГРБС </w:t>
            </w:r>
          </w:p>
        </w:tc>
      </w:tr>
      <w:tr w:rsidR="00FB57B8"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FB57B8" w:rsidRPr="00BE5263" w:rsidRDefault="00FB57B8" w:rsidP="00FB57B8">
            <w:pPr>
              <w:jc w:val="center"/>
              <w:rPr>
                <w:color w:val="000000"/>
                <w:sz w:val="18"/>
                <w:szCs w:val="18"/>
              </w:rPr>
            </w:pPr>
            <w:r>
              <w:rPr>
                <w:color w:val="000000"/>
                <w:sz w:val="18"/>
                <w:szCs w:val="18"/>
              </w:rPr>
              <w:t>47</w:t>
            </w:r>
          </w:p>
        </w:tc>
        <w:tc>
          <w:tcPr>
            <w:tcW w:w="1341"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jc w:val="both"/>
              <w:rPr>
                <w:sz w:val="18"/>
                <w:szCs w:val="18"/>
              </w:rPr>
            </w:pPr>
            <w:r>
              <w:rPr>
                <w:sz w:val="18"/>
                <w:szCs w:val="18"/>
              </w:rPr>
              <w:t>880</w:t>
            </w:r>
          </w:p>
        </w:tc>
        <w:tc>
          <w:tcPr>
            <w:tcW w:w="1088" w:type="dxa"/>
            <w:tcBorders>
              <w:top w:val="single" w:sz="4" w:space="0" w:color="auto"/>
              <w:left w:val="single" w:sz="4" w:space="0" w:color="auto"/>
              <w:bottom w:val="single" w:sz="4" w:space="0" w:color="auto"/>
              <w:right w:val="single" w:sz="4" w:space="0" w:color="auto"/>
            </w:tcBorders>
          </w:tcPr>
          <w:p w:rsidR="00FB57B8" w:rsidRPr="005006A3" w:rsidRDefault="00A341B7" w:rsidP="00FB57B8">
            <w:pPr>
              <w:jc w:val="center"/>
              <w:rPr>
                <w:sz w:val="18"/>
                <w:szCs w:val="18"/>
                <w:lang w:val="en-US"/>
              </w:rPr>
            </w:pPr>
            <w:r>
              <w:rPr>
                <w:sz w:val="18"/>
                <w:szCs w:val="18"/>
              </w:rPr>
              <w:t xml:space="preserve">с </w:t>
            </w:r>
            <w:r w:rsidR="00FB57B8">
              <w:rPr>
                <w:sz w:val="18"/>
                <w:szCs w:val="18"/>
                <w:lang w:val="en-US"/>
              </w:rPr>
              <w:t>4</w:t>
            </w:r>
            <w:r>
              <w:rPr>
                <w:sz w:val="18"/>
                <w:szCs w:val="18"/>
              </w:rPr>
              <w:t xml:space="preserve"> по </w:t>
            </w:r>
            <w:r w:rsidR="00FB57B8">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FB57B8" w:rsidRPr="009818B0" w:rsidRDefault="00FB57B8" w:rsidP="00FB57B8">
            <w:pPr>
              <w:jc w:val="center"/>
              <w:rPr>
                <w:sz w:val="18"/>
                <w:szCs w:val="18"/>
              </w:rPr>
            </w:pPr>
            <w:r w:rsidRPr="009818B0">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jc w:val="center"/>
              <w:rPr>
                <w:sz w:val="18"/>
                <w:szCs w:val="18"/>
              </w:rPr>
            </w:pPr>
            <w:r>
              <w:rPr>
                <w:sz w:val="18"/>
                <w:szCs w:val="18"/>
              </w:rPr>
              <w:t>881+884+886+888+889</w:t>
            </w:r>
          </w:p>
        </w:tc>
        <w:tc>
          <w:tcPr>
            <w:tcW w:w="709" w:type="dxa"/>
            <w:tcBorders>
              <w:top w:val="single" w:sz="4" w:space="0" w:color="auto"/>
              <w:left w:val="single" w:sz="4" w:space="0" w:color="auto"/>
              <w:bottom w:val="single" w:sz="4" w:space="0" w:color="auto"/>
              <w:right w:val="single" w:sz="4" w:space="0" w:color="auto"/>
            </w:tcBorders>
          </w:tcPr>
          <w:p w:rsidR="00FB57B8" w:rsidRPr="00BE5263" w:rsidRDefault="00A341B7" w:rsidP="00FB57B8">
            <w:pPr>
              <w:jc w:val="center"/>
              <w:rPr>
                <w:sz w:val="18"/>
                <w:szCs w:val="18"/>
              </w:rPr>
            </w:pPr>
            <w:r>
              <w:rPr>
                <w:sz w:val="18"/>
                <w:szCs w:val="18"/>
              </w:rPr>
              <w:t xml:space="preserve">с </w:t>
            </w:r>
            <w:r w:rsidR="00FB57B8">
              <w:rPr>
                <w:sz w:val="18"/>
                <w:szCs w:val="18"/>
              </w:rPr>
              <w:t>4</w:t>
            </w:r>
            <w:r>
              <w:rPr>
                <w:sz w:val="18"/>
                <w:szCs w:val="18"/>
              </w:rPr>
              <w:t xml:space="preserve"> по </w:t>
            </w:r>
            <w:r w:rsidR="00FB57B8">
              <w:rPr>
                <w:sz w:val="18"/>
                <w:szCs w:val="18"/>
              </w:rPr>
              <w:t>7</w:t>
            </w:r>
            <w:r w:rsidR="00FB57B8"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FB57B8" w:rsidRPr="00A1781D" w:rsidRDefault="00FB57B8" w:rsidP="00E15C4C">
            <w:pPr>
              <w:rPr>
                <w:sz w:val="18"/>
                <w:szCs w:val="18"/>
              </w:rPr>
            </w:pPr>
            <w:r w:rsidRPr="00F0334B">
              <w:rPr>
                <w:sz w:val="18"/>
                <w:szCs w:val="18"/>
              </w:rPr>
              <w:t xml:space="preserve">Стр. </w:t>
            </w:r>
            <w:r>
              <w:rPr>
                <w:sz w:val="18"/>
                <w:szCs w:val="18"/>
              </w:rPr>
              <w:t xml:space="preserve">880 </w:t>
            </w:r>
            <w:r w:rsidRPr="00FB57B8">
              <w:rPr>
                <w:sz w:val="18"/>
                <w:szCs w:val="18"/>
              </w:rPr>
              <w:t>&lt;</w:t>
            </w:r>
            <w:r w:rsidRPr="00F0334B">
              <w:rPr>
                <w:sz w:val="18"/>
                <w:szCs w:val="18"/>
              </w:rPr>
              <w:t xml:space="preserve">&gt; Стр. </w:t>
            </w:r>
            <w:r w:rsidRPr="005006A3">
              <w:rPr>
                <w:sz w:val="18"/>
                <w:szCs w:val="18"/>
              </w:rPr>
              <w:t>8</w:t>
            </w:r>
            <w:r w:rsidR="00E15C4C">
              <w:rPr>
                <w:sz w:val="18"/>
                <w:szCs w:val="18"/>
              </w:rPr>
              <w:t>81</w:t>
            </w:r>
            <w:r>
              <w:rPr>
                <w:sz w:val="18"/>
                <w:szCs w:val="18"/>
              </w:rPr>
              <w:t xml:space="preserve"> + </w:t>
            </w:r>
            <w:r w:rsidRPr="00F0334B">
              <w:rPr>
                <w:sz w:val="18"/>
                <w:szCs w:val="18"/>
              </w:rPr>
              <w:t xml:space="preserve">Стр. </w:t>
            </w:r>
            <w:r w:rsidRPr="005006A3">
              <w:rPr>
                <w:sz w:val="18"/>
                <w:szCs w:val="18"/>
              </w:rPr>
              <w:t>8</w:t>
            </w:r>
            <w:r w:rsidR="00E15C4C">
              <w:rPr>
                <w:sz w:val="18"/>
                <w:szCs w:val="18"/>
              </w:rPr>
              <w:t>84</w:t>
            </w:r>
            <w:r w:rsidRPr="005006A3">
              <w:rPr>
                <w:sz w:val="18"/>
                <w:szCs w:val="18"/>
              </w:rPr>
              <w:t xml:space="preserve"> </w:t>
            </w:r>
            <w:r>
              <w:rPr>
                <w:sz w:val="18"/>
                <w:szCs w:val="18"/>
              </w:rPr>
              <w:t xml:space="preserve">+ </w:t>
            </w:r>
            <w:r w:rsidRPr="00F0334B">
              <w:rPr>
                <w:sz w:val="18"/>
                <w:szCs w:val="18"/>
              </w:rPr>
              <w:t xml:space="preserve">Стр. </w:t>
            </w:r>
            <w:r w:rsidRPr="005006A3">
              <w:rPr>
                <w:sz w:val="18"/>
                <w:szCs w:val="18"/>
              </w:rPr>
              <w:t>8</w:t>
            </w:r>
            <w:r w:rsidR="00E15C4C">
              <w:rPr>
                <w:sz w:val="18"/>
                <w:szCs w:val="18"/>
              </w:rPr>
              <w:t>86</w:t>
            </w:r>
            <w:r w:rsidRPr="005006A3">
              <w:rPr>
                <w:sz w:val="18"/>
                <w:szCs w:val="18"/>
              </w:rPr>
              <w:t xml:space="preserve"> </w:t>
            </w:r>
            <w:r>
              <w:rPr>
                <w:sz w:val="18"/>
                <w:szCs w:val="18"/>
              </w:rPr>
              <w:t xml:space="preserve">+ </w:t>
            </w:r>
            <w:r w:rsidRPr="00F0334B">
              <w:rPr>
                <w:sz w:val="18"/>
                <w:szCs w:val="18"/>
              </w:rPr>
              <w:t xml:space="preserve">Стр. </w:t>
            </w:r>
            <w:r w:rsidRPr="005006A3">
              <w:rPr>
                <w:sz w:val="18"/>
                <w:szCs w:val="18"/>
              </w:rPr>
              <w:t>8</w:t>
            </w:r>
            <w:r w:rsidR="00E15C4C">
              <w:rPr>
                <w:sz w:val="18"/>
                <w:szCs w:val="18"/>
              </w:rPr>
              <w:t xml:space="preserve">88 + </w:t>
            </w:r>
            <w:r w:rsidR="00E15C4C" w:rsidRPr="00F0334B">
              <w:rPr>
                <w:sz w:val="18"/>
                <w:szCs w:val="18"/>
              </w:rPr>
              <w:t xml:space="preserve">Стр. </w:t>
            </w:r>
            <w:r w:rsidR="00E15C4C" w:rsidRPr="005006A3">
              <w:rPr>
                <w:sz w:val="18"/>
                <w:szCs w:val="18"/>
              </w:rPr>
              <w:t>8</w:t>
            </w:r>
            <w:r w:rsidR="00E15C4C">
              <w:rPr>
                <w:sz w:val="18"/>
                <w:szCs w:val="18"/>
              </w:rPr>
              <w:t>89</w:t>
            </w:r>
            <w:r w:rsidRPr="005006A3">
              <w:rPr>
                <w:sz w:val="18"/>
                <w:szCs w:val="18"/>
              </w:rPr>
              <w:t xml:space="preserve"> </w:t>
            </w:r>
            <w:r w:rsidR="00E15C4C">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FB57B8" w:rsidRPr="00A1781D" w:rsidRDefault="00FB57B8" w:rsidP="00FB57B8">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FB57B8" w:rsidRDefault="00FB57B8" w:rsidP="00FB57B8">
            <w:pPr>
              <w:rPr>
                <w:sz w:val="18"/>
                <w:szCs w:val="18"/>
              </w:rPr>
            </w:pPr>
            <w:r>
              <w:rPr>
                <w:sz w:val="18"/>
                <w:szCs w:val="18"/>
              </w:rPr>
              <w:t>ПБС,</w:t>
            </w:r>
          </w:p>
          <w:p w:rsidR="00FB57B8" w:rsidRDefault="00FB57B8" w:rsidP="00FB57B8">
            <w:pPr>
              <w:rPr>
                <w:sz w:val="18"/>
                <w:szCs w:val="18"/>
              </w:rPr>
            </w:pPr>
            <w:r>
              <w:rPr>
                <w:sz w:val="18"/>
                <w:szCs w:val="18"/>
              </w:rPr>
              <w:t xml:space="preserve">РБС, ГРБС </w:t>
            </w:r>
          </w:p>
        </w:tc>
      </w:tr>
      <w:tr w:rsidR="00E15C4C"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E15C4C" w:rsidRPr="00BE5263" w:rsidRDefault="00E15C4C" w:rsidP="00E15C4C">
            <w:pPr>
              <w:jc w:val="center"/>
              <w:rPr>
                <w:color w:val="000000"/>
                <w:sz w:val="18"/>
                <w:szCs w:val="18"/>
              </w:rPr>
            </w:pPr>
            <w:r>
              <w:rPr>
                <w:color w:val="000000"/>
                <w:sz w:val="18"/>
                <w:szCs w:val="18"/>
              </w:rPr>
              <w:t>47.1</w:t>
            </w:r>
          </w:p>
        </w:tc>
        <w:tc>
          <w:tcPr>
            <w:tcW w:w="1341"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both"/>
              <w:rPr>
                <w:sz w:val="18"/>
                <w:szCs w:val="18"/>
              </w:rPr>
            </w:pPr>
            <w:r>
              <w:rPr>
                <w:sz w:val="18"/>
                <w:szCs w:val="18"/>
              </w:rPr>
              <w:t>882</w:t>
            </w:r>
          </w:p>
        </w:tc>
        <w:tc>
          <w:tcPr>
            <w:tcW w:w="1088" w:type="dxa"/>
            <w:tcBorders>
              <w:top w:val="single" w:sz="4" w:space="0" w:color="auto"/>
              <w:left w:val="single" w:sz="4" w:space="0" w:color="auto"/>
              <w:bottom w:val="single" w:sz="4" w:space="0" w:color="auto"/>
              <w:right w:val="single" w:sz="4" w:space="0" w:color="auto"/>
            </w:tcBorders>
          </w:tcPr>
          <w:p w:rsidR="00E15C4C" w:rsidRPr="005006A3" w:rsidRDefault="00A341B7" w:rsidP="00E15C4C">
            <w:pPr>
              <w:jc w:val="center"/>
              <w:rPr>
                <w:sz w:val="18"/>
                <w:szCs w:val="18"/>
                <w:lang w:val="en-US"/>
              </w:rPr>
            </w:pPr>
            <w:r>
              <w:rPr>
                <w:sz w:val="18"/>
                <w:szCs w:val="18"/>
              </w:rPr>
              <w:t xml:space="preserve">с </w:t>
            </w:r>
            <w:r w:rsidR="00E15C4C">
              <w:rPr>
                <w:sz w:val="18"/>
                <w:szCs w:val="18"/>
                <w:lang w:val="en-US"/>
              </w:rPr>
              <w:t>4</w:t>
            </w:r>
            <w:r>
              <w:rPr>
                <w:sz w:val="18"/>
                <w:szCs w:val="18"/>
              </w:rPr>
              <w:t xml:space="preserve"> по </w:t>
            </w:r>
            <w:r w:rsidR="00E15C4C">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E15C4C" w:rsidRPr="009818B0" w:rsidRDefault="00E15C4C" w:rsidP="00E15C4C">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center"/>
              <w:rPr>
                <w:sz w:val="18"/>
                <w:szCs w:val="18"/>
              </w:rPr>
            </w:pPr>
            <w:r>
              <w:rPr>
                <w:sz w:val="18"/>
                <w:szCs w:val="18"/>
              </w:rPr>
              <w:t>881</w:t>
            </w:r>
          </w:p>
        </w:tc>
        <w:tc>
          <w:tcPr>
            <w:tcW w:w="709" w:type="dxa"/>
            <w:tcBorders>
              <w:top w:val="single" w:sz="4" w:space="0" w:color="auto"/>
              <w:left w:val="single" w:sz="4" w:space="0" w:color="auto"/>
              <w:bottom w:val="single" w:sz="4" w:space="0" w:color="auto"/>
              <w:right w:val="single" w:sz="4" w:space="0" w:color="auto"/>
            </w:tcBorders>
          </w:tcPr>
          <w:p w:rsidR="00E15C4C" w:rsidRPr="00BE5263" w:rsidRDefault="00A341B7" w:rsidP="00E15C4C">
            <w:pPr>
              <w:jc w:val="center"/>
              <w:rPr>
                <w:sz w:val="18"/>
                <w:szCs w:val="18"/>
              </w:rPr>
            </w:pPr>
            <w:r>
              <w:rPr>
                <w:sz w:val="18"/>
                <w:szCs w:val="18"/>
              </w:rPr>
              <w:t xml:space="preserve">с </w:t>
            </w:r>
            <w:r w:rsidR="00E15C4C">
              <w:rPr>
                <w:sz w:val="18"/>
                <w:szCs w:val="18"/>
              </w:rPr>
              <w:t>4</w:t>
            </w:r>
            <w:r>
              <w:rPr>
                <w:sz w:val="18"/>
                <w:szCs w:val="18"/>
              </w:rPr>
              <w:t xml:space="preserve"> по </w:t>
            </w:r>
            <w:r w:rsidR="00E15C4C">
              <w:rPr>
                <w:sz w:val="18"/>
                <w:szCs w:val="18"/>
              </w:rPr>
              <w:t>7</w:t>
            </w:r>
            <w:r w:rsidR="00E15C4C"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sidRPr="00F0334B">
              <w:rPr>
                <w:sz w:val="18"/>
                <w:szCs w:val="18"/>
              </w:rPr>
              <w:t xml:space="preserve">Стр. </w:t>
            </w:r>
            <w:proofErr w:type="gramStart"/>
            <w:r>
              <w:rPr>
                <w:sz w:val="18"/>
                <w:szCs w:val="18"/>
              </w:rPr>
              <w:t xml:space="preserve">882 </w:t>
            </w:r>
            <w:r w:rsidRPr="00F0334B">
              <w:rPr>
                <w:sz w:val="18"/>
                <w:szCs w:val="18"/>
              </w:rPr>
              <w:t>&gt;</w:t>
            </w:r>
            <w:proofErr w:type="gramEnd"/>
            <w:r w:rsidRPr="00F0334B">
              <w:rPr>
                <w:sz w:val="18"/>
                <w:szCs w:val="18"/>
              </w:rPr>
              <w:t xml:space="preserve"> Стр. </w:t>
            </w:r>
            <w:r w:rsidRPr="005006A3">
              <w:rPr>
                <w:sz w:val="18"/>
                <w:szCs w:val="18"/>
              </w:rPr>
              <w:t>8</w:t>
            </w:r>
            <w:r>
              <w:rPr>
                <w:sz w:val="18"/>
                <w:szCs w:val="18"/>
              </w:rPr>
              <w:t>81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E15C4C" w:rsidRDefault="00E15C4C" w:rsidP="00E15C4C">
            <w:pPr>
              <w:rPr>
                <w:sz w:val="18"/>
                <w:szCs w:val="18"/>
              </w:rPr>
            </w:pPr>
            <w:r>
              <w:rPr>
                <w:sz w:val="18"/>
                <w:szCs w:val="18"/>
              </w:rPr>
              <w:t>ПБС,</w:t>
            </w:r>
          </w:p>
          <w:p w:rsidR="00E15C4C" w:rsidRDefault="00E15C4C" w:rsidP="00E15C4C">
            <w:pPr>
              <w:rPr>
                <w:sz w:val="18"/>
                <w:szCs w:val="18"/>
              </w:rPr>
            </w:pPr>
            <w:r>
              <w:rPr>
                <w:sz w:val="18"/>
                <w:szCs w:val="18"/>
              </w:rPr>
              <w:t xml:space="preserve">РБС, ГРБС </w:t>
            </w:r>
          </w:p>
        </w:tc>
      </w:tr>
      <w:tr w:rsidR="00E15C4C"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E15C4C" w:rsidRPr="00BE5263" w:rsidRDefault="00E15C4C" w:rsidP="00E15C4C">
            <w:pPr>
              <w:jc w:val="center"/>
              <w:rPr>
                <w:color w:val="000000"/>
                <w:sz w:val="18"/>
                <w:szCs w:val="18"/>
              </w:rPr>
            </w:pPr>
            <w:r>
              <w:rPr>
                <w:color w:val="000000"/>
                <w:sz w:val="18"/>
                <w:szCs w:val="18"/>
              </w:rPr>
              <w:t>48</w:t>
            </w:r>
          </w:p>
        </w:tc>
        <w:tc>
          <w:tcPr>
            <w:tcW w:w="1341"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both"/>
              <w:rPr>
                <w:sz w:val="18"/>
                <w:szCs w:val="18"/>
              </w:rPr>
            </w:pPr>
            <w:r>
              <w:rPr>
                <w:sz w:val="18"/>
                <w:szCs w:val="18"/>
              </w:rPr>
              <w:t>890</w:t>
            </w:r>
          </w:p>
        </w:tc>
        <w:tc>
          <w:tcPr>
            <w:tcW w:w="1088" w:type="dxa"/>
            <w:tcBorders>
              <w:top w:val="single" w:sz="4" w:space="0" w:color="auto"/>
              <w:left w:val="single" w:sz="4" w:space="0" w:color="auto"/>
              <w:bottom w:val="single" w:sz="4" w:space="0" w:color="auto"/>
              <w:right w:val="single" w:sz="4" w:space="0" w:color="auto"/>
            </w:tcBorders>
          </w:tcPr>
          <w:p w:rsidR="00E15C4C" w:rsidRPr="005006A3" w:rsidRDefault="00A341B7" w:rsidP="00E15C4C">
            <w:pPr>
              <w:jc w:val="center"/>
              <w:rPr>
                <w:sz w:val="18"/>
                <w:szCs w:val="18"/>
                <w:lang w:val="en-US"/>
              </w:rPr>
            </w:pPr>
            <w:r>
              <w:rPr>
                <w:sz w:val="18"/>
                <w:szCs w:val="18"/>
              </w:rPr>
              <w:t xml:space="preserve">с </w:t>
            </w:r>
            <w:r w:rsidR="00E15C4C">
              <w:rPr>
                <w:sz w:val="18"/>
                <w:szCs w:val="18"/>
                <w:lang w:val="en-US"/>
              </w:rPr>
              <w:t>4</w:t>
            </w:r>
            <w:r>
              <w:rPr>
                <w:sz w:val="18"/>
                <w:szCs w:val="18"/>
              </w:rPr>
              <w:t xml:space="preserve"> по </w:t>
            </w:r>
            <w:r w:rsidR="00E15C4C">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E15C4C" w:rsidRPr="009818B0" w:rsidRDefault="00E15C4C" w:rsidP="00E15C4C">
            <w:pPr>
              <w:jc w:val="center"/>
              <w:rPr>
                <w:sz w:val="18"/>
                <w:szCs w:val="18"/>
              </w:rPr>
            </w:pPr>
            <w:r w:rsidRPr="009818B0">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center"/>
              <w:rPr>
                <w:sz w:val="18"/>
                <w:szCs w:val="18"/>
              </w:rPr>
            </w:pPr>
            <w:r>
              <w:rPr>
                <w:sz w:val="18"/>
                <w:szCs w:val="18"/>
              </w:rPr>
              <w:t>891+894+896+898</w:t>
            </w:r>
          </w:p>
        </w:tc>
        <w:tc>
          <w:tcPr>
            <w:tcW w:w="709" w:type="dxa"/>
            <w:tcBorders>
              <w:top w:val="single" w:sz="4" w:space="0" w:color="auto"/>
              <w:left w:val="single" w:sz="4" w:space="0" w:color="auto"/>
              <w:bottom w:val="single" w:sz="4" w:space="0" w:color="auto"/>
              <w:right w:val="single" w:sz="4" w:space="0" w:color="auto"/>
            </w:tcBorders>
          </w:tcPr>
          <w:p w:rsidR="00E15C4C" w:rsidRPr="00BE5263" w:rsidRDefault="00A341B7" w:rsidP="00E15C4C">
            <w:pPr>
              <w:jc w:val="center"/>
              <w:rPr>
                <w:sz w:val="18"/>
                <w:szCs w:val="18"/>
              </w:rPr>
            </w:pPr>
            <w:r>
              <w:rPr>
                <w:sz w:val="18"/>
                <w:szCs w:val="18"/>
              </w:rPr>
              <w:t xml:space="preserve">с </w:t>
            </w:r>
            <w:r w:rsidR="00E15C4C">
              <w:rPr>
                <w:sz w:val="18"/>
                <w:szCs w:val="18"/>
              </w:rPr>
              <w:t>4</w:t>
            </w:r>
            <w:r>
              <w:rPr>
                <w:sz w:val="18"/>
                <w:szCs w:val="18"/>
              </w:rPr>
              <w:t xml:space="preserve"> по </w:t>
            </w:r>
            <w:r w:rsidR="00E15C4C">
              <w:rPr>
                <w:sz w:val="18"/>
                <w:szCs w:val="18"/>
              </w:rPr>
              <w:t>7</w:t>
            </w:r>
            <w:r w:rsidR="00E15C4C"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sidRPr="00F0334B">
              <w:rPr>
                <w:sz w:val="18"/>
                <w:szCs w:val="18"/>
              </w:rPr>
              <w:t xml:space="preserve">Стр. </w:t>
            </w:r>
            <w:r>
              <w:rPr>
                <w:sz w:val="18"/>
                <w:szCs w:val="18"/>
              </w:rPr>
              <w:t xml:space="preserve">890 </w:t>
            </w:r>
            <w:r w:rsidRPr="00FB57B8">
              <w:rPr>
                <w:sz w:val="18"/>
                <w:szCs w:val="18"/>
              </w:rPr>
              <w:t>&lt;</w:t>
            </w:r>
            <w:r w:rsidRPr="00F0334B">
              <w:rPr>
                <w:sz w:val="18"/>
                <w:szCs w:val="18"/>
              </w:rPr>
              <w:t xml:space="preserve">&gt; Стр. </w:t>
            </w:r>
            <w:r w:rsidRPr="005006A3">
              <w:rPr>
                <w:sz w:val="18"/>
                <w:szCs w:val="18"/>
              </w:rPr>
              <w:t>8</w:t>
            </w:r>
            <w:r>
              <w:rPr>
                <w:sz w:val="18"/>
                <w:szCs w:val="18"/>
              </w:rPr>
              <w:t xml:space="preserve">91 + </w:t>
            </w:r>
            <w:r w:rsidRPr="00F0334B">
              <w:rPr>
                <w:sz w:val="18"/>
                <w:szCs w:val="18"/>
              </w:rPr>
              <w:t xml:space="preserve">Стр. </w:t>
            </w:r>
            <w:r w:rsidRPr="005006A3">
              <w:rPr>
                <w:sz w:val="18"/>
                <w:szCs w:val="18"/>
              </w:rPr>
              <w:t>8</w:t>
            </w:r>
            <w:r>
              <w:rPr>
                <w:sz w:val="18"/>
                <w:szCs w:val="18"/>
              </w:rPr>
              <w:t>94</w:t>
            </w:r>
            <w:r w:rsidRPr="005006A3">
              <w:rPr>
                <w:sz w:val="18"/>
                <w:szCs w:val="18"/>
              </w:rPr>
              <w:t xml:space="preserve"> </w:t>
            </w:r>
            <w:r>
              <w:rPr>
                <w:sz w:val="18"/>
                <w:szCs w:val="18"/>
              </w:rPr>
              <w:t xml:space="preserve">+ </w:t>
            </w:r>
            <w:r w:rsidRPr="00F0334B">
              <w:rPr>
                <w:sz w:val="18"/>
                <w:szCs w:val="18"/>
              </w:rPr>
              <w:t xml:space="preserve">Стр. </w:t>
            </w:r>
            <w:r w:rsidRPr="005006A3">
              <w:rPr>
                <w:sz w:val="18"/>
                <w:szCs w:val="18"/>
              </w:rPr>
              <w:t>8</w:t>
            </w:r>
            <w:r>
              <w:rPr>
                <w:sz w:val="18"/>
                <w:szCs w:val="18"/>
              </w:rPr>
              <w:t>96</w:t>
            </w:r>
            <w:r w:rsidRPr="005006A3">
              <w:rPr>
                <w:sz w:val="18"/>
                <w:szCs w:val="18"/>
              </w:rPr>
              <w:t xml:space="preserve"> </w:t>
            </w:r>
            <w:r>
              <w:rPr>
                <w:sz w:val="18"/>
                <w:szCs w:val="18"/>
              </w:rPr>
              <w:t xml:space="preserve">+ </w:t>
            </w:r>
            <w:r w:rsidRPr="00F0334B">
              <w:rPr>
                <w:sz w:val="18"/>
                <w:szCs w:val="18"/>
              </w:rPr>
              <w:t xml:space="preserve">Стр. </w:t>
            </w:r>
            <w:r w:rsidRPr="005006A3">
              <w:rPr>
                <w:sz w:val="18"/>
                <w:szCs w:val="18"/>
              </w:rPr>
              <w:t>8</w:t>
            </w:r>
            <w:r>
              <w:rPr>
                <w:sz w:val="18"/>
                <w:szCs w:val="18"/>
              </w:rPr>
              <w:t>98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E15C4C" w:rsidRDefault="00E15C4C" w:rsidP="00E15C4C">
            <w:pPr>
              <w:rPr>
                <w:sz w:val="18"/>
                <w:szCs w:val="18"/>
              </w:rPr>
            </w:pPr>
            <w:r>
              <w:rPr>
                <w:sz w:val="18"/>
                <w:szCs w:val="18"/>
              </w:rPr>
              <w:t>ПБС,</w:t>
            </w:r>
          </w:p>
          <w:p w:rsidR="00E15C4C" w:rsidRDefault="00E15C4C" w:rsidP="00E15C4C">
            <w:pPr>
              <w:rPr>
                <w:sz w:val="18"/>
                <w:szCs w:val="18"/>
              </w:rPr>
            </w:pPr>
            <w:r>
              <w:rPr>
                <w:sz w:val="18"/>
                <w:szCs w:val="18"/>
              </w:rPr>
              <w:t xml:space="preserve">РБС, ГРБС </w:t>
            </w:r>
          </w:p>
        </w:tc>
      </w:tr>
      <w:tr w:rsidR="00E15C4C"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E15C4C" w:rsidRPr="00BE5263" w:rsidRDefault="00E15C4C" w:rsidP="00E15C4C">
            <w:pPr>
              <w:jc w:val="center"/>
              <w:rPr>
                <w:color w:val="000000"/>
                <w:sz w:val="18"/>
                <w:szCs w:val="18"/>
              </w:rPr>
            </w:pPr>
            <w:r>
              <w:rPr>
                <w:color w:val="000000"/>
                <w:sz w:val="18"/>
                <w:szCs w:val="18"/>
              </w:rPr>
              <w:t>48.1</w:t>
            </w:r>
          </w:p>
        </w:tc>
        <w:tc>
          <w:tcPr>
            <w:tcW w:w="1341"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both"/>
              <w:rPr>
                <w:sz w:val="18"/>
                <w:szCs w:val="18"/>
              </w:rPr>
            </w:pPr>
            <w:r>
              <w:rPr>
                <w:sz w:val="18"/>
                <w:szCs w:val="18"/>
              </w:rPr>
              <w:t>892</w:t>
            </w:r>
          </w:p>
        </w:tc>
        <w:tc>
          <w:tcPr>
            <w:tcW w:w="1088" w:type="dxa"/>
            <w:tcBorders>
              <w:top w:val="single" w:sz="4" w:space="0" w:color="auto"/>
              <w:left w:val="single" w:sz="4" w:space="0" w:color="auto"/>
              <w:bottom w:val="single" w:sz="4" w:space="0" w:color="auto"/>
              <w:right w:val="single" w:sz="4" w:space="0" w:color="auto"/>
            </w:tcBorders>
          </w:tcPr>
          <w:p w:rsidR="00E15C4C" w:rsidRPr="005006A3" w:rsidRDefault="00A341B7" w:rsidP="00E15C4C">
            <w:pPr>
              <w:jc w:val="center"/>
              <w:rPr>
                <w:sz w:val="18"/>
                <w:szCs w:val="18"/>
                <w:lang w:val="en-US"/>
              </w:rPr>
            </w:pPr>
            <w:r>
              <w:rPr>
                <w:sz w:val="18"/>
                <w:szCs w:val="18"/>
              </w:rPr>
              <w:t xml:space="preserve">с </w:t>
            </w:r>
            <w:r w:rsidR="00E15C4C">
              <w:rPr>
                <w:sz w:val="18"/>
                <w:szCs w:val="18"/>
                <w:lang w:val="en-US"/>
              </w:rPr>
              <w:t>4</w:t>
            </w:r>
            <w:r>
              <w:rPr>
                <w:sz w:val="18"/>
                <w:szCs w:val="18"/>
              </w:rPr>
              <w:t xml:space="preserve"> по </w:t>
            </w:r>
            <w:r w:rsidR="00E15C4C">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E15C4C" w:rsidRPr="009818B0" w:rsidRDefault="00E15C4C" w:rsidP="00E15C4C">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center"/>
              <w:rPr>
                <w:sz w:val="18"/>
                <w:szCs w:val="18"/>
              </w:rPr>
            </w:pPr>
            <w:r>
              <w:rPr>
                <w:sz w:val="18"/>
                <w:szCs w:val="18"/>
              </w:rPr>
              <w:t>891</w:t>
            </w:r>
          </w:p>
        </w:tc>
        <w:tc>
          <w:tcPr>
            <w:tcW w:w="709" w:type="dxa"/>
            <w:tcBorders>
              <w:top w:val="single" w:sz="4" w:space="0" w:color="auto"/>
              <w:left w:val="single" w:sz="4" w:space="0" w:color="auto"/>
              <w:bottom w:val="single" w:sz="4" w:space="0" w:color="auto"/>
              <w:right w:val="single" w:sz="4" w:space="0" w:color="auto"/>
            </w:tcBorders>
          </w:tcPr>
          <w:p w:rsidR="00E15C4C" w:rsidRPr="00BE5263" w:rsidRDefault="00A341B7" w:rsidP="00E15C4C">
            <w:pPr>
              <w:jc w:val="center"/>
              <w:rPr>
                <w:sz w:val="18"/>
                <w:szCs w:val="18"/>
              </w:rPr>
            </w:pPr>
            <w:r>
              <w:rPr>
                <w:sz w:val="18"/>
                <w:szCs w:val="18"/>
              </w:rPr>
              <w:t xml:space="preserve">с </w:t>
            </w:r>
            <w:r w:rsidR="00E15C4C">
              <w:rPr>
                <w:sz w:val="18"/>
                <w:szCs w:val="18"/>
              </w:rPr>
              <w:t>4</w:t>
            </w:r>
            <w:r>
              <w:rPr>
                <w:sz w:val="18"/>
                <w:szCs w:val="18"/>
              </w:rPr>
              <w:t xml:space="preserve"> по </w:t>
            </w:r>
            <w:r w:rsidR="00E15C4C">
              <w:rPr>
                <w:sz w:val="18"/>
                <w:szCs w:val="18"/>
              </w:rPr>
              <w:t>7</w:t>
            </w:r>
            <w:r w:rsidR="00E15C4C"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sidRPr="00F0334B">
              <w:rPr>
                <w:sz w:val="18"/>
                <w:szCs w:val="18"/>
              </w:rPr>
              <w:t xml:space="preserve">Стр. </w:t>
            </w:r>
            <w:proofErr w:type="gramStart"/>
            <w:r>
              <w:rPr>
                <w:sz w:val="18"/>
                <w:szCs w:val="18"/>
              </w:rPr>
              <w:t xml:space="preserve">892 </w:t>
            </w:r>
            <w:r w:rsidRPr="00F0334B">
              <w:rPr>
                <w:sz w:val="18"/>
                <w:szCs w:val="18"/>
              </w:rPr>
              <w:t>&gt;</w:t>
            </w:r>
            <w:proofErr w:type="gramEnd"/>
            <w:r w:rsidRPr="00F0334B">
              <w:rPr>
                <w:sz w:val="18"/>
                <w:szCs w:val="18"/>
              </w:rPr>
              <w:t xml:space="preserve"> Стр. </w:t>
            </w:r>
            <w:r w:rsidRPr="005006A3">
              <w:rPr>
                <w:sz w:val="18"/>
                <w:szCs w:val="18"/>
              </w:rPr>
              <w:t>8</w:t>
            </w:r>
            <w:r>
              <w:rPr>
                <w:sz w:val="18"/>
                <w:szCs w:val="18"/>
              </w:rPr>
              <w:t>91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E15C4C" w:rsidRDefault="00E15C4C" w:rsidP="00E15C4C">
            <w:pPr>
              <w:rPr>
                <w:sz w:val="18"/>
                <w:szCs w:val="18"/>
              </w:rPr>
            </w:pPr>
            <w:r>
              <w:rPr>
                <w:sz w:val="18"/>
                <w:szCs w:val="18"/>
              </w:rPr>
              <w:t>ПБС,</w:t>
            </w:r>
          </w:p>
          <w:p w:rsidR="00E15C4C" w:rsidRDefault="00E15C4C" w:rsidP="00E15C4C">
            <w:pPr>
              <w:rPr>
                <w:sz w:val="18"/>
                <w:szCs w:val="18"/>
              </w:rPr>
            </w:pPr>
            <w:r>
              <w:rPr>
                <w:sz w:val="18"/>
                <w:szCs w:val="18"/>
              </w:rPr>
              <w:t xml:space="preserve">РБС, ГРБС </w:t>
            </w:r>
          </w:p>
        </w:tc>
      </w:tr>
      <w:tr w:rsidR="00E15C4C"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E15C4C" w:rsidRPr="00BE5263" w:rsidRDefault="00E15C4C" w:rsidP="00E15C4C">
            <w:pPr>
              <w:jc w:val="center"/>
              <w:rPr>
                <w:color w:val="000000"/>
                <w:sz w:val="18"/>
                <w:szCs w:val="18"/>
              </w:rPr>
            </w:pPr>
            <w:r>
              <w:rPr>
                <w:color w:val="000000"/>
                <w:sz w:val="18"/>
                <w:szCs w:val="18"/>
              </w:rPr>
              <w:t>49</w:t>
            </w:r>
          </w:p>
        </w:tc>
        <w:tc>
          <w:tcPr>
            <w:tcW w:w="1341"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both"/>
              <w:rPr>
                <w:sz w:val="18"/>
                <w:szCs w:val="18"/>
              </w:rPr>
            </w:pPr>
            <w:r>
              <w:rPr>
                <w:sz w:val="18"/>
                <w:szCs w:val="18"/>
              </w:rPr>
              <w:t>900</w:t>
            </w:r>
          </w:p>
        </w:tc>
        <w:tc>
          <w:tcPr>
            <w:tcW w:w="1088" w:type="dxa"/>
            <w:tcBorders>
              <w:top w:val="single" w:sz="4" w:space="0" w:color="auto"/>
              <w:left w:val="single" w:sz="4" w:space="0" w:color="auto"/>
              <w:bottom w:val="single" w:sz="4" w:space="0" w:color="auto"/>
              <w:right w:val="single" w:sz="4" w:space="0" w:color="auto"/>
            </w:tcBorders>
          </w:tcPr>
          <w:p w:rsidR="00E15C4C" w:rsidRPr="005006A3" w:rsidRDefault="00A341B7" w:rsidP="00E15C4C">
            <w:pPr>
              <w:jc w:val="center"/>
              <w:rPr>
                <w:sz w:val="18"/>
                <w:szCs w:val="18"/>
                <w:lang w:val="en-US"/>
              </w:rPr>
            </w:pPr>
            <w:r>
              <w:rPr>
                <w:sz w:val="18"/>
                <w:szCs w:val="18"/>
              </w:rPr>
              <w:t xml:space="preserve">с </w:t>
            </w:r>
            <w:r w:rsidR="00E15C4C">
              <w:rPr>
                <w:sz w:val="18"/>
                <w:szCs w:val="18"/>
                <w:lang w:val="en-US"/>
              </w:rPr>
              <w:t>4</w:t>
            </w:r>
            <w:r>
              <w:rPr>
                <w:sz w:val="18"/>
                <w:szCs w:val="18"/>
              </w:rPr>
              <w:t xml:space="preserve"> по </w:t>
            </w:r>
            <w:r w:rsidR="00E15C4C">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E15C4C" w:rsidRPr="009818B0" w:rsidRDefault="00E15C4C" w:rsidP="00E15C4C">
            <w:pPr>
              <w:jc w:val="center"/>
              <w:rPr>
                <w:sz w:val="18"/>
                <w:szCs w:val="18"/>
              </w:rPr>
            </w:pPr>
            <w:r w:rsidRPr="009818B0">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center"/>
              <w:rPr>
                <w:sz w:val="18"/>
                <w:szCs w:val="18"/>
              </w:rPr>
            </w:pPr>
            <w:r>
              <w:rPr>
                <w:sz w:val="18"/>
                <w:szCs w:val="18"/>
              </w:rPr>
              <w:t>901+910</w:t>
            </w:r>
          </w:p>
        </w:tc>
        <w:tc>
          <w:tcPr>
            <w:tcW w:w="709" w:type="dxa"/>
            <w:tcBorders>
              <w:top w:val="single" w:sz="4" w:space="0" w:color="auto"/>
              <w:left w:val="single" w:sz="4" w:space="0" w:color="auto"/>
              <w:bottom w:val="single" w:sz="4" w:space="0" w:color="auto"/>
              <w:right w:val="single" w:sz="4" w:space="0" w:color="auto"/>
            </w:tcBorders>
          </w:tcPr>
          <w:p w:rsidR="00E15C4C" w:rsidRPr="00BE5263" w:rsidRDefault="00A341B7" w:rsidP="00D76DA4">
            <w:pPr>
              <w:jc w:val="center"/>
              <w:rPr>
                <w:sz w:val="18"/>
                <w:szCs w:val="18"/>
              </w:rPr>
            </w:pPr>
            <w:r>
              <w:rPr>
                <w:sz w:val="18"/>
                <w:szCs w:val="18"/>
              </w:rPr>
              <w:t xml:space="preserve">с </w:t>
            </w:r>
            <w:r w:rsidR="00E15C4C">
              <w:rPr>
                <w:sz w:val="18"/>
                <w:szCs w:val="18"/>
              </w:rPr>
              <w:t>4</w:t>
            </w:r>
            <w:r w:rsidR="00D76DA4">
              <w:rPr>
                <w:sz w:val="18"/>
                <w:szCs w:val="18"/>
              </w:rPr>
              <w:t xml:space="preserve"> по </w:t>
            </w:r>
            <w:r w:rsidR="00E15C4C">
              <w:rPr>
                <w:sz w:val="18"/>
                <w:szCs w:val="18"/>
              </w:rPr>
              <w:t>7</w:t>
            </w:r>
            <w:r w:rsidR="00E15C4C"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sidRPr="00F0334B">
              <w:rPr>
                <w:sz w:val="18"/>
                <w:szCs w:val="18"/>
              </w:rPr>
              <w:t xml:space="preserve">Стр. </w:t>
            </w:r>
            <w:r>
              <w:rPr>
                <w:sz w:val="18"/>
                <w:szCs w:val="18"/>
              </w:rPr>
              <w:t xml:space="preserve">900 </w:t>
            </w:r>
            <w:r w:rsidRPr="00FB57B8">
              <w:rPr>
                <w:sz w:val="18"/>
                <w:szCs w:val="18"/>
              </w:rPr>
              <w:t>&lt;</w:t>
            </w:r>
            <w:r w:rsidRPr="00F0334B">
              <w:rPr>
                <w:sz w:val="18"/>
                <w:szCs w:val="18"/>
              </w:rPr>
              <w:t xml:space="preserve">&gt; Стр. </w:t>
            </w:r>
            <w:r>
              <w:rPr>
                <w:sz w:val="18"/>
                <w:szCs w:val="18"/>
              </w:rPr>
              <w:t xml:space="preserve">901 + </w:t>
            </w:r>
            <w:r w:rsidRPr="00F0334B">
              <w:rPr>
                <w:sz w:val="18"/>
                <w:szCs w:val="18"/>
              </w:rPr>
              <w:t xml:space="preserve">Стр. </w:t>
            </w:r>
            <w:r>
              <w:rPr>
                <w:sz w:val="18"/>
                <w:szCs w:val="18"/>
              </w:rPr>
              <w:t>910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E15C4C" w:rsidRDefault="00E15C4C" w:rsidP="00E15C4C">
            <w:pPr>
              <w:rPr>
                <w:sz w:val="18"/>
                <w:szCs w:val="18"/>
              </w:rPr>
            </w:pPr>
            <w:r>
              <w:rPr>
                <w:sz w:val="18"/>
                <w:szCs w:val="18"/>
              </w:rPr>
              <w:t>ПБС,</w:t>
            </w:r>
          </w:p>
          <w:p w:rsidR="00E15C4C" w:rsidRDefault="00E15C4C" w:rsidP="00E15C4C">
            <w:pPr>
              <w:rPr>
                <w:sz w:val="18"/>
                <w:szCs w:val="18"/>
              </w:rPr>
            </w:pPr>
            <w:r>
              <w:rPr>
                <w:sz w:val="18"/>
                <w:szCs w:val="18"/>
              </w:rPr>
              <w:t xml:space="preserve">РБС, ГРБС </w:t>
            </w:r>
          </w:p>
        </w:tc>
      </w:tr>
      <w:tr w:rsidR="00E15C4C"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E15C4C" w:rsidRPr="00BE5263" w:rsidRDefault="00E15C4C" w:rsidP="00E15C4C">
            <w:pPr>
              <w:jc w:val="center"/>
              <w:rPr>
                <w:color w:val="000000"/>
                <w:sz w:val="18"/>
                <w:szCs w:val="18"/>
              </w:rPr>
            </w:pPr>
            <w:r>
              <w:rPr>
                <w:color w:val="000000"/>
                <w:sz w:val="18"/>
                <w:szCs w:val="18"/>
              </w:rPr>
              <w:t>49.1</w:t>
            </w:r>
          </w:p>
        </w:tc>
        <w:tc>
          <w:tcPr>
            <w:tcW w:w="1341"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both"/>
              <w:rPr>
                <w:sz w:val="18"/>
                <w:szCs w:val="18"/>
              </w:rPr>
            </w:pPr>
            <w:r>
              <w:rPr>
                <w:sz w:val="18"/>
                <w:szCs w:val="18"/>
              </w:rPr>
              <w:t>901</w:t>
            </w:r>
          </w:p>
        </w:tc>
        <w:tc>
          <w:tcPr>
            <w:tcW w:w="1088" w:type="dxa"/>
            <w:tcBorders>
              <w:top w:val="single" w:sz="4" w:space="0" w:color="auto"/>
              <w:left w:val="single" w:sz="4" w:space="0" w:color="auto"/>
              <w:bottom w:val="single" w:sz="4" w:space="0" w:color="auto"/>
              <w:right w:val="single" w:sz="4" w:space="0" w:color="auto"/>
            </w:tcBorders>
          </w:tcPr>
          <w:p w:rsidR="00E15C4C" w:rsidRPr="005006A3" w:rsidRDefault="00A341B7" w:rsidP="00E15C4C">
            <w:pPr>
              <w:jc w:val="center"/>
              <w:rPr>
                <w:sz w:val="18"/>
                <w:szCs w:val="18"/>
                <w:lang w:val="en-US"/>
              </w:rPr>
            </w:pPr>
            <w:r>
              <w:rPr>
                <w:sz w:val="18"/>
                <w:szCs w:val="18"/>
              </w:rPr>
              <w:t xml:space="preserve">с </w:t>
            </w:r>
            <w:r w:rsidR="00E15C4C">
              <w:rPr>
                <w:sz w:val="18"/>
                <w:szCs w:val="18"/>
                <w:lang w:val="en-US"/>
              </w:rPr>
              <w:t>4</w:t>
            </w:r>
            <w:r>
              <w:rPr>
                <w:sz w:val="18"/>
                <w:szCs w:val="18"/>
              </w:rPr>
              <w:t xml:space="preserve"> по </w:t>
            </w:r>
            <w:r w:rsidR="00E15C4C">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E15C4C" w:rsidRPr="009818B0" w:rsidRDefault="00E15C4C" w:rsidP="00E15C4C">
            <w:pPr>
              <w:jc w:val="center"/>
              <w:rPr>
                <w:sz w:val="18"/>
                <w:szCs w:val="18"/>
              </w:rPr>
            </w:pPr>
            <w:r w:rsidRPr="009818B0">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jc w:val="center"/>
              <w:rPr>
                <w:sz w:val="18"/>
                <w:szCs w:val="18"/>
              </w:rPr>
            </w:pPr>
            <w:r>
              <w:rPr>
                <w:sz w:val="18"/>
                <w:szCs w:val="18"/>
              </w:rPr>
              <w:t>902+905+907+909</w:t>
            </w:r>
          </w:p>
        </w:tc>
        <w:tc>
          <w:tcPr>
            <w:tcW w:w="709" w:type="dxa"/>
            <w:tcBorders>
              <w:top w:val="single" w:sz="4" w:space="0" w:color="auto"/>
              <w:left w:val="single" w:sz="4" w:space="0" w:color="auto"/>
              <w:bottom w:val="single" w:sz="4" w:space="0" w:color="auto"/>
              <w:right w:val="single" w:sz="4" w:space="0" w:color="auto"/>
            </w:tcBorders>
          </w:tcPr>
          <w:p w:rsidR="00E15C4C" w:rsidRPr="00BE5263" w:rsidRDefault="00A341B7" w:rsidP="00D76DA4">
            <w:pPr>
              <w:jc w:val="center"/>
              <w:rPr>
                <w:sz w:val="18"/>
                <w:szCs w:val="18"/>
              </w:rPr>
            </w:pPr>
            <w:r>
              <w:rPr>
                <w:sz w:val="18"/>
                <w:szCs w:val="18"/>
              </w:rPr>
              <w:t xml:space="preserve">с </w:t>
            </w:r>
            <w:r w:rsidR="00E15C4C">
              <w:rPr>
                <w:sz w:val="18"/>
                <w:szCs w:val="18"/>
              </w:rPr>
              <w:t>4</w:t>
            </w:r>
            <w:r w:rsidR="00D76DA4">
              <w:rPr>
                <w:sz w:val="18"/>
                <w:szCs w:val="18"/>
              </w:rPr>
              <w:t xml:space="preserve"> по </w:t>
            </w:r>
            <w:r w:rsidR="00E15C4C">
              <w:rPr>
                <w:sz w:val="18"/>
                <w:szCs w:val="18"/>
              </w:rPr>
              <w:t>7</w:t>
            </w:r>
            <w:r w:rsidR="00E15C4C"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sidRPr="00F0334B">
              <w:rPr>
                <w:sz w:val="18"/>
                <w:szCs w:val="18"/>
              </w:rPr>
              <w:t xml:space="preserve">Стр. </w:t>
            </w:r>
            <w:r>
              <w:rPr>
                <w:sz w:val="18"/>
                <w:szCs w:val="18"/>
              </w:rPr>
              <w:t xml:space="preserve">902 </w:t>
            </w:r>
            <w:r w:rsidRPr="00FB57B8">
              <w:rPr>
                <w:sz w:val="18"/>
                <w:szCs w:val="18"/>
              </w:rPr>
              <w:t>&lt;</w:t>
            </w:r>
            <w:r w:rsidRPr="00F0334B">
              <w:rPr>
                <w:sz w:val="18"/>
                <w:szCs w:val="18"/>
              </w:rPr>
              <w:t xml:space="preserve">&gt; Стр. </w:t>
            </w:r>
            <w:r>
              <w:rPr>
                <w:sz w:val="18"/>
                <w:szCs w:val="18"/>
              </w:rPr>
              <w:t xml:space="preserve">902 + </w:t>
            </w:r>
            <w:r w:rsidRPr="00F0334B">
              <w:rPr>
                <w:sz w:val="18"/>
                <w:szCs w:val="18"/>
              </w:rPr>
              <w:t xml:space="preserve">Стр. </w:t>
            </w:r>
            <w:r>
              <w:rPr>
                <w:sz w:val="18"/>
                <w:szCs w:val="18"/>
              </w:rPr>
              <w:t xml:space="preserve">905 + </w:t>
            </w:r>
            <w:r w:rsidRPr="00F0334B">
              <w:rPr>
                <w:sz w:val="18"/>
                <w:szCs w:val="18"/>
              </w:rPr>
              <w:t xml:space="preserve">Стр. </w:t>
            </w:r>
            <w:r>
              <w:rPr>
                <w:sz w:val="18"/>
                <w:szCs w:val="18"/>
              </w:rPr>
              <w:t xml:space="preserve">907 + </w:t>
            </w:r>
            <w:r w:rsidRPr="00F0334B">
              <w:rPr>
                <w:sz w:val="18"/>
                <w:szCs w:val="18"/>
              </w:rPr>
              <w:t xml:space="preserve">Стр. </w:t>
            </w:r>
            <w:r>
              <w:rPr>
                <w:sz w:val="18"/>
                <w:szCs w:val="18"/>
              </w:rPr>
              <w:t>909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E15C4C" w:rsidRPr="00A1781D" w:rsidRDefault="00E15C4C" w:rsidP="00E15C4C">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E15C4C" w:rsidRDefault="00E15C4C" w:rsidP="00E15C4C">
            <w:pPr>
              <w:rPr>
                <w:sz w:val="18"/>
                <w:szCs w:val="18"/>
              </w:rPr>
            </w:pPr>
            <w:r>
              <w:rPr>
                <w:sz w:val="18"/>
                <w:szCs w:val="18"/>
              </w:rPr>
              <w:t>ПБС,</w:t>
            </w:r>
          </w:p>
          <w:p w:rsidR="00E15C4C" w:rsidRDefault="00E15C4C" w:rsidP="00E15C4C">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0575A9">
            <w:pPr>
              <w:jc w:val="center"/>
              <w:rPr>
                <w:color w:val="000000"/>
                <w:sz w:val="18"/>
                <w:szCs w:val="18"/>
              </w:rPr>
            </w:pPr>
            <w:r>
              <w:rPr>
                <w:color w:val="000000"/>
                <w:sz w:val="18"/>
                <w:szCs w:val="18"/>
              </w:rPr>
              <w:t>49.2</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903</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center"/>
              <w:rPr>
                <w:sz w:val="18"/>
                <w:szCs w:val="18"/>
              </w:rPr>
            </w:pPr>
            <w:r>
              <w:rPr>
                <w:sz w:val="18"/>
                <w:szCs w:val="18"/>
              </w:rPr>
              <w:t>902</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proofErr w:type="gramStart"/>
            <w:r>
              <w:rPr>
                <w:sz w:val="18"/>
                <w:szCs w:val="18"/>
              </w:rPr>
              <w:t xml:space="preserve">903 </w:t>
            </w:r>
            <w:r w:rsidRPr="00F0334B">
              <w:rPr>
                <w:sz w:val="18"/>
                <w:szCs w:val="18"/>
              </w:rPr>
              <w:t>&gt;</w:t>
            </w:r>
            <w:proofErr w:type="gramEnd"/>
            <w:r w:rsidRPr="00F0334B">
              <w:rPr>
                <w:sz w:val="18"/>
                <w:szCs w:val="18"/>
              </w:rPr>
              <w:t xml:space="preserve"> Стр. </w:t>
            </w:r>
            <w:r>
              <w:rPr>
                <w:sz w:val="18"/>
                <w:szCs w:val="18"/>
              </w:rPr>
              <w:t>902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0575A9">
            <w:pPr>
              <w:jc w:val="center"/>
              <w:rPr>
                <w:color w:val="000000"/>
                <w:sz w:val="18"/>
                <w:szCs w:val="18"/>
              </w:rPr>
            </w:pPr>
            <w:r>
              <w:rPr>
                <w:color w:val="000000"/>
                <w:sz w:val="18"/>
                <w:szCs w:val="18"/>
              </w:rPr>
              <w:lastRenderedPageBreak/>
              <w:t>49.3</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910</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jc w:val="center"/>
              <w:rPr>
                <w:sz w:val="18"/>
                <w:szCs w:val="18"/>
              </w:rPr>
            </w:pPr>
            <w:r>
              <w:rPr>
                <w:sz w:val="18"/>
                <w:szCs w:val="18"/>
              </w:rPr>
              <w:t>911+914+916+918</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r>
              <w:rPr>
                <w:sz w:val="18"/>
                <w:szCs w:val="18"/>
              </w:rPr>
              <w:t xml:space="preserve">910 </w:t>
            </w:r>
            <w:r w:rsidRPr="00FB57B8">
              <w:rPr>
                <w:sz w:val="18"/>
                <w:szCs w:val="18"/>
              </w:rPr>
              <w:t>&lt;</w:t>
            </w:r>
            <w:r w:rsidRPr="00F0334B">
              <w:rPr>
                <w:sz w:val="18"/>
                <w:szCs w:val="18"/>
              </w:rPr>
              <w:t xml:space="preserve">&gt; Стр. </w:t>
            </w:r>
            <w:r>
              <w:rPr>
                <w:sz w:val="18"/>
                <w:szCs w:val="18"/>
              </w:rPr>
              <w:t xml:space="preserve">911 + </w:t>
            </w:r>
            <w:r w:rsidRPr="00F0334B">
              <w:rPr>
                <w:sz w:val="18"/>
                <w:szCs w:val="18"/>
              </w:rPr>
              <w:t xml:space="preserve">Стр. </w:t>
            </w:r>
            <w:r>
              <w:rPr>
                <w:sz w:val="18"/>
                <w:szCs w:val="18"/>
              </w:rPr>
              <w:t xml:space="preserve">914 + </w:t>
            </w:r>
            <w:r w:rsidRPr="00F0334B">
              <w:rPr>
                <w:sz w:val="18"/>
                <w:szCs w:val="18"/>
              </w:rPr>
              <w:t xml:space="preserve">Стр. </w:t>
            </w:r>
            <w:r>
              <w:rPr>
                <w:sz w:val="18"/>
                <w:szCs w:val="18"/>
              </w:rPr>
              <w:t xml:space="preserve">916 + </w:t>
            </w:r>
            <w:r w:rsidRPr="00F0334B">
              <w:rPr>
                <w:sz w:val="18"/>
                <w:szCs w:val="18"/>
              </w:rPr>
              <w:t xml:space="preserve">Стр. </w:t>
            </w:r>
            <w:r>
              <w:rPr>
                <w:sz w:val="18"/>
                <w:szCs w:val="18"/>
              </w:rPr>
              <w:t>918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0575A9">
            <w:pPr>
              <w:jc w:val="center"/>
              <w:rPr>
                <w:color w:val="000000"/>
                <w:sz w:val="18"/>
                <w:szCs w:val="18"/>
              </w:rPr>
            </w:pPr>
            <w:r>
              <w:rPr>
                <w:color w:val="000000"/>
                <w:sz w:val="18"/>
                <w:szCs w:val="18"/>
              </w:rPr>
              <w:t>49.4</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912</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center"/>
              <w:rPr>
                <w:sz w:val="18"/>
                <w:szCs w:val="18"/>
              </w:rPr>
            </w:pPr>
            <w:r>
              <w:rPr>
                <w:sz w:val="18"/>
                <w:szCs w:val="18"/>
              </w:rPr>
              <w:t>911</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proofErr w:type="gramStart"/>
            <w:r>
              <w:rPr>
                <w:sz w:val="18"/>
                <w:szCs w:val="18"/>
              </w:rPr>
              <w:t xml:space="preserve">912 </w:t>
            </w:r>
            <w:r w:rsidRPr="00F0334B">
              <w:rPr>
                <w:sz w:val="18"/>
                <w:szCs w:val="18"/>
              </w:rPr>
              <w:t>&gt;</w:t>
            </w:r>
            <w:proofErr w:type="gramEnd"/>
            <w:r w:rsidRPr="00F0334B">
              <w:rPr>
                <w:sz w:val="18"/>
                <w:szCs w:val="18"/>
              </w:rPr>
              <w:t xml:space="preserve"> Стр. </w:t>
            </w:r>
            <w:r>
              <w:rPr>
                <w:sz w:val="18"/>
                <w:szCs w:val="18"/>
              </w:rPr>
              <w:t>911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E7669B">
            <w:pPr>
              <w:jc w:val="center"/>
              <w:rPr>
                <w:color w:val="000000"/>
                <w:sz w:val="18"/>
                <w:szCs w:val="18"/>
              </w:rPr>
            </w:pPr>
            <w:r>
              <w:rPr>
                <w:color w:val="000000"/>
                <w:sz w:val="18"/>
                <w:szCs w:val="18"/>
              </w:rPr>
              <w:t>50</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931</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center"/>
              <w:rPr>
                <w:sz w:val="18"/>
                <w:szCs w:val="18"/>
              </w:rPr>
            </w:pPr>
            <w:r>
              <w:rPr>
                <w:sz w:val="18"/>
                <w:szCs w:val="18"/>
              </w:rPr>
              <w:t>930</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proofErr w:type="gramStart"/>
            <w:r>
              <w:rPr>
                <w:sz w:val="18"/>
                <w:szCs w:val="18"/>
              </w:rPr>
              <w:t xml:space="preserve">931 </w:t>
            </w:r>
            <w:r w:rsidRPr="00F0334B">
              <w:rPr>
                <w:sz w:val="18"/>
                <w:szCs w:val="18"/>
              </w:rPr>
              <w:t>&gt;</w:t>
            </w:r>
            <w:proofErr w:type="gramEnd"/>
            <w:r w:rsidRPr="00F0334B">
              <w:rPr>
                <w:sz w:val="18"/>
                <w:szCs w:val="18"/>
              </w:rPr>
              <w:t xml:space="preserve"> Стр. </w:t>
            </w:r>
            <w:r>
              <w:rPr>
                <w:sz w:val="18"/>
                <w:szCs w:val="18"/>
              </w:rPr>
              <w:t>930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0575A9">
            <w:pPr>
              <w:jc w:val="center"/>
              <w:rPr>
                <w:color w:val="000000"/>
                <w:sz w:val="18"/>
                <w:szCs w:val="18"/>
              </w:rPr>
            </w:pPr>
            <w:r>
              <w:rPr>
                <w:color w:val="000000"/>
                <w:sz w:val="18"/>
                <w:szCs w:val="18"/>
              </w:rPr>
              <w:t>51</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941+942</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center"/>
              <w:rPr>
                <w:sz w:val="18"/>
                <w:szCs w:val="18"/>
              </w:rPr>
            </w:pPr>
            <w:r>
              <w:rPr>
                <w:sz w:val="18"/>
                <w:szCs w:val="18"/>
              </w:rPr>
              <w:t>940</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r>
              <w:rPr>
                <w:sz w:val="18"/>
                <w:szCs w:val="18"/>
              </w:rPr>
              <w:t xml:space="preserve">941 + </w:t>
            </w:r>
            <w:r w:rsidRPr="00F0334B">
              <w:rPr>
                <w:sz w:val="18"/>
                <w:szCs w:val="18"/>
              </w:rPr>
              <w:t xml:space="preserve">Стр. </w:t>
            </w:r>
            <w:proofErr w:type="gramStart"/>
            <w:r>
              <w:rPr>
                <w:sz w:val="18"/>
                <w:szCs w:val="18"/>
              </w:rPr>
              <w:t xml:space="preserve">942 </w:t>
            </w:r>
            <w:r w:rsidRPr="00F0334B">
              <w:rPr>
                <w:sz w:val="18"/>
                <w:szCs w:val="18"/>
              </w:rPr>
              <w:t>&gt;</w:t>
            </w:r>
            <w:proofErr w:type="gramEnd"/>
            <w:r w:rsidRPr="00F0334B">
              <w:rPr>
                <w:sz w:val="18"/>
                <w:szCs w:val="18"/>
              </w:rPr>
              <w:t xml:space="preserve"> Стр. </w:t>
            </w:r>
            <w:r>
              <w:rPr>
                <w:sz w:val="18"/>
                <w:szCs w:val="18"/>
              </w:rPr>
              <w:t>940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0575A9">
            <w:pPr>
              <w:jc w:val="center"/>
              <w:rPr>
                <w:color w:val="000000"/>
                <w:sz w:val="18"/>
                <w:szCs w:val="18"/>
              </w:rPr>
            </w:pPr>
            <w:r>
              <w:rPr>
                <w:color w:val="000000"/>
                <w:sz w:val="18"/>
                <w:szCs w:val="18"/>
              </w:rPr>
              <w:t>52</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951</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center"/>
              <w:rPr>
                <w:sz w:val="18"/>
                <w:szCs w:val="18"/>
              </w:rPr>
            </w:pPr>
            <w:r>
              <w:rPr>
                <w:sz w:val="18"/>
                <w:szCs w:val="18"/>
              </w:rPr>
              <w:t>950</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proofErr w:type="gramStart"/>
            <w:r>
              <w:rPr>
                <w:sz w:val="18"/>
                <w:szCs w:val="18"/>
              </w:rPr>
              <w:t xml:space="preserve">951 </w:t>
            </w:r>
            <w:r w:rsidRPr="00F0334B">
              <w:rPr>
                <w:sz w:val="18"/>
                <w:szCs w:val="18"/>
              </w:rPr>
              <w:t>&gt;</w:t>
            </w:r>
            <w:proofErr w:type="gramEnd"/>
            <w:r w:rsidRPr="00F0334B">
              <w:rPr>
                <w:sz w:val="18"/>
                <w:szCs w:val="18"/>
              </w:rPr>
              <w:t xml:space="preserve"> Стр. </w:t>
            </w:r>
            <w:r>
              <w:rPr>
                <w:sz w:val="18"/>
                <w:szCs w:val="18"/>
              </w:rPr>
              <w:t>950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0575A9">
            <w:pPr>
              <w:jc w:val="center"/>
              <w:rPr>
                <w:color w:val="000000"/>
                <w:sz w:val="18"/>
                <w:szCs w:val="18"/>
              </w:rPr>
            </w:pPr>
            <w:r>
              <w:rPr>
                <w:color w:val="000000"/>
                <w:sz w:val="18"/>
                <w:szCs w:val="18"/>
              </w:rPr>
              <w:t>53</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961</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center"/>
              <w:rPr>
                <w:sz w:val="18"/>
                <w:szCs w:val="18"/>
              </w:rPr>
            </w:pPr>
            <w:r>
              <w:rPr>
                <w:sz w:val="18"/>
                <w:szCs w:val="18"/>
              </w:rPr>
              <w:t>960</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proofErr w:type="gramStart"/>
            <w:r>
              <w:rPr>
                <w:sz w:val="18"/>
                <w:szCs w:val="18"/>
              </w:rPr>
              <w:t xml:space="preserve">961 </w:t>
            </w:r>
            <w:r w:rsidRPr="00F0334B">
              <w:rPr>
                <w:sz w:val="18"/>
                <w:szCs w:val="18"/>
              </w:rPr>
              <w:t>&gt;</w:t>
            </w:r>
            <w:proofErr w:type="gramEnd"/>
            <w:r w:rsidRPr="00F0334B">
              <w:rPr>
                <w:sz w:val="18"/>
                <w:szCs w:val="18"/>
              </w:rPr>
              <w:t xml:space="preserve"> Стр. </w:t>
            </w:r>
            <w:r>
              <w:rPr>
                <w:sz w:val="18"/>
                <w:szCs w:val="18"/>
              </w:rPr>
              <w:t>960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0575A9">
            <w:pPr>
              <w:jc w:val="center"/>
              <w:rPr>
                <w:color w:val="000000"/>
                <w:sz w:val="18"/>
                <w:szCs w:val="18"/>
              </w:rPr>
            </w:pPr>
            <w:r>
              <w:rPr>
                <w:color w:val="000000"/>
                <w:sz w:val="18"/>
                <w:szCs w:val="18"/>
              </w:rPr>
              <w:t>54</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970</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center"/>
              <w:rPr>
                <w:sz w:val="18"/>
                <w:szCs w:val="18"/>
              </w:rPr>
            </w:pPr>
            <w:r>
              <w:rPr>
                <w:sz w:val="18"/>
                <w:szCs w:val="18"/>
              </w:rPr>
              <w:t>971+973</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r>
              <w:rPr>
                <w:sz w:val="18"/>
                <w:szCs w:val="18"/>
              </w:rPr>
              <w:t xml:space="preserve">970 </w:t>
            </w:r>
            <w:r w:rsidRPr="00FB57B8">
              <w:rPr>
                <w:sz w:val="18"/>
                <w:szCs w:val="18"/>
              </w:rPr>
              <w:t>&lt;</w:t>
            </w:r>
            <w:r w:rsidRPr="00F0334B">
              <w:rPr>
                <w:sz w:val="18"/>
                <w:szCs w:val="18"/>
              </w:rPr>
              <w:t xml:space="preserve">&gt; Стр. </w:t>
            </w:r>
            <w:r>
              <w:rPr>
                <w:sz w:val="18"/>
                <w:szCs w:val="18"/>
              </w:rPr>
              <w:t xml:space="preserve">971 + </w:t>
            </w:r>
            <w:r w:rsidRPr="00F0334B">
              <w:rPr>
                <w:sz w:val="18"/>
                <w:szCs w:val="18"/>
              </w:rPr>
              <w:t xml:space="preserve">Стр. </w:t>
            </w:r>
            <w:r>
              <w:rPr>
                <w:sz w:val="18"/>
                <w:szCs w:val="18"/>
              </w:rPr>
              <w:t>973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0575A9">
            <w:pPr>
              <w:jc w:val="center"/>
              <w:rPr>
                <w:color w:val="000000"/>
                <w:sz w:val="18"/>
                <w:szCs w:val="18"/>
              </w:rPr>
            </w:pPr>
            <w:r>
              <w:rPr>
                <w:color w:val="000000"/>
                <w:sz w:val="18"/>
                <w:szCs w:val="18"/>
              </w:rPr>
              <w:t>54.1</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972</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center"/>
              <w:rPr>
                <w:sz w:val="18"/>
                <w:szCs w:val="18"/>
              </w:rPr>
            </w:pPr>
            <w:r>
              <w:rPr>
                <w:sz w:val="18"/>
                <w:szCs w:val="18"/>
              </w:rPr>
              <w:t>971</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proofErr w:type="gramStart"/>
            <w:r>
              <w:rPr>
                <w:sz w:val="18"/>
                <w:szCs w:val="18"/>
              </w:rPr>
              <w:t xml:space="preserve">972 </w:t>
            </w:r>
            <w:r w:rsidRPr="00F0334B">
              <w:rPr>
                <w:sz w:val="18"/>
                <w:szCs w:val="18"/>
              </w:rPr>
              <w:t>&gt;</w:t>
            </w:r>
            <w:proofErr w:type="gramEnd"/>
            <w:r w:rsidRPr="00F0334B">
              <w:rPr>
                <w:sz w:val="18"/>
                <w:szCs w:val="18"/>
              </w:rPr>
              <w:t xml:space="preserve"> Стр. </w:t>
            </w:r>
            <w:r>
              <w:rPr>
                <w:sz w:val="18"/>
                <w:szCs w:val="18"/>
              </w:rPr>
              <w:t>971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0575A9" w:rsidRPr="00A1781D" w:rsidTr="002D5965">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0575A9" w:rsidRPr="00BE5263" w:rsidRDefault="000575A9" w:rsidP="000575A9">
            <w:pPr>
              <w:jc w:val="center"/>
              <w:rPr>
                <w:color w:val="000000"/>
                <w:sz w:val="18"/>
                <w:szCs w:val="18"/>
              </w:rPr>
            </w:pPr>
            <w:r>
              <w:rPr>
                <w:color w:val="000000"/>
                <w:sz w:val="18"/>
                <w:szCs w:val="18"/>
              </w:rPr>
              <w:t>54.2</w:t>
            </w:r>
          </w:p>
        </w:tc>
        <w:tc>
          <w:tcPr>
            <w:tcW w:w="1341"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both"/>
              <w:rPr>
                <w:sz w:val="18"/>
                <w:szCs w:val="18"/>
              </w:rPr>
            </w:pPr>
            <w:r>
              <w:rPr>
                <w:sz w:val="18"/>
                <w:szCs w:val="18"/>
              </w:rPr>
              <w:t>974</w:t>
            </w:r>
          </w:p>
        </w:tc>
        <w:tc>
          <w:tcPr>
            <w:tcW w:w="1088" w:type="dxa"/>
            <w:tcBorders>
              <w:top w:val="single" w:sz="4" w:space="0" w:color="auto"/>
              <w:left w:val="single" w:sz="4" w:space="0" w:color="auto"/>
              <w:bottom w:val="single" w:sz="4" w:space="0" w:color="auto"/>
              <w:right w:val="single" w:sz="4" w:space="0" w:color="auto"/>
            </w:tcBorders>
          </w:tcPr>
          <w:p w:rsidR="000575A9" w:rsidRPr="005006A3" w:rsidRDefault="00A341B7" w:rsidP="00E7669B">
            <w:pPr>
              <w:jc w:val="center"/>
              <w:rPr>
                <w:sz w:val="18"/>
                <w:szCs w:val="18"/>
                <w:lang w:val="en-US"/>
              </w:rPr>
            </w:pPr>
            <w:r>
              <w:rPr>
                <w:sz w:val="18"/>
                <w:szCs w:val="18"/>
              </w:rPr>
              <w:t xml:space="preserve">с </w:t>
            </w:r>
            <w:r w:rsidR="000575A9">
              <w:rPr>
                <w:sz w:val="18"/>
                <w:szCs w:val="18"/>
                <w:lang w:val="en-US"/>
              </w:rPr>
              <w:t>4</w:t>
            </w:r>
            <w:r>
              <w:rPr>
                <w:sz w:val="18"/>
                <w:szCs w:val="18"/>
              </w:rPr>
              <w:t xml:space="preserve"> по </w:t>
            </w:r>
            <w:r w:rsidR="000575A9">
              <w:rPr>
                <w:sz w:val="18"/>
                <w:szCs w:val="18"/>
                <w:lang w:val="en-US"/>
              </w:rPr>
              <w:t>7</w:t>
            </w:r>
          </w:p>
        </w:tc>
        <w:tc>
          <w:tcPr>
            <w:tcW w:w="567" w:type="dxa"/>
            <w:tcBorders>
              <w:top w:val="single" w:sz="4" w:space="0" w:color="auto"/>
              <w:left w:val="single" w:sz="4" w:space="0" w:color="auto"/>
              <w:bottom w:val="single" w:sz="4" w:space="0" w:color="auto"/>
              <w:right w:val="single" w:sz="4" w:space="0" w:color="auto"/>
            </w:tcBorders>
          </w:tcPr>
          <w:p w:rsidR="000575A9" w:rsidRPr="009818B0" w:rsidRDefault="000575A9" w:rsidP="00E7669B">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jc w:val="center"/>
              <w:rPr>
                <w:sz w:val="18"/>
                <w:szCs w:val="18"/>
              </w:rPr>
            </w:pPr>
            <w:r>
              <w:rPr>
                <w:sz w:val="18"/>
                <w:szCs w:val="18"/>
              </w:rPr>
              <w:t>973</w:t>
            </w:r>
          </w:p>
        </w:tc>
        <w:tc>
          <w:tcPr>
            <w:tcW w:w="709" w:type="dxa"/>
            <w:tcBorders>
              <w:top w:val="single" w:sz="4" w:space="0" w:color="auto"/>
              <w:left w:val="single" w:sz="4" w:space="0" w:color="auto"/>
              <w:bottom w:val="single" w:sz="4" w:space="0" w:color="auto"/>
              <w:right w:val="single" w:sz="4" w:space="0" w:color="auto"/>
            </w:tcBorders>
          </w:tcPr>
          <w:p w:rsidR="000575A9" w:rsidRPr="00BE5263" w:rsidRDefault="00A341B7" w:rsidP="00E7669B">
            <w:pPr>
              <w:jc w:val="center"/>
              <w:rPr>
                <w:sz w:val="18"/>
                <w:szCs w:val="18"/>
              </w:rPr>
            </w:pPr>
            <w:r>
              <w:rPr>
                <w:sz w:val="18"/>
                <w:szCs w:val="18"/>
              </w:rPr>
              <w:t xml:space="preserve">с </w:t>
            </w:r>
            <w:r w:rsidR="000575A9">
              <w:rPr>
                <w:sz w:val="18"/>
                <w:szCs w:val="18"/>
              </w:rPr>
              <w:t>4</w:t>
            </w:r>
            <w:r>
              <w:rPr>
                <w:sz w:val="18"/>
                <w:szCs w:val="18"/>
              </w:rPr>
              <w:t xml:space="preserve"> по </w:t>
            </w:r>
            <w:r w:rsidR="000575A9">
              <w:rPr>
                <w:sz w:val="18"/>
                <w:szCs w:val="18"/>
              </w:rPr>
              <w:t>7</w:t>
            </w:r>
            <w:r w:rsidR="000575A9" w:rsidRPr="00BE5263">
              <w:rPr>
                <w:sz w:val="18"/>
                <w:szCs w:val="18"/>
              </w:rPr>
              <w:t xml:space="preserve"> соответственно</w:t>
            </w:r>
          </w:p>
        </w:tc>
        <w:tc>
          <w:tcPr>
            <w:tcW w:w="2979" w:type="dxa"/>
            <w:tcBorders>
              <w:top w:val="single" w:sz="4" w:space="0" w:color="auto"/>
              <w:left w:val="single" w:sz="4" w:space="0" w:color="auto"/>
              <w:bottom w:val="single" w:sz="4" w:space="0" w:color="auto"/>
              <w:right w:val="single" w:sz="4" w:space="0" w:color="auto"/>
            </w:tcBorders>
          </w:tcPr>
          <w:p w:rsidR="000575A9" w:rsidRPr="00A1781D" w:rsidRDefault="000575A9" w:rsidP="000575A9">
            <w:pPr>
              <w:rPr>
                <w:sz w:val="18"/>
                <w:szCs w:val="18"/>
              </w:rPr>
            </w:pPr>
            <w:r w:rsidRPr="00F0334B">
              <w:rPr>
                <w:sz w:val="18"/>
                <w:szCs w:val="18"/>
              </w:rPr>
              <w:t xml:space="preserve">Стр. </w:t>
            </w:r>
            <w:proofErr w:type="gramStart"/>
            <w:r>
              <w:rPr>
                <w:sz w:val="18"/>
                <w:szCs w:val="18"/>
              </w:rPr>
              <w:t xml:space="preserve">974 </w:t>
            </w:r>
            <w:r w:rsidRPr="00F0334B">
              <w:rPr>
                <w:sz w:val="18"/>
                <w:szCs w:val="18"/>
              </w:rPr>
              <w:t>&gt;</w:t>
            </w:r>
            <w:proofErr w:type="gramEnd"/>
            <w:r w:rsidRPr="00F0334B">
              <w:rPr>
                <w:sz w:val="18"/>
                <w:szCs w:val="18"/>
              </w:rPr>
              <w:t xml:space="preserve"> Стр. </w:t>
            </w:r>
            <w:r>
              <w:rPr>
                <w:sz w:val="18"/>
                <w:szCs w:val="18"/>
              </w:rPr>
              <w:t>973 –</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0575A9" w:rsidRPr="00A1781D" w:rsidRDefault="000575A9" w:rsidP="00E7669B">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0575A9" w:rsidRDefault="000575A9" w:rsidP="00E7669B">
            <w:pPr>
              <w:rPr>
                <w:sz w:val="18"/>
                <w:szCs w:val="18"/>
              </w:rPr>
            </w:pPr>
            <w:r>
              <w:rPr>
                <w:sz w:val="18"/>
                <w:szCs w:val="18"/>
              </w:rPr>
              <w:t>ПБС,</w:t>
            </w:r>
          </w:p>
          <w:p w:rsidR="000575A9" w:rsidRDefault="000575A9" w:rsidP="00E7669B">
            <w:pPr>
              <w:rPr>
                <w:sz w:val="18"/>
                <w:szCs w:val="18"/>
              </w:rPr>
            </w:pPr>
            <w:r>
              <w:rPr>
                <w:sz w:val="18"/>
                <w:szCs w:val="18"/>
              </w:rPr>
              <w:t xml:space="preserve">РБС, ГРБС </w:t>
            </w:r>
          </w:p>
        </w:tc>
      </w:tr>
      <w:tr w:rsidR="002B4099" w:rsidRPr="00A1781D" w:rsidTr="002B4099">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2B4099" w:rsidRPr="00BE5263" w:rsidRDefault="002B4099" w:rsidP="002B4099">
            <w:pPr>
              <w:jc w:val="center"/>
              <w:rPr>
                <w:color w:val="000000"/>
                <w:sz w:val="18"/>
                <w:szCs w:val="18"/>
              </w:rPr>
            </w:pPr>
            <w:r>
              <w:rPr>
                <w:color w:val="000000"/>
                <w:sz w:val="18"/>
                <w:szCs w:val="18"/>
              </w:rPr>
              <w:t>55</w:t>
            </w:r>
          </w:p>
        </w:tc>
        <w:tc>
          <w:tcPr>
            <w:tcW w:w="1341"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jc w:val="both"/>
              <w:rPr>
                <w:sz w:val="18"/>
                <w:szCs w:val="18"/>
              </w:rPr>
            </w:pPr>
            <w:r>
              <w:rPr>
                <w:sz w:val="18"/>
                <w:szCs w:val="18"/>
              </w:rPr>
              <w:t>330</w:t>
            </w:r>
          </w:p>
        </w:tc>
        <w:tc>
          <w:tcPr>
            <w:tcW w:w="1088" w:type="dxa"/>
            <w:tcBorders>
              <w:top w:val="single" w:sz="4" w:space="0" w:color="auto"/>
              <w:left w:val="single" w:sz="4" w:space="0" w:color="auto"/>
              <w:bottom w:val="single" w:sz="4" w:space="0" w:color="auto"/>
              <w:right w:val="single" w:sz="4" w:space="0" w:color="auto"/>
            </w:tcBorders>
          </w:tcPr>
          <w:p w:rsidR="002B4099" w:rsidRPr="005006A3" w:rsidRDefault="00A341B7" w:rsidP="002B4099">
            <w:pPr>
              <w:jc w:val="center"/>
              <w:rPr>
                <w:sz w:val="18"/>
                <w:szCs w:val="18"/>
                <w:lang w:val="en-US"/>
              </w:rPr>
            </w:pPr>
            <w:r>
              <w:rPr>
                <w:sz w:val="18"/>
                <w:szCs w:val="18"/>
              </w:rPr>
              <w:t xml:space="preserve">с </w:t>
            </w:r>
            <w:r w:rsidR="002B4099">
              <w:rPr>
                <w:sz w:val="18"/>
                <w:szCs w:val="18"/>
              </w:rPr>
              <w:t>4</w:t>
            </w:r>
            <w:r>
              <w:rPr>
                <w:sz w:val="18"/>
                <w:szCs w:val="18"/>
              </w:rPr>
              <w:t xml:space="preserve"> по </w:t>
            </w:r>
            <w:r w:rsidR="002B4099" w:rsidRPr="00A1781D">
              <w:rPr>
                <w:sz w:val="18"/>
                <w:szCs w:val="18"/>
              </w:rPr>
              <w:t>11</w:t>
            </w:r>
          </w:p>
        </w:tc>
        <w:tc>
          <w:tcPr>
            <w:tcW w:w="567" w:type="dxa"/>
            <w:tcBorders>
              <w:top w:val="single" w:sz="4" w:space="0" w:color="auto"/>
              <w:left w:val="single" w:sz="4" w:space="0" w:color="auto"/>
              <w:bottom w:val="single" w:sz="4" w:space="0" w:color="auto"/>
              <w:right w:val="single" w:sz="4" w:space="0" w:color="auto"/>
            </w:tcBorders>
          </w:tcPr>
          <w:p w:rsidR="002B4099" w:rsidRPr="009818B0" w:rsidRDefault="002B4099" w:rsidP="002B4099">
            <w:pPr>
              <w:jc w:val="center"/>
              <w:rPr>
                <w:sz w:val="18"/>
                <w:szCs w:val="18"/>
              </w:rPr>
            </w:pPr>
            <w:r w:rsidRPr="00A1781D">
              <w:rPr>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jc w:val="center"/>
              <w:rPr>
                <w:sz w:val="18"/>
                <w:szCs w:val="18"/>
              </w:rPr>
            </w:pPr>
            <w:r>
              <w:rPr>
                <w:sz w:val="18"/>
                <w:szCs w:val="18"/>
              </w:rPr>
              <w:t>33</w:t>
            </w:r>
            <w:r w:rsidRPr="009C1161">
              <w:rPr>
                <w:sz w:val="18"/>
                <w:szCs w:val="18"/>
              </w:rPr>
              <w:t xml:space="preserve">1 + </w:t>
            </w:r>
            <w:r>
              <w:rPr>
                <w:sz w:val="18"/>
                <w:szCs w:val="18"/>
              </w:rPr>
              <w:t>33</w:t>
            </w:r>
            <w:r w:rsidRPr="009C1161">
              <w:rPr>
                <w:sz w:val="18"/>
                <w:szCs w:val="18"/>
              </w:rPr>
              <w:t xml:space="preserve">2 + </w:t>
            </w:r>
            <w:r>
              <w:rPr>
                <w:sz w:val="18"/>
                <w:szCs w:val="18"/>
              </w:rPr>
              <w:t>33</w:t>
            </w:r>
            <w:r w:rsidRPr="009C1161">
              <w:rPr>
                <w:sz w:val="18"/>
                <w:szCs w:val="18"/>
              </w:rPr>
              <w:t xml:space="preserve">3 + </w:t>
            </w:r>
            <w:r>
              <w:rPr>
                <w:sz w:val="18"/>
                <w:szCs w:val="18"/>
              </w:rPr>
              <w:t>33</w:t>
            </w:r>
            <w:r w:rsidRPr="009C1161">
              <w:rPr>
                <w:sz w:val="18"/>
                <w:szCs w:val="18"/>
              </w:rPr>
              <w:t xml:space="preserve">4 </w:t>
            </w:r>
            <w:r>
              <w:rPr>
                <w:sz w:val="18"/>
                <w:szCs w:val="18"/>
              </w:rPr>
              <w:t>+ 335 + 336 + 337 + 338 + 339</w:t>
            </w:r>
          </w:p>
        </w:tc>
        <w:tc>
          <w:tcPr>
            <w:tcW w:w="709" w:type="dxa"/>
            <w:tcBorders>
              <w:top w:val="single" w:sz="4" w:space="0" w:color="auto"/>
              <w:left w:val="single" w:sz="4" w:space="0" w:color="auto"/>
              <w:bottom w:val="single" w:sz="4" w:space="0" w:color="auto"/>
              <w:right w:val="single" w:sz="4" w:space="0" w:color="auto"/>
            </w:tcBorders>
          </w:tcPr>
          <w:p w:rsidR="002B4099" w:rsidRPr="00BE5263" w:rsidRDefault="00A341B7" w:rsidP="002B4099">
            <w:pPr>
              <w:jc w:val="center"/>
              <w:rPr>
                <w:sz w:val="18"/>
                <w:szCs w:val="18"/>
              </w:rPr>
            </w:pPr>
            <w:r>
              <w:rPr>
                <w:sz w:val="18"/>
                <w:szCs w:val="18"/>
              </w:rPr>
              <w:t xml:space="preserve">с </w:t>
            </w:r>
            <w:r w:rsidR="002B4099" w:rsidRPr="00783FF1">
              <w:rPr>
                <w:sz w:val="18"/>
                <w:szCs w:val="18"/>
                <w:lang w:val="en-US"/>
              </w:rPr>
              <w:t>4</w:t>
            </w:r>
            <w:r>
              <w:rPr>
                <w:sz w:val="18"/>
                <w:szCs w:val="18"/>
              </w:rPr>
              <w:t xml:space="preserve"> по </w:t>
            </w:r>
            <w:r w:rsidR="002B4099" w:rsidRPr="00A04390">
              <w:rPr>
                <w:sz w:val="18"/>
                <w:szCs w:val="18"/>
                <w:lang w:val="en-US"/>
              </w:rPr>
              <w:t xml:space="preserve">11 </w:t>
            </w:r>
            <w:proofErr w:type="spellStart"/>
            <w:r w:rsidR="002B4099" w:rsidRPr="00A04390">
              <w:rPr>
                <w:sz w:val="18"/>
                <w:szCs w:val="18"/>
                <w:lang w:val="en-US"/>
              </w:rPr>
              <w:t>соответственно</w:t>
            </w:r>
            <w:proofErr w:type="spellEnd"/>
          </w:p>
        </w:tc>
        <w:tc>
          <w:tcPr>
            <w:tcW w:w="2979" w:type="dxa"/>
            <w:tcBorders>
              <w:top w:val="single" w:sz="4" w:space="0" w:color="auto"/>
              <w:left w:val="single" w:sz="4" w:space="0" w:color="auto"/>
              <w:bottom w:val="single" w:sz="4" w:space="0" w:color="auto"/>
              <w:right w:val="single" w:sz="4" w:space="0" w:color="auto"/>
            </w:tcBorders>
          </w:tcPr>
          <w:p w:rsidR="002B4099" w:rsidRPr="00A1781D" w:rsidRDefault="002B4099" w:rsidP="00C17E2A">
            <w:pPr>
              <w:rPr>
                <w:sz w:val="18"/>
                <w:szCs w:val="18"/>
              </w:rPr>
            </w:pPr>
            <w:r w:rsidRPr="0063401E">
              <w:rPr>
                <w:sz w:val="18"/>
                <w:szCs w:val="18"/>
              </w:rPr>
              <w:t>Стр.</w:t>
            </w:r>
            <w:r>
              <w:rPr>
                <w:sz w:val="18"/>
                <w:szCs w:val="18"/>
              </w:rPr>
              <w:t>33</w:t>
            </w:r>
            <w:r w:rsidRPr="0063401E">
              <w:rPr>
                <w:sz w:val="18"/>
                <w:szCs w:val="18"/>
              </w:rPr>
              <w:t xml:space="preserve">0 &lt;&gt; Стр. </w:t>
            </w:r>
            <w:r>
              <w:rPr>
                <w:sz w:val="18"/>
                <w:szCs w:val="18"/>
              </w:rPr>
              <w:t>33</w:t>
            </w:r>
            <w:r w:rsidRPr="0063401E">
              <w:rPr>
                <w:sz w:val="18"/>
                <w:szCs w:val="18"/>
              </w:rPr>
              <w:t>1 + Стр.</w:t>
            </w:r>
            <w:r>
              <w:rPr>
                <w:sz w:val="18"/>
                <w:szCs w:val="18"/>
              </w:rPr>
              <w:t>33</w:t>
            </w:r>
            <w:r w:rsidRPr="0063401E">
              <w:rPr>
                <w:sz w:val="18"/>
                <w:szCs w:val="18"/>
              </w:rPr>
              <w:t>2 + Стр.</w:t>
            </w:r>
            <w:r>
              <w:rPr>
                <w:sz w:val="18"/>
                <w:szCs w:val="18"/>
              </w:rPr>
              <w:t>33</w:t>
            </w:r>
            <w:r w:rsidRPr="0063401E">
              <w:rPr>
                <w:sz w:val="18"/>
                <w:szCs w:val="18"/>
              </w:rPr>
              <w:t>3 + Стр.</w:t>
            </w:r>
            <w:r>
              <w:rPr>
                <w:sz w:val="18"/>
                <w:szCs w:val="18"/>
              </w:rPr>
              <w:t>33</w:t>
            </w:r>
            <w:r w:rsidRPr="0063401E">
              <w:rPr>
                <w:sz w:val="18"/>
                <w:szCs w:val="18"/>
              </w:rPr>
              <w:t>4 + Стр.</w:t>
            </w:r>
            <w:r>
              <w:rPr>
                <w:sz w:val="18"/>
                <w:szCs w:val="18"/>
              </w:rPr>
              <w:t>335</w:t>
            </w:r>
            <w:r w:rsidRPr="0063401E">
              <w:rPr>
                <w:sz w:val="18"/>
                <w:szCs w:val="18"/>
              </w:rPr>
              <w:t xml:space="preserve"> + Стр.</w:t>
            </w:r>
            <w:r>
              <w:rPr>
                <w:sz w:val="18"/>
                <w:szCs w:val="18"/>
              </w:rPr>
              <w:t>336</w:t>
            </w:r>
            <w:r w:rsidRPr="0063401E">
              <w:rPr>
                <w:sz w:val="18"/>
                <w:szCs w:val="18"/>
              </w:rPr>
              <w:t xml:space="preserve"> + Стр.</w:t>
            </w:r>
            <w:r>
              <w:rPr>
                <w:sz w:val="18"/>
                <w:szCs w:val="18"/>
              </w:rPr>
              <w:t>337</w:t>
            </w:r>
            <w:r w:rsidRPr="0063401E">
              <w:rPr>
                <w:sz w:val="18"/>
                <w:szCs w:val="18"/>
              </w:rPr>
              <w:t xml:space="preserve"> + Стр.</w:t>
            </w:r>
            <w:r>
              <w:rPr>
                <w:sz w:val="18"/>
                <w:szCs w:val="18"/>
              </w:rPr>
              <w:t>338</w:t>
            </w:r>
            <w:r w:rsidRPr="0063401E">
              <w:rPr>
                <w:sz w:val="18"/>
                <w:szCs w:val="18"/>
              </w:rPr>
              <w:t xml:space="preserve"> + Стр.</w:t>
            </w:r>
            <w:r>
              <w:rPr>
                <w:sz w:val="18"/>
                <w:szCs w:val="18"/>
              </w:rPr>
              <w:t>339 –</w:t>
            </w:r>
            <w:r w:rsidRPr="0063401E">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2B4099" w:rsidRDefault="002B4099" w:rsidP="002B4099">
            <w:pPr>
              <w:rPr>
                <w:sz w:val="18"/>
                <w:szCs w:val="18"/>
              </w:rPr>
            </w:pPr>
            <w:r>
              <w:rPr>
                <w:sz w:val="18"/>
                <w:szCs w:val="18"/>
              </w:rPr>
              <w:t>ПБС,</w:t>
            </w:r>
          </w:p>
          <w:p w:rsidR="002B4099" w:rsidRDefault="002B4099" w:rsidP="002B4099">
            <w:pPr>
              <w:rPr>
                <w:sz w:val="18"/>
                <w:szCs w:val="18"/>
              </w:rPr>
            </w:pPr>
            <w:r>
              <w:rPr>
                <w:sz w:val="18"/>
                <w:szCs w:val="18"/>
              </w:rPr>
              <w:t xml:space="preserve">РБС, ГРБС </w:t>
            </w:r>
          </w:p>
        </w:tc>
      </w:tr>
      <w:tr w:rsidR="002B4099" w:rsidRPr="00A1781D" w:rsidTr="002B4099">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2B4099" w:rsidRPr="00BE5263" w:rsidRDefault="002B4099" w:rsidP="002B4099">
            <w:pPr>
              <w:jc w:val="center"/>
              <w:rPr>
                <w:color w:val="000000"/>
                <w:sz w:val="18"/>
                <w:szCs w:val="18"/>
              </w:rPr>
            </w:pPr>
            <w:r>
              <w:rPr>
                <w:color w:val="000000"/>
                <w:sz w:val="18"/>
                <w:szCs w:val="18"/>
              </w:rPr>
              <w:t>56</w:t>
            </w:r>
          </w:p>
        </w:tc>
        <w:tc>
          <w:tcPr>
            <w:tcW w:w="1341"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jc w:val="both"/>
              <w:rPr>
                <w:sz w:val="18"/>
                <w:szCs w:val="18"/>
              </w:rPr>
            </w:pPr>
            <w:r>
              <w:rPr>
                <w:sz w:val="18"/>
                <w:szCs w:val="18"/>
              </w:rPr>
              <w:t>340</w:t>
            </w:r>
          </w:p>
        </w:tc>
        <w:tc>
          <w:tcPr>
            <w:tcW w:w="1088" w:type="dxa"/>
            <w:tcBorders>
              <w:top w:val="single" w:sz="4" w:space="0" w:color="auto"/>
              <w:left w:val="single" w:sz="4" w:space="0" w:color="auto"/>
              <w:bottom w:val="single" w:sz="4" w:space="0" w:color="auto"/>
              <w:right w:val="single" w:sz="4" w:space="0" w:color="auto"/>
            </w:tcBorders>
          </w:tcPr>
          <w:p w:rsidR="002B4099" w:rsidRPr="002B4099" w:rsidRDefault="002B4099" w:rsidP="002B4099">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2B4099" w:rsidRPr="009818B0" w:rsidRDefault="002B4099" w:rsidP="002B4099">
            <w:pPr>
              <w:jc w:val="center"/>
              <w:rPr>
                <w:sz w:val="18"/>
                <w:szCs w:val="18"/>
              </w:rPr>
            </w:pPr>
            <w:r w:rsidRPr="009818B0">
              <w:rPr>
                <w:sz w:val="18"/>
                <w:szCs w:val="18"/>
              </w:rPr>
              <w:t>&lt;=</w:t>
            </w:r>
          </w:p>
        </w:tc>
        <w:tc>
          <w:tcPr>
            <w:tcW w:w="2126"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jc w:val="center"/>
              <w:rPr>
                <w:sz w:val="18"/>
                <w:szCs w:val="18"/>
              </w:rPr>
            </w:pPr>
            <w:r>
              <w:rPr>
                <w:sz w:val="18"/>
                <w:szCs w:val="18"/>
              </w:rPr>
              <w:t>330</w:t>
            </w:r>
          </w:p>
        </w:tc>
        <w:tc>
          <w:tcPr>
            <w:tcW w:w="709" w:type="dxa"/>
            <w:tcBorders>
              <w:top w:val="single" w:sz="4" w:space="0" w:color="auto"/>
              <w:left w:val="single" w:sz="4" w:space="0" w:color="auto"/>
              <w:bottom w:val="single" w:sz="4" w:space="0" w:color="auto"/>
              <w:right w:val="single" w:sz="4" w:space="0" w:color="auto"/>
            </w:tcBorders>
          </w:tcPr>
          <w:p w:rsidR="002B4099" w:rsidRPr="002B4099" w:rsidRDefault="002B4099" w:rsidP="00A341B7">
            <w:pPr>
              <w:jc w:val="center"/>
              <w:rPr>
                <w:sz w:val="18"/>
                <w:szCs w:val="18"/>
                <w:lang w:val="en-US"/>
              </w:rPr>
            </w:pPr>
            <w:r w:rsidRPr="00BE5263">
              <w:rPr>
                <w:sz w:val="18"/>
                <w:szCs w:val="18"/>
              </w:rPr>
              <w:t>4</w:t>
            </w:r>
            <w:r>
              <w:rPr>
                <w:sz w:val="18"/>
                <w:szCs w:val="18"/>
              </w:rPr>
              <w:t>,</w:t>
            </w:r>
            <w:r w:rsidRPr="00BE5263">
              <w:rPr>
                <w:sz w:val="18"/>
                <w:szCs w:val="18"/>
              </w:rPr>
              <w:t>11 соответственно</w:t>
            </w:r>
          </w:p>
        </w:tc>
        <w:tc>
          <w:tcPr>
            <w:tcW w:w="2979"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rPr>
                <w:sz w:val="18"/>
                <w:szCs w:val="18"/>
              </w:rPr>
            </w:pPr>
            <w:r w:rsidRPr="00F0334B">
              <w:rPr>
                <w:sz w:val="18"/>
                <w:szCs w:val="18"/>
              </w:rPr>
              <w:t xml:space="preserve">Стр. </w:t>
            </w:r>
            <w:proofErr w:type="gramStart"/>
            <w:r>
              <w:rPr>
                <w:sz w:val="18"/>
                <w:szCs w:val="18"/>
              </w:rPr>
              <w:t>340</w:t>
            </w:r>
            <w:r w:rsidRPr="00F0334B">
              <w:rPr>
                <w:sz w:val="18"/>
                <w:szCs w:val="18"/>
              </w:rPr>
              <w:t xml:space="preserve"> &gt;</w:t>
            </w:r>
            <w:proofErr w:type="gramEnd"/>
            <w:r w:rsidRPr="00F0334B">
              <w:rPr>
                <w:sz w:val="18"/>
                <w:szCs w:val="18"/>
              </w:rPr>
              <w:t xml:space="preserve"> Стр. </w:t>
            </w:r>
            <w:r>
              <w:rPr>
                <w:sz w:val="18"/>
                <w:szCs w:val="18"/>
              </w:rPr>
              <w:t>330</w:t>
            </w:r>
            <w:r w:rsidRPr="00F0334B">
              <w:rPr>
                <w:sz w:val="18"/>
                <w:szCs w:val="18"/>
              </w:rPr>
              <w:t xml:space="preserve"> </w:t>
            </w:r>
            <w:r>
              <w:rPr>
                <w:sz w:val="18"/>
                <w:szCs w:val="18"/>
              </w:rPr>
              <w:t>–</w:t>
            </w:r>
            <w:r w:rsidRPr="00F0334B">
              <w:rPr>
                <w:sz w:val="18"/>
                <w:szCs w:val="18"/>
              </w:rPr>
              <w:t xml:space="preserve"> недопустимо</w:t>
            </w:r>
          </w:p>
        </w:tc>
        <w:tc>
          <w:tcPr>
            <w:tcW w:w="794" w:type="dxa"/>
            <w:tcBorders>
              <w:top w:val="single" w:sz="4" w:space="0" w:color="auto"/>
              <w:left w:val="single" w:sz="4" w:space="0" w:color="auto"/>
              <w:bottom w:val="single" w:sz="4" w:space="0" w:color="auto"/>
              <w:right w:val="single" w:sz="4" w:space="0" w:color="auto"/>
            </w:tcBorders>
          </w:tcPr>
          <w:p w:rsidR="002B4099" w:rsidRPr="00A1781D" w:rsidRDefault="002B4099" w:rsidP="002B4099">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2B4099" w:rsidRDefault="002B4099" w:rsidP="002B4099">
            <w:pPr>
              <w:rPr>
                <w:sz w:val="18"/>
                <w:szCs w:val="18"/>
              </w:rPr>
            </w:pPr>
            <w:r>
              <w:rPr>
                <w:sz w:val="18"/>
                <w:szCs w:val="18"/>
              </w:rPr>
              <w:t>ПБС,</w:t>
            </w:r>
          </w:p>
          <w:p w:rsidR="002B4099" w:rsidRDefault="002B4099" w:rsidP="002B4099">
            <w:pPr>
              <w:rPr>
                <w:sz w:val="18"/>
                <w:szCs w:val="18"/>
              </w:rPr>
            </w:pPr>
            <w:r>
              <w:rPr>
                <w:sz w:val="18"/>
                <w:szCs w:val="18"/>
              </w:rPr>
              <w:t xml:space="preserve">РБС, ГРБС </w:t>
            </w:r>
          </w:p>
        </w:tc>
      </w:tr>
      <w:tr w:rsidR="002A6F1C" w:rsidRPr="00A1781D" w:rsidTr="002A6F1C">
        <w:trPr>
          <w:trHeight w:val="628"/>
          <w:jc w:val="center"/>
        </w:trPr>
        <w:tc>
          <w:tcPr>
            <w:tcW w:w="543" w:type="dxa"/>
            <w:tcBorders>
              <w:top w:val="single" w:sz="4" w:space="0" w:color="auto"/>
              <w:left w:val="single" w:sz="4" w:space="0" w:color="auto"/>
              <w:bottom w:val="single" w:sz="4" w:space="0" w:color="auto"/>
              <w:right w:val="single" w:sz="4" w:space="0" w:color="auto"/>
            </w:tcBorders>
          </w:tcPr>
          <w:p w:rsidR="002A6F1C" w:rsidRPr="00BE5263" w:rsidRDefault="002A6F1C" w:rsidP="002A6F1C">
            <w:pPr>
              <w:jc w:val="center"/>
              <w:rPr>
                <w:color w:val="000000"/>
                <w:sz w:val="18"/>
                <w:szCs w:val="18"/>
              </w:rPr>
            </w:pPr>
            <w:r>
              <w:rPr>
                <w:color w:val="000000"/>
                <w:sz w:val="18"/>
                <w:szCs w:val="18"/>
              </w:rPr>
              <w:t>57</w:t>
            </w:r>
          </w:p>
        </w:tc>
        <w:tc>
          <w:tcPr>
            <w:tcW w:w="1341" w:type="dxa"/>
            <w:tcBorders>
              <w:top w:val="single" w:sz="4" w:space="0" w:color="auto"/>
              <w:left w:val="single" w:sz="4" w:space="0" w:color="auto"/>
              <w:bottom w:val="single" w:sz="4" w:space="0" w:color="auto"/>
              <w:right w:val="single" w:sz="4" w:space="0" w:color="auto"/>
            </w:tcBorders>
          </w:tcPr>
          <w:p w:rsidR="002A6F1C" w:rsidRPr="00A1781D" w:rsidRDefault="002A6F1C" w:rsidP="00772630">
            <w:pPr>
              <w:jc w:val="both"/>
              <w:rPr>
                <w:sz w:val="18"/>
                <w:szCs w:val="18"/>
              </w:rPr>
            </w:pPr>
            <w:r>
              <w:rPr>
                <w:sz w:val="18"/>
                <w:szCs w:val="18"/>
              </w:rPr>
              <w:t>*</w:t>
            </w:r>
          </w:p>
        </w:tc>
        <w:tc>
          <w:tcPr>
            <w:tcW w:w="1088" w:type="dxa"/>
            <w:tcBorders>
              <w:top w:val="single" w:sz="4" w:space="0" w:color="auto"/>
              <w:left w:val="single" w:sz="4" w:space="0" w:color="auto"/>
              <w:bottom w:val="single" w:sz="4" w:space="0" w:color="auto"/>
              <w:right w:val="single" w:sz="4" w:space="0" w:color="auto"/>
            </w:tcBorders>
          </w:tcPr>
          <w:p w:rsidR="002A6F1C" w:rsidRPr="002B4099" w:rsidRDefault="002A6F1C" w:rsidP="00772630">
            <w:pPr>
              <w:jc w:val="center"/>
              <w:rPr>
                <w:sz w:val="18"/>
                <w:szCs w:val="18"/>
              </w:rPr>
            </w:pPr>
            <w:r>
              <w:rPr>
                <w:sz w:val="18"/>
                <w:szCs w:val="18"/>
              </w:rPr>
              <w:t>4, 11</w:t>
            </w:r>
          </w:p>
        </w:tc>
        <w:tc>
          <w:tcPr>
            <w:tcW w:w="567" w:type="dxa"/>
            <w:tcBorders>
              <w:top w:val="single" w:sz="4" w:space="0" w:color="auto"/>
              <w:left w:val="single" w:sz="4" w:space="0" w:color="auto"/>
              <w:bottom w:val="single" w:sz="4" w:space="0" w:color="auto"/>
              <w:right w:val="single" w:sz="4" w:space="0" w:color="auto"/>
            </w:tcBorders>
          </w:tcPr>
          <w:p w:rsidR="002A6F1C" w:rsidRPr="009818B0" w:rsidRDefault="002A6F1C" w:rsidP="00772630">
            <w:pPr>
              <w:jc w:val="center"/>
              <w:rPr>
                <w:sz w:val="18"/>
                <w:szCs w:val="18"/>
              </w:rPr>
            </w:pPr>
            <w:r>
              <w:rPr>
                <w:sz w:val="18"/>
                <w:szCs w:val="18"/>
                <w:lang w:val="en-US"/>
              </w:rPr>
              <w:t>&gt;</w:t>
            </w:r>
            <w:r>
              <w:rPr>
                <w:sz w:val="18"/>
                <w:szCs w:val="18"/>
              </w:rPr>
              <w:t>=0</w:t>
            </w:r>
          </w:p>
        </w:tc>
        <w:tc>
          <w:tcPr>
            <w:tcW w:w="2126" w:type="dxa"/>
            <w:tcBorders>
              <w:top w:val="single" w:sz="4" w:space="0" w:color="auto"/>
              <w:left w:val="single" w:sz="4" w:space="0" w:color="auto"/>
              <w:bottom w:val="single" w:sz="4" w:space="0" w:color="auto"/>
              <w:right w:val="single" w:sz="4" w:space="0" w:color="auto"/>
            </w:tcBorders>
          </w:tcPr>
          <w:p w:rsidR="002A6F1C" w:rsidRPr="00A1781D" w:rsidRDefault="002A6F1C" w:rsidP="00772630">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2A6F1C" w:rsidRPr="002A6F1C" w:rsidRDefault="002A6F1C" w:rsidP="00772630">
            <w:pPr>
              <w:jc w:val="center"/>
              <w:rPr>
                <w:sz w:val="18"/>
                <w:szCs w:val="18"/>
              </w:rPr>
            </w:pPr>
          </w:p>
        </w:tc>
        <w:tc>
          <w:tcPr>
            <w:tcW w:w="2979" w:type="dxa"/>
            <w:tcBorders>
              <w:top w:val="single" w:sz="4" w:space="0" w:color="auto"/>
              <w:left w:val="single" w:sz="4" w:space="0" w:color="auto"/>
              <w:bottom w:val="single" w:sz="4" w:space="0" w:color="auto"/>
              <w:right w:val="single" w:sz="4" w:space="0" w:color="auto"/>
            </w:tcBorders>
          </w:tcPr>
          <w:p w:rsidR="002A6F1C" w:rsidRPr="00A1781D" w:rsidRDefault="002A6F1C" w:rsidP="002A6F1C">
            <w:pPr>
              <w:rPr>
                <w:sz w:val="18"/>
                <w:szCs w:val="18"/>
              </w:rPr>
            </w:pPr>
            <w:r>
              <w:rPr>
                <w:sz w:val="18"/>
                <w:szCs w:val="18"/>
              </w:rPr>
              <w:t>Отрицательные показатели остатков на начало и конец года</w:t>
            </w:r>
            <w:r w:rsidRPr="00F0334B">
              <w:rPr>
                <w:sz w:val="18"/>
                <w:szCs w:val="18"/>
              </w:rPr>
              <w:t xml:space="preserve"> недопустим</w:t>
            </w:r>
            <w:r>
              <w:rPr>
                <w:sz w:val="18"/>
                <w:szCs w:val="18"/>
              </w:rPr>
              <w:t>ы</w:t>
            </w:r>
          </w:p>
        </w:tc>
        <w:tc>
          <w:tcPr>
            <w:tcW w:w="794" w:type="dxa"/>
            <w:tcBorders>
              <w:top w:val="single" w:sz="4" w:space="0" w:color="auto"/>
              <w:left w:val="single" w:sz="4" w:space="0" w:color="auto"/>
              <w:bottom w:val="single" w:sz="4" w:space="0" w:color="auto"/>
              <w:right w:val="single" w:sz="4" w:space="0" w:color="auto"/>
            </w:tcBorders>
          </w:tcPr>
          <w:p w:rsidR="002A6F1C" w:rsidRPr="00A1781D" w:rsidRDefault="002A6F1C" w:rsidP="00772630">
            <w:pPr>
              <w:rPr>
                <w:sz w:val="18"/>
                <w:szCs w:val="18"/>
              </w:rPr>
            </w:pPr>
            <w:r>
              <w:rPr>
                <w:sz w:val="18"/>
                <w:szCs w:val="18"/>
              </w:rPr>
              <w:t>Б</w:t>
            </w:r>
          </w:p>
        </w:tc>
        <w:tc>
          <w:tcPr>
            <w:tcW w:w="709" w:type="dxa"/>
            <w:tcBorders>
              <w:top w:val="single" w:sz="4" w:space="0" w:color="auto"/>
              <w:left w:val="single" w:sz="4" w:space="0" w:color="auto"/>
              <w:bottom w:val="single" w:sz="4" w:space="0" w:color="auto"/>
              <w:right w:val="single" w:sz="4" w:space="0" w:color="auto"/>
            </w:tcBorders>
          </w:tcPr>
          <w:p w:rsidR="002A6F1C" w:rsidRDefault="002A6F1C" w:rsidP="00772630">
            <w:pPr>
              <w:rPr>
                <w:sz w:val="18"/>
                <w:szCs w:val="18"/>
              </w:rPr>
            </w:pPr>
            <w:r>
              <w:rPr>
                <w:sz w:val="18"/>
                <w:szCs w:val="18"/>
              </w:rPr>
              <w:t>ПБС,</w:t>
            </w:r>
          </w:p>
          <w:p w:rsidR="002A6F1C" w:rsidRDefault="002A6F1C" w:rsidP="00772630">
            <w:pPr>
              <w:rPr>
                <w:sz w:val="18"/>
                <w:szCs w:val="18"/>
              </w:rPr>
            </w:pPr>
            <w:r>
              <w:rPr>
                <w:sz w:val="18"/>
                <w:szCs w:val="18"/>
              </w:rPr>
              <w:t xml:space="preserve">РБС, ГРБС </w:t>
            </w:r>
          </w:p>
        </w:tc>
      </w:tr>
    </w:tbl>
    <w:p w:rsidR="0003422C" w:rsidRPr="00A1781D" w:rsidRDefault="0003422C" w:rsidP="0003422C">
      <w:pPr>
        <w:rPr>
          <w:sz w:val="18"/>
          <w:szCs w:val="18"/>
        </w:rPr>
      </w:pPr>
      <w:r w:rsidRPr="00A1781D">
        <w:rPr>
          <w:sz w:val="18"/>
          <w:szCs w:val="18"/>
        </w:rPr>
        <w:t>*- соотношение должно быть выполнено для каждой строки (графы).</w:t>
      </w:r>
    </w:p>
    <w:p w:rsidR="00A13998" w:rsidRPr="00A1781D" w:rsidRDefault="00A13998" w:rsidP="0003422C">
      <w:pPr>
        <w:rPr>
          <w:sz w:val="18"/>
          <w:szCs w:val="18"/>
        </w:rPr>
      </w:pPr>
    </w:p>
    <w:p w:rsidR="008B6087" w:rsidRPr="00A1781D" w:rsidRDefault="00EB4DBF" w:rsidP="00CC5C9A">
      <w:pPr>
        <w:pStyle w:val="1"/>
        <w:numPr>
          <w:ilvl w:val="0"/>
          <w:numId w:val="0"/>
        </w:numPr>
        <w:jc w:val="both"/>
        <w:rPr>
          <w:b/>
          <w:sz w:val="18"/>
          <w:szCs w:val="18"/>
        </w:rPr>
      </w:pPr>
      <w:bookmarkStart w:id="658" w:name="_Toc216965296"/>
      <w:r>
        <w:rPr>
          <w:b/>
          <w:sz w:val="18"/>
          <w:szCs w:val="18"/>
        </w:rPr>
        <w:t>19</w:t>
      </w:r>
      <w:r w:rsidR="004D2726" w:rsidRPr="00A1781D">
        <w:rPr>
          <w:b/>
          <w:sz w:val="18"/>
          <w:szCs w:val="18"/>
        </w:rPr>
        <w:t>.</w:t>
      </w:r>
      <w:r w:rsidR="008B6087" w:rsidRPr="00A1781D">
        <w:rPr>
          <w:b/>
          <w:sz w:val="18"/>
          <w:szCs w:val="18"/>
        </w:rPr>
        <w:t xml:space="preserve"> Сведения об объектах незавершенного строительства, вложениях в объекты недвижимого имущества </w:t>
      </w:r>
      <w:r w:rsidR="006D6E6B" w:rsidRPr="00A1781D">
        <w:rPr>
          <w:b/>
          <w:sz w:val="18"/>
          <w:szCs w:val="18"/>
        </w:rPr>
        <w:t>(ф. 0503190)</w:t>
      </w:r>
      <w:bookmarkEnd w:id="658"/>
    </w:p>
    <w:p w:rsidR="008B6087" w:rsidRPr="00A1781D" w:rsidRDefault="008B6087" w:rsidP="0003422C">
      <w:pPr>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1788"/>
        <w:gridCol w:w="593"/>
        <w:gridCol w:w="2303"/>
        <w:gridCol w:w="1276"/>
        <w:gridCol w:w="991"/>
        <w:gridCol w:w="2268"/>
        <w:gridCol w:w="845"/>
      </w:tblGrid>
      <w:tr w:rsidR="00262D80" w:rsidRPr="00A1781D" w:rsidTr="008954EA">
        <w:trPr>
          <w:trHeight w:val="658"/>
          <w:tblHeader/>
        </w:trPr>
        <w:tc>
          <w:tcPr>
            <w:tcW w:w="198" w:type="pct"/>
          </w:tcPr>
          <w:p w:rsidR="00262D80" w:rsidRPr="00A1781D" w:rsidRDefault="00262D80" w:rsidP="00683869">
            <w:pPr>
              <w:spacing w:line="360" w:lineRule="auto"/>
              <w:jc w:val="center"/>
              <w:rPr>
                <w:sz w:val="18"/>
                <w:szCs w:val="18"/>
              </w:rPr>
            </w:pPr>
            <w:r w:rsidRPr="00A1781D">
              <w:rPr>
                <w:sz w:val="18"/>
                <w:szCs w:val="18"/>
              </w:rPr>
              <w:lastRenderedPageBreak/>
              <w:t>№ п/п</w:t>
            </w:r>
          </w:p>
        </w:tc>
        <w:tc>
          <w:tcPr>
            <w:tcW w:w="853" w:type="pct"/>
          </w:tcPr>
          <w:p w:rsidR="00262D80" w:rsidRPr="00A1781D" w:rsidRDefault="00262D80" w:rsidP="00683869">
            <w:pPr>
              <w:rPr>
                <w:sz w:val="18"/>
                <w:szCs w:val="18"/>
              </w:rPr>
            </w:pPr>
            <w:r w:rsidRPr="00A1781D">
              <w:rPr>
                <w:sz w:val="18"/>
                <w:szCs w:val="18"/>
              </w:rPr>
              <w:t>Строка</w:t>
            </w:r>
          </w:p>
        </w:tc>
        <w:tc>
          <w:tcPr>
            <w:tcW w:w="283" w:type="pct"/>
          </w:tcPr>
          <w:p w:rsidR="00262D80" w:rsidRPr="00A1781D" w:rsidRDefault="00262D80" w:rsidP="00683869">
            <w:pPr>
              <w:jc w:val="center"/>
              <w:rPr>
                <w:sz w:val="18"/>
                <w:szCs w:val="18"/>
              </w:rPr>
            </w:pPr>
            <w:r w:rsidRPr="00A1781D">
              <w:rPr>
                <w:sz w:val="18"/>
                <w:szCs w:val="18"/>
              </w:rPr>
              <w:t>Графа</w:t>
            </w:r>
          </w:p>
        </w:tc>
        <w:tc>
          <w:tcPr>
            <w:tcW w:w="1099" w:type="pct"/>
          </w:tcPr>
          <w:p w:rsidR="00262D80" w:rsidRPr="00A1781D" w:rsidRDefault="00262D80" w:rsidP="00683869">
            <w:pPr>
              <w:jc w:val="center"/>
              <w:rPr>
                <w:sz w:val="18"/>
                <w:szCs w:val="18"/>
              </w:rPr>
            </w:pPr>
            <w:r w:rsidRPr="00A1781D">
              <w:rPr>
                <w:sz w:val="18"/>
                <w:szCs w:val="18"/>
              </w:rPr>
              <w:t>Соотношение</w:t>
            </w:r>
          </w:p>
        </w:tc>
        <w:tc>
          <w:tcPr>
            <w:tcW w:w="609" w:type="pct"/>
          </w:tcPr>
          <w:p w:rsidR="00262D80" w:rsidRPr="00A1781D" w:rsidRDefault="00262D80" w:rsidP="00683869">
            <w:pPr>
              <w:jc w:val="center"/>
              <w:rPr>
                <w:sz w:val="18"/>
                <w:szCs w:val="18"/>
              </w:rPr>
            </w:pPr>
            <w:r w:rsidRPr="00A1781D">
              <w:rPr>
                <w:sz w:val="18"/>
                <w:szCs w:val="18"/>
              </w:rPr>
              <w:t>Строка</w:t>
            </w:r>
          </w:p>
        </w:tc>
        <w:tc>
          <w:tcPr>
            <w:tcW w:w="473" w:type="pct"/>
          </w:tcPr>
          <w:p w:rsidR="00262D80" w:rsidRPr="00A1781D" w:rsidRDefault="00262D80" w:rsidP="00683869">
            <w:pPr>
              <w:jc w:val="center"/>
              <w:rPr>
                <w:sz w:val="18"/>
                <w:szCs w:val="18"/>
              </w:rPr>
            </w:pPr>
            <w:r w:rsidRPr="00A1781D">
              <w:rPr>
                <w:sz w:val="18"/>
                <w:szCs w:val="18"/>
              </w:rPr>
              <w:t>Графа</w:t>
            </w:r>
          </w:p>
        </w:tc>
        <w:tc>
          <w:tcPr>
            <w:tcW w:w="1082" w:type="pct"/>
          </w:tcPr>
          <w:p w:rsidR="00262D80" w:rsidRPr="00A1781D" w:rsidRDefault="00262D80" w:rsidP="00683869">
            <w:pPr>
              <w:rPr>
                <w:sz w:val="18"/>
                <w:szCs w:val="18"/>
              </w:rPr>
            </w:pPr>
            <w:r w:rsidRPr="00A1781D">
              <w:rPr>
                <w:sz w:val="18"/>
                <w:szCs w:val="18"/>
              </w:rPr>
              <w:t>Контроль показателя</w:t>
            </w:r>
          </w:p>
          <w:p w:rsidR="00262D80" w:rsidRPr="00A1781D" w:rsidRDefault="00262D80" w:rsidP="00683869">
            <w:pPr>
              <w:jc w:val="center"/>
              <w:rPr>
                <w:sz w:val="18"/>
                <w:szCs w:val="18"/>
              </w:rPr>
            </w:pPr>
          </w:p>
        </w:tc>
        <w:tc>
          <w:tcPr>
            <w:tcW w:w="403" w:type="pct"/>
          </w:tcPr>
          <w:p w:rsidR="00262D80" w:rsidRPr="00A1781D" w:rsidRDefault="00262D80" w:rsidP="00683869">
            <w:pPr>
              <w:rPr>
                <w:sz w:val="18"/>
                <w:szCs w:val="18"/>
              </w:rPr>
            </w:pPr>
            <w:r>
              <w:rPr>
                <w:sz w:val="18"/>
                <w:szCs w:val="18"/>
              </w:rPr>
              <w:t>Уровень ошибки</w:t>
            </w:r>
          </w:p>
        </w:tc>
      </w:tr>
      <w:tr w:rsidR="00D065D7" w:rsidRPr="00A1781D" w:rsidTr="008954EA">
        <w:tc>
          <w:tcPr>
            <w:tcW w:w="198" w:type="pct"/>
          </w:tcPr>
          <w:p w:rsidR="00D065D7" w:rsidRPr="00A1781D" w:rsidRDefault="00D065D7" w:rsidP="00D065D7">
            <w:pPr>
              <w:spacing w:line="360" w:lineRule="auto"/>
              <w:rPr>
                <w:sz w:val="18"/>
                <w:szCs w:val="18"/>
              </w:rPr>
            </w:pPr>
            <w:r w:rsidRPr="00A1781D">
              <w:rPr>
                <w:sz w:val="18"/>
                <w:szCs w:val="18"/>
              </w:rPr>
              <w:t>1</w:t>
            </w:r>
          </w:p>
        </w:tc>
        <w:tc>
          <w:tcPr>
            <w:tcW w:w="853" w:type="pct"/>
          </w:tcPr>
          <w:p w:rsidR="00D065D7" w:rsidRPr="00A1781D" w:rsidRDefault="00D065D7" w:rsidP="00D065D7">
            <w:pPr>
              <w:jc w:val="center"/>
              <w:rPr>
                <w:sz w:val="18"/>
                <w:szCs w:val="18"/>
              </w:rPr>
            </w:pPr>
            <w:r>
              <w:rPr>
                <w:sz w:val="18"/>
                <w:szCs w:val="18"/>
              </w:rPr>
              <w:t>Итого</w:t>
            </w:r>
          </w:p>
        </w:tc>
        <w:tc>
          <w:tcPr>
            <w:tcW w:w="283" w:type="pct"/>
          </w:tcPr>
          <w:p w:rsidR="00D065D7" w:rsidRPr="00A1781D" w:rsidRDefault="00D065D7" w:rsidP="00D065D7">
            <w:pPr>
              <w:jc w:val="center"/>
              <w:rPr>
                <w:sz w:val="18"/>
                <w:szCs w:val="18"/>
              </w:rPr>
            </w:pPr>
            <w:r>
              <w:rPr>
                <w:sz w:val="18"/>
                <w:szCs w:val="18"/>
              </w:rPr>
              <w:t xml:space="preserve">с </w:t>
            </w:r>
            <w:r w:rsidRPr="00A1781D">
              <w:rPr>
                <w:sz w:val="18"/>
                <w:szCs w:val="18"/>
              </w:rPr>
              <w:t>16</w:t>
            </w:r>
            <w:r>
              <w:rPr>
                <w:sz w:val="18"/>
                <w:szCs w:val="18"/>
              </w:rPr>
              <w:t xml:space="preserve"> по </w:t>
            </w:r>
            <w:r w:rsidRPr="00A1781D">
              <w:rPr>
                <w:sz w:val="18"/>
                <w:szCs w:val="18"/>
              </w:rPr>
              <w:t>22</w:t>
            </w:r>
          </w:p>
        </w:tc>
        <w:tc>
          <w:tcPr>
            <w:tcW w:w="1099" w:type="pct"/>
          </w:tcPr>
          <w:p w:rsidR="00D065D7" w:rsidRPr="00A1781D" w:rsidRDefault="00D065D7" w:rsidP="00D065D7">
            <w:pPr>
              <w:rPr>
                <w:sz w:val="18"/>
                <w:szCs w:val="18"/>
              </w:rPr>
            </w:pPr>
            <w:r w:rsidRPr="00A1781D">
              <w:rPr>
                <w:sz w:val="18"/>
                <w:szCs w:val="18"/>
              </w:rPr>
              <w:t>=</w:t>
            </w:r>
          </w:p>
        </w:tc>
        <w:tc>
          <w:tcPr>
            <w:tcW w:w="609" w:type="pct"/>
          </w:tcPr>
          <w:p w:rsidR="00D065D7" w:rsidRPr="00A1781D" w:rsidRDefault="00D065D7" w:rsidP="00D065D7">
            <w:pPr>
              <w:rPr>
                <w:sz w:val="18"/>
                <w:szCs w:val="18"/>
              </w:rPr>
            </w:pPr>
            <w:r w:rsidRPr="00A1781D">
              <w:rPr>
                <w:sz w:val="18"/>
                <w:szCs w:val="18"/>
              </w:rPr>
              <w:t>Сумма показателей</w:t>
            </w:r>
            <w:r>
              <w:rPr>
                <w:sz w:val="18"/>
                <w:szCs w:val="18"/>
              </w:rPr>
              <w:t xml:space="preserve">, </w:t>
            </w:r>
            <w:r w:rsidRPr="00A1781D">
              <w:rPr>
                <w:sz w:val="18"/>
                <w:szCs w:val="18"/>
              </w:rPr>
              <w:t xml:space="preserve">составляющих строку </w:t>
            </w:r>
            <w:r>
              <w:rPr>
                <w:sz w:val="18"/>
                <w:szCs w:val="18"/>
              </w:rPr>
              <w:t>Итого</w:t>
            </w:r>
          </w:p>
        </w:tc>
        <w:tc>
          <w:tcPr>
            <w:tcW w:w="473" w:type="pct"/>
          </w:tcPr>
          <w:p w:rsidR="00D065D7" w:rsidRPr="00A1781D" w:rsidRDefault="00D065D7" w:rsidP="00D065D7">
            <w:pPr>
              <w:rPr>
                <w:sz w:val="18"/>
                <w:szCs w:val="18"/>
              </w:rPr>
            </w:pPr>
            <w:r>
              <w:rPr>
                <w:sz w:val="18"/>
                <w:szCs w:val="18"/>
              </w:rPr>
              <w:t xml:space="preserve">с </w:t>
            </w:r>
            <w:r w:rsidRPr="00A1781D">
              <w:rPr>
                <w:sz w:val="18"/>
                <w:szCs w:val="18"/>
              </w:rPr>
              <w:t>16</w:t>
            </w:r>
            <w:r>
              <w:rPr>
                <w:sz w:val="18"/>
                <w:szCs w:val="18"/>
              </w:rPr>
              <w:t xml:space="preserve"> по </w:t>
            </w:r>
            <w:r w:rsidRPr="00A1781D">
              <w:rPr>
                <w:sz w:val="18"/>
                <w:szCs w:val="18"/>
              </w:rPr>
              <w:t>22</w:t>
            </w:r>
          </w:p>
        </w:tc>
        <w:tc>
          <w:tcPr>
            <w:tcW w:w="1082" w:type="pct"/>
          </w:tcPr>
          <w:p w:rsidR="00D065D7" w:rsidRPr="00A1781D" w:rsidRDefault="00D065D7" w:rsidP="00D065D7">
            <w:pPr>
              <w:rPr>
                <w:sz w:val="18"/>
                <w:szCs w:val="18"/>
              </w:rPr>
            </w:pPr>
            <w:r>
              <w:rPr>
                <w:sz w:val="18"/>
                <w:szCs w:val="18"/>
              </w:rPr>
              <w:t>З</w:t>
            </w:r>
            <w:r w:rsidRPr="00A1781D">
              <w:rPr>
                <w:sz w:val="18"/>
                <w:szCs w:val="18"/>
              </w:rPr>
              <w:t xml:space="preserve">начение по строке </w:t>
            </w:r>
            <w:proofErr w:type="gramStart"/>
            <w:r>
              <w:rPr>
                <w:sz w:val="18"/>
                <w:szCs w:val="18"/>
              </w:rPr>
              <w:t>Итого</w:t>
            </w:r>
            <w:proofErr w:type="gramEnd"/>
            <w:r w:rsidRPr="00A1781D">
              <w:rPr>
                <w:sz w:val="18"/>
                <w:szCs w:val="18"/>
              </w:rPr>
              <w:t xml:space="preserve"> не равно </w:t>
            </w:r>
            <w:r>
              <w:rPr>
                <w:sz w:val="18"/>
                <w:szCs w:val="18"/>
              </w:rPr>
              <w:t xml:space="preserve">сумме </w:t>
            </w:r>
            <w:r w:rsidRPr="00A1781D">
              <w:rPr>
                <w:sz w:val="18"/>
                <w:szCs w:val="18"/>
              </w:rPr>
              <w:t>составляющих</w:t>
            </w:r>
            <w:r>
              <w:rPr>
                <w:sz w:val="18"/>
                <w:szCs w:val="18"/>
              </w:rPr>
              <w:t xml:space="preserve"> показателей</w:t>
            </w:r>
            <w:r w:rsidRPr="00A1781D">
              <w:rPr>
                <w:sz w:val="18"/>
                <w:szCs w:val="18"/>
              </w:rPr>
              <w:t xml:space="preserve"> </w:t>
            </w:r>
            <w:r>
              <w:rPr>
                <w:sz w:val="18"/>
                <w:szCs w:val="18"/>
              </w:rPr>
              <w:t>–</w:t>
            </w:r>
            <w:r w:rsidRPr="00A1781D">
              <w:rPr>
                <w:sz w:val="18"/>
                <w:szCs w:val="18"/>
              </w:rPr>
              <w:t xml:space="preserve"> недопустимо</w:t>
            </w:r>
          </w:p>
        </w:tc>
        <w:tc>
          <w:tcPr>
            <w:tcW w:w="403" w:type="pct"/>
          </w:tcPr>
          <w:p w:rsidR="00D065D7" w:rsidRPr="00A1781D" w:rsidDel="0034666B" w:rsidRDefault="00D065D7" w:rsidP="00D065D7">
            <w:pPr>
              <w:rPr>
                <w:sz w:val="18"/>
                <w:szCs w:val="18"/>
              </w:rPr>
            </w:pPr>
            <w:r>
              <w:rPr>
                <w:sz w:val="18"/>
                <w:szCs w:val="18"/>
              </w:rPr>
              <w:t>Б</w:t>
            </w:r>
          </w:p>
        </w:tc>
      </w:tr>
      <w:tr w:rsidR="005B1074" w:rsidRPr="00A1781D" w:rsidTr="008954EA">
        <w:tc>
          <w:tcPr>
            <w:tcW w:w="198" w:type="pct"/>
          </w:tcPr>
          <w:p w:rsidR="005B1074" w:rsidRPr="00A1781D" w:rsidRDefault="005B1074" w:rsidP="005B1074">
            <w:pPr>
              <w:spacing w:line="360" w:lineRule="auto"/>
              <w:rPr>
                <w:sz w:val="18"/>
                <w:szCs w:val="18"/>
              </w:rPr>
            </w:pPr>
            <w:r>
              <w:rPr>
                <w:sz w:val="18"/>
                <w:szCs w:val="18"/>
              </w:rPr>
              <w:t>2</w:t>
            </w:r>
          </w:p>
        </w:tc>
        <w:tc>
          <w:tcPr>
            <w:tcW w:w="853" w:type="pct"/>
          </w:tcPr>
          <w:p w:rsidR="005B1074" w:rsidRDefault="005B1074" w:rsidP="005B1074">
            <w:pPr>
              <w:jc w:val="center"/>
              <w:rPr>
                <w:sz w:val="18"/>
                <w:szCs w:val="18"/>
              </w:rPr>
            </w:pPr>
            <w:r>
              <w:rPr>
                <w:sz w:val="18"/>
                <w:szCs w:val="18"/>
              </w:rPr>
              <w:t>*</w:t>
            </w:r>
          </w:p>
        </w:tc>
        <w:tc>
          <w:tcPr>
            <w:tcW w:w="283" w:type="pct"/>
          </w:tcPr>
          <w:p w:rsidR="005B1074" w:rsidRDefault="005B1074" w:rsidP="005B1074">
            <w:pPr>
              <w:jc w:val="center"/>
              <w:rPr>
                <w:sz w:val="18"/>
                <w:szCs w:val="18"/>
              </w:rPr>
            </w:pPr>
            <w:r>
              <w:rPr>
                <w:sz w:val="18"/>
                <w:szCs w:val="18"/>
              </w:rPr>
              <w:t xml:space="preserve">с </w:t>
            </w:r>
            <w:r w:rsidRPr="00A1781D">
              <w:rPr>
                <w:sz w:val="18"/>
                <w:szCs w:val="18"/>
              </w:rPr>
              <w:t>16</w:t>
            </w:r>
            <w:r>
              <w:rPr>
                <w:sz w:val="18"/>
                <w:szCs w:val="18"/>
              </w:rPr>
              <w:t xml:space="preserve"> по </w:t>
            </w:r>
            <w:r w:rsidRPr="00A1781D">
              <w:rPr>
                <w:sz w:val="18"/>
                <w:szCs w:val="18"/>
              </w:rPr>
              <w:t>22</w:t>
            </w:r>
          </w:p>
        </w:tc>
        <w:tc>
          <w:tcPr>
            <w:tcW w:w="1099" w:type="pct"/>
          </w:tcPr>
          <w:p w:rsidR="005B1074" w:rsidRPr="005B1074" w:rsidRDefault="005B1074" w:rsidP="005B1074">
            <w:pPr>
              <w:rPr>
                <w:sz w:val="18"/>
                <w:szCs w:val="18"/>
              </w:rPr>
            </w:pPr>
            <w:r>
              <w:rPr>
                <w:sz w:val="18"/>
                <w:szCs w:val="18"/>
                <w:lang w:val="en-US"/>
              </w:rPr>
              <w:t>&gt;=0</w:t>
            </w:r>
          </w:p>
        </w:tc>
        <w:tc>
          <w:tcPr>
            <w:tcW w:w="609" w:type="pct"/>
          </w:tcPr>
          <w:p w:rsidR="005B1074" w:rsidRPr="00A1781D" w:rsidRDefault="005B1074" w:rsidP="005B1074">
            <w:pPr>
              <w:rPr>
                <w:sz w:val="18"/>
                <w:szCs w:val="18"/>
              </w:rPr>
            </w:pPr>
          </w:p>
        </w:tc>
        <w:tc>
          <w:tcPr>
            <w:tcW w:w="473" w:type="pct"/>
          </w:tcPr>
          <w:p w:rsidR="005B1074" w:rsidRDefault="005B1074" w:rsidP="005B1074">
            <w:pPr>
              <w:rPr>
                <w:sz w:val="18"/>
                <w:szCs w:val="18"/>
              </w:rPr>
            </w:pPr>
          </w:p>
        </w:tc>
        <w:tc>
          <w:tcPr>
            <w:tcW w:w="1082" w:type="pct"/>
          </w:tcPr>
          <w:p w:rsidR="005B1074" w:rsidRPr="005B1074" w:rsidRDefault="005B1074" w:rsidP="005B1074">
            <w:pPr>
              <w:rPr>
                <w:sz w:val="18"/>
                <w:szCs w:val="18"/>
              </w:rPr>
            </w:pPr>
            <w:r>
              <w:rPr>
                <w:sz w:val="18"/>
                <w:szCs w:val="18"/>
              </w:rPr>
              <w:t>Отрицательные показатели в графах 16 – 22 недопустимы</w:t>
            </w:r>
          </w:p>
        </w:tc>
        <w:tc>
          <w:tcPr>
            <w:tcW w:w="403" w:type="pct"/>
          </w:tcPr>
          <w:p w:rsidR="005B1074" w:rsidRDefault="005B1074" w:rsidP="005B1074">
            <w:pPr>
              <w:rPr>
                <w:sz w:val="18"/>
                <w:szCs w:val="18"/>
              </w:rPr>
            </w:pPr>
            <w:r>
              <w:rPr>
                <w:sz w:val="18"/>
                <w:szCs w:val="18"/>
              </w:rPr>
              <w:t>Б</w:t>
            </w:r>
          </w:p>
        </w:tc>
      </w:tr>
      <w:tr w:rsidR="005B1074" w:rsidRPr="00A1781D" w:rsidTr="008954EA">
        <w:tc>
          <w:tcPr>
            <w:tcW w:w="198" w:type="pct"/>
          </w:tcPr>
          <w:p w:rsidR="005B1074" w:rsidRPr="00A1781D" w:rsidRDefault="005B1074" w:rsidP="005B1074">
            <w:pPr>
              <w:spacing w:line="360" w:lineRule="auto"/>
              <w:rPr>
                <w:sz w:val="18"/>
                <w:szCs w:val="18"/>
              </w:rPr>
            </w:pPr>
            <w:r w:rsidRPr="00A1781D">
              <w:rPr>
                <w:sz w:val="18"/>
                <w:szCs w:val="18"/>
              </w:rPr>
              <w:t>11</w:t>
            </w:r>
          </w:p>
        </w:tc>
        <w:tc>
          <w:tcPr>
            <w:tcW w:w="853" w:type="pct"/>
          </w:tcPr>
          <w:p w:rsidR="005B1074" w:rsidRPr="00A1781D" w:rsidRDefault="005B1074" w:rsidP="005B1074">
            <w:pPr>
              <w:jc w:val="center"/>
              <w:rPr>
                <w:sz w:val="18"/>
                <w:szCs w:val="18"/>
              </w:rPr>
            </w:pPr>
            <w:r>
              <w:rPr>
                <w:sz w:val="18"/>
                <w:szCs w:val="18"/>
              </w:rPr>
              <w:t>*, кроме Итого</w:t>
            </w:r>
          </w:p>
        </w:tc>
        <w:tc>
          <w:tcPr>
            <w:tcW w:w="283" w:type="pct"/>
          </w:tcPr>
          <w:p w:rsidR="005B1074" w:rsidRPr="00A1781D" w:rsidRDefault="005B1074" w:rsidP="005B1074">
            <w:pPr>
              <w:jc w:val="center"/>
              <w:rPr>
                <w:sz w:val="18"/>
                <w:szCs w:val="18"/>
              </w:rPr>
            </w:pPr>
            <w:r>
              <w:rPr>
                <w:sz w:val="18"/>
                <w:szCs w:val="18"/>
              </w:rPr>
              <w:t>7</w:t>
            </w:r>
          </w:p>
        </w:tc>
        <w:tc>
          <w:tcPr>
            <w:tcW w:w="1099" w:type="pct"/>
          </w:tcPr>
          <w:p w:rsidR="005B1074" w:rsidRPr="00A1781D" w:rsidRDefault="005B1074" w:rsidP="005B1074">
            <w:pPr>
              <w:rPr>
                <w:sz w:val="18"/>
                <w:szCs w:val="18"/>
              </w:rPr>
            </w:pPr>
            <w:r w:rsidRPr="00A1781D">
              <w:rPr>
                <w:sz w:val="18"/>
                <w:szCs w:val="18"/>
              </w:rPr>
              <w:t>=</w:t>
            </w:r>
            <w:r w:rsidRPr="00D065D7">
              <w:rPr>
                <w:sz w:val="18"/>
                <w:szCs w:val="18"/>
              </w:rPr>
              <w:t>01, 04, 06, 09, 11, 12, 13, 14, 15, 16, 21, 22, 23, 24, 25, 26, 27, 28, 29, 30, 31, 32, 33, 34, 35, 36, 37, 38, 39, 41, 42,</w:t>
            </w:r>
            <w:r>
              <w:rPr>
                <w:sz w:val="18"/>
                <w:szCs w:val="18"/>
              </w:rPr>
              <w:t xml:space="preserve"> 43,</w:t>
            </w:r>
            <w:r w:rsidRPr="00D065D7">
              <w:rPr>
                <w:sz w:val="18"/>
                <w:szCs w:val="18"/>
              </w:rPr>
              <w:t xml:space="preserve"> либо пусто</w:t>
            </w:r>
          </w:p>
        </w:tc>
        <w:tc>
          <w:tcPr>
            <w:tcW w:w="609" w:type="pct"/>
          </w:tcPr>
          <w:p w:rsidR="005B1074" w:rsidRPr="000332CB" w:rsidRDefault="005B1074" w:rsidP="005B1074">
            <w:pPr>
              <w:rPr>
                <w:sz w:val="18"/>
                <w:szCs w:val="18"/>
              </w:rPr>
            </w:pPr>
          </w:p>
        </w:tc>
        <w:tc>
          <w:tcPr>
            <w:tcW w:w="473" w:type="pct"/>
          </w:tcPr>
          <w:p w:rsidR="005B1074" w:rsidRPr="00A1781D" w:rsidRDefault="005B1074" w:rsidP="005B1074">
            <w:pPr>
              <w:rPr>
                <w:sz w:val="18"/>
                <w:szCs w:val="18"/>
              </w:rPr>
            </w:pPr>
          </w:p>
        </w:tc>
        <w:tc>
          <w:tcPr>
            <w:tcW w:w="1082" w:type="pct"/>
          </w:tcPr>
          <w:p w:rsidR="005B1074" w:rsidRPr="00A1781D" w:rsidRDefault="005B1074" w:rsidP="005B1074">
            <w:pPr>
              <w:rPr>
                <w:sz w:val="18"/>
                <w:szCs w:val="18"/>
              </w:rPr>
            </w:pPr>
            <w:r w:rsidRPr="00A1781D">
              <w:rPr>
                <w:sz w:val="18"/>
                <w:szCs w:val="18"/>
              </w:rPr>
              <w:t>В граф</w:t>
            </w:r>
            <w:r>
              <w:rPr>
                <w:sz w:val="18"/>
                <w:szCs w:val="18"/>
              </w:rPr>
              <w:t>е</w:t>
            </w:r>
            <w:r w:rsidRPr="00A1781D">
              <w:rPr>
                <w:sz w:val="18"/>
                <w:szCs w:val="18"/>
              </w:rPr>
              <w:t xml:space="preserve"> </w:t>
            </w:r>
            <w:r>
              <w:rPr>
                <w:sz w:val="18"/>
                <w:szCs w:val="18"/>
              </w:rPr>
              <w:t>7</w:t>
            </w:r>
            <w:r w:rsidRPr="00A1781D">
              <w:rPr>
                <w:sz w:val="18"/>
                <w:szCs w:val="18"/>
              </w:rPr>
              <w:t xml:space="preserve"> указаны значения, отличные от 01, 04, </w:t>
            </w:r>
            <w:r>
              <w:rPr>
                <w:sz w:val="18"/>
                <w:szCs w:val="18"/>
              </w:rPr>
              <w:t xml:space="preserve">06, 09, </w:t>
            </w:r>
            <w:r w:rsidRPr="00A1781D">
              <w:rPr>
                <w:sz w:val="18"/>
                <w:szCs w:val="18"/>
              </w:rPr>
              <w:t>11</w:t>
            </w:r>
            <w:r>
              <w:rPr>
                <w:sz w:val="18"/>
                <w:szCs w:val="18"/>
              </w:rPr>
              <w:t>, 12, 13, 14, 15, 16</w:t>
            </w:r>
            <w:r w:rsidRPr="00A1781D">
              <w:rPr>
                <w:sz w:val="18"/>
                <w:szCs w:val="18"/>
              </w:rPr>
              <w:t>, 21</w:t>
            </w:r>
            <w:r>
              <w:rPr>
                <w:sz w:val="18"/>
                <w:szCs w:val="18"/>
              </w:rPr>
              <w:t>, 22, 23, 24, 25, 26, 27, 28, 29, 30, 31, 32, 33, 34, 35, 36, 37, 38, 39, 41, 42, 43, либо пусто</w:t>
            </w:r>
            <w:r w:rsidRPr="00A1781D">
              <w:rPr>
                <w:sz w:val="18"/>
                <w:szCs w:val="18"/>
              </w:rPr>
              <w:t xml:space="preserve"> </w:t>
            </w:r>
            <w:r>
              <w:rPr>
                <w:sz w:val="18"/>
                <w:szCs w:val="18"/>
              </w:rPr>
              <w:t xml:space="preserve">– </w:t>
            </w:r>
            <w:r w:rsidRPr="00A1781D">
              <w:rPr>
                <w:sz w:val="18"/>
                <w:szCs w:val="18"/>
              </w:rPr>
              <w:t>недопустимо</w:t>
            </w:r>
          </w:p>
        </w:tc>
        <w:tc>
          <w:tcPr>
            <w:tcW w:w="403" w:type="pct"/>
          </w:tcPr>
          <w:p w:rsidR="005B1074" w:rsidRPr="00A1781D" w:rsidRDefault="005B1074" w:rsidP="005B1074">
            <w:pPr>
              <w:rPr>
                <w:sz w:val="18"/>
                <w:szCs w:val="18"/>
              </w:rPr>
            </w:pPr>
            <w:r>
              <w:rPr>
                <w:sz w:val="18"/>
                <w:szCs w:val="18"/>
              </w:rPr>
              <w:t>Б</w:t>
            </w:r>
          </w:p>
        </w:tc>
      </w:tr>
      <w:tr w:rsidR="005B1074" w:rsidRPr="00A1781D" w:rsidTr="008954EA">
        <w:tc>
          <w:tcPr>
            <w:tcW w:w="198"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spacing w:line="360" w:lineRule="auto"/>
              <w:rPr>
                <w:sz w:val="18"/>
                <w:szCs w:val="18"/>
              </w:rPr>
            </w:pPr>
            <w:r w:rsidRPr="00A1781D">
              <w:rPr>
                <w:sz w:val="18"/>
                <w:szCs w:val="18"/>
              </w:rPr>
              <w:t>11</w:t>
            </w:r>
            <w:r>
              <w:rPr>
                <w:sz w:val="18"/>
                <w:szCs w:val="18"/>
              </w:rPr>
              <w:t>.1</w:t>
            </w:r>
          </w:p>
        </w:tc>
        <w:tc>
          <w:tcPr>
            <w:tcW w:w="85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jc w:val="center"/>
              <w:rPr>
                <w:sz w:val="18"/>
                <w:szCs w:val="18"/>
              </w:rPr>
            </w:pPr>
            <w:r>
              <w:rPr>
                <w:sz w:val="18"/>
                <w:szCs w:val="18"/>
              </w:rPr>
              <w:t>*, кроме Итого</w:t>
            </w:r>
          </w:p>
        </w:tc>
        <w:tc>
          <w:tcPr>
            <w:tcW w:w="28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jc w:val="center"/>
              <w:rPr>
                <w:sz w:val="18"/>
                <w:szCs w:val="18"/>
              </w:rPr>
            </w:pPr>
            <w:r>
              <w:rPr>
                <w:sz w:val="18"/>
                <w:szCs w:val="18"/>
              </w:rPr>
              <w:t>9</w:t>
            </w:r>
          </w:p>
        </w:tc>
        <w:tc>
          <w:tcPr>
            <w:tcW w:w="109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sidRPr="00A1781D">
              <w:rPr>
                <w:sz w:val="18"/>
                <w:szCs w:val="18"/>
              </w:rPr>
              <w:t>=</w:t>
            </w:r>
            <w:r w:rsidRPr="00D065D7">
              <w:rPr>
                <w:sz w:val="18"/>
                <w:szCs w:val="18"/>
              </w:rPr>
              <w:t>1, 2, 3, 4, 5, 6, 7, 8, 9, 10, 11, 12, 13</w:t>
            </w:r>
          </w:p>
        </w:tc>
        <w:tc>
          <w:tcPr>
            <w:tcW w:w="60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47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1082"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sidRPr="00A1781D">
              <w:rPr>
                <w:sz w:val="18"/>
                <w:szCs w:val="18"/>
              </w:rPr>
              <w:t>В граф</w:t>
            </w:r>
            <w:r>
              <w:rPr>
                <w:sz w:val="18"/>
                <w:szCs w:val="18"/>
              </w:rPr>
              <w:t>е</w:t>
            </w:r>
            <w:r w:rsidRPr="00A1781D">
              <w:rPr>
                <w:sz w:val="18"/>
                <w:szCs w:val="18"/>
              </w:rPr>
              <w:t xml:space="preserve"> </w:t>
            </w:r>
            <w:r>
              <w:rPr>
                <w:sz w:val="18"/>
                <w:szCs w:val="18"/>
              </w:rPr>
              <w:t>9</w:t>
            </w:r>
            <w:r w:rsidRPr="00A1781D">
              <w:rPr>
                <w:sz w:val="18"/>
                <w:szCs w:val="18"/>
              </w:rPr>
              <w:t xml:space="preserve"> указаны значения, отличные от 1 до </w:t>
            </w:r>
            <w:r>
              <w:rPr>
                <w:sz w:val="18"/>
                <w:szCs w:val="18"/>
              </w:rPr>
              <w:t>13</w:t>
            </w:r>
            <w:ins w:id="659" w:author="Зайцев Павел Борисович" w:date="2025-12-26T14:51:00Z">
              <w:r w:rsidR="00183087" w:rsidRPr="00183087">
                <w:rPr>
                  <w:sz w:val="18"/>
                  <w:szCs w:val="18"/>
                </w:rPr>
                <w:t>,</w:t>
              </w:r>
              <w:r w:rsidR="00183087" w:rsidRPr="00A1781D">
                <w:rPr>
                  <w:sz w:val="18"/>
                  <w:szCs w:val="18"/>
                </w:rPr>
                <w:t xml:space="preserve"> </w:t>
              </w:r>
              <w:r w:rsidR="00183087">
                <w:rPr>
                  <w:sz w:val="18"/>
                  <w:szCs w:val="18"/>
                </w:rPr>
                <w:t>или не заполнена</w:t>
              </w:r>
            </w:ins>
            <w:r w:rsidRPr="00A1781D">
              <w:rPr>
                <w:sz w:val="18"/>
                <w:szCs w:val="18"/>
              </w:rPr>
              <w:t xml:space="preserve"> </w:t>
            </w:r>
            <w:r>
              <w:rPr>
                <w:sz w:val="18"/>
                <w:szCs w:val="18"/>
              </w:rPr>
              <w:t xml:space="preserve">– </w:t>
            </w:r>
            <w:r w:rsidRPr="00A1781D">
              <w:rPr>
                <w:sz w:val="18"/>
                <w:szCs w:val="18"/>
              </w:rPr>
              <w:t>недопустимо</w:t>
            </w:r>
          </w:p>
        </w:tc>
        <w:tc>
          <w:tcPr>
            <w:tcW w:w="40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Б</w:t>
            </w:r>
          </w:p>
        </w:tc>
      </w:tr>
      <w:tr w:rsidR="005B1074" w:rsidRPr="00A1781D" w:rsidTr="008954EA">
        <w:tc>
          <w:tcPr>
            <w:tcW w:w="198"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spacing w:line="360" w:lineRule="auto"/>
              <w:rPr>
                <w:sz w:val="18"/>
                <w:szCs w:val="18"/>
              </w:rPr>
            </w:pPr>
            <w:r w:rsidRPr="00A1781D">
              <w:rPr>
                <w:sz w:val="18"/>
                <w:szCs w:val="18"/>
              </w:rPr>
              <w:t>11</w:t>
            </w:r>
            <w:r>
              <w:rPr>
                <w:sz w:val="18"/>
                <w:szCs w:val="18"/>
              </w:rPr>
              <w:t>.2</w:t>
            </w:r>
          </w:p>
        </w:tc>
        <w:tc>
          <w:tcPr>
            <w:tcW w:w="853" w:type="pct"/>
            <w:tcBorders>
              <w:top w:val="single" w:sz="4" w:space="0" w:color="auto"/>
              <w:left w:val="single" w:sz="4" w:space="0" w:color="auto"/>
              <w:bottom w:val="single" w:sz="4" w:space="0" w:color="auto"/>
              <w:right w:val="single" w:sz="4" w:space="0" w:color="auto"/>
            </w:tcBorders>
          </w:tcPr>
          <w:p w:rsidR="005B1074" w:rsidRDefault="005B1074" w:rsidP="005B1074">
            <w:pPr>
              <w:jc w:val="center"/>
              <w:rPr>
                <w:sz w:val="18"/>
                <w:szCs w:val="18"/>
              </w:rPr>
            </w:pPr>
            <w:r>
              <w:rPr>
                <w:sz w:val="18"/>
                <w:szCs w:val="18"/>
              </w:rPr>
              <w:t>*, кроме Итого</w:t>
            </w:r>
          </w:p>
        </w:tc>
        <w:tc>
          <w:tcPr>
            <w:tcW w:w="283" w:type="pct"/>
            <w:tcBorders>
              <w:top w:val="single" w:sz="4" w:space="0" w:color="auto"/>
              <w:left w:val="single" w:sz="4" w:space="0" w:color="auto"/>
              <w:bottom w:val="single" w:sz="4" w:space="0" w:color="auto"/>
              <w:right w:val="single" w:sz="4" w:space="0" w:color="auto"/>
            </w:tcBorders>
          </w:tcPr>
          <w:p w:rsidR="005B1074" w:rsidRDefault="005B1074" w:rsidP="005B1074">
            <w:pPr>
              <w:jc w:val="center"/>
              <w:rPr>
                <w:sz w:val="18"/>
                <w:szCs w:val="18"/>
              </w:rPr>
            </w:pPr>
            <w:r w:rsidRPr="00A1781D">
              <w:rPr>
                <w:sz w:val="18"/>
                <w:szCs w:val="18"/>
              </w:rPr>
              <w:t>8</w:t>
            </w:r>
          </w:p>
        </w:tc>
        <w:tc>
          <w:tcPr>
            <w:tcW w:w="109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sidRPr="00A1781D">
              <w:rPr>
                <w:sz w:val="18"/>
                <w:szCs w:val="18"/>
              </w:rPr>
              <w:t>=</w:t>
            </w:r>
            <w:r w:rsidRPr="00D065D7">
              <w:rPr>
                <w:sz w:val="18"/>
                <w:szCs w:val="18"/>
              </w:rPr>
              <w:t>01, 04, 06, 09, 11, 12, 13, 14, 15, 16, 21, 22, 23, 24, 25, 26, 27, 28, 29, 30, 31, 32, 33, 34, 35, 36, 37, 38, 39, 41, 42, 43</w:t>
            </w:r>
          </w:p>
        </w:tc>
        <w:tc>
          <w:tcPr>
            <w:tcW w:w="609" w:type="pct"/>
            <w:tcBorders>
              <w:top w:val="single" w:sz="4" w:space="0" w:color="auto"/>
              <w:left w:val="single" w:sz="4" w:space="0" w:color="auto"/>
              <w:bottom w:val="single" w:sz="4" w:space="0" w:color="auto"/>
              <w:right w:val="single" w:sz="4" w:space="0" w:color="auto"/>
            </w:tcBorders>
          </w:tcPr>
          <w:p w:rsidR="005B1074" w:rsidRDefault="005B1074" w:rsidP="005B1074">
            <w:pPr>
              <w:rPr>
                <w:sz w:val="18"/>
                <w:szCs w:val="18"/>
              </w:rPr>
            </w:pPr>
          </w:p>
        </w:tc>
        <w:tc>
          <w:tcPr>
            <w:tcW w:w="47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1082"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sidRPr="00A1781D">
              <w:rPr>
                <w:sz w:val="18"/>
                <w:szCs w:val="18"/>
              </w:rPr>
              <w:t>В граф</w:t>
            </w:r>
            <w:r>
              <w:rPr>
                <w:sz w:val="18"/>
                <w:szCs w:val="18"/>
              </w:rPr>
              <w:t>е</w:t>
            </w:r>
            <w:r w:rsidRPr="00A1781D">
              <w:rPr>
                <w:sz w:val="18"/>
                <w:szCs w:val="18"/>
              </w:rPr>
              <w:t xml:space="preserve"> 8 указаны значения, отличные от 01, 04, </w:t>
            </w:r>
            <w:r>
              <w:rPr>
                <w:sz w:val="18"/>
                <w:szCs w:val="18"/>
              </w:rPr>
              <w:t xml:space="preserve">06, 09, </w:t>
            </w:r>
            <w:r w:rsidRPr="00A1781D">
              <w:rPr>
                <w:sz w:val="18"/>
                <w:szCs w:val="18"/>
              </w:rPr>
              <w:t>11</w:t>
            </w:r>
            <w:r>
              <w:rPr>
                <w:sz w:val="18"/>
                <w:szCs w:val="18"/>
              </w:rPr>
              <w:t>, 12, 13, 14, 15, 16</w:t>
            </w:r>
            <w:r w:rsidRPr="00A1781D">
              <w:rPr>
                <w:sz w:val="18"/>
                <w:szCs w:val="18"/>
              </w:rPr>
              <w:t>, 21</w:t>
            </w:r>
            <w:r>
              <w:rPr>
                <w:sz w:val="18"/>
                <w:szCs w:val="18"/>
              </w:rPr>
              <w:t>, 22, 23, 24, 25, 26, 27, 28, 29, 30, 31, 32, 33, 34, 35, 36, 37, 38, 39, 41, 42, 43</w:t>
            </w:r>
            <w:ins w:id="660" w:author="Зайцев Павел Борисович" w:date="2025-12-17T13:20:00Z">
              <w:r w:rsidR="003A6896">
                <w:rPr>
                  <w:sz w:val="18"/>
                  <w:szCs w:val="18"/>
                </w:rPr>
                <w:t>, или не заполнена</w:t>
              </w:r>
            </w:ins>
            <w:r w:rsidRPr="00A1781D">
              <w:rPr>
                <w:sz w:val="18"/>
                <w:szCs w:val="18"/>
              </w:rPr>
              <w:t xml:space="preserve"> </w:t>
            </w:r>
            <w:r>
              <w:rPr>
                <w:sz w:val="18"/>
                <w:szCs w:val="18"/>
              </w:rPr>
              <w:t xml:space="preserve">– </w:t>
            </w:r>
            <w:r w:rsidRPr="00A1781D">
              <w:rPr>
                <w:sz w:val="18"/>
                <w:szCs w:val="18"/>
              </w:rPr>
              <w:t>недопустимо</w:t>
            </w:r>
          </w:p>
        </w:tc>
        <w:tc>
          <w:tcPr>
            <w:tcW w:w="403" w:type="pct"/>
            <w:tcBorders>
              <w:top w:val="single" w:sz="4" w:space="0" w:color="auto"/>
              <w:left w:val="single" w:sz="4" w:space="0" w:color="auto"/>
              <w:bottom w:val="single" w:sz="4" w:space="0" w:color="auto"/>
              <w:right w:val="single" w:sz="4" w:space="0" w:color="auto"/>
            </w:tcBorders>
          </w:tcPr>
          <w:p w:rsidR="005B1074" w:rsidRDefault="005B1074" w:rsidP="005B1074">
            <w:pPr>
              <w:rPr>
                <w:sz w:val="18"/>
                <w:szCs w:val="18"/>
              </w:rPr>
            </w:pPr>
            <w:r>
              <w:rPr>
                <w:sz w:val="18"/>
                <w:szCs w:val="18"/>
              </w:rPr>
              <w:t>Б</w:t>
            </w:r>
          </w:p>
        </w:tc>
      </w:tr>
      <w:tr w:rsidR="005B1074" w:rsidRPr="00A1781D" w:rsidTr="008954EA">
        <w:tc>
          <w:tcPr>
            <w:tcW w:w="198" w:type="pct"/>
          </w:tcPr>
          <w:p w:rsidR="005B1074" w:rsidRPr="00A1781D" w:rsidRDefault="005B1074" w:rsidP="005B1074">
            <w:pPr>
              <w:spacing w:line="360" w:lineRule="auto"/>
              <w:rPr>
                <w:sz w:val="18"/>
                <w:szCs w:val="18"/>
              </w:rPr>
            </w:pPr>
            <w:r w:rsidRPr="00A1781D">
              <w:rPr>
                <w:sz w:val="18"/>
                <w:szCs w:val="18"/>
              </w:rPr>
              <w:t>12</w:t>
            </w:r>
          </w:p>
        </w:tc>
        <w:tc>
          <w:tcPr>
            <w:tcW w:w="853" w:type="pct"/>
          </w:tcPr>
          <w:p w:rsidR="005B1074" w:rsidRPr="00A1781D" w:rsidRDefault="005B1074" w:rsidP="005B1074">
            <w:pPr>
              <w:jc w:val="center"/>
              <w:rPr>
                <w:sz w:val="18"/>
                <w:szCs w:val="18"/>
              </w:rPr>
            </w:pPr>
            <w:r>
              <w:rPr>
                <w:sz w:val="18"/>
                <w:szCs w:val="18"/>
              </w:rPr>
              <w:t xml:space="preserve">*, кроме </w:t>
            </w:r>
            <w:proofErr w:type="gramStart"/>
            <w:r>
              <w:rPr>
                <w:sz w:val="18"/>
                <w:szCs w:val="18"/>
              </w:rPr>
              <w:t>Итого</w:t>
            </w:r>
            <w:proofErr w:type="gramEnd"/>
            <w:r>
              <w:rPr>
                <w:sz w:val="18"/>
                <w:szCs w:val="18"/>
              </w:rPr>
              <w:t>, в</w:t>
            </w:r>
            <w:r w:rsidRPr="00210293">
              <w:rPr>
                <w:sz w:val="18"/>
                <w:szCs w:val="18"/>
              </w:rPr>
              <w:t xml:space="preserve"> случае, если графа 8 </w:t>
            </w:r>
            <w:r w:rsidRPr="00C356E2">
              <w:rPr>
                <w:sz w:val="18"/>
                <w:szCs w:val="18"/>
              </w:rPr>
              <w:t xml:space="preserve">= </w:t>
            </w:r>
            <w:r>
              <w:rPr>
                <w:sz w:val="18"/>
                <w:szCs w:val="18"/>
              </w:rPr>
              <w:t>30, 31, 32, 33, 34, 35, 36, 37, 38, 39, 41, 42, 43</w:t>
            </w:r>
          </w:p>
        </w:tc>
        <w:tc>
          <w:tcPr>
            <w:tcW w:w="283" w:type="pct"/>
          </w:tcPr>
          <w:p w:rsidR="005B1074" w:rsidRPr="00A1781D" w:rsidRDefault="005B1074" w:rsidP="005B1074">
            <w:pPr>
              <w:jc w:val="center"/>
              <w:rPr>
                <w:sz w:val="18"/>
                <w:szCs w:val="18"/>
              </w:rPr>
            </w:pPr>
            <w:r w:rsidRPr="00A1781D">
              <w:rPr>
                <w:sz w:val="18"/>
                <w:szCs w:val="18"/>
              </w:rPr>
              <w:t>11</w:t>
            </w:r>
          </w:p>
        </w:tc>
        <w:tc>
          <w:tcPr>
            <w:tcW w:w="1099" w:type="pct"/>
          </w:tcPr>
          <w:p w:rsidR="005B1074" w:rsidRPr="00A1781D" w:rsidRDefault="005B1074" w:rsidP="005B1074">
            <w:pPr>
              <w:rPr>
                <w:sz w:val="18"/>
                <w:szCs w:val="18"/>
              </w:rPr>
            </w:pPr>
            <w:r w:rsidRPr="00A1781D">
              <w:rPr>
                <w:sz w:val="18"/>
                <w:szCs w:val="18"/>
              </w:rPr>
              <w:t>=</w:t>
            </w:r>
            <w:r w:rsidRPr="00D065D7">
              <w:rPr>
                <w:sz w:val="18"/>
                <w:szCs w:val="18"/>
              </w:rPr>
              <w:t>1, 2, 3 , 4, 5, 6, 7, 8</w:t>
            </w:r>
          </w:p>
        </w:tc>
        <w:tc>
          <w:tcPr>
            <w:tcW w:w="609" w:type="pct"/>
          </w:tcPr>
          <w:p w:rsidR="005B1074" w:rsidRPr="00A1781D" w:rsidRDefault="005B1074" w:rsidP="005B1074">
            <w:pPr>
              <w:rPr>
                <w:sz w:val="18"/>
                <w:szCs w:val="18"/>
              </w:rPr>
            </w:pPr>
          </w:p>
        </w:tc>
        <w:tc>
          <w:tcPr>
            <w:tcW w:w="473" w:type="pct"/>
          </w:tcPr>
          <w:p w:rsidR="005B1074" w:rsidRPr="00A1781D" w:rsidRDefault="005B1074" w:rsidP="005B1074">
            <w:pPr>
              <w:rPr>
                <w:sz w:val="18"/>
                <w:szCs w:val="18"/>
              </w:rPr>
            </w:pPr>
          </w:p>
        </w:tc>
        <w:tc>
          <w:tcPr>
            <w:tcW w:w="1082" w:type="pct"/>
          </w:tcPr>
          <w:p w:rsidR="005B1074" w:rsidRPr="00A1781D" w:rsidRDefault="005B1074" w:rsidP="005B1074">
            <w:pPr>
              <w:rPr>
                <w:sz w:val="18"/>
                <w:szCs w:val="18"/>
              </w:rPr>
            </w:pPr>
            <w:r w:rsidRPr="00A1781D">
              <w:rPr>
                <w:sz w:val="18"/>
                <w:szCs w:val="18"/>
              </w:rPr>
              <w:t xml:space="preserve">В графе 11 указаны значения, отличные от </w:t>
            </w:r>
            <w:r>
              <w:rPr>
                <w:sz w:val="18"/>
                <w:szCs w:val="18"/>
              </w:rPr>
              <w:t>1</w:t>
            </w:r>
            <w:r w:rsidRPr="00A1781D">
              <w:rPr>
                <w:sz w:val="18"/>
                <w:szCs w:val="18"/>
              </w:rPr>
              <w:t xml:space="preserve"> до 8</w:t>
            </w:r>
            <w:ins w:id="661" w:author="Зайцев Павел Борисович" w:date="2025-12-26T14:51:00Z">
              <w:r w:rsidR="00183087" w:rsidRPr="00183087">
                <w:rPr>
                  <w:sz w:val="18"/>
                  <w:szCs w:val="18"/>
                </w:rPr>
                <w:t>,</w:t>
              </w:r>
              <w:r w:rsidR="00183087" w:rsidRPr="00A1781D">
                <w:rPr>
                  <w:sz w:val="18"/>
                  <w:szCs w:val="18"/>
                </w:rPr>
                <w:t xml:space="preserve"> </w:t>
              </w:r>
              <w:r w:rsidR="00183087">
                <w:rPr>
                  <w:sz w:val="18"/>
                  <w:szCs w:val="18"/>
                </w:rPr>
                <w:t>или не заполнена</w:t>
              </w:r>
              <w:r w:rsidR="00183087" w:rsidRPr="00A1781D">
                <w:rPr>
                  <w:sz w:val="18"/>
                  <w:szCs w:val="18"/>
                </w:rPr>
                <w:t xml:space="preserve"> </w:t>
              </w:r>
            </w:ins>
            <w:del w:id="662" w:author="Зайцев Павел Борисович" w:date="2025-12-26T14:51:00Z">
              <w:r w:rsidDel="00183087">
                <w:rPr>
                  <w:sz w:val="18"/>
                  <w:szCs w:val="18"/>
                </w:rPr>
                <w:delText xml:space="preserve"> </w:delText>
              </w:r>
            </w:del>
            <w:r>
              <w:rPr>
                <w:sz w:val="18"/>
                <w:szCs w:val="18"/>
              </w:rPr>
              <w:t>–</w:t>
            </w:r>
            <w:r w:rsidRPr="00A1781D">
              <w:rPr>
                <w:sz w:val="18"/>
                <w:szCs w:val="18"/>
              </w:rPr>
              <w:t xml:space="preserve"> недопустимо</w:t>
            </w:r>
          </w:p>
        </w:tc>
        <w:tc>
          <w:tcPr>
            <w:tcW w:w="403" w:type="pct"/>
          </w:tcPr>
          <w:p w:rsidR="005B1074" w:rsidRPr="00A1781D" w:rsidRDefault="005B1074" w:rsidP="005B1074">
            <w:pPr>
              <w:rPr>
                <w:sz w:val="18"/>
                <w:szCs w:val="18"/>
              </w:rPr>
            </w:pPr>
            <w:r>
              <w:rPr>
                <w:sz w:val="18"/>
                <w:szCs w:val="18"/>
              </w:rPr>
              <w:t>Б</w:t>
            </w:r>
          </w:p>
        </w:tc>
      </w:tr>
      <w:tr w:rsidR="005B1074" w:rsidRPr="00A1781D" w:rsidTr="008954EA">
        <w:tc>
          <w:tcPr>
            <w:tcW w:w="198" w:type="pct"/>
            <w:tcBorders>
              <w:top w:val="single" w:sz="4" w:space="0" w:color="auto"/>
              <w:left w:val="single" w:sz="4" w:space="0" w:color="auto"/>
              <w:bottom w:val="single" w:sz="4" w:space="0" w:color="auto"/>
              <w:right w:val="single" w:sz="4" w:space="0" w:color="auto"/>
            </w:tcBorders>
          </w:tcPr>
          <w:p w:rsidR="005B1074" w:rsidRPr="00F12026" w:rsidRDefault="005B1074" w:rsidP="005B1074">
            <w:pPr>
              <w:spacing w:line="360" w:lineRule="auto"/>
              <w:rPr>
                <w:sz w:val="18"/>
                <w:szCs w:val="18"/>
              </w:rPr>
            </w:pPr>
            <w:r w:rsidRPr="00F12026">
              <w:rPr>
                <w:sz w:val="18"/>
                <w:szCs w:val="18"/>
              </w:rPr>
              <w:t>13</w:t>
            </w:r>
          </w:p>
        </w:tc>
        <w:tc>
          <w:tcPr>
            <w:tcW w:w="853" w:type="pct"/>
            <w:tcBorders>
              <w:top w:val="single" w:sz="4" w:space="0" w:color="auto"/>
              <w:left w:val="single" w:sz="4" w:space="0" w:color="auto"/>
              <w:bottom w:val="single" w:sz="4" w:space="0" w:color="auto"/>
              <w:right w:val="single" w:sz="4" w:space="0" w:color="auto"/>
            </w:tcBorders>
          </w:tcPr>
          <w:p w:rsidR="005B1074" w:rsidRPr="00375EEA" w:rsidRDefault="005B1074" w:rsidP="005B1074">
            <w:pPr>
              <w:jc w:val="center"/>
              <w:rPr>
                <w:sz w:val="18"/>
                <w:szCs w:val="18"/>
              </w:rPr>
            </w:pPr>
            <w:r w:rsidRPr="00375EEA">
              <w:rPr>
                <w:sz w:val="18"/>
                <w:szCs w:val="18"/>
              </w:rPr>
              <w:t>*</w:t>
            </w:r>
            <w:r>
              <w:rPr>
                <w:sz w:val="18"/>
                <w:szCs w:val="18"/>
              </w:rPr>
              <w:t xml:space="preserve">, кроме </w:t>
            </w:r>
            <w:proofErr w:type="gramStart"/>
            <w:r>
              <w:rPr>
                <w:sz w:val="18"/>
                <w:szCs w:val="18"/>
              </w:rPr>
              <w:t>Итого</w:t>
            </w:r>
            <w:proofErr w:type="gramEnd"/>
            <w:r>
              <w:rPr>
                <w:sz w:val="18"/>
                <w:szCs w:val="18"/>
              </w:rPr>
              <w:t>, в случае, если гр. 11 = с 1 по 8</w:t>
            </w:r>
          </w:p>
        </w:tc>
        <w:tc>
          <w:tcPr>
            <w:tcW w:w="28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jc w:val="center"/>
              <w:rPr>
                <w:sz w:val="18"/>
                <w:szCs w:val="18"/>
              </w:rPr>
            </w:pPr>
            <w:r>
              <w:rPr>
                <w:sz w:val="18"/>
                <w:szCs w:val="18"/>
              </w:rPr>
              <w:t>10, 12</w:t>
            </w:r>
          </w:p>
        </w:tc>
        <w:tc>
          <w:tcPr>
            <w:tcW w:w="1099" w:type="pct"/>
            <w:tcBorders>
              <w:top w:val="single" w:sz="4" w:space="0" w:color="auto"/>
              <w:left w:val="single" w:sz="4" w:space="0" w:color="auto"/>
              <w:bottom w:val="single" w:sz="4" w:space="0" w:color="auto"/>
              <w:right w:val="single" w:sz="4" w:space="0" w:color="auto"/>
            </w:tcBorders>
          </w:tcPr>
          <w:p w:rsidR="005B1074" w:rsidRPr="00375EEA" w:rsidRDefault="005B1074" w:rsidP="005B1074">
            <w:pPr>
              <w:rPr>
                <w:sz w:val="18"/>
                <w:szCs w:val="18"/>
              </w:rPr>
            </w:pPr>
            <w:r w:rsidRPr="00F12026">
              <w:rPr>
                <w:sz w:val="18"/>
                <w:szCs w:val="18"/>
              </w:rPr>
              <w:t>&lt;</w:t>
            </w:r>
            <w:r>
              <w:rPr>
                <w:sz w:val="18"/>
                <w:szCs w:val="18"/>
              </w:rPr>
              <w:t>&gt; пусто</w:t>
            </w:r>
          </w:p>
        </w:tc>
        <w:tc>
          <w:tcPr>
            <w:tcW w:w="60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47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1082"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 xml:space="preserve">При отражении в </w:t>
            </w:r>
            <w:r w:rsidRPr="00210293">
              <w:rPr>
                <w:sz w:val="18"/>
                <w:szCs w:val="18"/>
              </w:rPr>
              <w:t>граф</w:t>
            </w:r>
            <w:r>
              <w:rPr>
                <w:sz w:val="18"/>
                <w:szCs w:val="18"/>
              </w:rPr>
              <w:t>е 11</w:t>
            </w:r>
            <w:r w:rsidRPr="00210293">
              <w:rPr>
                <w:sz w:val="18"/>
                <w:szCs w:val="18"/>
              </w:rPr>
              <w:t xml:space="preserve"> </w:t>
            </w:r>
            <w:r>
              <w:rPr>
                <w:sz w:val="18"/>
                <w:szCs w:val="18"/>
              </w:rPr>
              <w:t>статусов</w:t>
            </w:r>
            <w:r w:rsidRPr="00210293">
              <w:rPr>
                <w:sz w:val="18"/>
                <w:szCs w:val="18"/>
              </w:rPr>
              <w:t xml:space="preserve"> </w:t>
            </w:r>
            <w:r>
              <w:rPr>
                <w:sz w:val="18"/>
                <w:szCs w:val="18"/>
              </w:rPr>
              <w:t>с 1 по 8 графы 10, 12 должны быть заполнены</w:t>
            </w:r>
          </w:p>
        </w:tc>
        <w:tc>
          <w:tcPr>
            <w:tcW w:w="403" w:type="pct"/>
            <w:tcBorders>
              <w:top w:val="single" w:sz="4" w:space="0" w:color="auto"/>
              <w:left w:val="single" w:sz="4" w:space="0" w:color="auto"/>
              <w:bottom w:val="single" w:sz="4" w:space="0" w:color="auto"/>
              <w:right w:val="single" w:sz="4" w:space="0" w:color="auto"/>
            </w:tcBorders>
          </w:tcPr>
          <w:p w:rsidR="005B1074" w:rsidRDefault="005B1074" w:rsidP="005B1074">
            <w:pPr>
              <w:rPr>
                <w:sz w:val="18"/>
                <w:szCs w:val="18"/>
              </w:rPr>
            </w:pPr>
            <w:r>
              <w:rPr>
                <w:sz w:val="18"/>
                <w:szCs w:val="18"/>
              </w:rPr>
              <w:t>Б</w:t>
            </w:r>
          </w:p>
        </w:tc>
      </w:tr>
      <w:tr w:rsidR="005B1074" w:rsidRPr="00A1781D" w:rsidTr="008954EA">
        <w:tc>
          <w:tcPr>
            <w:tcW w:w="198" w:type="pct"/>
          </w:tcPr>
          <w:p w:rsidR="005B1074" w:rsidRPr="00A1781D" w:rsidRDefault="005B1074" w:rsidP="005B1074">
            <w:pPr>
              <w:spacing w:line="360" w:lineRule="auto"/>
              <w:rPr>
                <w:sz w:val="18"/>
                <w:szCs w:val="18"/>
              </w:rPr>
            </w:pPr>
            <w:r w:rsidRPr="00A1781D">
              <w:rPr>
                <w:sz w:val="18"/>
                <w:szCs w:val="18"/>
              </w:rPr>
              <w:t>14</w:t>
            </w:r>
          </w:p>
        </w:tc>
        <w:tc>
          <w:tcPr>
            <w:tcW w:w="853" w:type="pct"/>
          </w:tcPr>
          <w:p w:rsidR="005B1074" w:rsidRPr="00A1781D" w:rsidRDefault="005B1074" w:rsidP="005B1074">
            <w:pPr>
              <w:jc w:val="center"/>
              <w:rPr>
                <w:sz w:val="18"/>
                <w:szCs w:val="18"/>
              </w:rPr>
            </w:pPr>
            <w:r>
              <w:rPr>
                <w:sz w:val="18"/>
                <w:szCs w:val="18"/>
              </w:rPr>
              <w:t xml:space="preserve">*, кроме </w:t>
            </w:r>
            <w:proofErr w:type="gramStart"/>
            <w:r>
              <w:rPr>
                <w:sz w:val="18"/>
                <w:szCs w:val="18"/>
              </w:rPr>
              <w:t>Итого</w:t>
            </w:r>
            <w:proofErr w:type="gramEnd"/>
            <w:r>
              <w:rPr>
                <w:sz w:val="18"/>
                <w:szCs w:val="18"/>
              </w:rPr>
              <w:t>, в</w:t>
            </w:r>
            <w:r w:rsidRPr="00210293">
              <w:rPr>
                <w:sz w:val="18"/>
                <w:szCs w:val="18"/>
              </w:rPr>
              <w:t xml:space="preserve"> случае, если графа 8 = 01, 04, 06, 11</w:t>
            </w:r>
            <w:r>
              <w:rPr>
                <w:sz w:val="18"/>
                <w:szCs w:val="18"/>
              </w:rPr>
              <w:t xml:space="preserve">, 12, 13, 14, 15, </w:t>
            </w:r>
            <w:r w:rsidRPr="00210293">
              <w:rPr>
                <w:sz w:val="18"/>
                <w:szCs w:val="18"/>
              </w:rPr>
              <w:t>1</w:t>
            </w:r>
            <w:r>
              <w:rPr>
                <w:sz w:val="18"/>
                <w:szCs w:val="18"/>
              </w:rPr>
              <w:t>6</w:t>
            </w:r>
            <w:r w:rsidRPr="00210293">
              <w:rPr>
                <w:sz w:val="18"/>
                <w:szCs w:val="18"/>
              </w:rPr>
              <w:t>, 21</w:t>
            </w:r>
            <w:r>
              <w:rPr>
                <w:sz w:val="18"/>
                <w:szCs w:val="18"/>
              </w:rPr>
              <w:t xml:space="preserve">, 22, 23, </w:t>
            </w:r>
            <w:r w:rsidRPr="00210293">
              <w:rPr>
                <w:sz w:val="18"/>
                <w:szCs w:val="18"/>
              </w:rPr>
              <w:t>24</w:t>
            </w:r>
          </w:p>
        </w:tc>
        <w:tc>
          <w:tcPr>
            <w:tcW w:w="283" w:type="pct"/>
          </w:tcPr>
          <w:p w:rsidR="005B1074" w:rsidRPr="00A1781D" w:rsidRDefault="005B1074" w:rsidP="005B1074">
            <w:pPr>
              <w:jc w:val="center"/>
              <w:rPr>
                <w:sz w:val="18"/>
                <w:szCs w:val="18"/>
              </w:rPr>
            </w:pPr>
            <w:r>
              <w:rPr>
                <w:sz w:val="18"/>
                <w:szCs w:val="18"/>
              </w:rPr>
              <w:t xml:space="preserve">с </w:t>
            </w:r>
            <w:r w:rsidRPr="00A1781D">
              <w:rPr>
                <w:sz w:val="18"/>
                <w:szCs w:val="18"/>
              </w:rPr>
              <w:t>10</w:t>
            </w:r>
            <w:r>
              <w:rPr>
                <w:sz w:val="18"/>
                <w:szCs w:val="18"/>
              </w:rPr>
              <w:t xml:space="preserve"> по </w:t>
            </w:r>
            <w:r w:rsidRPr="00A1781D">
              <w:rPr>
                <w:sz w:val="18"/>
                <w:szCs w:val="18"/>
              </w:rPr>
              <w:t>12</w:t>
            </w:r>
          </w:p>
        </w:tc>
        <w:tc>
          <w:tcPr>
            <w:tcW w:w="1099" w:type="pct"/>
          </w:tcPr>
          <w:p w:rsidR="005B1074" w:rsidRPr="00A1781D" w:rsidRDefault="005B1074" w:rsidP="005B1074">
            <w:pPr>
              <w:rPr>
                <w:sz w:val="18"/>
                <w:szCs w:val="18"/>
              </w:rPr>
            </w:pPr>
            <w:r w:rsidRPr="00A1781D">
              <w:rPr>
                <w:sz w:val="18"/>
                <w:szCs w:val="18"/>
              </w:rPr>
              <w:t>=</w:t>
            </w:r>
            <w:r>
              <w:rPr>
                <w:sz w:val="18"/>
                <w:szCs w:val="18"/>
              </w:rPr>
              <w:t>пусто</w:t>
            </w:r>
          </w:p>
        </w:tc>
        <w:tc>
          <w:tcPr>
            <w:tcW w:w="609" w:type="pct"/>
          </w:tcPr>
          <w:p w:rsidR="005B1074" w:rsidRPr="00A1781D" w:rsidRDefault="005B1074" w:rsidP="005B1074">
            <w:pPr>
              <w:rPr>
                <w:sz w:val="18"/>
                <w:szCs w:val="18"/>
              </w:rPr>
            </w:pPr>
          </w:p>
        </w:tc>
        <w:tc>
          <w:tcPr>
            <w:tcW w:w="473" w:type="pct"/>
          </w:tcPr>
          <w:p w:rsidR="005B1074" w:rsidRPr="00A1781D" w:rsidRDefault="005B1074" w:rsidP="005B1074">
            <w:pPr>
              <w:rPr>
                <w:sz w:val="18"/>
                <w:szCs w:val="18"/>
              </w:rPr>
            </w:pPr>
          </w:p>
        </w:tc>
        <w:tc>
          <w:tcPr>
            <w:tcW w:w="1082" w:type="pct"/>
          </w:tcPr>
          <w:p w:rsidR="005B1074" w:rsidRPr="00A1781D" w:rsidRDefault="005B1074" w:rsidP="005B1074">
            <w:pPr>
              <w:rPr>
                <w:sz w:val="18"/>
                <w:szCs w:val="18"/>
              </w:rPr>
            </w:pPr>
            <w:r>
              <w:rPr>
                <w:sz w:val="18"/>
                <w:szCs w:val="18"/>
              </w:rPr>
              <w:t xml:space="preserve">При отражении в </w:t>
            </w:r>
            <w:r w:rsidRPr="00210293">
              <w:rPr>
                <w:sz w:val="18"/>
                <w:szCs w:val="18"/>
              </w:rPr>
              <w:t>граф</w:t>
            </w:r>
            <w:r>
              <w:rPr>
                <w:sz w:val="18"/>
                <w:szCs w:val="18"/>
              </w:rPr>
              <w:t>е</w:t>
            </w:r>
            <w:r w:rsidRPr="00210293">
              <w:rPr>
                <w:sz w:val="18"/>
                <w:szCs w:val="18"/>
              </w:rPr>
              <w:t xml:space="preserve"> 8 </w:t>
            </w:r>
            <w:r>
              <w:rPr>
                <w:sz w:val="18"/>
                <w:szCs w:val="18"/>
              </w:rPr>
              <w:t>статусов</w:t>
            </w:r>
            <w:r w:rsidRPr="00210293">
              <w:rPr>
                <w:sz w:val="18"/>
                <w:szCs w:val="18"/>
              </w:rPr>
              <w:t xml:space="preserve"> 01, 04, 06</w:t>
            </w:r>
            <w:r>
              <w:rPr>
                <w:sz w:val="18"/>
                <w:szCs w:val="18"/>
              </w:rPr>
              <w:t xml:space="preserve">, 12, 13, 14, 15, </w:t>
            </w:r>
            <w:r w:rsidRPr="00210293">
              <w:rPr>
                <w:sz w:val="18"/>
                <w:szCs w:val="18"/>
              </w:rPr>
              <w:t>1</w:t>
            </w:r>
            <w:r>
              <w:rPr>
                <w:sz w:val="18"/>
                <w:szCs w:val="18"/>
              </w:rPr>
              <w:t>6</w:t>
            </w:r>
            <w:r w:rsidRPr="00210293">
              <w:rPr>
                <w:sz w:val="18"/>
                <w:szCs w:val="18"/>
              </w:rPr>
              <w:t>, 21</w:t>
            </w:r>
            <w:r>
              <w:rPr>
                <w:sz w:val="18"/>
                <w:szCs w:val="18"/>
              </w:rPr>
              <w:t xml:space="preserve">, 22, 23, </w:t>
            </w:r>
            <w:r w:rsidRPr="00210293">
              <w:rPr>
                <w:sz w:val="18"/>
                <w:szCs w:val="18"/>
              </w:rPr>
              <w:t>24</w:t>
            </w:r>
            <w:r>
              <w:rPr>
                <w:sz w:val="18"/>
                <w:szCs w:val="18"/>
              </w:rPr>
              <w:t xml:space="preserve"> графы с 10 по 12 не заполняются</w:t>
            </w:r>
          </w:p>
        </w:tc>
        <w:tc>
          <w:tcPr>
            <w:tcW w:w="403" w:type="pct"/>
          </w:tcPr>
          <w:p w:rsidR="005B1074" w:rsidRPr="00A1781D" w:rsidRDefault="005B1074" w:rsidP="005B1074">
            <w:pPr>
              <w:rPr>
                <w:sz w:val="18"/>
                <w:szCs w:val="18"/>
              </w:rPr>
            </w:pPr>
            <w:r>
              <w:rPr>
                <w:sz w:val="18"/>
                <w:szCs w:val="18"/>
              </w:rPr>
              <w:t>Б</w:t>
            </w:r>
          </w:p>
        </w:tc>
      </w:tr>
      <w:tr w:rsidR="005B1074" w:rsidRPr="00A1781D" w:rsidTr="008954EA">
        <w:tc>
          <w:tcPr>
            <w:tcW w:w="198" w:type="pct"/>
          </w:tcPr>
          <w:p w:rsidR="005B1074" w:rsidRPr="00A1781D" w:rsidRDefault="005B1074" w:rsidP="005B1074">
            <w:pPr>
              <w:spacing w:line="360" w:lineRule="auto"/>
              <w:rPr>
                <w:sz w:val="18"/>
                <w:szCs w:val="18"/>
              </w:rPr>
            </w:pPr>
            <w:r w:rsidRPr="00A1781D">
              <w:rPr>
                <w:sz w:val="18"/>
                <w:szCs w:val="18"/>
              </w:rPr>
              <w:t>15</w:t>
            </w:r>
          </w:p>
        </w:tc>
        <w:tc>
          <w:tcPr>
            <w:tcW w:w="853" w:type="pct"/>
          </w:tcPr>
          <w:p w:rsidR="005B1074" w:rsidRPr="00A1781D" w:rsidRDefault="005B1074" w:rsidP="005B1074">
            <w:pPr>
              <w:rPr>
                <w:sz w:val="18"/>
                <w:szCs w:val="18"/>
              </w:rPr>
            </w:pPr>
            <w:r w:rsidRPr="00A1781D">
              <w:rPr>
                <w:sz w:val="18"/>
                <w:szCs w:val="18"/>
              </w:rPr>
              <w:t>*</w:t>
            </w:r>
          </w:p>
        </w:tc>
        <w:tc>
          <w:tcPr>
            <w:tcW w:w="283" w:type="pct"/>
          </w:tcPr>
          <w:p w:rsidR="005B1074" w:rsidRPr="00A1781D" w:rsidRDefault="005B1074" w:rsidP="005B1074">
            <w:pPr>
              <w:jc w:val="center"/>
              <w:rPr>
                <w:sz w:val="18"/>
                <w:szCs w:val="18"/>
              </w:rPr>
            </w:pPr>
            <w:r w:rsidRPr="00A1781D">
              <w:rPr>
                <w:sz w:val="18"/>
                <w:szCs w:val="18"/>
              </w:rPr>
              <w:t>21</w:t>
            </w:r>
          </w:p>
        </w:tc>
        <w:tc>
          <w:tcPr>
            <w:tcW w:w="1099" w:type="pct"/>
          </w:tcPr>
          <w:p w:rsidR="005B1074" w:rsidRPr="00A1781D" w:rsidRDefault="005B1074" w:rsidP="005B1074">
            <w:pPr>
              <w:rPr>
                <w:sz w:val="18"/>
                <w:szCs w:val="18"/>
              </w:rPr>
            </w:pPr>
            <w:r>
              <w:rPr>
                <w:sz w:val="18"/>
                <w:szCs w:val="18"/>
                <w:lang w:val="en-US"/>
              </w:rPr>
              <w:t>&gt;</w:t>
            </w:r>
            <w:r w:rsidRPr="00A1781D">
              <w:rPr>
                <w:sz w:val="18"/>
                <w:szCs w:val="18"/>
              </w:rPr>
              <w:t>=</w:t>
            </w:r>
          </w:p>
        </w:tc>
        <w:tc>
          <w:tcPr>
            <w:tcW w:w="609" w:type="pct"/>
          </w:tcPr>
          <w:p w:rsidR="005B1074" w:rsidRPr="00A1781D" w:rsidRDefault="005B1074" w:rsidP="005B1074">
            <w:pPr>
              <w:rPr>
                <w:sz w:val="18"/>
                <w:szCs w:val="18"/>
              </w:rPr>
            </w:pPr>
            <w:r>
              <w:rPr>
                <w:sz w:val="18"/>
                <w:szCs w:val="18"/>
              </w:rPr>
              <w:t>*</w:t>
            </w:r>
          </w:p>
        </w:tc>
        <w:tc>
          <w:tcPr>
            <w:tcW w:w="473" w:type="pct"/>
          </w:tcPr>
          <w:p w:rsidR="005B1074" w:rsidRPr="00A1781D" w:rsidRDefault="005B1074" w:rsidP="005B1074">
            <w:pPr>
              <w:rPr>
                <w:sz w:val="18"/>
                <w:szCs w:val="18"/>
              </w:rPr>
            </w:pPr>
            <w:r w:rsidRPr="00A1781D">
              <w:rPr>
                <w:sz w:val="18"/>
                <w:szCs w:val="18"/>
              </w:rPr>
              <w:t>22</w:t>
            </w:r>
          </w:p>
        </w:tc>
        <w:tc>
          <w:tcPr>
            <w:tcW w:w="1082" w:type="pct"/>
          </w:tcPr>
          <w:p w:rsidR="005B1074" w:rsidRPr="00A1781D" w:rsidRDefault="005B1074" w:rsidP="005B1074">
            <w:pPr>
              <w:rPr>
                <w:sz w:val="18"/>
                <w:szCs w:val="18"/>
              </w:rPr>
            </w:pPr>
            <w:proofErr w:type="spellStart"/>
            <w:r>
              <w:rPr>
                <w:sz w:val="18"/>
                <w:szCs w:val="18"/>
              </w:rPr>
              <w:t>Показаетль</w:t>
            </w:r>
            <w:proofErr w:type="spellEnd"/>
            <w:r>
              <w:rPr>
                <w:sz w:val="18"/>
                <w:szCs w:val="18"/>
              </w:rPr>
              <w:t xml:space="preserve"> </w:t>
            </w:r>
            <w:r w:rsidRPr="00A1781D">
              <w:rPr>
                <w:sz w:val="18"/>
                <w:szCs w:val="18"/>
              </w:rPr>
              <w:t>Граф</w:t>
            </w:r>
            <w:r>
              <w:rPr>
                <w:sz w:val="18"/>
                <w:szCs w:val="18"/>
              </w:rPr>
              <w:t>ы</w:t>
            </w:r>
            <w:r w:rsidRPr="00A1781D">
              <w:rPr>
                <w:sz w:val="18"/>
                <w:szCs w:val="18"/>
              </w:rPr>
              <w:t xml:space="preserve"> 21 </w:t>
            </w:r>
            <w:r>
              <w:rPr>
                <w:sz w:val="18"/>
                <w:szCs w:val="18"/>
              </w:rPr>
              <w:t>меньше</w:t>
            </w:r>
            <w:r w:rsidRPr="00A1781D">
              <w:rPr>
                <w:sz w:val="18"/>
                <w:szCs w:val="18"/>
              </w:rPr>
              <w:t xml:space="preserve"> </w:t>
            </w:r>
            <w:r>
              <w:rPr>
                <w:sz w:val="18"/>
                <w:szCs w:val="18"/>
              </w:rPr>
              <w:t>показателя</w:t>
            </w:r>
            <w:r w:rsidRPr="00A1781D">
              <w:rPr>
                <w:sz w:val="18"/>
                <w:szCs w:val="18"/>
              </w:rPr>
              <w:t xml:space="preserve"> графы 22 </w:t>
            </w:r>
            <w:r>
              <w:rPr>
                <w:sz w:val="18"/>
                <w:szCs w:val="18"/>
              </w:rPr>
              <w:t>–</w:t>
            </w:r>
            <w:r w:rsidRPr="00A1781D">
              <w:rPr>
                <w:sz w:val="18"/>
                <w:szCs w:val="18"/>
              </w:rPr>
              <w:t xml:space="preserve"> </w:t>
            </w:r>
            <w:r>
              <w:rPr>
                <w:sz w:val="18"/>
                <w:szCs w:val="18"/>
              </w:rPr>
              <w:t>требуется пояснение</w:t>
            </w:r>
          </w:p>
        </w:tc>
        <w:tc>
          <w:tcPr>
            <w:tcW w:w="403" w:type="pct"/>
          </w:tcPr>
          <w:p w:rsidR="005B1074" w:rsidRPr="00BF608F" w:rsidRDefault="005B1074" w:rsidP="005B1074">
            <w:pPr>
              <w:rPr>
                <w:sz w:val="18"/>
                <w:szCs w:val="18"/>
              </w:rPr>
            </w:pPr>
            <w:r>
              <w:rPr>
                <w:sz w:val="18"/>
                <w:szCs w:val="18"/>
              </w:rPr>
              <w:t>П</w:t>
            </w:r>
          </w:p>
        </w:tc>
      </w:tr>
      <w:tr w:rsidR="005B1074" w:rsidRPr="00A1781D" w:rsidTr="008954EA">
        <w:tc>
          <w:tcPr>
            <w:tcW w:w="198" w:type="pct"/>
          </w:tcPr>
          <w:p w:rsidR="005B1074" w:rsidRPr="00A1781D" w:rsidRDefault="005B1074" w:rsidP="005B1074">
            <w:pPr>
              <w:spacing w:line="360" w:lineRule="auto"/>
              <w:rPr>
                <w:sz w:val="18"/>
                <w:szCs w:val="18"/>
              </w:rPr>
            </w:pPr>
            <w:r w:rsidRPr="00A1781D">
              <w:rPr>
                <w:sz w:val="18"/>
                <w:szCs w:val="18"/>
              </w:rPr>
              <w:t>16</w:t>
            </w:r>
          </w:p>
        </w:tc>
        <w:tc>
          <w:tcPr>
            <w:tcW w:w="853" w:type="pct"/>
          </w:tcPr>
          <w:p w:rsidR="005B1074" w:rsidRPr="00A1781D" w:rsidRDefault="005B1074" w:rsidP="005B1074">
            <w:pPr>
              <w:rPr>
                <w:sz w:val="18"/>
                <w:szCs w:val="18"/>
              </w:rPr>
            </w:pPr>
            <w:r w:rsidRPr="00A1781D">
              <w:rPr>
                <w:sz w:val="18"/>
                <w:szCs w:val="18"/>
                <w:lang w:val="en-US"/>
              </w:rPr>
              <w:t>*</w:t>
            </w:r>
            <w:r>
              <w:rPr>
                <w:sz w:val="18"/>
                <w:szCs w:val="18"/>
              </w:rPr>
              <w:t>, кроме Итого</w:t>
            </w:r>
          </w:p>
        </w:tc>
        <w:tc>
          <w:tcPr>
            <w:tcW w:w="283" w:type="pct"/>
          </w:tcPr>
          <w:p w:rsidR="005B1074" w:rsidRPr="00262D80" w:rsidRDefault="005B1074" w:rsidP="005B1074">
            <w:pPr>
              <w:jc w:val="center"/>
              <w:rPr>
                <w:sz w:val="18"/>
                <w:szCs w:val="18"/>
              </w:rPr>
            </w:pPr>
            <w:r>
              <w:rPr>
                <w:sz w:val="18"/>
                <w:szCs w:val="18"/>
              </w:rPr>
              <w:t>5</w:t>
            </w:r>
          </w:p>
        </w:tc>
        <w:tc>
          <w:tcPr>
            <w:tcW w:w="1099" w:type="pct"/>
          </w:tcPr>
          <w:p w:rsidR="005B1074" w:rsidRPr="00A1781D" w:rsidRDefault="005B1074" w:rsidP="005B1074">
            <w:pPr>
              <w:rPr>
                <w:sz w:val="18"/>
                <w:szCs w:val="18"/>
              </w:rPr>
            </w:pPr>
            <w:r w:rsidRPr="00A1781D">
              <w:rPr>
                <w:sz w:val="18"/>
                <w:szCs w:val="18"/>
              </w:rPr>
              <w:t>=</w:t>
            </w:r>
            <w:r w:rsidRPr="00D065D7">
              <w:rPr>
                <w:sz w:val="18"/>
                <w:szCs w:val="18"/>
              </w:rPr>
              <w:t>***********************XXXX*, где ХХХХ &lt;&gt; 0000</w:t>
            </w:r>
          </w:p>
        </w:tc>
        <w:tc>
          <w:tcPr>
            <w:tcW w:w="609" w:type="pct"/>
          </w:tcPr>
          <w:p w:rsidR="005B1074" w:rsidRPr="00262D80" w:rsidRDefault="005B1074" w:rsidP="005B1074">
            <w:pPr>
              <w:rPr>
                <w:sz w:val="18"/>
                <w:szCs w:val="18"/>
              </w:rPr>
            </w:pPr>
          </w:p>
        </w:tc>
        <w:tc>
          <w:tcPr>
            <w:tcW w:w="473" w:type="pct"/>
          </w:tcPr>
          <w:p w:rsidR="005B1074" w:rsidRPr="00A1781D" w:rsidRDefault="005B1074" w:rsidP="005B1074">
            <w:pPr>
              <w:rPr>
                <w:sz w:val="18"/>
                <w:szCs w:val="18"/>
              </w:rPr>
            </w:pPr>
          </w:p>
        </w:tc>
        <w:tc>
          <w:tcPr>
            <w:tcW w:w="1082" w:type="pct"/>
          </w:tcPr>
          <w:p w:rsidR="005B1074" w:rsidRPr="00A1781D" w:rsidRDefault="005B1074" w:rsidP="005B1074">
            <w:pPr>
              <w:rPr>
                <w:sz w:val="18"/>
                <w:szCs w:val="18"/>
              </w:rPr>
            </w:pPr>
            <w:r w:rsidRPr="00A1781D">
              <w:rPr>
                <w:sz w:val="18"/>
                <w:szCs w:val="18"/>
              </w:rPr>
              <w:t xml:space="preserve">Учетный номер объекта в графе </w:t>
            </w:r>
            <w:r>
              <w:rPr>
                <w:sz w:val="18"/>
                <w:szCs w:val="18"/>
              </w:rPr>
              <w:t>5</w:t>
            </w:r>
            <w:r w:rsidRPr="00A1781D">
              <w:rPr>
                <w:sz w:val="18"/>
                <w:szCs w:val="18"/>
              </w:rPr>
              <w:t xml:space="preserve"> равен ***********************0000* – недопустимо</w:t>
            </w:r>
          </w:p>
        </w:tc>
        <w:tc>
          <w:tcPr>
            <w:tcW w:w="403" w:type="pct"/>
          </w:tcPr>
          <w:p w:rsidR="005B1074" w:rsidRPr="00A1781D" w:rsidRDefault="005B1074" w:rsidP="005B1074">
            <w:pPr>
              <w:rPr>
                <w:sz w:val="18"/>
                <w:szCs w:val="18"/>
              </w:rPr>
            </w:pPr>
            <w:r>
              <w:rPr>
                <w:sz w:val="18"/>
                <w:szCs w:val="18"/>
              </w:rPr>
              <w:t>Б</w:t>
            </w:r>
          </w:p>
        </w:tc>
      </w:tr>
      <w:tr w:rsidR="005B1074" w:rsidRPr="00A1781D" w:rsidTr="008954EA">
        <w:tc>
          <w:tcPr>
            <w:tcW w:w="198" w:type="pct"/>
          </w:tcPr>
          <w:p w:rsidR="005B1074" w:rsidRPr="00A1781D" w:rsidRDefault="005B1074" w:rsidP="005B1074">
            <w:pPr>
              <w:rPr>
                <w:sz w:val="18"/>
                <w:szCs w:val="18"/>
              </w:rPr>
            </w:pPr>
            <w:r w:rsidRPr="00A1781D">
              <w:rPr>
                <w:sz w:val="18"/>
                <w:szCs w:val="18"/>
              </w:rPr>
              <w:t>17</w:t>
            </w:r>
            <w:r>
              <w:rPr>
                <w:sz w:val="18"/>
                <w:szCs w:val="18"/>
              </w:rPr>
              <w:t xml:space="preserve"> (ПБС)</w:t>
            </w:r>
          </w:p>
        </w:tc>
        <w:tc>
          <w:tcPr>
            <w:tcW w:w="853" w:type="pct"/>
          </w:tcPr>
          <w:p w:rsidR="005B1074" w:rsidRPr="00A1781D" w:rsidRDefault="005B1074" w:rsidP="005B1074">
            <w:pPr>
              <w:rPr>
                <w:sz w:val="18"/>
                <w:szCs w:val="18"/>
              </w:rPr>
            </w:pPr>
            <w:r w:rsidRPr="00A1781D">
              <w:rPr>
                <w:sz w:val="18"/>
                <w:szCs w:val="18"/>
              </w:rPr>
              <w:t>*</w:t>
            </w:r>
            <w:r>
              <w:rPr>
                <w:sz w:val="18"/>
                <w:szCs w:val="18"/>
              </w:rPr>
              <w:t>, кроме Итого</w:t>
            </w:r>
          </w:p>
        </w:tc>
        <w:tc>
          <w:tcPr>
            <w:tcW w:w="283" w:type="pct"/>
          </w:tcPr>
          <w:p w:rsidR="005B1074" w:rsidRPr="00A1781D" w:rsidRDefault="005B1074" w:rsidP="005B1074">
            <w:pPr>
              <w:jc w:val="center"/>
              <w:rPr>
                <w:sz w:val="18"/>
                <w:szCs w:val="18"/>
              </w:rPr>
            </w:pPr>
            <w:r>
              <w:rPr>
                <w:sz w:val="18"/>
                <w:szCs w:val="18"/>
              </w:rPr>
              <w:t>5</w:t>
            </w:r>
          </w:p>
        </w:tc>
        <w:tc>
          <w:tcPr>
            <w:tcW w:w="1099" w:type="pct"/>
          </w:tcPr>
          <w:p w:rsidR="005B1074" w:rsidRPr="00A1781D" w:rsidRDefault="005B1074" w:rsidP="005B1074">
            <w:pPr>
              <w:rPr>
                <w:sz w:val="18"/>
                <w:szCs w:val="18"/>
              </w:rPr>
            </w:pPr>
            <w:r w:rsidRPr="00A1781D">
              <w:rPr>
                <w:sz w:val="18"/>
                <w:szCs w:val="18"/>
              </w:rPr>
              <w:t>=</w:t>
            </w:r>
            <w:r w:rsidRPr="00D065D7">
              <w:rPr>
                <w:sz w:val="18"/>
                <w:szCs w:val="18"/>
              </w:rPr>
              <w:t>Уникальный учетный номер объекта</w:t>
            </w:r>
          </w:p>
        </w:tc>
        <w:tc>
          <w:tcPr>
            <w:tcW w:w="609" w:type="pct"/>
          </w:tcPr>
          <w:p w:rsidR="005B1074" w:rsidRPr="00A1781D" w:rsidRDefault="005B1074" w:rsidP="005B1074">
            <w:pPr>
              <w:rPr>
                <w:sz w:val="18"/>
                <w:szCs w:val="18"/>
              </w:rPr>
            </w:pPr>
          </w:p>
        </w:tc>
        <w:tc>
          <w:tcPr>
            <w:tcW w:w="473" w:type="pct"/>
          </w:tcPr>
          <w:p w:rsidR="005B1074" w:rsidRPr="00A1781D" w:rsidRDefault="005B1074" w:rsidP="005B1074">
            <w:pPr>
              <w:rPr>
                <w:sz w:val="18"/>
                <w:szCs w:val="18"/>
              </w:rPr>
            </w:pPr>
          </w:p>
        </w:tc>
        <w:tc>
          <w:tcPr>
            <w:tcW w:w="1082" w:type="pct"/>
          </w:tcPr>
          <w:p w:rsidR="005B1074" w:rsidRPr="00A1781D" w:rsidRDefault="005B1074" w:rsidP="005B1074">
            <w:pPr>
              <w:rPr>
                <w:sz w:val="18"/>
                <w:szCs w:val="18"/>
              </w:rPr>
            </w:pPr>
            <w:r w:rsidRPr="00A1781D">
              <w:rPr>
                <w:sz w:val="18"/>
                <w:szCs w:val="18"/>
              </w:rPr>
              <w:t xml:space="preserve">Учетный номер объекта в графе </w:t>
            </w:r>
            <w:r>
              <w:rPr>
                <w:sz w:val="18"/>
                <w:szCs w:val="18"/>
              </w:rPr>
              <w:t>5</w:t>
            </w:r>
            <w:r w:rsidRPr="00A1781D">
              <w:rPr>
                <w:sz w:val="18"/>
                <w:szCs w:val="18"/>
              </w:rPr>
              <w:t xml:space="preserve"> не уникальный – </w:t>
            </w:r>
            <w:r>
              <w:rPr>
                <w:sz w:val="18"/>
                <w:szCs w:val="18"/>
              </w:rPr>
              <w:t>недопустимо</w:t>
            </w:r>
            <w:r w:rsidRPr="00A1781D">
              <w:rPr>
                <w:sz w:val="18"/>
                <w:szCs w:val="18"/>
              </w:rPr>
              <w:t>.</w:t>
            </w:r>
          </w:p>
        </w:tc>
        <w:tc>
          <w:tcPr>
            <w:tcW w:w="403" w:type="pct"/>
          </w:tcPr>
          <w:p w:rsidR="005B1074" w:rsidRPr="00A1781D" w:rsidRDefault="005B1074" w:rsidP="005B1074">
            <w:pPr>
              <w:rPr>
                <w:sz w:val="18"/>
                <w:szCs w:val="18"/>
              </w:rPr>
            </w:pPr>
            <w:r>
              <w:rPr>
                <w:sz w:val="18"/>
                <w:szCs w:val="18"/>
              </w:rPr>
              <w:t>Б</w:t>
            </w:r>
          </w:p>
        </w:tc>
      </w:tr>
      <w:tr w:rsidR="005B1074" w:rsidRPr="00A1781D" w:rsidTr="008954EA">
        <w:tc>
          <w:tcPr>
            <w:tcW w:w="198"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sidRPr="00A1781D">
              <w:rPr>
                <w:sz w:val="18"/>
                <w:szCs w:val="18"/>
              </w:rPr>
              <w:t>17</w:t>
            </w:r>
            <w:r>
              <w:rPr>
                <w:sz w:val="18"/>
                <w:szCs w:val="18"/>
              </w:rPr>
              <w:t>.1 (РБС, ГРБС)</w:t>
            </w:r>
          </w:p>
        </w:tc>
        <w:tc>
          <w:tcPr>
            <w:tcW w:w="85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sidRPr="00A1781D">
              <w:rPr>
                <w:sz w:val="18"/>
                <w:szCs w:val="18"/>
              </w:rPr>
              <w:t>*</w:t>
            </w:r>
            <w:r>
              <w:rPr>
                <w:sz w:val="18"/>
                <w:szCs w:val="18"/>
              </w:rPr>
              <w:t>, кроме Итого</w:t>
            </w:r>
          </w:p>
        </w:tc>
        <w:tc>
          <w:tcPr>
            <w:tcW w:w="28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jc w:val="center"/>
              <w:rPr>
                <w:sz w:val="18"/>
                <w:szCs w:val="18"/>
              </w:rPr>
            </w:pPr>
            <w:r>
              <w:rPr>
                <w:sz w:val="18"/>
                <w:szCs w:val="18"/>
              </w:rPr>
              <w:t>2+5</w:t>
            </w:r>
          </w:p>
        </w:tc>
        <w:tc>
          <w:tcPr>
            <w:tcW w:w="109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sidRPr="00A1781D">
              <w:rPr>
                <w:sz w:val="18"/>
                <w:szCs w:val="18"/>
              </w:rPr>
              <w:t>=</w:t>
            </w:r>
            <w:r w:rsidRPr="00D065D7">
              <w:rPr>
                <w:sz w:val="18"/>
                <w:szCs w:val="18"/>
              </w:rPr>
              <w:t>Уникальный учетный номер объекта</w:t>
            </w:r>
          </w:p>
        </w:tc>
        <w:tc>
          <w:tcPr>
            <w:tcW w:w="60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47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1082"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sidRPr="00A1781D">
              <w:rPr>
                <w:sz w:val="18"/>
                <w:szCs w:val="18"/>
              </w:rPr>
              <w:t>Учетный номер объекта</w:t>
            </w:r>
            <w:r>
              <w:rPr>
                <w:sz w:val="18"/>
                <w:szCs w:val="18"/>
              </w:rPr>
              <w:t xml:space="preserve"> в связке </w:t>
            </w:r>
            <w:r w:rsidRPr="00A1781D">
              <w:rPr>
                <w:sz w:val="18"/>
                <w:szCs w:val="18"/>
              </w:rPr>
              <w:t>граф</w:t>
            </w:r>
            <w:r>
              <w:rPr>
                <w:sz w:val="18"/>
                <w:szCs w:val="18"/>
              </w:rPr>
              <w:t xml:space="preserve"> 2 и</w:t>
            </w:r>
            <w:r w:rsidRPr="00A1781D">
              <w:rPr>
                <w:sz w:val="18"/>
                <w:szCs w:val="18"/>
              </w:rPr>
              <w:t xml:space="preserve"> </w:t>
            </w:r>
            <w:r>
              <w:rPr>
                <w:sz w:val="18"/>
                <w:szCs w:val="18"/>
              </w:rPr>
              <w:t>5</w:t>
            </w:r>
            <w:r w:rsidRPr="00A1781D">
              <w:rPr>
                <w:sz w:val="18"/>
                <w:szCs w:val="18"/>
              </w:rPr>
              <w:t xml:space="preserve"> не уникальный – </w:t>
            </w:r>
            <w:r>
              <w:rPr>
                <w:sz w:val="18"/>
                <w:szCs w:val="18"/>
              </w:rPr>
              <w:t>недопустимо</w:t>
            </w:r>
            <w:r w:rsidRPr="00A1781D">
              <w:rPr>
                <w:sz w:val="18"/>
                <w:szCs w:val="18"/>
              </w:rPr>
              <w:t>.</w:t>
            </w:r>
          </w:p>
        </w:tc>
        <w:tc>
          <w:tcPr>
            <w:tcW w:w="40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Б</w:t>
            </w:r>
          </w:p>
        </w:tc>
      </w:tr>
      <w:tr w:rsidR="005B1074" w:rsidRPr="00A1781D" w:rsidTr="008954EA">
        <w:tc>
          <w:tcPr>
            <w:tcW w:w="198" w:type="pct"/>
          </w:tcPr>
          <w:p w:rsidR="005B1074" w:rsidRPr="00A1781D" w:rsidRDefault="005B1074" w:rsidP="005B1074">
            <w:pPr>
              <w:spacing w:line="360" w:lineRule="auto"/>
              <w:rPr>
                <w:sz w:val="18"/>
                <w:szCs w:val="18"/>
              </w:rPr>
            </w:pPr>
            <w:r w:rsidRPr="00A1781D">
              <w:rPr>
                <w:sz w:val="18"/>
                <w:szCs w:val="18"/>
              </w:rPr>
              <w:t>18</w:t>
            </w:r>
          </w:p>
        </w:tc>
        <w:tc>
          <w:tcPr>
            <w:tcW w:w="853" w:type="pct"/>
          </w:tcPr>
          <w:p w:rsidR="005B1074" w:rsidRPr="00A1781D" w:rsidRDefault="005B1074" w:rsidP="005B1074">
            <w:pPr>
              <w:rPr>
                <w:sz w:val="18"/>
                <w:szCs w:val="18"/>
              </w:rPr>
            </w:pPr>
            <w:r w:rsidRPr="00A1781D">
              <w:rPr>
                <w:sz w:val="18"/>
                <w:szCs w:val="18"/>
              </w:rPr>
              <w:t>*</w:t>
            </w:r>
            <w:r>
              <w:rPr>
                <w:sz w:val="18"/>
                <w:szCs w:val="18"/>
              </w:rPr>
              <w:t>, кроме Итого</w:t>
            </w:r>
          </w:p>
        </w:tc>
        <w:tc>
          <w:tcPr>
            <w:tcW w:w="283" w:type="pct"/>
          </w:tcPr>
          <w:p w:rsidR="005B1074" w:rsidRPr="00A1781D" w:rsidRDefault="005B1074" w:rsidP="005B1074">
            <w:pPr>
              <w:jc w:val="center"/>
              <w:rPr>
                <w:sz w:val="18"/>
                <w:szCs w:val="18"/>
              </w:rPr>
            </w:pPr>
            <w:r>
              <w:rPr>
                <w:sz w:val="18"/>
                <w:szCs w:val="18"/>
              </w:rPr>
              <w:t>5</w:t>
            </w:r>
          </w:p>
        </w:tc>
        <w:tc>
          <w:tcPr>
            <w:tcW w:w="1099" w:type="pct"/>
          </w:tcPr>
          <w:p w:rsidR="005B1074" w:rsidRPr="00183087" w:rsidRDefault="005B1074" w:rsidP="005B1074">
            <w:pPr>
              <w:rPr>
                <w:sz w:val="18"/>
                <w:szCs w:val="18"/>
              </w:rPr>
            </w:pPr>
            <w:r w:rsidRPr="00A1781D">
              <w:rPr>
                <w:sz w:val="18"/>
                <w:szCs w:val="18"/>
              </w:rPr>
              <w:t>=</w:t>
            </w:r>
            <w:r w:rsidRPr="00D065D7">
              <w:rPr>
                <w:sz w:val="18"/>
                <w:szCs w:val="18"/>
              </w:rPr>
              <w:t>ХХХ*************************, где ХХХ код данного ГРБС</w:t>
            </w:r>
            <w:ins w:id="663" w:author="Зайцев Павел Борисович" w:date="2025-12-26T14:51:00Z">
              <w:r w:rsidR="00183087">
                <w:rPr>
                  <w:sz w:val="18"/>
                  <w:szCs w:val="18"/>
                </w:rPr>
                <w:t xml:space="preserve">, ХХХ </w:t>
              </w:r>
            </w:ins>
            <w:ins w:id="664" w:author="Зайцев Павел Борисович" w:date="2025-12-26T14:52:00Z">
              <w:r w:rsidR="00183087" w:rsidRPr="00183087">
                <w:rPr>
                  <w:sz w:val="18"/>
                  <w:szCs w:val="18"/>
                </w:rPr>
                <w:t>&lt;&gt;</w:t>
              </w:r>
              <w:r w:rsidR="00183087">
                <w:rPr>
                  <w:sz w:val="18"/>
                  <w:szCs w:val="18"/>
                </w:rPr>
                <w:t xml:space="preserve"> 000</w:t>
              </w:r>
            </w:ins>
          </w:p>
        </w:tc>
        <w:tc>
          <w:tcPr>
            <w:tcW w:w="609" w:type="pct"/>
          </w:tcPr>
          <w:p w:rsidR="005B1074" w:rsidRPr="00A1781D" w:rsidRDefault="005B1074" w:rsidP="005B1074">
            <w:pPr>
              <w:rPr>
                <w:sz w:val="18"/>
                <w:szCs w:val="18"/>
              </w:rPr>
            </w:pPr>
          </w:p>
        </w:tc>
        <w:tc>
          <w:tcPr>
            <w:tcW w:w="473" w:type="pct"/>
          </w:tcPr>
          <w:p w:rsidR="005B1074" w:rsidRPr="00A1781D" w:rsidRDefault="005B1074" w:rsidP="005B1074">
            <w:pPr>
              <w:rPr>
                <w:sz w:val="18"/>
                <w:szCs w:val="18"/>
              </w:rPr>
            </w:pPr>
          </w:p>
        </w:tc>
        <w:tc>
          <w:tcPr>
            <w:tcW w:w="1082" w:type="pct"/>
          </w:tcPr>
          <w:p w:rsidR="005B1074" w:rsidRPr="00A1781D" w:rsidRDefault="005B1074" w:rsidP="005B1074">
            <w:pPr>
              <w:rPr>
                <w:sz w:val="18"/>
                <w:szCs w:val="18"/>
              </w:rPr>
            </w:pPr>
            <w:r w:rsidRPr="00A1781D">
              <w:rPr>
                <w:sz w:val="18"/>
                <w:szCs w:val="18"/>
              </w:rPr>
              <w:t xml:space="preserve">Учетный номер объекта в графе </w:t>
            </w:r>
            <w:r>
              <w:rPr>
                <w:sz w:val="18"/>
                <w:szCs w:val="18"/>
              </w:rPr>
              <w:t>5</w:t>
            </w:r>
            <w:r w:rsidRPr="00A1781D">
              <w:rPr>
                <w:sz w:val="18"/>
                <w:szCs w:val="18"/>
              </w:rPr>
              <w:t xml:space="preserve"> не соответствует коду ГРБС </w:t>
            </w:r>
            <w:r>
              <w:rPr>
                <w:sz w:val="18"/>
                <w:szCs w:val="18"/>
              </w:rPr>
              <w:t>–</w:t>
            </w:r>
            <w:r w:rsidRPr="00A1781D">
              <w:rPr>
                <w:sz w:val="18"/>
                <w:szCs w:val="18"/>
              </w:rPr>
              <w:t xml:space="preserve"> недопустимо</w:t>
            </w:r>
          </w:p>
        </w:tc>
        <w:tc>
          <w:tcPr>
            <w:tcW w:w="403" w:type="pct"/>
          </w:tcPr>
          <w:p w:rsidR="005B1074" w:rsidRPr="00A1781D" w:rsidRDefault="005B1074" w:rsidP="005B1074">
            <w:pPr>
              <w:rPr>
                <w:sz w:val="18"/>
                <w:szCs w:val="18"/>
              </w:rPr>
            </w:pPr>
            <w:r>
              <w:rPr>
                <w:sz w:val="18"/>
                <w:szCs w:val="18"/>
              </w:rPr>
              <w:t>Б</w:t>
            </w:r>
          </w:p>
        </w:tc>
      </w:tr>
      <w:tr w:rsidR="005B1074" w:rsidRPr="00A1781D" w:rsidTr="008954EA">
        <w:tc>
          <w:tcPr>
            <w:tcW w:w="198" w:type="pct"/>
          </w:tcPr>
          <w:p w:rsidR="005B1074" w:rsidRPr="00A1781D" w:rsidRDefault="005B1074" w:rsidP="005B1074">
            <w:pPr>
              <w:spacing w:line="360" w:lineRule="auto"/>
              <w:rPr>
                <w:sz w:val="18"/>
                <w:szCs w:val="18"/>
              </w:rPr>
            </w:pPr>
            <w:r>
              <w:rPr>
                <w:sz w:val="18"/>
                <w:szCs w:val="18"/>
              </w:rPr>
              <w:lastRenderedPageBreak/>
              <w:t>19</w:t>
            </w:r>
          </w:p>
        </w:tc>
        <w:tc>
          <w:tcPr>
            <w:tcW w:w="853" w:type="pct"/>
          </w:tcPr>
          <w:p w:rsidR="005B1074" w:rsidRPr="00A1781D" w:rsidRDefault="005B1074" w:rsidP="005B1074">
            <w:pPr>
              <w:rPr>
                <w:sz w:val="18"/>
                <w:szCs w:val="18"/>
              </w:rPr>
            </w:pPr>
            <w:r>
              <w:rPr>
                <w:sz w:val="18"/>
                <w:szCs w:val="18"/>
              </w:rPr>
              <w:t>*</w:t>
            </w:r>
          </w:p>
        </w:tc>
        <w:tc>
          <w:tcPr>
            <w:tcW w:w="283" w:type="pct"/>
          </w:tcPr>
          <w:p w:rsidR="005B1074" w:rsidRPr="00A1781D" w:rsidRDefault="005B1074" w:rsidP="005B1074">
            <w:pPr>
              <w:jc w:val="center"/>
              <w:rPr>
                <w:sz w:val="18"/>
                <w:szCs w:val="18"/>
              </w:rPr>
            </w:pPr>
            <w:r>
              <w:rPr>
                <w:sz w:val="18"/>
                <w:szCs w:val="18"/>
              </w:rPr>
              <w:t>20</w:t>
            </w:r>
          </w:p>
        </w:tc>
        <w:tc>
          <w:tcPr>
            <w:tcW w:w="1099" w:type="pct"/>
          </w:tcPr>
          <w:p w:rsidR="005B1074" w:rsidRPr="00A1781D" w:rsidRDefault="005B1074" w:rsidP="005B1074">
            <w:pPr>
              <w:rPr>
                <w:sz w:val="18"/>
                <w:szCs w:val="18"/>
              </w:rPr>
            </w:pPr>
            <w:r>
              <w:rPr>
                <w:sz w:val="18"/>
                <w:szCs w:val="18"/>
              </w:rPr>
              <w:t>=</w:t>
            </w:r>
          </w:p>
        </w:tc>
        <w:tc>
          <w:tcPr>
            <w:tcW w:w="609" w:type="pct"/>
          </w:tcPr>
          <w:p w:rsidR="005B1074" w:rsidRPr="00A1781D" w:rsidRDefault="005B1074" w:rsidP="005B1074">
            <w:pPr>
              <w:rPr>
                <w:sz w:val="18"/>
                <w:szCs w:val="18"/>
              </w:rPr>
            </w:pPr>
            <w:r>
              <w:rPr>
                <w:sz w:val="18"/>
                <w:szCs w:val="18"/>
              </w:rPr>
              <w:t>*</w:t>
            </w:r>
          </w:p>
        </w:tc>
        <w:tc>
          <w:tcPr>
            <w:tcW w:w="473" w:type="pct"/>
          </w:tcPr>
          <w:p w:rsidR="005B1074" w:rsidRPr="00A1781D" w:rsidRDefault="005B1074" w:rsidP="005B1074">
            <w:pPr>
              <w:rPr>
                <w:sz w:val="18"/>
                <w:szCs w:val="18"/>
              </w:rPr>
            </w:pPr>
            <w:r>
              <w:rPr>
                <w:sz w:val="18"/>
                <w:szCs w:val="18"/>
              </w:rPr>
              <w:t>17+18–19</w:t>
            </w:r>
          </w:p>
        </w:tc>
        <w:tc>
          <w:tcPr>
            <w:tcW w:w="1082" w:type="pct"/>
          </w:tcPr>
          <w:p w:rsidR="005B1074" w:rsidRPr="00A1781D" w:rsidRDefault="005B1074" w:rsidP="005B1074">
            <w:pPr>
              <w:rPr>
                <w:sz w:val="18"/>
                <w:szCs w:val="18"/>
              </w:rPr>
            </w:pPr>
            <w:r>
              <w:rPr>
                <w:sz w:val="18"/>
                <w:szCs w:val="18"/>
              </w:rPr>
              <w:t>Графа 20 не равна сумме граф 17+18-19 – недопустимо</w:t>
            </w:r>
          </w:p>
        </w:tc>
        <w:tc>
          <w:tcPr>
            <w:tcW w:w="403" w:type="pct"/>
          </w:tcPr>
          <w:p w:rsidR="005B1074" w:rsidRDefault="005B1074" w:rsidP="005B1074">
            <w:pPr>
              <w:rPr>
                <w:sz w:val="18"/>
                <w:szCs w:val="18"/>
              </w:rPr>
            </w:pPr>
            <w:r>
              <w:rPr>
                <w:sz w:val="18"/>
                <w:szCs w:val="18"/>
              </w:rPr>
              <w:t>Б</w:t>
            </w:r>
          </w:p>
        </w:tc>
      </w:tr>
      <w:tr w:rsidR="005B1074" w:rsidRPr="00175081" w:rsidTr="008954EA">
        <w:tc>
          <w:tcPr>
            <w:tcW w:w="198" w:type="pct"/>
            <w:tcBorders>
              <w:top w:val="single" w:sz="4" w:space="0" w:color="auto"/>
              <w:left w:val="single" w:sz="4" w:space="0" w:color="auto"/>
              <w:bottom w:val="single" w:sz="4" w:space="0" w:color="auto"/>
              <w:right w:val="single" w:sz="4" w:space="0" w:color="auto"/>
            </w:tcBorders>
          </w:tcPr>
          <w:p w:rsidR="005B1074" w:rsidRPr="00175081" w:rsidRDefault="005B1074" w:rsidP="005B1074">
            <w:pPr>
              <w:spacing w:line="360" w:lineRule="auto"/>
              <w:rPr>
                <w:sz w:val="18"/>
                <w:szCs w:val="18"/>
              </w:rPr>
            </w:pPr>
            <w:r>
              <w:rPr>
                <w:sz w:val="18"/>
                <w:szCs w:val="18"/>
              </w:rPr>
              <w:t>21</w:t>
            </w:r>
          </w:p>
        </w:tc>
        <w:tc>
          <w:tcPr>
            <w:tcW w:w="853" w:type="pct"/>
            <w:tcBorders>
              <w:top w:val="single" w:sz="4" w:space="0" w:color="auto"/>
              <w:left w:val="single" w:sz="4" w:space="0" w:color="auto"/>
              <w:bottom w:val="single" w:sz="4" w:space="0" w:color="auto"/>
              <w:right w:val="single" w:sz="4" w:space="0" w:color="auto"/>
            </w:tcBorders>
          </w:tcPr>
          <w:p w:rsidR="005B1074" w:rsidRPr="00175081" w:rsidRDefault="005B1074" w:rsidP="005B1074">
            <w:pPr>
              <w:rPr>
                <w:sz w:val="18"/>
                <w:szCs w:val="18"/>
              </w:rPr>
            </w:pPr>
            <w:r w:rsidRPr="00175081">
              <w:rPr>
                <w:sz w:val="18"/>
                <w:szCs w:val="18"/>
              </w:rPr>
              <w:t>*</w:t>
            </w:r>
          </w:p>
        </w:tc>
        <w:tc>
          <w:tcPr>
            <w:tcW w:w="283" w:type="pct"/>
            <w:tcBorders>
              <w:top w:val="single" w:sz="4" w:space="0" w:color="auto"/>
              <w:left w:val="single" w:sz="4" w:space="0" w:color="auto"/>
              <w:bottom w:val="single" w:sz="4" w:space="0" w:color="auto"/>
              <w:right w:val="single" w:sz="4" w:space="0" w:color="auto"/>
            </w:tcBorders>
          </w:tcPr>
          <w:p w:rsidR="005B1074" w:rsidRPr="00175081" w:rsidRDefault="005B1074" w:rsidP="005B1074">
            <w:pPr>
              <w:jc w:val="center"/>
              <w:rPr>
                <w:sz w:val="18"/>
                <w:szCs w:val="18"/>
              </w:rPr>
            </w:pPr>
            <w:r>
              <w:rPr>
                <w:sz w:val="18"/>
                <w:szCs w:val="18"/>
              </w:rPr>
              <w:t>2</w:t>
            </w:r>
          </w:p>
        </w:tc>
        <w:tc>
          <w:tcPr>
            <w:tcW w:w="1099" w:type="pct"/>
            <w:tcBorders>
              <w:top w:val="single" w:sz="4" w:space="0" w:color="auto"/>
              <w:left w:val="single" w:sz="4" w:space="0" w:color="auto"/>
              <w:bottom w:val="single" w:sz="4" w:space="0" w:color="auto"/>
              <w:right w:val="single" w:sz="4" w:space="0" w:color="auto"/>
            </w:tcBorders>
          </w:tcPr>
          <w:p w:rsidR="005B1074" w:rsidRPr="00B22E2D" w:rsidRDefault="005B1074" w:rsidP="005B1074">
            <w:pPr>
              <w:rPr>
                <w:sz w:val="18"/>
                <w:szCs w:val="18"/>
              </w:rPr>
            </w:pPr>
            <w:r w:rsidRPr="00F44D0C">
              <w:rPr>
                <w:sz w:val="18"/>
                <w:szCs w:val="18"/>
              </w:rPr>
              <w:t>&lt;&gt;</w:t>
            </w:r>
            <w:r>
              <w:rPr>
                <w:sz w:val="18"/>
                <w:szCs w:val="18"/>
              </w:rPr>
              <w:t xml:space="preserve"> </w:t>
            </w:r>
            <w:r w:rsidRPr="00B22E2D">
              <w:rPr>
                <w:sz w:val="18"/>
                <w:szCs w:val="18"/>
              </w:rPr>
              <w:t>**********</w:t>
            </w:r>
            <w:r>
              <w:rPr>
                <w:sz w:val="18"/>
                <w:szCs w:val="18"/>
              </w:rPr>
              <w:t>, 0000000000</w:t>
            </w:r>
          </w:p>
        </w:tc>
        <w:tc>
          <w:tcPr>
            <w:tcW w:w="609" w:type="pct"/>
            <w:tcBorders>
              <w:top w:val="single" w:sz="4" w:space="0" w:color="auto"/>
              <w:left w:val="single" w:sz="4" w:space="0" w:color="auto"/>
              <w:bottom w:val="single" w:sz="4" w:space="0" w:color="auto"/>
              <w:right w:val="single" w:sz="4" w:space="0" w:color="auto"/>
            </w:tcBorders>
          </w:tcPr>
          <w:p w:rsidR="005B1074" w:rsidRPr="00175081" w:rsidRDefault="005B1074" w:rsidP="005B1074">
            <w:pPr>
              <w:rPr>
                <w:sz w:val="18"/>
                <w:szCs w:val="18"/>
              </w:rPr>
            </w:pPr>
          </w:p>
        </w:tc>
        <w:tc>
          <w:tcPr>
            <w:tcW w:w="473" w:type="pct"/>
            <w:tcBorders>
              <w:top w:val="single" w:sz="4" w:space="0" w:color="auto"/>
              <w:left w:val="single" w:sz="4" w:space="0" w:color="auto"/>
              <w:bottom w:val="single" w:sz="4" w:space="0" w:color="auto"/>
              <w:right w:val="single" w:sz="4" w:space="0" w:color="auto"/>
            </w:tcBorders>
          </w:tcPr>
          <w:p w:rsidR="005B1074" w:rsidRPr="00175081" w:rsidRDefault="005B1074" w:rsidP="005B1074">
            <w:pPr>
              <w:rPr>
                <w:sz w:val="18"/>
                <w:szCs w:val="18"/>
              </w:rPr>
            </w:pPr>
          </w:p>
        </w:tc>
        <w:tc>
          <w:tcPr>
            <w:tcW w:w="1082" w:type="pct"/>
            <w:tcBorders>
              <w:top w:val="single" w:sz="4" w:space="0" w:color="auto"/>
              <w:left w:val="single" w:sz="4" w:space="0" w:color="auto"/>
              <w:bottom w:val="single" w:sz="4" w:space="0" w:color="auto"/>
              <w:right w:val="single" w:sz="4" w:space="0" w:color="auto"/>
            </w:tcBorders>
          </w:tcPr>
          <w:p w:rsidR="005B1074" w:rsidRPr="00175081" w:rsidRDefault="005B1074" w:rsidP="005B1074">
            <w:pPr>
              <w:rPr>
                <w:sz w:val="18"/>
                <w:szCs w:val="18"/>
              </w:rPr>
            </w:pPr>
            <w:r>
              <w:rPr>
                <w:sz w:val="18"/>
                <w:szCs w:val="18"/>
              </w:rPr>
              <w:t>ИНН заполняется по всем детализированным строкам</w:t>
            </w:r>
          </w:p>
        </w:tc>
        <w:tc>
          <w:tcPr>
            <w:tcW w:w="403" w:type="pct"/>
            <w:tcBorders>
              <w:top w:val="single" w:sz="4" w:space="0" w:color="auto"/>
              <w:left w:val="single" w:sz="4" w:space="0" w:color="auto"/>
              <w:bottom w:val="single" w:sz="4" w:space="0" w:color="auto"/>
              <w:right w:val="single" w:sz="4" w:space="0" w:color="auto"/>
            </w:tcBorders>
          </w:tcPr>
          <w:p w:rsidR="005B1074" w:rsidRPr="00175081" w:rsidRDefault="005B1074" w:rsidP="005B1074">
            <w:pPr>
              <w:rPr>
                <w:sz w:val="18"/>
                <w:szCs w:val="18"/>
              </w:rPr>
            </w:pPr>
            <w:r>
              <w:rPr>
                <w:sz w:val="18"/>
                <w:szCs w:val="18"/>
              </w:rPr>
              <w:t>Б</w:t>
            </w:r>
          </w:p>
        </w:tc>
      </w:tr>
      <w:tr w:rsidR="005B1074" w:rsidRPr="00A1781D" w:rsidTr="00E104FF">
        <w:tc>
          <w:tcPr>
            <w:tcW w:w="198"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spacing w:line="360" w:lineRule="auto"/>
              <w:rPr>
                <w:sz w:val="18"/>
                <w:szCs w:val="18"/>
              </w:rPr>
            </w:pPr>
            <w:r>
              <w:rPr>
                <w:sz w:val="18"/>
                <w:szCs w:val="18"/>
              </w:rPr>
              <w:t>22</w:t>
            </w:r>
          </w:p>
        </w:tc>
        <w:tc>
          <w:tcPr>
            <w:tcW w:w="85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 где</w:t>
            </w:r>
            <w:r w:rsidRPr="00210293">
              <w:rPr>
                <w:sz w:val="18"/>
                <w:szCs w:val="18"/>
              </w:rPr>
              <w:t xml:space="preserve"> </w:t>
            </w:r>
            <w:r>
              <w:rPr>
                <w:sz w:val="18"/>
                <w:szCs w:val="18"/>
              </w:rPr>
              <w:t xml:space="preserve">графа 20 </w:t>
            </w:r>
            <w:r w:rsidRPr="0039152B">
              <w:rPr>
                <w:sz w:val="18"/>
                <w:szCs w:val="18"/>
              </w:rPr>
              <w:t xml:space="preserve">&gt;0 </w:t>
            </w:r>
            <w:r>
              <w:rPr>
                <w:sz w:val="18"/>
                <w:szCs w:val="18"/>
              </w:rPr>
              <w:t xml:space="preserve">и </w:t>
            </w:r>
            <w:r w:rsidRPr="00210293">
              <w:rPr>
                <w:sz w:val="18"/>
                <w:szCs w:val="18"/>
              </w:rPr>
              <w:t xml:space="preserve">графа 8 = </w:t>
            </w:r>
            <w:r w:rsidRPr="00E104FF">
              <w:rPr>
                <w:sz w:val="18"/>
                <w:szCs w:val="18"/>
              </w:rPr>
              <w:t>01, 11, 12, 13, 14, 15, 16, 21, 22, 23, 24, 25, 26, 28, 29, 30, 31, 32, 33, 34, 35, 36, 37, 38, 39</w:t>
            </w:r>
          </w:p>
        </w:tc>
        <w:tc>
          <w:tcPr>
            <w:tcW w:w="28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jc w:val="center"/>
              <w:rPr>
                <w:sz w:val="18"/>
                <w:szCs w:val="18"/>
              </w:rPr>
            </w:pPr>
            <w:r>
              <w:rPr>
                <w:sz w:val="18"/>
                <w:szCs w:val="18"/>
              </w:rPr>
              <w:t>13</w:t>
            </w:r>
          </w:p>
        </w:tc>
        <w:tc>
          <w:tcPr>
            <w:tcW w:w="109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roofErr w:type="gramStart"/>
            <w:r w:rsidRPr="00F44D0C">
              <w:rPr>
                <w:sz w:val="18"/>
                <w:szCs w:val="18"/>
              </w:rPr>
              <w:t>&lt;&gt;</w:t>
            </w:r>
            <w:r>
              <w:rPr>
                <w:sz w:val="18"/>
                <w:szCs w:val="18"/>
              </w:rPr>
              <w:t>пусто</w:t>
            </w:r>
            <w:proofErr w:type="gramEnd"/>
          </w:p>
        </w:tc>
        <w:tc>
          <w:tcPr>
            <w:tcW w:w="60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47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1082"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 xml:space="preserve">По строкам, содержащим остатки по графе 20 при отражении в </w:t>
            </w:r>
            <w:r w:rsidRPr="00210293">
              <w:rPr>
                <w:sz w:val="18"/>
                <w:szCs w:val="18"/>
              </w:rPr>
              <w:t>граф</w:t>
            </w:r>
            <w:r>
              <w:rPr>
                <w:sz w:val="18"/>
                <w:szCs w:val="18"/>
              </w:rPr>
              <w:t>е</w:t>
            </w:r>
            <w:r w:rsidRPr="00210293">
              <w:rPr>
                <w:sz w:val="18"/>
                <w:szCs w:val="18"/>
              </w:rPr>
              <w:t xml:space="preserve"> 8 </w:t>
            </w:r>
            <w:r>
              <w:rPr>
                <w:sz w:val="18"/>
                <w:szCs w:val="18"/>
              </w:rPr>
              <w:t>статусов</w:t>
            </w:r>
            <w:r w:rsidRPr="00210293">
              <w:rPr>
                <w:sz w:val="18"/>
                <w:szCs w:val="18"/>
              </w:rPr>
              <w:t xml:space="preserve"> </w:t>
            </w:r>
            <w:r w:rsidRPr="00E104FF">
              <w:rPr>
                <w:sz w:val="18"/>
                <w:szCs w:val="18"/>
              </w:rPr>
              <w:t>01, 11, 12, 13, 14, 15, 16, 21, 22, 23, 24, 25, 26, 28, 29, 30, 31, 32, 33, 34, 35, 36, 37, 38, 39</w:t>
            </w:r>
            <w:r>
              <w:rPr>
                <w:sz w:val="18"/>
                <w:szCs w:val="18"/>
              </w:rPr>
              <w:t xml:space="preserve"> графа 13 подлежит обязательному заполнению</w:t>
            </w:r>
          </w:p>
        </w:tc>
        <w:tc>
          <w:tcPr>
            <w:tcW w:w="40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Б</w:t>
            </w:r>
          </w:p>
        </w:tc>
      </w:tr>
      <w:tr w:rsidR="005B1074" w:rsidRPr="00A1781D" w:rsidTr="00AF609B">
        <w:tc>
          <w:tcPr>
            <w:tcW w:w="198"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spacing w:line="360" w:lineRule="auto"/>
              <w:rPr>
                <w:sz w:val="18"/>
                <w:szCs w:val="18"/>
              </w:rPr>
            </w:pPr>
            <w:r>
              <w:rPr>
                <w:sz w:val="18"/>
                <w:szCs w:val="18"/>
              </w:rPr>
              <w:t>23</w:t>
            </w:r>
          </w:p>
        </w:tc>
        <w:tc>
          <w:tcPr>
            <w:tcW w:w="85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Заполненные строки по графе 13</w:t>
            </w:r>
          </w:p>
        </w:tc>
        <w:tc>
          <w:tcPr>
            <w:tcW w:w="28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jc w:val="center"/>
              <w:rPr>
                <w:sz w:val="18"/>
                <w:szCs w:val="18"/>
              </w:rPr>
            </w:pPr>
            <w:r>
              <w:rPr>
                <w:sz w:val="18"/>
                <w:szCs w:val="18"/>
              </w:rPr>
              <w:t>13</w:t>
            </w:r>
          </w:p>
        </w:tc>
        <w:tc>
          <w:tcPr>
            <w:tcW w:w="109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lang w:val="en-US"/>
              </w:rPr>
              <w:t>&lt;</w:t>
            </w:r>
            <w:r>
              <w:rPr>
                <w:sz w:val="18"/>
                <w:szCs w:val="18"/>
              </w:rPr>
              <w:t>года отчетной даты</w:t>
            </w:r>
          </w:p>
        </w:tc>
        <w:tc>
          <w:tcPr>
            <w:tcW w:w="60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47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1082"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Дата фактического начала строительства не может превышать отчетную дату</w:t>
            </w:r>
          </w:p>
        </w:tc>
        <w:tc>
          <w:tcPr>
            <w:tcW w:w="40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Б</w:t>
            </w:r>
          </w:p>
        </w:tc>
      </w:tr>
      <w:tr w:rsidR="005B1074" w:rsidRPr="00A1781D" w:rsidTr="00E57F2A">
        <w:tc>
          <w:tcPr>
            <w:tcW w:w="198"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spacing w:line="360" w:lineRule="auto"/>
              <w:rPr>
                <w:sz w:val="18"/>
                <w:szCs w:val="18"/>
              </w:rPr>
            </w:pPr>
            <w:r>
              <w:rPr>
                <w:sz w:val="18"/>
                <w:szCs w:val="18"/>
              </w:rPr>
              <w:t>24</w:t>
            </w:r>
          </w:p>
        </w:tc>
        <w:tc>
          <w:tcPr>
            <w:tcW w:w="85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w:t>
            </w:r>
          </w:p>
        </w:tc>
        <w:tc>
          <w:tcPr>
            <w:tcW w:w="28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jc w:val="center"/>
              <w:rPr>
                <w:sz w:val="18"/>
                <w:szCs w:val="18"/>
              </w:rPr>
            </w:pPr>
            <w:r>
              <w:rPr>
                <w:sz w:val="18"/>
                <w:szCs w:val="18"/>
              </w:rPr>
              <w:t>4</w:t>
            </w:r>
          </w:p>
        </w:tc>
        <w:tc>
          <w:tcPr>
            <w:tcW w:w="1099" w:type="pct"/>
            <w:tcBorders>
              <w:top w:val="single" w:sz="4" w:space="0" w:color="auto"/>
              <w:left w:val="single" w:sz="4" w:space="0" w:color="auto"/>
              <w:bottom w:val="single" w:sz="4" w:space="0" w:color="auto"/>
              <w:right w:val="single" w:sz="4" w:space="0" w:color="auto"/>
            </w:tcBorders>
          </w:tcPr>
          <w:p w:rsidR="005B1074" w:rsidRPr="00E57F2A" w:rsidRDefault="005B1074" w:rsidP="005B1074">
            <w:pPr>
              <w:rPr>
                <w:sz w:val="18"/>
                <w:szCs w:val="18"/>
              </w:rPr>
            </w:pPr>
            <w:r w:rsidRPr="00E57F2A">
              <w:rPr>
                <w:sz w:val="18"/>
                <w:szCs w:val="18"/>
              </w:rPr>
              <w:t xml:space="preserve">= </w:t>
            </w:r>
            <w:proofErr w:type="gramStart"/>
            <w:r>
              <w:rPr>
                <w:sz w:val="18"/>
                <w:szCs w:val="18"/>
                <w:lang w:val="en-US"/>
              </w:rPr>
              <w:t>A</w:t>
            </w:r>
            <w:r w:rsidRPr="00E57F2A">
              <w:rPr>
                <w:sz w:val="18"/>
                <w:szCs w:val="18"/>
              </w:rPr>
              <w:t>:</w:t>
            </w:r>
            <w:r>
              <w:rPr>
                <w:sz w:val="18"/>
                <w:szCs w:val="18"/>
                <w:lang w:val="en-US"/>
              </w:rPr>
              <w:t>B</w:t>
            </w:r>
            <w:proofErr w:type="gramEnd"/>
            <w:r w:rsidRPr="00E57F2A">
              <w:rPr>
                <w:sz w:val="18"/>
                <w:szCs w:val="18"/>
              </w:rPr>
              <w:t>:</w:t>
            </w:r>
            <w:r>
              <w:rPr>
                <w:sz w:val="18"/>
                <w:szCs w:val="18"/>
                <w:lang w:val="en-US"/>
              </w:rPr>
              <w:t>C</w:t>
            </w:r>
            <w:r w:rsidRPr="00E57F2A">
              <w:rPr>
                <w:sz w:val="18"/>
                <w:szCs w:val="18"/>
              </w:rPr>
              <w:t>:</w:t>
            </w:r>
            <w:r>
              <w:rPr>
                <w:sz w:val="18"/>
                <w:szCs w:val="18"/>
                <w:lang w:val="en-US"/>
              </w:rPr>
              <w:t>K</w:t>
            </w:r>
            <w:r w:rsidRPr="00E57F2A">
              <w:rPr>
                <w:sz w:val="18"/>
                <w:szCs w:val="18"/>
              </w:rPr>
              <w:t xml:space="preserve">, где А – 2 разряда, В – 2 разряда, С – 6 или 7 разрядов, К – от </w:t>
            </w:r>
            <w:r>
              <w:rPr>
                <w:sz w:val="18"/>
                <w:szCs w:val="18"/>
              </w:rPr>
              <w:t>1</w:t>
            </w:r>
            <w:r w:rsidRPr="00E57F2A">
              <w:rPr>
                <w:sz w:val="18"/>
                <w:szCs w:val="18"/>
              </w:rPr>
              <w:t xml:space="preserve"> до 10 разрядов</w:t>
            </w:r>
          </w:p>
        </w:tc>
        <w:tc>
          <w:tcPr>
            <w:tcW w:w="609"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47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p>
        </w:tc>
        <w:tc>
          <w:tcPr>
            <w:tcW w:w="1082"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 xml:space="preserve">Отражение формата кадастрового номера, отличного от маски </w:t>
            </w:r>
            <w:proofErr w:type="gramStart"/>
            <w:r>
              <w:rPr>
                <w:sz w:val="18"/>
                <w:szCs w:val="18"/>
              </w:rPr>
              <w:t>АА:ВВ</w:t>
            </w:r>
            <w:proofErr w:type="gramEnd"/>
            <w:r>
              <w:rPr>
                <w:sz w:val="18"/>
                <w:szCs w:val="18"/>
              </w:rPr>
              <w:t>:СССССС(С):К(ККККККККК) не допускается</w:t>
            </w:r>
          </w:p>
        </w:tc>
        <w:tc>
          <w:tcPr>
            <w:tcW w:w="403" w:type="pct"/>
            <w:tcBorders>
              <w:top w:val="single" w:sz="4" w:space="0" w:color="auto"/>
              <w:left w:val="single" w:sz="4" w:space="0" w:color="auto"/>
              <w:bottom w:val="single" w:sz="4" w:space="0" w:color="auto"/>
              <w:right w:val="single" w:sz="4" w:space="0" w:color="auto"/>
            </w:tcBorders>
          </w:tcPr>
          <w:p w:rsidR="005B1074" w:rsidRPr="00A1781D" w:rsidRDefault="005B1074" w:rsidP="005B1074">
            <w:pPr>
              <w:rPr>
                <w:sz w:val="18"/>
                <w:szCs w:val="18"/>
              </w:rPr>
            </w:pPr>
            <w:r>
              <w:rPr>
                <w:sz w:val="18"/>
                <w:szCs w:val="18"/>
              </w:rPr>
              <w:t>Б</w:t>
            </w:r>
          </w:p>
        </w:tc>
      </w:tr>
      <w:tr w:rsidR="00183087" w:rsidRPr="00A1781D" w:rsidTr="00183087">
        <w:trPr>
          <w:ins w:id="665" w:author="Зайцев Павел Борисович" w:date="2025-12-26T14:59:00Z"/>
        </w:trPr>
        <w:tc>
          <w:tcPr>
            <w:tcW w:w="198" w:type="pct"/>
            <w:tcBorders>
              <w:top w:val="single" w:sz="4" w:space="0" w:color="auto"/>
              <w:left w:val="single" w:sz="4" w:space="0" w:color="auto"/>
              <w:bottom w:val="single" w:sz="4" w:space="0" w:color="auto"/>
              <w:right w:val="single" w:sz="4" w:space="0" w:color="auto"/>
            </w:tcBorders>
          </w:tcPr>
          <w:p w:rsidR="00183087" w:rsidRDefault="00183087" w:rsidP="00183087">
            <w:pPr>
              <w:spacing w:line="360" w:lineRule="auto"/>
              <w:rPr>
                <w:ins w:id="666" w:author="Зайцев Павел Борисович" w:date="2025-12-26T14:59:00Z"/>
                <w:sz w:val="18"/>
                <w:szCs w:val="18"/>
              </w:rPr>
            </w:pPr>
            <w:ins w:id="667" w:author="Зайцев Павел Борисович" w:date="2025-12-26T14:59:00Z">
              <w:r>
                <w:rPr>
                  <w:sz w:val="18"/>
                  <w:szCs w:val="18"/>
                </w:rPr>
                <w:t>25</w:t>
              </w:r>
            </w:ins>
          </w:p>
        </w:tc>
        <w:tc>
          <w:tcPr>
            <w:tcW w:w="853" w:type="pct"/>
            <w:tcBorders>
              <w:top w:val="single" w:sz="4" w:space="0" w:color="auto"/>
              <w:left w:val="single" w:sz="4" w:space="0" w:color="auto"/>
              <w:bottom w:val="single" w:sz="4" w:space="0" w:color="auto"/>
              <w:right w:val="single" w:sz="4" w:space="0" w:color="auto"/>
            </w:tcBorders>
          </w:tcPr>
          <w:p w:rsidR="00183087" w:rsidRDefault="00183087" w:rsidP="00183087">
            <w:pPr>
              <w:rPr>
                <w:ins w:id="668" w:author="Зайцев Павел Борисович" w:date="2025-12-26T14:59:00Z"/>
                <w:sz w:val="18"/>
                <w:szCs w:val="18"/>
              </w:rPr>
            </w:pPr>
            <w:ins w:id="669" w:author="Зайцев Павел Борисович" w:date="2025-12-26T14:59:00Z">
              <w:r>
                <w:rPr>
                  <w:sz w:val="18"/>
                  <w:szCs w:val="18"/>
                </w:rPr>
                <w:t>Заполненные строки по графе 10</w:t>
              </w:r>
            </w:ins>
          </w:p>
        </w:tc>
        <w:tc>
          <w:tcPr>
            <w:tcW w:w="283" w:type="pct"/>
            <w:tcBorders>
              <w:top w:val="single" w:sz="4" w:space="0" w:color="auto"/>
              <w:left w:val="single" w:sz="4" w:space="0" w:color="auto"/>
              <w:bottom w:val="single" w:sz="4" w:space="0" w:color="auto"/>
              <w:right w:val="single" w:sz="4" w:space="0" w:color="auto"/>
            </w:tcBorders>
          </w:tcPr>
          <w:p w:rsidR="00183087" w:rsidRDefault="00183087" w:rsidP="00183087">
            <w:pPr>
              <w:jc w:val="center"/>
              <w:rPr>
                <w:ins w:id="670" w:author="Зайцев Павел Борисович" w:date="2025-12-26T14:59:00Z"/>
                <w:sz w:val="18"/>
                <w:szCs w:val="18"/>
              </w:rPr>
            </w:pPr>
            <w:ins w:id="671" w:author="Зайцев Павел Борисович" w:date="2025-12-26T14:59:00Z">
              <w:r>
                <w:rPr>
                  <w:sz w:val="18"/>
                  <w:szCs w:val="18"/>
                </w:rPr>
                <w:t>10</w:t>
              </w:r>
            </w:ins>
          </w:p>
        </w:tc>
        <w:tc>
          <w:tcPr>
            <w:tcW w:w="1099" w:type="pct"/>
            <w:tcBorders>
              <w:top w:val="single" w:sz="4" w:space="0" w:color="auto"/>
              <w:left w:val="single" w:sz="4" w:space="0" w:color="auto"/>
              <w:bottom w:val="single" w:sz="4" w:space="0" w:color="auto"/>
              <w:right w:val="single" w:sz="4" w:space="0" w:color="auto"/>
            </w:tcBorders>
          </w:tcPr>
          <w:p w:rsidR="00183087" w:rsidRPr="003868B0" w:rsidRDefault="00183087" w:rsidP="00183087">
            <w:pPr>
              <w:rPr>
                <w:ins w:id="672" w:author="Зайцев Павел Борисович" w:date="2025-12-26T14:59:00Z"/>
                <w:sz w:val="18"/>
                <w:szCs w:val="18"/>
              </w:rPr>
            </w:pPr>
            <w:proofErr w:type="gramStart"/>
            <w:ins w:id="673" w:author="Зайцев Павел Борисович" w:date="2025-12-26T14:59:00Z">
              <w:r w:rsidRPr="00183087">
                <w:rPr>
                  <w:sz w:val="18"/>
                  <w:szCs w:val="18"/>
                </w:rPr>
                <w:t>&lt;</w:t>
              </w:r>
            </w:ins>
            <w:ins w:id="674" w:author="Зайцев Павел Борисович" w:date="2025-12-26T15:01:00Z">
              <w:r w:rsidR="000675D6">
                <w:rPr>
                  <w:sz w:val="18"/>
                  <w:szCs w:val="18"/>
                </w:rPr>
                <w:t xml:space="preserve"> </w:t>
              </w:r>
            </w:ins>
            <w:ins w:id="675" w:author="Зайцев Павел Борисович" w:date="2025-12-26T14:59:00Z">
              <w:r w:rsidRPr="003868B0">
                <w:rPr>
                  <w:sz w:val="18"/>
                  <w:szCs w:val="18"/>
                </w:rPr>
                <w:t>года</w:t>
              </w:r>
              <w:proofErr w:type="gramEnd"/>
              <w:r w:rsidRPr="003868B0">
                <w:rPr>
                  <w:sz w:val="18"/>
                  <w:szCs w:val="18"/>
                </w:rPr>
                <w:t xml:space="preserve"> отчетной даты</w:t>
              </w:r>
            </w:ins>
          </w:p>
        </w:tc>
        <w:tc>
          <w:tcPr>
            <w:tcW w:w="609" w:type="pct"/>
            <w:tcBorders>
              <w:top w:val="single" w:sz="4" w:space="0" w:color="auto"/>
              <w:left w:val="single" w:sz="4" w:space="0" w:color="auto"/>
              <w:bottom w:val="single" w:sz="4" w:space="0" w:color="auto"/>
              <w:right w:val="single" w:sz="4" w:space="0" w:color="auto"/>
            </w:tcBorders>
          </w:tcPr>
          <w:p w:rsidR="00183087" w:rsidRPr="00A1781D" w:rsidRDefault="00183087" w:rsidP="00183087">
            <w:pPr>
              <w:rPr>
                <w:ins w:id="676" w:author="Зайцев Павел Борисович" w:date="2025-12-26T14:59:00Z"/>
                <w:sz w:val="18"/>
                <w:szCs w:val="18"/>
              </w:rPr>
            </w:pPr>
          </w:p>
        </w:tc>
        <w:tc>
          <w:tcPr>
            <w:tcW w:w="473" w:type="pct"/>
            <w:tcBorders>
              <w:top w:val="single" w:sz="4" w:space="0" w:color="auto"/>
              <w:left w:val="single" w:sz="4" w:space="0" w:color="auto"/>
              <w:bottom w:val="single" w:sz="4" w:space="0" w:color="auto"/>
              <w:right w:val="single" w:sz="4" w:space="0" w:color="auto"/>
            </w:tcBorders>
          </w:tcPr>
          <w:p w:rsidR="00183087" w:rsidRPr="00A1781D" w:rsidRDefault="00183087" w:rsidP="00183087">
            <w:pPr>
              <w:rPr>
                <w:ins w:id="677" w:author="Зайцев Павел Борисович" w:date="2025-12-26T14:59:00Z"/>
                <w:sz w:val="18"/>
                <w:szCs w:val="18"/>
              </w:rPr>
            </w:pPr>
          </w:p>
        </w:tc>
        <w:tc>
          <w:tcPr>
            <w:tcW w:w="1082" w:type="pct"/>
            <w:tcBorders>
              <w:top w:val="single" w:sz="4" w:space="0" w:color="auto"/>
              <w:left w:val="single" w:sz="4" w:space="0" w:color="auto"/>
              <w:bottom w:val="single" w:sz="4" w:space="0" w:color="auto"/>
              <w:right w:val="single" w:sz="4" w:space="0" w:color="auto"/>
            </w:tcBorders>
          </w:tcPr>
          <w:p w:rsidR="00183087" w:rsidRDefault="00183087" w:rsidP="00183087">
            <w:pPr>
              <w:rPr>
                <w:ins w:id="678" w:author="Зайцев Павел Борисович" w:date="2025-12-26T14:59:00Z"/>
                <w:sz w:val="18"/>
                <w:szCs w:val="18"/>
              </w:rPr>
            </w:pPr>
            <w:ins w:id="679" w:author="Зайцев Павел Борисович" w:date="2025-12-26T14:59:00Z">
              <w:r>
                <w:rPr>
                  <w:sz w:val="18"/>
                  <w:szCs w:val="18"/>
                </w:rPr>
                <w:t>Дата п</w:t>
              </w:r>
              <w:r w:rsidRPr="00D94DD5">
                <w:rPr>
                  <w:sz w:val="18"/>
                  <w:szCs w:val="18"/>
                </w:rPr>
                <w:t>риостановлени</w:t>
              </w:r>
              <w:r>
                <w:rPr>
                  <w:sz w:val="18"/>
                  <w:szCs w:val="18"/>
                </w:rPr>
                <w:t>я</w:t>
              </w:r>
              <w:r w:rsidRPr="00D94DD5">
                <w:rPr>
                  <w:sz w:val="18"/>
                  <w:szCs w:val="18"/>
                </w:rPr>
                <w:t xml:space="preserve"> (прекращени</w:t>
              </w:r>
              <w:r>
                <w:rPr>
                  <w:sz w:val="18"/>
                  <w:szCs w:val="18"/>
                </w:rPr>
                <w:t>я</w:t>
              </w:r>
              <w:r w:rsidRPr="00D94DD5">
                <w:rPr>
                  <w:sz w:val="18"/>
                  <w:szCs w:val="18"/>
                </w:rPr>
                <w:t xml:space="preserve">) </w:t>
              </w:r>
              <w:r>
                <w:rPr>
                  <w:sz w:val="18"/>
                  <w:szCs w:val="18"/>
                </w:rPr>
                <w:t>строительства не может превышать отчетную дату</w:t>
              </w:r>
            </w:ins>
          </w:p>
        </w:tc>
        <w:tc>
          <w:tcPr>
            <w:tcW w:w="403" w:type="pct"/>
            <w:tcBorders>
              <w:top w:val="single" w:sz="4" w:space="0" w:color="auto"/>
              <w:left w:val="single" w:sz="4" w:space="0" w:color="auto"/>
              <w:bottom w:val="single" w:sz="4" w:space="0" w:color="auto"/>
              <w:right w:val="single" w:sz="4" w:space="0" w:color="auto"/>
            </w:tcBorders>
          </w:tcPr>
          <w:p w:rsidR="00183087" w:rsidRPr="00D94DD5" w:rsidRDefault="00183087" w:rsidP="00183087">
            <w:pPr>
              <w:rPr>
                <w:ins w:id="680" w:author="Зайцев Павел Борисович" w:date="2025-12-26T14:59:00Z"/>
                <w:sz w:val="18"/>
                <w:szCs w:val="18"/>
              </w:rPr>
            </w:pPr>
            <w:ins w:id="681" w:author="Зайцев Павел Борисович" w:date="2025-12-26T14:59:00Z">
              <w:r>
                <w:rPr>
                  <w:sz w:val="18"/>
                  <w:szCs w:val="18"/>
                </w:rPr>
                <w:t>Б</w:t>
              </w:r>
            </w:ins>
          </w:p>
        </w:tc>
      </w:tr>
    </w:tbl>
    <w:p w:rsidR="008B6087" w:rsidRPr="00A1781D" w:rsidRDefault="008B6087" w:rsidP="0003422C">
      <w:pPr>
        <w:rPr>
          <w:sz w:val="18"/>
          <w:szCs w:val="18"/>
        </w:rPr>
      </w:pPr>
    </w:p>
    <w:p w:rsidR="008B6087" w:rsidRPr="00A1781D" w:rsidRDefault="008B6087" w:rsidP="0003422C">
      <w:pPr>
        <w:rPr>
          <w:sz w:val="18"/>
          <w:szCs w:val="18"/>
        </w:rPr>
      </w:pPr>
    </w:p>
    <w:p w:rsidR="00A13998" w:rsidRPr="00A1781D" w:rsidRDefault="004D2726" w:rsidP="00A13998">
      <w:pPr>
        <w:pStyle w:val="1"/>
        <w:numPr>
          <w:ilvl w:val="0"/>
          <w:numId w:val="0"/>
        </w:numPr>
        <w:jc w:val="both"/>
        <w:rPr>
          <w:b/>
          <w:sz w:val="18"/>
          <w:szCs w:val="18"/>
        </w:rPr>
      </w:pPr>
      <w:bookmarkStart w:id="682" w:name="_Toc424750561"/>
      <w:bookmarkStart w:id="683" w:name="_Toc216965297"/>
      <w:r w:rsidRPr="00A1781D">
        <w:rPr>
          <w:b/>
          <w:sz w:val="18"/>
          <w:szCs w:val="18"/>
        </w:rPr>
        <w:t>2</w:t>
      </w:r>
      <w:r w:rsidR="00EB4DBF">
        <w:rPr>
          <w:b/>
          <w:sz w:val="18"/>
          <w:szCs w:val="18"/>
        </w:rPr>
        <w:t>0</w:t>
      </w:r>
      <w:r w:rsidR="00A13998" w:rsidRPr="00A1781D">
        <w:rPr>
          <w:b/>
          <w:sz w:val="18"/>
          <w:szCs w:val="18"/>
        </w:rPr>
        <w:t>. Сведения по дебиторской и кредиторской задолженности ф.0503169</w:t>
      </w:r>
      <w:bookmarkEnd w:id="682"/>
      <w:bookmarkEnd w:id="683"/>
    </w:p>
    <w:p w:rsidR="00FC3EC2" w:rsidRPr="00A1781D" w:rsidRDefault="00FC3EC2" w:rsidP="00FC3EC2">
      <w:pPr>
        <w:rPr>
          <w:sz w:val="18"/>
          <w:szCs w:val="18"/>
        </w:rPr>
      </w:pPr>
    </w:p>
    <w:p w:rsidR="00FC3EC2" w:rsidRPr="00A1781D" w:rsidRDefault="00FC3EC2" w:rsidP="00FC3EC2">
      <w:pPr>
        <w:rPr>
          <w:sz w:val="18"/>
          <w:szCs w:val="18"/>
        </w:rPr>
      </w:pPr>
      <w:r w:rsidRPr="00A1781D">
        <w:rPr>
          <w:sz w:val="18"/>
          <w:szCs w:val="18"/>
        </w:rPr>
        <w:t xml:space="preserve">* Для расходных КБК допустима классификация, установленная приказом Минфина России </w:t>
      </w:r>
      <w:r w:rsidR="00A35588">
        <w:rPr>
          <w:sz w:val="18"/>
          <w:szCs w:val="18"/>
        </w:rPr>
        <w:t>о</w:t>
      </w:r>
      <w:r w:rsidR="00A35588" w:rsidRPr="00A35588">
        <w:rPr>
          <w:sz w:val="18"/>
          <w:szCs w:val="18"/>
        </w:rPr>
        <w:t>б утверждении кодов (перечней кодов) бюджетной классификации Российской Федерации на</w:t>
      </w:r>
      <w:r w:rsidR="00A35588">
        <w:rPr>
          <w:sz w:val="18"/>
          <w:szCs w:val="18"/>
        </w:rPr>
        <w:t xml:space="preserve"> соответствующий год.</w:t>
      </w:r>
    </w:p>
    <w:p w:rsidR="007833B6" w:rsidRDefault="007833B6" w:rsidP="00A13998">
      <w:pPr>
        <w:rPr>
          <w:sz w:val="18"/>
          <w:szCs w:val="18"/>
        </w:rPr>
      </w:pPr>
      <w:r>
        <w:rPr>
          <w:sz w:val="18"/>
          <w:szCs w:val="18"/>
        </w:rPr>
        <w:t>Отражение в детализированных строках раздела 1 Сведений по дебиторской задолженности счетов, отличных от 1 205 ХХ 00Х, 1 206 ХХ 00Х, 1 208 ХХ 00Х, 1 209 ХХ 00Х, 1 210 05 00Х, 1 210 1Х 00Х, 1 210 </w:t>
      </w:r>
      <w:r>
        <w:rPr>
          <w:sz w:val="18"/>
          <w:szCs w:val="18"/>
          <w:lang w:val="en-US"/>
        </w:rPr>
        <w:t>T</w:t>
      </w:r>
      <w:r w:rsidRPr="006C409D">
        <w:rPr>
          <w:sz w:val="18"/>
          <w:szCs w:val="18"/>
        </w:rPr>
        <w:t>5</w:t>
      </w:r>
      <w:r>
        <w:rPr>
          <w:sz w:val="18"/>
          <w:szCs w:val="18"/>
        </w:rPr>
        <w:t> 00Х, 1 303 ХХ 00Х, недопустимо.</w:t>
      </w:r>
    </w:p>
    <w:p w:rsidR="007833B6" w:rsidRDefault="007833B6" w:rsidP="00A13998">
      <w:pPr>
        <w:rPr>
          <w:sz w:val="18"/>
          <w:szCs w:val="18"/>
        </w:rPr>
      </w:pPr>
      <w:r>
        <w:rPr>
          <w:sz w:val="18"/>
          <w:szCs w:val="18"/>
        </w:rPr>
        <w:t>Отражение в детализированных строках раздела 1 Сведений по кредиторской задолженности счетов, отличных от 1 205 ХХ 00Х, 1 208 ХХ 00Х, 1 209 ХХ 00Х, 1 210 1Х 00Х, 1 302 ХХ 00Х, 1 303 ХХ 00Х, 1 304 02 007, 1 304 03 007, 1 304 06</w:t>
      </w:r>
      <w:r w:rsidR="00935C37">
        <w:rPr>
          <w:sz w:val="18"/>
          <w:szCs w:val="18"/>
        </w:rPr>
        <w:t> </w:t>
      </w:r>
      <w:r>
        <w:rPr>
          <w:sz w:val="18"/>
          <w:szCs w:val="18"/>
        </w:rPr>
        <w:t>00</w:t>
      </w:r>
      <w:r w:rsidR="0015536D">
        <w:rPr>
          <w:sz w:val="18"/>
          <w:szCs w:val="18"/>
        </w:rPr>
        <w:t xml:space="preserve">Х, </w:t>
      </w:r>
      <w:r w:rsidR="006C409D">
        <w:rPr>
          <w:sz w:val="18"/>
          <w:szCs w:val="18"/>
        </w:rPr>
        <w:t>1 304 </w:t>
      </w:r>
      <w:r w:rsidR="006C409D">
        <w:rPr>
          <w:sz w:val="18"/>
          <w:szCs w:val="18"/>
          <w:lang w:val="en-US"/>
        </w:rPr>
        <w:t>T</w:t>
      </w:r>
      <w:r w:rsidR="006C409D">
        <w:rPr>
          <w:sz w:val="18"/>
          <w:szCs w:val="18"/>
        </w:rPr>
        <w:t xml:space="preserve">6 00Х, </w:t>
      </w:r>
      <w:r w:rsidR="0015536D">
        <w:rPr>
          <w:sz w:val="18"/>
          <w:szCs w:val="18"/>
        </w:rPr>
        <w:t>1 304 07 001</w:t>
      </w:r>
      <w:r w:rsidR="00935C37">
        <w:rPr>
          <w:sz w:val="18"/>
          <w:szCs w:val="18"/>
        </w:rPr>
        <w:t xml:space="preserve">, </w:t>
      </w:r>
      <w:r>
        <w:rPr>
          <w:sz w:val="18"/>
          <w:szCs w:val="18"/>
        </w:rPr>
        <w:t>недопустимо.</w:t>
      </w:r>
    </w:p>
    <w:p w:rsidR="00A13998" w:rsidRDefault="006A7974" w:rsidP="00A13998">
      <w:pPr>
        <w:rPr>
          <w:sz w:val="18"/>
          <w:szCs w:val="18"/>
        </w:rPr>
      </w:pPr>
      <w:r w:rsidRPr="006A7974">
        <w:rPr>
          <w:sz w:val="18"/>
          <w:szCs w:val="18"/>
        </w:rPr>
        <w:t>Наличие по строкам раздела 1, содержащим детализированные номера счетов, синтетических счетов %</w:t>
      </w:r>
      <w:r w:rsidR="006631F8">
        <w:rPr>
          <w:sz w:val="18"/>
          <w:szCs w:val="18"/>
        </w:rPr>
        <w:t>1</w:t>
      </w:r>
      <w:r w:rsidR="006631F8" w:rsidRPr="006A7974">
        <w:rPr>
          <w:sz w:val="18"/>
          <w:szCs w:val="18"/>
        </w:rPr>
        <w:t xml:space="preserve"> </w:t>
      </w:r>
      <w:r w:rsidRPr="006A7974">
        <w:rPr>
          <w:sz w:val="18"/>
          <w:szCs w:val="18"/>
        </w:rPr>
        <w:t>205 00 00Х, %</w:t>
      </w:r>
      <w:r w:rsidR="006631F8">
        <w:rPr>
          <w:sz w:val="18"/>
          <w:szCs w:val="18"/>
        </w:rPr>
        <w:t>1</w:t>
      </w:r>
      <w:r w:rsidR="006631F8" w:rsidRPr="006A7974">
        <w:rPr>
          <w:sz w:val="18"/>
          <w:szCs w:val="18"/>
        </w:rPr>
        <w:t xml:space="preserve"> </w:t>
      </w:r>
      <w:r w:rsidRPr="006A7974">
        <w:rPr>
          <w:sz w:val="18"/>
          <w:szCs w:val="18"/>
        </w:rPr>
        <w:t>206 00 00Х, %</w:t>
      </w:r>
      <w:r w:rsidR="006631F8">
        <w:rPr>
          <w:sz w:val="18"/>
          <w:szCs w:val="18"/>
        </w:rPr>
        <w:t>1</w:t>
      </w:r>
      <w:r w:rsidR="006631F8" w:rsidRPr="006A7974">
        <w:rPr>
          <w:sz w:val="18"/>
          <w:szCs w:val="18"/>
        </w:rPr>
        <w:t xml:space="preserve"> </w:t>
      </w:r>
      <w:r w:rsidRPr="006A7974">
        <w:rPr>
          <w:sz w:val="18"/>
          <w:szCs w:val="18"/>
        </w:rPr>
        <w:t>208 00 00Х, %</w:t>
      </w:r>
      <w:r w:rsidR="006631F8">
        <w:rPr>
          <w:sz w:val="18"/>
          <w:szCs w:val="18"/>
        </w:rPr>
        <w:t>1</w:t>
      </w:r>
      <w:r w:rsidR="006631F8" w:rsidRPr="006A7974">
        <w:rPr>
          <w:sz w:val="18"/>
          <w:szCs w:val="18"/>
        </w:rPr>
        <w:t xml:space="preserve"> </w:t>
      </w:r>
      <w:r w:rsidRPr="006A7974">
        <w:rPr>
          <w:sz w:val="18"/>
          <w:szCs w:val="18"/>
        </w:rPr>
        <w:t>209 00 00Х, %</w:t>
      </w:r>
      <w:r w:rsidR="006631F8">
        <w:rPr>
          <w:sz w:val="18"/>
          <w:szCs w:val="18"/>
        </w:rPr>
        <w:t>1</w:t>
      </w:r>
      <w:r w:rsidR="006631F8" w:rsidRPr="006A7974">
        <w:rPr>
          <w:sz w:val="18"/>
          <w:szCs w:val="18"/>
        </w:rPr>
        <w:t xml:space="preserve"> </w:t>
      </w:r>
      <w:r w:rsidRPr="006A7974">
        <w:rPr>
          <w:sz w:val="18"/>
          <w:szCs w:val="18"/>
        </w:rPr>
        <w:t>210 00 00Х, %</w:t>
      </w:r>
      <w:r w:rsidR="006631F8">
        <w:rPr>
          <w:sz w:val="18"/>
          <w:szCs w:val="18"/>
        </w:rPr>
        <w:t>1</w:t>
      </w:r>
      <w:r w:rsidR="006631F8" w:rsidRPr="006A7974">
        <w:rPr>
          <w:sz w:val="18"/>
          <w:szCs w:val="18"/>
        </w:rPr>
        <w:t xml:space="preserve"> </w:t>
      </w:r>
      <w:r w:rsidRPr="006A7974">
        <w:rPr>
          <w:sz w:val="18"/>
          <w:szCs w:val="18"/>
        </w:rPr>
        <w:t>302 00 00Х, %</w:t>
      </w:r>
      <w:r w:rsidR="006631F8">
        <w:rPr>
          <w:sz w:val="18"/>
          <w:szCs w:val="18"/>
        </w:rPr>
        <w:t>1</w:t>
      </w:r>
      <w:r w:rsidR="006631F8" w:rsidRPr="006A7974">
        <w:rPr>
          <w:sz w:val="18"/>
          <w:szCs w:val="18"/>
        </w:rPr>
        <w:t xml:space="preserve"> </w:t>
      </w:r>
      <w:r w:rsidRPr="006A7974">
        <w:rPr>
          <w:sz w:val="18"/>
          <w:szCs w:val="18"/>
        </w:rPr>
        <w:t>303 00 00Х, %</w:t>
      </w:r>
      <w:r w:rsidR="006631F8">
        <w:rPr>
          <w:sz w:val="18"/>
          <w:szCs w:val="18"/>
        </w:rPr>
        <w:t>1</w:t>
      </w:r>
      <w:r w:rsidR="006631F8" w:rsidRPr="006A7974">
        <w:rPr>
          <w:sz w:val="18"/>
          <w:szCs w:val="18"/>
        </w:rPr>
        <w:t xml:space="preserve"> </w:t>
      </w:r>
      <w:r w:rsidRPr="006A7974">
        <w:rPr>
          <w:sz w:val="18"/>
          <w:szCs w:val="18"/>
        </w:rPr>
        <w:t>304 00 00Х недопустимо</w:t>
      </w:r>
    </w:p>
    <w:p w:rsidR="006A7974" w:rsidRPr="00A1781D" w:rsidRDefault="006A7974" w:rsidP="00A13998">
      <w:pPr>
        <w:rPr>
          <w:sz w:val="18"/>
          <w:szCs w:val="18"/>
        </w:rPr>
      </w:pPr>
    </w:p>
    <w:tbl>
      <w:tblPr>
        <w:tblW w:w="1010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1417"/>
        <w:gridCol w:w="239"/>
        <w:gridCol w:w="636"/>
        <w:gridCol w:w="603"/>
        <w:gridCol w:w="790"/>
        <w:gridCol w:w="1186"/>
        <w:gridCol w:w="620"/>
        <w:gridCol w:w="2357"/>
        <w:gridCol w:w="515"/>
        <w:gridCol w:w="283"/>
        <w:gridCol w:w="14"/>
        <w:gridCol w:w="798"/>
        <w:gridCol w:w="17"/>
      </w:tblGrid>
      <w:tr w:rsidR="00767405" w:rsidRPr="00A1781D" w:rsidTr="00847F2C">
        <w:trPr>
          <w:trHeight w:val="658"/>
          <w:tblHeader/>
        </w:trPr>
        <w:tc>
          <w:tcPr>
            <w:tcW w:w="626" w:type="dxa"/>
          </w:tcPr>
          <w:p w:rsidR="00767405" w:rsidRPr="00A1781D" w:rsidRDefault="00767405" w:rsidP="003D6874">
            <w:pPr>
              <w:spacing w:line="360" w:lineRule="auto"/>
              <w:jc w:val="center"/>
              <w:rPr>
                <w:sz w:val="18"/>
                <w:szCs w:val="18"/>
              </w:rPr>
            </w:pPr>
            <w:r w:rsidRPr="00A1781D">
              <w:rPr>
                <w:sz w:val="18"/>
                <w:szCs w:val="18"/>
              </w:rPr>
              <w:t>№ п/п</w:t>
            </w:r>
          </w:p>
        </w:tc>
        <w:tc>
          <w:tcPr>
            <w:tcW w:w="1656" w:type="dxa"/>
            <w:gridSpan w:val="2"/>
          </w:tcPr>
          <w:p w:rsidR="00767405" w:rsidRPr="00A1781D" w:rsidRDefault="00767405" w:rsidP="007045E5">
            <w:pPr>
              <w:rPr>
                <w:sz w:val="18"/>
                <w:szCs w:val="18"/>
              </w:rPr>
            </w:pPr>
            <w:r w:rsidRPr="00A1781D">
              <w:rPr>
                <w:sz w:val="18"/>
                <w:szCs w:val="18"/>
              </w:rPr>
              <w:t>Номер счета бюджетного учета/строка</w:t>
            </w:r>
          </w:p>
        </w:tc>
        <w:tc>
          <w:tcPr>
            <w:tcW w:w="636" w:type="dxa"/>
          </w:tcPr>
          <w:p w:rsidR="00767405" w:rsidRPr="00A1781D" w:rsidRDefault="00767405" w:rsidP="007045E5">
            <w:pPr>
              <w:jc w:val="center"/>
              <w:rPr>
                <w:sz w:val="18"/>
                <w:szCs w:val="18"/>
              </w:rPr>
            </w:pPr>
            <w:r w:rsidRPr="00A1781D">
              <w:rPr>
                <w:sz w:val="18"/>
                <w:szCs w:val="18"/>
              </w:rPr>
              <w:t>Графа</w:t>
            </w:r>
          </w:p>
        </w:tc>
        <w:tc>
          <w:tcPr>
            <w:tcW w:w="603" w:type="dxa"/>
          </w:tcPr>
          <w:p w:rsidR="00767405" w:rsidRPr="00A1781D" w:rsidRDefault="00767405" w:rsidP="007045E5">
            <w:pPr>
              <w:jc w:val="center"/>
              <w:rPr>
                <w:sz w:val="18"/>
                <w:szCs w:val="18"/>
              </w:rPr>
            </w:pPr>
            <w:r w:rsidRPr="00A1781D">
              <w:rPr>
                <w:sz w:val="18"/>
                <w:szCs w:val="18"/>
              </w:rPr>
              <w:t>Соотношение</w:t>
            </w:r>
          </w:p>
        </w:tc>
        <w:tc>
          <w:tcPr>
            <w:tcW w:w="1976" w:type="dxa"/>
            <w:gridSpan w:val="2"/>
          </w:tcPr>
          <w:p w:rsidR="00767405" w:rsidRPr="00A1781D" w:rsidRDefault="00767405" w:rsidP="007045E5">
            <w:pPr>
              <w:jc w:val="center"/>
              <w:rPr>
                <w:sz w:val="18"/>
                <w:szCs w:val="18"/>
              </w:rPr>
            </w:pPr>
            <w:r w:rsidRPr="00A1781D">
              <w:rPr>
                <w:sz w:val="18"/>
                <w:szCs w:val="18"/>
              </w:rPr>
              <w:t>Строка</w:t>
            </w:r>
          </w:p>
        </w:tc>
        <w:tc>
          <w:tcPr>
            <w:tcW w:w="620" w:type="dxa"/>
          </w:tcPr>
          <w:p w:rsidR="00767405" w:rsidRPr="00A1781D" w:rsidRDefault="00767405" w:rsidP="007045E5">
            <w:pPr>
              <w:jc w:val="center"/>
              <w:rPr>
                <w:sz w:val="18"/>
                <w:szCs w:val="18"/>
              </w:rPr>
            </w:pPr>
            <w:r w:rsidRPr="00A1781D">
              <w:rPr>
                <w:sz w:val="18"/>
                <w:szCs w:val="18"/>
              </w:rPr>
              <w:t>Графа</w:t>
            </w:r>
          </w:p>
        </w:tc>
        <w:tc>
          <w:tcPr>
            <w:tcW w:w="2357" w:type="dxa"/>
          </w:tcPr>
          <w:p w:rsidR="00767405" w:rsidRPr="00A1781D" w:rsidRDefault="00767405" w:rsidP="007045E5">
            <w:pPr>
              <w:jc w:val="center"/>
              <w:rPr>
                <w:sz w:val="18"/>
                <w:szCs w:val="18"/>
              </w:rPr>
            </w:pPr>
            <w:r w:rsidRPr="00A1781D">
              <w:rPr>
                <w:sz w:val="18"/>
                <w:szCs w:val="18"/>
              </w:rPr>
              <w:t>Контроль показателей</w:t>
            </w:r>
          </w:p>
        </w:tc>
        <w:tc>
          <w:tcPr>
            <w:tcW w:w="812" w:type="dxa"/>
            <w:gridSpan w:val="3"/>
          </w:tcPr>
          <w:p w:rsidR="00767405" w:rsidRPr="00A1781D" w:rsidRDefault="00767405" w:rsidP="007045E5">
            <w:pPr>
              <w:jc w:val="center"/>
              <w:rPr>
                <w:sz w:val="18"/>
                <w:szCs w:val="18"/>
              </w:rPr>
            </w:pPr>
            <w:r>
              <w:rPr>
                <w:sz w:val="18"/>
                <w:szCs w:val="18"/>
              </w:rPr>
              <w:t>Тип контроля</w:t>
            </w:r>
          </w:p>
        </w:tc>
        <w:tc>
          <w:tcPr>
            <w:tcW w:w="815" w:type="dxa"/>
            <w:gridSpan w:val="2"/>
          </w:tcPr>
          <w:p w:rsidR="00767405" w:rsidRDefault="00767405" w:rsidP="007045E5">
            <w:pPr>
              <w:jc w:val="center"/>
              <w:rPr>
                <w:sz w:val="18"/>
                <w:szCs w:val="18"/>
              </w:rPr>
            </w:pPr>
            <w:proofErr w:type="spellStart"/>
            <w:r>
              <w:rPr>
                <w:sz w:val="18"/>
                <w:szCs w:val="18"/>
              </w:rPr>
              <w:t>Субьект</w:t>
            </w:r>
            <w:proofErr w:type="spellEnd"/>
            <w:r>
              <w:rPr>
                <w:sz w:val="18"/>
                <w:szCs w:val="18"/>
              </w:rPr>
              <w:t xml:space="preserve"> отчетности</w:t>
            </w:r>
          </w:p>
        </w:tc>
      </w:tr>
      <w:tr w:rsidR="00767405" w:rsidRPr="00A1781D" w:rsidTr="00847F2C">
        <w:tc>
          <w:tcPr>
            <w:tcW w:w="626" w:type="dxa"/>
          </w:tcPr>
          <w:p w:rsidR="00767405" w:rsidRPr="00A1781D" w:rsidRDefault="00767405" w:rsidP="008F09CD">
            <w:pPr>
              <w:spacing w:line="360" w:lineRule="auto"/>
              <w:rPr>
                <w:sz w:val="18"/>
                <w:szCs w:val="18"/>
              </w:rPr>
            </w:pPr>
            <w:r w:rsidRPr="00A1781D">
              <w:rPr>
                <w:sz w:val="18"/>
                <w:szCs w:val="18"/>
              </w:rPr>
              <w:t>1.1</w:t>
            </w:r>
          </w:p>
        </w:tc>
        <w:tc>
          <w:tcPr>
            <w:tcW w:w="1656" w:type="dxa"/>
            <w:gridSpan w:val="2"/>
          </w:tcPr>
          <w:p w:rsidR="00767405" w:rsidRPr="00A1781D" w:rsidRDefault="001D59CF" w:rsidP="00E85EB7">
            <w:pPr>
              <w:jc w:val="center"/>
              <w:rPr>
                <w:sz w:val="18"/>
                <w:szCs w:val="18"/>
              </w:rPr>
            </w:pPr>
            <w:r>
              <w:rPr>
                <w:sz w:val="18"/>
                <w:szCs w:val="18"/>
              </w:rPr>
              <w:t>Итого по коду счета 1</w:t>
            </w:r>
            <w:r w:rsidR="00E85EB7">
              <w:rPr>
                <w:sz w:val="18"/>
                <w:szCs w:val="18"/>
              </w:rPr>
              <w:t> </w:t>
            </w:r>
            <w:r>
              <w:rPr>
                <w:sz w:val="18"/>
                <w:szCs w:val="18"/>
              </w:rPr>
              <w:t>205</w:t>
            </w:r>
            <w:r w:rsidR="00E85EB7">
              <w:rPr>
                <w:sz w:val="18"/>
                <w:szCs w:val="18"/>
              </w:rPr>
              <w:t> </w:t>
            </w:r>
            <w:r>
              <w:rPr>
                <w:sz w:val="18"/>
                <w:szCs w:val="18"/>
              </w:rPr>
              <w:t>ХХ 000</w:t>
            </w:r>
            <w:r w:rsidR="00E85EB7">
              <w:rPr>
                <w:sz w:val="18"/>
                <w:szCs w:val="18"/>
              </w:rPr>
              <w:t>, 1 206 ХХ 000, 1 208 ХХ 000, 1 209 ХХ 000, 1 210 ХХ 000, 1 302 ХХ 000, 1 303 ХХ 000, 1 304 ХХ 000</w:t>
            </w:r>
          </w:p>
        </w:tc>
        <w:tc>
          <w:tcPr>
            <w:tcW w:w="636" w:type="dxa"/>
          </w:tcPr>
          <w:p w:rsidR="00767405" w:rsidRPr="00A1781D" w:rsidRDefault="00B63312" w:rsidP="00B63312">
            <w:pPr>
              <w:jc w:val="center"/>
              <w:rPr>
                <w:sz w:val="18"/>
                <w:szCs w:val="18"/>
              </w:rPr>
            </w:pPr>
            <w:r>
              <w:rPr>
                <w:sz w:val="18"/>
                <w:szCs w:val="18"/>
              </w:rPr>
              <w:t xml:space="preserve">с </w:t>
            </w:r>
            <w:r w:rsidR="00F02D04">
              <w:rPr>
                <w:sz w:val="18"/>
                <w:szCs w:val="18"/>
              </w:rPr>
              <w:t>2</w:t>
            </w:r>
            <w:r>
              <w:rPr>
                <w:sz w:val="18"/>
                <w:szCs w:val="18"/>
              </w:rPr>
              <w:t xml:space="preserve"> по </w:t>
            </w:r>
            <w:r w:rsidR="00F02D04">
              <w:rPr>
                <w:sz w:val="18"/>
                <w:szCs w:val="18"/>
              </w:rPr>
              <w:t xml:space="preserve">11 </w:t>
            </w:r>
            <w:r w:rsidR="00767405" w:rsidRPr="00A1781D">
              <w:rPr>
                <w:sz w:val="18"/>
                <w:szCs w:val="18"/>
              </w:rPr>
              <w:t>Раздел 1</w:t>
            </w:r>
          </w:p>
        </w:tc>
        <w:tc>
          <w:tcPr>
            <w:tcW w:w="603" w:type="dxa"/>
          </w:tcPr>
          <w:p w:rsidR="00767405" w:rsidRPr="00A1781D" w:rsidRDefault="00767405" w:rsidP="00901992">
            <w:pPr>
              <w:rPr>
                <w:sz w:val="18"/>
                <w:szCs w:val="18"/>
              </w:rPr>
            </w:pPr>
            <w:r w:rsidRPr="00A1781D">
              <w:rPr>
                <w:sz w:val="18"/>
                <w:szCs w:val="18"/>
              </w:rPr>
              <w:t>=</w:t>
            </w:r>
          </w:p>
        </w:tc>
        <w:tc>
          <w:tcPr>
            <w:tcW w:w="1976" w:type="dxa"/>
            <w:gridSpan w:val="2"/>
          </w:tcPr>
          <w:p w:rsidR="00767405" w:rsidRPr="00A1781D" w:rsidRDefault="001D59CF" w:rsidP="00E85EB7">
            <w:pPr>
              <w:rPr>
                <w:sz w:val="18"/>
                <w:szCs w:val="18"/>
              </w:rPr>
            </w:pPr>
            <w:r w:rsidRPr="001D59CF">
              <w:rPr>
                <w:sz w:val="18"/>
                <w:szCs w:val="18"/>
              </w:rPr>
              <w:t>*</w:t>
            </w:r>
            <w:r>
              <w:rPr>
                <w:sz w:val="18"/>
                <w:szCs w:val="18"/>
              </w:rPr>
              <w:t xml:space="preserve"> по </w:t>
            </w:r>
            <w:proofErr w:type="spellStart"/>
            <w:r>
              <w:rPr>
                <w:sz w:val="18"/>
                <w:szCs w:val="18"/>
              </w:rPr>
              <w:t>номераам</w:t>
            </w:r>
            <w:proofErr w:type="spellEnd"/>
            <w:r>
              <w:rPr>
                <w:sz w:val="18"/>
                <w:szCs w:val="18"/>
              </w:rPr>
              <w:t xml:space="preserve"> счетов %1</w:t>
            </w:r>
            <w:r w:rsidR="00E85EB7">
              <w:rPr>
                <w:sz w:val="18"/>
                <w:szCs w:val="18"/>
              </w:rPr>
              <w:t> </w:t>
            </w:r>
            <w:r>
              <w:rPr>
                <w:sz w:val="18"/>
                <w:szCs w:val="18"/>
              </w:rPr>
              <w:t>205</w:t>
            </w:r>
            <w:r w:rsidR="00E85EB7">
              <w:rPr>
                <w:sz w:val="18"/>
                <w:szCs w:val="18"/>
              </w:rPr>
              <w:t> </w:t>
            </w:r>
            <w:r>
              <w:rPr>
                <w:sz w:val="18"/>
                <w:szCs w:val="18"/>
              </w:rPr>
              <w:t>ХХ</w:t>
            </w:r>
            <w:r w:rsidR="00E85EB7">
              <w:rPr>
                <w:sz w:val="18"/>
                <w:szCs w:val="18"/>
              </w:rPr>
              <w:t> </w:t>
            </w:r>
            <w:r>
              <w:rPr>
                <w:sz w:val="18"/>
                <w:szCs w:val="18"/>
              </w:rPr>
              <w:t>00Х</w:t>
            </w:r>
            <w:r w:rsidR="00E85EB7">
              <w:rPr>
                <w:sz w:val="18"/>
                <w:szCs w:val="18"/>
              </w:rPr>
              <w:t>, %1 206 ХХ 00Х, %1 208 ХХ 00Х, %1 209 ХХ 00Х, %1 210 ХХ 00Х, %1 302 ХХ 00Х, %1 303 ХХ 00Х, %1 304 ХХ 00Х,</w:t>
            </w:r>
          </w:p>
        </w:tc>
        <w:tc>
          <w:tcPr>
            <w:tcW w:w="620" w:type="dxa"/>
          </w:tcPr>
          <w:p w:rsidR="00767405" w:rsidRPr="00A1781D" w:rsidRDefault="00F02D04" w:rsidP="00901992">
            <w:pPr>
              <w:rPr>
                <w:sz w:val="18"/>
                <w:szCs w:val="18"/>
              </w:rPr>
            </w:pPr>
            <w:r>
              <w:rPr>
                <w:sz w:val="18"/>
                <w:szCs w:val="18"/>
              </w:rPr>
              <w:t xml:space="preserve">2-11 </w:t>
            </w:r>
            <w:r w:rsidRPr="00A1781D">
              <w:rPr>
                <w:sz w:val="18"/>
                <w:szCs w:val="18"/>
              </w:rPr>
              <w:t>Раздел 1</w:t>
            </w:r>
          </w:p>
        </w:tc>
        <w:tc>
          <w:tcPr>
            <w:tcW w:w="2357" w:type="dxa"/>
          </w:tcPr>
          <w:p w:rsidR="00767405" w:rsidRPr="00A1781D" w:rsidRDefault="00767405" w:rsidP="001D59CF">
            <w:pPr>
              <w:rPr>
                <w:sz w:val="18"/>
                <w:szCs w:val="18"/>
              </w:rPr>
            </w:pPr>
            <w:r w:rsidRPr="00A1781D">
              <w:rPr>
                <w:sz w:val="18"/>
                <w:szCs w:val="18"/>
              </w:rPr>
              <w:t xml:space="preserve">Итоговое значение по коду счета не соответствует сумме </w:t>
            </w:r>
            <w:r w:rsidR="001D59CF">
              <w:rPr>
                <w:sz w:val="18"/>
                <w:szCs w:val="18"/>
              </w:rPr>
              <w:t>показателей по соответствующим номерам счетов</w:t>
            </w:r>
            <w:r w:rsidRPr="00A1781D">
              <w:rPr>
                <w:sz w:val="18"/>
                <w:szCs w:val="18"/>
              </w:rPr>
              <w:t xml:space="preserve"> – недопустимо</w:t>
            </w:r>
          </w:p>
        </w:tc>
        <w:tc>
          <w:tcPr>
            <w:tcW w:w="812" w:type="dxa"/>
            <w:gridSpan w:val="3"/>
          </w:tcPr>
          <w:p w:rsidR="00767405" w:rsidRPr="00A1781D" w:rsidRDefault="00767405" w:rsidP="00901992">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901992">
            <w:pPr>
              <w:rPr>
                <w:sz w:val="18"/>
                <w:szCs w:val="18"/>
              </w:rPr>
            </w:pPr>
            <w:r>
              <w:rPr>
                <w:sz w:val="18"/>
                <w:szCs w:val="18"/>
              </w:rPr>
              <w:t xml:space="preserve">РБС, ГРБС </w:t>
            </w:r>
          </w:p>
        </w:tc>
      </w:tr>
      <w:tr w:rsidR="00767405" w:rsidRPr="00A1781D" w:rsidTr="00847F2C">
        <w:tc>
          <w:tcPr>
            <w:tcW w:w="626" w:type="dxa"/>
          </w:tcPr>
          <w:p w:rsidR="00767405" w:rsidRPr="00A1781D" w:rsidRDefault="00767405" w:rsidP="006B0030">
            <w:pPr>
              <w:spacing w:line="360" w:lineRule="auto"/>
              <w:rPr>
                <w:sz w:val="18"/>
                <w:szCs w:val="18"/>
                <w:lang w:val="en-US"/>
              </w:rPr>
            </w:pPr>
            <w:r w:rsidRPr="00A1781D">
              <w:rPr>
                <w:sz w:val="18"/>
                <w:szCs w:val="18"/>
              </w:rPr>
              <w:t>1.2</w:t>
            </w:r>
          </w:p>
        </w:tc>
        <w:tc>
          <w:tcPr>
            <w:tcW w:w="1656" w:type="dxa"/>
            <w:gridSpan w:val="2"/>
          </w:tcPr>
          <w:p w:rsidR="00767405" w:rsidRDefault="00767405" w:rsidP="003804AD">
            <w:pPr>
              <w:jc w:val="center"/>
              <w:rPr>
                <w:sz w:val="18"/>
                <w:szCs w:val="18"/>
              </w:rPr>
            </w:pPr>
            <w:r w:rsidRPr="00A1781D">
              <w:rPr>
                <w:sz w:val="18"/>
                <w:szCs w:val="18"/>
              </w:rPr>
              <w:t>Показатели по номеру счета бюджетного учета</w:t>
            </w:r>
          </w:p>
          <w:p w:rsidR="00767405" w:rsidRPr="00A1781D" w:rsidRDefault="00767405" w:rsidP="003804AD">
            <w:pPr>
              <w:jc w:val="center"/>
              <w:rPr>
                <w:sz w:val="18"/>
                <w:szCs w:val="18"/>
              </w:rPr>
            </w:pPr>
          </w:p>
        </w:tc>
        <w:tc>
          <w:tcPr>
            <w:tcW w:w="636" w:type="dxa"/>
          </w:tcPr>
          <w:p w:rsidR="00767405" w:rsidRPr="00A1781D" w:rsidRDefault="00B63312" w:rsidP="00B63312">
            <w:pPr>
              <w:jc w:val="center"/>
              <w:rPr>
                <w:sz w:val="18"/>
                <w:szCs w:val="18"/>
              </w:rPr>
            </w:pPr>
            <w:r>
              <w:rPr>
                <w:sz w:val="18"/>
                <w:szCs w:val="18"/>
              </w:rPr>
              <w:t xml:space="preserve">с </w:t>
            </w:r>
            <w:r w:rsidR="00767405" w:rsidRPr="00A1781D">
              <w:rPr>
                <w:sz w:val="18"/>
                <w:szCs w:val="18"/>
              </w:rPr>
              <w:t>12</w:t>
            </w:r>
            <w:r>
              <w:rPr>
                <w:sz w:val="18"/>
                <w:szCs w:val="18"/>
              </w:rPr>
              <w:t xml:space="preserve"> по </w:t>
            </w:r>
            <w:r w:rsidR="00767405" w:rsidRPr="00A1781D">
              <w:rPr>
                <w:sz w:val="18"/>
                <w:szCs w:val="18"/>
              </w:rPr>
              <w:t>14</w:t>
            </w:r>
            <w:r w:rsidR="00E85EB7" w:rsidRPr="00A1781D">
              <w:rPr>
                <w:sz w:val="18"/>
                <w:szCs w:val="18"/>
              </w:rPr>
              <w:t xml:space="preserve"> Раздел 1</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3804AD">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номеру счета бюджетного учета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ED3DB4">
            <w:pPr>
              <w:rPr>
                <w:sz w:val="18"/>
                <w:szCs w:val="18"/>
              </w:rPr>
            </w:pPr>
            <w:r w:rsidRPr="006F614E">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ED3DB4">
            <w:pPr>
              <w:rPr>
                <w:sz w:val="18"/>
                <w:szCs w:val="18"/>
              </w:rPr>
            </w:pPr>
            <w:r>
              <w:rPr>
                <w:sz w:val="18"/>
                <w:szCs w:val="18"/>
              </w:rPr>
              <w:t xml:space="preserve">РБС, ГРБС </w:t>
            </w:r>
          </w:p>
        </w:tc>
      </w:tr>
      <w:tr w:rsidR="00767405" w:rsidRPr="00A1781D" w:rsidTr="00847F2C">
        <w:tc>
          <w:tcPr>
            <w:tcW w:w="626" w:type="dxa"/>
          </w:tcPr>
          <w:p w:rsidR="00767405" w:rsidRPr="00A1781D" w:rsidRDefault="00767405" w:rsidP="006B0030">
            <w:pPr>
              <w:spacing w:line="360" w:lineRule="auto"/>
              <w:rPr>
                <w:sz w:val="18"/>
                <w:szCs w:val="18"/>
                <w:lang w:val="en-US"/>
              </w:rPr>
            </w:pPr>
            <w:r w:rsidRPr="00A1781D">
              <w:rPr>
                <w:sz w:val="18"/>
                <w:szCs w:val="18"/>
              </w:rPr>
              <w:t>1.3</w:t>
            </w:r>
          </w:p>
        </w:tc>
        <w:tc>
          <w:tcPr>
            <w:tcW w:w="1656" w:type="dxa"/>
            <w:gridSpan w:val="2"/>
          </w:tcPr>
          <w:p w:rsidR="00767405" w:rsidRPr="00A1781D" w:rsidRDefault="00767405" w:rsidP="003804AD">
            <w:pPr>
              <w:jc w:val="center"/>
              <w:rPr>
                <w:sz w:val="18"/>
                <w:szCs w:val="18"/>
              </w:rPr>
            </w:pPr>
            <w:r w:rsidRPr="00A1781D">
              <w:rPr>
                <w:sz w:val="18"/>
                <w:szCs w:val="18"/>
              </w:rPr>
              <w:t>Итого по коду счета</w:t>
            </w:r>
          </w:p>
        </w:tc>
        <w:tc>
          <w:tcPr>
            <w:tcW w:w="636" w:type="dxa"/>
          </w:tcPr>
          <w:p w:rsidR="00767405" w:rsidRPr="00A1781D" w:rsidRDefault="00B63312" w:rsidP="00B63312">
            <w:pPr>
              <w:jc w:val="center"/>
              <w:rPr>
                <w:sz w:val="18"/>
                <w:szCs w:val="18"/>
              </w:rPr>
            </w:pPr>
            <w:r>
              <w:rPr>
                <w:sz w:val="18"/>
                <w:szCs w:val="18"/>
              </w:rPr>
              <w:t xml:space="preserve">с </w:t>
            </w:r>
            <w:r w:rsidR="00767405" w:rsidRPr="00A1781D">
              <w:rPr>
                <w:sz w:val="18"/>
                <w:szCs w:val="18"/>
              </w:rPr>
              <w:t>12</w:t>
            </w:r>
            <w:r>
              <w:rPr>
                <w:sz w:val="18"/>
                <w:szCs w:val="18"/>
              </w:rPr>
              <w:t xml:space="preserve"> по </w:t>
            </w:r>
            <w:r w:rsidR="00767405" w:rsidRPr="00A1781D">
              <w:rPr>
                <w:sz w:val="18"/>
                <w:szCs w:val="18"/>
              </w:rPr>
              <w:t>14</w:t>
            </w:r>
            <w:r w:rsidR="00E85EB7" w:rsidRPr="00A1781D">
              <w:rPr>
                <w:sz w:val="18"/>
                <w:szCs w:val="18"/>
              </w:rPr>
              <w:t xml:space="preserve"> Раздел 1</w:t>
            </w:r>
          </w:p>
        </w:tc>
        <w:tc>
          <w:tcPr>
            <w:tcW w:w="603" w:type="dxa"/>
          </w:tcPr>
          <w:p w:rsidR="00767405" w:rsidRPr="00A1781D" w:rsidRDefault="00767405" w:rsidP="003804AD">
            <w:pPr>
              <w:rPr>
                <w:sz w:val="18"/>
                <w:szCs w:val="18"/>
              </w:rPr>
            </w:pPr>
            <w:r w:rsidRPr="00A1781D">
              <w:rPr>
                <w:sz w:val="18"/>
                <w:szCs w:val="18"/>
              </w:rPr>
              <w:t>=0</w:t>
            </w:r>
          </w:p>
        </w:tc>
        <w:tc>
          <w:tcPr>
            <w:tcW w:w="1976" w:type="dxa"/>
            <w:gridSpan w:val="2"/>
          </w:tcPr>
          <w:p w:rsidR="00767405" w:rsidRPr="00A1781D" w:rsidRDefault="00767405" w:rsidP="003804AD">
            <w:pPr>
              <w:rPr>
                <w:sz w:val="18"/>
                <w:szCs w:val="18"/>
              </w:rPr>
            </w:pPr>
          </w:p>
        </w:tc>
        <w:tc>
          <w:tcPr>
            <w:tcW w:w="620" w:type="dxa"/>
          </w:tcPr>
          <w:p w:rsidR="00767405" w:rsidRPr="00A1781D" w:rsidRDefault="00767405" w:rsidP="008831FA">
            <w:pPr>
              <w:rPr>
                <w:sz w:val="18"/>
                <w:szCs w:val="18"/>
              </w:rPr>
            </w:pPr>
          </w:p>
        </w:tc>
        <w:tc>
          <w:tcPr>
            <w:tcW w:w="2357" w:type="dxa"/>
          </w:tcPr>
          <w:p w:rsidR="00767405" w:rsidRPr="00A1781D" w:rsidRDefault="00767405" w:rsidP="009219CD">
            <w:pPr>
              <w:rPr>
                <w:sz w:val="18"/>
                <w:szCs w:val="18"/>
              </w:rPr>
            </w:pPr>
            <w:r w:rsidRPr="00A1781D">
              <w:rPr>
                <w:sz w:val="18"/>
                <w:szCs w:val="18"/>
              </w:rPr>
              <w:t xml:space="preserve">Показатели по строке «Итого по коду счета» в графах 12-14 </w:t>
            </w:r>
            <w:r w:rsidR="00EE5820">
              <w:rPr>
                <w:sz w:val="18"/>
                <w:szCs w:val="18"/>
              </w:rPr>
              <w:t>–</w:t>
            </w:r>
            <w:r w:rsidRPr="00A1781D">
              <w:rPr>
                <w:sz w:val="18"/>
                <w:szCs w:val="18"/>
              </w:rPr>
              <w:t xml:space="preserve"> недопустимо</w:t>
            </w:r>
          </w:p>
        </w:tc>
        <w:tc>
          <w:tcPr>
            <w:tcW w:w="812" w:type="dxa"/>
            <w:gridSpan w:val="3"/>
          </w:tcPr>
          <w:p w:rsidR="00767405" w:rsidRPr="00A1781D" w:rsidRDefault="00767405" w:rsidP="006979B8">
            <w:pPr>
              <w:rPr>
                <w:sz w:val="18"/>
                <w:szCs w:val="18"/>
              </w:rPr>
            </w:pPr>
            <w:r w:rsidRPr="006F614E">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6979B8">
            <w:pPr>
              <w:rPr>
                <w:sz w:val="18"/>
                <w:szCs w:val="18"/>
              </w:rPr>
            </w:pPr>
            <w:r>
              <w:rPr>
                <w:sz w:val="18"/>
                <w:szCs w:val="18"/>
              </w:rPr>
              <w:t xml:space="preserve">РБС, ГРБС </w:t>
            </w:r>
          </w:p>
        </w:tc>
      </w:tr>
      <w:tr w:rsidR="00767405" w:rsidRPr="00A1781D" w:rsidTr="00847F2C">
        <w:trPr>
          <w:trHeight w:val="990"/>
        </w:trPr>
        <w:tc>
          <w:tcPr>
            <w:tcW w:w="626" w:type="dxa"/>
          </w:tcPr>
          <w:p w:rsidR="00767405" w:rsidRPr="00A1781D" w:rsidRDefault="00767405" w:rsidP="006A33EA">
            <w:pPr>
              <w:spacing w:line="360" w:lineRule="auto"/>
              <w:rPr>
                <w:sz w:val="18"/>
                <w:szCs w:val="18"/>
              </w:rPr>
            </w:pPr>
            <w:r>
              <w:rPr>
                <w:sz w:val="18"/>
                <w:szCs w:val="18"/>
              </w:rPr>
              <w:lastRenderedPageBreak/>
              <w:t>1.5</w:t>
            </w:r>
          </w:p>
        </w:tc>
        <w:tc>
          <w:tcPr>
            <w:tcW w:w="1656" w:type="dxa"/>
            <w:gridSpan w:val="2"/>
          </w:tcPr>
          <w:p w:rsidR="00767405" w:rsidRDefault="00E85EB7" w:rsidP="006A33EA">
            <w:pPr>
              <w:rPr>
                <w:sz w:val="18"/>
                <w:szCs w:val="18"/>
              </w:rPr>
            </w:pPr>
            <w:r>
              <w:rPr>
                <w:sz w:val="18"/>
                <w:szCs w:val="18"/>
              </w:rPr>
              <w:t>Сумма п</w:t>
            </w:r>
            <w:r w:rsidR="00767405">
              <w:rPr>
                <w:sz w:val="18"/>
                <w:szCs w:val="18"/>
              </w:rPr>
              <w:t>оказател</w:t>
            </w:r>
            <w:r>
              <w:rPr>
                <w:sz w:val="18"/>
                <w:szCs w:val="18"/>
              </w:rPr>
              <w:t>ей</w:t>
            </w:r>
            <w:r w:rsidR="00767405">
              <w:rPr>
                <w:sz w:val="18"/>
                <w:szCs w:val="18"/>
              </w:rPr>
              <w:t xml:space="preserve"> по </w:t>
            </w:r>
            <w:r>
              <w:rPr>
                <w:sz w:val="18"/>
                <w:szCs w:val="18"/>
              </w:rPr>
              <w:t xml:space="preserve">номерам счетов </w:t>
            </w:r>
            <w:r w:rsidR="00767405">
              <w:rPr>
                <w:sz w:val="18"/>
                <w:szCs w:val="18"/>
              </w:rPr>
              <w:t>%</w:t>
            </w:r>
            <w:r>
              <w:rPr>
                <w:sz w:val="18"/>
                <w:szCs w:val="18"/>
              </w:rPr>
              <w:t>4014ХХХХ</w:t>
            </w:r>
            <w:r w:rsidR="00767405">
              <w:rPr>
                <w:sz w:val="18"/>
                <w:szCs w:val="18"/>
              </w:rPr>
              <w:t>,</w:t>
            </w:r>
          </w:p>
          <w:p w:rsidR="00767405" w:rsidRPr="00A1781D" w:rsidRDefault="00767405" w:rsidP="00A9655A">
            <w:pPr>
              <w:rPr>
                <w:sz w:val="18"/>
                <w:szCs w:val="18"/>
              </w:rPr>
            </w:pPr>
          </w:p>
        </w:tc>
        <w:tc>
          <w:tcPr>
            <w:tcW w:w="636" w:type="dxa"/>
          </w:tcPr>
          <w:p w:rsidR="00767405" w:rsidRPr="00A1781D" w:rsidRDefault="00703D83" w:rsidP="00F7206C">
            <w:pPr>
              <w:jc w:val="center"/>
              <w:rPr>
                <w:sz w:val="18"/>
                <w:szCs w:val="18"/>
              </w:rPr>
            </w:pPr>
            <w:r>
              <w:rPr>
                <w:sz w:val="18"/>
                <w:szCs w:val="18"/>
              </w:rPr>
              <w:t xml:space="preserve">2, 5, 7, </w:t>
            </w:r>
            <w:proofErr w:type="gramStart"/>
            <w:r>
              <w:rPr>
                <w:sz w:val="18"/>
                <w:szCs w:val="18"/>
              </w:rPr>
              <w:t>9</w:t>
            </w:r>
            <w:r w:rsidR="00767405">
              <w:rPr>
                <w:sz w:val="18"/>
                <w:szCs w:val="18"/>
              </w:rPr>
              <w:t xml:space="preserve">  </w:t>
            </w:r>
            <w:r w:rsidR="00767405" w:rsidRPr="00A1781D">
              <w:rPr>
                <w:sz w:val="18"/>
                <w:szCs w:val="18"/>
              </w:rPr>
              <w:t>Раздел</w:t>
            </w:r>
            <w:proofErr w:type="gramEnd"/>
            <w:r w:rsidR="00767405" w:rsidRPr="00A1781D">
              <w:rPr>
                <w:sz w:val="18"/>
                <w:szCs w:val="18"/>
              </w:rPr>
              <w:t xml:space="preserve"> 1</w:t>
            </w:r>
          </w:p>
        </w:tc>
        <w:tc>
          <w:tcPr>
            <w:tcW w:w="603" w:type="dxa"/>
          </w:tcPr>
          <w:p w:rsidR="00767405" w:rsidRPr="00A1781D" w:rsidRDefault="00767405" w:rsidP="006A33EA">
            <w:pPr>
              <w:rPr>
                <w:sz w:val="18"/>
                <w:szCs w:val="18"/>
              </w:rPr>
            </w:pPr>
            <w:r>
              <w:rPr>
                <w:sz w:val="18"/>
                <w:szCs w:val="18"/>
              </w:rPr>
              <w:t>=</w:t>
            </w:r>
          </w:p>
        </w:tc>
        <w:tc>
          <w:tcPr>
            <w:tcW w:w="1976" w:type="dxa"/>
            <w:gridSpan w:val="2"/>
          </w:tcPr>
          <w:p w:rsidR="00767405" w:rsidRPr="00A1781D" w:rsidRDefault="00767405" w:rsidP="009443F9">
            <w:pPr>
              <w:rPr>
                <w:sz w:val="18"/>
                <w:szCs w:val="18"/>
              </w:rPr>
            </w:pPr>
            <w:r>
              <w:rPr>
                <w:sz w:val="18"/>
                <w:szCs w:val="18"/>
              </w:rPr>
              <w:t>Всего по счету 140140000</w:t>
            </w:r>
          </w:p>
        </w:tc>
        <w:tc>
          <w:tcPr>
            <w:tcW w:w="620" w:type="dxa"/>
          </w:tcPr>
          <w:p w:rsidR="00767405" w:rsidRPr="00A1781D" w:rsidRDefault="00703D83" w:rsidP="00F7206C">
            <w:pPr>
              <w:rPr>
                <w:sz w:val="18"/>
                <w:szCs w:val="18"/>
              </w:rPr>
            </w:pPr>
            <w:r>
              <w:rPr>
                <w:sz w:val="18"/>
                <w:szCs w:val="18"/>
              </w:rPr>
              <w:t xml:space="preserve">2, 5, 7, </w:t>
            </w:r>
            <w:proofErr w:type="gramStart"/>
            <w:r>
              <w:rPr>
                <w:sz w:val="18"/>
                <w:szCs w:val="18"/>
              </w:rPr>
              <w:t xml:space="preserve">9  </w:t>
            </w:r>
            <w:r w:rsidRPr="00A1781D">
              <w:rPr>
                <w:sz w:val="18"/>
                <w:szCs w:val="18"/>
              </w:rPr>
              <w:t>Раздел</w:t>
            </w:r>
            <w:proofErr w:type="gramEnd"/>
            <w:r w:rsidRPr="00A1781D">
              <w:rPr>
                <w:sz w:val="18"/>
                <w:szCs w:val="18"/>
              </w:rPr>
              <w:t xml:space="preserve"> 1</w:t>
            </w:r>
          </w:p>
        </w:tc>
        <w:tc>
          <w:tcPr>
            <w:tcW w:w="2357" w:type="dxa"/>
          </w:tcPr>
          <w:p w:rsidR="00767405" w:rsidRPr="00A1781D" w:rsidRDefault="00767405" w:rsidP="00E85EB7">
            <w:pPr>
              <w:rPr>
                <w:sz w:val="18"/>
                <w:szCs w:val="18"/>
              </w:rPr>
            </w:pPr>
            <w:r>
              <w:rPr>
                <w:sz w:val="18"/>
                <w:szCs w:val="18"/>
              </w:rPr>
              <w:t xml:space="preserve">Сумма </w:t>
            </w:r>
            <w:r w:rsidR="00E85EB7">
              <w:rPr>
                <w:sz w:val="18"/>
                <w:szCs w:val="18"/>
              </w:rPr>
              <w:t>показателей по номерам</w:t>
            </w:r>
            <w:r w:rsidR="00E85EB7" w:rsidRPr="00A1781D">
              <w:rPr>
                <w:sz w:val="18"/>
                <w:szCs w:val="18"/>
              </w:rPr>
              <w:t xml:space="preserve"> </w:t>
            </w:r>
            <w:r w:rsidRPr="00A1781D">
              <w:rPr>
                <w:sz w:val="18"/>
                <w:szCs w:val="18"/>
              </w:rPr>
              <w:t xml:space="preserve">счетов </w:t>
            </w:r>
            <w:r>
              <w:rPr>
                <w:sz w:val="18"/>
                <w:szCs w:val="18"/>
              </w:rPr>
              <w:t>%</w:t>
            </w:r>
            <w:r w:rsidR="00E85EB7">
              <w:rPr>
                <w:sz w:val="18"/>
                <w:szCs w:val="18"/>
              </w:rPr>
              <w:t>4014ХХХХ</w:t>
            </w:r>
            <w:r>
              <w:rPr>
                <w:sz w:val="18"/>
                <w:szCs w:val="18"/>
              </w:rPr>
              <w:t xml:space="preserve"> не </w:t>
            </w:r>
            <w:r w:rsidRPr="00A1781D">
              <w:rPr>
                <w:sz w:val="18"/>
                <w:szCs w:val="18"/>
              </w:rPr>
              <w:t>соответствует сумме по строке</w:t>
            </w:r>
            <w:r>
              <w:rPr>
                <w:sz w:val="18"/>
                <w:szCs w:val="18"/>
              </w:rPr>
              <w:t xml:space="preserve"> «Всего по счету 140140000» </w:t>
            </w:r>
            <w:r w:rsidR="001D59CF" w:rsidRPr="00A1781D">
              <w:rPr>
                <w:sz w:val="18"/>
                <w:szCs w:val="18"/>
              </w:rPr>
              <w:t>–</w:t>
            </w:r>
            <w:r>
              <w:rPr>
                <w:sz w:val="18"/>
                <w:szCs w:val="18"/>
              </w:rPr>
              <w:t xml:space="preserve"> недопустимо; </w:t>
            </w:r>
          </w:p>
        </w:tc>
        <w:tc>
          <w:tcPr>
            <w:tcW w:w="812" w:type="dxa"/>
            <w:gridSpan w:val="3"/>
          </w:tcPr>
          <w:p w:rsidR="00767405" w:rsidRPr="00A1781D" w:rsidRDefault="00767405" w:rsidP="006A33EA">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rPr>
          <w:trHeight w:val="990"/>
        </w:trPr>
        <w:tc>
          <w:tcPr>
            <w:tcW w:w="626" w:type="dxa"/>
          </w:tcPr>
          <w:p w:rsidR="00767405" w:rsidRPr="00A1781D" w:rsidRDefault="00767405" w:rsidP="00A9655A">
            <w:pPr>
              <w:spacing w:line="360" w:lineRule="auto"/>
              <w:rPr>
                <w:sz w:val="18"/>
                <w:szCs w:val="18"/>
              </w:rPr>
            </w:pPr>
            <w:r>
              <w:rPr>
                <w:sz w:val="18"/>
                <w:szCs w:val="18"/>
              </w:rPr>
              <w:t>1.</w:t>
            </w:r>
            <w:r w:rsidR="009443F9">
              <w:rPr>
                <w:sz w:val="18"/>
                <w:szCs w:val="18"/>
              </w:rPr>
              <w:t>6</w:t>
            </w:r>
          </w:p>
        </w:tc>
        <w:tc>
          <w:tcPr>
            <w:tcW w:w="1656" w:type="dxa"/>
            <w:gridSpan w:val="2"/>
          </w:tcPr>
          <w:p w:rsidR="00767405" w:rsidRDefault="00E85EB7" w:rsidP="003A0793">
            <w:pPr>
              <w:rPr>
                <w:sz w:val="18"/>
                <w:szCs w:val="18"/>
              </w:rPr>
            </w:pPr>
            <w:r>
              <w:rPr>
                <w:sz w:val="18"/>
                <w:szCs w:val="18"/>
              </w:rPr>
              <w:t>Сумма п</w:t>
            </w:r>
            <w:r w:rsidR="00767405">
              <w:rPr>
                <w:sz w:val="18"/>
                <w:szCs w:val="18"/>
              </w:rPr>
              <w:t>оказател</w:t>
            </w:r>
            <w:r>
              <w:rPr>
                <w:sz w:val="18"/>
                <w:szCs w:val="18"/>
              </w:rPr>
              <w:t>ей</w:t>
            </w:r>
            <w:r w:rsidR="00767405">
              <w:rPr>
                <w:sz w:val="18"/>
                <w:szCs w:val="18"/>
              </w:rPr>
              <w:t xml:space="preserve"> по </w:t>
            </w:r>
            <w:r>
              <w:rPr>
                <w:sz w:val="18"/>
                <w:szCs w:val="18"/>
              </w:rPr>
              <w:t>номерам счетов</w:t>
            </w:r>
            <w:r w:rsidR="00767405">
              <w:rPr>
                <w:sz w:val="18"/>
                <w:szCs w:val="18"/>
              </w:rPr>
              <w:t xml:space="preserve"> </w:t>
            </w:r>
          </w:p>
          <w:p w:rsidR="00767405" w:rsidRDefault="00767405" w:rsidP="003A0793">
            <w:pPr>
              <w:rPr>
                <w:sz w:val="18"/>
                <w:szCs w:val="18"/>
              </w:rPr>
            </w:pPr>
            <w:r>
              <w:rPr>
                <w:sz w:val="18"/>
                <w:szCs w:val="18"/>
              </w:rPr>
              <w:t>%40160</w:t>
            </w:r>
            <w:r w:rsidR="00E85EB7">
              <w:rPr>
                <w:sz w:val="18"/>
                <w:szCs w:val="18"/>
              </w:rPr>
              <w:t>ХХХ</w:t>
            </w:r>
          </w:p>
          <w:p w:rsidR="00767405" w:rsidRPr="00A1781D" w:rsidRDefault="00767405" w:rsidP="003A0793">
            <w:pPr>
              <w:rPr>
                <w:sz w:val="18"/>
                <w:szCs w:val="18"/>
              </w:rPr>
            </w:pPr>
          </w:p>
        </w:tc>
        <w:tc>
          <w:tcPr>
            <w:tcW w:w="636" w:type="dxa"/>
          </w:tcPr>
          <w:p w:rsidR="00767405" w:rsidRPr="00A1781D" w:rsidRDefault="00703D83" w:rsidP="00F7206C">
            <w:pPr>
              <w:jc w:val="center"/>
              <w:rPr>
                <w:sz w:val="18"/>
                <w:szCs w:val="18"/>
              </w:rPr>
            </w:pPr>
            <w:r>
              <w:rPr>
                <w:sz w:val="18"/>
                <w:szCs w:val="18"/>
              </w:rPr>
              <w:t xml:space="preserve">2, 5, 7, </w:t>
            </w:r>
            <w:proofErr w:type="gramStart"/>
            <w:r>
              <w:rPr>
                <w:sz w:val="18"/>
                <w:szCs w:val="18"/>
              </w:rPr>
              <w:t xml:space="preserve">9  </w:t>
            </w:r>
            <w:r w:rsidRPr="00A1781D">
              <w:rPr>
                <w:sz w:val="18"/>
                <w:szCs w:val="18"/>
              </w:rPr>
              <w:t>Раздел</w:t>
            </w:r>
            <w:proofErr w:type="gramEnd"/>
            <w:r w:rsidRPr="00A1781D">
              <w:rPr>
                <w:sz w:val="18"/>
                <w:szCs w:val="18"/>
              </w:rPr>
              <w:t xml:space="preserve"> 1</w:t>
            </w:r>
          </w:p>
        </w:tc>
        <w:tc>
          <w:tcPr>
            <w:tcW w:w="603" w:type="dxa"/>
          </w:tcPr>
          <w:p w:rsidR="00767405" w:rsidRPr="00A1781D" w:rsidRDefault="00767405" w:rsidP="003A0793">
            <w:pPr>
              <w:rPr>
                <w:sz w:val="18"/>
                <w:szCs w:val="18"/>
              </w:rPr>
            </w:pPr>
            <w:r>
              <w:rPr>
                <w:sz w:val="18"/>
                <w:szCs w:val="18"/>
              </w:rPr>
              <w:t>=</w:t>
            </w:r>
          </w:p>
        </w:tc>
        <w:tc>
          <w:tcPr>
            <w:tcW w:w="1976" w:type="dxa"/>
            <w:gridSpan w:val="2"/>
          </w:tcPr>
          <w:p w:rsidR="00767405" w:rsidRPr="00A1781D" w:rsidRDefault="00767405" w:rsidP="003A0793">
            <w:pPr>
              <w:rPr>
                <w:sz w:val="18"/>
                <w:szCs w:val="18"/>
              </w:rPr>
            </w:pPr>
            <w:r>
              <w:rPr>
                <w:sz w:val="18"/>
                <w:szCs w:val="18"/>
              </w:rPr>
              <w:t>Всего по счету 140160000</w:t>
            </w:r>
          </w:p>
        </w:tc>
        <w:tc>
          <w:tcPr>
            <w:tcW w:w="620" w:type="dxa"/>
          </w:tcPr>
          <w:p w:rsidR="00767405" w:rsidRPr="00A1781D" w:rsidRDefault="00703D83" w:rsidP="00F7206C">
            <w:pPr>
              <w:rPr>
                <w:sz w:val="18"/>
                <w:szCs w:val="18"/>
              </w:rPr>
            </w:pPr>
            <w:r>
              <w:rPr>
                <w:sz w:val="18"/>
                <w:szCs w:val="18"/>
              </w:rPr>
              <w:t xml:space="preserve">2, 5, 7, </w:t>
            </w:r>
            <w:proofErr w:type="gramStart"/>
            <w:r>
              <w:rPr>
                <w:sz w:val="18"/>
                <w:szCs w:val="18"/>
              </w:rPr>
              <w:t xml:space="preserve">9  </w:t>
            </w:r>
            <w:r w:rsidRPr="00A1781D">
              <w:rPr>
                <w:sz w:val="18"/>
                <w:szCs w:val="18"/>
              </w:rPr>
              <w:t>Раздел</w:t>
            </w:r>
            <w:proofErr w:type="gramEnd"/>
            <w:r w:rsidRPr="00A1781D">
              <w:rPr>
                <w:sz w:val="18"/>
                <w:szCs w:val="18"/>
              </w:rPr>
              <w:t xml:space="preserve"> 1</w:t>
            </w:r>
          </w:p>
        </w:tc>
        <w:tc>
          <w:tcPr>
            <w:tcW w:w="2357" w:type="dxa"/>
          </w:tcPr>
          <w:p w:rsidR="00767405" w:rsidRPr="00A1781D" w:rsidRDefault="00767405" w:rsidP="00E85EB7">
            <w:pPr>
              <w:rPr>
                <w:sz w:val="18"/>
                <w:szCs w:val="18"/>
              </w:rPr>
            </w:pPr>
            <w:r>
              <w:rPr>
                <w:sz w:val="18"/>
                <w:szCs w:val="18"/>
              </w:rPr>
              <w:t xml:space="preserve">Сумма </w:t>
            </w:r>
            <w:r w:rsidR="00E85EB7">
              <w:rPr>
                <w:sz w:val="18"/>
                <w:szCs w:val="18"/>
              </w:rPr>
              <w:t>показателей по номерам</w:t>
            </w:r>
            <w:r w:rsidRPr="00A1781D">
              <w:rPr>
                <w:sz w:val="18"/>
                <w:szCs w:val="18"/>
              </w:rPr>
              <w:t xml:space="preserve"> счетов </w:t>
            </w:r>
            <w:r>
              <w:rPr>
                <w:sz w:val="18"/>
                <w:szCs w:val="18"/>
              </w:rPr>
              <w:t>%40160</w:t>
            </w:r>
            <w:r w:rsidR="00E85EB7">
              <w:rPr>
                <w:sz w:val="18"/>
                <w:szCs w:val="18"/>
              </w:rPr>
              <w:t>ХХХ</w:t>
            </w:r>
            <w:r>
              <w:rPr>
                <w:sz w:val="18"/>
                <w:szCs w:val="18"/>
              </w:rPr>
              <w:t xml:space="preserve"> не </w:t>
            </w:r>
            <w:r w:rsidRPr="00A1781D">
              <w:rPr>
                <w:sz w:val="18"/>
                <w:szCs w:val="18"/>
              </w:rPr>
              <w:t>соответствует сумме по строке</w:t>
            </w:r>
            <w:r>
              <w:rPr>
                <w:sz w:val="18"/>
                <w:szCs w:val="18"/>
              </w:rPr>
              <w:t xml:space="preserve"> «Всего по счету 140160000» </w:t>
            </w:r>
            <w:r w:rsidR="001D59CF" w:rsidRPr="00A1781D">
              <w:rPr>
                <w:sz w:val="18"/>
                <w:szCs w:val="18"/>
              </w:rPr>
              <w:t>–</w:t>
            </w:r>
            <w:r>
              <w:rPr>
                <w:sz w:val="18"/>
                <w:szCs w:val="18"/>
              </w:rPr>
              <w:t xml:space="preserve"> недопустимо</w:t>
            </w:r>
          </w:p>
        </w:tc>
        <w:tc>
          <w:tcPr>
            <w:tcW w:w="812" w:type="dxa"/>
            <w:gridSpan w:val="3"/>
          </w:tcPr>
          <w:p w:rsidR="00767405" w:rsidRPr="00A1781D" w:rsidRDefault="00767405" w:rsidP="003A0793">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rPr>
          <w:trHeight w:val="990"/>
        </w:trPr>
        <w:tc>
          <w:tcPr>
            <w:tcW w:w="626" w:type="dxa"/>
          </w:tcPr>
          <w:p w:rsidR="00767405" w:rsidRPr="00A1781D" w:rsidRDefault="00767405" w:rsidP="003D6874">
            <w:pPr>
              <w:spacing w:line="360" w:lineRule="auto"/>
              <w:rPr>
                <w:sz w:val="18"/>
                <w:szCs w:val="18"/>
              </w:rPr>
            </w:pPr>
            <w:r w:rsidRPr="00A1781D">
              <w:rPr>
                <w:sz w:val="18"/>
                <w:szCs w:val="18"/>
              </w:rPr>
              <w:t>2</w:t>
            </w:r>
          </w:p>
        </w:tc>
        <w:tc>
          <w:tcPr>
            <w:tcW w:w="1656" w:type="dxa"/>
            <w:gridSpan w:val="2"/>
          </w:tcPr>
          <w:p w:rsidR="00767405" w:rsidRPr="00A1781D" w:rsidRDefault="00767405" w:rsidP="00FA3B79">
            <w:pPr>
              <w:rPr>
                <w:sz w:val="18"/>
                <w:szCs w:val="18"/>
              </w:rPr>
            </w:pPr>
            <w:r w:rsidRPr="00A1781D">
              <w:rPr>
                <w:sz w:val="18"/>
                <w:szCs w:val="18"/>
              </w:rPr>
              <w:t>Сумма строк «Итого по синтетическому коду</w:t>
            </w:r>
            <w:r>
              <w:rPr>
                <w:sz w:val="18"/>
                <w:szCs w:val="18"/>
              </w:rPr>
              <w:t xml:space="preserve"> счета</w:t>
            </w:r>
            <w:r w:rsidRPr="00A1781D">
              <w:rPr>
                <w:sz w:val="18"/>
                <w:szCs w:val="18"/>
              </w:rPr>
              <w:t>»</w:t>
            </w:r>
          </w:p>
        </w:tc>
        <w:tc>
          <w:tcPr>
            <w:tcW w:w="636" w:type="dxa"/>
          </w:tcPr>
          <w:p w:rsidR="00767405" w:rsidRPr="00A1781D" w:rsidRDefault="00B63312" w:rsidP="003D6874">
            <w:pPr>
              <w:jc w:val="center"/>
              <w:rPr>
                <w:sz w:val="18"/>
                <w:szCs w:val="18"/>
              </w:rPr>
            </w:pPr>
            <w:r>
              <w:rPr>
                <w:sz w:val="18"/>
                <w:szCs w:val="18"/>
              </w:rPr>
              <w:t xml:space="preserve">с </w:t>
            </w:r>
            <w:r w:rsidR="00C43E81">
              <w:rPr>
                <w:sz w:val="18"/>
                <w:szCs w:val="18"/>
              </w:rPr>
              <w:t>2</w:t>
            </w:r>
            <w:r>
              <w:rPr>
                <w:sz w:val="18"/>
                <w:szCs w:val="18"/>
              </w:rPr>
              <w:t xml:space="preserve"> по </w:t>
            </w:r>
            <w:r w:rsidR="00C43E81">
              <w:rPr>
                <w:sz w:val="18"/>
                <w:szCs w:val="18"/>
              </w:rPr>
              <w:t>14</w:t>
            </w:r>
            <w:r w:rsidRPr="00A1781D">
              <w:rPr>
                <w:sz w:val="18"/>
                <w:szCs w:val="18"/>
              </w:rPr>
              <w:t xml:space="preserve"> Раздел 1</w:t>
            </w:r>
          </w:p>
        </w:tc>
        <w:tc>
          <w:tcPr>
            <w:tcW w:w="603" w:type="dxa"/>
          </w:tcPr>
          <w:p w:rsidR="00767405" w:rsidRPr="00A1781D" w:rsidRDefault="00767405" w:rsidP="00435AAC">
            <w:pPr>
              <w:rPr>
                <w:sz w:val="18"/>
                <w:szCs w:val="18"/>
              </w:rPr>
            </w:pPr>
            <w:r w:rsidRPr="00A1781D">
              <w:rPr>
                <w:sz w:val="18"/>
                <w:szCs w:val="18"/>
              </w:rPr>
              <w:t>=</w:t>
            </w:r>
          </w:p>
          <w:p w:rsidR="00767405" w:rsidRPr="00A1781D" w:rsidRDefault="00767405" w:rsidP="00435AAC">
            <w:pPr>
              <w:rPr>
                <w:sz w:val="18"/>
                <w:szCs w:val="18"/>
              </w:rPr>
            </w:pPr>
          </w:p>
          <w:p w:rsidR="00767405" w:rsidRPr="00A1781D" w:rsidRDefault="00767405" w:rsidP="003D6874">
            <w:pPr>
              <w:rPr>
                <w:sz w:val="18"/>
                <w:szCs w:val="18"/>
              </w:rPr>
            </w:pPr>
          </w:p>
        </w:tc>
        <w:tc>
          <w:tcPr>
            <w:tcW w:w="1976" w:type="dxa"/>
            <w:gridSpan w:val="2"/>
          </w:tcPr>
          <w:p w:rsidR="00767405" w:rsidRPr="00A1781D" w:rsidRDefault="00767405" w:rsidP="00F8147F">
            <w:pPr>
              <w:rPr>
                <w:sz w:val="18"/>
                <w:szCs w:val="18"/>
              </w:rPr>
            </w:pPr>
            <w:r w:rsidRPr="00A1781D">
              <w:rPr>
                <w:sz w:val="18"/>
                <w:szCs w:val="18"/>
              </w:rPr>
              <w:t>Всего</w:t>
            </w:r>
            <w:r>
              <w:rPr>
                <w:sz w:val="18"/>
                <w:szCs w:val="18"/>
              </w:rPr>
              <w:t xml:space="preserve"> задолженности</w:t>
            </w:r>
          </w:p>
          <w:p w:rsidR="00767405" w:rsidRPr="00A1781D" w:rsidRDefault="00767405" w:rsidP="00435AAC">
            <w:pPr>
              <w:rPr>
                <w:sz w:val="18"/>
                <w:szCs w:val="18"/>
              </w:rPr>
            </w:pPr>
          </w:p>
          <w:p w:rsidR="00767405" w:rsidRPr="00A1781D" w:rsidRDefault="00767405" w:rsidP="00435AAC">
            <w:pPr>
              <w:rPr>
                <w:sz w:val="18"/>
                <w:szCs w:val="18"/>
              </w:rPr>
            </w:pPr>
          </w:p>
          <w:p w:rsidR="00767405" w:rsidRPr="00A1781D" w:rsidRDefault="00767405" w:rsidP="003D6874">
            <w:pPr>
              <w:rPr>
                <w:sz w:val="18"/>
                <w:szCs w:val="18"/>
              </w:rPr>
            </w:pPr>
          </w:p>
        </w:tc>
        <w:tc>
          <w:tcPr>
            <w:tcW w:w="620" w:type="dxa"/>
          </w:tcPr>
          <w:p w:rsidR="00767405" w:rsidRPr="00A1781D" w:rsidRDefault="00B63312" w:rsidP="003D6874">
            <w:pPr>
              <w:rPr>
                <w:sz w:val="18"/>
                <w:szCs w:val="18"/>
              </w:rPr>
            </w:pPr>
            <w:r>
              <w:rPr>
                <w:sz w:val="18"/>
                <w:szCs w:val="18"/>
              </w:rPr>
              <w:t xml:space="preserve">с </w:t>
            </w:r>
            <w:r w:rsidR="00C43E81">
              <w:rPr>
                <w:sz w:val="18"/>
                <w:szCs w:val="18"/>
              </w:rPr>
              <w:t>2</w:t>
            </w:r>
            <w:r>
              <w:rPr>
                <w:sz w:val="18"/>
                <w:szCs w:val="18"/>
              </w:rPr>
              <w:t xml:space="preserve"> по </w:t>
            </w:r>
            <w:r w:rsidR="00C43E81">
              <w:rPr>
                <w:sz w:val="18"/>
                <w:szCs w:val="18"/>
              </w:rPr>
              <w:t>14</w:t>
            </w:r>
            <w:r w:rsidRPr="00A1781D">
              <w:rPr>
                <w:sz w:val="18"/>
                <w:szCs w:val="18"/>
              </w:rPr>
              <w:t xml:space="preserve"> Раздел 1</w:t>
            </w:r>
          </w:p>
        </w:tc>
        <w:tc>
          <w:tcPr>
            <w:tcW w:w="2357" w:type="dxa"/>
          </w:tcPr>
          <w:p w:rsidR="00767405" w:rsidRPr="00A1781D" w:rsidRDefault="001D59CF" w:rsidP="001D59CF">
            <w:pPr>
              <w:rPr>
                <w:sz w:val="18"/>
                <w:szCs w:val="18"/>
              </w:rPr>
            </w:pPr>
            <w:r>
              <w:rPr>
                <w:sz w:val="18"/>
                <w:szCs w:val="18"/>
              </w:rPr>
              <w:t>С</w:t>
            </w:r>
            <w:r w:rsidRPr="00A1781D">
              <w:rPr>
                <w:sz w:val="18"/>
                <w:szCs w:val="18"/>
              </w:rPr>
              <w:t>умм</w:t>
            </w:r>
            <w:r>
              <w:rPr>
                <w:sz w:val="18"/>
                <w:szCs w:val="18"/>
              </w:rPr>
              <w:t>а</w:t>
            </w:r>
            <w:r w:rsidRPr="00A1781D">
              <w:rPr>
                <w:sz w:val="18"/>
                <w:szCs w:val="18"/>
              </w:rPr>
              <w:t xml:space="preserve"> по строке «Всего</w:t>
            </w:r>
            <w:r>
              <w:rPr>
                <w:sz w:val="18"/>
                <w:szCs w:val="18"/>
              </w:rPr>
              <w:t xml:space="preserve"> задолженности</w:t>
            </w:r>
            <w:r w:rsidRPr="00A1781D">
              <w:rPr>
                <w:sz w:val="18"/>
                <w:szCs w:val="18"/>
              </w:rPr>
              <w:t>»</w:t>
            </w:r>
            <w:r>
              <w:rPr>
                <w:sz w:val="18"/>
                <w:szCs w:val="18"/>
              </w:rPr>
              <w:t xml:space="preserve"> </w:t>
            </w:r>
            <w:r w:rsidRPr="00A1781D">
              <w:rPr>
                <w:sz w:val="18"/>
                <w:szCs w:val="18"/>
              </w:rPr>
              <w:t xml:space="preserve">не соответствует </w:t>
            </w:r>
            <w:r>
              <w:rPr>
                <w:sz w:val="18"/>
                <w:szCs w:val="18"/>
              </w:rPr>
              <w:t>с</w:t>
            </w:r>
            <w:r w:rsidR="00767405" w:rsidRPr="00A1781D">
              <w:rPr>
                <w:sz w:val="18"/>
                <w:szCs w:val="18"/>
              </w:rPr>
              <w:t>умм</w:t>
            </w:r>
            <w:r>
              <w:rPr>
                <w:sz w:val="18"/>
                <w:szCs w:val="18"/>
              </w:rPr>
              <w:t>е</w:t>
            </w:r>
            <w:r w:rsidR="00767405" w:rsidRPr="00A1781D">
              <w:rPr>
                <w:sz w:val="18"/>
                <w:szCs w:val="18"/>
              </w:rPr>
              <w:t xml:space="preserve"> показателей строк «Итого по синтетическому коду</w:t>
            </w:r>
            <w:r w:rsidR="00767405">
              <w:rPr>
                <w:sz w:val="18"/>
                <w:szCs w:val="18"/>
              </w:rPr>
              <w:t xml:space="preserve"> счета</w:t>
            </w:r>
            <w:r w:rsidR="00767405" w:rsidRPr="00A1781D">
              <w:rPr>
                <w:sz w:val="18"/>
                <w:szCs w:val="18"/>
              </w:rPr>
              <w:t xml:space="preserve">» </w:t>
            </w:r>
            <w:r w:rsidRPr="00A1781D">
              <w:rPr>
                <w:sz w:val="18"/>
                <w:szCs w:val="18"/>
              </w:rPr>
              <w:t>–</w:t>
            </w:r>
            <w:r w:rsidR="00767405" w:rsidRPr="00A1781D">
              <w:rPr>
                <w:sz w:val="18"/>
                <w:szCs w:val="18"/>
              </w:rPr>
              <w:t xml:space="preserve">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rPr>
          <w:trHeight w:val="990"/>
        </w:trPr>
        <w:tc>
          <w:tcPr>
            <w:tcW w:w="626" w:type="dxa"/>
          </w:tcPr>
          <w:p w:rsidR="00767405" w:rsidRPr="00A1781D" w:rsidRDefault="00767405" w:rsidP="003804AD">
            <w:pPr>
              <w:spacing w:line="360" w:lineRule="auto"/>
              <w:rPr>
                <w:sz w:val="18"/>
                <w:szCs w:val="18"/>
              </w:rPr>
            </w:pPr>
            <w:r w:rsidRPr="00A1781D">
              <w:rPr>
                <w:sz w:val="18"/>
                <w:szCs w:val="18"/>
              </w:rPr>
              <w:t>3</w:t>
            </w:r>
          </w:p>
        </w:tc>
        <w:tc>
          <w:tcPr>
            <w:tcW w:w="1656" w:type="dxa"/>
            <w:gridSpan w:val="2"/>
          </w:tcPr>
          <w:p w:rsidR="00767405" w:rsidRPr="00A1781D" w:rsidRDefault="00767405" w:rsidP="0045008B">
            <w:pPr>
              <w:jc w:val="center"/>
              <w:rPr>
                <w:sz w:val="18"/>
                <w:szCs w:val="18"/>
              </w:rPr>
            </w:pPr>
            <w:r w:rsidRPr="00A1781D">
              <w:rPr>
                <w:sz w:val="18"/>
                <w:szCs w:val="18"/>
              </w:rPr>
              <w:t>Сумма строк «Итого по коду счета»</w:t>
            </w:r>
          </w:p>
        </w:tc>
        <w:tc>
          <w:tcPr>
            <w:tcW w:w="636" w:type="dxa"/>
          </w:tcPr>
          <w:p w:rsidR="00767405" w:rsidRPr="00A1781D" w:rsidRDefault="00B63312" w:rsidP="003804AD">
            <w:pPr>
              <w:jc w:val="center"/>
              <w:rPr>
                <w:sz w:val="18"/>
                <w:szCs w:val="18"/>
              </w:rPr>
            </w:pPr>
            <w:r>
              <w:rPr>
                <w:sz w:val="18"/>
                <w:szCs w:val="18"/>
              </w:rPr>
              <w:t xml:space="preserve">с </w:t>
            </w:r>
            <w:r w:rsidR="00C43E81">
              <w:rPr>
                <w:sz w:val="18"/>
                <w:szCs w:val="18"/>
              </w:rPr>
              <w:t>2</w:t>
            </w:r>
            <w:r>
              <w:rPr>
                <w:sz w:val="18"/>
                <w:szCs w:val="18"/>
              </w:rPr>
              <w:t xml:space="preserve"> по </w:t>
            </w:r>
            <w:r w:rsidR="00C43E81">
              <w:rPr>
                <w:sz w:val="18"/>
                <w:szCs w:val="18"/>
              </w:rPr>
              <w:t>11</w:t>
            </w:r>
            <w:r w:rsidR="00767405" w:rsidRPr="00A1781D">
              <w:rPr>
                <w:sz w:val="18"/>
                <w:szCs w:val="18"/>
              </w:rPr>
              <w:t xml:space="preserve"> Раздел 1</w:t>
            </w:r>
          </w:p>
          <w:p w:rsidR="00767405" w:rsidRPr="00A1781D" w:rsidRDefault="00767405" w:rsidP="003804AD">
            <w:pPr>
              <w:jc w:val="center"/>
              <w:rPr>
                <w:sz w:val="18"/>
                <w:szCs w:val="18"/>
              </w:rPr>
            </w:pPr>
          </w:p>
        </w:tc>
        <w:tc>
          <w:tcPr>
            <w:tcW w:w="603" w:type="dxa"/>
          </w:tcPr>
          <w:p w:rsidR="00767405" w:rsidRPr="00A1781D" w:rsidRDefault="00767405" w:rsidP="003804AD">
            <w:pPr>
              <w:rPr>
                <w:sz w:val="18"/>
                <w:szCs w:val="18"/>
              </w:rPr>
            </w:pPr>
            <w:r w:rsidRPr="00A1781D">
              <w:rPr>
                <w:sz w:val="18"/>
                <w:szCs w:val="18"/>
              </w:rPr>
              <w:t>=</w:t>
            </w:r>
          </w:p>
          <w:p w:rsidR="00767405" w:rsidRPr="00A1781D" w:rsidRDefault="00767405" w:rsidP="003804AD">
            <w:pPr>
              <w:rPr>
                <w:sz w:val="18"/>
                <w:szCs w:val="18"/>
              </w:rPr>
            </w:pPr>
          </w:p>
          <w:p w:rsidR="00767405" w:rsidRPr="00A1781D" w:rsidRDefault="00767405" w:rsidP="003804AD">
            <w:pPr>
              <w:rPr>
                <w:sz w:val="18"/>
                <w:szCs w:val="18"/>
              </w:rPr>
            </w:pPr>
          </w:p>
        </w:tc>
        <w:tc>
          <w:tcPr>
            <w:tcW w:w="1976" w:type="dxa"/>
            <w:gridSpan w:val="2"/>
          </w:tcPr>
          <w:p w:rsidR="00767405" w:rsidRPr="00A1781D" w:rsidRDefault="00767405" w:rsidP="003804AD">
            <w:pPr>
              <w:rPr>
                <w:sz w:val="18"/>
                <w:szCs w:val="18"/>
              </w:rPr>
            </w:pPr>
            <w:r w:rsidRPr="00A1781D">
              <w:rPr>
                <w:sz w:val="18"/>
                <w:szCs w:val="18"/>
              </w:rPr>
              <w:t>Итого по синтетическому коду</w:t>
            </w:r>
            <w:r>
              <w:rPr>
                <w:sz w:val="18"/>
                <w:szCs w:val="18"/>
              </w:rPr>
              <w:t xml:space="preserve"> счета</w:t>
            </w:r>
          </w:p>
          <w:p w:rsidR="00767405" w:rsidRPr="00A1781D" w:rsidRDefault="00767405" w:rsidP="003804AD">
            <w:pPr>
              <w:rPr>
                <w:sz w:val="18"/>
                <w:szCs w:val="18"/>
              </w:rPr>
            </w:pPr>
          </w:p>
          <w:p w:rsidR="00767405" w:rsidRPr="00A1781D" w:rsidRDefault="00767405" w:rsidP="003804AD">
            <w:pPr>
              <w:rPr>
                <w:sz w:val="18"/>
                <w:szCs w:val="18"/>
              </w:rPr>
            </w:pPr>
          </w:p>
        </w:tc>
        <w:tc>
          <w:tcPr>
            <w:tcW w:w="620" w:type="dxa"/>
          </w:tcPr>
          <w:p w:rsidR="00767405" w:rsidRPr="00A1781D" w:rsidRDefault="00B63312" w:rsidP="00B63312">
            <w:pPr>
              <w:rPr>
                <w:sz w:val="18"/>
                <w:szCs w:val="18"/>
              </w:rPr>
            </w:pPr>
            <w:r>
              <w:rPr>
                <w:sz w:val="18"/>
                <w:szCs w:val="18"/>
              </w:rPr>
              <w:t xml:space="preserve">с </w:t>
            </w:r>
            <w:r w:rsidR="00C43E81">
              <w:rPr>
                <w:sz w:val="18"/>
                <w:szCs w:val="18"/>
              </w:rPr>
              <w:t>2</w:t>
            </w:r>
            <w:r>
              <w:rPr>
                <w:sz w:val="18"/>
                <w:szCs w:val="18"/>
              </w:rPr>
              <w:t xml:space="preserve"> по </w:t>
            </w:r>
            <w:r w:rsidR="00C43E81">
              <w:rPr>
                <w:sz w:val="18"/>
                <w:szCs w:val="18"/>
              </w:rPr>
              <w:t>11</w:t>
            </w:r>
            <w:r w:rsidR="00C43E81" w:rsidRPr="00A1781D">
              <w:rPr>
                <w:sz w:val="18"/>
                <w:szCs w:val="18"/>
              </w:rPr>
              <w:t xml:space="preserve"> Раздел 1</w:t>
            </w:r>
          </w:p>
        </w:tc>
        <w:tc>
          <w:tcPr>
            <w:tcW w:w="2357" w:type="dxa"/>
          </w:tcPr>
          <w:p w:rsidR="00767405" w:rsidRPr="00A1781D" w:rsidRDefault="001D59CF" w:rsidP="001D59CF">
            <w:pPr>
              <w:rPr>
                <w:sz w:val="18"/>
                <w:szCs w:val="18"/>
              </w:rPr>
            </w:pPr>
            <w:r>
              <w:rPr>
                <w:sz w:val="18"/>
                <w:szCs w:val="18"/>
              </w:rPr>
              <w:t>С</w:t>
            </w:r>
            <w:r w:rsidRPr="00A1781D">
              <w:rPr>
                <w:sz w:val="18"/>
                <w:szCs w:val="18"/>
              </w:rPr>
              <w:t>умм</w:t>
            </w:r>
            <w:r>
              <w:rPr>
                <w:sz w:val="18"/>
                <w:szCs w:val="18"/>
              </w:rPr>
              <w:t>а</w:t>
            </w:r>
            <w:r w:rsidRPr="00A1781D">
              <w:rPr>
                <w:sz w:val="18"/>
                <w:szCs w:val="18"/>
              </w:rPr>
              <w:t xml:space="preserve"> по строке «Итого по синтетическому коду</w:t>
            </w:r>
            <w:r>
              <w:rPr>
                <w:sz w:val="18"/>
                <w:szCs w:val="18"/>
              </w:rPr>
              <w:t xml:space="preserve"> счета</w:t>
            </w:r>
            <w:r w:rsidRPr="00A1781D">
              <w:rPr>
                <w:sz w:val="18"/>
                <w:szCs w:val="18"/>
              </w:rPr>
              <w:t>»</w:t>
            </w:r>
            <w:r>
              <w:rPr>
                <w:sz w:val="18"/>
                <w:szCs w:val="18"/>
              </w:rPr>
              <w:t xml:space="preserve"> </w:t>
            </w:r>
            <w:r w:rsidRPr="00A1781D">
              <w:rPr>
                <w:sz w:val="18"/>
                <w:szCs w:val="18"/>
              </w:rPr>
              <w:t xml:space="preserve">не соответствует </w:t>
            </w:r>
            <w:r>
              <w:rPr>
                <w:sz w:val="18"/>
                <w:szCs w:val="18"/>
              </w:rPr>
              <w:t>с</w:t>
            </w:r>
            <w:r w:rsidR="00767405" w:rsidRPr="00A1781D">
              <w:rPr>
                <w:sz w:val="18"/>
                <w:szCs w:val="18"/>
              </w:rPr>
              <w:t>умм</w:t>
            </w:r>
            <w:r>
              <w:rPr>
                <w:sz w:val="18"/>
                <w:szCs w:val="18"/>
              </w:rPr>
              <w:t>е</w:t>
            </w:r>
            <w:r w:rsidR="00767405" w:rsidRPr="00A1781D">
              <w:rPr>
                <w:sz w:val="18"/>
                <w:szCs w:val="18"/>
              </w:rPr>
              <w:t xml:space="preserve"> показателей </w:t>
            </w:r>
            <w:r>
              <w:rPr>
                <w:sz w:val="18"/>
                <w:szCs w:val="18"/>
              </w:rPr>
              <w:t xml:space="preserve">по соответствующим счетам </w:t>
            </w:r>
            <w:r w:rsidR="00767405" w:rsidRPr="00A1781D">
              <w:rPr>
                <w:sz w:val="18"/>
                <w:szCs w:val="18"/>
              </w:rPr>
              <w:t xml:space="preserve">строк «Итого по коду счета» </w:t>
            </w:r>
            <w:r w:rsidRPr="00A1781D">
              <w:rPr>
                <w:sz w:val="18"/>
                <w:szCs w:val="18"/>
              </w:rPr>
              <w:t>–</w:t>
            </w:r>
            <w:r w:rsidR="00767405" w:rsidRPr="00A1781D">
              <w:rPr>
                <w:sz w:val="18"/>
                <w:szCs w:val="18"/>
              </w:rPr>
              <w:t xml:space="preserve">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c>
          <w:tcPr>
            <w:tcW w:w="626" w:type="dxa"/>
          </w:tcPr>
          <w:p w:rsidR="00767405" w:rsidRPr="00A1781D" w:rsidRDefault="00767405" w:rsidP="00743E06">
            <w:pPr>
              <w:spacing w:line="360" w:lineRule="auto"/>
              <w:rPr>
                <w:sz w:val="18"/>
                <w:szCs w:val="18"/>
              </w:rPr>
            </w:pPr>
            <w:r w:rsidRPr="00A1781D">
              <w:rPr>
                <w:sz w:val="18"/>
                <w:szCs w:val="18"/>
              </w:rPr>
              <w:t>4</w:t>
            </w:r>
          </w:p>
        </w:tc>
        <w:tc>
          <w:tcPr>
            <w:tcW w:w="1656" w:type="dxa"/>
            <w:gridSpan w:val="2"/>
          </w:tcPr>
          <w:p w:rsidR="00767405" w:rsidRPr="00A1781D" w:rsidRDefault="00767405" w:rsidP="00E85EB7">
            <w:pPr>
              <w:jc w:val="center"/>
              <w:rPr>
                <w:sz w:val="18"/>
                <w:szCs w:val="18"/>
              </w:rPr>
            </w:pPr>
            <w:r w:rsidRPr="00A1781D">
              <w:rPr>
                <w:sz w:val="18"/>
                <w:szCs w:val="18"/>
              </w:rPr>
              <w:t xml:space="preserve">Показатель по счетам </w:t>
            </w:r>
            <w:r w:rsidR="00E85EB7">
              <w:rPr>
                <w:sz w:val="18"/>
                <w:szCs w:val="18"/>
              </w:rPr>
              <w:br/>
            </w:r>
            <w:r w:rsidRPr="00A1781D">
              <w:rPr>
                <w:sz w:val="18"/>
                <w:szCs w:val="18"/>
              </w:rPr>
              <w:t>%</w:t>
            </w:r>
            <w:r w:rsidR="001207C1" w:rsidRPr="00A1781D">
              <w:rPr>
                <w:sz w:val="18"/>
                <w:szCs w:val="18"/>
              </w:rPr>
              <w:t>205хх00</w:t>
            </w:r>
            <w:r w:rsidR="001207C1">
              <w:rPr>
                <w:sz w:val="18"/>
                <w:szCs w:val="18"/>
              </w:rPr>
              <w:t>х</w:t>
            </w:r>
            <w:r w:rsidRPr="00A1781D">
              <w:rPr>
                <w:sz w:val="18"/>
                <w:szCs w:val="18"/>
              </w:rPr>
              <w:t>, %</w:t>
            </w:r>
            <w:r w:rsidR="001207C1" w:rsidRPr="00A1781D">
              <w:rPr>
                <w:sz w:val="18"/>
                <w:szCs w:val="18"/>
              </w:rPr>
              <w:t>208хх00</w:t>
            </w:r>
            <w:r w:rsidR="001207C1">
              <w:rPr>
                <w:sz w:val="18"/>
                <w:szCs w:val="18"/>
              </w:rPr>
              <w:t>х</w:t>
            </w:r>
            <w:r w:rsidRPr="00A1781D">
              <w:rPr>
                <w:sz w:val="18"/>
                <w:szCs w:val="18"/>
              </w:rPr>
              <w:t>, %</w:t>
            </w:r>
            <w:r w:rsidR="001207C1" w:rsidRPr="00A1781D">
              <w:rPr>
                <w:sz w:val="18"/>
                <w:szCs w:val="18"/>
              </w:rPr>
              <w:t>209хх00</w:t>
            </w:r>
            <w:proofErr w:type="gramStart"/>
            <w:r w:rsidR="001207C1">
              <w:rPr>
                <w:sz w:val="18"/>
                <w:szCs w:val="18"/>
              </w:rPr>
              <w:t>х</w:t>
            </w:r>
            <w:r w:rsidRPr="00A1781D">
              <w:rPr>
                <w:sz w:val="18"/>
                <w:szCs w:val="18"/>
              </w:rPr>
              <w:t xml:space="preserve"> ,</w:t>
            </w:r>
            <w:proofErr w:type="gramEnd"/>
          </w:p>
        </w:tc>
        <w:tc>
          <w:tcPr>
            <w:tcW w:w="636" w:type="dxa"/>
          </w:tcPr>
          <w:p w:rsidR="00767405" w:rsidRPr="00A1781D" w:rsidRDefault="00767405" w:rsidP="00B63312">
            <w:pPr>
              <w:jc w:val="center"/>
              <w:rPr>
                <w:sz w:val="18"/>
                <w:szCs w:val="18"/>
              </w:rPr>
            </w:pPr>
            <w:r w:rsidRPr="00A1781D">
              <w:rPr>
                <w:sz w:val="18"/>
                <w:szCs w:val="18"/>
              </w:rPr>
              <w:t xml:space="preserve">* (кроме граф </w:t>
            </w:r>
            <w:r w:rsidR="00B63312">
              <w:rPr>
                <w:sz w:val="18"/>
                <w:szCs w:val="18"/>
              </w:rPr>
              <w:t xml:space="preserve">с </w:t>
            </w:r>
            <w:r w:rsidRPr="00C356E2">
              <w:rPr>
                <w:sz w:val="18"/>
                <w:szCs w:val="18"/>
              </w:rPr>
              <w:t>5</w:t>
            </w:r>
            <w:r w:rsidR="00B63312">
              <w:rPr>
                <w:sz w:val="18"/>
                <w:szCs w:val="18"/>
              </w:rPr>
              <w:t xml:space="preserve"> по </w:t>
            </w:r>
            <w:r w:rsidRPr="00C356E2">
              <w:rPr>
                <w:sz w:val="18"/>
                <w:szCs w:val="18"/>
              </w:rPr>
              <w:t>8</w:t>
            </w:r>
            <w:r w:rsidRPr="00A1781D">
              <w:rPr>
                <w:sz w:val="18"/>
                <w:szCs w:val="18"/>
              </w:rPr>
              <w:t>) (Раздел 1)</w:t>
            </w:r>
          </w:p>
        </w:tc>
        <w:tc>
          <w:tcPr>
            <w:tcW w:w="603" w:type="dxa"/>
          </w:tcPr>
          <w:p w:rsidR="00767405" w:rsidRPr="00A1781D" w:rsidRDefault="00767405" w:rsidP="00435AAC">
            <w:pPr>
              <w:rPr>
                <w:sz w:val="18"/>
                <w:szCs w:val="18"/>
              </w:rPr>
            </w:pPr>
            <w:r w:rsidRPr="00C356E2">
              <w:rPr>
                <w:sz w:val="18"/>
                <w:szCs w:val="18"/>
              </w:rPr>
              <w:t>&gt;=</w:t>
            </w:r>
            <w:r w:rsidRPr="00A1781D">
              <w:rPr>
                <w:sz w:val="18"/>
                <w:szCs w:val="18"/>
              </w:rPr>
              <w:t>0</w:t>
            </w:r>
          </w:p>
        </w:tc>
        <w:tc>
          <w:tcPr>
            <w:tcW w:w="1976" w:type="dxa"/>
            <w:gridSpan w:val="2"/>
          </w:tcPr>
          <w:p w:rsidR="00767405" w:rsidRPr="00A1781D" w:rsidRDefault="00767405" w:rsidP="000B157C">
            <w:pPr>
              <w:jc w:val="center"/>
              <w:rPr>
                <w:sz w:val="18"/>
                <w:szCs w:val="18"/>
              </w:rPr>
            </w:pPr>
          </w:p>
        </w:tc>
        <w:tc>
          <w:tcPr>
            <w:tcW w:w="620" w:type="dxa"/>
          </w:tcPr>
          <w:p w:rsidR="00767405" w:rsidRPr="00A1781D" w:rsidRDefault="00767405" w:rsidP="00E01F08">
            <w:pPr>
              <w:rPr>
                <w:sz w:val="18"/>
                <w:szCs w:val="18"/>
              </w:rPr>
            </w:pPr>
          </w:p>
        </w:tc>
        <w:tc>
          <w:tcPr>
            <w:tcW w:w="2357" w:type="dxa"/>
          </w:tcPr>
          <w:p w:rsidR="00767405" w:rsidRPr="00A1781D" w:rsidRDefault="00767405" w:rsidP="00215F8D">
            <w:pPr>
              <w:rPr>
                <w:sz w:val="18"/>
                <w:szCs w:val="18"/>
              </w:rPr>
            </w:pPr>
            <w:r w:rsidRPr="00A1781D">
              <w:rPr>
                <w:sz w:val="18"/>
                <w:szCs w:val="18"/>
              </w:rPr>
              <w:t xml:space="preserve">Показатели задолженности </w:t>
            </w:r>
            <w:r w:rsidR="00215F8D">
              <w:rPr>
                <w:sz w:val="18"/>
                <w:szCs w:val="18"/>
              </w:rPr>
              <w:t xml:space="preserve">по счетам </w:t>
            </w:r>
            <w:r w:rsidR="00215F8D" w:rsidRPr="00A1781D">
              <w:rPr>
                <w:sz w:val="18"/>
                <w:szCs w:val="18"/>
              </w:rPr>
              <w:t>%205хх00</w:t>
            </w:r>
            <w:r w:rsidR="00215F8D">
              <w:rPr>
                <w:sz w:val="18"/>
                <w:szCs w:val="18"/>
              </w:rPr>
              <w:t>х</w:t>
            </w:r>
            <w:r w:rsidR="00215F8D" w:rsidRPr="00A1781D">
              <w:rPr>
                <w:sz w:val="18"/>
                <w:szCs w:val="18"/>
              </w:rPr>
              <w:t>, %208хх00</w:t>
            </w:r>
            <w:r w:rsidR="00215F8D">
              <w:rPr>
                <w:sz w:val="18"/>
                <w:szCs w:val="18"/>
              </w:rPr>
              <w:t>х</w:t>
            </w:r>
            <w:r w:rsidR="00215F8D" w:rsidRPr="00A1781D">
              <w:rPr>
                <w:sz w:val="18"/>
                <w:szCs w:val="18"/>
              </w:rPr>
              <w:t>, %209хх00</w:t>
            </w:r>
            <w:r w:rsidR="00215F8D">
              <w:rPr>
                <w:sz w:val="18"/>
                <w:szCs w:val="18"/>
              </w:rPr>
              <w:t>х</w:t>
            </w:r>
            <w:r w:rsidR="00215F8D" w:rsidRPr="00A1781D">
              <w:rPr>
                <w:sz w:val="18"/>
                <w:szCs w:val="18"/>
              </w:rPr>
              <w:t xml:space="preserve"> </w:t>
            </w:r>
            <w:r w:rsidRPr="00A1781D">
              <w:rPr>
                <w:sz w:val="18"/>
                <w:szCs w:val="18"/>
              </w:rPr>
              <w:t>со знаком минус подлежат отражению в Сведениях ф. 0503169 по кредиторской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c>
          <w:tcPr>
            <w:tcW w:w="626" w:type="dxa"/>
          </w:tcPr>
          <w:p w:rsidR="00767405" w:rsidRPr="00A1781D" w:rsidRDefault="00767405" w:rsidP="003D6874">
            <w:pPr>
              <w:spacing w:line="360" w:lineRule="auto"/>
              <w:rPr>
                <w:sz w:val="18"/>
                <w:szCs w:val="18"/>
              </w:rPr>
            </w:pPr>
            <w:r w:rsidRPr="00A1781D">
              <w:rPr>
                <w:sz w:val="18"/>
                <w:szCs w:val="18"/>
              </w:rPr>
              <w:t>5</w:t>
            </w:r>
          </w:p>
        </w:tc>
        <w:tc>
          <w:tcPr>
            <w:tcW w:w="1656" w:type="dxa"/>
            <w:gridSpan w:val="2"/>
          </w:tcPr>
          <w:p w:rsidR="00767405" w:rsidRPr="00A1781D" w:rsidRDefault="00767405" w:rsidP="00E85EB7">
            <w:pPr>
              <w:jc w:val="center"/>
              <w:rPr>
                <w:sz w:val="18"/>
                <w:szCs w:val="18"/>
              </w:rPr>
            </w:pPr>
            <w:r w:rsidRPr="00A1781D">
              <w:rPr>
                <w:sz w:val="18"/>
                <w:szCs w:val="18"/>
              </w:rPr>
              <w:t>Показатель по счетам %</w:t>
            </w:r>
            <w:r w:rsidR="001207C1" w:rsidRPr="00A1781D">
              <w:rPr>
                <w:sz w:val="18"/>
                <w:szCs w:val="18"/>
              </w:rPr>
              <w:t>303хх00</w:t>
            </w:r>
            <w:r w:rsidR="001207C1">
              <w:rPr>
                <w:sz w:val="18"/>
                <w:szCs w:val="18"/>
              </w:rPr>
              <w:t>х</w:t>
            </w:r>
          </w:p>
        </w:tc>
        <w:tc>
          <w:tcPr>
            <w:tcW w:w="636" w:type="dxa"/>
          </w:tcPr>
          <w:p w:rsidR="00767405" w:rsidRPr="00A1781D" w:rsidRDefault="00767405" w:rsidP="00B63312">
            <w:pPr>
              <w:jc w:val="center"/>
              <w:rPr>
                <w:sz w:val="18"/>
                <w:szCs w:val="18"/>
              </w:rPr>
            </w:pPr>
            <w:r w:rsidRPr="00A1781D">
              <w:rPr>
                <w:sz w:val="18"/>
                <w:szCs w:val="18"/>
              </w:rPr>
              <w:t xml:space="preserve">* (кроме граф </w:t>
            </w:r>
            <w:r w:rsidR="00B63312">
              <w:rPr>
                <w:sz w:val="18"/>
                <w:szCs w:val="18"/>
              </w:rPr>
              <w:t xml:space="preserve">с </w:t>
            </w:r>
            <w:r w:rsidRPr="008954EA">
              <w:rPr>
                <w:sz w:val="18"/>
                <w:szCs w:val="18"/>
              </w:rPr>
              <w:t>5</w:t>
            </w:r>
            <w:r w:rsidR="00B63312">
              <w:rPr>
                <w:sz w:val="18"/>
                <w:szCs w:val="18"/>
              </w:rPr>
              <w:t xml:space="preserve"> по </w:t>
            </w:r>
            <w:r w:rsidRPr="008954EA">
              <w:rPr>
                <w:sz w:val="18"/>
                <w:szCs w:val="18"/>
              </w:rPr>
              <w:t>8</w:t>
            </w:r>
            <w:r w:rsidRPr="00A1781D">
              <w:rPr>
                <w:sz w:val="18"/>
                <w:szCs w:val="18"/>
              </w:rPr>
              <w:t>) (Раздел 1)</w:t>
            </w:r>
          </w:p>
        </w:tc>
        <w:tc>
          <w:tcPr>
            <w:tcW w:w="603" w:type="dxa"/>
          </w:tcPr>
          <w:p w:rsidR="00767405" w:rsidRPr="00A1781D" w:rsidRDefault="00767405" w:rsidP="00435AAC">
            <w:pPr>
              <w:rPr>
                <w:sz w:val="18"/>
                <w:szCs w:val="18"/>
              </w:rPr>
            </w:pPr>
            <w:r w:rsidRPr="00A1781D">
              <w:rPr>
                <w:sz w:val="18"/>
                <w:szCs w:val="18"/>
                <w:lang w:val="en-US"/>
              </w:rPr>
              <w:t>&gt;=</w:t>
            </w:r>
            <w:r w:rsidRPr="00A1781D">
              <w:rPr>
                <w:sz w:val="18"/>
                <w:szCs w:val="18"/>
              </w:rPr>
              <w:t>0</w:t>
            </w:r>
          </w:p>
        </w:tc>
        <w:tc>
          <w:tcPr>
            <w:tcW w:w="1976" w:type="dxa"/>
            <w:gridSpan w:val="2"/>
          </w:tcPr>
          <w:p w:rsidR="00767405" w:rsidRPr="00A1781D" w:rsidRDefault="00767405" w:rsidP="00B77D02">
            <w:pPr>
              <w:jc w:val="center"/>
              <w:rPr>
                <w:sz w:val="18"/>
                <w:szCs w:val="18"/>
              </w:rPr>
            </w:pPr>
          </w:p>
        </w:tc>
        <w:tc>
          <w:tcPr>
            <w:tcW w:w="620" w:type="dxa"/>
          </w:tcPr>
          <w:p w:rsidR="00767405" w:rsidRPr="00A1781D" w:rsidRDefault="00767405" w:rsidP="00E01F08">
            <w:pPr>
              <w:rPr>
                <w:sz w:val="18"/>
                <w:szCs w:val="18"/>
              </w:rPr>
            </w:pPr>
          </w:p>
        </w:tc>
        <w:tc>
          <w:tcPr>
            <w:tcW w:w="2357" w:type="dxa"/>
          </w:tcPr>
          <w:p w:rsidR="00767405" w:rsidRPr="00A1781D" w:rsidRDefault="00767405" w:rsidP="00215F8D">
            <w:pPr>
              <w:rPr>
                <w:sz w:val="18"/>
                <w:szCs w:val="18"/>
              </w:rPr>
            </w:pPr>
            <w:r w:rsidRPr="00A1781D">
              <w:rPr>
                <w:sz w:val="18"/>
                <w:szCs w:val="18"/>
              </w:rPr>
              <w:t xml:space="preserve">Показатели задолженности </w:t>
            </w:r>
            <w:r w:rsidR="00215F8D" w:rsidRPr="00A1781D">
              <w:rPr>
                <w:sz w:val="18"/>
                <w:szCs w:val="18"/>
              </w:rPr>
              <w:t>по счетам %303хх00</w:t>
            </w:r>
            <w:r w:rsidR="00215F8D">
              <w:rPr>
                <w:sz w:val="18"/>
                <w:szCs w:val="18"/>
              </w:rPr>
              <w:t>х</w:t>
            </w:r>
            <w:r w:rsidR="00215F8D" w:rsidRPr="00A1781D">
              <w:rPr>
                <w:sz w:val="18"/>
                <w:szCs w:val="18"/>
              </w:rPr>
              <w:t xml:space="preserve"> </w:t>
            </w:r>
            <w:r w:rsidRPr="00A1781D">
              <w:rPr>
                <w:sz w:val="18"/>
                <w:szCs w:val="18"/>
              </w:rPr>
              <w:t>со знаком минус подлежат отражению в Сведениях ф. 0503169 по дебиторской задолженности</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c>
          <w:tcPr>
            <w:tcW w:w="626" w:type="dxa"/>
          </w:tcPr>
          <w:p w:rsidR="00767405" w:rsidRPr="00A1781D" w:rsidRDefault="00767405" w:rsidP="003D6874">
            <w:pPr>
              <w:spacing w:line="360" w:lineRule="auto"/>
              <w:rPr>
                <w:sz w:val="18"/>
                <w:szCs w:val="18"/>
              </w:rPr>
            </w:pPr>
            <w:r w:rsidRPr="00A1781D">
              <w:rPr>
                <w:sz w:val="18"/>
                <w:szCs w:val="18"/>
              </w:rPr>
              <w:t>6</w:t>
            </w:r>
          </w:p>
        </w:tc>
        <w:tc>
          <w:tcPr>
            <w:tcW w:w="1656" w:type="dxa"/>
            <w:gridSpan w:val="2"/>
          </w:tcPr>
          <w:p w:rsidR="00767405" w:rsidRPr="00A1781D" w:rsidRDefault="00767405" w:rsidP="00BF4C0D">
            <w:pPr>
              <w:jc w:val="center"/>
              <w:rPr>
                <w:sz w:val="18"/>
                <w:szCs w:val="18"/>
              </w:rPr>
            </w:pPr>
            <w:r w:rsidRPr="00A1781D">
              <w:rPr>
                <w:sz w:val="18"/>
                <w:szCs w:val="18"/>
              </w:rPr>
              <w:t>По каждой строке Раздела 2 (за исключением главы 182, 153</w:t>
            </w:r>
            <w:r w:rsidR="005B7C43" w:rsidRPr="005B7C43">
              <w:rPr>
                <w:sz w:val="18"/>
                <w:szCs w:val="18"/>
              </w:rPr>
              <w:t xml:space="preserve"> по счетам %</w:t>
            </w:r>
            <w:r w:rsidR="00BF4C0D">
              <w:rPr>
                <w:sz w:val="18"/>
                <w:szCs w:val="18"/>
              </w:rPr>
              <w:t>205ХХ</w:t>
            </w:r>
            <w:r w:rsidR="005B7C43" w:rsidRPr="00E675E7">
              <w:rPr>
                <w:sz w:val="18"/>
                <w:szCs w:val="18"/>
              </w:rPr>
              <w:t>%</w:t>
            </w:r>
            <w:r w:rsidRPr="00A1781D">
              <w:rPr>
                <w:sz w:val="18"/>
                <w:szCs w:val="18"/>
              </w:rPr>
              <w:t>)</w:t>
            </w:r>
          </w:p>
        </w:tc>
        <w:tc>
          <w:tcPr>
            <w:tcW w:w="636" w:type="dxa"/>
          </w:tcPr>
          <w:p w:rsidR="00767405" w:rsidRPr="00A1781D" w:rsidRDefault="00767405" w:rsidP="00081316">
            <w:pPr>
              <w:jc w:val="center"/>
              <w:rPr>
                <w:sz w:val="18"/>
                <w:szCs w:val="18"/>
              </w:rPr>
            </w:pPr>
            <w:r w:rsidRPr="00A1781D">
              <w:rPr>
                <w:sz w:val="18"/>
                <w:szCs w:val="18"/>
              </w:rPr>
              <w:t>2</w:t>
            </w:r>
            <w:r w:rsidR="00081316">
              <w:rPr>
                <w:sz w:val="18"/>
                <w:szCs w:val="18"/>
              </w:rPr>
              <w:t xml:space="preserve"> </w:t>
            </w:r>
            <w:r w:rsidR="00081316" w:rsidRPr="00A1781D">
              <w:rPr>
                <w:sz w:val="18"/>
                <w:szCs w:val="18"/>
              </w:rPr>
              <w:t xml:space="preserve">(Раздел </w:t>
            </w:r>
            <w:r w:rsidR="00081316">
              <w:rPr>
                <w:sz w:val="18"/>
                <w:szCs w:val="18"/>
              </w:rPr>
              <w:t>2</w:t>
            </w:r>
            <w:r w:rsidR="00081316" w:rsidRPr="00A1781D">
              <w:rPr>
                <w:sz w:val="18"/>
                <w:szCs w:val="18"/>
              </w:rPr>
              <w:t>)</w:t>
            </w:r>
          </w:p>
        </w:tc>
        <w:tc>
          <w:tcPr>
            <w:tcW w:w="603" w:type="dxa"/>
          </w:tcPr>
          <w:p w:rsidR="00767405" w:rsidRPr="00A1781D" w:rsidRDefault="00767405" w:rsidP="00435AAC">
            <w:pPr>
              <w:rPr>
                <w:sz w:val="18"/>
                <w:szCs w:val="18"/>
              </w:rPr>
            </w:pPr>
            <w:r w:rsidRPr="00A1781D">
              <w:rPr>
                <w:sz w:val="18"/>
                <w:szCs w:val="18"/>
              </w:rPr>
              <w:t>≥ 1</w:t>
            </w:r>
            <w:r w:rsidR="006F0D86">
              <w:rPr>
                <w:sz w:val="18"/>
                <w:szCs w:val="18"/>
              </w:rPr>
              <w:t>0</w:t>
            </w:r>
            <w:r w:rsidRPr="00A1781D">
              <w:rPr>
                <w:sz w:val="18"/>
                <w:szCs w:val="18"/>
              </w:rPr>
              <w:t> 000 000,00</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32294A" w:rsidP="00B77D02">
            <w:pPr>
              <w:rPr>
                <w:sz w:val="18"/>
                <w:szCs w:val="18"/>
              </w:rPr>
            </w:pPr>
            <w:hyperlink r:id="rId12"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1</w:t>
            </w:r>
            <w:r w:rsidR="006F0D86">
              <w:rPr>
                <w:sz w:val="18"/>
                <w:szCs w:val="18"/>
              </w:rPr>
              <w:t>0</w:t>
            </w:r>
            <w:r w:rsidR="00767405" w:rsidRPr="00A1781D">
              <w:rPr>
                <w:sz w:val="18"/>
                <w:szCs w:val="18"/>
              </w:rPr>
              <w:t xml:space="preserve"> млн. руб.</w:t>
            </w:r>
          </w:p>
        </w:tc>
        <w:tc>
          <w:tcPr>
            <w:tcW w:w="812" w:type="dxa"/>
            <w:gridSpan w:val="3"/>
          </w:tcPr>
          <w:p w:rsidR="00767405" w:rsidRDefault="005C3673" w:rsidP="000C019E">
            <w:pPr>
              <w:rPr>
                <w:sz w:val="18"/>
                <w:szCs w:val="18"/>
              </w:rPr>
            </w:pPr>
            <w:r>
              <w:rPr>
                <w:sz w:val="18"/>
                <w:szCs w:val="18"/>
              </w:rPr>
              <w:t>П</w:t>
            </w:r>
          </w:p>
        </w:tc>
        <w:tc>
          <w:tcPr>
            <w:tcW w:w="815" w:type="dxa"/>
            <w:gridSpan w:val="2"/>
          </w:tcPr>
          <w:p w:rsidR="00767405" w:rsidRPr="00A1781D" w:rsidRDefault="00DB4050" w:rsidP="00DB4050">
            <w:pPr>
              <w:rPr>
                <w:sz w:val="18"/>
                <w:szCs w:val="18"/>
              </w:rPr>
            </w:pPr>
            <w:proofErr w:type="gramStart"/>
            <w:r w:rsidRPr="00DB4050">
              <w:rPr>
                <w:sz w:val="18"/>
                <w:szCs w:val="18"/>
              </w:rPr>
              <w:t>ПБС,РБС</w:t>
            </w:r>
            <w:proofErr w:type="gramEnd"/>
            <w:r w:rsidRPr="00DB4050">
              <w:rPr>
                <w:sz w:val="18"/>
                <w:szCs w:val="18"/>
              </w:rPr>
              <w:t xml:space="preserve">, </w:t>
            </w:r>
            <w:r w:rsidR="00767405">
              <w:rPr>
                <w:sz w:val="18"/>
                <w:szCs w:val="18"/>
              </w:rPr>
              <w:t>ГРБС</w:t>
            </w:r>
          </w:p>
        </w:tc>
      </w:tr>
      <w:tr w:rsidR="00767405" w:rsidRPr="00A1781D" w:rsidTr="00847F2C">
        <w:tc>
          <w:tcPr>
            <w:tcW w:w="626" w:type="dxa"/>
          </w:tcPr>
          <w:p w:rsidR="00767405" w:rsidRPr="00A1781D" w:rsidRDefault="00767405" w:rsidP="003D6874">
            <w:pPr>
              <w:spacing w:line="360" w:lineRule="auto"/>
              <w:rPr>
                <w:sz w:val="18"/>
                <w:szCs w:val="18"/>
              </w:rPr>
            </w:pPr>
            <w:r w:rsidRPr="00A1781D">
              <w:rPr>
                <w:sz w:val="18"/>
                <w:szCs w:val="18"/>
              </w:rPr>
              <w:t>7</w:t>
            </w:r>
          </w:p>
        </w:tc>
        <w:tc>
          <w:tcPr>
            <w:tcW w:w="1656" w:type="dxa"/>
            <w:gridSpan w:val="2"/>
          </w:tcPr>
          <w:p w:rsidR="00767405" w:rsidRPr="00A1781D" w:rsidRDefault="00767405" w:rsidP="00F85F3E">
            <w:pPr>
              <w:jc w:val="center"/>
              <w:rPr>
                <w:sz w:val="18"/>
                <w:szCs w:val="18"/>
              </w:rPr>
            </w:pPr>
            <w:r w:rsidRPr="00A1781D">
              <w:rPr>
                <w:sz w:val="18"/>
                <w:szCs w:val="18"/>
              </w:rPr>
              <w:t>По каждой строке Раздела 2</w:t>
            </w:r>
            <w:r w:rsidR="00081316">
              <w:rPr>
                <w:sz w:val="18"/>
                <w:szCs w:val="18"/>
              </w:rPr>
              <w:t xml:space="preserve"> кредиторской задолженности</w:t>
            </w:r>
          </w:p>
        </w:tc>
        <w:tc>
          <w:tcPr>
            <w:tcW w:w="636" w:type="dxa"/>
          </w:tcPr>
          <w:p w:rsidR="00767405" w:rsidRPr="00A1781D" w:rsidRDefault="00767405" w:rsidP="00081316">
            <w:pPr>
              <w:jc w:val="center"/>
              <w:rPr>
                <w:sz w:val="18"/>
                <w:szCs w:val="18"/>
              </w:rPr>
            </w:pPr>
            <w:r w:rsidRPr="00A1781D">
              <w:rPr>
                <w:sz w:val="18"/>
                <w:szCs w:val="18"/>
              </w:rPr>
              <w:t>7</w:t>
            </w:r>
            <w:r w:rsidR="00081316">
              <w:rPr>
                <w:sz w:val="18"/>
                <w:szCs w:val="18"/>
              </w:rPr>
              <w:t xml:space="preserve"> </w:t>
            </w:r>
            <w:r w:rsidR="00081316" w:rsidRPr="00A1781D">
              <w:rPr>
                <w:sz w:val="18"/>
                <w:szCs w:val="18"/>
              </w:rPr>
              <w:t xml:space="preserve">(Раздел </w:t>
            </w:r>
            <w:r w:rsidR="00081316">
              <w:rPr>
                <w:sz w:val="18"/>
                <w:szCs w:val="18"/>
              </w:rPr>
              <w:t>2</w:t>
            </w:r>
            <w:r w:rsidR="00081316" w:rsidRPr="00A1781D">
              <w:rPr>
                <w:sz w:val="18"/>
                <w:szCs w:val="18"/>
              </w:rPr>
              <w:t>)</w:t>
            </w:r>
          </w:p>
        </w:tc>
        <w:tc>
          <w:tcPr>
            <w:tcW w:w="603" w:type="dxa"/>
          </w:tcPr>
          <w:p w:rsidR="00767405" w:rsidRPr="00A1781D" w:rsidRDefault="00767405" w:rsidP="00081316">
            <w:pPr>
              <w:rPr>
                <w:sz w:val="18"/>
                <w:szCs w:val="18"/>
              </w:rPr>
            </w:pPr>
            <w:r w:rsidRPr="00A1781D">
              <w:rPr>
                <w:sz w:val="18"/>
                <w:szCs w:val="18"/>
              </w:rPr>
              <w:t>= 01-05,</w:t>
            </w:r>
          </w:p>
        </w:tc>
        <w:tc>
          <w:tcPr>
            <w:tcW w:w="1976" w:type="dxa"/>
            <w:gridSpan w:val="2"/>
          </w:tcPr>
          <w:p w:rsidR="00767405" w:rsidRPr="00A1781D" w:rsidRDefault="00767405" w:rsidP="00B77D02">
            <w:pPr>
              <w:jc w:val="center"/>
              <w:rPr>
                <w:sz w:val="18"/>
                <w:szCs w:val="18"/>
              </w:rPr>
            </w:pPr>
            <w:r w:rsidRPr="00A1781D">
              <w:rPr>
                <w:sz w:val="18"/>
                <w:szCs w:val="18"/>
              </w:rPr>
              <w:t>*</w:t>
            </w:r>
          </w:p>
        </w:tc>
        <w:tc>
          <w:tcPr>
            <w:tcW w:w="620" w:type="dxa"/>
          </w:tcPr>
          <w:p w:rsidR="00767405" w:rsidRPr="00A1781D" w:rsidRDefault="00767405" w:rsidP="00E01F08">
            <w:pPr>
              <w:rPr>
                <w:sz w:val="18"/>
                <w:szCs w:val="18"/>
              </w:rPr>
            </w:pPr>
            <w:r w:rsidRPr="00A1781D">
              <w:rPr>
                <w:sz w:val="18"/>
                <w:szCs w:val="18"/>
              </w:rPr>
              <w:t>*</w:t>
            </w:r>
          </w:p>
        </w:tc>
        <w:tc>
          <w:tcPr>
            <w:tcW w:w="2357" w:type="dxa"/>
          </w:tcPr>
          <w:p w:rsidR="00767405" w:rsidRPr="00A1781D" w:rsidRDefault="00767405" w:rsidP="00081316">
            <w:pPr>
              <w:rPr>
                <w:sz w:val="18"/>
                <w:szCs w:val="18"/>
              </w:rPr>
            </w:pPr>
            <w:r w:rsidRPr="00A1781D">
              <w:rPr>
                <w:sz w:val="18"/>
                <w:szCs w:val="18"/>
              </w:rPr>
              <w:t xml:space="preserve">В графе 7 раздела 2 Сведений ф. 0503169 </w:t>
            </w:r>
            <w:r w:rsidR="00081316">
              <w:rPr>
                <w:sz w:val="18"/>
                <w:szCs w:val="18"/>
              </w:rPr>
              <w:t xml:space="preserve">по </w:t>
            </w:r>
            <w:proofErr w:type="spellStart"/>
            <w:r w:rsidR="00081316">
              <w:rPr>
                <w:sz w:val="18"/>
                <w:szCs w:val="18"/>
              </w:rPr>
              <w:t>кредиторсккой</w:t>
            </w:r>
            <w:proofErr w:type="spellEnd"/>
            <w:r w:rsidR="00081316">
              <w:rPr>
                <w:sz w:val="18"/>
                <w:szCs w:val="18"/>
              </w:rPr>
              <w:t xml:space="preserve"> задолженности </w:t>
            </w:r>
            <w:r w:rsidRPr="00A1781D">
              <w:rPr>
                <w:sz w:val="18"/>
                <w:szCs w:val="18"/>
              </w:rPr>
              <w:t>отражаются коды: 01-05</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081316" w:rsidRPr="00A1781D" w:rsidTr="00847F2C">
        <w:tc>
          <w:tcPr>
            <w:tcW w:w="626" w:type="dxa"/>
            <w:tcBorders>
              <w:top w:val="single" w:sz="4" w:space="0" w:color="auto"/>
              <w:left w:val="single" w:sz="4" w:space="0" w:color="auto"/>
              <w:bottom w:val="single" w:sz="4" w:space="0" w:color="auto"/>
              <w:right w:val="single" w:sz="4" w:space="0" w:color="auto"/>
            </w:tcBorders>
          </w:tcPr>
          <w:p w:rsidR="00081316" w:rsidRPr="00A1781D" w:rsidRDefault="00081316" w:rsidP="00081316">
            <w:pPr>
              <w:spacing w:line="360" w:lineRule="auto"/>
              <w:rPr>
                <w:sz w:val="18"/>
                <w:szCs w:val="18"/>
              </w:rPr>
            </w:pPr>
            <w:r w:rsidRPr="00A1781D">
              <w:rPr>
                <w:sz w:val="18"/>
                <w:szCs w:val="18"/>
              </w:rPr>
              <w:t>7</w:t>
            </w:r>
            <w:r>
              <w:rPr>
                <w:sz w:val="18"/>
                <w:szCs w:val="18"/>
              </w:rPr>
              <w:t>.1</w:t>
            </w:r>
          </w:p>
        </w:tc>
        <w:tc>
          <w:tcPr>
            <w:tcW w:w="1656" w:type="dxa"/>
            <w:gridSpan w:val="2"/>
            <w:tcBorders>
              <w:top w:val="single" w:sz="4" w:space="0" w:color="auto"/>
              <w:left w:val="single" w:sz="4" w:space="0" w:color="auto"/>
              <w:bottom w:val="single" w:sz="4" w:space="0" w:color="auto"/>
              <w:right w:val="single" w:sz="4" w:space="0" w:color="auto"/>
            </w:tcBorders>
          </w:tcPr>
          <w:p w:rsidR="00081316" w:rsidRPr="00A1781D" w:rsidRDefault="00081316" w:rsidP="00081316">
            <w:pPr>
              <w:jc w:val="center"/>
              <w:rPr>
                <w:sz w:val="18"/>
                <w:szCs w:val="18"/>
              </w:rPr>
            </w:pPr>
            <w:r w:rsidRPr="00A1781D">
              <w:rPr>
                <w:sz w:val="18"/>
                <w:szCs w:val="18"/>
              </w:rPr>
              <w:t>По каждой строке Раздела 2</w:t>
            </w:r>
            <w:r>
              <w:rPr>
                <w:sz w:val="18"/>
                <w:szCs w:val="18"/>
              </w:rPr>
              <w:t xml:space="preserve"> дебиторской задолженности</w:t>
            </w:r>
          </w:p>
        </w:tc>
        <w:tc>
          <w:tcPr>
            <w:tcW w:w="636" w:type="dxa"/>
            <w:tcBorders>
              <w:top w:val="single" w:sz="4" w:space="0" w:color="auto"/>
              <w:left w:val="single" w:sz="4" w:space="0" w:color="auto"/>
              <w:bottom w:val="single" w:sz="4" w:space="0" w:color="auto"/>
              <w:right w:val="single" w:sz="4" w:space="0" w:color="auto"/>
            </w:tcBorders>
          </w:tcPr>
          <w:p w:rsidR="00081316" w:rsidRPr="00A1781D" w:rsidRDefault="00081316" w:rsidP="00081316">
            <w:pPr>
              <w:jc w:val="center"/>
              <w:rPr>
                <w:sz w:val="18"/>
                <w:szCs w:val="18"/>
              </w:rPr>
            </w:pPr>
            <w:r w:rsidRPr="00A1781D">
              <w:rPr>
                <w:sz w:val="18"/>
                <w:szCs w:val="18"/>
              </w:rPr>
              <w:t>7</w:t>
            </w:r>
            <w:r>
              <w:rPr>
                <w:sz w:val="18"/>
                <w:szCs w:val="18"/>
              </w:rPr>
              <w:t xml:space="preserve"> </w:t>
            </w:r>
            <w:r w:rsidRPr="00A1781D">
              <w:rPr>
                <w:sz w:val="18"/>
                <w:szCs w:val="18"/>
              </w:rPr>
              <w:t xml:space="preserve">(Раздел </w:t>
            </w:r>
            <w:r>
              <w:rPr>
                <w:sz w:val="18"/>
                <w:szCs w:val="18"/>
              </w:rPr>
              <w:t>2</w:t>
            </w:r>
            <w:r w:rsidRPr="00A1781D">
              <w:rPr>
                <w:sz w:val="18"/>
                <w:szCs w:val="18"/>
              </w:rPr>
              <w:t>)</w:t>
            </w:r>
          </w:p>
        </w:tc>
        <w:tc>
          <w:tcPr>
            <w:tcW w:w="603" w:type="dxa"/>
            <w:tcBorders>
              <w:top w:val="single" w:sz="4" w:space="0" w:color="auto"/>
              <w:left w:val="single" w:sz="4" w:space="0" w:color="auto"/>
              <w:bottom w:val="single" w:sz="4" w:space="0" w:color="auto"/>
              <w:right w:val="single" w:sz="4" w:space="0" w:color="auto"/>
            </w:tcBorders>
          </w:tcPr>
          <w:p w:rsidR="00081316" w:rsidRPr="00A1781D" w:rsidRDefault="00081316" w:rsidP="00081316">
            <w:pPr>
              <w:rPr>
                <w:sz w:val="18"/>
                <w:szCs w:val="18"/>
              </w:rPr>
            </w:pPr>
            <w:r w:rsidRPr="00A1781D">
              <w:rPr>
                <w:sz w:val="18"/>
                <w:szCs w:val="18"/>
              </w:rPr>
              <w:t xml:space="preserve">= </w:t>
            </w:r>
            <w:r>
              <w:rPr>
                <w:sz w:val="18"/>
                <w:szCs w:val="18"/>
              </w:rPr>
              <w:t>03</w:t>
            </w:r>
            <w:r w:rsidRPr="00A1781D">
              <w:rPr>
                <w:sz w:val="18"/>
                <w:szCs w:val="18"/>
              </w:rPr>
              <w:t>, 81, 82, 84, 85, 86, 89.</w:t>
            </w:r>
          </w:p>
        </w:tc>
        <w:tc>
          <w:tcPr>
            <w:tcW w:w="1976" w:type="dxa"/>
            <w:gridSpan w:val="2"/>
            <w:tcBorders>
              <w:top w:val="single" w:sz="4" w:space="0" w:color="auto"/>
              <w:left w:val="single" w:sz="4" w:space="0" w:color="auto"/>
              <w:bottom w:val="single" w:sz="4" w:space="0" w:color="auto"/>
              <w:right w:val="single" w:sz="4" w:space="0" w:color="auto"/>
            </w:tcBorders>
          </w:tcPr>
          <w:p w:rsidR="00081316" w:rsidRPr="00A1781D" w:rsidRDefault="00081316" w:rsidP="00081316">
            <w:pPr>
              <w:jc w:val="center"/>
              <w:rPr>
                <w:sz w:val="18"/>
                <w:szCs w:val="18"/>
              </w:rPr>
            </w:pPr>
            <w:r w:rsidRPr="00A1781D">
              <w:rPr>
                <w:sz w:val="18"/>
                <w:szCs w:val="18"/>
              </w:rPr>
              <w:t>*</w:t>
            </w:r>
          </w:p>
        </w:tc>
        <w:tc>
          <w:tcPr>
            <w:tcW w:w="620" w:type="dxa"/>
            <w:tcBorders>
              <w:top w:val="single" w:sz="4" w:space="0" w:color="auto"/>
              <w:left w:val="single" w:sz="4" w:space="0" w:color="auto"/>
              <w:bottom w:val="single" w:sz="4" w:space="0" w:color="auto"/>
              <w:right w:val="single" w:sz="4" w:space="0" w:color="auto"/>
            </w:tcBorders>
          </w:tcPr>
          <w:p w:rsidR="00081316" w:rsidRPr="00A1781D" w:rsidRDefault="00081316" w:rsidP="00081316">
            <w:pPr>
              <w:rPr>
                <w:sz w:val="18"/>
                <w:szCs w:val="18"/>
              </w:rPr>
            </w:pPr>
            <w:r w:rsidRPr="00A1781D">
              <w:rPr>
                <w:sz w:val="18"/>
                <w:szCs w:val="18"/>
              </w:rPr>
              <w:t>*</w:t>
            </w:r>
          </w:p>
        </w:tc>
        <w:tc>
          <w:tcPr>
            <w:tcW w:w="2357" w:type="dxa"/>
            <w:tcBorders>
              <w:top w:val="single" w:sz="4" w:space="0" w:color="auto"/>
              <w:left w:val="single" w:sz="4" w:space="0" w:color="auto"/>
              <w:bottom w:val="single" w:sz="4" w:space="0" w:color="auto"/>
              <w:right w:val="single" w:sz="4" w:space="0" w:color="auto"/>
            </w:tcBorders>
          </w:tcPr>
          <w:p w:rsidR="00081316" w:rsidRPr="00A1781D" w:rsidRDefault="00081316" w:rsidP="00081316">
            <w:pPr>
              <w:rPr>
                <w:sz w:val="18"/>
                <w:szCs w:val="18"/>
              </w:rPr>
            </w:pPr>
            <w:r w:rsidRPr="00A1781D">
              <w:rPr>
                <w:sz w:val="18"/>
                <w:szCs w:val="18"/>
              </w:rPr>
              <w:t xml:space="preserve">В графе 7 раздела 2 Сведений ф. 0503169 </w:t>
            </w:r>
            <w:r>
              <w:rPr>
                <w:sz w:val="18"/>
                <w:szCs w:val="18"/>
              </w:rPr>
              <w:t xml:space="preserve">по дебиторской задолженности </w:t>
            </w:r>
            <w:r w:rsidRPr="00A1781D">
              <w:rPr>
                <w:sz w:val="18"/>
                <w:szCs w:val="18"/>
              </w:rPr>
              <w:t xml:space="preserve">отражаются коды: </w:t>
            </w:r>
            <w:r>
              <w:rPr>
                <w:sz w:val="18"/>
                <w:szCs w:val="18"/>
              </w:rPr>
              <w:t>03</w:t>
            </w:r>
            <w:r w:rsidRPr="00A1781D">
              <w:rPr>
                <w:sz w:val="18"/>
                <w:szCs w:val="18"/>
              </w:rPr>
              <w:t>, 81, 82, 84, 85, 86, 89</w:t>
            </w:r>
          </w:p>
        </w:tc>
        <w:tc>
          <w:tcPr>
            <w:tcW w:w="812" w:type="dxa"/>
            <w:gridSpan w:val="3"/>
            <w:tcBorders>
              <w:top w:val="single" w:sz="4" w:space="0" w:color="auto"/>
              <w:left w:val="single" w:sz="4" w:space="0" w:color="auto"/>
              <w:bottom w:val="single" w:sz="4" w:space="0" w:color="auto"/>
              <w:right w:val="single" w:sz="4" w:space="0" w:color="auto"/>
            </w:tcBorders>
          </w:tcPr>
          <w:p w:rsidR="00081316" w:rsidRDefault="00081316" w:rsidP="00081316">
            <w:pPr>
              <w:rPr>
                <w:sz w:val="18"/>
                <w:szCs w:val="18"/>
              </w:rPr>
            </w:pPr>
            <w:r>
              <w:rPr>
                <w:sz w:val="18"/>
                <w:szCs w:val="18"/>
              </w:rPr>
              <w:t>Б</w:t>
            </w:r>
          </w:p>
        </w:tc>
        <w:tc>
          <w:tcPr>
            <w:tcW w:w="815" w:type="dxa"/>
            <w:gridSpan w:val="2"/>
            <w:tcBorders>
              <w:top w:val="single" w:sz="4" w:space="0" w:color="auto"/>
              <w:left w:val="single" w:sz="4" w:space="0" w:color="auto"/>
              <w:bottom w:val="single" w:sz="4" w:space="0" w:color="auto"/>
              <w:right w:val="single" w:sz="4" w:space="0" w:color="auto"/>
            </w:tcBorders>
          </w:tcPr>
          <w:p w:rsidR="00081316" w:rsidRDefault="00081316" w:rsidP="00081316">
            <w:pPr>
              <w:rPr>
                <w:sz w:val="18"/>
                <w:szCs w:val="18"/>
              </w:rPr>
            </w:pPr>
            <w:r>
              <w:rPr>
                <w:sz w:val="18"/>
                <w:szCs w:val="18"/>
              </w:rPr>
              <w:t>ПБС,</w:t>
            </w:r>
          </w:p>
          <w:p w:rsidR="00081316" w:rsidRDefault="00081316" w:rsidP="00081316">
            <w:pPr>
              <w:rPr>
                <w:sz w:val="18"/>
                <w:szCs w:val="18"/>
              </w:rPr>
            </w:pPr>
            <w:r>
              <w:rPr>
                <w:sz w:val="18"/>
                <w:szCs w:val="18"/>
              </w:rPr>
              <w:t xml:space="preserve">РБС, ГРБС </w:t>
            </w:r>
          </w:p>
        </w:tc>
      </w:tr>
      <w:tr w:rsidR="00767405" w:rsidRPr="00A1781D" w:rsidTr="00847F2C">
        <w:tc>
          <w:tcPr>
            <w:tcW w:w="626" w:type="dxa"/>
          </w:tcPr>
          <w:p w:rsidR="00767405" w:rsidRPr="00A1781D" w:rsidRDefault="00767405" w:rsidP="003D6874">
            <w:pPr>
              <w:spacing w:line="360" w:lineRule="auto"/>
              <w:rPr>
                <w:sz w:val="18"/>
                <w:szCs w:val="18"/>
              </w:rPr>
            </w:pPr>
            <w:r w:rsidRPr="00A1781D">
              <w:rPr>
                <w:sz w:val="18"/>
                <w:szCs w:val="18"/>
              </w:rPr>
              <w:t>8</w:t>
            </w:r>
          </w:p>
        </w:tc>
        <w:tc>
          <w:tcPr>
            <w:tcW w:w="1656" w:type="dxa"/>
            <w:gridSpan w:val="2"/>
          </w:tcPr>
          <w:p w:rsidR="00767405" w:rsidRPr="00A1781D" w:rsidRDefault="00767405" w:rsidP="001207C1">
            <w:pPr>
              <w:jc w:val="center"/>
              <w:rPr>
                <w:sz w:val="18"/>
                <w:szCs w:val="18"/>
              </w:rPr>
            </w:pPr>
            <w:r w:rsidRPr="00A1781D">
              <w:rPr>
                <w:sz w:val="18"/>
                <w:szCs w:val="18"/>
              </w:rPr>
              <w:t>Показатель по счетам 1302хх00</w:t>
            </w:r>
            <w:r w:rsidR="001207C1">
              <w:rPr>
                <w:sz w:val="18"/>
                <w:szCs w:val="18"/>
              </w:rPr>
              <w:t>х</w:t>
            </w:r>
            <w:r w:rsidRPr="00A1781D">
              <w:rPr>
                <w:sz w:val="18"/>
                <w:szCs w:val="18"/>
              </w:rPr>
              <w:t xml:space="preserve">, </w:t>
            </w:r>
            <w:r w:rsidR="001207C1" w:rsidRPr="00A1781D">
              <w:rPr>
                <w:sz w:val="18"/>
                <w:szCs w:val="18"/>
              </w:rPr>
              <w:t>1304хх00</w:t>
            </w:r>
            <w:r w:rsidR="001207C1">
              <w:rPr>
                <w:sz w:val="18"/>
                <w:szCs w:val="18"/>
              </w:rPr>
              <w:t>х</w:t>
            </w:r>
            <w:r w:rsidR="001207C1" w:rsidRPr="00A1781D">
              <w:rPr>
                <w:sz w:val="18"/>
                <w:szCs w:val="18"/>
              </w:rPr>
              <w:t xml:space="preserve"> </w:t>
            </w:r>
            <w:r w:rsidRPr="00A1781D">
              <w:rPr>
                <w:sz w:val="18"/>
                <w:szCs w:val="18"/>
              </w:rPr>
              <w:t>(в ф. 0503169 по дебиторской задолженности)</w:t>
            </w:r>
          </w:p>
        </w:tc>
        <w:tc>
          <w:tcPr>
            <w:tcW w:w="636" w:type="dxa"/>
          </w:tcPr>
          <w:p w:rsidR="00767405" w:rsidRPr="00A1781D" w:rsidRDefault="00767405" w:rsidP="00081316">
            <w:pPr>
              <w:jc w:val="center"/>
              <w:rPr>
                <w:sz w:val="18"/>
                <w:szCs w:val="18"/>
              </w:rPr>
            </w:pPr>
            <w:r w:rsidRPr="00A1781D">
              <w:rPr>
                <w:sz w:val="18"/>
                <w:szCs w:val="18"/>
              </w:rPr>
              <w:t>*</w:t>
            </w:r>
            <w:r w:rsidR="00081316">
              <w:rPr>
                <w:sz w:val="18"/>
                <w:szCs w:val="18"/>
              </w:rPr>
              <w:t xml:space="preserve"> </w:t>
            </w:r>
            <w:r w:rsidR="00081316" w:rsidRPr="00A1781D">
              <w:rPr>
                <w:sz w:val="18"/>
                <w:szCs w:val="18"/>
              </w:rPr>
              <w:t xml:space="preserve">(Раздел </w:t>
            </w:r>
            <w:r w:rsidR="00081316">
              <w:rPr>
                <w:sz w:val="18"/>
                <w:szCs w:val="18"/>
              </w:rPr>
              <w:t>1</w:t>
            </w:r>
            <w:r w:rsidR="00081316" w:rsidRPr="00A1781D">
              <w:rPr>
                <w:sz w:val="18"/>
                <w:szCs w:val="18"/>
              </w:rPr>
              <w:t>)</w:t>
            </w:r>
          </w:p>
        </w:tc>
        <w:tc>
          <w:tcPr>
            <w:tcW w:w="603" w:type="dxa"/>
          </w:tcPr>
          <w:p w:rsidR="00767405" w:rsidRPr="00A1781D" w:rsidRDefault="00767405" w:rsidP="00435AAC">
            <w:pPr>
              <w:rPr>
                <w:sz w:val="18"/>
                <w:szCs w:val="18"/>
              </w:rPr>
            </w:pPr>
            <w:r w:rsidRPr="00A1781D">
              <w:rPr>
                <w:sz w:val="18"/>
                <w:szCs w:val="18"/>
              </w:rPr>
              <w:t>=0</w:t>
            </w:r>
          </w:p>
        </w:tc>
        <w:tc>
          <w:tcPr>
            <w:tcW w:w="1976" w:type="dxa"/>
            <w:gridSpan w:val="2"/>
          </w:tcPr>
          <w:p w:rsidR="00767405" w:rsidRPr="00A1781D" w:rsidRDefault="00767405" w:rsidP="00B77D02">
            <w:pPr>
              <w:jc w:val="center"/>
              <w:rPr>
                <w:sz w:val="18"/>
                <w:szCs w:val="18"/>
              </w:rPr>
            </w:pPr>
          </w:p>
        </w:tc>
        <w:tc>
          <w:tcPr>
            <w:tcW w:w="620" w:type="dxa"/>
          </w:tcPr>
          <w:p w:rsidR="00767405" w:rsidRPr="00A1781D" w:rsidRDefault="00767405" w:rsidP="00E01F08">
            <w:pPr>
              <w:rPr>
                <w:sz w:val="18"/>
                <w:szCs w:val="18"/>
              </w:rPr>
            </w:pPr>
          </w:p>
        </w:tc>
        <w:tc>
          <w:tcPr>
            <w:tcW w:w="2357" w:type="dxa"/>
          </w:tcPr>
          <w:p w:rsidR="00767405" w:rsidRPr="00A1781D" w:rsidRDefault="00767405" w:rsidP="001207C1">
            <w:pPr>
              <w:rPr>
                <w:sz w:val="18"/>
                <w:szCs w:val="18"/>
              </w:rPr>
            </w:pPr>
            <w:r w:rsidRPr="00A1781D">
              <w:rPr>
                <w:sz w:val="18"/>
                <w:szCs w:val="18"/>
              </w:rPr>
              <w:t xml:space="preserve">В ф. 0503169 по дебиторской задолженности наличие показателей по счетам </w:t>
            </w:r>
            <w:r w:rsidR="001207C1" w:rsidRPr="00A1781D">
              <w:rPr>
                <w:sz w:val="18"/>
                <w:szCs w:val="18"/>
              </w:rPr>
              <w:t>1302хх00</w:t>
            </w:r>
            <w:r w:rsidR="001207C1">
              <w:rPr>
                <w:sz w:val="18"/>
                <w:szCs w:val="18"/>
              </w:rPr>
              <w:t>х</w:t>
            </w:r>
            <w:r w:rsidRPr="00A1781D">
              <w:rPr>
                <w:sz w:val="18"/>
                <w:szCs w:val="18"/>
              </w:rPr>
              <w:t>, 1304хх00</w:t>
            </w:r>
            <w:r w:rsidR="001207C1">
              <w:rPr>
                <w:sz w:val="18"/>
                <w:szCs w:val="18"/>
              </w:rPr>
              <w:t>х</w:t>
            </w:r>
            <w:r w:rsidRPr="00A1781D">
              <w:rPr>
                <w:sz w:val="18"/>
                <w:szCs w:val="18"/>
              </w:rPr>
              <w:t xml:space="preserve"> </w:t>
            </w:r>
            <w:r w:rsidR="00081316" w:rsidRPr="00A1781D">
              <w:rPr>
                <w:sz w:val="18"/>
                <w:szCs w:val="18"/>
              </w:rPr>
              <w:t>–</w:t>
            </w:r>
            <w:r w:rsidR="00081316">
              <w:rPr>
                <w:sz w:val="18"/>
                <w:szCs w:val="18"/>
              </w:rPr>
              <w:t xml:space="preserve"> </w:t>
            </w:r>
            <w:r w:rsidRPr="00A1781D">
              <w:rPr>
                <w:sz w:val="18"/>
                <w:szCs w:val="18"/>
              </w:rPr>
              <w:t>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406E27" w:rsidRPr="00A1781D" w:rsidTr="00406E27">
        <w:tc>
          <w:tcPr>
            <w:tcW w:w="626" w:type="dxa"/>
            <w:tcBorders>
              <w:top w:val="single" w:sz="4" w:space="0" w:color="auto"/>
              <w:left w:val="single" w:sz="4" w:space="0" w:color="auto"/>
              <w:bottom w:val="single" w:sz="4" w:space="0" w:color="auto"/>
              <w:right w:val="single" w:sz="4" w:space="0" w:color="auto"/>
            </w:tcBorders>
          </w:tcPr>
          <w:p w:rsidR="00406E27" w:rsidRPr="00A1781D" w:rsidRDefault="00406E27" w:rsidP="00406E27">
            <w:pPr>
              <w:spacing w:line="360" w:lineRule="auto"/>
              <w:rPr>
                <w:sz w:val="18"/>
                <w:szCs w:val="18"/>
              </w:rPr>
            </w:pPr>
            <w:r w:rsidRPr="00A1781D">
              <w:rPr>
                <w:sz w:val="18"/>
                <w:szCs w:val="18"/>
              </w:rPr>
              <w:t>8</w:t>
            </w:r>
            <w:r>
              <w:rPr>
                <w:sz w:val="18"/>
                <w:szCs w:val="18"/>
              </w:rPr>
              <w:t>.1</w:t>
            </w:r>
          </w:p>
        </w:tc>
        <w:tc>
          <w:tcPr>
            <w:tcW w:w="1656" w:type="dxa"/>
            <w:gridSpan w:val="2"/>
            <w:tcBorders>
              <w:top w:val="single" w:sz="4" w:space="0" w:color="auto"/>
              <w:left w:val="single" w:sz="4" w:space="0" w:color="auto"/>
              <w:bottom w:val="single" w:sz="4" w:space="0" w:color="auto"/>
              <w:right w:val="single" w:sz="4" w:space="0" w:color="auto"/>
            </w:tcBorders>
          </w:tcPr>
          <w:p w:rsidR="00406E27" w:rsidRPr="00A1781D" w:rsidRDefault="00406E27" w:rsidP="00406E27">
            <w:pPr>
              <w:jc w:val="center"/>
              <w:rPr>
                <w:sz w:val="18"/>
                <w:szCs w:val="18"/>
              </w:rPr>
            </w:pPr>
            <w:r w:rsidRPr="00A1781D">
              <w:rPr>
                <w:sz w:val="18"/>
                <w:szCs w:val="18"/>
              </w:rPr>
              <w:t xml:space="preserve">Показатель по счетам </w:t>
            </w:r>
            <w:r>
              <w:rPr>
                <w:sz w:val="18"/>
                <w:szCs w:val="18"/>
              </w:rPr>
              <w:t>12058100х</w:t>
            </w:r>
            <w:r w:rsidRPr="00A1781D">
              <w:rPr>
                <w:sz w:val="18"/>
                <w:szCs w:val="18"/>
              </w:rPr>
              <w:t xml:space="preserve"> (в ф. 0503169 по </w:t>
            </w:r>
            <w:r w:rsidRPr="00A1781D">
              <w:rPr>
                <w:sz w:val="18"/>
                <w:szCs w:val="18"/>
              </w:rPr>
              <w:lastRenderedPageBreak/>
              <w:t>дебиторской задолженности)</w:t>
            </w:r>
          </w:p>
        </w:tc>
        <w:tc>
          <w:tcPr>
            <w:tcW w:w="636" w:type="dxa"/>
            <w:tcBorders>
              <w:top w:val="single" w:sz="4" w:space="0" w:color="auto"/>
              <w:left w:val="single" w:sz="4" w:space="0" w:color="auto"/>
              <w:bottom w:val="single" w:sz="4" w:space="0" w:color="auto"/>
              <w:right w:val="single" w:sz="4" w:space="0" w:color="auto"/>
            </w:tcBorders>
          </w:tcPr>
          <w:p w:rsidR="00406E27" w:rsidRPr="00A1781D" w:rsidRDefault="00406E27" w:rsidP="00406E27">
            <w:pPr>
              <w:jc w:val="center"/>
              <w:rPr>
                <w:sz w:val="18"/>
                <w:szCs w:val="18"/>
              </w:rPr>
            </w:pPr>
            <w:r>
              <w:rPr>
                <w:sz w:val="18"/>
                <w:szCs w:val="18"/>
              </w:rPr>
              <w:lastRenderedPageBreak/>
              <w:t xml:space="preserve">2,9 </w:t>
            </w:r>
            <w:r w:rsidRPr="00A1781D">
              <w:rPr>
                <w:sz w:val="18"/>
                <w:szCs w:val="18"/>
              </w:rPr>
              <w:t xml:space="preserve">(Раздел </w:t>
            </w:r>
            <w:r>
              <w:rPr>
                <w:sz w:val="18"/>
                <w:szCs w:val="18"/>
              </w:rPr>
              <w:t>1</w:t>
            </w:r>
            <w:r w:rsidRPr="00A1781D">
              <w:rPr>
                <w:sz w:val="18"/>
                <w:szCs w:val="18"/>
              </w:rPr>
              <w:t>)</w:t>
            </w:r>
          </w:p>
        </w:tc>
        <w:tc>
          <w:tcPr>
            <w:tcW w:w="603" w:type="dxa"/>
            <w:tcBorders>
              <w:top w:val="single" w:sz="4" w:space="0" w:color="auto"/>
              <w:left w:val="single" w:sz="4" w:space="0" w:color="auto"/>
              <w:bottom w:val="single" w:sz="4" w:space="0" w:color="auto"/>
              <w:right w:val="single" w:sz="4" w:space="0" w:color="auto"/>
            </w:tcBorders>
          </w:tcPr>
          <w:p w:rsidR="00406E27" w:rsidRPr="00A1781D" w:rsidRDefault="00406E27" w:rsidP="00406E27">
            <w:pPr>
              <w:rPr>
                <w:sz w:val="18"/>
                <w:szCs w:val="18"/>
              </w:rPr>
            </w:pPr>
            <w:r w:rsidRPr="00A1781D">
              <w:rPr>
                <w:sz w:val="18"/>
                <w:szCs w:val="18"/>
              </w:rPr>
              <w:t>=0</w:t>
            </w:r>
          </w:p>
        </w:tc>
        <w:tc>
          <w:tcPr>
            <w:tcW w:w="1976" w:type="dxa"/>
            <w:gridSpan w:val="2"/>
            <w:tcBorders>
              <w:top w:val="single" w:sz="4" w:space="0" w:color="auto"/>
              <w:left w:val="single" w:sz="4" w:space="0" w:color="auto"/>
              <w:bottom w:val="single" w:sz="4" w:space="0" w:color="auto"/>
              <w:right w:val="single" w:sz="4" w:space="0" w:color="auto"/>
            </w:tcBorders>
          </w:tcPr>
          <w:p w:rsidR="00406E27" w:rsidRPr="00A1781D" w:rsidRDefault="00406E27" w:rsidP="00406E27">
            <w:pPr>
              <w:jc w:val="cente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406E27" w:rsidRPr="00A1781D" w:rsidRDefault="00406E27" w:rsidP="00406E27">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406E27" w:rsidRPr="00A1781D" w:rsidRDefault="00406E27" w:rsidP="00406E27">
            <w:pPr>
              <w:rPr>
                <w:sz w:val="18"/>
                <w:szCs w:val="18"/>
              </w:rPr>
            </w:pPr>
            <w:r w:rsidRPr="00A1781D">
              <w:rPr>
                <w:sz w:val="18"/>
                <w:szCs w:val="18"/>
              </w:rPr>
              <w:t xml:space="preserve">В ф. 0503169 по дебиторской задолженности наличие </w:t>
            </w:r>
            <w:r w:rsidRPr="00A1781D">
              <w:rPr>
                <w:sz w:val="18"/>
                <w:szCs w:val="18"/>
              </w:rPr>
              <w:lastRenderedPageBreak/>
              <w:t xml:space="preserve">показателей по счетам </w:t>
            </w:r>
            <w:r>
              <w:rPr>
                <w:sz w:val="18"/>
                <w:szCs w:val="18"/>
              </w:rPr>
              <w:t>12058100х</w:t>
            </w:r>
            <w:r w:rsidRPr="00A1781D">
              <w:rPr>
                <w:sz w:val="18"/>
                <w:szCs w:val="18"/>
              </w:rPr>
              <w:t xml:space="preserve"> –</w:t>
            </w:r>
            <w:r>
              <w:rPr>
                <w:sz w:val="18"/>
                <w:szCs w:val="18"/>
              </w:rPr>
              <w:t xml:space="preserve"> </w:t>
            </w:r>
            <w:r w:rsidRPr="00A1781D">
              <w:rPr>
                <w:sz w:val="18"/>
                <w:szCs w:val="18"/>
              </w:rPr>
              <w:t>недопустимо</w:t>
            </w:r>
          </w:p>
        </w:tc>
        <w:tc>
          <w:tcPr>
            <w:tcW w:w="812" w:type="dxa"/>
            <w:gridSpan w:val="3"/>
            <w:tcBorders>
              <w:top w:val="single" w:sz="4" w:space="0" w:color="auto"/>
              <w:left w:val="single" w:sz="4" w:space="0" w:color="auto"/>
              <w:bottom w:val="single" w:sz="4" w:space="0" w:color="auto"/>
              <w:right w:val="single" w:sz="4" w:space="0" w:color="auto"/>
            </w:tcBorders>
          </w:tcPr>
          <w:p w:rsidR="00406E27" w:rsidRDefault="00406E27" w:rsidP="00406E27">
            <w:pPr>
              <w:rPr>
                <w:sz w:val="18"/>
                <w:szCs w:val="18"/>
              </w:rPr>
            </w:pPr>
            <w:r>
              <w:rPr>
                <w:sz w:val="18"/>
                <w:szCs w:val="18"/>
              </w:rPr>
              <w:lastRenderedPageBreak/>
              <w:t>Б</w:t>
            </w:r>
          </w:p>
        </w:tc>
        <w:tc>
          <w:tcPr>
            <w:tcW w:w="815" w:type="dxa"/>
            <w:gridSpan w:val="2"/>
            <w:tcBorders>
              <w:top w:val="single" w:sz="4" w:space="0" w:color="auto"/>
              <w:left w:val="single" w:sz="4" w:space="0" w:color="auto"/>
              <w:bottom w:val="single" w:sz="4" w:space="0" w:color="auto"/>
              <w:right w:val="single" w:sz="4" w:space="0" w:color="auto"/>
            </w:tcBorders>
          </w:tcPr>
          <w:p w:rsidR="00406E27" w:rsidRDefault="00406E27" w:rsidP="00406E27">
            <w:pPr>
              <w:rPr>
                <w:sz w:val="18"/>
                <w:szCs w:val="18"/>
              </w:rPr>
            </w:pPr>
            <w:r>
              <w:rPr>
                <w:sz w:val="18"/>
                <w:szCs w:val="18"/>
              </w:rPr>
              <w:t>ПБС,</w:t>
            </w:r>
          </w:p>
          <w:p w:rsidR="00406E27" w:rsidRDefault="00406E27" w:rsidP="00406E27">
            <w:pPr>
              <w:rPr>
                <w:sz w:val="18"/>
                <w:szCs w:val="18"/>
              </w:rPr>
            </w:pPr>
            <w:r>
              <w:rPr>
                <w:sz w:val="18"/>
                <w:szCs w:val="18"/>
              </w:rPr>
              <w:t xml:space="preserve">РБС, ГРБС </w:t>
            </w:r>
          </w:p>
        </w:tc>
      </w:tr>
      <w:tr w:rsidR="00767405" w:rsidRPr="00A1781D" w:rsidTr="00847F2C">
        <w:tc>
          <w:tcPr>
            <w:tcW w:w="626" w:type="dxa"/>
            <w:shd w:val="clear" w:color="auto" w:fill="auto"/>
          </w:tcPr>
          <w:p w:rsidR="00767405" w:rsidRPr="00A1781D" w:rsidRDefault="00767405" w:rsidP="003D6874">
            <w:pPr>
              <w:spacing w:line="360" w:lineRule="auto"/>
              <w:rPr>
                <w:sz w:val="18"/>
                <w:szCs w:val="18"/>
              </w:rPr>
            </w:pPr>
            <w:r w:rsidRPr="00A1781D">
              <w:rPr>
                <w:sz w:val="18"/>
                <w:szCs w:val="18"/>
              </w:rPr>
              <w:lastRenderedPageBreak/>
              <w:t>9</w:t>
            </w:r>
          </w:p>
        </w:tc>
        <w:tc>
          <w:tcPr>
            <w:tcW w:w="1656" w:type="dxa"/>
            <w:gridSpan w:val="2"/>
            <w:shd w:val="clear" w:color="auto" w:fill="auto"/>
          </w:tcPr>
          <w:p w:rsidR="00767405" w:rsidRPr="00A1781D" w:rsidRDefault="00767405" w:rsidP="008C14F0">
            <w:pPr>
              <w:jc w:val="center"/>
              <w:rPr>
                <w:sz w:val="18"/>
                <w:szCs w:val="18"/>
              </w:rPr>
            </w:pPr>
            <w:r w:rsidRPr="00A1781D">
              <w:rPr>
                <w:sz w:val="18"/>
                <w:szCs w:val="18"/>
              </w:rPr>
              <w:t xml:space="preserve">Показатель по счету </w:t>
            </w:r>
            <w:r w:rsidR="001207C1" w:rsidRPr="00A1781D">
              <w:rPr>
                <w:sz w:val="18"/>
                <w:szCs w:val="18"/>
              </w:rPr>
              <w:t>1206хх00</w:t>
            </w:r>
            <w:r w:rsidR="001207C1">
              <w:rPr>
                <w:sz w:val="18"/>
                <w:szCs w:val="18"/>
              </w:rPr>
              <w:t>х</w:t>
            </w:r>
            <w:r w:rsidR="007F407C">
              <w:rPr>
                <w:sz w:val="18"/>
                <w:szCs w:val="18"/>
              </w:rPr>
              <w:t xml:space="preserve">, </w:t>
            </w:r>
            <w:r w:rsidR="00081316">
              <w:rPr>
                <w:sz w:val="18"/>
                <w:szCs w:val="18"/>
              </w:rPr>
              <w:t>1210х</w:t>
            </w:r>
            <w:r w:rsidR="00A76071">
              <w:rPr>
                <w:sz w:val="18"/>
                <w:szCs w:val="18"/>
              </w:rPr>
              <w:t>5</w:t>
            </w:r>
            <w:r w:rsidR="00081316">
              <w:rPr>
                <w:sz w:val="18"/>
                <w:szCs w:val="18"/>
              </w:rPr>
              <w:t>00х</w:t>
            </w:r>
            <w:r w:rsidR="00081316" w:rsidRPr="00A1781D">
              <w:rPr>
                <w:sz w:val="18"/>
                <w:szCs w:val="18"/>
              </w:rPr>
              <w:t xml:space="preserve"> </w:t>
            </w:r>
          </w:p>
          <w:p w:rsidR="00767405" w:rsidRPr="00A1781D" w:rsidRDefault="00767405" w:rsidP="008C14F0">
            <w:pPr>
              <w:jc w:val="center"/>
              <w:rPr>
                <w:sz w:val="18"/>
                <w:szCs w:val="18"/>
              </w:rPr>
            </w:pPr>
            <w:r w:rsidRPr="00A1781D">
              <w:rPr>
                <w:sz w:val="18"/>
                <w:szCs w:val="18"/>
              </w:rPr>
              <w:t xml:space="preserve">(в ф. 0503169 по кредиторской задолженности) </w:t>
            </w:r>
          </w:p>
        </w:tc>
        <w:tc>
          <w:tcPr>
            <w:tcW w:w="636" w:type="dxa"/>
            <w:shd w:val="clear" w:color="auto" w:fill="auto"/>
          </w:tcPr>
          <w:p w:rsidR="00767405" w:rsidRPr="00A1781D" w:rsidRDefault="00767405" w:rsidP="00E01F08">
            <w:pPr>
              <w:jc w:val="center"/>
              <w:rPr>
                <w:sz w:val="18"/>
                <w:szCs w:val="18"/>
              </w:rPr>
            </w:pPr>
            <w:r w:rsidRPr="00A1781D">
              <w:rPr>
                <w:sz w:val="18"/>
                <w:szCs w:val="18"/>
              </w:rPr>
              <w:t>*</w:t>
            </w:r>
            <w:r w:rsidR="00081316">
              <w:rPr>
                <w:sz w:val="18"/>
                <w:szCs w:val="18"/>
              </w:rPr>
              <w:t xml:space="preserve"> </w:t>
            </w:r>
            <w:r w:rsidR="00081316" w:rsidRPr="00A1781D">
              <w:rPr>
                <w:sz w:val="18"/>
                <w:szCs w:val="18"/>
              </w:rPr>
              <w:t>(Раздел 1)</w:t>
            </w:r>
          </w:p>
        </w:tc>
        <w:tc>
          <w:tcPr>
            <w:tcW w:w="603" w:type="dxa"/>
            <w:shd w:val="clear" w:color="auto" w:fill="auto"/>
          </w:tcPr>
          <w:p w:rsidR="00767405" w:rsidRPr="00A1781D" w:rsidRDefault="00767405" w:rsidP="00435AAC">
            <w:pPr>
              <w:rPr>
                <w:sz w:val="18"/>
                <w:szCs w:val="18"/>
              </w:rPr>
            </w:pP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p>
        </w:tc>
        <w:tc>
          <w:tcPr>
            <w:tcW w:w="620" w:type="dxa"/>
            <w:shd w:val="clear" w:color="auto" w:fill="auto"/>
          </w:tcPr>
          <w:p w:rsidR="00767405" w:rsidRPr="00A1781D" w:rsidRDefault="00767405" w:rsidP="00E01F08">
            <w:pPr>
              <w:rPr>
                <w:sz w:val="18"/>
                <w:szCs w:val="18"/>
              </w:rPr>
            </w:pPr>
          </w:p>
        </w:tc>
        <w:tc>
          <w:tcPr>
            <w:tcW w:w="2357" w:type="dxa"/>
            <w:shd w:val="clear" w:color="auto" w:fill="auto"/>
          </w:tcPr>
          <w:p w:rsidR="00767405" w:rsidRPr="00A1781D" w:rsidRDefault="00767405" w:rsidP="00A76071">
            <w:pPr>
              <w:rPr>
                <w:sz w:val="18"/>
                <w:szCs w:val="18"/>
              </w:rPr>
            </w:pPr>
            <w:r w:rsidRPr="00A1781D">
              <w:rPr>
                <w:sz w:val="18"/>
                <w:szCs w:val="18"/>
              </w:rPr>
              <w:t xml:space="preserve">В ф. 0503169 по </w:t>
            </w:r>
            <w:proofErr w:type="gramStart"/>
            <w:r w:rsidRPr="00A1781D">
              <w:rPr>
                <w:sz w:val="18"/>
                <w:szCs w:val="18"/>
              </w:rPr>
              <w:t>кредиторской  задолженности</w:t>
            </w:r>
            <w:proofErr w:type="gramEnd"/>
            <w:r w:rsidRPr="00A1781D">
              <w:rPr>
                <w:sz w:val="18"/>
                <w:szCs w:val="18"/>
              </w:rPr>
              <w:t xml:space="preserve"> наличие показателей по счетам </w:t>
            </w:r>
            <w:r w:rsidR="001207C1" w:rsidRPr="00A1781D">
              <w:rPr>
                <w:sz w:val="18"/>
                <w:szCs w:val="18"/>
              </w:rPr>
              <w:t>1206хх00</w:t>
            </w:r>
            <w:r w:rsidR="001207C1">
              <w:rPr>
                <w:sz w:val="18"/>
                <w:szCs w:val="18"/>
              </w:rPr>
              <w:t>х</w:t>
            </w:r>
            <w:r w:rsidR="007F407C">
              <w:rPr>
                <w:sz w:val="18"/>
                <w:szCs w:val="18"/>
              </w:rPr>
              <w:t xml:space="preserve">, </w:t>
            </w:r>
            <w:r w:rsidR="00081316">
              <w:rPr>
                <w:sz w:val="18"/>
                <w:szCs w:val="18"/>
              </w:rPr>
              <w:t>1210х</w:t>
            </w:r>
            <w:r w:rsidR="00A76071">
              <w:rPr>
                <w:sz w:val="18"/>
                <w:szCs w:val="18"/>
              </w:rPr>
              <w:t>5</w:t>
            </w:r>
            <w:r w:rsidR="00081316">
              <w:rPr>
                <w:sz w:val="18"/>
                <w:szCs w:val="18"/>
              </w:rPr>
              <w:t>00х</w:t>
            </w:r>
            <w:r w:rsidR="00081316" w:rsidRPr="00A1781D">
              <w:rPr>
                <w:sz w:val="18"/>
                <w:szCs w:val="18"/>
              </w:rPr>
              <w:t xml:space="preserve"> –</w:t>
            </w:r>
            <w:r w:rsidR="00081316">
              <w:rPr>
                <w:sz w:val="18"/>
                <w:szCs w:val="18"/>
              </w:rPr>
              <w:t xml:space="preserve"> </w:t>
            </w:r>
            <w:r w:rsidRPr="00A1781D">
              <w:rPr>
                <w:sz w:val="18"/>
                <w:szCs w:val="18"/>
              </w:rPr>
              <w:t>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c>
          <w:tcPr>
            <w:tcW w:w="626" w:type="dxa"/>
            <w:shd w:val="clear" w:color="auto" w:fill="auto"/>
          </w:tcPr>
          <w:p w:rsidR="00767405" w:rsidRPr="00A1781D" w:rsidRDefault="00767405" w:rsidP="006A33EA">
            <w:pPr>
              <w:spacing w:line="360" w:lineRule="auto"/>
              <w:rPr>
                <w:sz w:val="18"/>
                <w:szCs w:val="18"/>
              </w:rPr>
            </w:pPr>
            <w:r>
              <w:rPr>
                <w:sz w:val="18"/>
                <w:szCs w:val="18"/>
              </w:rPr>
              <w:t>9.1</w:t>
            </w:r>
          </w:p>
        </w:tc>
        <w:tc>
          <w:tcPr>
            <w:tcW w:w="1656" w:type="dxa"/>
            <w:gridSpan w:val="2"/>
            <w:shd w:val="clear" w:color="auto" w:fill="auto"/>
          </w:tcPr>
          <w:p w:rsidR="00767405" w:rsidRDefault="00767405" w:rsidP="006A33EA">
            <w:pPr>
              <w:jc w:val="center"/>
              <w:rPr>
                <w:sz w:val="18"/>
                <w:szCs w:val="18"/>
              </w:rPr>
            </w:pPr>
            <w:r>
              <w:rPr>
                <w:sz w:val="18"/>
                <w:szCs w:val="18"/>
              </w:rPr>
              <w:t>Показатель по счетам %</w:t>
            </w:r>
            <w:r w:rsidR="001207C1">
              <w:rPr>
                <w:sz w:val="18"/>
                <w:szCs w:val="18"/>
              </w:rPr>
              <w:t>4014х</w:t>
            </w:r>
            <w:r>
              <w:rPr>
                <w:sz w:val="18"/>
                <w:szCs w:val="18"/>
              </w:rPr>
              <w:t>%, %40160%</w:t>
            </w:r>
          </w:p>
          <w:p w:rsidR="00767405" w:rsidRPr="00A1781D" w:rsidRDefault="00767405" w:rsidP="006A33EA">
            <w:pPr>
              <w:jc w:val="center"/>
              <w:rPr>
                <w:sz w:val="18"/>
                <w:szCs w:val="18"/>
              </w:rPr>
            </w:pPr>
            <w:r>
              <w:rPr>
                <w:sz w:val="18"/>
                <w:szCs w:val="18"/>
              </w:rPr>
              <w:t>(в ф. 0503169 по дебиторской задолженности)</w:t>
            </w:r>
          </w:p>
        </w:tc>
        <w:tc>
          <w:tcPr>
            <w:tcW w:w="636" w:type="dxa"/>
            <w:shd w:val="clear" w:color="auto" w:fill="auto"/>
          </w:tcPr>
          <w:p w:rsidR="00767405" w:rsidRPr="00A1781D" w:rsidRDefault="00767405" w:rsidP="006A33EA">
            <w:pPr>
              <w:jc w:val="center"/>
              <w:rPr>
                <w:sz w:val="18"/>
                <w:szCs w:val="18"/>
              </w:rPr>
            </w:pPr>
            <w:r>
              <w:rPr>
                <w:sz w:val="18"/>
                <w:szCs w:val="18"/>
              </w:rPr>
              <w:t>*</w:t>
            </w:r>
            <w:r w:rsidR="00081316">
              <w:rPr>
                <w:sz w:val="18"/>
                <w:szCs w:val="18"/>
              </w:rPr>
              <w:t xml:space="preserve"> </w:t>
            </w:r>
            <w:r w:rsidR="00081316" w:rsidRPr="00A1781D">
              <w:rPr>
                <w:sz w:val="18"/>
                <w:szCs w:val="18"/>
              </w:rPr>
              <w:t>(Раздел 1)</w:t>
            </w:r>
          </w:p>
        </w:tc>
        <w:tc>
          <w:tcPr>
            <w:tcW w:w="603" w:type="dxa"/>
            <w:shd w:val="clear" w:color="auto" w:fill="auto"/>
          </w:tcPr>
          <w:p w:rsidR="00767405" w:rsidRPr="00FD1FC9" w:rsidRDefault="00767405" w:rsidP="006A33EA">
            <w:pPr>
              <w:rPr>
                <w:sz w:val="18"/>
                <w:szCs w:val="18"/>
              </w:rPr>
            </w:pPr>
            <w:r>
              <w:rPr>
                <w:sz w:val="18"/>
                <w:szCs w:val="18"/>
              </w:rPr>
              <w:t>=0</w:t>
            </w:r>
          </w:p>
        </w:tc>
        <w:tc>
          <w:tcPr>
            <w:tcW w:w="1976" w:type="dxa"/>
            <w:gridSpan w:val="2"/>
            <w:shd w:val="clear" w:color="auto" w:fill="auto"/>
          </w:tcPr>
          <w:p w:rsidR="00767405" w:rsidRPr="00A1781D" w:rsidRDefault="00767405" w:rsidP="006A33EA">
            <w:pPr>
              <w:jc w:val="center"/>
              <w:rPr>
                <w:sz w:val="18"/>
                <w:szCs w:val="18"/>
              </w:rPr>
            </w:pP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1207C1">
            <w:pPr>
              <w:rPr>
                <w:sz w:val="18"/>
                <w:szCs w:val="18"/>
              </w:rPr>
            </w:pPr>
            <w:r>
              <w:rPr>
                <w:sz w:val="18"/>
                <w:szCs w:val="18"/>
              </w:rPr>
              <w:t xml:space="preserve">В ф. 0503169 по дебиторской задолженности наличие показателей по </w:t>
            </w:r>
            <w:proofErr w:type="gramStart"/>
            <w:r>
              <w:rPr>
                <w:sz w:val="18"/>
                <w:szCs w:val="18"/>
              </w:rPr>
              <w:t>счетам  %</w:t>
            </w:r>
            <w:proofErr w:type="gramEnd"/>
            <w:r w:rsidR="001207C1">
              <w:rPr>
                <w:sz w:val="18"/>
                <w:szCs w:val="18"/>
              </w:rPr>
              <w:t>4014х</w:t>
            </w:r>
            <w:r>
              <w:rPr>
                <w:sz w:val="18"/>
                <w:szCs w:val="18"/>
              </w:rPr>
              <w:t xml:space="preserve">%, %40160% </w:t>
            </w:r>
            <w:r w:rsidR="00081316" w:rsidRPr="00A1781D">
              <w:rPr>
                <w:sz w:val="18"/>
                <w:szCs w:val="18"/>
              </w:rPr>
              <w:t>–</w:t>
            </w:r>
            <w:r w:rsidR="00081316">
              <w:rPr>
                <w:sz w:val="18"/>
                <w:szCs w:val="18"/>
              </w:rPr>
              <w:t xml:space="preserve"> </w:t>
            </w:r>
            <w:r>
              <w:rPr>
                <w:sz w:val="18"/>
                <w:szCs w:val="18"/>
              </w:rPr>
              <w:t>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c>
          <w:tcPr>
            <w:tcW w:w="626" w:type="dxa"/>
            <w:shd w:val="clear" w:color="auto" w:fill="auto"/>
          </w:tcPr>
          <w:p w:rsidR="00767405" w:rsidRPr="00A1781D" w:rsidRDefault="00767405" w:rsidP="003D6874">
            <w:pPr>
              <w:spacing w:line="360" w:lineRule="auto"/>
              <w:rPr>
                <w:sz w:val="18"/>
                <w:szCs w:val="18"/>
              </w:rPr>
            </w:pPr>
            <w:r w:rsidRPr="00A1781D">
              <w:rPr>
                <w:sz w:val="18"/>
                <w:szCs w:val="18"/>
              </w:rPr>
              <w:t>10.1</w:t>
            </w:r>
          </w:p>
        </w:tc>
        <w:tc>
          <w:tcPr>
            <w:tcW w:w="1656" w:type="dxa"/>
            <w:gridSpan w:val="2"/>
            <w:shd w:val="clear" w:color="auto" w:fill="auto"/>
          </w:tcPr>
          <w:p w:rsidR="00767405" w:rsidRPr="00A1781D" w:rsidRDefault="00767405" w:rsidP="006F1413">
            <w:pPr>
              <w:jc w:val="center"/>
              <w:rPr>
                <w:sz w:val="18"/>
                <w:szCs w:val="18"/>
              </w:rPr>
            </w:pPr>
            <w:r w:rsidRPr="00A1781D">
              <w:rPr>
                <w:sz w:val="18"/>
                <w:szCs w:val="18"/>
              </w:rPr>
              <w:t xml:space="preserve">Показатель по счетам </w:t>
            </w:r>
            <w:r w:rsidR="001207C1" w:rsidRPr="00A1781D">
              <w:rPr>
                <w:sz w:val="18"/>
                <w:szCs w:val="18"/>
              </w:rPr>
              <w:t>1302хх00</w:t>
            </w:r>
            <w:r w:rsidR="001207C1">
              <w:rPr>
                <w:sz w:val="18"/>
                <w:szCs w:val="18"/>
              </w:rPr>
              <w:t>х</w:t>
            </w:r>
            <w:r w:rsidRPr="00A1781D">
              <w:rPr>
                <w:sz w:val="18"/>
                <w:szCs w:val="18"/>
              </w:rPr>
              <w:t>,</w:t>
            </w:r>
            <w:r w:rsidR="00BF4C0D">
              <w:rPr>
                <w:sz w:val="18"/>
                <w:szCs w:val="18"/>
              </w:rPr>
              <w:t xml:space="preserve"> </w:t>
            </w:r>
            <w:r w:rsidR="001207C1" w:rsidRPr="00A1781D">
              <w:rPr>
                <w:sz w:val="18"/>
                <w:szCs w:val="18"/>
              </w:rPr>
              <w:t>1206хх00</w:t>
            </w:r>
            <w:r w:rsidR="001207C1">
              <w:rPr>
                <w:sz w:val="18"/>
                <w:szCs w:val="18"/>
              </w:rPr>
              <w:t>х</w:t>
            </w:r>
            <w:r w:rsidRPr="00A1781D">
              <w:rPr>
                <w:sz w:val="18"/>
                <w:szCs w:val="18"/>
              </w:rPr>
              <w:t>,</w:t>
            </w:r>
            <w:r w:rsidR="00BF4C0D">
              <w:rPr>
                <w:sz w:val="18"/>
                <w:szCs w:val="18"/>
              </w:rPr>
              <w:t xml:space="preserve"> 1210хх00х, </w:t>
            </w:r>
            <w:r w:rsidR="001207C1" w:rsidRPr="00A1781D">
              <w:rPr>
                <w:sz w:val="18"/>
                <w:szCs w:val="18"/>
              </w:rPr>
              <w:t>1304хх00</w:t>
            </w:r>
            <w:proofErr w:type="gramStart"/>
            <w:r w:rsidR="001207C1">
              <w:rPr>
                <w:sz w:val="18"/>
                <w:szCs w:val="18"/>
              </w:rPr>
              <w:t>х</w:t>
            </w:r>
            <w:ins w:id="684" w:author="Зайцев Павел Борисович" w:date="2025-12-17T12:19:00Z">
              <w:r w:rsidR="006F1413" w:rsidRPr="00A1781D" w:rsidDel="006F1413">
                <w:rPr>
                  <w:rStyle w:val="afd"/>
                  <w:sz w:val="18"/>
                  <w:szCs w:val="18"/>
                </w:rPr>
                <w:t xml:space="preserve"> </w:t>
              </w:r>
            </w:ins>
            <w:del w:id="685" w:author="Зайцев Павел Борисович" w:date="2025-12-17T12:19:00Z">
              <w:r w:rsidRPr="00A1781D" w:rsidDel="006F1413">
                <w:rPr>
                  <w:rStyle w:val="afd"/>
                  <w:sz w:val="18"/>
                  <w:szCs w:val="18"/>
                </w:rPr>
                <w:footnoteReference w:id="7"/>
              </w:r>
            </w:del>
            <w:r w:rsidRPr="00A1781D">
              <w:rPr>
                <w:sz w:val="16"/>
                <w:szCs w:val="16"/>
              </w:rPr>
              <w:t>(</w:t>
            </w:r>
            <w:proofErr w:type="gramEnd"/>
            <w:r w:rsidRPr="00A1781D">
              <w:rPr>
                <w:sz w:val="16"/>
                <w:szCs w:val="16"/>
              </w:rPr>
              <w:t xml:space="preserve">кроме счета </w:t>
            </w:r>
            <w:r w:rsidR="001207C1" w:rsidRPr="00A1781D">
              <w:rPr>
                <w:sz w:val="16"/>
                <w:szCs w:val="16"/>
              </w:rPr>
              <w:t>13040600</w:t>
            </w:r>
            <w:r w:rsidR="001207C1">
              <w:rPr>
                <w:sz w:val="16"/>
                <w:szCs w:val="16"/>
              </w:rPr>
              <w:t>х</w:t>
            </w:r>
            <w:r w:rsidRPr="00A1781D">
              <w:rPr>
                <w:sz w:val="16"/>
                <w:szCs w:val="16"/>
              </w:rPr>
              <w:t>)</w:t>
            </w:r>
          </w:p>
        </w:tc>
        <w:tc>
          <w:tcPr>
            <w:tcW w:w="636" w:type="dxa"/>
            <w:shd w:val="clear" w:color="auto" w:fill="auto"/>
          </w:tcPr>
          <w:p w:rsidR="00767405" w:rsidRPr="00A1781D" w:rsidRDefault="00767405" w:rsidP="00B63312">
            <w:pPr>
              <w:jc w:val="center"/>
              <w:rPr>
                <w:sz w:val="18"/>
                <w:szCs w:val="18"/>
              </w:rPr>
            </w:pPr>
            <w:r w:rsidRPr="00A1781D">
              <w:rPr>
                <w:sz w:val="18"/>
                <w:szCs w:val="18"/>
              </w:rPr>
              <w:t xml:space="preserve">* (кроме граф </w:t>
            </w:r>
            <w:r w:rsidR="00B63312">
              <w:rPr>
                <w:sz w:val="18"/>
                <w:szCs w:val="18"/>
              </w:rPr>
              <w:t xml:space="preserve">с </w:t>
            </w:r>
            <w:r w:rsidRPr="008954EA">
              <w:rPr>
                <w:sz w:val="18"/>
                <w:szCs w:val="18"/>
              </w:rPr>
              <w:t>5</w:t>
            </w:r>
            <w:r w:rsidR="00B63312">
              <w:rPr>
                <w:sz w:val="18"/>
                <w:szCs w:val="18"/>
              </w:rPr>
              <w:t xml:space="preserve"> по </w:t>
            </w:r>
            <w:r w:rsidRPr="008954EA">
              <w:rPr>
                <w:sz w:val="18"/>
                <w:szCs w:val="18"/>
              </w:rPr>
              <w:t>8</w:t>
            </w:r>
            <w:r w:rsidRPr="00A1781D">
              <w:rPr>
                <w:sz w:val="18"/>
                <w:szCs w:val="18"/>
              </w:rPr>
              <w:t>) (Раздел 1)</w:t>
            </w:r>
          </w:p>
        </w:tc>
        <w:tc>
          <w:tcPr>
            <w:tcW w:w="603" w:type="dxa"/>
            <w:shd w:val="clear" w:color="auto" w:fill="auto"/>
          </w:tcPr>
          <w:p w:rsidR="00767405" w:rsidRPr="00A1781D" w:rsidRDefault="00767405" w:rsidP="009407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A1781D" w:rsidRDefault="00767405" w:rsidP="00B77D02">
            <w:pPr>
              <w:jc w:val="center"/>
              <w:rPr>
                <w:sz w:val="18"/>
                <w:szCs w:val="18"/>
              </w:rPr>
            </w:pPr>
            <w:r w:rsidRPr="00A1781D">
              <w:rPr>
                <w:sz w:val="18"/>
                <w:szCs w:val="18"/>
              </w:rPr>
              <w:t>*</w:t>
            </w:r>
          </w:p>
        </w:tc>
        <w:tc>
          <w:tcPr>
            <w:tcW w:w="620" w:type="dxa"/>
            <w:shd w:val="clear" w:color="auto" w:fill="auto"/>
          </w:tcPr>
          <w:p w:rsidR="00767405" w:rsidRPr="00A1781D" w:rsidRDefault="00767405" w:rsidP="00B63312">
            <w:pPr>
              <w:rPr>
                <w:sz w:val="18"/>
                <w:szCs w:val="18"/>
              </w:rPr>
            </w:pPr>
            <w:r w:rsidRPr="00A1781D">
              <w:rPr>
                <w:sz w:val="18"/>
                <w:szCs w:val="18"/>
              </w:rPr>
              <w:t xml:space="preserve">* (кроме граф </w:t>
            </w:r>
            <w:r w:rsidR="00B63312">
              <w:rPr>
                <w:sz w:val="18"/>
                <w:szCs w:val="18"/>
              </w:rPr>
              <w:t xml:space="preserve">с </w:t>
            </w:r>
            <w:r w:rsidRPr="008954EA">
              <w:rPr>
                <w:sz w:val="18"/>
                <w:szCs w:val="18"/>
              </w:rPr>
              <w:t>5</w:t>
            </w:r>
            <w:r w:rsidR="00B63312">
              <w:rPr>
                <w:sz w:val="18"/>
                <w:szCs w:val="18"/>
              </w:rPr>
              <w:t xml:space="preserve"> по </w:t>
            </w:r>
            <w:r w:rsidRPr="008954EA">
              <w:rPr>
                <w:sz w:val="18"/>
                <w:szCs w:val="18"/>
              </w:rPr>
              <w:t>8</w:t>
            </w:r>
            <w:r w:rsidRPr="00A1781D">
              <w:rPr>
                <w:sz w:val="18"/>
                <w:szCs w:val="18"/>
              </w:rPr>
              <w:t>) (Раздел 1)</w:t>
            </w:r>
          </w:p>
        </w:tc>
        <w:tc>
          <w:tcPr>
            <w:tcW w:w="2357" w:type="dxa"/>
            <w:shd w:val="clear" w:color="auto" w:fill="auto"/>
          </w:tcPr>
          <w:p w:rsidR="00767405" w:rsidRPr="00A1781D" w:rsidRDefault="00767405" w:rsidP="00081316">
            <w:pPr>
              <w:rPr>
                <w:sz w:val="18"/>
                <w:szCs w:val="18"/>
              </w:rPr>
            </w:pPr>
            <w:r w:rsidRPr="00A1781D">
              <w:rPr>
                <w:sz w:val="18"/>
                <w:szCs w:val="18"/>
              </w:rPr>
              <w:t xml:space="preserve">Показатели задолженности со знаком минус по счетам </w:t>
            </w:r>
            <w:r w:rsidR="001207C1" w:rsidRPr="00A1781D">
              <w:rPr>
                <w:sz w:val="18"/>
                <w:szCs w:val="18"/>
              </w:rPr>
              <w:t>1206хх00</w:t>
            </w:r>
            <w:r w:rsidR="001207C1">
              <w:rPr>
                <w:sz w:val="18"/>
                <w:szCs w:val="18"/>
              </w:rPr>
              <w:t>х</w:t>
            </w:r>
            <w:r w:rsidRPr="00A1781D">
              <w:rPr>
                <w:sz w:val="18"/>
                <w:szCs w:val="18"/>
              </w:rPr>
              <w:t>,</w:t>
            </w:r>
            <w:r w:rsidR="00BF4C0D">
              <w:rPr>
                <w:sz w:val="18"/>
                <w:szCs w:val="18"/>
              </w:rPr>
              <w:t xml:space="preserve"> 1210хх00х, </w:t>
            </w:r>
            <w:r w:rsidR="001207C1" w:rsidRPr="00A1781D">
              <w:rPr>
                <w:sz w:val="18"/>
                <w:szCs w:val="18"/>
              </w:rPr>
              <w:t>1302хх00</w:t>
            </w:r>
            <w:r w:rsidR="001207C1">
              <w:rPr>
                <w:sz w:val="18"/>
                <w:szCs w:val="18"/>
              </w:rPr>
              <w:t>х</w:t>
            </w:r>
            <w:r w:rsidRPr="00A1781D">
              <w:rPr>
                <w:sz w:val="18"/>
                <w:szCs w:val="18"/>
              </w:rPr>
              <w:t xml:space="preserve">, </w:t>
            </w:r>
            <w:r w:rsidR="001207C1" w:rsidRPr="00A1781D">
              <w:rPr>
                <w:sz w:val="18"/>
                <w:szCs w:val="18"/>
              </w:rPr>
              <w:t>1304хх00</w:t>
            </w:r>
            <w:r w:rsidR="001207C1">
              <w:rPr>
                <w:sz w:val="18"/>
                <w:szCs w:val="18"/>
              </w:rPr>
              <w:t>х</w:t>
            </w:r>
            <w:r w:rsidRPr="00A1781D">
              <w:rPr>
                <w:sz w:val="18"/>
                <w:szCs w:val="18"/>
              </w:rPr>
              <w:t xml:space="preserve">, </w:t>
            </w:r>
            <w:r w:rsidR="00081316" w:rsidRPr="00A1781D">
              <w:rPr>
                <w:sz w:val="18"/>
                <w:szCs w:val="18"/>
              </w:rPr>
              <w:t>–</w:t>
            </w:r>
            <w:r w:rsidRPr="00A1781D">
              <w:rPr>
                <w:sz w:val="18"/>
                <w:szCs w:val="18"/>
              </w:rPr>
              <w:t xml:space="preserve"> недопустимо</w:t>
            </w:r>
            <w:r w:rsidRPr="00A1781D">
              <w:rPr>
                <w:sz w:val="16"/>
                <w:szCs w:val="16"/>
              </w:rPr>
              <w:t xml:space="preserve">, за исключением счета </w:t>
            </w:r>
            <w:r w:rsidR="001207C1" w:rsidRPr="00A1781D">
              <w:rPr>
                <w:sz w:val="16"/>
                <w:szCs w:val="16"/>
              </w:rPr>
              <w:t>13040600</w:t>
            </w:r>
            <w:r w:rsidR="001207C1">
              <w:rPr>
                <w:sz w:val="16"/>
                <w:szCs w:val="16"/>
              </w:rPr>
              <w:t>х</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c>
          <w:tcPr>
            <w:tcW w:w="626" w:type="dxa"/>
            <w:shd w:val="clear" w:color="auto" w:fill="auto"/>
          </w:tcPr>
          <w:p w:rsidR="00767405" w:rsidRPr="00A1781D" w:rsidRDefault="00767405" w:rsidP="006A33EA">
            <w:pPr>
              <w:spacing w:line="360" w:lineRule="auto"/>
              <w:rPr>
                <w:sz w:val="18"/>
                <w:szCs w:val="18"/>
              </w:rPr>
            </w:pPr>
            <w:r>
              <w:rPr>
                <w:sz w:val="18"/>
                <w:szCs w:val="18"/>
              </w:rPr>
              <w:t>10.2</w:t>
            </w:r>
          </w:p>
        </w:tc>
        <w:tc>
          <w:tcPr>
            <w:tcW w:w="1656" w:type="dxa"/>
            <w:gridSpan w:val="2"/>
            <w:shd w:val="clear" w:color="auto" w:fill="auto"/>
          </w:tcPr>
          <w:p w:rsidR="00767405" w:rsidRPr="00A1781D" w:rsidRDefault="00767405" w:rsidP="001207C1">
            <w:pPr>
              <w:jc w:val="center"/>
              <w:rPr>
                <w:sz w:val="18"/>
                <w:szCs w:val="18"/>
              </w:rPr>
            </w:pPr>
            <w:r>
              <w:rPr>
                <w:sz w:val="18"/>
                <w:szCs w:val="18"/>
              </w:rPr>
              <w:t>Показатель по счетам %</w:t>
            </w:r>
            <w:r w:rsidR="001207C1">
              <w:rPr>
                <w:sz w:val="18"/>
                <w:szCs w:val="18"/>
              </w:rPr>
              <w:t>14014х</w:t>
            </w:r>
            <w:r>
              <w:rPr>
                <w:sz w:val="18"/>
                <w:szCs w:val="18"/>
              </w:rPr>
              <w:t>%</w:t>
            </w:r>
          </w:p>
        </w:tc>
        <w:tc>
          <w:tcPr>
            <w:tcW w:w="636" w:type="dxa"/>
            <w:shd w:val="clear" w:color="auto" w:fill="auto"/>
          </w:tcPr>
          <w:p w:rsidR="00767405" w:rsidRPr="00A1781D" w:rsidRDefault="00A31973" w:rsidP="006A33EA">
            <w:pPr>
              <w:jc w:val="center"/>
              <w:rPr>
                <w:sz w:val="18"/>
                <w:szCs w:val="18"/>
              </w:rPr>
            </w:pPr>
            <w:r>
              <w:rPr>
                <w:sz w:val="18"/>
                <w:szCs w:val="18"/>
              </w:rPr>
              <w:t>2,7,</w:t>
            </w:r>
            <w:r w:rsidR="00767405">
              <w:rPr>
                <w:sz w:val="18"/>
                <w:szCs w:val="18"/>
              </w:rPr>
              <w:t>9</w:t>
            </w:r>
            <w:r>
              <w:rPr>
                <w:sz w:val="18"/>
                <w:szCs w:val="18"/>
              </w:rPr>
              <w:t>,12</w:t>
            </w:r>
            <w:r w:rsidR="00081316">
              <w:rPr>
                <w:sz w:val="18"/>
                <w:szCs w:val="18"/>
              </w:rPr>
              <w:t xml:space="preserve"> </w:t>
            </w:r>
            <w:r w:rsidR="00081316" w:rsidRPr="00A1781D">
              <w:rPr>
                <w:sz w:val="18"/>
                <w:szCs w:val="18"/>
              </w:rPr>
              <w:t>(Раздел 1)</w:t>
            </w:r>
          </w:p>
        </w:tc>
        <w:tc>
          <w:tcPr>
            <w:tcW w:w="603" w:type="dxa"/>
            <w:shd w:val="clear" w:color="auto" w:fill="auto"/>
          </w:tcPr>
          <w:p w:rsidR="00767405" w:rsidRPr="00A1781D" w:rsidRDefault="00767405" w:rsidP="006A33EA">
            <w:pPr>
              <w:rPr>
                <w:sz w:val="18"/>
                <w:szCs w:val="18"/>
                <w:lang w:val="en-US"/>
              </w:rPr>
            </w:pPr>
            <w:r w:rsidRPr="00A1781D">
              <w:rPr>
                <w:sz w:val="18"/>
                <w:szCs w:val="18"/>
                <w:lang w:val="en-US"/>
              </w:rPr>
              <w:t>&gt;</w:t>
            </w:r>
            <w:r w:rsidRPr="00A1781D">
              <w:rPr>
                <w:sz w:val="18"/>
                <w:szCs w:val="18"/>
              </w:rPr>
              <w:t>=0</w:t>
            </w:r>
          </w:p>
        </w:tc>
        <w:tc>
          <w:tcPr>
            <w:tcW w:w="1976" w:type="dxa"/>
            <w:gridSpan w:val="2"/>
            <w:shd w:val="clear" w:color="auto" w:fill="auto"/>
          </w:tcPr>
          <w:p w:rsidR="00767405" w:rsidRPr="00FD1FC9" w:rsidRDefault="00767405" w:rsidP="006A33EA">
            <w:pPr>
              <w:jc w:val="center"/>
              <w:rPr>
                <w:sz w:val="18"/>
                <w:szCs w:val="18"/>
              </w:rPr>
            </w:pPr>
            <w:r>
              <w:rPr>
                <w:sz w:val="18"/>
                <w:szCs w:val="18"/>
              </w:rPr>
              <w:t>*</w:t>
            </w:r>
          </w:p>
        </w:tc>
        <w:tc>
          <w:tcPr>
            <w:tcW w:w="620" w:type="dxa"/>
            <w:shd w:val="clear" w:color="auto" w:fill="auto"/>
          </w:tcPr>
          <w:p w:rsidR="00767405" w:rsidRPr="00A1781D" w:rsidRDefault="00767405" w:rsidP="006A33EA">
            <w:pPr>
              <w:rPr>
                <w:sz w:val="18"/>
                <w:szCs w:val="18"/>
              </w:rPr>
            </w:pPr>
          </w:p>
        </w:tc>
        <w:tc>
          <w:tcPr>
            <w:tcW w:w="2357" w:type="dxa"/>
            <w:shd w:val="clear" w:color="auto" w:fill="auto"/>
          </w:tcPr>
          <w:p w:rsidR="00767405" w:rsidRPr="00A1781D" w:rsidRDefault="00767405" w:rsidP="001207C1">
            <w:pPr>
              <w:rPr>
                <w:sz w:val="18"/>
                <w:szCs w:val="18"/>
              </w:rPr>
            </w:pPr>
            <w:r w:rsidRPr="00A1781D">
              <w:rPr>
                <w:sz w:val="18"/>
                <w:szCs w:val="18"/>
              </w:rPr>
              <w:t>Показатели задолженности со знаком минус по счетам</w:t>
            </w:r>
            <w:r>
              <w:rPr>
                <w:sz w:val="18"/>
                <w:szCs w:val="18"/>
              </w:rPr>
              <w:t xml:space="preserve"> %</w:t>
            </w:r>
            <w:r w:rsidR="001207C1">
              <w:rPr>
                <w:sz w:val="18"/>
                <w:szCs w:val="18"/>
              </w:rPr>
              <w:t>14014х</w:t>
            </w:r>
            <w:r>
              <w:rPr>
                <w:sz w:val="18"/>
                <w:szCs w:val="18"/>
              </w:rPr>
              <w:t>%</w:t>
            </w:r>
            <w:r w:rsidRPr="00A1781D">
              <w:rPr>
                <w:sz w:val="18"/>
                <w:szCs w:val="18"/>
              </w:rPr>
              <w:t xml:space="preserve"> </w:t>
            </w:r>
            <w:r w:rsidR="00081316" w:rsidRPr="00A1781D">
              <w:rPr>
                <w:sz w:val="18"/>
                <w:szCs w:val="18"/>
              </w:rPr>
              <w:t>–</w:t>
            </w:r>
            <w:r w:rsidRPr="00A1781D">
              <w:rPr>
                <w:sz w:val="18"/>
                <w:szCs w:val="18"/>
              </w:rPr>
              <w:t xml:space="preserve">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A31973" w:rsidRPr="00A1781D" w:rsidTr="00847F2C">
        <w:tc>
          <w:tcPr>
            <w:tcW w:w="626"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spacing w:line="360" w:lineRule="auto"/>
              <w:rPr>
                <w:sz w:val="18"/>
                <w:szCs w:val="18"/>
              </w:rPr>
            </w:pPr>
            <w:r>
              <w:rPr>
                <w:sz w:val="18"/>
                <w:szCs w:val="18"/>
              </w:rPr>
              <w:t>10.3</w:t>
            </w:r>
          </w:p>
        </w:tc>
        <w:tc>
          <w:tcPr>
            <w:tcW w:w="1656"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jc w:val="center"/>
              <w:rPr>
                <w:sz w:val="18"/>
                <w:szCs w:val="18"/>
              </w:rPr>
            </w:pPr>
            <w:r>
              <w:rPr>
                <w:sz w:val="18"/>
                <w:szCs w:val="18"/>
              </w:rPr>
              <w:t>Показатель по счетам %140160%</w:t>
            </w:r>
          </w:p>
        </w:tc>
        <w:tc>
          <w:tcPr>
            <w:tcW w:w="636"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D80B27" w:rsidP="00A31973">
            <w:pPr>
              <w:jc w:val="center"/>
              <w:rPr>
                <w:sz w:val="18"/>
                <w:szCs w:val="18"/>
              </w:rPr>
            </w:pPr>
            <w:r w:rsidRPr="00D80B27">
              <w:rPr>
                <w:sz w:val="18"/>
                <w:szCs w:val="18"/>
              </w:rPr>
              <w:t>2,7,9,12</w:t>
            </w:r>
            <w:r w:rsidR="00081316">
              <w:rPr>
                <w:sz w:val="18"/>
                <w:szCs w:val="18"/>
              </w:rPr>
              <w:t xml:space="preserve"> </w:t>
            </w:r>
            <w:r w:rsidR="00081316" w:rsidRPr="00A1781D">
              <w:rPr>
                <w:sz w:val="18"/>
                <w:szCs w:val="18"/>
              </w:rPr>
              <w:t>(Раздел 1)</w:t>
            </w:r>
          </w:p>
        </w:tc>
        <w:tc>
          <w:tcPr>
            <w:tcW w:w="603"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lang w:val="en-US"/>
              </w:rPr>
            </w:pPr>
            <w:r w:rsidRPr="00A1781D">
              <w:rPr>
                <w:sz w:val="18"/>
                <w:szCs w:val="18"/>
                <w:lang w:val="en-US"/>
              </w:rPr>
              <w:t>&gt;</w:t>
            </w:r>
            <w:r w:rsidRPr="00A31973">
              <w:rPr>
                <w:sz w:val="18"/>
                <w:szCs w:val="18"/>
                <w:lang w:val="en-US"/>
              </w:rPr>
              <w:t>=0</w:t>
            </w:r>
          </w:p>
        </w:tc>
        <w:tc>
          <w:tcPr>
            <w:tcW w:w="1976" w:type="dxa"/>
            <w:gridSpan w:val="2"/>
            <w:tcBorders>
              <w:top w:val="single" w:sz="4" w:space="0" w:color="auto"/>
              <w:left w:val="single" w:sz="4" w:space="0" w:color="auto"/>
              <w:bottom w:val="single" w:sz="4" w:space="0" w:color="auto"/>
              <w:right w:val="single" w:sz="4" w:space="0" w:color="auto"/>
            </w:tcBorders>
            <w:shd w:val="clear" w:color="auto" w:fill="auto"/>
          </w:tcPr>
          <w:p w:rsidR="00A31973" w:rsidRPr="00FD1FC9" w:rsidRDefault="00A31973" w:rsidP="00A31973">
            <w:pPr>
              <w:jc w:val="center"/>
              <w:rPr>
                <w:sz w:val="18"/>
                <w:szCs w:val="18"/>
              </w:rPr>
            </w:pPr>
            <w:r>
              <w:rPr>
                <w:sz w:val="18"/>
                <w:szCs w:val="18"/>
              </w:rPr>
              <w:t>*</w:t>
            </w:r>
          </w:p>
        </w:tc>
        <w:tc>
          <w:tcPr>
            <w:tcW w:w="620"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p>
        </w:tc>
        <w:tc>
          <w:tcPr>
            <w:tcW w:w="2357" w:type="dxa"/>
            <w:tcBorders>
              <w:top w:val="single" w:sz="4" w:space="0" w:color="auto"/>
              <w:left w:val="single" w:sz="4" w:space="0" w:color="auto"/>
              <w:bottom w:val="single" w:sz="4" w:space="0" w:color="auto"/>
              <w:right w:val="single" w:sz="4" w:space="0" w:color="auto"/>
            </w:tcBorders>
            <w:shd w:val="clear" w:color="auto" w:fill="auto"/>
          </w:tcPr>
          <w:p w:rsidR="00A31973" w:rsidRPr="00A1781D" w:rsidRDefault="00A31973" w:rsidP="00A31973">
            <w:pPr>
              <w:rPr>
                <w:sz w:val="18"/>
                <w:szCs w:val="18"/>
              </w:rPr>
            </w:pPr>
            <w:r w:rsidRPr="00A1781D">
              <w:rPr>
                <w:sz w:val="18"/>
                <w:szCs w:val="18"/>
              </w:rPr>
              <w:t>Показатели задолженности со знаком минус по счетам</w:t>
            </w:r>
            <w:r>
              <w:rPr>
                <w:sz w:val="18"/>
                <w:szCs w:val="18"/>
              </w:rPr>
              <w:t xml:space="preserve"> %40160%</w:t>
            </w:r>
            <w:r w:rsidRPr="00A1781D">
              <w:rPr>
                <w:sz w:val="18"/>
                <w:szCs w:val="18"/>
              </w:rPr>
              <w:t xml:space="preserve"> </w:t>
            </w:r>
            <w:r w:rsidR="00081316" w:rsidRPr="00A1781D">
              <w:rPr>
                <w:sz w:val="18"/>
                <w:szCs w:val="18"/>
              </w:rPr>
              <w:t>–</w:t>
            </w:r>
            <w:r w:rsidRPr="00A1781D">
              <w:rPr>
                <w:sz w:val="18"/>
                <w:szCs w:val="18"/>
              </w:rPr>
              <w:t xml:space="preserve"> недопустимо</w:t>
            </w:r>
          </w:p>
        </w:tc>
        <w:tc>
          <w:tcPr>
            <w:tcW w:w="812" w:type="dxa"/>
            <w:gridSpan w:val="3"/>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Б</w:t>
            </w:r>
          </w:p>
        </w:tc>
        <w:tc>
          <w:tcPr>
            <w:tcW w:w="815" w:type="dxa"/>
            <w:gridSpan w:val="2"/>
            <w:tcBorders>
              <w:top w:val="single" w:sz="4" w:space="0" w:color="auto"/>
              <w:left w:val="single" w:sz="4" w:space="0" w:color="auto"/>
              <w:bottom w:val="single" w:sz="4" w:space="0" w:color="auto"/>
              <w:right w:val="single" w:sz="4" w:space="0" w:color="auto"/>
            </w:tcBorders>
          </w:tcPr>
          <w:p w:rsidR="00A31973" w:rsidRDefault="00A31973" w:rsidP="00A31973">
            <w:pPr>
              <w:rPr>
                <w:sz w:val="18"/>
                <w:szCs w:val="18"/>
              </w:rPr>
            </w:pPr>
            <w:r>
              <w:rPr>
                <w:sz w:val="18"/>
                <w:szCs w:val="18"/>
              </w:rPr>
              <w:t>ПБС,</w:t>
            </w:r>
          </w:p>
          <w:p w:rsidR="00A31973" w:rsidRDefault="00A31973" w:rsidP="00A31973">
            <w:pPr>
              <w:rPr>
                <w:sz w:val="18"/>
                <w:szCs w:val="18"/>
              </w:rPr>
            </w:pPr>
            <w:r>
              <w:rPr>
                <w:sz w:val="18"/>
                <w:szCs w:val="18"/>
              </w:rPr>
              <w:t xml:space="preserve">РБС, ГРБС </w:t>
            </w:r>
          </w:p>
        </w:tc>
      </w:tr>
      <w:tr w:rsidR="00767405" w:rsidRPr="00A1781D" w:rsidTr="00847F2C">
        <w:tc>
          <w:tcPr>
            <w:tcW w:w="626" w:type="dxa"/>
            <w:shd w:val="clear" w:color="auto" w:fill="auto"/>
          </w:tcPr>
          <w:p w:rsidR="00767405" w:rsidRPr="00A1781D" w:rsidRDefault="00767405" w:rsidP="003D6874">
            <w:pPr>
              <w:spacing w:line="360" w:lineRule="auto"/>
              <w:rPr>
                <w:sz w:val="18"/>
                <w:szCs w:val="18"/>
              </w:rPr>
            </w:pPr>
            <w:r w:rsidRPr="00A1781D">
              <w:rPr>
                <w:sz w:val="18"/>
                <w:szCs w:val="18"/>
              </w:rPr>
              <w:t>11</w:t>
            </w:r>
          </w:p>
        </w:tc>
        <w:tc>
          <w:tcPr>
            <w:tcW w:w="1656"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r w:rsidR="00081316">
              <w:rPr>
                <w:sz w:val="18"/>
                <w:szCs w:val="18"/>
              </w:rPr>
              <w:t xml:space="preserve"> </w:t>
            </w:r>
            <w:r w:rsidR="00081316" w:rsidRPr="00A1781D">
              <w:rPr>
                <w:sz w:val="18"/>
                <w:szCs w:val="18"/>
              </w:rPr>
              <w:t>(Раздел 1)</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10</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долгосрочной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767405" w:rsidRPr="00A1781D" w:rsidTr="00847F2C">
        <w:tc>
          <w:tcPr>
            <w:tcW w:w="626" w:type="dxa"/>
            <w:shd w:val="clear" w:color="auto" w:fill="auto"/>
          </w:tcPr>
          <w:p w:rsidR="00767405" w:rsidRPr="00A1781D" w:rsidRDefault="00767405" w:rsidP="003D6874">
            <w:pPr>
              <w:spacing w:line="360" w:lineRule="auto"/>
              <w:rPr>
                <w:sz w:val="18"/>
                <w:szCs w:val="18"/>
              </w:rPr>
            </w:pPr>
            <w:r w:rsidRPr="00A1781D">
              <w:rPr>
                <w:sz w:val="18"/>
                <w:szCs w:val="18"/>
              </w:rPr>
              <w:t>12</w:t>
            </w:r>
          </w:p>
        </w:tc>
        <w:tc>
          <w:tcPr>
            <w:tcW w:w="1656" w:type="dxa"/>
            <w:gridSpan w:val="2"/>
            <w:shd w:val="clear" w:color="auto" w:fill="auto"/>
          </w:tcPr>
          <w:p w:rsidR="00767405" w:rsidRPr="00A1781D" w:rsidRDefault="00767405" w:rsidP="008C14F0">
            <w:pPr>
              <w:jc w:val="center"/>
              <w:rPr>
                <w:sz w:val="18"/>
                <w:szCs w:val="18"/>
              </w:rPr>
            </w:pPr>
            <w:r w:rsidRPr="00A1781D">
              <w:rPr>
                <w:sz w:val="18"/>
                <w:szCs w:val="18"/>
              </w:rPr>
              <w:t>*</w:t>
            </w:r>
          </w:p>
        </w:tc>
        <w:tc>
          <w:tcPr>
            <w:tcW w:w="636" w:type="dxa"/>
            <w:shd w:val="clear" w:color="auto" w:fill="auto"/>
          </w:tcPr>
          <w:p w:rsidR="00767405" w:rsidRPr="00A1781D" w:rsidRDefault="00767405" w:rsidP="00E01F08">
            <w:pPr>
              <w:jc w:val="center"/>
              <w:rPr>
                <w:sz w:val="18"/>
                <w:szCs w:val="18"/>
              </w:rPr>
            </w:pPr>
            <w:r w:rsidRPr="00A1781D">
              <w:rPr>
                <w:sz w:val="18"/>
                <w:szCs w:val="18"/>
              </w:rPr>
              <w:t>9</w:t>
            </w:r>
            <w:r w:rsidR="00081316">
              <w:rPr>
                <w:sz w:val="18"/>
                <w:szCs w:val="18"/>
              </w:rPr>
              <w:t xml:space="preserve"> </w:t>
            </w:r>
            <w:r w:rsidR="00081316" w:rsidRPr="00A1781D">
              <w:rPr>
                <w:sz w:val="18"/>
                <w:szCs w:val="18"/>
              </w:rPr>
              <w:t>(Раздел 1)</w:t>
            </w:r>
          </w:p>
        </w:tc>
        <w:tc>
          <w:tcPr>
            <w:tcW w:w="603" w:type="dxa"/>
            <w:shd w:val="clear" w:color="auto" w:fill="auto"/>
          </w:tcPr>
          <w:p w:rsidR="00767405" w:rsidRPr="00A1781D" w:rsidRDefault="00767405" w:rsidP="00435AAC">
            <w:pPr>
              <w:rPr>
                <w:sz w:val="18"/>
                <w:szCs w:val="18"/>
              </w:rPr>
            </w:pPr>
            <w:r w:rsidRPr="00A1781D">
              <w:rPr>
                <w:sz w:val="18"/>
                <w:szCs w:val="18"/>
                <w:lang w:val="en-US"/>
              </w:rPr>
              <w:t>&gt;</w:t>
            </w:r>
            <w:r w:rsidRPr="00A1781D">
              <w:rPr>
                <w:sz w:val="18"/>
                <w:szCs w:val="18"/>
              </w:rPr>
              <w:t>=</w:t>
            </w:r>
          </w:p>
        </w:tc>
        <w:tc>
          <w:tcPr>
            <w:tcW w:w="1976" w:type="dxa"/>
            <w:gridSpan w:val="2"/>
            <w:shd w:val="clear" w:color="auto" w:fill="auto"/>
          </w:tcPr>
          <w:p w:rsidR="00767405" w:rsidRPr="00A1781D" w:rsidRDefault="00767405" w:rsidP="00B77D02">
            <w:pPr>
              <w:jc w:val="center"/>
              <w:rPr>
                <w:sz w:val="18"/>
                <w:szCs w:val="18"/>
                <w:lang w:val="en-US"/>
              </w:rPr>
            </w:pPr>
            <w:r w:rsidRPr="00A1781D">
              <w:rPr>
                <w:sz w:val="18"/>
                <w:szCs w:val="18"/>
                <w:lang w:val="en-US"/>
              </w:rPr>
              <w:t>*</w:t>
            </w:r>
          </w:p>
        </w:tc>
        <w:tc>
          <w:tcPr>
            <w:tcW w:w="620" w:type="dxa"/>
            <w:shd w:val="clear" w:color="auto" w:fill="auto"/>
          </w:tcPr>
          <w:p w:rsidR="00767405" w:rsidRPr="00A1781D" w:rsidRDefault="00767405" w:rsidP="00E01F08">
            <w:pPr>
              <w:rPr>
                <w:sz w:val="18"/>
                <w:szCs w:val="18"/>
              </w:rPr>
            </w:pPr>
            <w:r w:rsidRPr="00A1781D">
              <w:rPr>
                <w:sz w:val="18"/>
                <w:szCs w:val="18"/>
              </w:rPr>
              <w:t>11</w:t>
            </w:r>
          </w:p>
        </w:tc>
        <w:tc>
          <w:tcPr>
            <w:tcW w:w="2357" w:type="dxa"/>
            <w:shd w:val="clear" w:color="auto" w:fill="auto"/>
          </w:tcPr>
          <w:p w:rsidR="00767405" w:rsidRPr="00A1781D" w:rsidRDefault="00767405" w:rsidP="009219CD">
            <w:pPr>
              <w:rPr>
                <w:sz w:val="18"/>
                <w:szCs w:val="18"/>
              </w:rPr>
            </w:pPr>
            <w:r w:rsidRPr="00A1781D">
              <w:rPr>
                <w:sz w:val="18"/>
                <w:szCs w:val="18"/>
              </w:rPr>
              <w:t>Показатель просроченной задолженности превышает показатель «задолженность всего» – недопустимо</w:t>
            </w:r>
          </w:p>
        </w:tc>
        <w:tc>
          <w:tcPr>
            <w:tcW w:w="812" w:type="dxa"/>
            <w:gridSpan w:val="3"/>
          </w:tcPr>
          <w:p w:rsidR="00767405" w:rsidRDefault="00767405" w:rsidP="000C019E">
            <w:pPr>
              <w:rPr>
                <w:sz w:val="18"/>
                <w:szCs w:val="18"/>
              </w:rPr>
            </w:pPr>
            <w:r>
              <w:rPr>
                <w:sz w:val="18"/>
                <w:szCs w:val="18"/>
              </w:rPr>
              <w:t>Б</w:t>
            </w:r>
          </w:p>
        </w:tc>
        <w:tc>
          <w:tcPr>
            <w:tcW w:w="815" w:type="dxa"/>
            <w:gridSpan w:val="2"/>
          </w:tcPr>
          <w:p w:rsidR="00767405" w:rsidRDefault="00767405" w:rsidP="000C019E">
            <w:pPr>
              <w:rPr>
                <w:sz w:val="18"/>
                <w:szCs w:val="18"/>
              </w:rPr>
            </w:pPr>
            <w:r>
              <w:rPr>
                <w:sz w:val="18"/>
                <w:szCs w:val="18"/>
              </w:rPr>
              <w:t>ПБС,</w:t>
            </w:r>
          </w:p>
          <w:p w:rsidR="00767405" w:rsidRDefault="00767405" w:rsidP="000C019E">
            <w:pPr>
              <w:rPr>
                <w:sz w:val="18"/>
                <w:szCs w:val="18"/>
              </w:rPr>
            </w:pPr>
            <w:r>
              <w:rPr>
                <w:sz w:val="18"/>
                <w:szCs w:val="18"/>
              </w:rPr>
              <w:t xml:space="preserve">РБС, ГРБС </w:t>
            </w:r>
          </w:p>
        </w:tc>
      </w:tr>
      <w:tr w:rsidR="00B0576A" w:rsidRPr="00A1781D" w:rsidTr="00847F2C">
        <w:tc>
          <w:tcPr>
            <w:tcW w:w="626" w:type="dxa"/>
            <w:shd w:val="clear" w:color="auto" w:fill="auto"/>
          </w:tcPr>
          <w:p w:rsidR="00B0576A" w:rsidRPr="00A1781D" w:rsidRDefault="00D04BCA" w:rsidP="003D6874">
            <w:pPr>
              <w:spacing w:line="360" w:lineRule="auto"/>
              <w:rPr>
                <w:sz w:val="18"/>
                <w:szCs w:val="18"/>
              </w:rPr>
            </w:pPr>
            <w:r>
              <w:rPr>
                <w:sz w:val="18"/>
                <w:szCs w:val="18"/>
              </w:rPr>
              <w:t>13</w:t>
            </w:r>
          </w:p>
        </w:tc>
        <w:tc>
          <w:tcPr>
            <w:tcW w:w="1656"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B0576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143E3C">
              <w:t>&gt;=</w:t>
            </w:r>
          </w:p>
        </w:tc>
        <w:tc>
          <w:tcPr>
            <w:tcW w:w="1976" w:type="dxa"/>
            <w:gridSpan w:val="2"/>
            <w:shd w:val="clear" w:color="auto" w:fill="auto"/>
          </w:tcPr>
          <w:p w:rsidR="00B0576A" w:rsidRPr="00A1781D" w:rsidRDefault="00B0576A" w:rsidP="00B77D02">
            <w:pPr>
              <w:jc w:val="center"/>
              <w:rPr>
                <w:sz w:val="18"/>
                <w:szCs w:val="18"/>
                <w:lang w:val="en-US"/>
              </w:rPr>
            </w:pPr>
            <w:r w:rsidRPr="00143E3C">
              <w:t>*</w:t>
            </w:r>
          </w:p>
        </w:tc>
        <w:tc>
          <w:tcPr>
            <w:tcW w:w="620" w:type="dxa"/>
            <w:shd w:val="clear" w:color="auto" w:fill="auto"/>
          </w:tcPr>
          <w:p w:rsidR="00B0576A" w:rsidRPr="00A1781D" w:rsidRDefault="002834AB" w:rsidP="00E01F08">
            <w:pPr>
              <w:rPr>
                <w:sz w:val="18"/>
                <w:szCs w:val="18"/>
              </w:rPr>
            </w:pPr>
            <w:r>
              <w:t>3</w:t>
            </w:r>
          </w:p>
        </w:tc>
        <w:tc>
          <w:tcPr>
            <w:tcW w:w="2357" w:type="dxa"/>
            <w:shd w:val="clear" w:color="auto" w:fill="auto"/>
          </w:tcPr>
          <w:p w:rsidR="00B0576A" w:rsidRPr="00A1781D" w:rsidRDefault="00B0576A" w:rsidP="00040D02">
            <w:pPr>
              <w:rPr>
                <w:sz w:val="18"/>
                <w:szCs w:val="18"/>
              </w:rPr>
            </w:pPr>
            <w:r>
              <w:t>Показатель долгосрочной задолженности превышает показатель «всего»</w:t>
            </w:r>
            <w:r w:rsidR="00E74559" w:rsidRPr="00A1781D">
              <w:rPr>
                <w:sz w:val="18"/>
                <w:szCs w:val="18"/>
              </w:rPr>
              <w:t xml:space="preserve"> –</w:t>
            </w:r>
            <w:r>
              <w:t xml:space="preserve"> недопустимо</w:t>
            </w:r>
          </w:p>
        </w:tc>
        <w:tc>
          <w:tcPr>
            <w:tcW w:w="812" w:type="dxa"/>
            <w:gridSpan w:val="3"/>
          </w:tcPr>
          <w:p w:rsidR="00B0576A" w:rsidRDefault="00B0576A" w:rsidP="000C019E">
            <w:pPr>
              <w:rPr>
                <w:sz w:val="18"/>
                <w:szCs w:val="18"/>
              </w:rPr>
            </w:pPr>
            <w:r w:rsidRPr="00143E3C">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847F2C">
        <w:tc>
          <w:tcPr>
            <w:tcW w:w="626" w:type="dxa"/>
            <w:shd w:val="clear" w:color="auto" w:fill="auto"/>
          </w:tcPr>
          <w:p w:rsidR="00B0576A" w:rsidRPr="00A1781D" w:rsidRDefault="00D04BCA" w:rsidP="003D6874">
            <w:pPr>
              <w:spacing w:line="360" w:lineRule="auto"/>
              <w:rPr>
                <w:sz w:val="18"/>
                <w:szCs w:val="18"/>
              </w:rPr>
            </w:pPr>
            <w:r>
              <w:rPr>
                <w:sz w:val="18"/>
                <w:szCs w:val="18"/>
              </w:rPr>
              <w:t>13.1</w:t>
            </w:r>
          </w:p>
        </w:tc>
        <w:tc>
          <w:tcPr>
            <w:tcW w:w="1656" w:type="dxa"/>
            <w:gridSpan w:val="2"/>
            <w:shd w:val="clear" w:color="auto" w:fill="auto"/>
          </w:tcPr>
          <w:p w:rsidR="00B0576A" w:rsidRPr="00A1781D" w:rsidRDefault="00B0576A" w:rsidP="008C14F0">
            <w:pPr>
              <w:jc w:val="center"/>
              <w:rPr>
                <w:sz w:val="18"/>
                <w:szCs w:val="18"/>
              </w:rPr>
            </w:pPr>
            <w:r w:rsidRPr="00143E3C">
              <w:t>*(раздел 1)</w:t>
            </w:r>
          </w:p>
        </w:tc>
        <w:tc>
          <w:tcPr>
            <w:tcW w:w="636" w:type="dxa"/>
            <w:shd w:val="clear" w:color="auto" w:fill="auto"/>
          </w:tcPr>
          <w:p w:rsidR="00B0576A" w:rsidRPr="00A1781D" w:rsidRDefault="00D04BCA" w:rsidP="00E01F08">
            <w:pPr>
              <w:jc w:val="center"/>
              <w:rPr>
                <w:sz w:val="18"/>
                <w:szCs w:val="18"/>
              </w:rPr>
            </w:pPr>
            <w:r>
              <w:t>2</w:t>
            </w:r>
          </w:p>
        </w:tc>
        <w:tc>
          <w:tcPr>
            <w:tcW w:w="603" w:type="dxa"/>
            <w:shd w:val="clear" w:color="auto" w:fill="auto"/>
          </w:tcPr>
          <w:p w:rsidR="00B0576A" w:rsidRPr="00A1781D" w:rsidRDefault="00B0576A" w:rsidP="00435AAC">
            <w:pPr>
              <w:rPr>
                <w:sz w:val="18"/>
                <w:szCs w:val="18"/>
                <w:lang w:val="en-US"/>
              </w:rPr>
            </w:pPr>
            <w:r w:rsidRPr="00316126">
              <w:t>&gt;=</w:t>
            </w:r>
          </w:p>
        </w:tc>
        <w:tc>
          <w:tcPr>
            <w:tcW w:w="1976" w:type="dxa"/>
            <w:gridSpan w:val="2"/>
            <w:shd w:val="clear" w:color="auto" w:fill="auto"/>
          </w:tcPr>
          <w:p w:rsidR="00B0576A" w:rsidRPr="00A1781D" w:rsidRDefault="00B0576A" w:rsidP="00B77D02">
            <w:pPr>
              <w:jc w:val="center"/>
              <w:rPr>
                <w:sz w:val="18"/>
                <w:szCs w:val="18"/>
                <w:lang w:val="en-US"/>
              </w:rPr>
            </w:pPr>
            <w:r w:rsidRPr="00316126">
              <w:t>*</w:t>
            </w:r>
          </w:p>
        </w:tc>
        <w:tc>
          <w:tcPr>
            <w:tcW w:w="620" w:type="dxa"/>
            <w:shd w:val="clear" w:color="auto" w:fill="auto"/>
          </w:tcPr>
          <w:p w:rsidR="00B0576A" w:rsidRPr="00A1781D" w:rsidRDefault="00D04BCA" w:rsidP="00E01F08">
            <w:pPr>
              <w:rPr>
                <w:sz w:val="18"/>
                <w:szCs w:val="18"/>
              </w:rPr>
            </w:pPr>
            <w:r>
              <w:t>4</w:t>
            </w:r>
          </w:p>
        </w:tc>
        <w:tc>
          <w:tcPr>
            <w:tcW w:w="2357" w:type="dxa"/>
            <w:shd w:val="clear" w:color="auto" w:fill="auto"/>
          </w:tcPr>
          <w:p w:rsidR="00B0576A" w:rsidRPr="00A1781D" w:rsidRDefault="00B0576A" w:rsidP="00040D02">
            <w:pPr>
              <w:rPr>
                <w:sz w:val="18"/>
                <w:szCs w:val="18"/>
              </w:rPr>
            </w:pPr>
            <w:r w:rsidRPr="00316126">
              <w:t>Показатель просроченной задолженности превышает показа</w:t>
            </w:r>
            <w:r>
              <w:t>тель «всего»</w:t>
            </w:r>
            <w:r w:rsidR="00E74559" w:rsidRPr="00A1781D">
              <w:rPr>
                <w:sz w:val="18"/>
                <w:szCs w:val="18"/>
              </w:rPr>
              <w:t xml:space="preserve"> –</w:t>
            </w:r>
            <w:r w:rsidRPr="00316126">
              <w:t xml:space="preserve"> недопустимо</w:t>
            </w:r>
          </w:p>
        </w:tc>
        <w:tc>
          <w:tcPr>
            <w:tcW w:w="812" w:type="dxa"/>
            <w:gridSpan w:val="3"/>
          </w:tcPr>
          <w:p w:rsidR="00B0576A" w:rsidRDefault="00B0576A" w:rsidP="000C019E">
            <w:pPr>
              <w:rPr>
                <w:sz w:val="18"/>
                <w:szCs w:val="18"/>
              </w:rPr>
            </w:pPr>
            <w:r w:rsidRPr="00316126">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847F2C">
        <w:tc>
          <w:tcPr>
            <w:tcW w:w="626" w:type="dxa"/>
            <w:shd w:val="clear" w:color="auto" w:fill="auto"/>
          </w:tcPr>
          <w:p w:rsidR="00B0576A" w:rsidRPr="00A1781D" w:rsidRDefault="00D04BCA" w:rsidP="003D6874">
            <w:pPr>
              <w:spacing w:line="360" w:lineRule="auto"/>
              <w:rPr>
                <w:sz w:val="18"/>
                <w:szCs w:val="18"/>
              </w:rPr>
            </w:pPr>
            <w:r>
              <w:rPr>
                <w:sz w:val="18"/>
                <w:szCs w:val="18"/>
              </w:rPr>
              <w:t>14</w:t>
            </w:r>
          </w:p>
        </w:tc>
        <w:tc>
          <w:tcPr>
            <w:tcW w:w="1656" w:type="dxa"/>
            <w:gridSpan w:val="2"/>
            <w:shd w:val="clear" w:color="auto" w:fill="auto"/>
          </w:tcPr>
          <w:p w:rsidR="00B0576A" w:rsidRPr="00A1781D" w:rsidRDefault="005C5B01" w:rsidP="00081316">
            <w:pPr>
              <w:jc w:val="center"/>
              <w:rPr>
                <w:sz w:val="18"/>
                <w:szCs w:val="18"/>
              </w:rPr>
            </w:pPr>
            <w:r>
              <w:t>206%, 302%</w:t>
            </w:r>
            <w:r w:rsidR="00081316">
              <w:t xml:space="preserve"> </w:t>
            </w:r>
            <w:r w:rsidR="00B0576A" w:rsidRPr="00143E3C">
              <w:t>(раздел 1)</w:t>
            </w:r>
          </w:p>
        </w:tc>
        <w:tc>
          <w:tcPr>
            <w:tcW w:w="636" w:type="dxa"/>
            <w:shd w:val="clear" w:color="auto" w:fill="auto"/>
          </w:tcPr>
          <w:p w:rsidR="00B0576A" w:rsidRPr="00A1781D" w:rsidRDefault="00B0576A" w:rsidP="00E01F08">
            <w:pPr>
              <w:jc w:val="center"/>
              <w:rPr>
                <w:sz w:val="18"/>
                <w:szCs w:val="18"/>
              </w:rPr>
            </w:pPr>
            <w:r>
              <w:t>5</w:t>
            </w:r>
          </w:p>
        </w:tc>
        <w:tc>
          <w:tcPr>
            <w:tcW w:w="603" w:type="dxa"/>
            <w:shd w:val="clear" w:color="auto" w:fill="auto"/>
          </w:tcPr>
          <w:p w:rsidR="00B0576A" w:rsidRPr="00A1781D" w:rsidRDefault="00B0576A" w:rsidP="00435AAC">
            <w:pPr>
              <w:rPr>
                <w:sz w:val="18"/>
                <w:szCs w:val="18"/>
                <w:lang w:val="en-US"/>
              </w:rPr>
            </w:pPr>
            <w:r w:rsidRPr="0070781A">
              <w:t>&gt;</w:t>
            </w:r>
            <w:r>
              <w:t>=</w:t>
            </w:r>
          </w:p>
        </w:tc>
        <w:tc>
          <w:tcPr>
            <w:tcW w:w="1976" w:type="dxa"/>
            <w:gridSpan w:val="2"/>
            <w:shd w:val="clear" w:color="auto" w:fill="auto"/>
          </w:tcPr>
          <w:p w:rsidR="00B0576A" w:rsidRPr="00A1781D" w:rsidRDefault="00B0576A" w:rsidP="00B77D02">
            <w:pPr>
              <w:jc w:val="center"/>
              <w:rPr>
                <w:sz w:val="18"/>
                <w:szCs w:val="18"/>
                <w:lang w:val="en-US"/>
              </w:rPr>
            </w:pPr>
            <w:r w:rsidRPr="0070781A">
              <w:t>*</w:t>
            </w:r>
          </w:p>
        </w:tc>
        <w:tc>
          <w:tcPr>
            <w:tcW w:w="620" w:type="dxa"/>
            <w:shd w:val="clear" w:color="auto" w:fill="auto"/>
          </w:tcPr>
          <w:p w:rsidR="00B0576A" w:rsidRPr="00A1781D" w:rsidRDefault="00B0576A" w:rsidP="00E01F08">
            <w:pPr>
              <w:rPr>
                <w:sz w:val="18"/>
                <w:szCs w:val="18"/>
              </w:rPr>
            </w:pPr>
            <w:r>
              <w:t>6</w:t>
            </w:r>
          </w:p>
        </w:tc>
        <w:tc>
          <w:tcPr>
            <w:tcW w:w="2357" w:type="dxa"/>
            <w:shd w:val="clear" w:color="auto" w:fill="auto"/>
          </w:tcPr>
          <w:p w:rsidR="00B0576A" w:rsidRPr="00A1781D" w:rsidRDefault="00B0576A" w:rsidP="009219CD">
            <w:pPr>
              <w:rPr>
                <w:sz w:val="18"/>
                <w:szCs w:val="18"/>
              </w:rPr>
            </w:pPr>
            <w:r w:rsidRPr="0070781A">
              <w:t xml:space="preserve">Показатель </w:t>
            </w:r>
            <w:r>
              <w:t>«в том числе неденежные расчеты» превышает показатель «всего»</w:t>
            </w:r>
          </w:p>
        </w:tc>
        <w:tc>
          <w:tcPr>
            <w:tcW w:w="812" w:type="dxa"/>
            <w:gridSpan w:val="3"/>
          </w:tcPr>
          <w:p w:rsidR="00B0576A" w:rsidRDefault="00B0576A" w:rsidP="000C019E">
            <w:pPr>
              <w:rPr>
                <w:sz w:val="18"/>
                <w:szCs w:val="18"/>
              </w:rPr>
            </w:pPr>
            <w:r w:rsidRPr="0070781A">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B0576A" w:rsidRPr="00A1781D" w:rsidTr="00847F2C">
        <w:tc>
          <w:tcPr>
            <w:tcW w:w="626" w:type="dxa"/>
            <w:shd w:val="clear" w:color="auto" w:fill="auto"/>
          </w:tcPr>
          <w:p w:rsidR="00B0576A" w:rsidRPr="00A1781D" w:rsidRDefault="00D04BCA" w:rsidP="003D6874">
            <w:pPr>
              <w:spacing w:line="360" w:lineRule="auto"/>
              <w:rPr>
                <w:sz w:val="18"/>
                <w:szCs w:val="18"/>
              </w:rPr>
            </w:pPr>
            <w:r>
              <w:rPr>
                <w:sz w:val="18"/>
                <w:szCs w:val="18"/>
              </w:rPr>
              <w:t>14.1</w:t>
            </w:r>
          </w:p>
        </w:tc>
        <w:tc>
          <w:tcPr>
            <w:tcW w:w="1656" w:type="dxa"/>
            <w:gridSpan w:val="2"/>
            <w:shd w:val="clear" w:color="auto" w:fill="auto"/>
          </w:tcPr>
          <w:p w:rsidR="00B0576A" w:rsidRPr="00A1781D" w:rsidRDefault="005C5B01" w:rsidP="00081316">
            <w:pPr>
              <w:jc w:val="center"/>
              <w:rPr>
                <w:sz w:val="18"/>
                <w:szCs w:val="18"/>
              </w:rPr>
            </w:pPr>
            <w:r>
              <w:t>206%, 302%</w:t>
            </w:r>
            <w:r w:rsidR="00081316">
              <w:t xml:space="preserve"> </w:t>
            </w:r>
            <w:r w:rsidR="00B0576A" w:rsidRPr="00143E3C">
              <w:t>(раздел 1)</w:t>
            </w:r>
          </w:p>
        </w:tc>
        <w:tc>
          <w:tcPr>
            <w:tcW w:w="636" w:type="dxa"/>
            <w:shd w:val="clear" w:color="auto" w:fill="auto"/>
          </w:tcPr>
          <w:p w:rsidR="00B0576A" w:rsidRPr="00A1781D" w:rsidRDefault="00B0576A" w:rsidP="00E01F08">
            <w:pPr>
              <w:jc w:val="center"/>
              <w:rPr>
                <w:sz w:val="18"/>
                <w:szCs w:val="18"/>
              </w:rPr>
            </w:pPr>
            <w:r>
              <w:t>7</w:t>
            </w:r>
          </w:p>
        </w:tc>
        <w:tc>
          <w:tcPr>
            <w:tcW w:w="603" w:type="dxa"/>
            <w:shd w:val="clear" w:color="auto" w:fill="auto"/>
          </w:tcPr>
          <w:p w:rsidR="00B0576A" w:rsidRPr="00A1781D" w:rsidRDefault="00B0576A" w:rsidP="00435AAC">
            <w:pPr>
              <w:rPr>
                <w:sz w:val="18"/>
                <w:szCs w:val="18"/>
                <w:lang w:val="en-US"/>
              </w:rPr>
            </w:pPr>
            <w:r w:rsidRPr="005E790B">
              <w:t>&gt;=</w:t>
            </w:r>
          </w:p>
        </w:tc>
        <w:tc>
          <w:tcPr>
            <w:tcW w:w="1976" w:type="dxa"/>
            <w:gridSpan w:val="2"/>
            <w:shd w:val="clear" w:color="auto" w:fill="auto"/>
          </w:tcPr>
          <w:p w:rsidR="00B0576A" w:rsidRPr="00A1781D" w:rsidRDefault="00B0576A" w:rsidP="00B77D02">
            <w:pPr>
              <w:jc w:val="center"/>
              <w:rPr>
                <w:sz w:val="18"/>
                <w:szCs w:val="18"/>
                <w:lang w:val="en-US"/>
              </w:rPr>
            </w:pPr>
            <w:r w:rsidRPr="005E790B">
              <w:t>*</w:t>
            </w:r>
          </w:p>
        </w:tc>
        <w:tc>
          <w:tcPr>
            <w:tcW w:w="620" w:type="dxa"/>
            <w:shd w:val="clear" w:color="auto" w:fill="auto"/>
          </w:tcPr>
          <w:p w:rsidR="00B0576A" w:rsidRPr="00A1781D" w:rsidRDefault="00B0576A" w:rsidP="00E01F08">
            <w:pPr>
              <w:rPr>
                <w:sz w:val="18"/>
                <w:szCs w:val="18"/>
              </w:rPr>
            </w:pPr>
            <w:r>
              <w:t>8</w:t>
            </w:r>
          </w:p>
        </w:tc>
        <w:tc>
          <w:tcPr>
            <w:tcW w:w="2357" w:type="dxa"/>
            <w:shd w:val="clear" w:color="auto" w:fill="auto"/>
          </w:tcPr>
          <w:p w:rsidR="00B0576A" w:rsidRPr="00A1781D" w:rsidRDefault="00B0576A" w:rsidP="009219CD">
            <w:pPr>
              <w:rPr>
                <w:sz w:val="18"/>
                <w:szCs w:val="18"/>
              </w:rPr>
            </w:pPr>
            <w:r w:rsidRPr="005E790B">
              <w:t xml:space="preserve">Показатель «в том числе неденежные расчеты» превышает показатель </w:t>
            </w:r>
            <w:r>
              <w:t>«</w:t>
            </w:r>
            <w:r w:rsidRPr="005E790B">
              <w:t>всего</w:t>
            </w:r>
            <w:r>
              <w:t>»</w:t>
            </w:r>
            <w:r w:rsidR="00E74559">
              <w:t xml:space="preserve"> </w:t>
            </w:r>
            <w:r w:rsidR="00E74559" w:rsidRPr="00A1781D">
              <w:rPr>
                <w:sz w:val="18"/>
                <w:szCs w:val="18"/>
              </w:rPr>
              <w:t>–</w:t>
            </w:r>
            <w:r w:rsidR="00E74559">
              <w:rPr>
                <w:sz w:val="18"/>
                <w:szCs w:val="18"/>
              </w:rPr>
              <w:t xml:space="preserve"> </w:t>
            </w:r>
            <w:r w:rsidR="00E74559">
              <w:t>недопустимо</w:t>
            </w:r>
          </w:p>
        </w:tc>
        <w:tc>
          <w:tcPr>
            <w:tcW w:w="812" w:type="dxa"/>
            <w:gridSpan w:val="3"/>
          </w:tcPr>
          <w:p w:rsidR="00B0576A" w:rsidRDefault="00B0576A" w:rsidP="000C019E">
            <w:pPr>
              <w:rPr>
                <w:sz w:val="18"/>
                <w:szCs w:val="18"/>
              </w:rPr>
            </w:pPr>
            <w:r w:rsidRPr="005E790B">
              <w:t>Б</w:t>
            </w:r>
          </w:p>
        </w:tc>
        <w:tc>
          <w:tcPr>
            <w:tcW w:w="815" w:type="dxa"/>
            <w:gridSpan w:val="2"/>
          </w:tcPr>
          <w:p w:rsidR="00B0576A" w:rsidRPr="00B0576A" w:rsidRDefault="00B0576A" w:rsidP="00B0576A">
            <w:pPr>
              <w:rPr>
                <w:sz w:val="18"/>
                <w:szCs w:val="18"/>
              </w:rPr>
            </w:pPr>
            <w:r w:rsidRPr="00B0576A">
              <w:rPr>
                <w:sz w:val="18"/>
                <w:szCs w:val="18"/>
              </w:rPr>
              <w:t>ПБС,</w:t>
            </w:r>
          </w:p>
          <w:p w:rsidR="00B0576A" w:rsidRDefault="00B0576A" w:rsidP="00B0576A">
            <w:pPr>
              <w:rPr>
                <w:sz w:val="18"/>
                <w:szCs w:val="18"/>
              </w:rPr>
            </w:pPr>
            <w:r w:rsidRPr="00B0576A">
              <w:rPr>
                <w:sz w:val="18"/>
                <w:szCs w:val="18"/>
              </w:rPr>
              <w:t>РБС, ГРБС</w:t>
            </w:r>
          </w:p>
        </w:tc>
      </w:tr>
      <w:tr w:rsidR="00767405" w:rsidRPr="00A1781D" w:rsidTr="00847F2C">
        <w:tc>
          <w:tcPr>
            <w:tcW w:w="626" w:type="dxa"/>
            <w:shd w:val="clear" w:color="auto" w:fill="auto"/>
          </w:tcPr>
          <w:p w:rsidR="00767405" w:rsidRPr="00A1781D" w:rsidRDefault="00767405" w:rsidP="00526FEE">
            <w:pPr>
              <w:spacing w:line="360" w:lineRule="auto"/>
              <w:rPr>
                <w:sz w:val="18"/>
                <w:szCs w:val="18"/>
              </w:rPr>
            </w:pPr>
            <w:r w:rsidRPr="00A1781D">
              <w:rPr>
                <w:sz w:val="18"/>
                <w:szCs w:val="18"/>
              </w:rPr>
              <w:t>15</w:t>
            </w:r>
          </w:p>
        </w:tc>
        <w:tc>
          <w:tcPr>
            <w:tcW w:w="1656" w:type="dxa"/>
            <w:gridSpan w:val="2"/>
            <w:shd w:val="clear" w:color="auto" w:fill="auto"/>
          </w:tcPr>
          <w:p w:rsidR="00767405" w:rsidRPr="00A1781D" w:rsidRDefault="00767405" w:rsidP="00E74559">
            <w:pPr>
              <w:jc w:val="center"/>
              <w:rPr>
                <w:sz w:val="18"/>
                <w:szCs w:val="18"/>
              </w:rPr>
            </w:pPr>
            <w:r w:rsidRPr="00A1781D">
              <w:rPr>
                <w:sz w:val="18"/>
                <w:szCs w:val="18"/>
              </w:rPr>
              <w:t>Показатель по счетам %</w:t>
            </w:r>
            <w:r w:rsidR="00E74559">
              <w:rPr>
                <w:sz w:val="18"/>
                <w:szCs w:val="18"/>
              </w:rPr>
              <w:t>205ХХ</w:t>
            </w:r>
            <w:r w:rsidRPr="00A1781D">
              <w:rPr>
                <w:sz w:val="18"/>
                <w:szCs w:val="18"/>
              </w:rPr>
              <w:t>% (по главе 182, 153)</w:t>
            </w:r>
          </w:p>
        </w:tc>
        <w:tc>
          <w:tcPr>
            <w:tcW w:w="636" w:type="dxa"/>
            <w:shd w:val="clear" w:color="auto" w:fill="auto"/>
          </w:tcPr>
          <w:p w:rsidR="00767405" w:rsidRPr="00A1781D" w:rsidRDefault="00767405" w:rsidP="00526FEE">
            <w:pPr>
              <w:jc w:val="center"/>
              <w:rPr>
                <w:sz w:val="18"/>
                <w:szCs w:val="18"/>
              </w:rPr>
            </w:pPr>
            <w:r w:rsidRPr="00A1781D">
              <w:rPr>
                <w:sz w:val="18"/>
                <w:szCs w:val="18"/>
              </w:rPr>
              <w:t>2</w:t>
            </w:r>
          </w:p>
        </w:tc>
        <w:tc>
          <w:tcPr>
            <w:tcW w:w="603" w:type="dxa"/>
            <w:shd w:val="clear" w:color="auto" w:fill="auto"/>
          </w:tcPr>
          <w:p w:rsidR="00767405" w:rsidRPr="00A1781D" w:rsidRDefault="00767405" w:rsidP="002352E6">
            <w:pPr>
              <w:rPr>
                <w:sz w:val="18"/>
                <w:szCs w:val="18"/>
              </w:rPr>
            </w:pPr>
            <w:r w:rsidRPr="00A1781D">
              <w:rPr>
                <w:sz w:val="18"/>
                <w:szCs w:val="18"/>
              </w:rPr>
              <w:t>≥ 500 000 000,00</w:t>
            </w:r>
          </w:p>
        </w:tc>
        <w:tc>
          <w:tcPr>
            <w:tcW w:w="1976" w:type="dxa"/>
            <w:gridSpan w:val="2"/>
            <w:shd w:val="clear" w:color="auto" w:fill="auto"/>
          </w:tcPr>
          <w:p w:rsidR="00767405" w:rsidRPr="00A1781D" w:rsidRDefault="00767405" w:rsidP="00526FEE">
            <w:pPr>
              <w:jc w:val="center"/>
              <w:rPr>
                <w:sz w:val="18"/>
                <w:szCs w:val="18"/>
              </w:rPr>
            </w:pPr>
            <w:r w:rsidRPr="00A1781D">
              <w:rPr>
                <w:sz w:val="18"/>
                <w:szCs w:val="18"/>
              </w:rPr>
              <w:t>*</w:t>
            </w:r>
          </w:p>
        </w:tc>
        <w:tc>
          <w:tcPr>
            <w:tcW w:w="620" w:type="dxa"/>
            <w:shd w:val="clear" w:color="auto" w:fill="auto"/>
          </w:tcPr>
          <w:p w:rsidR="00767405" w:rsidRPr="00A1781D" w:rsidRDefault="00767405" w:rsidP="00526FEE">
            <w:pPr>
              <w:rPr>
                <w:sz w:val="18"/>
                <w:szCs w:val="18"/>
              </w:rPr>
            </w:pPr>
            <w:r w:rsidRPr="00A1781D">
              <w:rPr>
                <w:sz w:val="18"/>
                <w:szCs w:val="18"/>
              </w:rPr>
              <w:t>*</w:t>
            </w:r>
          </w:p>
        </w:tc>
        <w:tc>
          <w:tcPr>
            <w:tcW w:w="2357" w:type="dxa"/>
            <w:shd w:val="clear" w:color="auto" w:fill="auto"/>
          </w:tcPr>
          <w:p w:rsidR="00767405" w:rsidRPr="00A1781D" w:rsidRDefault="0032294A" w:rsidP="00A339F1">
            <w:pPr>
              <w:rPr>
                <w:sz w:val="18"/>
                <w:szCs w:val="18"/>
              </w:rPr>
            </w:pPr>
            <w:hyperlink r:id="rId13" w:history="1">
              <w:r w:rsidR="00767405" w:rsidRPr="00A1781D">
                <w:rPr>
                  <w:sz w:val="18"/>
                  <w:szCs w:val="18"/>
                </w:rPr>
                <w:t>Раздел 2</w:t>
              </w:r>
            </w:hyperlink>
            <w:r w:rsidR="00767405" w:rsidRPr="00A1781D">
              <w:rPr>
                <w:sz w:val="18"/>
                <w:szCs w:val="18"/>
              </w:rPr>
              <w:t xml:space="preserve"> Сведений ф. 0503169 заполняется в разрезе контрагентов по показателям свыше 500 млн. руб. в части доходов бюджета</w:t>
            </w:r>
          </w:p>
        </w:tc>
        <w:tc>
          <w:tcPr>
            <w:tcW w:w="812" w:type="dxa"/>
            <w:gridSpan w:val="3"/>
          </w:tcPr>
          <w:p w:rsidR="00767405" w:rsidRPr="00A1781D" w:rsidRDefault="005C3673" w:rsidP="00A339F1">
            <w:pPr>
              <w:rPr>
                <w:sz w:val="18"/>
                <w:szCs w:val="18"/>
              </w:rPr>
            </w:pPr>
            <w:r>
              <w:rPr>
                <w:sz w:val="18"/>
                <w:szCs w:val="18"/>
              </w:rPr>
              <w:t>П</w:t>
            </w:r>
          </w:p>
        </w:tc>
        <w:tc>
          <w:tcPr>
            <w:tcW w:w="815" w:type="dxa"/>
            <w:gridSpan w:val="2"/>
          </w:tcPr>
          <w:p w:rsidR="00767405" w:rsidRPr="00A1781D" w:rsidRDefault="00DB4050" w:rsidP="00DB4050">
            <w:pPr>
              <w:rPr>
                <w:sz w:val="18"/>
                <w:szCs w:val="18"/>
              </w:rPr>
            </w:pPr>
            <w:r w:rsidRPr="00DB4050">
              <w:rPr>
                <w:sz w:val="18"/>
                <w:szCs w:val="18"/>
              </w:rPr>
              <w:t>ПБС,</w:t>
            </w:r>
            <w:r>
              <w:rPr>
                <w:sz w:val="18"/>
                <w:szCs w:val="18"/>
                <w:lang w:val="en-US"/>
              </w:rPr>
              <w:t xml:space="preserve"> </w:t>
            </w:r>
            <w:r w:rsidRPr="00DB4050">
              <w:rPr>
                <w:sz w:val="18"/>
                <w:szCs w:val="18"/>
              </w:rPr>
              <w:t xml:space="preserve">РБС, </w:t>
            </w:r>
            <w:r w:rsidR="00767405">
              <w:rPr>
                <w:sz w:val="18"/>
                <w:szCs w:val="18"/>
              </w:rPr>
              <w:t>ГРБС</w:t>
            </w:r>
          </w:p>
        </w:tc>
      </w:tr>
      <w:tr w:rsidR="00A778B7" w:rsidRPr="00A1781D" w:rsidTr="00847F2C">
        <w:tc>
          <w:tcPr>
            <w:tcW w:w="626" w:type="dxa"/>
            <w:shd w:val="clear" w:color="auto" w:fill="auto"/>
          </w:tcPr>
          <w:p w:rsidR="00A778B7" w:rsidRPr="00A1781D" w:rsidRDefault="00A778B7" w:rsidP="00526FEE">
            <w:pPr>
              <w:spacing w:line="360" w:lineRule="auto"/>
              <w:rPr>
                <w:sz w:val="18"/>
                <w:szCs w:val="18"/>
              </w:rPr>
            </w:pPr>
            <w:r w:rsidRPr="00A1781D">
              <w:rPr>
                <w:sz w:val="18"/>
                <w:szCs w:val="18"/>
              </w:rPr>
              <w:lastRenderedPageBreak/>
              <w:t>16</w:t>
            </w:r>
          </w:p>
        </w:tc>
        <w:tc>
          <w:tcPr>
            <w:tcW w:w="1656" w:type="dxa"/>
            <w:gridSpan w:val="2"/>
            <w:shd w:val="clear" w:color="auto" w:fill="auto"/>
          </w:tcPr>
          <w:p w:rsidR="00A778B7" w:rsidRPr="00A1781D" w:rsidRDefault="00A778B7" w:rsidP="002E6730">
            <w:pPr>
              <w:jc w:val="center"/>
              <w:rPr>
                <w:sz w:val="18"/>
                <w:szCs w:val="18"/>
              </w:rPr>
            </w:pPr>
            <w:r w:rsidRPr="00A1781D">
              <w:rPr>
                <w:sz w:val="18"/>
                <w:szCs w:val="18"/>
              </w:rPr>
              <w:t>30402</w:t>
            </w:r>
            <w:r w:rsidR="00EA329C">
              <w:rPr>
                <w:sz w:val="18"/>
                <w:szCs w:val="18"/>
              </w:rPr>
              <w:t xml:space="preserve"> </w:t>
            </w:r>
            <w:r w:rsidRPr="00A1781D">
              <w:rPr>
                <w:sz w:val="18"/>
                <w:szCs w:val="18"/>
              </w:rPr>
              <w:t>(в разделе 1)</w:t>
            </w:r>
          </w:p>
        </w:tc>
        <w:tc>
          <w:tcPr>
            <w:tcW w:w="636" w:type="dxa"/>
            <w:shd w:val="clear" w:color="auto" w:fill="auto"/>
          </w:tcPr>
          <w:p w:rsidR="00A778B7" w:rsidRPr="00A1781D" w:rsidRDefault="00A778B7" w:rsidP="00C6324A">
            <w:pPr>
              <w:jc w:val="center"/>
              <w:rPr>
                <w:sz w:val="18"/>
                <w:szCs w:val="18"/>
              </w:rPr>
            </w:pPr>
            <w:r w:rsidRPr="00A1781D">
              <w:rPr>
                <w:sz w:val="18"/>
                <w:szCs w:val="18"/>
              </w:rPr>
              <w:t>4,11, 14</w:t>
            </w:r>
          </w:p>
        </w:tc>
        <w:tc>
          <w:tcPr>
            <w:tcW w:w="603" w:type="dxa"/>
            <w:shd w:val="clear" w:color="auto" w:fill="auto"/>
          </w:tcPr>
          <w:p w:rsidR="00A778B7" w:rsidRPr="00A1781D" w:rsidRDefault="00A778B7" w:rsidP="002352E6">
            <w:pPr>
              <w:rPr>
                <w:sz w:val="18"/>
                <w:szCs w:val="18"/>
              </w:rPr>
            </w:pPr>
            <w:r w:rsidRPr="00A1781D">
              <w:rPr>
                <w:sz w:val="18"/>
                <w:szCs w:val="18"/>
              </w:rPr>
              <w:t>=0</w:t>
            </w:r>
          </w:p>
        </w:tc>
        <w:tc>
          <w:tcPr>
            <w:tcW w:w="1976" w:type="dxa"/>
            <w:gridSpan w:val="2"/>
            <w:shd w:val="clear" w:color="auto" w:fill="auto"/>
          </w:tcPr>
          <w:p w:rsidR="00A778B7" w:rsidRPr="00A1781D" w:rsidRDefault="00A778B7" w:rsidP="00526FEE">
            <w:pPr>
              <w:jc w:val="center"/>
              <w:rPr>
                <w:sz w:val="18"/>
                <w:szCs w:val="18"/>
              </w:rPr>
            </w:pPr>
          </w:p>
        </w:tc>
        <w:tc>
          <w:tcPr>
            <w:tcW w:w="620" w:type="dxa"/>
            <w:shd w:val="clear" w:color="auto" w:fill="auto"/>
          </w:tcPr>
          <w:p w:rsidR="00A778B7" w:rsidRPr="00A1781D" w:rsidRDefault="00A778B7" w:rsidP="00526FEE">
            <w:pPr>
              <w:rPr>
                <w:sz w:val="18"/>
                <w:szCs w:val="18"/>
              </w:rPr>
            </w:pPr>
          </w:p>
        </w:tc>
        <w:tc>
          <w:tcPr>
            <w:tcW w:w="2357" w:type="dxa"/>
            <w:shd w:val="clear" w:color="auto" w:fill="auto"/>
          </w:tcPr>
          <w:p w:rsidR="00A778B7" w:rsidRPr="00A1781D" w:rsidRDefault="00A778B7" w:rsidP="009219CD">
            <w:pPr>
              <w:rPr>
                <w:sz w:val="18"/>
                <w:szCs w:val="18"/>
              </w:rPr>
            </w:pPr>
            <w:r w:rsidRPr="00A1781D">
              <w:rPr>
                <w:sz w:val="18"/>
                <w:szCs w:val="18"/>
              </w:rPr>
              <w:t xml:space="preserve">Отражение просроченной задолженности по счету 30402 </w:t>
            </w:r>
            <w:r w:rsidR="00E74559" w:rsidRPr="00A1781D">
              <w:rPr>
                <w:sz w:val="18"/>
                <w:szCs w:val="18"/>
              </w:rPr>
              <w:t>–</w:t>
            </w:r>
            <w:r w:rsidR="00E74559">
              <w:rPr>
                <w:sz w:val="18"/>
                <w:szCs w:val="18"/>
              </w:rPr>
              <w:t xml:space="preserve"> </w:t>
            </w:r>
            <w:r w:rsidRPr="00A1781D">
              <w:rPr>
                <w:sz w:val="18"/>
                <w:szCs w:val="18"/>
              </w:rPr>
              <w:t>недопустимо</w:t>
            </w:r>
          </w:p>
        </w:tc>
        <w:tc>
          <w:tcPr>
            <w:tcW w:w="812" w:type="dxa"/>
            <w:gridSpan w:val="3"/>
          </w:tcPr>
          <w:p w:rsidR="00A778B7" w:rsidRDefault="00A778B7" w:rsidP="000C019E">
            <w:pPr>
              <w:rPr>
                <w:sz w:val="18"/>
                <w:szCs w:val="18"/>
              </w:rPr>
            </w:pPr>
            <w:r>
              <w:rPr>
                <w:sz w:val="18"/>
                <w:szCs w:val="18"/>
              </w:rPr>
              <w:t>Б</w:t>
            </w:r>
          </w:p>
        </w:tc>
        <w:tc>
          <w:tcPr>
            <w:tcW w:w="815" w:type="dxa"/>
            <w:gridSpan w:val="2"/>
          </w:tcPr>
          <w:p w:rsidR="00A778B7" w:rsidRDefault="00A778B7" w:rsidP="000C019E">
            <w:pPr>
              <w:rPr>
                <w:sz w:val="18"/>
                <w:szCs w:val="18"/>
              </w:rPr>
            </w:pPr>
            <w:r>
              <w:rPr>
                <w:sz w:val="18"/>
                <w:szCs w:val="18"/>
              </w:rPr>
              <w:t>ПБС,</w:t>
            </w:r>
          </w:p>
          <w:p w:rsidR="00A778B7" w:rsidRDefault="00A778B7" w:rsidP="002E6730">
            <w:pPr>
              <w:rPr>
                <w:sz w:val="18"/>
                <w:szCs w:val="18"/>
              </w:rPr>
            </w:pPr>
            <w:r>
              <w:rPr>
                <w:sz w:val="18"/>
                <w:szCs w:val="18"/>
              </w:rPr>
              <w:t xml:space="preserve">РБС, ГРБС </w:t>
            </w:r>
          </w:p>
        </w:tc>
      </w:tr>
      <w:tr w:rsidR="00102D37" w:rsidRPr="00A1781D" w:rsidTr="00847F2C">
        <w:tc>
          <w:tcPr>
            <w:tcW w:w="626" w:type="dxa"/>
          </w:tcPr>
          <w:p w:rsidR="00102D37" w:rsidRPr="00A1781D" w:rsidRDefault="00102D37" w:rsidP="006F1413">
            <w:pPr>
              <w:spacing w:line="360" w:lineRule="auto"/>
              <w:rPr>
                <w:sz w:val="18"/>
                <w:szCs w:val="18"/>
              </w:rPr>
            </w:pPr>
            <w:r w:rsidRPr="00A1781D">
              <w:rPr>
                <w:sz w:val="18"/>
                <w:szCs w:val="18"/>
              </w:rPr>
              <w:t>26</w:t>
            </w:r>
            <w:del w:id="688" w:author="Зайцев Павел Борисович" w:date="2025-12-17T12:19:00Z">
              <w:r w:rsidRPr="00A1781D" w:rsidDel="006F1413">
                <w:rPr>
                  <w:rStyle w:val="afd"/>
                  <w:sz w:val="18"/>
                  <w:szCs w:val="18"/>
                </w:rPr>
                <w:footnoteReference w:id="8"/>
              </w:r>
            </w:del>
          </w:p>
        </w:tc>
        <w:tc>
          <w:tcPr>
            <w:tcW w:w="1656" w:type="dxa"/>
            <w:gridSpan w:val="2"/>
          </w:tcPr>
          <w:p w:rsidR="00102D37" w:rsidRPr="00A1781D" w:rsidRDefault="00102D37" w:rsidP="003456D2">
            <w:pPr>
              <w:jc w:val="center"/>
              <w:rPr>
                <w:sz w:val="18"/>
                <w:szCs w:val="18"/>
              </w:rPr>
            </w:pPr>
            <w:r w:rsidRPr="00A1781D">
              <w:rPr>
                <w:sz w:val="18"/>
                <w:szCs w:val="18"/>
              </w:rPr>
              <w:t>*(раздел 1)</w:t>
            </w:r>
          </w:p>
        </w:tc>
        <w:tc>
          <w:tcPr>
            <w:tcW w:w="636" w:type="dxa"/>
          </w:tcPr>
          <w:p w:rsidR="00102D37" w:rsidRPr="00A1781D" w:rsidRDefault="00102D37" w:rsidP="00526FEE">
            <w:pPr>
              <w:jc w:val="center"/>
              <w:rPr>
                <w:sz w:val="18"/>
                <w:szCs w:val="18"/>
              </w:rPr>
            </w:pPr>
            <w:r w:rsidRPr="00A1781D">
              <w:rPr>
                <w:sz w:val="18"/>
                <w:szCs w:val="18"/>
              </w:rPr>
              <w:t>9</w:t>
            </w:r>
          </w:p>
        </w:tc>
        <w:tc>
          <w:tcPr>
            <w:tcW w:w="603" w:type="dxa"/>
          </w:tcPr>
          <w:p w:rsidR="00102D37" w:rsidRPr="00A1781D" w:rsidRDefault="00102D37" w:rsidP="002352E6">
            <w:pPr>
              <w:rPr>
                <w:sz w:val="18"/>
                <w:szCs w:val="18"/>
              </w:rPr>
            </w:pPr>
            <w:r w:rsidRPr="00A1781D">
              <w:rPr>
                <w:sz w:val="18"/>
                <w:szCs w:val="18"/>
              </w:rPr>
              <w:t>=</w:t>
            </w:r>
          </w:p>
        </w:tc>
        <w:tc>
          <w:tcPr>
            <w:tcW w:w="1976" w:type="dxa"/>
            <w:gridSpan w:val="2"/>
          </w:tcPr>
          <w:p w:rsidR="00102D37" w:rsidRPr="00A1781D" w:rsidRDefault="00102D37" w:rsidP="003456D2">
            <w:pPr>
              <w:jc w:val="center"/>
              <w:rPr>
                <w:sz w:val="18"/>
                <w:szCs w:val="18"/>
              </w:rPr>
            </w:pPr>
            <w:r w:rsidRPr="00A1781D">
              <w:rPr>
                <w:sz w:val="18"/>
                <w:szCs w:val="18"/>
              </w:rPr>
              <w:t>*</w:t>
            </w:r>
          </w:p>
        </w:tc>
        <w:tc>
          <w:tcPr>
            <w:tcW w:w="620" w:type="dxa"/>
          </w:tcPr>
          <w:p w:rsidR="00102D37" w:rsidRPr="00A1781D" w:rsidRDefault="00102D37" w:rsidP="008831FA">
            <w:pPr>
              <w:rPr>
                <w:sz w:val="18"/>
                <w:szCs w:val="18"/>
              </w:rPr>
            </w:pPr>
            <w:r w:rsidRPr="00A1781D">
              <w:rPr>
                <w:sz w:val="18"/>
                <w:szCs w:val="18"/>
              </w:rPr>
              <w:t>2+5</w:t>
            </w:r>
            <w:r w:rsidR="00077BAC" w:rsidRPr="00A1781D">
              <w:rPr>
                <w:sz w:val="18"/>
                <w:szCs w:val="18"/>
              </w:rPr>
              <w:t>–</w:t>
            </w:r>
            <w:r w:rsidRPr="00A1781D">
              <w:rPr>
                <w:sz w:val="18"/>
                <w:szCs w:val="18"/>
              </w:rPr>
              <w:t>7</w:t>
            </w:r>
          </w:p>
        </w:tc>
        <w:tc>
          <w:tcPr>
            <w:tcW w:w="2357" w:type="dxa"/>
          </w:tcPr>
          <w:p w:rsidR="00102D37" w:rsidRPr="00A1781D" w:rsidRDefault="00102D37" w:rsidP="00E74559">
            <w:pPr>
              <w:rPr>
                <w:sz w:val="18"/>
                <w:szCs w:val="18"/>
              </w:rPr>
            </w:pPr>
            <w:r w:rsidRPr="00A1781D">
              <w:rPr>
                <w:sz w:val="18"/>
                <w:szCs w:val="18"/>
              </w:rPr>
              <w:t>Гр. 9 &lt;&gt; гр.2</w:t>
            </w:r>
            <w:r w:rsidR="00E74559">
              <w:rPr>
                <w:sz w:val="18"/>
                <w:szCs w:val="18"/>
              </w:rPr>
              <w:t xml:space="preserve"> </w:t>
            </w:r>
            <w:r w:rsidRPr="00A1781D">
              <w:rPr>
                <w:sz w:val="18"/>
                <w:szCs w:val="18"/>
              </w:rPr>
              <w:t>+</w:t>
            </w:r>
            <w:r w:rsidR="00E74559">
              <w:rPr>
                <w:sz w:val="18"/>
                <w:szCs w:val="18"/>
              </w:rPr>
              <w:t xml:space="preserve"> </w:t>
            </w:r>
            <w:r w:rsidRPr="00A1781D">
              <w:rPr>
                <w:sz w:val="18"/>
                <w:szCs w:val="18"/>
              </w:rPr>
              <w:t>гр.5</w:t>
            </w:r>
            <w:r w:rsidR="003818C8">
              <w:rPr>
                <w:sz w:val="18"/>
                <w:szCs w:val="18"/>
              </w:rPr>
              <w:t xml:space="preserve"> </w:t>
            </w:r>
            <w:r w:rsidR="003818C8" w:rsidRPr="00A1781D">
              <w:rPr>
                <w:sz w:val="18"/>
                <w:szCs w:val="18"/>
              </w:rPr>
              <w:t>–</w:t>
            </w:r>
            <w:r w:rsidR="003818C8">
              <w:rPr>
                <w:sz w:val="18"/>
                <w:szCs w:val="18"/>
              </w:rPr>
              <w:t xml:space="preserve"> </w:t>
            </w:r>
            <w:r w:rsidRPr="00A1781D">
              <w:rPr>
                <w:sz w:val="18"/>
                <w:szCs w:val="18"/>
              </w:rPr>
              <w:t>гр.7</w:t>
            </w:r>
            <w:r w:rsidR="00E74559">
              <w:rPr>
                <w:sz w:val="18"/>
                <w:szCs w:val="18"/>
              </w:rPr>
              <w:t xml:space="preserve"> </w:t>
            </w:r>
            <w:r w:rsidR="00E74559" w:rsidRPr="00A1781D">
              <w:rPr>
                <w:sz w:val="18"/>
                <w:szCs w:val="18"/>
              </w:rPr>
              <w:t>–</w:t>
            </w:r>
            <w:r w:rsidRPr="00A1781D">
              <w:rPr>
                <w:sz w:val="18"/>
                <w:szCs w:val="18"/>
              </w:rPr>
              <w:t xml:space="preserve"> недопустимо</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8831FA">
            <w:pPr>
              <w:rPr>
                <w:sz w:val="18"/>
                <w:szCs w:val="18"/>
              </w:rPr>
            </w:pPr>
            <w:r>
              <w:rPr>
                <w:sz w:val="18"/>
                <w:szCs w:val="18"/>
              </w:rPr>
              <w:t xml:space="preserve">РБС, ГРБС </w:t>
            </w:r>
          </w:p>
        </w:tc>
      </w:tr>
      <w:tr w:rsidR="00EA329C" w:rsidRPr="00A2741F" w:rsidTr="00847F2C">
        <w:tc>
          <w:tcPr>
            <w:tcW w:w="626" w:type="dxa"/>
          </w:tcPr>
          <w:p w:rsidR="00102D37" w:rsidRPr="00A2741F" w:rsidRDefault="00102D37" w:rsidP="00526FEE">
            <w:pPr>
              <w:spacing w:line="360" w:lineRule="auto"/>
              <w:rPr>
                <w:sz w:val="18"/>
                <w:szCs w:val="18"/>
              </w:rPr>
            </w:pPr>
            <w:r w:rsidRPr="00A2741F">
              <w:rPr>
                <w:sz w:val="18"/>
                <w:szCs w:val="18"/>
              </w:rPr>
              <w:t>35</w:t>
            </w:r>
          </w:p>
        </w:tc>
        <w:tc>
          <w:tcPr>
            <w:tcW w:w="1656" w:type="dxa"/>
            <w:gridSpan w:val="2"/>
          </w:tcPr>
          <w:p w:rsidR="00102D37" w:rsidRPr="00A2741F" w:rsidRDefault="00102D37" w:rsidP="00E957D4">
            <w:pPr>
              <w:jc w:val="center"/>
              <w:rPr>
                <w:sz w:val="18"/>
                <w:szCs w:val="18"/>
              </w:rPr>
            </w:pPr>
            <w:r w:rsidRPr="00A2741F">
              <w:rPr>
                <w:sz w:val="18"/>
                <w:szCs w:val="18"/>
              </w:rPr>
              <w:t xml:space="preserve">Показатель по счетам ххххххххх58000%20651000%, </w:t>
            </w:r>
            <w:r w:rsidR="00E957D4" w:rsidRPr="00A2741F">
              <w:rPr>
                <w:sz w:val="18"/>
                <w:szCs w:val="18"/>
              </w:rPr>
              <w:t>ххххххххх58000%2065</w:t>
            </w:r>
            <w:r w:rsidR="00E957D4">
              <w:rPr>
                <w:sz w:val="18"/>
                <w:szCs w:val="18"/>
              </w:rPr>
              <w:t>4</w:t>
            </w:r>
            <w:r w:rsidR="00E957D4" w:rsidRPr="00A2741F">
              <w:rPr>
                <w:sz w:val="18"/>
                <w:szCs w:val="18"/>
              </w:rPr>
              <w:t>000%</w:t>
            </w:r>
            <w:r w:rsidR="00E957D4">
              <w:rPr>
                <w:sz w:val="18"/>
                <w:szCs w:val="18"/>
              </w:rPr>
              <w:t xml:space="preserve">, </w:t>
            </w:r>
            <w:r w:rsidRPr="00A2741F">
              <w:rPr>
                <w:sz w:val="18"/>
                <w:szCs w:val="18"/>
              </w:rPr>
              <w:t>ххххххххх58000%30251000%,</w:t>
            </w:r>
            <w:r w:rsidR="00E957D4">
              <w:rPr>
                <w:sz w:val="18"/>
                <w:szCs w:val="18"/>
              </w:rPr>
              <w:t xml:space="preserve"> ххххххххх58000%30254</w:t>
            </w:r>
            <w:r w:rsidR="00E957D4" w:rsidRPr="00A2741F">
              <w:rPr>
                <w:sz w:val="18"/>
                <w:szCs w:val="18"/>
              </w:rPr>
              <w:t>000%</w:t>
            </w:r>
          </w:p>
        </w:tc>
        <w:tc>
          <w:tcPr>
            <w:tcW w:w="636" w:type="dxa"/>
          </w:tcPr>
          <w:p w:rsidR="00102D37" w:rsidRPr="00A2741F" w:rsidRDefault="00102D37" w:rsidP="00526FEE">
            <w:pPr>
              <w:jc w:val="center"/>
              <w:rPr>
                <w:sz w:val="18"/>
                <w:szCs w:val="18"/>
              </w:rPr>
            </w:pPr>
            <w:r w:rsidRPr="00A2741F">
              <w:rPr>
                <w:sz w:val="18"/>
                <w:szCs w:val="18"/>
              </w:rPr>
              <w:t>*</w:t>
            </w:r>
          </w:p>
        </w:tc>
        <w:tc>
          <w:tcPr>
            <w:tcW w:w="603" w:type="dxa"/>
          </w:tcPr>
          <w:p w:rsidR="00102D37" w:rsidRPr="00A2741F" w:rsidRDefault="00102D37" w:rsidP="002352E6">
            <w:pPr>
              <w:rPr>
                <w:sz w:val="18"/>
                <w:szCs w:val="18"/>
              </w:rPr>
            </w:pPr>
            <w:r w:rsidRPr="00A2741F">
              <w:rPr>
                <w:sz w:val="18"/>
                <w:szCs w:val="18"/>
              </w:rPr>
              <w:t>=0</w:t>
            </w:r>
          </w:p>
        </w:tc>
        <w:tc>
          <w:tcPr>
            <w:tcW w:w="1976" w:type="dxa"/>
            <w:gridSpan w:val="2"/>
          </w:tcPr>
          <w:p w:rsidR="00102D37" w:rsidRPr="00A2741F" w:rsidRDefault="00102D37" w:rsidP="003456D2">
            <w:pPr>
              <w:jc w:val="center"/>
              <w:rPr>
                <w:sz w:val="18"/>
                <w:szCs w:val="18"/>
              </w:rPr>
            </w:pPr>
          </w:p>
        </w:tc>
        <w:tc>
          <w:tcPr>
            <w:tcW w:w="620" w:type="dxa"/>
          </w:tcPr>
          <w:p w:rsidR="00102D37" w:rsidRPr="00A2741F" w:rsidRDefault="00102D37" w:rsidP="00526FEE">
            <w:pPr>
              <w:rPr>
                <w:sz w:val="18"/>
                <w:szCs w:val="18"/>
              </w:rPr>
            </w:pPr>
          </w:p>
        </w:tc>
        <w:tc>
          <w:tcPr>
            <w:tcW w:w="2357" w:type="dxa"/>
          </w:tcPr>
          <w:p w:rsidR="00102D37" w:rsidRPr="00A2741F" w:rsidRDefault="00102D37" w:rsidP="0052335E">
            <w:pPr>
              <w:rPr>
                <w:sz w:val="18"/>
                <w:szCs w:val="18"/>
              </w:rPr>
            </w:pPr>
            <w:r w:rsidRPr="00A2741F">
              <w:rPr>
                <w:sz w:val="18"/>
                <w:szCs w:val="18"/>
              </w:rPr>
              <w:t>Показатель задолженности по межбюджетным трансфертам по коду направления 58000 в целевой статье – требует пояснения</w:t>
            </w:r>
          </w:p>
        </w:tc>
        <w:tc>
          <w:tcPr>
            <w:tcW w:w="812" w:type="dxa"/>
            <w:gridSpan w:val="3"/>
          </w:tcPr>
          <w:p w:rsidR="00102D37" w:rsidRPr="00A2741F" w:rsidRDefault="00102D37" w:rsidP="0052335E">
            <w:pPr>
              <w:rPr>
                <w:sz w:val="18"/>
                <w:szCs w:val="18"/>
              </w:rPr>
            </w:pPr>
            <w:r w:rsidRPr="00A2741F">
              <w:rPr>
                <w:sz w:val="18"/>
                <w:szCs w:val="18"/>
              </w:rPr>
              <w:t>П</w:t>
            </w:r>
          </w:p>
        </w:tc>
        <w:tc>
          <w:tcPr>
            <w:tcW w:w="815" w:type="dxa"/>
            <w:gridSpan w:val="2"/>
          </w:tcPr>
          <w:p w:rsidR="00102D37" w:rsidRPr="00A2741F" w:rsidRDefault="00102D37" w:rsidP="000C019E">
            <w:pPr>
              <w:rPr>
                <w:sz w:val="18"/>
                <w:szCs w:val="18"/>
              </w:rPr>
            </w:pPr>
            <w:r w:rsidRPr="00A2741F">
              <w:rPr>
                <w:sz w:val="18"/>
                <w:szCs w:val="18"/>
              </w:rPr>
              <w:t>ПБС,</w:t>
            </w:r>
          </w:p>
          <w:p w:rsidR="00102D37" w:rsidRPr="00A2741F" w:rsidRDefault="00102D37" w:rsidP="0052335E">
            <w:pPr>
              <w:rPr>
                <w:sz w:val="18"/>
                <w:szCs w:val="18"/>
              </w:rPr>
            </w:pPr>
            <w:r w:rsidRPr="00A2741F">
              <w:rPr>
                <w:sz w:val="18"/>
                <w:szCs w:val="18"/>
              </w:rPr>
              <w:t xml:space="preserve">РБС, ГРБС </w:t>
            </w:r>
          </w:p>
        </w:tc>
      </w:tr>
      <w:tr w:rsidR="00102D37" w:rsidRPr="00A1781D" w:rsidTr="00847F2C">
        <w:tc>
          <w:tcPr>
            <w:tcW w:w="626" w:type="dxa"/>
          </w:tcPr>
          <w:p w:rsidR="00102D37" w:rsidRPr="00A1781D" w:rsidRDefault="00102D37" w:rsidP="00526FEE">
            <w:pPr>
              <w:spacing w:line="360" w:lineRule="auto"/>
              <w:rPr>
                <w:sz w:val="18"/>
                <w:szCs w:val="18"/>
              </w:rPr>
            </w:pPr>
            <w:r w:rsidRPr="00A1781D">
              <w:rPr>
                <w:sz w:val="18"/>
                <w:szCs w:val="18"/>
              </w:rPr>
              <w:t>36</w:t>
            </w:r>
          </w:p>
        </w:tc>
        <w:tc>
          <w:tcPr>
            <w:tcW w:w="1656" w:type="dxa"/>
            <w:gridSpan w:val="2"/>
          </w:tcPr>
          <w:p w:rsidR="00102D37" w:rsidRPr="00A1781D" w:rsidRDefault="00102D37" w:rsidP="006357C1">
            <w:pPr>
              <w:jc w:val="center"/>
              <w:rPr>
                <w:sz w:val="18"/>
                <w:szCs w:val="18"/>
              </w:rPr>
            </w:pPr>
            <w:r w:rsidRPr="00A1781D">
              <w:rPr>
                <w:sz w:val="18"/>
                <w:szCs w:val="18"/>
              </w:rPr>
              <w:t>Показатель по КБК 1170101001х000180</w:t>
            </w:r>
          </w:p>
          <w:p w:rsidR="00102D37" w:rsidRPr="00A1781D" w:rsidRDefault="00102D37" w:rsidP="006357C1">
            <w:pPr>
              <w:jc w:val="center"/>
              <w:rPr>
                <w:sz w:val="18"/>
                <w:szCs w:val="18"/>
              </w:rPr>
            </w:pPr>
            <w:r w:rsidRPr="00A1781D">
              <w:rPr>
                <w:sz w:val="18"/>
                <w:szCs w:val="18"/>
              </w:rPr>
              <w:t>(кроме отчета главы 100)</w:t>
            </w:r>
          </w:p>
        </w:tc>
        <w:tc>
          <w:tcPr>
            <w:tcW w:w="636" w:type="dxa"/>
          </w:tcPr>
          <w:p w:rsidR="00102D37" w:rsidRPr="00A1781D" w:rsidRDefault="00102D37" w:rsidP="00526FEE">
            <w:pPr>
              <w:jc w:val="center"/>
              <w:rPr>
                <w:sz w:val="18"/>
                <w:szCs w:val="18"/>
              </w:rPr>
            </w:pPr>
            <w:r w:rsidRPr="00A1781D">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9219CD">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847F2C">
        <w:tc>
          <w:tcPr>
            <w:tcW w:w="626" w:type="dxa"/>
          </w:tcPr>
          <w:p w:rsidR="00102D37" w:rsidRPr="00A1781D" w:rsidRDefault="00102D37" w:rsidP="00526FEE">
            <w:pPr>
              <w:spacing w:line="360" w:lineRule="auto"/>
              <w:rPr>
                <w:sz w:val="18"/>
                <w:szCs w:val="18"/>
              </w:rPr>
            </w:pPr>
            <w:r w:rsidRPr="00A1781D">
              <w:rPr>
                <w:sz w:val="18"/>
                <w:szCs w:val="18"/>
              </w:rPr>
              <w:t>37</w:t>
            </w:r>
          </w:p>
        </w:tc>
        <w:tc>
          <w:tcPr>
            <w:tcW w:w="1656" w:type="dxa"/>
            <w:gridSpan w:val="2"/>
          </w:tcPr>
          <w:p w:rsidR="00102D37" w:rsidRPr="00A1781D" w:rsidRDefault="00102D37" w:rsidP="00F12F6D">
            <w:pPr>
              <w:jc w:val="center"/>
              <w:rPr>
                <w:sz w:val="18"/>
                <w:szCs w:val="18"/>
              </w:rPr>
            </w:pPr>
            <w:r w:rsidRPr="00A1781D">
              <w:rPr>
                <w:sz w:val="18"/>
                <w:szCs w:val="18"/>
              </w:rPr>
              <w:t xml:space="preserve">Показатель по счету </w:t>
            </w:r>
            <w:r>
              <w:rPr>
                <w:sz w:val="18"/>
                <w:szCs w:val="18"/>
              </w:rPr>
              <w:t>120581000</w:t>
            </w:r>
          </w:p>
          <w:p w:rsidR="00102D37" w:rsidRPr="00A1781D" w:rsidRDefault="00102D37" w:rsidP="00F12F6D">
            <w:pPr>
              <w:jc w:val="center"/>
              <w:rPr>
                <w:sz w:val="18"/>
                <w:szCs w:val="18"/>
              </w:rPr>
            </w:pPr>
            <w:r w:rsidRPr="00A1781D">
              <w:rPr>
                <w:sz w:val="18"/>
                <w:szCs w:val="18"/>
              </w:rPr>
              <w:t>(кроме отчета главы 100)</w:t>
            </w:r>
          </w:p>
        </w:tc>
        <w:tc>
          <w:tcPr>
            <w:tcW w:w="636" w:type="dxa"/>
          </w:tcPr>
          <w:p w:rsidR="00102D37" w:rsidRPr="00A1781D" w:rsidRDefault="00A55634" w:rsidP="00526FEE">
            <w:pPr>
              <w:jc w:val="center"/>
              <w:rPr>
                <w:sz w:val="18"/>
                <w:szCs w:val="18"/>
              </w:rPr>
            </w:pPr>
            <w:r>
              <w:rPr>
                <w:sz w:val="18"/>
                <w:szCs w:val="18"/>
              </w:rPr>
              <w:t>*</w:t>
            </w:r>
          </w:p>
        </w:tc>
        <w:tc>
          <w:tcPr>
            <w:tcW w:w="603" w:type="dxa"/>
          </w:tcPr>
          <w:p w:rsidR="00102D37" w:rsidRPr="00A1781D" w:rsidRDefault="00102D37" w:rsidP="002352E6">
            <w:pPr>
              <w:rPr>
                <w:sz w:val="18"/>
                <w:szCs w:val="18"/>
              </w:rPr>
            </w:pPr>
            <w:r w:rsidRPr="00A1781D">
              <w:rPr>
                <w:sz w:val="18"/>
                <w:szCs w:val="18"/>
              </w:rPr>
              <w:t>=0</w:t>
            </w:r>
          </w:p>
        </w:tc>
        <w:tc>
          <w:tcPr>
            <w:tcW w:w="1976" w:type="dxa"/>
            <w:gridSpan w:val="2"/>
          </w:tcPr>
          <w:p w:rsidR="00102D37" w:rsidRPr="00A1781D" w:rsidRDefault="00102D37" w:rsidP="003456D2">
            <w:pPr>
              <w:jc w:val="center"/>
              <w:rPr>
                <w:sz w:val="18"/>
                <w:szCs w:val="18"/>
              </w:rPr>
            </w:pPr>
          </w:p>
        </w:tc>
        <w:tc>
          <w:tcPr>
            <w:tcW w:w="620" w:type="dxa"/>
          </w:tcPr>
          <w:p w:rsidR="00102D37" w:rsidRPr="00A1781D" w:rsidRDefault="00102D37" w:rsidP="00526FEE">
            <w:pPr>
              <w:rPr>
                <w:sz w:val="18"/>
                <w:szCs w:val="18"/>
              </w:rPr>
            </w:pPr>
          </w:p>
        </w:tc>
        <w:tc>
          <w:tcPr>
            <w:tcW w:w="2357" w:type="dxa"/>
          </w:tcPr>
          <w:p w:rsidR="00102D37" w:rsidRPr="00A1781D" w:rsidRDefault="00102D37" w:rsidP="00711967">
            <w:pPr>
              <w:rPr>
                <w:sz w:val="18"/>
                <w:szCs w:val="18"/>
              </w:rPr>
            </w:pPr>
            <w:r w:rsidRPr="00A1781D">
              <w:rPr>
                <w:sz w:val="18"/>
                <w:szCs w:val="18"/>
              </w:rPr>
              <w:t>Показатель НВС допустим только в отчетности Федерального казначейства</w:t>
            </w:r>
          </w:p>
        </w:tc>
        <w:tc>
          <w:tcPr>
            <w:tcW w:w="812" w:type="dxa"/>
            <w:gridSpan w:val="3"/>
          </w:tcPr>
          <w:p w:rsidR="00102D37" w:rsidRDefault="00102D37" w:rsidP="000C019E">
            <w:pPr>
              <w:rPr>
                <w:sz w:val="18"/>
                <w:szCs w:val="18"/>
              </w:rPr>
            </w:pPr>
            <w:r>
              <w:rPr>
                <w:sz w:val="18"/>
                <w:szCs w:val="18"/>
              </w:rPr>
              <w:t>Б</w:t>
            </w:r>
          </w:p>
        </w:tc>
        <w:tc>
          <w:tcPr>
            <w:tcW w:w="815" w:type="dxa"/>
            <w:gridSpan w:val="2"/>
          </w:tcPr>
          <w:p w:rsidR="00102D37" w:rsidRDefault="00102D37" w:rsidP="000C019E">
            <w:pPr>
              <w:rPr>
                <w:sz w:val="18"/>
                <w:szCs w:val="18"/>
              </w:rPr>
            </w:pPr>
            <w:r>
              <w:rPr>
                <w:sz w:val="18"/>
                <w:szCs w:val="18"/>
              </w:rPr>
              <w:t>ПБС,</w:t>
            </w:r>
          </w:p>
          <w:p w:rsidR="00102D37" w:rsidRDefault="00102D37" w:rsidP="00F12F6D">
            <w:pPr>
              <w:rPr>
                <w:sz w:val="18"/>
                <w:szCs w:val="18"/>
              </w:rPr>
            </w:pPr>
            <w:r>
              <w:rPr>
                <w:sz w:val="18"/>
                <w:szCs w:val="18"/>
              </w:rPr>
              <w:t xml:space="preserve">РБС, ГРБС </w:t>
            </w:r>
          </w:p>
        </w:tc>
      </w:tr>
      <w:tr w:rsidR="00102D37" w:rsidRPr="00A1781D" w:rsidTr="00847F2C">
        <w:trPr>
          <w:gridAfter w:val="1"/>
          <w:wAfter w:w="17" w:type="dxa"/>
        </w:trPr>
        <w:tc>
          <w:tcPr>
            <w:tcW w:w="626" w:type="dxa"/>
          </w:tcPr>
          <w:p w:rsidR="00102D37" w:rsidRPr="00A1781D" w:rsidRDefault="00102D37" w:rsidP="00526FEE">
            <w:pPr>
              <w:spacing w:line="360" w:lineRule="auto"/>
              <w:rPr>
                <w:sz w:val="18"/>
                <w:szCs w:val="18"/>
              </w:rPr>
            </w:pPr>
            <w:r w:rsidRPr="00A1781D">
              <w:rPr>
                <w:sz w:val="18"/>
                <w:szCs w:val="18"/>
              </w:rPr>
              <w:t>38</w:t>
            </w:r>
          </w:p>
        </w:tc>
        <w:tc>
          <w:tcPr>
            <w:tcW w:w="1656" w:type="dxa"/>
            <w:gridSpan w:val="2"/>
          </w:tcPr>
          <w:p w:rsidR="00102D37" w:rsidRPr="00A1781D" w:rsidRDefault="00102D37" w:rsidP="00BF2668">
            <w:pPr>
              <w:jc w:val="center"/>
              <w:rPr>
                <w:sz w:val="18"/>
                <w:szCs w:val="18"/>
              </w:rPr>
            </w:pPr>
            <w:r w:rsidRPr="00A1781D">
              <w:rPr>
                <w:sz w:val="18"/>
                <w:szCs w:val="18"/>
              </w:rPr>
              <w:t>Показатель по счету 1170101001х00018012058</w:t>
            </w:r>
            <w:r>
              <w:rPr>
                <w:sz w:val="18"/>
                <w:szCs w:val="18"/>
              </w:rPr>
              <w:t>1</w:t>
            </w:r>
            <w:r w:rsidRPr="00A1781D">
              <w:rPr>
                <w:sz w:val="18"/>
                <w:szCs w:val="18"/>
              </w:rPr>
              <w:t>000</w:t>
            </w:r>
          </w:p>
          <w:p w:rsidR="00102D37" w:rsidRPr="00A1781D" w:rsidRDefault="00102D37" w:rsidP="00F12F6D">
            <w:pPr>
              <w:jc w:val="center"/>
              <w:rPr>
                <w:sz w:val="18"/>
                <w:szCs w:val="18"/>
              </w:rPr>
            </w:pPr>
          </w:p>
          <w:p w:rsidR="00102D37" w:rsidRPr="00A1781D" w:rsidRDefault="00102D37" w:rsidP="00F12F6D">
            <w:pPr>
              <w:jc w:val="center"/>
              <w:rPr>
                <w:sz w:val="18"/>
                <w:szCs w:val="18"/>
              </w:rPr>
            </w:pPr>
          </w:p>
        </w:tc>
        <w:tc>
          <w:tcPr>
            <w:tcW w:w="636" w:type="dxa"/>
          </w:tcPr>
          <w:p w:rsidR="00102D37" w:rsidRPr="00A1781D" w:rsidRDefault="00102D37" w:rsidP="00526FEE">
            <w:pPr>
              <w:jc w:val="center"/>
              <w:rPr>
                <w:sz w:val="18"/>
                <w:szCs w:val="18"/>
              </w:rPr>
            </w:pPr>
          </w:p>
        </w:tc>
        <w:tc>
          <w:tcPr>
            <w:tcW w:w="603" w:type="dxa"/>
          </w:tcPr>
          <w:p w:rsidR="00102D37" w:rsidRPr="00A1781D" w:rsidRDefault="00102D37" w:rsidP="002352E6">
            <w:pPr>
              <w:rPr>
                <w:sz w:val="18"/>
                <w:szCs w:val="18"/>
              </w:rPr>
            </w:pPr>
          </w:p>
        </w:tc>
        <w:tc>
          <w:tcPr>
            <w:tcW w:w="1976" w:type="dxa"/>
            <w:gridSpan w:val="2"/>
          </w:tcPr>
          <w:p w:rsidR="00102D37" w:rsidRPr="00A1781D" w:rsidRDefault="00102D37" w:rsidP="009443F9">
            <w:pPr>
              <w:jc w:val="center"/>
              <w:rPr>
                <w:sz w:val="18"/>
                <w:szCs w:val="18"/>
              </w:rPr>
            </w:pPr>
            <w:r>
              <w:rPr>
                <w:sz w:val="18"/>
                <w:szCs w:val="18"/>
              </w:rPr>
              <w:t>Итого по коду счета 1 205 81 00</w:t>
            </w:r>
            <w:r w:rsidR="001207C1">
              <w:rPr>
                <w:sz w:val="18"/>
                <w:szCs w:val="18"/>
              </w:rPr>
              <w:t>0</w:t>
            </w:r>
          </w:p>
        </w:tc>
        <w:tc>
          <w:tcPr>
            <w:tcW w:w="620" w:type="dxa"/>
          </w:tcPr>
          <w:p w:rsidR="00102D37" w:rsidRPr="00A1781D" w:rsidRDefault="00102D37" w:rsidP="00526FEE">
            <w:pPr>
              <w:rPr>
                <w:sz w:val="18"/>
                <w:szCs w:val="18"/>
              </w:rPr>
            </w:pPr>
          </w:p>
        </w:tc>
        <w:tc>
          <w:tcPr>
            <w:tcW w:w="2357" w:type="dxa"/>
          </w:tcPr>
          <w:p w:rsidR="00102D37" w:rsidRPr="00A1781D" w:rsidRDefault="00102D37" w:rsidP="006A247E">
            <w:pPr>
              <w:rPr>
                <w:sz w:val="18"/>
                <w:szCs w:val="18"/>
              </w:rPr>
            </w:pPr>
            <w:r>
              <w:rPr>
                <w:sz w:val="18"/>
                <w:szCs w:val="18"/>
              </w:rPr>
              <w:t xml:space="preserve">Показатель по счету </w:t>
            </w:r>
            <w:r w:rsidRPr="00A1781D">
              <w:rPr>
                <w:sz w:val="18"/>
                <w:szCs w:val="18"/>
              </w:rPr>
              <w:t>1170101001х00018012058</w:t>
            </w:r>
            <w:r>
              <w:rPr>
                <w:sz w:val="18"/>
                <w:szCs w:val="18"/>
              </w:rPr>
              <w:t>1</w:t>
            </w:r>
            <w:r w:rsidRPr="00A1781D">
              <w:rPr>
                <w:sz w:val="18"/>
                <w:szCs w:val="18"/>
              </w:rPr>
              <w:t>000</w:t>
            </w:r>
          </w:p>
          <w:p w:rsidR="00102D37" w:rsidRPr="00A1781D" w:rsidRDefault="00102D37" w:rsidP="006A247E">
            <w:pPr>
              <w:rPr>
                <w:sz w:val="18"/>
                <w:szCs w:val="18"/>
              </w:rPr>
            </w:pPr>
            <w:r>
              <w:rPr>
                <w:sz w:val="18"/>
                <w:szCs w:val="18"/>
              </w:rPr>
              <w:t xml:space="preserve"> Не равен сумме показателя по строке «Итого по коду счета 1 205 81 00</w:t>
            </w:r>
            <w:r w:rsidR="00E74559">
              <w:rPr>
                <w:sz w:val="18"/>
                <w:szCs w:val="18"/>
              </w:rPr>
              <w:t>0</w:t>
            </w:r>
            <w:r>
              <w:rPr>
                <w:sz w:val="18"/>
                <w:szCs w:val="18"/>
              </w:rPr>
              <w:t>»</w:t>
            </w:r>
            <w:r w:rsidR="00E74559" w:rsidRPr="00A1781D">
              <w:rPr>
                <w:sz w:val="18"/>
                <w:szCs w:val="18"/>
              </w:rPr>
              <w:t xml:space="preserve"> –</w:t>
            </w:r>
            <w:r>
              <w:rPr>
                <w:sz w:val="18"/>
                <w:szCs w:val="18"/>
              </w:rPr>
              <w:t xml:space="preserve"> недопустимо</w:t>
            </w:r>
          </w:p>
        </w:tc>
        <w:tc>
          <w:tcPr>
            <w:tcW w:w="798" w:type="dxa"/>
            <w:gridSpan w:val="2"/>
          </w:tcPr>
          <w:p w:rsidR="00102D37" w:rsidRDefault="00102D37" w:rsidP="000C019E">
            <w:pPr>
              <w:rPr>
                <w:sz w:val="18"/>
                <w:szCs w:val="18"/>
              </w:rPr>
            </w:pPr>
            <w:r>
              <w:rPr>
                <w:sz w:val="18"/>
                <w:szCs w:val="18"/>
              </w:rPr>
              <w:t>Б</w:t>
            </w:r>
          </w:p>
        </w:tc>
        <w:tc>
          <w:tcPr>
            <w:tcW w:w="812" w:type="dxa"/>
            <w:gridSpan w:val="2"/>
          </w:tcPr>
          <w:p w:rsidR="00102D37" w:rsidRDefault="00102D37" w:rsidP="000C019E">
            <w:pPr>
              <w:rPr>
                <w:sz w:val="18"/>
                <w:szCs w:val="18"/>
              </w:rPr>
            </w:pPr>
            <w:r>
              <w:rPr>
                <w:sz w:val="18"/>
                <w:szCs w:val="18"/>
              </w:rPr>
              <w:t>ПБС,</w:t>
            </w:r>
          </w:p>
          <w:p w:rsidR="00102D37" w:rsidRDefault="00102D37" w:rsidP="00BC6E8D">
            <w:pPr>
              <w:jc w:val="center"/>
              <w:rPr>
                <w:sz w:val="18"/>
                <w:szCs w:val="18"/>
              </w:rPr>
            </w:pPr>
            <w:r>
              <w:rPr>
                <w:sz w:val="18"/>
                <w:szCs w:val="18"/>
              </w:rPr>
              <w:t xml:space="preserve">РБС, ГРБС </w:t>
            </w:r>
          </w:p>
        </w:tc>
      </w:tr>
      <w:tr w:rsidR="00A21B10" w:rsidRPr="00A1781D" w:rsidTr="00847F2C">
        <w:trPr>
          <w:gridAfter w:val="1"/>
          <w:wAfter w:w="17" w:type="dxa"/>
        </w:trPr>
        <w:tc>
          <w:tcPr>
            <w:tcW w:w="626"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spacing w:line="360" w:lineRule="auto"/>
              <w:rPr>
                <w:sz w:val="18"/>
                <w:szCs w:val="18"/>
              </w:rPr>
            </w:pPr>
            <w:r w:rsidRPr="00A1781D">
              <w:rPr>
                <w:sz w:val="18"/>
                <w:szCs w:val="18"/>
              </w:rPr>
              <w:t>39</w:t>
            </w:r>
          </w:p>
        </w:tc>
        <w:tc>
          <w:tcPr>
            <w:tcW w:w="1656"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по счетам, не равным 206, 302</w:t>
            </w:r>
          </w:p>
        </w:tc>
        <w:tc>
          <w:tcPr>
            <w:tcW w:w="636"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6,8</w:t>
            </w:r>
          </w:p>
        </w:tc>
        <w:tc>
          <w:tcPr>
            <w:tcW w:w="603" w:type="dxa"/>
            <w:tcBorders>
              <w:top w:val="single" w:sz="4" w:space="0" w:color="auto"/>
              <w:left w:val="single" w:sz="4" w:space="0" w:color="auto"/>
              <w:bottom w:val="single" w:sz="4" w:space="0" w:color="auto"/>
              <w:right w:val="single" w:sz="4" w:space="0" w:color="auto"/>
            </w:tcBorders>
          </w:tcPr>
          <w:p w:rsidR="00A21B10" w:rsidRPr="007B2056" w:rsidRDefault="00A21B10" w:rsidP="00A21B10">
            <w:pPr>
              <w:rPr>
                <w:sz w:val="18"/>
                <w:szCs w:val="18"/>
              </w:rPr>
            </w:pPr>
            <w:r w:rsidRPr="007B2056">
              <w:rPr>
                <w:sz w:val="18"/>
                <w:szCs w:val="18"/>
              </w:rPr>
              <w:t>=0</w:t>
            </w:r>
          </w:p>
        </w:tc>
        <w:tc>
          <w:tcPr>
            <w:tcW w:w="1976" w:type="dxa"/>
            <w:gridSpan w:val="2"/>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A21B10" w:rsidRPr="00A1781D" w:rsidRDefault="00A21B10" w:rsidP="00A21B10">
            <w:pPr>
              <w:jc w:val="center"/>
              <w:rPr>
                <w:sz w:val="18"/>
                <w:szCs w:val="18"/>
              </w:rPr>
            </w:pPr>
            <w:r w:rsidRPr="00A1781D">
              <w:rPr>
                <w:sz w:val="18"/>
                <w:szCs w:val="18"/>
              </w:rPr>
              <w:t>Показатели в графе 6, 8 отражаются только по счетам 206, 302</w:t>
            </w:r>
          </w:p>
        </w:tc>
        <w:tc>
          <w:tcPr>
            <w:tcW w:w="798"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Б</w:t>
            </w:r>
          </w:p>
        </w:tc>
        <w:tc>
          <w:tcPr>
            <w:tcW w:w="812" w:type="dxa"/>
            <w:gridSpan w:val="2"/>
            <w:tcBorders>
              <w:top w:val="single" w:sz="4" w:space="0" w:color="auto"/>
              <w:left w:val="single" w:sz="4" w:space="0" w:color="auto"/>
              <w:bottom w:val="single" w:sz="4" w:space="0" w:color="auto"/>
              <w:right w:val="single" w:sz="4" w:space="0" w:color="auto"/>
            </w:tcBorders>
          </w:tcPr>
          <w:p w:rsidR="00A21B10" w:rsidRDefault="00A21B10" w:rsidP="00A21B10">
            <w:pPr>
              <w:rPr>
                <w:sz w:val="18"/>
                <w:szCs w:val="18"/>
              </w:rPr>
            </w:pPr>
            <w:r>
              <w:rPr>
                <w:sz w:val="18"/>
                <w:szCs w:val="18"/>
              </w:rPr>
              <w:t>ПБС,</w:t>
            </w:r>
          </w:p>
          <w:p w:rsidR="00A21B10" w:rsidRDefault="00A21B10" w:rsidP="00A21B10">
            <w:pPr>
              <w:rPr>
                <w:sz w:val="18"/>
                <w:szCs w:val="18"/>
              </w:rPr>
            </w:pPr>
            <w:r>
              <w:rPr>
                <w:sz w:val="18"/>
                <w:szCs w:val="18"/>
              </w:rPr>
              <w:t xml:space="preserve">РБС, ГРБС </w:t>
            </w:r>
          </w:p>
        </w:tc>
      </w:tr>
      <w:tr w:rsidR="00F32583" w:rsidTr="00847F2C">
        <w:tc>
          <w:tcPr>
            <w:tcW w:w="626"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40.2</w:t>
            </w:r>
          </w:p>
        </w:tc>
        <w:tc>
          <w:tcPr>
            <w:tcW w:w="1656"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DC0B5C">
            <w:pPr>
              <w:rPr>
                <w:sz w:val="18"/>
                <w:szCs w:val="18"/>
              </w:rPr>
            </w:pPr>
            <w:r w:rsidRPr="00A1781D">
              <w:rPr>
                <w:sz w:val="18"/>
                <w:szCs w:val="18"/>
              </w:rPr>
              <w:t>Показатели по счетам</w:t>
            </w:r>
            <w:r>
              <w:rPr>
                <w:sz w:val="18"/>
                <w:szCs w:val="18"/>
              </w:rPr>
              <w:t xml:space="preserve"> 130251, </w:t>
            </w:r>
            <w:r w:rsidR="00A341B7">
              <w:rPr>
                <w:sz w:val="18"/>
                <w:szCs w:val="18"/>
              </w:rPr>
              <w:t xml:space="preserve">130254 </w:t>
            </w:r>
            <w:r>
              <w:rPr>
                <w:sz w:val="18"/>
                <w:szCs w:val="18"/>
              </w:rPr>
              <w:t>КВР = 52х, 530, 540 (кроме НР ЦС 54770) раздела КЗ</w:t>
            </w:r>
          </w:p>
        </w:tc>
        <w:tc>
          <w:tcPr>
            <w:tcW w:w="636" w:type="dxa"/>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7</w:t>
            </w:r>
          </w:p>
        </w:tc>
        <w:tc>
          <w:tcPr>
            <w:tcW w:w="603" w:type="dxa"/>
            <w:tcBorders>
              <w:top w:val="single" w:sz="4" w:space="0" w:color="auto"/>
              <w:left w:val="single" w:sz="4" w:space="0" w:color="auto"/>
              <w:bottom w:val="single" w:sz="4" w:space="0" w:color="auto"/>
              <w:right w:val="single" w:sz="4" w:space="0" w:color="auto"/>
            </w:tcBorders>
          </w:tcPr>
          <w:p w:rsidR="00F32583" w:rsidRPr="007B2056" w:rsidRDefault="00F32583" w:rsidP="00815152">
            <w:pPr>
              <w:rPr>
                <w:sz w:val="18"/>
                <w:szCs w:val="18"/>
              </w:rPr>
            </w:pPr>
            <w:r w:rsidRPr="007B2056">
              <w:rPr>
                <w:sz w:val="18"/>
                <w:szCs w:val="18"/>
              </w:rPr>
              <w:t>=</w:t>
            </w:r>
            <w:r>
              <w:rPr>
                <w:sz w:val="18"/>
                <w:szCs w:val="18"/>
              </w:rPr>
              <w:t xml:space="preserve"> </w:t>
            </w:r>
          </w:p>
        </w:tc>
        <w:tc>
          <w:tcPr>
            <w:tcW w:w="1976" w:type="dxa"/>
            <w:gridSpan w:val="2"/>
            <w:tcBorders>
              <w:top w:val="single" w:sz="4" w:space="0" w:color="auto"/>
              <w:left w:val="single" w:sz="4" w:space="0" w:color="auto"/>
              <w:bottom w:val="single" w:sz="4" w:space="0" w:color="auto"/>
              <w:right w:val="single" w:sz="4" w:space="0" w:color="auto"/>
            </w:tcBorders>
          </w:tcPr>
          <w:p w:rsidR="00F32583" w:rsidRPr="00A1781D" w:rsidRDefault="00F32583" w:rsidP="00F32583">
            <w:pPr>
              <w:rPr>
                <w:sz w:val="18"/>
                <w:szCs w:val="18"/>
              </w:rPr>
            </w:pPr>
            <w:r>
              <w:rPr>
                <w:sz w:val="18"/>
                <w:szCs w:val="18"/>
              </w:rPr>
              <w:t xml:space="preserve"> </w:t>
            </w:r>
          </w:p>
        </w:tc>
        <w:tc>
          <w:tcPr>
            <w:tcW w:w="620" w:type="dxa"/>
            <w:tcBorders>
              <w:top w:val="single" w:sz="4" w:space="0" w:color="auto"/>
              <w:left w:val="single" w:sz="4" w:space="0" w:color="auto"/>
              <w:bottom w:val="single" w:sz="4" w:space="0" w:color="auto"/>
              <w:right w:val="single" w:sz="4" w:space="0" w:color="auto"/>
            </w:tcBorders>
          </w:tcPr>
          <w:p w:rsidR="00F32583" w:rsidRPr="00A1781D" w:rsidRDefault="00F32583" w:rsidP="00815152">
            <w:pPr>
              <w:rPr>
                <w:sz w:val="18"/>
                <w:szCs w:val="18"/>
              </w:rPr>
            </w:pPr>
            <w:r>
              <w:rPr>
                <w:sz w:val="18"/>
                <w:szCs w:val="18"/>
              </w:rPr>
              <w:t>8</w:t>
            </w:r>
          </w:p>
        </w:tc>
        <w:tc>
          <w:tcPr>
            <w:tcW w:w="2357" w:type="dxa"/>
            <w:tcBorders>
              <w:top w:val="single" w:sz="4" w:space="0" w:color="auto"/>
              <w:left w:val="single" w:sz="4" w:space="0" w:color="auto"/>
              <w:bottom w:val="single" w:sz="4" w:space="0" w:color="auto"/>
              <w:right w:val="single" w:sz="4" w:space="0" w:color="auto"/>
            </w:tcBorders>
          </w:tcPr>
          <w:p w:rsidR="00F32583" w:rsidRDefault="00F32583" w:rsidP="00F32583">
            <w:pPr>
              <w:rPr>
                <w:sz w:val="18"/>
                <w:szCs w:val="18"/>
              </w:rPr>
            </w:pPr>
            <w:r>
              <w:rPr>
                <w:sz w:val="18"/>
                <w:szCs w:val="18"/>
              </w:rPr>
              <w:t>Денежные расчеты по перечислению МБТ по счету 30251 недопустимы.</w:t>
            </w:r>
          </w:p>
          <w:p w:rsidR="00F32583" w:rsidRPr="00A1781D" w:rsidRDefault="00F32583" w:rsidP="00E74559">
            <w:pPr>
              <w:rPr>
                <w:sz w:val="18"/>
                <w:szCs w:val="18"/>
              </w:rPr>
            </w:pPr>
            <w:r>
              <w:rPr>
                <w:sz w:val="18"/>
                <w:szCs w:val="18"/>
              </w:rPr>
              <w:t>В соответствии со ст. «Доходы» предоставление субсидий (с условиями) осуществляется через счет 206. следует описать меры по уточнению учетных данных.</w:t>
            </w:r>
          </w:p>
        </w:tc>
        <w:tc>
          <w:tcPr>
            <w:tcW w:w="812" w:type="dxa"/>
            <w:gridSpan w:val="3"/>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r>
              <w:rPr>
                <w:sz w:val="18"/>
                <w:szCs w:val="18"/>
              </w:rPr>
              <w:t>П</w:t>
            </w:r>
          </w:p>
        </w:tc>
        <w:tc>
          <w:tcPr>
            <w:tcW w:w="815" w:type="dxa"/>
            <w:gridSpan w:val="2"/>
            <w:tcBorders>
              <w:top w:val="single" w:sz="4" w:space="0" w:color="auto"/>
              <w:left w:val="single" w:sz="4" w:space="0" w:color="auto"/>
              <w:bottom w:val="single" w:sz="4" w:space="0" w:color="auto"/>
              <w:right w:val="single" w:sz="4" w:space="0" w:color="auto"/>
            </w:tcBorders>
          </w:tcPr>
          <w:p w:rsidR="00F32583" w:rsidRDefault="00F32583" w:rsidP="00815152">
            <w:pPr>
              <w:rPr>
                <w:sz w:val="18"/>
                <w:szCs w:val="18"/>
              </w:rPr>
            </w:pPr>
            <w:r>
              <w:rPr>
                <w:sz w:val="18"/>
                <w:szCs w:val="18"/>
              </w:rPr>
              <w:t>ПБС,</w:t>
            </w:r>
          </w:p>
          <w:p w:rsidR="00F32583" w:rsidRDefault="00F32583" w:rsidP="00815152">
            <w:pPr>
              <w:rPr>
                <w:sz w:val="18"/>
                <w:szCs w:val="18"/>
              </w:rPr>
            </w:pPr>
            <w:r>
              <w:rPr>
                <w:sz w:val="18"/>
                <w:szCs w:val="18"/>
              </w:rPr>
              <w:t xml:space="preserve">РБС, ГРБС </w:t>
            </w:r>
          </w:p>
        </w:tc>
      </w:tr>
      <w:tr w:rsidR="00BC17CD" w:rsidRPr="00A1781D" w:rsidTr="00847F2C">
        <w:tc>
          <w:tcPr>
            <w:tcW w:w="626" w:type="dxa"/>
          </w:tcPr>
          <w:p w:rsidR="00BC17CD" w:rsidRPr="00A1781D" w:rsidRDefault="00BC17CD" w:rsidP="00BC17CD">
            <w:pPr>
              <w:spacing w:line="360" w:lineRule="auto"/>
              <w:rPr>
                <w:sz w:val="18"/>
                <w:szCs w:val="18"/>
              </w:rPr>
            </w:pPr>
            <w:r>
              <w:rPr>
                <w:sz w:val="18"/>
                <w:szCs w:val="18"/>
              </w:rPr>
              <w:t>42</w:t>
            </w:r>
          </w:p>
        </w:tc>
        <w:tc>
          <w:tcPr>
            <w:tcW w:w="1656" w:type="dxa"/>
            <w:gridSpan w:val="2"/>
          </w:tcPr>
          <w:p w:rsidR="00BC17CD" w:rsidRPr="00A1781D" w:rsidRDefault="00E43007" w:rsidP="00BC17CD">
            <w:pPr>
              <w:jc w:val="center"/>
              <w:rPr>
                <w:sz w:val="18"/>
                <w:szCs w:val="18"/>
              </w:rPr>
            </w:pPr>
            <w:r>
              <w:rPr>
                <w:sz w:val="18"/>
                <w:szCs w:val="18"/>
              </w:rPr>
              <w:t>*</w:t>
            </w:r>
          </w:p>
        </w:tc>
        <w:tc>
          <w:tcPr>
            <w:tcW w:w="636" w:type="dxa"/>
          </w:tcPr>
          <w:p w:rsidR="00BC17CD" w:rsidRPr="00A1781D" w:rsidRDefault="00BC17CD" w:rsidP="00BC17CD">
            <w:pPr>
              <w:jc w:val="center"/>
              <w:rPr>
                <w:sz w:val="18"/>
                <w:szCs w:val="18"/>
              </w:rPr>
            </w:pPr>
            <w:r>
              <w:rPr>
                <w:sz w:val="18"/>
                <w:szCs w:val="18"/>
              </w:rPr>
              <w:t>5,6,7,8</w:t>
            </w:r>
          </w:p>
        </w:tc>
        <w:tc>
          <w:tcPr>
            <w:tcW w:w="603" w:type="dxa"/>
          </w:tcPr>
          <w:p w:rsidR="00BC17CD" w:rsidRPr="007B2056" w:rsidRDefault="00BC17CD" w:rsidP="00BC17CD">
            <w:pPr>
              <w:rPr>
                <w:sz w:val="18"/>
                <w:szCs w:val="18"/>
              </w:rPr>
            </w:pPr>
            <w:r>
              <w:rPr>
                <w:sz w:val="18"/>
                <w:szCs w:val="18"/>
                <w:lang w:val="en-US"/>
              </w:rPr>
              <w:t>&gt;</w:t>
            </w:r>
            <w:r w:rsidRPr="007B2056">
              <w:rPr>
                <w:sz w:val="18"/>
                <w:szCs w:val="18"/>
              </w:rPr>
              <w:t>=</w:t>
            </w:r>
            <w:r>
              <w:rPr>
                <w:sz w:val="18"/>
                <w:szCs w:val="18"/>
              </w:rPr>
              <w:t xml:space="preserve"> </w:t>
            </w:r>
          </w:p>
        </w:tc>
        <w:tc>
          <w:tcPr>
            <w:tcW w:w="1976" w:type="dxa"/>
            <w:gridSpan w:val="2"/>
          </w:tcPr>
          <w:p w:rsidR="00BC17CD" w:rsidRPr="00A1781D" w:rsidRDefault="00BC17CD" w:rsidP="00BC17CD">
            <w:pPr>
              <w:jc w:val="center"/>
              <w:rPr>
                <w:sz w:val="18"/>
                <w:szCs w:val="18"/>
              </w:rPr>
            </w:pPr>
            <w:r>
              <w:rPr>
                <w:sz w:val="18"/>
                <w:szCs w:val="18"/>
              </w:rPr>
              <w:t>0</w:t>
            </w:r>
          </w:p>
        </w:tc>
        <w:tc>
          <w:tcPr>
            <w:tcW w:w="620" w:type="dxa"/>
          </w:tcPr>
          <w:p w:rsidR="00BC17CD" w:rsidRPr="00A1781D" w:rsidRDefault="00BC17CD" w:rsidP="00BC17CD">
            <w:pPr>
              <w:rPr>
                <w:sz w:val="18"/>
                <w:szCs w:val="18"/>
              </w:rPr>
            </w:pPr>
          </w:p>
        </w:tc>
        <w:tc>
          <w:tcPr>
            <w:tcW w:w="2357" w:type="dxa"/>
          </w:tcPr>
          <w:p w:rsidR="00BC17CD" w:rsidRPr="00A1781D" w:rsidRDefault="00BC17CD" w:rsidP="00BC17CD">
            <w:pPr>
              <w:jc w:val="center"/>
              <w:rPr>
                <w:sz w:val="18"/>
                <w:szCs w:val="18"/>
              </w:rPr>
            </w:pPr>
            <w:r>
              <w:rPr>
                <w:sz w:val="18"/>
                <w:szCs w:val="18"/>
              </w:rPr>
              <w:t>Показатели по графам 5-8 должны отражаться в положительном значении, иначе требуются пояснения</w:t>
            </w:r>
          </w:p>
        </w:tc>
        <w:tc>
          <w:tcPr>
            <w:tcW w:w="812" w:type="dxa"/>
            <w:gridSpan w:val="3"/>
          </w:tcPr>
          <w:p w:rsidR="00BC17CD" w:rsidRDefault="00BC17CD" w:rsidP="00BC17CD">
            <w:pPr>
              <w:rPr>
                <w:sz w:val="18"/>
                <w:szCs w:val="18"/>
              </w:rPr>
            </w:pPr>
            <w:r>
              <w:rPr>
                <w:sz w:val="18"/>
                <w:szCs w:val="18"/>
              </w:rPr>
              <w:t>П</w:t>
            </w:r>
          </w:p>
        </w:tc>
        <w:tc>
          <w:tcPr>
            <w:tcW w:w="815" w:type="dxa"/>
            <w:gridSpan w:val="2"/>
          </w:tcPr>
          <w:p w:rsidR="00BC17CD" w:rsidRDefault="00BC17CD" w:rsidP="00BC17CD">
            <w:pPr>
              <w:rPr>
                <w:sz w:val="18"/>
                <w:szCs w:val="18"/>
              </w:rPr>
            </w:pPr>
            <w:r>
              <w:rPr>
                <w:sz w:val="18"/>
                <w:szCs w:val="18"/>
              </w:rPr>
              <w:t>ПБС,</w:t>
            </w:r>
          </w:p>
          <w:p w:rsidR="00BC17CD" w:rsidRDefault="00BC17CD" w:rsidP="00BC17CD">
            <w:pPr>
              <w:jc w:val="center"/>
              <w:rPr>
                <w:sz w:val="18"/>
                <w:szCs w:val="18"/>
              </w:rPr>
            </w:pPr>
            <w:r>
              <w:rPr>
                <w:sz w:val="18"/>
                <w:szCs w:val="18"/>
              </w:rPr>
              <w:t xml:space="preserve">РБС, ГРБС </w:t>
            </w:r>
          </w:p>
        </w:tc>
      </w:tr>
      <w:tr w:rsidR="002F4735" w:rsidRPr="00A1781D" w:rsidTr="00847F2C">
        <w:tc>
          <w:tcPr>
            <w:tcW w:w="626" w:type="dxa"/>
          </w:tcPr>
          <w:p w:rsidR="002F4735" w:rsidRDefault="002F4735" w:rsidP="00AD0020">
            <w:pPr>
              <w:spacing w:line="360" w:lineRule="auto"/>
              <w:rPr>
                <w:sz w:val="18"/>
                <w:szCs w:val="18"/>
              </w:rPr>
            </w:pPr>
            <w:r>
              <w:rPr>
                <w:sz w:val="18"/>
                <w:szCs w:val="18"/>
              </w:rPr>
              <w:t>42.1 (год)</w:t>
            </w:r>
          </w:p>
        </w:tc>
        <w:tc>
          <w:tcPr>
            <w:tcW w:w="1656" w:type="dxa"/>
            <w:gridSpan w:val="2"/>
          </w:tcPr>
          <w:p w:rsidR="002F4735" w:rsidRDefault="002F4735" w:rsidP="00AD0020">
            <w:pPr>
              <w:jc w:val="center"/>
              <w:rPr>
                <w:sz w:val="18"/>
                <w:szCs w:val="18"/>
              </w:rPr>
            </w:pPr>
            <w:r w:rsidRPr="00A1781D">
              <w:rPr>
                <w:sz w:val="18"/>
                <w:szCs w:val="18"/>
              </w:rPr>
              <w:t>Показатели по счетам</w:t>
            </w:r>
            <w:r>
              <w:rPr>
                <w:sz w:val="18"/>
                <w:szCs w:val="18"/>
              </w:rPr>
              <w:t xml:space="preserve"> КРБ 120934</w:t>
            </w:r>
          </w:p>
        </w:tc>
        <w:tc>
          <w:tcPr>
            <w:tcW w:w="636" w:type="dxa"/>
          </w:tcPr>
          <w:p w:rsidR="002F4735" w:rsidRDefault="00711967" w:rsidP="00AD0020">
            <w:pPr>
              <w:jc w:val="center"/>
              <w:rPr>
                <w:sz w:val="18"/>
                <w:szCs w:val="18"/>
              </w:rPr>
            </w:pPr>
            <w:r>
              <w:rPr>
                <w:sz w:val="18"/>
                <w:szCs w:val="18"/>
              </w:rPr>
              <w:t>2,</w:t>
            </w:r>
            <w:r w:rsidR="002F4735">
              <w:rPr>
                <w:sz w:val="18"/>
                <w:szCs w:val="18"/>
              </w:rPr>
              <w:t>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AD0020">
            <w:pPr>
              <w:jc w:val="center"/>
              <w:rPr>
                <w:sz w:val="18"/>
                <w:szCs w:val="18"/>
              </w:rPr>
            </w:pPr>
            <w:r>
              <w:rPr>
                <w:sz w:val="18"/>
                <w:szCs w:val="18"/>
              </w:rPr>
              <w:t>Показатели на конец года по счету КРБ 120934 недопустимы</w:t>
            </w:r>
          </w:p>
        </w:tc>
        <w:tc>
          <w:tcPr>
            <w:tcW w:w="812" w:type="dxa"/>
            <w:gridSpan w:val="3"/>
          </w:tcPr>
          <w:p w:rsidR="002F4735" w:rsidRDefault="002F4735" w:rsidP="00AD0020">
            <w:pPr>
              <w:rPr>
                <w:sz w:val="18"/>
                <w:szCs w:val="18"/>
              </w:rPr>
            </w:pPr>
            <w:r>
              <w:rPr>
                <w:sz w:val="18"/>
                <w:szCs w:val="18"/>
              </w:rPr>
              <w:t>Б</w:t>
            </w:r>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2F4735" w:rsidRPr="00A1781D" w:rsidTr="00847F2C">
        <w:tc>
          <w:tcPr>
            <w:tcW w:w="626" w:type="dxa"/>
          </w:tcPr>
          <w:p w:rsidR="002F4735" w:rsidRDefault="002F4735" w:rsidP="002F4735">
            <w:pPr>
              <w:spacing w:line="360" w:lineRule="auto"/>
              <w:rPr>
                <w:sz w:val="18"/>
                <w:szCs w:val="18"/>
              </w:rPr>
            </w:pPr>
            <w:r>
              <w:rPr>
                <w:sz w:val="18"/>
                <w:szCs w:val="18"/>
              </w:rPr>
              <w:t>42.2</w:t>
            </w:r>
          </w:p>
        </w:tc>
        <w:tc>
          <w:tcPr>
            <w:tcW w:w="1656" w:type="dxa"/>
            <w:gridSpan w:val="2"/>
          </w:tcPr>
          <w:p w:rsidR="002F4735" w:rsidRDefault="002F4735" w:rsidP="002C4925">
            <w:pPr>
              <w:jc w:val="center"/>
              <w:rPr>
                <w:sz w:val="18"/>
                <w:szCs w:val="18"/>
              </w:rPr>
            </w:pPr>
            <w:r w:rsidRPr="00A1781D">
              <w:rPr>
                <w:sz w:val="18"/>
                <w:szCs w:val="18"/>
              </w:rPr>
              <w:t>Показатели по счетам</w:t>
            </w:r>
            <w:r>
              <w:rPr>
                <w:sz w:val="18"/>
                <w:szCs w:val="18"/>
              </w:rPr>
              <w:t xml:space="preserve"> 12055</w:t>
            </w:r>
            <w:r w:rsidR="0006302B">
              <w:rPr>
                <w:sz w:val="18"/>
                <w:szCs w:val="18"/>
              </w:rPr>
              <w:t>х</w:t>
            </w:r>
            <w:r w:rsidR="007D160D">
              <w:rPr>
                <w:sz w:val="18"/>
                <w:szCs w:val="18"/>
              </w:rPr>
              <w:t xml:space="preserve">, </w:t>
            </w:r>
            <w:r w:rsidR="002C4925">
              <w:rPr>
                <w:sz w:val="18"/>
                <w:szCs w:val="18"/>
              </w:rPr>
              <w:t xml:space="preserve">12056х </w:t>
            </w:r>
            <w:r>
              <w:rPr>
                <w:sz w:val="18"/>
                <w:szCs w:val="18"/>
              </w:rPr>
              <w:t>раздела КЗ</w:t>
            </w:r>
          </w:p>
        </w:tc>
        <w:tc>
          <w:tcPr>
            <w:tcW w:w="636" w:type="dxa"/>
          </w:tcPr>
          <w:p w:rsidR="002F4735" w:rsidRDefault="002F4735" w:rsidP="0006302B">
            <w:pPr>
              <w:jc w:val="center"/>
              <w:rPr>
                <w:sz w:val="18"/>
                <w:szCs w:val="18"/>
              </w:rPr>
            </w:pPr>
            <w:r>
              <w:rPr>
                <w:sz w:val="18"/>
                <w:szCs w:val="18"/>
              </w:rPr>
              <w:t>9</w:t>
            </w:r>
          </w:p>
        </w:tc>
        <w:tc>
          <w:tcPr>
            <w:tcW w:w="603" w:type="dxa"/>
          </w:tcPr>
          <w:p w:rsidR="002F4735" w:rsidRPr="009F0476" w:rsidRDefault="002F4735" w:rsidP="00AD0020">
            <w:pPr>
              <w:rPr>
                <w:sz w:val="18"/>
                <w:szCs w:val="18"/>
              </w:rPr>
            </w:pPr>
            <w:r>
              <w:rPr>
                <w:sz w:val="18"/>
                <w:szCs w:val="18"/>
              </w:rPr>
              <w:t>=0</w:t>
            </w:r>
          </w:p>
        </w:tc>
        <w:tc>
          <w:tcPr>
            <w:tcW w:w="1976" w:type="dxa"/>
            <w:gridSpan w:val="2"/>
          </w:tcPr>
          <w:p w:rsidR="002F4735" w:rsidRDefault="002F4735" w:rsidP="00AD0020">
            <w:pPr>
              <w:jc w:val="center"/>
              <w:rPr>
                <w:sz w:val="18"/>
                <w:szCs w:val="18"/>
              </w:rPr>
            </w:pPr>
          </w:p>
        </w:tc>
        <w:tc>
          <w:tcPr>
            <w:tcW w:w="620" w:type="dxa"/>
          </w:tcPr>
          <w:p w:rsidR="002F4735" w:rsidRPr="00A1781D" w:rsidRDefault="002F4735" w:rsidP="00AD0020">
            <w:pPr>
              <w:rPr>
                <w:sz w:val="18"/>
                <w:szCs w:val="18"/>
              </w:rPr>
            </w:pPr>
          </w:p>
        </w:tc>
        <w:tc>
          <w:tcPr>
            <w:tcW w:w="2357" w:type="dxa"/>
          </w:tcPr>
          <w:p w:rsidR="002F4735" w:rsidRDefault="002F4735" w:rsidP="002C4925">
            <w:pPr>
              <w:jc w:val="center"/>
              <w:rPr>
                <w:sz w:val="18"/>
                <w:szCs w:val="18"/>
              </w:rPr>
            </w:pPr>
            <w:r>
              <w:rPr>
                <w:sz w:val="18"/>
                <w:szCs w:val="18"/>
              </w:rPr>
              <w:t>Показатели кредиторской задолженности по счетам 12055</w:t>
            </w:r>
            <w:r w:rsidR="0006302B">
              <w:rPr>
                <w:sz w:val="18"/>
                <w:szCs w:val="18"/>
              </w:rPr>
              <w:t>х</w:t>
            </w:r>
            <w:r w:rsidR="007D160D">
              <w:rPr>
                <w:sz w:val="18"/>
                <w:szCs w:val="18"/>
              </w:rPr>
              <w:t xml:space="preserve">, </w:t>
            </w:r>
            <w:r w:rsidR="002C4925">
              <w:rPr>
                <w:sz w:val="18"/>
                <w:szCs w:val="18"/>
              </w:rPr>
              <w:t xml:space="preserve">12056х </w:t>
            </w:r>
            <w:r>
              <w:rPr>
                <w:sz w:val="18"/>
                <w:szCs w:val="18"/>
              </w:rPr>
              <w:t xml:space="preserve">– </w:t>
            </w:r>
            <w:r w:rsidR="0006302B">
              <w:rPr>
                <w:sz w:val="18"/>
                <w:szCs w:val="18"/>
              </w:rPr>
              <w:t>недопустимо</w:t>
            </w:r>
          </w:p>
        </w:tc>
        <w:tc>
          <w:tcPr>
            <w:tcW w:w="812" w:type="dxa"/>
            <w:gridSpan w:val="3"/>
          </w:tcPr>
          <w:p w:rsidR="002F4735" w:rsidRDefault="00A34D0E" w:rsidP="00AD0020">
            <w:pPr>
              <w:rPr>
                <w:sz w:val="18"/>
                <w:szCs w:val="18"/>
              </w:rPr>
            </w:pPr>
            <w:r>
              <w:rPr>
                <w:sz w:val="18"/>
                <w:szCs w:val="18"/>
              </w:rPr>
              <w:t>П</w:t>
            </w:r>
          </w:p>
        </w:tc>
        <w:tc>
          <w:tcPr>
            <w:tcW w:w="815" w:type="dxa"/>
            <w:gridSpan w:val="2"/>
          </w:tcPr>
          <w:p w:rsidR="002F4735" w:rsidRDefault="002F4735" w:rsidP="00AD0020">
            <w:pPr>
              <w:rPr>
                <w:sz w:val="18"/>
                <w:szCs w:val="18"/>
              </w:rPr>
            </w:pPr>
            <w:r>
              <w:rPr>
                <w:sz w:val="18"/>
                <w:szCs w:val="18"/>
              </w:rPr>
              <w:t>ПБС,</w:t>
            </w:r>
          </w:p>
          <w:p w:rsidR="002F4735" w:rsidRDefault="002F4735" w:rsidP="00AD0020">
            <w:pPr>
              <w:rPr>
                <w:sz w:val="18"/>
                <w:szCs w:val="18"/>
              </w:rPr>
            </w:pPr>
            <w:r>
              <w:rPr>
                <w:sz w:val="18"/>
                <w:szCs w:val="18"/>
              </w:rPr>
              <w:t>РБС, ГРБС</w:t>
            </w:r>
          </w:p>
        </w:tc>
      </w:tr>
      <w:tr w:rsidR="00512A2B" w:rsidRPr="00A1781D" w:rsidTr="00847F2C">
        <w:tc>
          <w:tcPr>
            <w:tcW w:w="626" w:type="dxa"/>
          </w:tcPr>
          <w:p w:rsidR="00512A2B" w:rsidRDefault="00512A2B" w:rsidP="00512A2B">
            <w:pPr>
              <w:spacing w:line="360" w:lineRule="auto"/>
              <w:rPr>
                <w:sz w:val="18"/>
                <w:szCs w:val="18"/>
              </w:rPr>
            </w:pPr>
            <w:r>
              <w:rPr>
                <w:sz w:val="18"/>
                <w:szCs w:val="18"/>
              </w:rPr>
              <w:t>42.3 (год)</w:t>
            </w:r>
          </w:p>
        </w:tc>
        <w:tc>
          <w:tcPr>
            <w:tcW w:w="1656" w:type="dxa"/>
            <w:gridSpan w:val="2"/>
          </w:tcPr>
          <w:p w:rsidR="00512A2B" w:rsidRDefault="00512A2B" w:rsidP="00405E86">
            <w:pPr>
              <w:jc w:val="center"/>
              <w:rPr>
                <w:sz w:val="18"/>
                <w:szCs w:val="18"/>
              </w:rPr>
            </w:pPr>
            <w:r w:rsidRPr="00A1781D">
              <w:rPr>
                <w:sz w:val="18"/>
                <w:szCs w:val="18"/>
              </w:rPr>
              <w:t>Показатели по счетам</w:t>
            </w:r>
            <w:r>
              <w:rPr>
                <w:sz w:val="18"/>
                <w:szCs w:val="18"/>
              </w:rPr>
              <w:t xml:space="preserve"> 120934 в графе </w:t>
            </w:r>
            <w:r w:rsidR="00FD2A23">
              <w:rPr>
                <w:sz w:val="18"/>
                <w:szCs w:val="18"/>
              </w:rPr>
              <w:t xml:space="preserve">2, </w:t>
            </w:r>
            <w:r>
              <w:rPr>
                <w:sz w:val="18"/>
                <w:szCs w:val="18"/>
              </w:rPr>
              <w:t>9</w:t>
            </w:r>
          </w:p>
        </w:tc>
        <w:tc>
          <w:tcPr>
            <w:tcW w:w="636" w:type="dxa"/>
          </w:tcPr>
          <w:p w:rsidR="00512A2B" w:rsidRDefault="00FD2A23" w:rsidP="00512A2B">
            <w:pPr>
              <w:jc w:val="center"/>
              <w:rPr>
                <w:sz w:val="18"/>
                <w:szCs w:val="18"/>
              </w:rPr>
            </w:pPr>
            <w:r>
              <w:rPr>
                <w:sz w:val="18"/>
                <w:szCs w:val="18"/>
              </w:rPr>
              <w:t>1</w:t>
            </w:r>
          </w:p>
        </w:tc>
        <w:tc>
          <w:tcPr>
            <w:tcW w:w="603" w:type="dxa"/>
          </w:tcPr>
          <w:p w:rsidR="00512A2B" w:rsidRPr="009F0476" w:rsidRDefault="00512A2B" w:rsidP="00A32CE2">
            <w:pPr>
              <w:rPr>
                <w:sz w:val="18"/>
                <w:szCs w:val="18"/>
              </w:rPr>
            </w:pPr>
            <w:r>
              <w:rPr>
                <w:sz w:val="18"/>
                <w:szCs w:val="18"/>
              </w:rPr>
              <w:t>=113</w:t>
            </w:r>
            <w:r w:rsidR="00A32CE2">
              <w:rPr>
                <w:sz w:val="18"/>
                <w:szCs w:val="18"/>
              </w:rPr>
              <w:t>02</w:t>
            </w:r>
            <w:r>
              <w:rPr>
                <w:sz w:val="18"/>
                <w:szCs w:val="18"/>
              </w:rPr>
              <w:t>%</w:t>
            </w:r>
            <w:r w:rsidR="00A32CE2">
              <w:rPr>
                <w:sz w:val="18"/>
                <w:szCs w:val="18"/>
              </w:rPr>
              <w:t>130</w:t>
            </w:r>
            <w:r>
              <w:rPr>
                <w:sz w:val="18"/>
                <w:szCs w:val="18"/>
              </w:rPr>
              <w:t>120934</w:t>
            </w:r>
            <w:r w:rsidR="00A32CE2">
              <w:rPr>
                <w:sz w:val="18"/>
                <w:szCs w:val="18"/>
              </w:rPr>
              <w:t>%</w:t>
            </w:r>
          </w:p>
        </w:tc>
        <w:tc>
          <w:tcPr>
            <w:tcW w:w="1976" w:type="dxa"/>
            <w:gridSpan w:val="2"/>
          </w:tcPr>
          <w:p w:rsidR="00512A2B" w:rsidRDefault="00512A2B" w:rsidP="00512A2B">
            <w:pPr>
              <w:jc w:val="center"/>
              <w:rPr>
                <w:sz w:val="18"/>
                <w:szCs w:val="18"/>
              </w:rPr>
            </w:pPr>
          </w:p>
        </w:tc>
        <w:tc>
          <w:tcPr>
            <w:tcW w:w="620" w:type="dxa"/>
          </w:tcPr>
          <w:p w:rsidR="00512A2B" w:rsidRPr="00A1781D" w:rsidRDefault="00512A2B" w:rsidP="00512A2B">
            <w:pPr>
              <w:rPr>
                <w:sz w:val="18"/>
                <w:szCs w:val="18"/>
              </w:rPr>
            </w:pPr>
          </w:p>
        </w:tc>
        <w:tc>
          <w:tcPr>
            <w:tcW w:w="2357" w:type="dxa"/>
          </w:tcPr>
          <w:p w:rsidR="00512A2B" w:rsidRDefault="00512A2B" w:rsidP="00A32CE2">
            <w:pPr>
              <w:jc w:val="center"/>
              <w:rPr>
                <w:sz w:val="18"/>
                <w:szCs w:val="18"/>
              </w:rPr>
            </w:pPr>
            <w:r>
              <w:rPr>
                <w:sz w:val="18"/>
                <w:szCs w:val="18"/>
              </w:rPr>
              <w:t>Показатели на</w:t>
            </w:r>
            <w:r w:rsidR="00472D29">
              <w:rPr>
                <w:sz w:val="18"/>
                <w:szCs w:val="18"/>
              </w:rPr>
              <w:t xml:space="preserve"> </w:t>
            </w:r>
            <w:r w:rsidR="00A32CE2">
              <w:rPr>
                <w:sz w:val="18"/>
                <w:szCs w:val="18"/>
              </w:rPr>
              <w:t>начало и</w:t>
            </w:r>
            <w:r>
              <w:rPr>
                <w:sz w:val="18"/>
                <w:szCs w:val="18"/>
              </w:rPr>
              <w:t xml:space="preserve"> конец года по счету 120934 </w:t>
            </w:r>
            <w:r w:rsidR="00A32CE2">
              <w:rPr>
                <w:sz w:val="18"/>
                <w:szCs w:val="18"/>
              </w:rPr>
              <w:t>допустимы только с КДБ 11302%130</w:t>
            </w:r>
          </w:p>
        </w:tc>
        <w:tc>
          <w:tcPr>
            <w:tcW w:w="812" w:type="dxa"/>
            <w:gridSpan w:val="3"/>
          </w:tcPr>
          <w:p w:rsidR="00512A2B" w:rsidRDefault="00512A2B" w:rsidP="00512A2B">
            <w:pPr>
              <w:rPr>
                <w:sz w:val="18"/>
                <w:szCs w:val="18"/>
              </w:rPr>
            </w:pPr>
            <w:r>
              <w:rPr>
                <w:sz w:val="18"/>
                <w:szCs w:val="18"/>
              </w:rPr>
              <w:t>Б</w:t>
            </w:r>
          </w:p>
        </w:tc>
        <w:tc>
          <w:tcPr>
            <w:tcW w:w="815" w:type="dxa"/>
            <w:gridSpan w:val="2"/>
          </w:tcPr>
          <w:p w:rsidR="00512A2B" w:rsidRDefault="00512A2B" w:rsidP="00512A2B">
            <w:pPr>
              <w:rPr>
                <w:sz w:val="18"/>
                <w:szCs w:val="18"/>
              </w:rPr>
            </w:pPr>
            <w:r>
              <w:rPr>
                <w:sz w:val="18"/>
                <w:szCs w:val="18"/>
              </w:rPr>
              <w:t>ПБС,</w:t>
            </w:r>
          </w:p>
          <w:p w:rsidR="00512A2B" w:rsidRDefault="00512A2B" w:rsidP="00512A2B">
            <w:pPr>
              <w:rPr>
                <w:sz w:val="18"/>
                <w:szCs w:val="18"/>
              </w:rPr>
            </w:pPr>
            <w:r>
              <w:rPr>
                <w:sz w:val="18"/>
                <w:szCs w:val="18"/>
              </w:rPr>
              <w:t>РБС, ГРБС</w:t>
            </w:r>
          </w:p>
        </w:tc>
      </w:tr>
      <w:tr w:rsidR="003A442A" w:rsidRPr="00A1781D" w:rsidTr="003A442A">
        <w:tc>
          <w:tcPr>
            <w:tcW w:w="626" w:type="dxa"/>
            <w:tcBorders>
              <w:top w:val="single" w:sz="4" w:space="0" w:color="auto"/>
              <w:left w:val="single" w:sz="4" w:space="0" w:color="auto"/>
              <w:bottom w:val="single" w:sz="4" w:space="0" w:color="auto"/>
              <w:right w:val="single" w:sz="4" w:space="0" w:color="auto"/>
            </w:tcBorders>
          </w:tcPr>
          <w:p w:rsidR="003A442A" w:rsidRDefault="003A442A" w:rsidP="004C79C0">
            <w:pPr>
              <w:spacing w:line="360" w:lineRule="auto"/>
              <w:rPr>
                <w:sz w:val="18"/>
                <w:szCs w:val="18"/>
              </w:rPr>
            </w:pPr>
            <w:r>
              <w:rPr>
                <w:sz w:val="18"/>
                <w:szCs w:val="18"/>
              </w:rPr>
              <w:t>43</w:t>
            </w:r>
          </w:p>
        </w:tc>
        <w:tc>
          <w:tcPr>
            <w:tcW w:w="1656" w:type="dxa"/>
            <w:gridSpan w:val="2"/>
            <w:tcBorders>
              <w:top w:val="single" w:sz="4" w:space="0" w:color="auto"/>
              <w:left w:val="single" w:sz="4" w:space="0" w:color="auto"/>
              <w:bottom w:val="single" w:sz="4" w:space="0" w:color="auto"/>
              <w:right w:val="single" w:sz="4" w:space="0" w:color="auto"/>
            </w:tcBorders>
          </w:tcPr>
          <w:p w:rsidR="003A442A" w:rsidRDefault="003A442A" w:rsidP="003A442A">
            <w:pPr>
              <w:jc w:val="center"/>
              <w:rPr>
                <w:sz w:val="18"/>
                <w:szCs w:val="18"/>
              </w:rPr>
            </w:pPr>
            <w:r w:rsidRPr="00A1781D">
              <w:rPr>
                <w:sz w:val="18"/>
                <w:szCs w:val="18"/>
              </w:rPr>
              <w:t xml:space="preserve">Показатели </w:t>
            </w:r>
            <w:r>
              <w:rPr>
                <w:sz w:val="18"/>
                <w:szCs w:val="18"/>
              </w:rPr>
              <w:t xml:space="preserve">КЗ </w:t>
            </w:r>
            <w:r w:rsidRPr="00A1781D">
              <w:rPr>
                <w:sz w:val="18"/>
                <w:szCs w:val="18"/>
              </w:rPr>
              <w:t xml:space="preserve">по </w:t>
            </w:r>
            <w:r>
              <w:rPr>
                <w:sz w:val="18"/>
                <w:szCs w:val="18"/>
              </w:rPr>
              <w:t xml:space="preserve">детализированным </w:t>
            </w:r>
            <w:r w:rsidRPr="00A1781D">
              <w:rPr>
                <w:sz w:val="18"/>
                <w:szCs w:val="18"/>
              </w:rPr>
              <w:t>счетам</w:t>
            </w:r>
            <w:r w:rsidR="00D649E6">
              <w:rPr>
                <w:sz w:val="18"/>
                <w:szCs w:val="18"/>
              </w:rPr>
              <w:t xml:space="preserve"> 1302%, </w:t>
            </w:r>
            <w:r w:rsidR="00D649E6">
              <w:rPr>
                <w:sz w:val="18"/>
                <w:szCs w:val="18"/>
              </w:rPr>
              <w:lastRenderedPageBreak/>
              <w:t xml:space="preserve">1303%, 1208%, содержащим показатели </w:t>
            </w:r>
            <w:r>
              <w:rPr>
                <w:sz w:val="18"/>
                <w:szCs w:val="18"/>
              </w:rPr>
              <w:t>в графе 2, 9</w:t>
            </w:r>
          </w:p>
        </w:tc>
        <w:tc>
          <w:tcPr>
            <w:tcW w:w="636" w:type="dxa"/>
            <w:tcBorders>
              <w:top w:val="single" w:sz="4" w:space="0" w:color="auto"/>
              <w:left w:val="single" w:sz="4" w:space="0" w:color="auto"/>
              <w:bottom w:val="single" w:sz="4" w:space="0" w:color="auto"/>
              <w:right w:val="single" w:sz="4" w:space="0" w:color="auto"/>
            </w:tcBorders>
          </w:tcPr>
          <w:p w:rsidR="003A442A" w:rsidRDefault="003A442A" w:rsidP="004C79C0">
            <w:pPr>
              <w:jc w:val="center"/>
              <w:rPr>
                <w:sz w:val="18"/>
                <w:szCs w:val="18"/>
              </w:rPr>
            </w:pPr>
            <w:r>
              <w:rPr>
                <w:sz w:val="18"/>
                <w:szCs w:val="18"/>
              </w:rPr>
              <w:lastRenderedPageBreak/>
              <w:t>1</w:t>
            </w:r>
          </w:p>
        </w:tc>
        <w:tc>
          <w:tcPr>
            <w:tcW w:w="603" w:type="dxa"/>
            <w:tcBorders>
              <w:top w:val="single" w:sz="4" w:space="0" w:color="auto"/>
              <w:left w:val="single" w:sz="4" w:space="0" w:color="auto"/>
              <w:bottom w:val="single" w:sz="4" w:space="0" w:color="auto"/>
              <w:right w:val="single" w:sz="4" w:space="0" w:color="auto"/>
            </w:tcBorders>
          </w:tcPr>
          <w:p w:rsidR="003A442A" w:rsidRPr="009F0476" w:rsidRDefault="003A442A" w:rsidP="003A442A">
            <w:pPr>
              <w:rPr>
                <w:sz w:val="18"/>
                <w:szCs w:val="18"/>
              </w:rPr>
            </w:pPr>
            <w:r>
              <w:rPr>
                <w:sz w:val="18"/>
                <w:szCs w:val="18"/>
                <w:lang w:val="en-US"/>
              </w:rPr>
              <w:t xml:space="preserve">&lt;&gt;XXXX </w:t>
            </w:r>
            <w:r>
              <w:rPr>
                <w:sz w:val="18"/>
                <w:szCs w:val="18"/>
                <w:lang w:val="en-US"/>
              </w:rPr>
              <w:lastRenderedPageBreak/>
              <w:t>YY00000000 XXX</w:t>
            </w:r>
          </w:p>
        </w:tc>
        <w:tc>
          <w:tcPr>
            <w:tcW w:w="1976" w:type="dxa"/>
            <w:gridSpan w:val="2"/>
            <w:tcBorders>
              <w:top w:val="single" w:sz="4" w:space="0" w:color="auto"/>
              <w:left w:val="single" w:sz="4" w:space="0" w:color="auto"/>
              <w:bottom w:val="single" w:sz="4" w:space="0" w:color="auto"/>
              <w:right w:val="single" w:sz="4" w:space="0" w:color="auto"/>
            </w:tcBorders>
          </w:tcPr>
          <w:p w:rsidR="003A442A" w:rsidRDefault="003A442A" w:rsidP="004C79C0">
            <w:pPr>
              <w:jc w:val="center"/>
              <w:rPr>
                <w:sz w:val="18"/>
                <w:szCs w:val="18"/>
              </w:rPr>
            </w:pPr>
          </w:p>
        </w:tc>
        <w:tc>
          <w:tcPr>
            <w:tcW w:w="620" w:type="dxa"/>
            <w:tcBorders>
              <w:top w:val="single" w:sz="4" w:space="0" w:color="auto"/>
              <w:left w:val="single" w:sz="4" w:space="0" w:color="auto"/>
              <w:bottom w:val="single" w:sz="4" w:space="0" w:color="auto"/>
              <w:right w:val="single" w:sz="4" w:space="0" w:color="auto"/>
            </w:tcBorders>
          </w:tcPr>
          <w:p w:rsidR="003A442A" w:rsidRPr="00A1781D" w:rsidRDefault="003A442A" w:rsidP="004C79C0">
            <w:pPr>
              <w:rPr>
                <w:sz w:val="18"/>
                <w:szCs w:val="18"/>
              </w:rPr>
            </w:pPr>
          </w:p>
        </w:tc>
        <w:tc>
          <w:tcPr>
            <w:tcW w:w="2357" w:type="dxa"/>
            <w:tcBorders>
              <w:top w:val="single" w:sz="4" w:space="0" w:color="auto"/>
              <w:left w:val="single" w:sz="4" w:space="0" w:color="auto"/>
              <w:bottom w:val="single" w:sz="4" w:space="0" w:color="auto"/>
              <w:right w:val="single" w:sz="4" w:space="0" w:color="auto"/>
            </w:tcBorders>
          </w:tcPr>
          <w:p w:rsidR="003A442A" w:rsidRPr="003A442A" w:rsidRDefault="003A442A" w:rsidP="004C79C0">
            <w:pPr>
              <w:jc w:val="center"/>
              <w:rPr>
                <w:sz w:val="18"/>
                <w:szCs w:val="18"/>
              </w:rPr>
            </w:pPr>
            <w:r>
              <w:rPr>
                <w:sz w:val="18"/>
                <w:szCs w:val="18"/>
              </w:rPr>
              <w:t xml:space="preserve">Показатели кредиторской задолженности подлежат отражению по </w:t>
            </w:r>
            <w:r>
              <w:rPr>
                <w:sz w:val="18"/>
                <w:szCs w:val="18"/>
              </w:rPr>
              <w:lastRenderedPageBreak/>
              <w:t>детализированным КБК, по которым планируется исполнение принятых обязательств</w:t>
            </w:r>
          </w:p>
        </w:tc>
        <w:tc>
          <w:tcPr>
            <w:tcW w:w="812" w:type="dxa"/>
            <w:gridSpan w:val="3"/>
            <w:tcBorders>
              <w:top w:val="single" w:sz="4" w:space="0" w:color="auto"/>
              <w:left w:val="single" w:sz="4" w:space="0" w:color="auto"/>
              <w:bottom w:val="single" w:sz="4" w:space="0" w:color="auto"/>
              <w:right w:val="single" w:sz="4" w:space="0" w:color="auto"/>
            </w:tcBorders>
          </w:tcPr>
          <w:p w:rsidR="003A442A" w:rsidRDefault="003A442A" w:rsidP="004C79C0">
            <w:pPr>
              <w:rPr>
                <w:sz w:val="18"/>
                <w:szCs w:val="18"/>
              </w:rPr>
            </w:pPr>
            <w:r>
              <w:rPr>
                <w:sz w:val="18"/>
                <w:szCs w:val="18"/>
              </w:rPr>
              <w:lastRenderedPageBreak/>
              <w:t>Б</w:t>
            </w:r>
          </w:p>
        </w:tc>
        <w:tc>
          <w:tcPr>
            <w:tcW w:w="815" w:type="dxa"/>
            <w:gridSpan w:val="2"/>
            <w:tcBorders>
              <w:top w:val="single" w:sz="4" w:space="0" w:color="auto"/>
              <w:left w:val="single" w:sz="4" w:space="0" w:color="auto"/>
              <w:bottom w:val="single" w:sz="4" w:space="0" w:color="auto"/>
              <w:right w:val="single" w:sz="4" w:space="0" w:color="auto"/>
            </w:tcBorders>
          </w:tcPr>
          <w:p w:rsidR="003A442A" w:rsidRDefault="003A442A" w:rsidP="004C79C0">
            <w:pPr>
              <w:rPr>
                <w:sz w:val="18"/>
                <w:szCs w:val="18"/>
              </w:rPr>
            </w:pPr>
            <w:r>
              <w:rPr>
                <w:sz w:val="18"/>
                <w:szCs w:val="18"/>
              </w:rPr>
              <w:t>ПБС,</w:t>
            </w:r>
          </w:p>
          <w:p w:rsidR="003A442A" w:rsidRDefault="003A442A" w:rsidP="004C79C0">
            <w:pPr>
              <w:rPr>
                <w:sz w:val="18"/>
                <w:szCs w:val="18"/>
              </w:rPr>
            </w:pPr>
            <w:r>
              <w:rPr>
                <w:sz w:val="18"/>
                <w:szCs w:val="18"/>
              </w:rPr>
              <w:t>РБС, ГРБС</w:t>
            </w:r>
          </w:p>
        </w:tc>
      </w:tr>
      <w:tr w:rsidR="00F51C04" w:rsidRPr="00A1781D" w:rsidTr="00847F2C">
        <w:tc>
          <w:tcPr>
            <w:tcW w:w="626" w:type="dxa"/>
          </w:tcPr>
          <w:p w:rsidR="00F51C04" w:rsidRDefault="00F51C04" w:rsidP="00512A2B">
            <w:pPr>
              <w:spacing w:line="360" w:lineRule="auto"/>
              <w:rPr>
                <w:sz w:val="18"/>
                <w:szCs w:val="18"/>
              </w:rPr>
            </w:pPr>
            <w:r>
              <w:rPr>
                <w:sz w:val="18"/>
                <w:szCs w:val="18"/>
              </w:rPr>
              <w:lastRenderedPageBreak/>
              <w:t>48</w:t>
            </w:r>
          </w:p>
        </w:tc>
        <w:tc>
          <w:tcPr>
            <w:tcW w:w="1656" w:type="dxa"/>
            <w:gridSpan w:val="2"/>
          </w:tcPr>
          <w:p w:rsidR="00F51C04" w:rsidRPr="00A1781D" w:rsidRDefault="00F51C04" w:rsidP="00F51C04">
            <w:pPr>
              <w:jc w:val="center"/>
              <w:rPr>
                <w:sz w:val="18"/>
                <w:szCs w:val="18"/>
              </w:rPr>
            </w:pPr>
            <w:r>
              <w:rPr>
                <w:sz w:val="18"/>
                <w:szCs w:val="18"/>
              </w:rPr>
              <w:t>Показатель по каждому н</w:t>
            </w:r>
            <w:r w:rsidRPr="00F51C04">
              <w:rPr>
                <w:sz w:val="18"/>
                <w:szCs w:val="18"/>
              </w:rPr>
              <w:t>омер</w:t>
            </w:r>
            <w:r>
              <w:rPr>
                <w:sz w:val="18"/>
                <w:szCs w:val="18"/>
              </w:rPr>
              <w:t>у</w:t>
            </w:r>
            <w:r w:rsidRPr="00F51C04">
              <w:rPr>
                <w:sz w:val="18"/>
                <w:szCs w:val="18"/>
              </w:rPr>
              <w:t xml:space="preserve"> счета бюджетного учета</w:t>
            </w:r>
            <w:r w:rsidRPr="00A1781D">
              <w:rPr>
                <w:sz w:val="18"/>
                <w:szCs w:val="18"/>
              </w:rPr>
              <w:t xml:space="preserve"> Раздела </w:t>
            </w:r>
            <w:r>
              <w:rPr>
                <w:sz w:val="18"/>
                <w:szCs w:val="18"/>
              </w:rPr>
              <w:t>1</w:t>
            </w:r>
          </w:p>
        </w:tc>
        <w:tc>
          <w:tcPr>
            <w:tcW w:w="636" w:type="dxa"/>
          </w:tcPr>
          <w:p w:rsidR="00F51C04" w:rsidRDefault="00F51C04" w:rsidP="00512A2B">
            <w:pPr>
              <w:jc w:val="center"/>
              <w:rPr>
                <w:sz w:val="18"/>
                <w:szCs w:val="18"/>
              </w:rPr>
            </w:pPr>
            <w:r>
              <w:rPr>
                <w:sz w:val="18"/>
                <w:szCs w:val="18"/>
              </w:rPr>
              <w:t>11</w:t>
            </w:r>
          </w:p>
        </w:tc>
        <w:tc>
          <w:tcPr>
            <w:tcW w:w="603" w:type="dxa"/>
          </w:tcPr>
          <w:p w:rsidR="00F51C04" w:rsidRDefault="00F51C04" w:rsidP="00F51C04">
            <w:pPr>
              <w:rPr>
                <w:sz w:val="18"/>
                <w:szCs w:val="18"/>
              </w:rPr>
            </w:pPr>
            <w:r w:rsidRPr="00A1781D">
              <w:rPr>
                <w:sz w:val="18"/>
                <w:szCs w:val="18"/>
              </w:rPr>
              <w:t xml:space="preserve">≥ </w:t>
            </w:r>
          </w:p>
        </w:tc>
        <w:tc>
          <w:tcPr>
            <w:tcW w:w="1976" w:type="dxa"/>
            <w:gridSpan w:val="2"/>
          </w:tcPr>
          <w:p w:rsidR="00F51C04" w:rsidRDefault="0081468D" w:rsidP="0081468D">
            <w:pPr>
              <w:jc w:val="center"/>
              <w:rPr>
                <w:sz w:val="18"/>
                <w:szCs w:val="18"/>
              </w:rPr>
            </w:pPr>
            <w:r>
              <w:rPr>
                <w:sz w:val="18"/>
                <w:szCs w:val="18"/>
              </w:rPr>
              <w:t>Сумма п</w:t>
            </w:r>
            <w:r w:rsidR="00F51C04">
              <w:rPr>
                <w:sz w:val="18"/>
                <w:szCs w:val="18"/>
              </w:rPr>
              <w:t>оказател</w:t>
            </w:r>
            <w:r>
              <w:rPr>
                <w:sz w:val="18"/>
                <w:szCs w:val="18"/>
              </w:rPr>
              <w:t>ей</w:t>
            </w:r>
            <w:r w:rsidR="00F51C04">
              <w:rPr>
                <w:sz w:val="18"/>
                <w:szCs w:val="18"/>
              </w:rPr>
              <w:t xml:space="preserve"> по каждому н</w:t>
            </w:r>
            <w:r w:rsidR="00F51C04" w:rsidRPr="00F51C04">
              <w:rPr>
                <w:sz w:val="18"/>
                <w:szCs w:val="18"/>
              </w:rPr>
              <w:t>омер</w:t>
            </w:r>
            <w:r w:rsidR="00F51C04">
              <w:rPr>
                <w:sz w:val="18"/>
                <w:szCs w:val="18"/>
              </w:rPr>
              <w:t>у</w:t>
            </w:r>
            <w:r w:rsidR="00F51C04" w:rsidRPr="00F51C04">
              <w:rPr>
                <w:sz w:val="18"/>
                <w:szCs w:val="18"/>
              </w:rPr>
              <w:t xml:space="preserve"> счета бюджетного учета</w:t>
            </w:r>
            <w:r w:rsidR="00F51C04" w:rsidRPr="00A1781D">
              <w:rPr>
                <w:sz w:val="18"/>
                <w:szCs w:val="18"/>
              </w:rPr>
              <w:t xml:space="preserve"> Раздела </w:t>
            </w:r>
            <w:r w:rsidR="00F51C04">
              <w:rPr>
                <w:sz w:val="18"/>
                <w:szCs w:val="18"/>
              </w:rPr>
              <w:t>2</w:t>
            </w:r>
          </w:p>
        </w:tc>
        <w:tc>
          <w:tcPr>
            <w:tcW w:w="620" w:type="dxa"/>
          </w:tcPr>
          <w:p w:rsidR="00F51C04" w:rsidRPr="00A1781D" w:rsidRDefault="00F51C04" w:rsidP="00512A2B">
            <w:pPr>
              <w:rPr>
                <w:sz w:val="18"/>
                <w:szCs w:val="18"/>
              </w:rPr>
            </w:pPr>
            <w:r>
              <w:rPr>
                <w:sz w:val="18"/>
                <w:szCs w:val="18"/>
              </w:rPr>
              <w:t>2</w:t>
            </w:r>
          </w:p>
        </w:tc>
        <w:tc>
          <w:tcPr>
            <w:tcW w:w="2357" w:type="dxa"/>
          </w:tcPr>
          <w:p w:rsidR="00F51C04" w:rsidRDefault="00F51C04" w:rsidP="00E44B0F">
            <w:pPr>
              <w:jc w:val="center"/>
              <w:rPr>
                <w:sz w:val="18"/>
                <w:szCs w:val="18"/>
              </w:rPr>
            </w:pPr>
            <w:r>
              <w:rPr>
                <w:sz w:val="18"/>
                <w:szCs w:val="18"/>
              </w:rPr>
              <w:t xml:space="preserve">Просроченная </w:t>
            </w:r>
            <w:proofErr w:type="spellStart"/>
            <w:r>
              <w:rPr>
                <w:sz w:val="18"/>
                <w:szCs w:val="18"/>
              </w:rPr>
              <w:t>задолежнность</w:t>
            </w:r>
            <w:proofErr w:type="spellEnd"/>
            <w:r>
              <w:rPr>
                <w:sz w:val="18"/>
                <w:szCs w:val="18"/>
              </w:rPr>
              <w:t xml:space="preserve"> в разделе </w:t>
            </w:r>
            <w:r w:rsidR="00E44B0F">
              <w:rPr>
                <w:sz w:val="18"/>
                <w:szCs w:val="18"/>
              </w:rPr>
              <w:t xml:space="preserve">1 </w:t>
            </w:r>
            <w:r>
              <w:rPr>
                <w:sz w:val="18"/>
                <w:szCs w:val="18"/>
              </w:rPr>
              <w:t xml:space="preserve">меньше просроченной </w:t>
            </w:r>
            <w:proofErr w:type="spellStart"/>
            <w:r>
              <w:rPr>
                <w:sz w:val="18"/>
                <w:szCs w:val="18"/>
              </w:rPr>
              <w:t>задложенности</w:t>
            </w:r>
            <w:proofErr w:type="spellEnd"/>
            <w:r>
              <w:rPr>
                <w:sz w:val="18"/>
                <w:szCs w:val="18"/>
              </w:rPr>
              <w:t xml:space="preserve"> в разделе </w:t>
            </w:r>
            <w:r w:rsidR="00E44B0F">
              <w:rPr>
                <w:sz w:val="18"/>
                <w:szCs w:val="18"/>
              </w:rPr>
              <w:t>2 - недопустимо</w:t>
            </w:r>
          </w:p>
        </w:tc>
        <w:tc>
          <w:tcPr>
            <w:tcW w:w="812" w:type="dxa"/>
            <w:gridSpan w:val="3"/>
          </w:tcPr>
          <w:p w:rsidR="00F51C04" w:rsidRDefault="00F51C04" w:rsidP="00512A2B">
            <w:pPr>
              <w:rPr>
                <w:sz w:val="18"/>
                <w:szCs w:val="18"/>
              </w:rPr>
            </w:pPr>
            <w:r>
              <w:rPr>
                <w:sz w:val="18"/>
                <w:szCs w:val="18"/>
              </w:rPr>
              <w:t>Б</w:t>
            </w:r>
          </w:p>
        </w:tc>
        <w:tc>
          <w:tcPr>
            <w:tcW w:w="815" w:type="dxa"/>
            <w:gridSpan w:val="2"/>
          </w:tcPr>
          <w:p w:rsidR="00F51C04" w:rsidRDefault="00F51C04" w:rsidP="007B6714">
            <w:pPr>
              <w:rPr>
                <w:sz w:val="18"/>
                <w:szCs w:val="18"/>
              </w:rPr>
            </w:pPr>
            <w:r>
              <w:rPr>
                <w:sz w:val="18"/>
                <w:szCs w:val="18"/>
              </w:rPr>
              <w:t>ГРБС,</w:t>
            </w:r>
          </w:p>
          <w:p w:rsidR="00F51C04" w:rsidRDefault="00F51C04" w:rsidP="007B6714">
            <w:pPr>
              <w:rPr>
                <w:sz w:val="18"/>
                <w:szCs w:val="18"/>
              </w:rPr>
            </w:pPr>
            <w:r>
              <w:rPr>
                <w:sz w:val="18"/>
                <w:szCs w:val="18"/>
              </w:rPr>
              <w:t>ПБС,</w:t>
            </w:r>
          </w:p>
          <w:p w:rsidR="00F51C04" w:rsidRDefault="00F51C04" w:rsidP="00512A2B">
            <w:pPr>
              <w:rPr>
                <w:sz w:val="18"/>
                <w:szCs w:val="18"/>
              </w:rPr>
            </w:pPr>
            <w:r>
              <w:rPr>
                <w:sz w:val="18"/>
                <w:szCs w:val="18"/>
              </w:rPr>
              <w:t>РБС</w:t>
            </w:r>
          </w:p>
        </w:tc>
      </w:tr>
      <w:tr w:rsidR="00F51C04" w:rsidRPr="00A1781D" w:rsidTr="00847F2C">
        <w:tc>
          <w:tcPr>
            <w:tcW w:w="626" w:type="dxa"/>
          </w:tcPr>
          <w:p w:rsidR="00F51C04" w:rsidRDefault="00F51C04" w:rsidP="00512A2B">
            <w:pPr>
              <w:spacing w:line="360" w:lineRule="auto"/>
              <w:rPr>
                <w:sz w:val="18"/>
                <w:szCs w:val="18"/>
              </w:rPr>
            </w:pPr>
            <w:r>
              <w:rPr>
                <w:sz w:val="18"/>
                <w:szCs w:val="18"/>
              </w:rPr>
              <w:t>49</w:t>
            </w:r>
          </w:p>
        </w:tc>
        <w:tc>
          <w:tcPr>
            <w:tcW w:w="1656" w:type="dxa"/>
            <w:gridSpan w:val="2"/>
          </w:tcPr>
          <w:p w:rsidR="00F51C04" w:rsidRPr="00A72C29" w:rsidRDefault="00A72C29" w:rsidP="006D06B9">
            <w:pPr>
              <w:jc w:val="center"/>
              <w:rPr>
                <w:sz w:val="18"/>
                <w:szCs w:val="18"/>
              </w:rPr>
            </w:pPr>
            <w:r>
              <w:rPr>
                <w:sz w:val="18"/>
                <w:szCs w:val="18"/>
              </w:rPr>
              <w:t>Показатели по кодам</w:t>
            </w:r>
            <w:r w:rsidRPr="00F51C04">
              <w:rPr>
                <w:sz w:val="18"/>
                <w:szCs w:val="18"/>
              </w:rPr>
              <w:t xml:space="preserve"> счет</w:t>
            </w:r>
            <w:r>
              <w:rPr>
                <w:sz w:val="18"/>
                <w:szCs w:val="18"/>
              </w:rPr>
              <w:t xml:space="preserve">ов </w:t>
            </w:r>
            <w:r w:rsidRPr="00F51C04">
              <w:rPr>
                <w:sz w:val="18"/>
                <w:szCs w:val="18"/>
              </w:rPr>
              <w:t>бюджетного учета</w:t>
            </w:r>
            <w:r>
              <w:rPr>
                <w:sz w:val="18"/>
                <w:szCs w:val="18"/>
              </w:rPr>
              <w:t xml:space="preserve"> 206%</w:t>
            </w:r>
            <w:r w:rsidRPr="00A1781D">
              <w:rPr>
                <w:sz w:val="18"/>
                <w:szCs w:val="18"/>
              </w:rPr>
              <w:t xml:space="preserve"> Раздела </w:t>
            </w:r>
            <w:r>
              <w:rPr>
                <w:sz w:val="18"/>
                <w:szCs w:val="18"/>
              </w:rPr>
              <w:t xml:space="preserve">2, по которым год срока </w:t>
            </w:r>
            <w:proofErr w:type="spellStart"/>
            <w:r>
              <w:rPr>
                <w:sz w:val="18"/>
                <w:szCs w:val="18"/>
              </w:rPr>
              <w:t>исполнеия</w:t>
            </w:r>
            <w:proofErr w:type="spellEnd"/>
            <w:r>
              <w:rPr>
                <w:sz w:val="18"/>
                <w:szCs w:val="18"/>
              </w:rPr>
              <w:t xml:space="preserve"> в графе 4 равен </w:t>
            </w:r>
            <w:r w:rsidR="00A341B7">
              <w:rPr>
                <w:sz w:val="18"/>
                <w:szCs w:val="18"/>
              </w:rPr>
              <w:t>202</w:t>
            </w:r>
            <w:r w:rsidR="006D06B9">
              <w:rPr>
                <w:sz w:val="18"/>
                <w:szCs w:val="18"/>
              </w:rPr>
              <w:t>3</w:t>
            </w:r>
            <w:r w:rsidR="00A341B7">
              <w:rPr>
                <w:sz w:val="18"/>
                <w:szCs w:val="18"/>
              </w:rPr>
              <w:t xml:space="preserve"> </w:t>
            </w:r>
            <w:r>
              <w:rPr>
                <w:sz w:val="18"/>
                <w:szCs w:val="18"/>
              </w:rPr>
              <w:t xml:space="preserve">году и ранее </w:t>
            </w:r>
          </w:p>
        </w:tc>
        <w:tc>
          <w:tcPr>
            <w:tcW w:w="636" w:type="dxa"/>
          </w:tcPr>
          <w:p w:rsidR="00F51C04" w:rsidRPr="00A72C29" w:rsidRDefault="00A72C29" w:rsidP="00512A2B">
            <w:pPr>
              <w:jc w:val="center"/>
              <w:rPr>
                <w:sz w:val="18"/>
                <w:szCs w:val="18"/>
              </w:rPr>
            </w:pPr>
            <w:r w:rsidRPr="006525BD">
              <w:rPr>
                <w:sz w:val="18"/>
                <w:szCs w:val="18"/>
              </w:rPr>
              <w:t>2</w:t>
            </w:r>
          </w:p>
        </w:tc>
        <w:tc>
          <w:tcPr>
            <w:tcW w:w="603" w:type="dxa"/>
          </w:tcPr>
          <w:p w:rsidR="00F51C04" w:rsidRPr="00A72C29" w:rsidRDefault="00A72C29" w:rsidP="00A32CE2">
            <w:pPr>
              <w:rPr>
                <w:sz w:val="18"/>
                <w:szCs w:val="18"/>
              </w:rPr>
            </w:pPr>
            <w:r>
              <w:rPr>
                <w:sz w:val="18"/>
                <w:szCs w:val="18"/>
                <w:lang w:val="en-US"/>
              </w:rPr>
              <w:t>&lt;=</w:t>
            </w:r>
            <w:r w:rsidRPr="006525BD">
              <w:rPr>
                <w:sz w:val="18"/>
                <w:szCs w:val="18"/>
              </w:rPr>
              <w:t>0</w:t>
            </w:r>
          </w:p>
        </w:tc>
        <w:tc>
          <w:tcPr>
            <w:tcW w:w="1976" w:type="dxa"/>
            <w:gridSpan w:val="2"/>
          </w:tcPr>
          <w:p w:rsidR="00F51C04" w:rsidRDefault="00F51C04" w:rsidP="00512A2B">
            <w:pPr>
              <w:jc w:val="center"/>
              <w:rPr>
                <w:sz w:val="18"/>
                <w:szCs w:val="18"/>
              </w:rPr>
            </w:pPr>
          </w:p>
        </w:tc>
        <w:tc>
          <w:tcPr>
            <w:tcW w:w="620" w:type="dxa"/>
          </w:tcPr>
          <w:p w:rsidR="00F51C04" w:rsidRPr="00A1781D" w:rsidRDefault="00F51C04" w:rsidP="00512A2B">
            <w:pPr>
              <w:rPr>
                <w:sz w:val="18"/>
                <w:szCs w:val="18"/>
              </w:rPr>
            </w:pPr>
          </w:p>
        </w:tc>
        <w:tc>
          <w:tcPr>
            <w:tcW w:w="2357" w:type="dxa"/>
          </w:tcPr>
          <w:p w:rsidR="00F51C04" w:rsidRDefault="00A72C29" w:rsidP="006D06B9">
            <w:pPr>
              <w:jc w:val="center"/>
              <w:rPr>
                <w:sz w:val="18"/>
                <w:szCs w:val="18"/>
              </w:rPr>
            </w:pPr>
            <w:r>
              <w:rPr>
                <w:sz w:val="18"/>
                <w:szCs w:val="18"/>
              </w:rPr>
              <w:t>Наличие в составе просроченной задолженности по выданным авансам показателей по счетам 206, год исполнения которых -</w:t>
            </w:r>
            <w:r w:rsidR="00A341B7">
              <w:rPr>
                <w:sz w:val="18"/>
                <w:szCs w:val="18"/>
              </w:rPr>
              <w:t>20</w:t>
            </w:r>
            <w:r w:rsidR="006D06B9">
              <w:rPr>
                <w:sz w:val="18"/>
                <w:szCs w:val="18"/>
              </w:rPr>
              <w:t>3</w:t>
            </w:r>
            <w:r w:rsidR="00A341B7">
              <w:rPr>
                <w:sz w:val="18"/>
                <w:szCs w:val="18"/>
              </w:rPr>
              <w:t xml:space="preserve">2 </w:t>
            </w:r>
            <w:r>
              <w:rPr>
                <w:sz w:val="18"/>
                <w:szCs w:val="18"/>
              </w:rPr>
              <w:t xml:space="preserve">год и ранее, - требует пояснения </w:t>
            </w:r>
          </w:p>
        </w:tc>
        <w:tc>
          <w:tcPr>
            <w:tcW w:w="812" w:type="dxa"/>
            <w:gridSpan w:val="3"/>
          </w:tcPr>
          <w:p w:rsidR="00F51C04" w:rsidRDefault="00A72C29" w:rsidP="00512A2B">
            <w:pPr>
              <w:rPr>
                <w:sz w:val="18"/>
                <w:szCs w:val="18"/>
              </w:rPr>
            </w:pPr>
            <w:r>
              <w:rPr>
                <w:sz w:val="18"/>
                <w:szCs w:val="18"/>
              </w:rPr>
              <w:t>П</w:t>
            </w:r>
          </w:p>
        </w:tc>
        <w:tc>
          <w:tcPr>
            <w:tcW w:w="815" w:type="dxa"/>
            <w:gridSpan w:val="2"/>
          </w:tcPr>
          <w:p w:rsidR="00A72C29" w:rsidRDefault="00A72C29" w:rsidP="00A72C29">
            <w:pPr>
              <w:rPr>
                <w:sz w:val="18"/>
                <w:szCs w:val="18"/>
              </w:rPr>
            </w:pPr>
            <w:r>
              <w:rPr>
                <w:sz w:val="18"/>
                <w:szCs w:val="18"/>
              </w:rPr>
              <w:t>ГРБС,</w:t>
            </w:r>
          </w:p>
          <w:p w:rsidR="00A72C29" w:rsidRDefault="00A72C29" w:rsidP="00A72C29">
            <w:pPr>
              <w:rPr>
                <w:sz w:val="18"/>
                <w:szCs w:val="18"/>
              </w:rPr>
            </w:pPr>
            <w:r>
              <w:rPr>
                <w:sz w:val="18"/>
                <w:szCs w:val="18"/>
              </w:rPr>
              <w:t>ПБС,</w:t>
            </w:r>
          </w:p>
          <w:p w:rsidR="00F51C04" w:rsidRDefault="00A72C29" w:rsidP="00A72C29">
            <w:pPr>
              <w:rPr>
                <w:sz w:val="18"/>
                <w:szCs w:val="18"/>
              </w:rPr>
            </w:pPr>
            <w:r>
              <w:rPr>
                <w:sz w:val="18"/>
                <w:szCs w:val="18"/>
              </w:rPr>
              <w:t>РБС</w:t>
            </w:r>
          </w:p>
        </w:tc>
      </w:tr>
      <w:tr w:rsidR="003235A9" w:rsidRPr="00A1781D" w:rsidTr="00847F2C">
        <w:tc>
          <w:tcPr>
            <w:tcW w:w="626" w:type="dxa"/>
          </w:tcPr>
          <w:p w:rsidR="003235A9" w:rsidRDefault="003235A9" w:rsidP="00A54013">
            <w:pPr>
              <w:spacing w:line="360" w:lineRule="auto"/>
              <w:rPr>
                <w:sz w:val="18"/>
                <w:szCs w:val="18"/>
              </w:rPr>
            </w:pPr>
            <w:r>
              <w:rPr>
                <w:sz w:val="18"/>
                <w:szCs w:val="18"/>
              </w:rPr>
              <w:t>50</w:t>
            </w:r>
          </w:p>
        </w:tc>
        <w:tc>
          <w:tcPr>
            <w:tcW w:w="1656" w:type="dxa"/>
            <w:gridSpan w:val="2"/>
          </w:tcPr>
          <w:p w:rsidR="003235A9" w:rsidRPr="00A72C29" w:rsidRDefault="003235A9" w:rsidP="00A54013">
            <w:pPr>
              <w:jc w:val="center"/>
              <w:rPr>
                <w:sz w:val="18"/>
                <w:szCs w:val="18"/>
              </w:rPr>
            </w:pPr>
            <w:r>
              <w:rPr>
                <w:sz w:val="18"/>
                <w:szCs w:val="18"/>
              </w:rPr>
              <w:t>Показатели по счетам 12054%</w:t>
            </w:r>
            <w:r w:rsidR="0006302B">
              <w:rPr>
                <w:sz w:val="18"/>
                <w:szCs w:val="18"/>
              </w:rPr>
              <w:t>, 12094Х</w:t>
            </w:r>
            <w:r>
              <w:rPr>
                <w:sz w:val="18"/>
                <w:szCs w:val="18"/>
              </w:rPr>
              <w:t xml:space="preserve"> в разделе КЗ</w:t>
            </w:r>
            <w:r w:rsidR="00847F2C">
              <w:rPr>
                <w:sz w:val="18"/>
                <w:szCs w:val="18"/>
              </w:rPr>
              <w:t xml:space="preserve"> раздела 1</w:t>
            </w:r>
          </w:p>
        </w:tc>
        <w:tc>
          <w:tcPr>
            <w:tcW w:w="636" w:type="dxa"/>
          </w:tcPr>
          <w:p w:rsidR="003235A9" w:rsidRPr="00A72C29" w:rsidRDefault="006D06B9" w:rsidP="00A54013">
            <w:pPr>
              <w:jc w:val="center"/>
              <w:rPr>
                <w:sz w:val="18"/>
                <w:szCs w:val="18"/>
              </w:rPr>
            </w:pPr>
            <w:r>
              <w:rPr>
                <w:sz w:val="18"/>
                <w:szCs w:val="18"/>
              </w:rPr>
              <w:t>2,</w:t>
            </w:r>
            <w:r w:rsidR="003235A9">
              <w:rPr>
                <w:sz w:val="18"/>
                <w:szCs w:val="18"/>
              </w:rPr>
              <w:t>9</w:t>
            </w:r>
          </w:p>
        </w:tc>
        <w:tc>
          <w:tcPr>
            <w:tcW w:w="603" w:type="dxa"/>
          </w:tcPr>
          <w:p w:rsidR="003235A9" w:rsidRPr="00A72C29" w:rsidRDefault="003235A9" w:rsidP="00A54013">
            <w:pPr>
              <w:rPr>
                <w:sz w:val="18"/>
                <w:szCs w:val="18"/>
              </w:rPr>
            </w:pPr>
            <w:r w:rsidRPr="003235A9">
              <w:rPr>
                <w:sz w:val="18"/>
                <w:szCs w:val="18"/>
              </w:rPr>
              <w:t>=</w:t>
            </w:r>
            <w:r w:rsidRPr="006525BD">
              <w:rPr>
                <w:sz w:val="18"/>
                <w:szCs w:val="18"/>
              </w:rPr>
              <w:t>0</w:t>
            </w:r>
          </w:p>
        </w:tc>
        <w:tc>
          <w:tcPr>
            <w:tcW w:w="1976" w:type="dxa"/>
            <w:gridSpan w:val="2"/>
          </w:tcPr>
          <w:p w:rsidR="003235A9" w:rsidRDefault="003235A9" w:rsidP="00A54013">
            <w:pPr>
              <w:jc w:val="center"/>
              <w:rPr>
                <w:sz w:val="18"/>
                <w:szCs w:val="18"/>
              </w:rPr>
            </w:pPr>
          </w:p>
        </w:tc>
        <w:tc>
          <w:tcPr>
            <w:tcW w:w="620" w:type="dxa"/>
          </w:tcPr>
          <w:p w:rsidR="003235A9" w:rsidRPr="00A1781D" w:rsidRDefault="003235A9" w:rsidP="00A54013">
            <w:pPr>
              <w:rPr>
                <w:sz w:val="18"/>
                <w:szCs w:val="18"/>
              </w:rPr>
            </w:pPr>
          </w:p>
        </w:tc>
        <w:tc>
          <w:tcPr>
            <w:tcW w:w="2357" w:type="dxa"/>
          </w:tcPr>
          <w:p w:rsidR="003235A9" w:rsidRDefault="003235A9" w:rsidP="002C4925">
            <w:pPr>
              <w:jc w:val="center"/>
              <w:rPr>
                <w:sz w:val="18"/>
                <w:szCs w:val="18"/>
              </w:rPr>
            </w:pPr>
            <w:r>
              <w:rPr>
                <w:sz w:val="18"/>
                <w:szCs w:val="18"/>
              </w:rPr>
              <w:t xml:space="preserve">Наличие в составе кредиторской задолженности показателей по счетам </w:t>
            </w:r>
            <w:r w:rsidR="002C4925">
              <w:rPr>
                <w:sz w:val="18"/>
                <w:szCs w:val="18"/>
              </w:rPr>
              <w:t>2054Х, 2094Х</w:t>
            </w:r>
            <w:r>
              <w:rPr>
                <w:sz w:val="18"/>
                <w:szCs w:val="18"/>
              </w:rPr>
              <w:t xml:space="preserve"> – требует пояснения </w:t>
            </w:r>
          </w:p>
        </w:tc>
        <w:tc>
          <w:tcPr>
            <w:tcW w:w="812" w:type="dxa"/>
            <w:gridSpan w:val="3"/>
          </w:tcPr>
          <w:p w:rsidR="003235A9" w:rsidRDefault="003235A9" w:rsidP="00A54013">
            <w:pPr>
              <w:rPr>
                <w:sz w:val="18"/>
                <w:szCs w:val="18"/>
              </w:rPr>
            </w:pPr>
            <w:r>
              <w:rPr>
                <w:sz w:val="18"/>
                <w:szCs w:val="18"/>
              </w:rPr>
              <w:t>П</w:t>
            </w:r>
          </w:p>
        </w:tc>
        <w:tc>
          <w:tcPr>
            <w:tcW w:w="815" w:type="dxa"/>
            <w:gridSpan w:val="2"/>
          </w:tcPr>
          <w:p w:rsidR="003235A9" w:rsidRDefault="003235A9" w:rsidP="00A54013">
            <w:pPr>
              <w:rPr>
                <w:sz w:val="18"/>
                <w:szCs w:val="18"/>
              </w:rPr>
            </w:pPr>
            <w:r>
              <w:rPr>
                <w:sz w:val="18"/>
                <w:szCs w:val="18"/>
              </w:rPr>
              <w:t>ГРБС,</w:t>
            </w:r>
          </w:p>
          <w:p w:rsidR="003235A9" w:rsidRDefault="003235A9" w:rsidP="00A54013">
            <w:pPr>
              <w:rPr>
                <w:sz w:val="18"/>
                <w:szCs w:val="18"/>
              </w:rPr>
            </w:pPr>
            <w:r>
              <w:rPr>
                <w:sz w:val="18"/>
                <w:szCs w:val="18"/>
              </w:rPr>
              <w:t>ПБС,</w:t>
            </w:r>
          </w:p>
          <w:p w:rsidR="003235A9" w:rsidRDefault="003235A9" w:rsidP="00A54013">
            <w:pPr>
              <w:rPr>
                <w:sz w:val="18"/>
                <w:szCs w:val="18"/>
              </w:rPr>
            </w:pPr>
            <w:r>
              <w:rPr>
                <w:sz w:val="18"/>
                <w:szCs w:val="18"/>
              </w:rPr>
              <w:t>РБС</w:t>
            </w:r>
          </w:p>
        </w:tc>
      </w:tr>
      <w:tr w:rsidR="00847F2C" w:rsidRPr="00A1781D" w:rsidTr="00847F2C">
        <w:tc>
          <w:tcPr>
            <w:tcW w:w="626" w:type="dxa"/>
          </w:tcPr>
          <w:p w:rsidR="00847F2C" w:rsidRDefault="00847F2C" w:rsidP="00847F2C">
            <w:pPr>
              <w:spacing w:line="360" w:lineRule="auto"/>
              <w:rPr>
                <w:sz w:val="18"/>
                <w:szCs w:val="18"/>
              </w:rPr>
            </w:pPr>
            <w:r>
              <w:rPr>
                <w:sz w:val="18"/>
                <w:szCs w:val="18"/>
              </w:rPr>
              <w:t>51 (полугодие, 9 мес.)</w:t>
            </w:r>
          </w:p>
        </w:tc>
        <w:tc>
          <w:tcPr>
            <w:tcW w:w="1656" w:type="dxa"/>
            <w:gridSpan w:val="2"/>
          </w:tcPr>
          <w:p w:rsidR="00847F2C" w:rsidRPr="00A72C29" w:rsidRDefault="00847F2C" w:rsidP="00847F2C">
            <w:pPr>
              <w:ind w:left="33"/>
              <w:jc w:val="center"/>
              <w:rPr>
                <w:sz w:val="18"/>
                <w:szCs w:val="18"/>
              </w:rPr>
            </w:pPr>
            <w:r>
              <w:rPr>
                <w:sz w:val="18"/>
                <w:szCs w:val="18"/>
              </w:rPr>
              <w:t>* раздела 1</w:t>
            </w:r>
          </w:p>
        </w:tc>
        <w:tc>
          <w:tcPr>
            <w:tcW w:w="636" w:type="dxa"/>
          </w:tcPr>
          <w:p w:rsidR="00847F2C" w:rsidRPr="00A72C29" w:rsidRDefault="00847F2C" w:rsidP="00D35E0B">
            <w:pPr>
              <w:jc w:val="center"/>
              <w:rPr>
                <w:sz w:val="18"/>
                <w:szCs w:val="18"/>
              </w:rPr>
            </w:pPr>
            <w:r>
              <w:rPr>
                <w:sz w:val="18"/>
                <w:szCs w:val="18"/>
              </w:rPr>
              <w:t>3, 10, 13</w:t>
            </w:r>
          </w:p>
        </w:tc>
        <w:tc>
          <w:tcPr>
            <w:tcW w:w="603" w:type="dxa"/>
          </w:tcPr>
          <w:p w:rsidR="00847F2C" w:rsidRPr="00A72C29" w:rsidRDefault="00847F2C" w:rsidP="00D35E0B">
            <w:pPr>
              <w:rPr>
                <w:sz w:val="18"/>
                <w:szCs w:val="18"/>
              </w:rPr>
            </w:pPr>
            <w:r w:rsidRPr="003235A9">
              <w:rPr>
                <w:sz w:val="18"/>
                <w:szCs w:val="18"/>
              </w:rPr>
              <w:t>=</w:t>
            </w:r>
            <w:r w:rsidRPr="006525BD">
              <w:rPr>
                <w:sz w:val="18"/>
                <w:szCs w:val="18"/>
              </w:rPr>
              <w:t>0</w:t>
            </w:r>
          </w:p>
        </w:tc>
        <w:tc>
          <w:tcPr>
            <w:tcW w:w="1976" w:type="dxa"/>
            <w:gridSpan w:val="2"/>
          </w:tcPr>
          <w:p w:rsidR="00847F2C" w:rsidRDefault="00847F2C" w:rsidP="00D35E0B">
            <w:pPr>
              <w:jc w:val="center"/>
              <w:rPr>
                <w:sz w:val="18"/>
                <w:szCs w:val="18"/>
              </w:rPr>
            </w:pPr>
          </w:p>
        </w:tc>
        <w:tc>
          <w:tcPr>
            <w:tcW w:w="620" w:type="dxa"/>
          </w:tcPr>
          <w:p w:rsidR="00847F2C" w:rsidRPr="00A1781D" w:rsidRDefault="00847F2C" w:rsidP="00D35E0B">
            <w:pPr>
              <w:rPr>
                <w:sz w:val="18"/>
                <w:szCs w:val="18"/>
              </w:rPr>
            </w:pPr>
          </w:p>
        </w:tc>
        <w:tc>
          <w:tcPr>
            <w:tcW w:w="2357" w:type="dxa"/>
          </w:tcPr>
          <w:p w:rsidR="00847F2C" w:rsidRDefault="00847F2C" w:rsidP="00847F2C">
            <w:pPr>
              <w:jc w:val="center"/>
              <w:rPr>
                <w:sz w:val="18"/>
                <w:szCs w:val="18"/>
              </w:rPr>
            </w:pPr>
            <w:r>
              <w:rPr>
                <w:sz w:val="18"/>
                <w:szCs w:val="18"/>
              </w:rPr>
              <w:t xml:space="preserve">Наличие показателей долгосрочной задолженности – недопустимо </w:t>
            </w:r>
          </w:p>
        </w:tc>
        <w:tc>
          <w:tcPr>
            <w:tcW w:w="812" w:type="dxa"/>
            <w:gridSpan w:val="3"/>
          </w:tcPr>
          <w:p w:rsidR="00847F2C" w:rsidRDefault="00847F2C" w:rsidP="00D35E0B">
            <w:pPr>
              <w:rPr>
                <w:sz w:val="18"/>
                <w:szCs w:val="18"/>
              </w:rPr>
            </w:pPr>
            <w:r>
              <w:rPr>
                <w:sz w:val="18"/>
                <w:szCs w:val="18"/>
              </w:rPr>
              <w:t>Б</w:t>
            </w:r>
          </w:p>
        </w:tc>
        <w:tc>
          <w:tcPr>
            <w:tcW w:w="815" w:type="dxa"/>
            <w:gridSpan w:val="2"/>
          </w:tcPr>
          <w:p w:rsidR="00847F2C" w:rsidRDefault="00847F2C" w:rsidP="00D35E0B">
            <w:pPr>
              <w:rPr>
                <w:sz w:val="18"/>
                <w:szCs w:val="18"/>
              </w:rPr>
            </w:pPr>
            <w:r>
              <w:rPr>
                <w:sz w:val="18"/>
                <w:szCs w:val="18"/>
              </w:rPr>
              <w:t>ГРБС,</w:t>
            </w:r>
          </w:p>
          <w:p w:rsidR="00847F2C" w:rsidRDefault="00847F2C" w:rsidP="00D35E0B">
            <w:pPr>
              <w:rPr>
                <w:sz w:val="18"/>
                <w:szCs w:val="18"/>
              </w:rPr>
            </w:pPr>
            <w:r>
              <w:rPr>
                <w:sz w:val="18"/>
                <w:szCs w:val="18"/>
              </w:rPr>
              <w:t>ПБС,</w:t>
            </w:r>
          </w:p>
          <w:p w:rsidR="00847F2C" w:rsidRDefault="00847F2C" w:rsidP="00D35E0B">
            <w:pPr>
              <w:rPr>
                <w:sz w:val="18"/>
                <w:szCs w:val="18"/>
              </w:rPr>
            </w:pPr>
            <w:r>
              <w:rPr>
                <w:sz w:val="18"/>
                <w:szCs w:val="18"/>
              </w:rPr>
              <w:t>РБС</w:t>
            </w:r>
          </w:p>
        </w:tc>
      </w:tr>
      <w:tr w:rsidR="00847F2C" w:rsidRPr="00A1781D" w:rsidTr="00D35E0B">
        <w:tc>
          <w:tcPr>
            <w:tcW w:w="626" w:type="dxa"/>
          </w:tcPr>
          <w:p w:rsidR="00847F2C" w:rsidRDefault="00847F2C" w:rsidP="00847F2C">
            <w:pPr>
              <w:spacing w:line="360" w:lineRule="auto"/>
              <w:rPr>
                <w:sz w:val="18"/>
                <w:szCs w:val="18"/>
              </w:rPr>
            </w:pPr>
            <w:r>
              <w:rPr>
                <w:sz w:val="18"/>
                <w:szCs w:val="18"/>
              </w:rPr>
              <w:t>52</w:t>
            </w:r>
          </w:p>
        </w:tc>
        <w:tc>
          <w:tcPr>
            <w:tcW w:w="1656" w:type="dxa"/>
            <w:gridSpan w:val="2"/>
          </w:tcPr>
          <w:p w:rsidR="00847F2C" w:rsidRPr="00A72C29" w:rsidRDefault="00847F2C" w:rsidP="006D7A37">
            <w:pPr>
              <w:jc w:val="center"/>
              <w:rPr>
                <w:sz w:val="18"/>
                <w:szCs w:val="18"/>
              </w:rPr>
            </w:pPr>
            <w:r>
              <w:rPr>
                <w:sz w:val="18"/>
                <w:szCs w:val="18"/>
              </w:rPr>
              <w:t>Показатели по счетам 1205%, 1209% в разделе КЗ раздела 1</w:t>
            </w:r>
          </w:p>
        </w:tc>
        <w:tc>
          <w:tcPr>
            <w:tcW w:w="636" w:type="dxa"/>
          </w:tcPr>
          <w:p w:rsidR="00847F2C" w:rsidRPr="00A72C29" w:rsidRDefault="00847F2C" w:rsidP="00D35E0B">
            <w:pPr>
              <w:jc w:val="center"/>
              <w:rPr>
                <w:sz w:val="18"/>
                <w:szCs w:val="18"/>
              </w:rPr>
            </w:pPr>
            <w:r>
              <w:rPr>
                <w:sz w:val="18"/>
                <w:szCs w:val="18"/>
              </w:rPr>
              <w:t>11</w:t>
            </w:r>
          </w:p>
        </w:tc>
        <w:tc>
          <w:tcPr>
            <w:tcW w:w="603" w:type="dxa"/>
          </w:tcPr>
          <w:p w:rsidR="00847F2C" w:rsidRPr="00A72C29" w:rsidRDefault="00847F2C" w:rsidP="00D35E0B">
            <w:pPr>
              <w:rPr>
                <w:sz w:val="18"/>
                <w:szCs w:val="18"/>
              </w:rPr>
            </w:pPr>
            <w:r w:rsidRPr="003235A9">
              <w:rPr>
                <w:sz w:val="18"/>
                <w:szCs w:val="18"/>
              </w:rPr>
              <w:t>=</w:t>
            </w:r>
            <w:r w:rsidRPr="006525BD">
              <w:rPr>
                <w:sz w:val="18"/>
                <w:szCs w:val="18"/>
              </w:rPr>
              <w:t>0</w:t>
            </w:r>
          </w:p>
        </w:tc>
        <w:tc>
          <w:tcPr>
            <w:tcW w:w="1976" w:type="dxa"/>
            <w:gridSpan w:val="2"/>
          </w:tcPr>
          <w:p w:rsidR="00847F2C" w:rsidRDefault="00847F2C" w:rsidP="00D35E0B">
            <w:pPr>
              <w:jc w:val="center"/>
              <w:rPr>
                <w:sz w:val="18"/>
                <w:szCs w:val="18"/>
              </w:rPr>
            </w:pPr>
          </w:p>
        </w:tc>
        <w:tc>
          <w:tcPr>
            <w:tcW w:w="620" w:type="dxa"/>
          </w:tcPr>
          <w:p w:rsidR="00847F2C" w:rsidRPr="00A1781D" w:rsidRDefault="00847F2C" w:rsidP="00D35E0B">
            <w:pPr>
              <w:rPr>
                <w:sz w:val="18"/>
                <w:szCs w:val="18"/>
              </w:rPr>
            </w:pPr>
          </w:p>
        </w:tc>
        <w:tc>
          <w:tcPr>
            <w:tcW w:w="2357" w:type="dxa"/>
          </w:tcPr>
          <w:p w:rsidR="00847F2C" w:rsidRDefault="00847F2C" w:rsidP="006D7A37">
            <w:pPr>
              <w:jc w:val="center"/>
              <w:rPr>
                <w:sz w:val="18"/>
                <w:szCs w:val="18"/>
              </w:rPr>
            </w:pPr>
            <w:r>
              <w:rPr>
                <w:sz w:val="18"/>
                <w:szCs w:val="18"/>
              </w:rPr>
              <w:t xml:space="preserve">Наличие в составе просроченной кредиторской задолженности показателей по счетам 205, 209 – требует пояснения </w:t>
            </w:r>
          </w:p>
        </w:tc>
        <w:tc>
          <w:tcPr>
            <w:tcW w:w="812" w:type="dxa"/>
            <w:gridSpan w:val="3"/>
          </w:tcPr>
          <w:p w:rsidR="00847F2C" w:rsidRDefault="00847F2C" w:rsidP="00D35E0B">
            <w:pPr>
              <w:rPr>
                <w:sz w:val="18"/>
                <w:szCs w:val="18"/>
              </w:rPr>
            </w:pPr>
            <w:r>
              <w:rPr>
                <w:sz w:val="18"/>
                <w:szCs w:val="18"/>
              </w:rPr>
              <w:t>П</w:t>
            </w:r>
          </w:p>
        </w:tc>
        <w:tc>
          <w:tcPr>
            <w:tcW w:w="815" w:type="dxa"/>
            <w:gridSpan w:val="2"/>
          </w:tcPr>
          <w:p w:rsidR="00847F2C" w:rsidRDefault="00847F2C" w:rsidP="00D35E0B">
            <w:pPr>
              <w:rPr>
                <w:sz w:val="18"/>
                <w:szCs w:val="18"/>
              </w:rPr>
            </w:pPr>
            <w:r>
              <w:rPr>
                <w:sz w:val="18"/>
                <w:szCs w:val="18"/>
              </w:rPr>
              <w:t>ГРБС,</w:t>
            </w:r>
          </w:p>
          <w:p w:rsidR="00847F2C" w:rsidRDefault="00847F2C" w:rsidP="00D35E0B">
            <w:pPr>
              <w:rPr>
                <w:sz w:val="18"/>
                <w:szCs w:val="18"/>
              </w:rPr>
            </w:pPr>
            <w:r>
              <w:rPr>
                <w:sz w:val="18"/>
                <w:szCs w:val="18"/>
              </w:rPr>
              <w:t>ПБС,</w:t>
            </w:r>
          </w:p>
          <w:p w:rsidR="00847F2C" w:rsidRDefault="00847F2C" w:rsidP="00D35E0B">
            <w:pPr>
              <w:rPr>
                <w:sz w:val="18"/>
                <w:szCs w:val="18"/>
              </w:rPr>
            </w:pPr>
            <w:r>
              <w:rPr>
                <w:sz w:val="18"/>
                <w:szCs w:val="18"/>
              </w:rPr>
              <w:t>РБС</w:t>
            </w:r>
          </w:p>
        </w:tc>
      </w:tr>
      <w:tr w:rsidR="00847F2C" w:rsidRPr="00A1781D" w:rsidTr="00D35E0B">
        <w:tc>
          <w:tcPr>
            <w:tcW w:w="626" w:type="dxa"/>
          </w:tcPr>
          <w:p w:rsidR="00847F2C" w:rsidRDefault="00847F2C" w:rsidP="00D35E0B">
            <w:pPr>
              <w:spacing w:line="360" w:lineRule="auto"/>
              <w:rPr>
                <w:sz w:val="18"/>
                <w:szCs w:val="18"/>
              </w:rPr>
            </w:pPr>
            <w:r>
              <w:rPr>
                <w:sz w:val="18"/>
                <w:szCs w:val="18"/>
              </w:rPr>
              <w:t>53</w:t>
            </w:r>
          </w:p>
        </w:tc>
        <w:tc>
          <w:tcPr>
            <w:tcW w:w="1656" w:type="dxa"/>
            <w:gridSpan w:val="2"/>
          </w:tcPr>
          <w:p w:rsidR="00847F2C" w:rsidRPr="00A72C29" w:rsidRDefault="00847F2C" w:rsidP="00D35E0B">
            <w:pPr>
              <w:jc w:val="center"/>
              <w:rPr>
                <w:sz w:val="18"/>
                <w:szCs w:val="18"/>
              </w:rPr>
            </w:pPr>
            <w:r>
              <w:rPr>
                <w:sz w:val="18"/>
                <w:szCs w:val="18"/>
              </w:rPr>
              <w:t xml:space="preserve">Дата </w:t>
            </w:r>
            <w:r w:rsidRPr="00847F2C">
              <w:rPr>
                <w:sz w:val="18"/>
                <w:szCs w:val="18"/>
              </w:rPr>
              <w:t>исполнения по правовому основанию</w:t>
            </w:r>
            <w:r>
              <w:rPr>
                <w:sz w:val="18"/>
                <w:szCs w:val="18"/>
              </w:rPr>
              <w:t xml:space="preserve"> раздела 2</w:t>
            </w:r>
          </w:p>
        </w:tc>
        <w:tc>
          <w:tcPr>
            <w:tcW w:w="636" w:type="dxa"/>
          </w:tcPr>
          <w:p w:rsidR="00847F2C" w:rsidRPr="00A72C29" w:rsidRDefault="00847F2C" w:rsidP="00D35E0B">
            <w:pPr>
              <w:jc w:val="center"/>
              <w:rPr>
                <w:sz w:val="18"/>
                <w:szCs w:val="18"/>
              </w:rPr>
            </w:pPr>
            <w:r>
              <w:rPr>
                <w:sz w:val="18"/>
                <w:szCs w:val="18"/>
              </w:rPr>
              <w:t>4</w:t>
            </w:r>
          </w:p>
        </w:tc>
        <w:tc>
          <w:tcPr>
            <w:tcW w:w="603" w:type="dxa"/>
          </w:tcPr>
          <w:p w:rsidR="00847F2C" w:rsidRPr="00A72C29" w:rsidRDefault="00847F2C" w:rsidP="00D35E0B">
            <w:pPr>
              <w:rPr>
                <w:sz w:val="18"/>
                <w:szCs w:val="18"/>
              </w:rPr>
            </w:pPr>
            <w:r w:rsidRPr="00A1781D">
              <w:rPr>
                <w:sz w:val="18"/>
                <w:szCs w:val="18"/>
              </w:rPr>
              <w:t>≥</w:t>
            </w:r>
          </w:p>
        </w:tc>
        <w:tc>
          <w:tcPr>
            <w:tcW w:w="1976" w:type="dxa"/>
            <w:gridSpan w:val="2"/>
          </w:tcPr>
          <w:p w:rsidR="00847F2C" w:rsidRDefault="00847F2C" w:rsidP="00D35E0B">
            <w:pPr>
              <w:jc w:val="center"/>
              <w:rPr>
                <w:sz w:val="18"/>
                <w:szCs w:val="18"/>
              </w:rPr>
            </w:pPr>
            <w:r>
              <w:rPr>
                <w:sz w:val="18"/>
                <w:szCs w:val="18"/>
              </w:rPr>
              <w:t xml:space="preserve">Дата </w:t>
            </w:r>
            <w:r w:rsidRPr="00847F2C">
              <w:rPr>
                <w:sz w:val="18"/>
                <w:szCs w:val="18"/>
              </w:rPr>
              <w:t>возникновения</w:t>
            </w:r>
            <w:r>
              <w:rPr>
                <w:sz w:val="18"/>
                <w:szCs w:val="18"/>
              </w:rPr>
              <w:t xml:space="preserve"> раздела 2</w:t>
            </w:r>
          </w:p>
        </w:tc>
        <w:tc>
          <w:tcPr>
            <w:tcW w:w="620" w:type="dxa"/>
          </w:tcPr>
          <w:p w:rsidR="00847F2C" w:rsidRPr="00A1781D" w:rsidRDefault="00847F2C" w:rsidP="00D35E0B">
            <w:pPr>
              <w:rPr>
                <w:sz w:val="18"/>
                <w:szCs w:val="18"/>
              </w:rPr>
            </w:pPr>
            <w:r>
              <w:rPr>
                <w:sz w:val="18"/>
                <w:szCs w:val="18"/>
              </w:rPr>
              <w:t>3</w:t>
            </w:r>
          </w:p>
        </w:tc>
        <w:tc>
          <w:tcPr>
            <w:tcW w:w="2357" w:type="dxa"/>
          </w:tcPr>
          <w:p w:rsidR="00847F2C" w:rsidRDefault="00847F2C" w:rsidP="001B079F">
            <w:pPr>
              <w:jc w:val="center"/>
              <w:rPr>
                <w:sz w:val="18"/>
                <w:szCs w:val="18"/>
              </w:rPr>
            </w:pPr>
            <w:r>
              <w:rPr>
                <w:sz w:val="18"/>
                <w:szCs w:val="18"/>
              </w:rPr>
              <w:t xml:space="preserve">Дата исполнения по правовому основанию не может быть раньше даты возникновения </w:t>
            </w:r>
          </w:p>
        </w:tc>
        <w:tc>
          <w:tcPr>
            <w:tcW w:w="812" w:type="dxa"/>
            <w:gridSpan w:val="3"/>
          </w:tcPr>
          <w:p w:rsidR="00847F2C" w:rsidRDefault="00847F2C" w:rsidP="00D35E0B">
            <w:pPr>
              <w:rPr>
                <w:sz w:val="18"/>
                <w:szCs w:val="18"/>
              </w:rPr>
            </w:pPr>
            <w:r>
              <w:rPr>
                <w:sz w:val="18"/>
                <w:szCs w:val="18"/>
              </w:rPr>
              <w:t>Б</w:t>
            </w:r>
          </w:p>
        </w:tc>
        <w:tc>
          <w:tcPr>
            <w:tcW w:w="815" w:type="dxa"/>
            <w:gridSpan w:val="2"/>
          </w:tcPr>
          <w:p w:rsidR="00847F2C" w:rsidRDefault="00847F2C" w:rsidP="00D35E0B">
            <w:pPr>
              <w:rPr>
                <w:sz w:val="18"/>
                <w:szCs w:val="18"/>
              </w:rPr>
            </w:pPr>
            <w:r>
              <w:rPr>
                <w:sz w:val="18"/>
                <w:szCs w:val="18"/>
              </w:rPr>
              <w:t>ГРБС,</w:t>
            </w:r>
          </w:p>
          <w:p w:rsidR="00847F2C" w:rsidRDefault="00847F2C" w:rsidP="00D35E0B">
            <w:pPr>
              <w:rPr>
                <w:sz w:val="18"/>
                <w:szCs w:val="18"/>
              </w:rPr>
            </w:pPr>
            <w:r>
              <w:rPr>
                <w:sz w:val="18"/>
                <w:szCs w:val="18"/>
              </w:rPr>
              <w:t>ПБС,</w:t>
            </w:r>
          </w:p>
          <w:p w:rsidR="00847F2C" w:rsidRDefault="00847F2C" w:rsidP="00D35E0B">
            <w:pPr>
              <w:rPr>
                <w:sz w:val="18"/>
                <w:szCs w:val="18"/>
              </w:rPr>
            </w:pPr>
            <w:r>
              <w:rPr>
                <w:sz w:val="18"/>
                <w:szCs w:val="18"/>
              </w:rPr>
              <w:t>РБС</w:t>
            </w:r>
          </w:p>
        </w:tc>
      </w:tr>
      <w:tr w:rsidR="003A0189" w:rsidRPr="00A1781D" w:rsidTr="00985FC0">
        <w:tc>
          <w:tcPr>
            <w:tcW w:w="626" w:type="dxa"/>
          </w:tcPr>
          <w:p w:rsidR="003A0189" w:rsidRDefault="003A0189" w:rsidP="003A0189">
            <w:pPr>
              <w:spacing w:line="360" w:lineRule="auto"/>
              <w:rPr>
                <w:sz w:val="18"/>
                <w:szCs w:val="18"/>
              </w:rPr>
            </w:pPr>
            <w:r>
              <w:rPr>
                <w:sz w:val="18"/>
                <w:szCs w:val="18"/>
              </w:rPr>
              <w:t>54</w:t>
            </w:r>
          </w:p>
        </w:tc>
        <w:tc>
          <w:tcPr>
            <w:tcW w:w="1656" w:type="dxa"/>
            <w:gridSpan w:val="2"/>
          </w:tcPr>
          <w:p w:rsidR="003A0189" w:rsidRPr="00A72C29" w:rsidRDefault="003A0189" w:rsidP="003A0189">
            <w:pPr>
              <w:jc w:val="center"/>
              <w:rPr>
                <w:sz w:val="18"/>
                <w:szCs w:val="18"/>
              </w:rPr>
            </w:pPr>
            <w:r>
              <w:rPr>
                <w:sz w:val="18"/>
                <w:szCs w:val="18"/>
              </w:rPr>
              <w:t>%30314% в разделе КЗ</w:t>
            </w:r>
          </w:p>
        </w:tc>
        <w:tc>
          <w:tcPr>
            <w:tcW w:w="636" w:type="dxa"/>
          </w:tcPr>
          <w:p w:rsidR="003A0189" w:rsidRPr="00A72C29" w:rsidRDefault="003A0189" w:rsidP="008275EC">
            <w:pPr>
              <w:jc w:val="center"/>
              <w:rPr>
                <w:sz w:val="18"/>
                <w:szCs w:val="18"/>
              </w:rPr>
            </w:pPr>
            <w:r>
              <w:rPr>
                <w:sz w:val="18"/>
                <w:szCs w:val="18"/>
              </w:rPr>
              <w:t>2,9</w:t>
            </w:r>
          </w:p>
        </w:tc>
        <w:tc>
          <w:tcPr>
            <w:tcW w:w="603" w:type="dxa"/>
          </w:tcPr>
          <w:p w:rsidR="003A0189" w:rsidRPr="00A72C29" w:rsidRDefault="003A0189" w:rsidP="00985FC0">
            <w:pPr>
              <w:rPr>
                <w:sz w:val="18"/>
                <w:szCs w:val="18"/>
              </w:rPr>
            </w:pPr>
            <w:r>
              <w:rPr>
                <w:sz w:val="18"/>
                <w:szCs w:val="18"/>
              </w:rPr>
              <w:t>=0</w:t>
            </w:r>
          </w:p>
        </w:tc>
        <w:tc>
          <w:tcPr>
            <w:tcW w:w="1976" w:type="dxa"/>
            <w:gridSpan w:val="2"/>
          </w:tcPr>
          <w:p w:rsidR="003A0189" w:rsidRDefault="003A0189" w:rsidP="00985FC0">
            <w:pPr>
              <w:jc w:val="center"/>
              <w:rPr>
                <w:sz w:val="18"/>
                <w:szCs w:val="18"/>
              </w:rPr>
            </w:pPr>
          </w:p>
        </w:tc>
        <w:tc>
          <w:tcPr>
            <w:tcW w:w="620" w:type="dxa"/>
          </w:tcPr>
          <w:p w:rsidR="003A0189" w:rsidRPr="00A1781D" w:rsidRDefault="003A0189" w:rsidP="00985FC0">
            <w:pPr>
              <w:rPr>
                <w:sz w:val="18"/>
                <w:szCs w:val="18"/>
              </w:rPr>
            </w:pPr>
          </w:p>
        </w:tc>
        <w:tc>
          <w:tcPr>
            <w:tcW w:w="2357" w:type="dxa"/>
          </w:tcPr>
          <w:p w:rsidR="003A0189" w:rsidRDefault="003A0189" w:rsidP="002663FC">
            <w:pPr>
              <w:jc w:val="center"/>
              <w:rPr>
                <w:sz w:val="18"/>
                <w:szCs w:val="18"/>
              </w:rPr>
            </w:pPr>
            <w:r>
              <w:rPr>
                <w:sz w:val="18"/>
                <w:szCs w:val="18"/>
              </w:rPr>
              <w:t xml:space="preserve">Кредитовый остаток по счету ЕНП </w:t>
            </w:r>
            <w:r w:rsidR="002663FC">
              <w:rPr>
                <w:sz w:val="18"/>
                <w:szCs w:val="18"/>
              </w:rPr>
              <w:t>требует пояснения</w:t>
            </w:r>
          </w:p>
        </w:tc>
        <w:tc>
          <w:tcPr>
            <w:tcW w:w="812" w:type="dxa"/>
            <w:gridSpan w:val="3"/>
          </w:tcPr>
          <w:p w:rsidR="003A0189" w:rsidRDefault="00263E53" w:rsidP="00985FC0">
            <w:pPr>
              <w:rPr>
                <w:sz w:val="18"/>
                <w:szCs w:val="18"/>
              </w:rPr>
            </w:pPr>
            <w:r>
              <w:rPr>
                <w:sz w:val="18"/>
                <w:szCs w:val="18"/>
              </w:rPr>
              <w:t>П</w:t>
            </w:r>
          </w:p>
        </w:tc>
        <w:tc>
          <w:tcPr>
            <w:tcW w:w="815" w:type="dxa"/>
            <w:gridSpan w:val="2"/>
          </w:tcPr>
          <w:p w:rsidR="003A0189" w:rsidRDefault="003A0189" w:rsidP="00985FC0">
            <w:pPr>
              <w:rPr>
                <w:sz w:val="18"/>
                <w:szCs w:val="18"/>
              </w:rPr>
            </w:pPr>
            <w:r>
              <w:rPr>
                <w:sz w:val="18"/>
                <w:szCs w:val="18"/>
              </w:rPr>
              <w:t>ГРБС,</w:t>
            </w:r>
          </w:p>
          <w:p w:rsidR="003A0189" w:rsidRDefault="003A0189" w:rsidP="00985FC0">
            <w:pPr>
              <w:rPr>
                <w:sz w:val="18"/>
                <w:szCs w:val="18"/>
              </w:rPr>
            </w:pPr>
            <w:r>
              <w:rPr>
                <w:sz w:val="18"/>
                <w:szCs w:val="18"/>
              </w:rPr>
              <w:t>ПБС,</w:t>
            </w:r>
          </w:p>
          <w:p w:rsidR="003A0189" w:rsidRDefault="003A0189" w:rsidP="00985FC0">
            <w:pPr>
              <w:rPr>
                <w:sz w:val="18"/>
                <w:szCs w:val="18"/>
              </w:rPr>
            </w:pPr>
            <w:r>
              <w:rPr>
                <w:sz w:val="18"/>
                <w:szCs w:val="18"/>
              </w:rPr>
              <w:t>РБС</w:t>
            </w:r>
          </w:p>
        </w:tc>
      </w:tr>
      <w:tr w:rsidR="00985FC0" w:rsidRPr="00A1781D" w:rsidTr="00985FC0">
        <w:tc>
          <w:tcPr>
            <w:tcW w:w="626" w:type="dxa"/>
          </w:tcPr>
          <w:p w:rsidR="00985FC0" w:rsidRDefault="00985FC0" w:rsidP="00985FC0">
            <w:pPr>
              <w:spacing w:line="360" w:lineRule="auto"/>
              <w:rPr>
                <w:sz w:val="18"/>
                <w:szCs w:val="18"/>
              </w:rPr>
            </w:pPr>
            <w:r>
              <w:rPr>
                <w:sz w:val="18"/>
                <w:szCs w:val="18"/>
              </w:rPr>
              <w:t>55</w:t>
            </w:r>
          </w:p>
        </w:tc>
        <w:tc>
          <w:tcPr>
            <w:tcW w:w="1656" w:type="dxa"/>
            <w:gridSpan w:val="2"/>
          </w:tcPr>
          <w:p w:rsidR="00985FC0" w:rsidRPr="00A72C29" w:rsidRDefault="00985FC0" w:rsidP="00B12809">
            <w:pPr>
              <w:jc w:val="center"/>
              <w:rPr>
                <w:sz w:val="18"/>
                <w:szCs w:val="18"/>
              </w:rPr>
            </w:pPr>
            <w:r>
              <w:rPr>
                <w:sz w:val="18"/>
                <w:szCs w:val="18"/>
              </w:rPr>
              <w:t xml:space="preserve">%303хх%, кроме %30314% и %30305% в разделе </w:t>
            </w:r>
            <w:r w:rsidR="00B12809">
              <w:rPr>
                <w:sz w:val="18"/>
                <w:szCs w:val="18"/>
              </w:rPr>
              <w:t>Д</w:t>
            </w:r>
            <w:r>
              <w:rPr>
                <w:sz w:val="18"/>
                <w:szCs w:val="18"/>
              </w:rPr>
              <w:t>З</w:t>
            </w:r>
          </w:p>
        </w:tc>
        <w:tc>
          <w:tcPr>
            <w:tcW w:w="636" w:type="dxa"/>
          </w:tcPr>
          <w:p w:rsidR="00985FC0" w:rsidRPr="00A72C29" w:rsidRDefault="00985FC0" w:rsidP="00985FC0">
            <w:pPr>
              <w:jc w:val="center"/>
              <w:rPr>
                <w:sz w:val="18"/>
                <w:szCs w:val="18"/>
              </w:rPr>
            </w:pPr>
            <w:r>
              <w:rPr>
                <w:sz w:val="18"/>
                <w:szCs w:val="18"/>
              </w:rPr>
              <w:t>9</w:t>
            </w:r>
          </w:p>
        </w:tc>
        <w:tc>
          <w:tcPr>
            <w:tcW w:w="603" w:type="dxa"/>
          </w:tcPr>
          <w:p w:rsidR="00985FC0" w:rsidRPr="00A72C29" w:rsidRDefault="00985FC0" w:rsidP="00985FC0">
            <w:pPr>
              <w:rPr>
                <w:sz w:val="18"/>
                <w:szCs w:val="18"/>
              </w:rPr>
            </w:pPr>
            <w:r>
              <w:rPr>
                <w:sz w:val="18"/>
                <w:szCs w:val="18"/>
              </w:rPr>
              <w:t>=0</w:t>
            </w:r>
          </w:p>
        </w:tc>
        <w:tc>
          <w:tcPr>
            <w:tcW w:w="1976" w:type="dxa"/>
            <w:gridSpan w:val="2"/>
          </w:tcPr>
          <w:p w:rsidR="00985FC0" w:rsidRDefault="00985FC0" w:rsidP="00985FC0">
            <w:pPr>
              <w:jc w:val="center"/>
              <w:rPr>
                <w:sz w:val="18"/>
                <w:szCs w:val="18"/>
              </w:rPr>
            </w:pPr>
          </w:p>
        </w:tc>
        <w:tc>
          <w:tcPr>
            <w:tcW w:w="620" w:type="dxa"/>
          </w:tcPr>
          <w:p w:rsidR="00985FC0" w:rsidRPr="00A1781D" w:rsidRDefault="00985FC0" w:rsidP="00985FC0">
            <w:pPr>
              <w:rPr>
                <w:sz w:val="18"/>
                <w:szCs w:val="18"/>
              </w:rPr>
            </w:pPr>
          </w:p>
        </w:tc>
        <w:tc>
          <w:tcPr>
            <w:tcW w:w="2357" w:type="dxa"/>
          </w:tcPr>
          <w:p w:rsidR="00985FC0" w:rsidRDefault="00B12809" w:rsidP="00EF4295">
            <w:pPr>
              <w:jc w:val="center"/>
              <w:rPr>
                <w:sz w:val="18"/>
                <w:szCs w:val="18"/>
              </w:rPr>
            </w:pPr>
            <w:r>
              <w:rPr>
                <w:sz w:val="18"/>
                <w:szCs w:val="18"/>
              </w:rPr>
              <w:t>Дебетовый остаток</w:t>
            </w:r>
            <w:r w:rsidR="00985FC0">
              <w:rPr>
                <w:sz w:val="18"/>
                <w:szCs w:val="18"/>
              </w:rPr>
              <w:t xml:space="preserve"> по </w:t>
            </w:r>
            <w:r>
              <w:rPr>
                <w:sz w:val="18"/>
                <w:szCs w:val="18"/>
              </w:rPr>
              <w:t>счетам 303хх, кроме 30314, 30305</w:t>
            </w:r>
            <w:r w:rsidR="00EF4295">
              <w:rPr>
                <w:sz w:val="18"/>
                <w:szCs w:val="18"/>
              </w:rPr>
              <w:t xml:space="preserve"> требует пояснения</w:t>
            </w:r>
          </w:p>
        </w:tc>
        <w:tc>
          <w:tcPr>
            <w:tcW w:w="812" w:type="dxa"/>
            <w:gridSpan w:val="3"/>
          </w:tcPr>
          <w:p w:rsidR="00985FC0" w:rsidRDefault="00EF4295" w:rsidP="00985FC0">
            <w:pPr>
              <w:rPr>
                <w:sz w:val="18"/>
                <w:szCs w:val="18"/>
              </w:rPr>
            </w:pPr>
            <w:r>
              <w:rPr>
                <w:sz w:val="18"/>
                <w:szCs w:val="18"/>
              </w:rPr>
              <w:t>П</w:t>
            </w:r>
          </w:p>
        </w:tc>
        <w:tc>
          <w:tcPr>
            <w:tcW w:w="815" w:type="dxa"/>
            <w:gridSpan w:val="2"/>
          </w:tcPr>
          <w:p w:rsidR="00985FC0" w:rsidRDefault="00985FC0" w:rsidP="00985FC0">
            <w:pPr>
              <w:rPr>
                <w:sz w:val="18"/>
                <w:szCs w:val="18"/>
              </w:rPr>
            </w:pPr>
            <w:r>
              <w:rPr>
                <w:sz w:val="18"/>
                <w:szCs w:val="18"/>
              </w:rPr>
              <w:t>ГРБС,</w:t>
            </w:r>
          </w:p>
          <w:p w:rsidR="00985FC0" w:rsidRDefault="00985FC0" w:rsidP="00985FC0">
            <w:pPr>
              <w:rPr>
                <w:sz w:val="18"/>
                <w:szCs w:val="18"/>
              </w:rPr>
            </w:pPr>
            <w:r>
              <w:rPr>
                <w:sz w:val="18"/>
                <w:szCs w:val="18"/>
              </w:rPr>
              <w:t>ПБС,</w:t>
            </w:r>
          </w:p>
          <w:p w:rsidR="00985FC0" w:rsidRDefault="00985FC0" w:rsidP="00985FC0">
            <w:pPr>
              <w:rPr>
                <w:sz w:val="18"/>
                <w:szCs w:val="18"/>
              </w:rPr>
            </w:pPr>
            <w:r>
              <w:rPr>
                <w:sz w:val="18"/>
                <w:szCs w:val="18"/>
              </w:rPr>
              <w:t>РБС</w:t>
            </w:r>
          </w:p>
        </w:tc>
      </w:tr>
      <w:tr w:rsidR="002B4638" w:rsidRPr="00A1781D" w:rsidTr="0062198B">
        <w:tc>
          <w:tcPr>
            <w:tcW w:w="626" w:type="dxa"/>
          </w:tcPr>
          <w:p w:rsidR="002B4638" w:rsidRDefault="004A05BF" w:rsidP="004A05BF">
            <w:pPr>
              <w:spacing w:line="360" w:lineRule="auto"/>
              <w:rPr>
                <w:sz w:val="18"/>
                <w:szCs w:val="18"/>
              </w:rPr>
            </w:pPr>
            <w:r>
              <w:rPr>
                <w:sz w:val="18"/>
                <w:szCs w:val="18"/>
              </w:rPr>
              <w:t>56</w:t>
            </w:r>
            <w:r w:rsidR="002B0199">
              <w:rPr>
                <w:sz w:val="18"/>
                <w:szCs w:val="18"/>
              </w:rPr>
              <w:t xml:space="preserve"> (год)</w:t>
            </w:r>
          </w:p>
        </w:tc>
        <w:tc>
          <w:tcPr>
            <w:tcW w:w="1656" w:type="dxa"/>
            <w:gridSpan w:val="2"/>
          </w:tcPr>
          <w:p w:rsidR="002B4638" w:rsidRPr="00A72C29" w:rsidRDefault="002B4638" w:rsidP="002B4638">
            <w:pPr>
              <w:jc w:val="center"/>
              <w:rPr>
                <w:sz w:val="18"/>
                <w:szCs w:val="18"/>
              </w:rPr>
            </w:pPr>
            <w:r>
              <w:rPr>
                <w:sz w:val="18"/>
                <w:szCs w:val="18"/>
              </w:rPr>
              <w:t>Раздел КЗ %30301%</w:t>
            </w:r>
          </w:p>
        </w:tc>
        <w:tc>
          <w:tcPr>
            <w:tcW w:w="636" w:type="dxa"/>
          </w:tcPr>
          <w:p w:rsidR="002B4638" w:rsidRPr="00A72C29" w:rsidRDefault="002B4638" w:rsidP="002B4638">
            <w:pPr>
              <w:jc w:val="center"/>
              <w:rPr>
                <w:sz w:val="18"/>
                <w:szCs w:val="18"/>
              </w:rPr>
            </w:pPr>
            <w:r>
              <w:rPr>
                <w:sz w:val="18"/>
                <w:szCs w:val="18"/>
              </w:rPr>
              <w:t>2, 9</w:t>
            </w:r>
          </w:p>
        </w:tc>
        <w:tc>
          <w:tcPr>
            <w:tcW w:w="603" w:type="dxa"/>
          </w:tcPr>
          <w:p w:rsidR="002B4638" w:rsidRPr="00A72C29" w:rsidRDefault="002B4638" w:rsidP="002B4638">
            <w:pPr>
              <w:rPr>
                <w:sz w:val="18"/>
                <w:szCs w:val="18"/>
              </w:rPr>
            </w:pPr>
            <w:r>
              <w:rPr>
                <w:sz w:val="18"/>
                <w:szCs w:val="18"/>
              </w:rPr>
              <w:t>=</w:t>
            </w:r>
          </w:p>
        </w:tc>
        <w:tc>
          <w:tcPr>
            <w:tcW w:w="1976" w:type="dxa"/>
            <w:gridSpan w:val="2"/>
          </w:tcPr>
          <w:p w:rsidR="002B4638" w:rsidRDefault="002B4638" w:rsidP="002B4638">
            <w:pPr>
              <w:jc w:val="center"/>
              <w:rPr>
                <w:sz w:val="18"/>
                <w:szCs w:val="18"/>
              </w:rPr>
            </w:pPr>
            <w:r>
              <w:rPr>
                <w:sz w:val="18"/>
                <w:szCs w:val="18"/>
              </w:rPr>
              <w:t>Раздел КЗ %30301%</w:t>
            </w:r>
          </w:p>
        </w:tc>
        <w:tc>
          <w:tcPr>
            <w:tcW w:w="620" w:type="dxa"/>
          </w:tcPr>
          <w:p w:rsidR="002B4638" w:rsidRPr="00A1781D" w:rsidRDefault="002B4638" w:rsidP="002B4638">
            <w:pPr>
              <w:rPr>
                <w:sz w:val="18"/>
                <w:szCs w:val="18"/>
              </w:rPr>
            </w:pPr>
            <w:r>
              <w:rPr>
                <w:sz w:val="18"/>
                <w:szCs w:val="18"/>
              </w:rPr>
              <w:t>4, 11 соответственно</w:t>
            </w:r>
          </w:p>
        </w:tc>
        <w:tc>
          <w:tcPr>
            <w:tcW w:w="2357" w:type="dxa"/>
          </w:tcPr>
          <w:p w:rsidR="002B4638" w:rsidRDefault="002B4638">
            <w:pPr>
              <w:jc w:val="center"/>
              <w:rPr>
                <w:sz w:val="18"/>
                <w:szCs w:val="18"/>
              </w:rPr>
            </w:pPr>
            <w:r>
              <w:rPr>
                <w:sz w:val="16"/>
                <w:szCs w:val="16"/>
              </w:rPr>
              <w:t xml:space="preserve">Кредиторская задолженность по НДФЛ </w:t>
            </w:r>
            <w:r w:rsidR="00312B86">
              <w:rPr>
                <w:sz w:val="16"/>
                <w:szCs w:val="16"/>
              </w:rPr>
              <w:t>не отнесена к</w:t>
            </w:r>
            <w:r>
              <w:rPr>
                <w:sz w:val="16"/>
                <w:szCs w:val="16"/>
              </w:rPr>
              <w:t xml:space="preserve"> просроченной </w:t>
            </w:r>
            <w:r w:rsidR="00312B86">
              <w:rPr>
                <w:sz w:val="16"/>
                <w:szCs w:val="16"/>
              </w:rPr>
              <w:t>– требуется пояснение</w:t>
            </w:r>
          </w:p>
        </w:tc>
        <w:tc>
          <w:tcPr>
            <w:tcW w:w="812" w:type="dxa"/>
            <w:gridSpan w:val="3"/>
          </w:tcPr>
          <w:p w:rsidR="002B4638" w:rsidRDefault="002B4638" w:rsidP="002B4638">
            <w:pPr>
              <w:rPr>
                <w:sz w:val="18"/>
                <w:szCs w:val="18"/>
              </w:rPr>
            </w:pPr>
            <w:r>
              <w:rPr>
                <w:sz w:val="18"/>
                <w:szCs w:val="18"/>
              </w:rPr>
              <w:t>П</w:t>
            </w:r>
          </w:p>
        </w:tc>
        <w:tc>
          <w:tcPr>
            <w:tcW w:w="815" w:type="dxa"/>
            <w:gridSpan w:val="2"/>
          </w:tcPr>
          <w:p w:rsidR="002B4638" w:rsidRDefault="002B4638" w:rsidP="002B4638">
            <w:pPr>
              <w:rPr>
                <w:sz w:val="18"/>
                <w:szCs w:val="18"/>
              </w:rPr>
            </w:pPr>
            <w:r>
              <w:rPr>
                <w:sz w:val="18"/>
                <w:szCs w:val="18"/>
              </w:rPr>
              <w:t>ГРБС,</w:t>
            </w:r>
          </w:p>
          <w:p w:rsidR="002B4638" w:rsidRDefault="002B4638" w:rsidP="002B4638">
            <w:pPr>
              <w:rPr>
                <w:sz w:val="18"/>
                <w:szCs w:val="18"/>
              </w:rPr>
            </w:pPr>
            <w:r>
              <w:rPr>
                <w:sz w:val="18"/>
                <w:szCs w:val="18"/>
              </w:rPr>
              <w:t>ПБС,</w:t>
            </w:r>
          </w:p>
          <w:p w:rsidR="002B4638" w:rsidRDefault="002B4638" w:rsidP="002B4638">
            <w:pPr>
              <w:rPr>
                <w:sz w:val="18"/>
                <w:szCs w:val="18"/>
              </w:rPr>
            </w:pPr>
            <w:r>
              <w:rPr>
                <w:sz w:val="18"/>
                <w:szCs w:val="18"/>
              </w:rPr>
              <w:t>РБС</w:t>
            </w:r>
          </w:p>
        </w:tc>
      </w:tr>
      <w:tr w:rsidR="00136065" w:rsidRPr="00A1781D" w:rsidTr="00C740CD">
        <w:tc>
          <w:tcPr>
            <w:tcW w:w="626" w:type="dxa"/>
          </w:tcPr>
          <w:p w:rsidR="00136065" w:rsidRDefault="00136065" w:rsidP="00DF54B6">
            <w:pPr>
              <w:rPr>
                <w:sz w:val="18"/>
                <w:szCs w:val="18"/>
              </w:rPr>
            </w:pPr>
            <w:r>
              <w:rPr>
                <w:sz w:val="18"/>
                <w:szCs w:val="18"/>
              </w:rPr>
              <w:t>5</w:t>
            </w:r>
            <w:r w:rsidR="002C4925">
              <w:rPr>
                <w:sz w:val="18"/>
                <w:szCs w:val="18"/>
              </w:rPr>
              <w:t>7</w:t>
            </w:r>
            <w:r w:rsidR="00DF54B6">
              <w:rPr>
                <w:sz w:val="18"/>
                <w:szCs w:val="18"/>
              </w:rPr>
              <w:t xml:space="preserve"> (кроме глав 415, 417, 436, 437, 438)</w:t>
            </w:r>
          </w:p>
        </w:tc>
        <w:tc>
          <w:tcPr>
            <w:tcW w:w="1656" w:type="dxa"/>
            <w:gridSpan w:val="2"/>
          </w:tcPr>
          <w:p w:rsidR="00136065" w:rsidRPr="00A72C29" w:rsidRDefault="00136065" w:rsidP="00C740CD">
            <w:pPr>
              <w:jc w:val="center"/>
              <w:rPr>
                <w:sz w:val="18"/>
                <w:szCs w:val="18"/>
              </w:rPr>
            </w:pPr>
            <w:r>
              <w:rPr>
                <w:sz w:val="18"/>
                <w:szCs w:val="18"/>
              </w:rPr>
              <w:t>Раздел ДЗ, КЗ %30302%, %30307%, %30308%, %30311%</w:t>
            </w:r>
          </w:p>
        </w:tc>
        <w:tc>
          <w:tcPr>
            <w:tcW w:w="636" w:type="dxa"/>
          </w:tcPr>
          <w:p w:rsidR="00136065" w:rsidRPr="00A72C29" w:rsidRDefault="00136065" w:rsidP="00C740CD">
            <w:pPr>
              <w:jc w:val="center"/>
              <w:rPr>
                <w:sz w:val="18"/>
                <w:szCs w:val="18"/>
              </w:rPr>
            </w:pPr>
            <w:r>
              <w:rPr>
                <w:sz w:val="18"/>
                <w:szCs w:val="18"/>
              </w:rPr>
              <w:t>2</w:t>
            </w:r>
          </w:p>
        </w:tc>
        <w:tc>
          <w:tcPr>
            <w:tcW w:w="603" w:type="dxa"/>
          </w:tcPr>
          <w:p w:rsidR="00136065" w:rsidRPr="00A72C29" w:rsidRDefault="00136065" w:rsidP="00136065">
            <w:pPr>
              <w:rPr>
                <w:sz w:val="18"/>
                <w:szCs w:val="18"/>
              </w:rPr>
            </w:pPr>
            <w:r>
              <w:rPr>
                <w:sz w:val="18"/>
                <w:szCs w:val="18"/>
                <w:lang w:val="en-US"/>
              </w:rPr>
              <w:t>&gt;</w:t>
            </w:r>
            <w:r>
              <w:rPr>
                <w:sz w:val="18"/>
                <w:szCs w:val="18"/>
              </w:rPr>
              <w:t>=</w:t>
            </w:r>
          </w:p>
        </w:tc>
        <w:tc>
          <w:tcPr>
            <w:tcW w:w="1976" w:type="dxa"/>
            <w:gridSpan w:val="2"/>
          </w:tcPr>
          <w:p w:rsidR="00136065" w:rsidRDefault="00136065" w:rsidP="00C740CD">
            <w:pPr>
              <w:jc w:val="center"/>
              <w:rPr>
                <w:sz w:val="18"/>
                <w:szCs w:val="18"/>
              </w:rPr>
            </w:pPr>
          </w:p>
        </w:tc>
        <w:tc>
          <w:tcPr>
            <w:tcW w:w="620" w:type="dxa"/>
          </w:tcPr>
          <w:p w:rsidR="00136065" w:rsidRPr="00A1781D" w:rsidRDefault="00136065" w:rsidP="00C740CD">
            <w:pPr>
              <w:rPr>
                <w:sz w:val="18"/>
                <w:szCs w:val="18"/>
              </w:rPr>
            </w:pPr>
            <w:r>
              <w:rPr>
                <w:sz w:val="18"/>
                <w:szCs w:val="18"/>
              </w:rPr>
              <w:t>9</w:t>
            </w:r>
          </w:p>
        </w:tc>
        <w:tc>
          <w:tcPr>
            <w:tcW w:w="2357" w:type="dxa"/>
          </w:tcPr>
          <w:p w:rsidR="00136065" w:rsidRDefault="00136065" w:rsidP="00C740CD">
            <w:pPr>
              <w:jc w:val="center"/>
              <w:rPr>
                <w:sz w:val="18"/>
                <w:szCs w:val="18"/>
              </w:rPr>
            </w:pPr>
            <w:r>
              <w:rPr>
                <w:sz w:val="16"/>
                <w:szCs w:val="16"/>
              </w:rPr>
              <w:t>Увеличение задолженности по счетам 30302, 30307, 30308, 30311 недопустимо</w:t>
            </w:r>
          </w:p>
        </w:tc>
        <w:tc>
          <w:tcPr>
            <w:tcW w:w="812" w:type="dxa"/>
            <w:gridSpan w:val="3"/>
          </w:tcPr>
          <w:p w:rsidR="00136065" w:rsidRDefault="00136065" w:rsidP="00C740CD">
            <w:pPr>
              <w:rPr>
                <w:sz w:val="18"/>
                <w:szCs w:val="18"/>
              </w:rPr>
            </w:pPr>
            <w:r>
              <w:rPr>
                <w:sz w:val="18"/>
                <w:szCs w:val="18"/>
              </w:rPr>
              <w:t>Б</w:t>
            </w:r>
          </w:p>
        </w:tc>
        <w:tc>
          <w:tcPr>
            <w:tcW w:w="815" w:type="dxa"/>
            <w:gridSpan w:val="2"/>
          </w:tcPr>
          <w:p w:rsidR="00136065" w:rsidRDefault="00136065" w:rsidP="00C740CD">
            <w:pPr>
              <w:rPr>
                <w:sz w:val="18"/>
                <w:szCs w:val="18"/>
              </w:rPr>
            </w:pPr>
            <w:r>
              <w:rPr>
                <w:sz w:val="18"/>
                <w:szCs w:val="18"/>
              </w:rPr>
              <w:t>ГРБС,</w:t>
            </w:r>
          </w:p>
          <w:p w:rsidR="00136065" w:rsidRDefault="00136065" w:rsidP="00C740CD">
            <w:pPr>
              <w:rPr>
                <w:sz w:val="18"/>
                <w:szCs w:val="18"/>
              </w:rPr>
            </w:pPr>
            <w:r>
              <w:rPr>
                <w:sz w:val="18"/>
                <w:szCs w:val="18"/>
              </w:rPr>
              <w:t>ПБС,</w:t>
            </w:r>
          </w:p>
          <w:p w:rsidR="00136065" w:rsidRDefault="00136065" w:rsidP="00C740CD">
            <w:pPr>
              <w:rPr>
                <w:sz w:val="18"/>
                <w:szCs w:val="18"/>
              </w:rPr>
            </w:pPr>
            <w:r>
              <w:rPr>
                <w:sz w:val="18"/>
                <w:szCs w:val="18"/>
              </w:rPr>
              <w:t>РБС</w:t>
            </w:r>
          </w:p>
        </w:tc>
      </w:tr>
      <w:tr w:rsidR="003A228B" w:rsidRPr="00A1781D" w:rsidTr="00C740CD">
        <w:tc>
          <w:tcPr>
            <w:tcW w:w="626" w:type="dxa"/>
          </w:tcPr>
          <w:p w:rsidR="003A228B" w:rsidRDefault="003A228B" w:rsidP="002C4925">
            <w:pPr>
              <w:spacing w:line="360" w:lineRule="auto"/>
              <w:rPr>
                <w:sz w:val="18"/>
                <w:szCs w:val="18"/>
              </w:rPr>
            </w:pPr>
            <w:r>
              <w:rPr>
                <w:sz w:val="18"/>
                <w:szCs w:val="18"/>
              </w:rPr>
              <w:t>5</w:t>
            </w:r>
            <w:r w:rsidR="002C4925">
              <w:rPr>
                <w:sz w:val="18"/>
                <w:szCs w:val="18"/>
              </w:rPr>
              <w:t>8</w:t>
            </w:r>
            <w:r>
              <w:rPr>
                <w:sz w:val="18"/>
                <w:szCs w:val="18"/>
              </w:rPr>
              <w:t>.1</w:t>
            </w:r>
          </w:p>
        </w:tc>
        <w:tc>
          <w:tcPr>
            <w:tcW w:w="1656" w:type="dxa"/>
            <w:gridSpan w:val="2"/>
          </w:tcPr>
          <w:p w:rsidR="003A228B" w:rsidRDefault="00965933" w:rsidP="003A228B">
            <w:pPr>
              <w:jc w:val="center"/>
              <w:rPr>
                <w:sz w:val="18"/>
                <w:szCs w:val="18"/>
              </w:rPr>
            </w:pPr>
            <w:r>
              <w:rPr>
                <w:sz w:val="18"/>
                <w:szCs w:val="18"/>
              </w:rPr>
              <w:t>*</w:t>
            </w:r>
            <w:r w:rsidR="005959A6">
              <w:rPr>
                <w:sz w:val="18"/>
                <w:szCs w:val="18"/>
              </w:rPr>
              <w:t xml:space="preserve"> детализированные</w:t>
            </w:r>
            <w:r w:rsidR="00703139">
              <w:rPr>
                <w:sz w:val="18"/>
                <w:szCs w:val="18"/>
              </w:rPr>
              <w:t>, кроме %30406%</w:t>
            </w:r>
          </w:p>
        </w:tc>
        <w:tc>
          <w:tcPr>
            <w:tcW w:w="636" w:type="dxa"/>
          </w:tcPr>
          <w:p w:rsidR="003A228B" w:rsidRDefault="003A228B" w:rsidP="003A228B">
            <w:pPr>
              <w:jc w:val="center"/>
              <w:rPr>
                <w:sz w:val="18"/>
                <w:szCs w:val="18"/>
              </w:rPr>
            </w:pPr>
            <w:r>
              <w:rPr>
                <w:sz w:val="18"/>
                <w:szCs w:val="18"/>
              </w:rPr>
              <w:t>2</w:t>
            </w:r>
          </w:p>
        </w:tc>
        <w:tc>
          <w:tcPr>
            <w:tcW w:w="603" w:type="dxa"/>
          </w:tcPr>
          <w:p w:rsidR="003A228B" w:rsidRDefault="003A228B" w:rsidP="003A228B">
            <w:pPr>
              <w:rPr>
                <w:sz w:val="18"/>
                <w:szCs w:val="18"/>
                <w:lang w:val="en-US"/>
              </w:rPr>
            </w:pPr>
            <w:r>
              <w:rPr>
                <w:sz w:val="18"/>
                <w:szCs w:val="18"/>
                <w:lang w:val="en-US"/>
              </w:rPr>
              <w:t>&gt;</w:t>
            </w:r>
            <w:r>
              <w:rPr>
                <w:sz w:val="18"/>
                <w:szCs w:val="18"/>
              </w:rPr>
              <w:t>=</w:t>
            </w:r>
          </w:p>
        </w:tc>
        <w:tc>
          <w:tcPr>
            <w:tcW w:w="1976" w:type="dxa"/>
            <w:gridSpan w:val="2"/>
          </w:tcPr>
          <w:p w:rsidR="003A228B" w:rsidRDefault="00965933" w:rsidP="003A228B">
            <w:pPr>
              <w:jc w:val="center"/>
              <w:rPr>
                <w:sz w:val="18"/>
                <w:szCs w:val="18"/>
              </w:rPr>
            </w:pPr>
            <w:r>
              <w:rPr>
                <w:sz w:val="18"/>
                <w:szCs w:val="18"/>
              </w:rPr>
              <w:t>*</w:t>
            </w:r>
          </w:p>
        </w:tc>
        <w:tc>
          <w:tcPr>
            <w:tcW w:w="620" w:type="dxa"/>
          </w:tcPr>
          <w:p w:rsidR="003A228B" w:rsidRDefault="003A228B" w:rsidP="003A228B">
            <w:pPr>
              <w:rPr>
                <w:sz w:val="18"/>
                <w:szCs w:val="18"/>
              </w:rPr>
            </w:pPr>
            <w:r>
              <w:rPr>
                <w:sz w:val="18"/>
                <w:szCs w:val="18"/>
              </w:rPr>
              <w:t>3+4</w:t>
            </w:r>
          </w:p>
        </w:tc>
        <w:tc>
          <w:tcPr>
            <w:tcW w:w="2357" w:type="dxa"/>
          </w:tcPr>
          <w:p w:rsidR="003A228B" w:rsidRDefault="003A228B" w:rsidP="003A228B">
            <w:pPr>
              <w:jc w:val="cente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812" w:type="dxa"/>
            <w:gridSpan w:val="3"/>
          </w:tcPr>
          <w:p w:rsidR="003A228B" w:rsidRDefault="003A228B" w:rsidP="003A228B">
            <w:pPr>
              <w:rPr>
                <w:sz w:val="18"/>
                <w:szCs w:val="18"/>
              </w:rPr>
            </w:pPr>
            <w:r>
              <w:rPr>
                <w:sz w:val="18"/>
                <w:szCs w:val="18"/>
              </w:rPr>
              <w:t>Б</w:t>
            </w:r>
          </w:p>
        </w:tc>
        <w:tc>
          <w:tcPr>
            <w:tcW w:w="815" w:type="dxa"/>
            <w:gridSpan w:val="2"/>
          </w:tcPr>
          <w:p w:rsidR="003A228B" w:rsidRDefault="003A228B" w:rsidP="003A228B">
            <w:pPr>
              <w:rPr>
                <w:sz w:val="18"/>
                <w:szCs w:val="18"/>
              </w:rPr>
            </w:pPr>
            <w:r>
              <w:rPr>
                <w:sz w:val="18"/>
                <w:szCs w:val="18"/>
              </w:rPr>
              <w:t>ГРБС,</w:t>
            </w:r>
          </w:p>
          <w:p w:rsidR="003A228B" w:rsidRDefault="003A228B" w:rsidP="003A228B">
            <w:pPr>
              <w:rPr>
                <w:sz w:val="18"/>
                <w:szCs w:val="18"/>
              </w:rPr>
            </w:pPr>
            <w:r>
              <w:rPr>
                <w:sz w:val="18"/>
                <w:szCs w:val="18"/>
              </w:rPr>
              <w:t>ПБС,</w:t>
            </w:r>
          </w:p>
          <w:p w:rsidR="003A228B" w:rsidRDefault="003A228B" w:rsidP="003A228B">
            <w:pPr>
              <w:rPr>
                <w:sz w:val="18"/>
                <w:szCs w:val="18"/>
              </w:rPr>
            </w:pPr>
            <w:r>
              <w:rPr>
                <w:sz w:val="18"/>
                <w:szCs w:val="18"/>
              </w:rPr>
              <w:t>РБС</w:t>
            </w:r>
          </w:p>
        </w:tc>
      </w:tr>
      <w:tr w:rsidR="00703139" w:rsidRPr="00A1781D" w:rsidTr="003A228B">
        <w:tc>
          <w:tcPr>
            <w:tcW w:w="626" w:type="dxa"/>
          </w:tcPr>
          <w:p w:rsidR="00703139" w:rsidRPr="003A228B" w:rsidRDefault="00703139" w:rsidP="00703139">
            <w:pPr>
              <w:spacing w:line="360" w:lineRule="auto"/>
              <w:rPr>
                <w:sz w:val="18"/>
                <w:szCs w:val="18"/>
              </w:rPr>
            </w:pPr>
            <w:r w:rsidRPr="003A228B">
              <w:rPr>
                <w:sz w:val="18"/>
                <w:szCs w:val="18"/>
              </w:rPr>
              <w:lastRenderedPageBreak/>
              <w:t>5</w:t>
            </w:r>
            <w:r>
              <w:rPr>
                <w:sz w:val="18"/>
                <w:szCs w:val="18"/>
              </w:rPr>
              <w:t>8.2</w:t>
            </w:r>
          </w:p>
        </w:tc>
        <w:tc>
          <w:tcPr>
            <w:tcW w:w="1656" w:type="dxa"/>
            <w:gridSpan w:val="2"/>
          </w:tcPr>
          <w:p w:rsidR="00703139" w:rsidRDefault="00703139" w:rsidP="009D37E0">
            <w:pPr>
              <w:jc w:val="center"/>
              <w:rPr>
                <w:sz w:val="18"/>
                <w:szCs w:val="18"/>
              </w:rPr>
            </w:pPr>
            <w:r>
              <w:rPr>
                <w:sz w:val="18"/>
                <w:szCs w:val="18"/>
              </w:rPr>
              <w:t>*</w:t>
            </w:r>
            <w:r w:rsidR="009D37E0">
              <w:rPr>
                <w:sz w:val="18"/>
                <w:szCs w:val="18"/>
              </w:rPr>
              <w:t xml:space="preserve"> </w:t>
            </w:r>
            <w:r w:rsidR="005959A6">
              <w:rPr>
                <w:sz w:val="18"/>
                <w:szCs w:val="18"/>
              </w:rPr>
              <w:t>детализированные</w:t>
            </w:r>
            <w:r>
              <w:rPr>
                <w:sz w:val="18"/>
                <w:szCs w:val="18"/>
              </w:rPr>
              <w:t>, кроме %30406%</w:t>
            </w:r>
          </w:p>
        </w:tc>
        <w:tc>
          <w:tcPr>
            <w:tcW w:w="636" w:type="dxa"/>
          </w:tcPr>
          <w:p w:rsidR="00703139" w:rsidRDefault="00703139" w:rsidP="00703139">
            <w:pPr>
              <w:jc w:val="center"/>
              <w:rPr>
                <w:sz w:val="18"/>
                <w:szCs w:val="18"/>
              </w:rPr>
            </w:pPr>
            <w:r>
              <w:rPr>
                <w:sz w:val="18"/>
                <w:szCs w:val="18"/>
              </w:rPr>
              <w:t>9</w:t>
            </w:r>
          </w:p>
        </w:tc>
        <w:tc>
          <w:tcPr>
            <w:tcW w:w="603" w:type="dxa"/>
          </w:tcPr>
          <w:p w:rsidR="00703139" w:rsidRDefault="00703139" w:rsidP="00703139">
            <w:pPr>
              <w:rPr>
                <w:sz w:val="18"/>
                <w:szCs w:val="18"/>
                <w:lang w:val="en-US"/>
              </w:rPr>
            </w:pPr>
            <w:r>
              <w:rPr>
                <w:sz w:val="18"/>
                <w:szCs w:val="18"/>
                <w:lang w:val="en-US"/>
              </w:rPr>
              <w:t>&gt;</w:t>
            </w:r>
            <w:r>
              <w:rPr>
                <w:sz w:val="18"/>
                <w:szCs w:val="18"/>
              </w:rPr>
              <w:t>=</w:t>
            </w:r>
          </w:p>
        </w:tc>
        <w:tc>
          <w:tcPr>
            <w:tcW w:w="1976" w:type="dxa"/>
            <w:gridSpan w:val="2"/>
          </w:tcPr>
          <w:p w:rsidR="00703139" w:rsidRDefault="00703139" w:rsidP="00703139">
            <w:pPr>
              <w:jc w:val="center"/>
              <w:rPr>
                <w:sz w:val="18"/>
                <w:szCs w:val="18"/>
              </w:rPr>
            </w:pPr>
            <w:r>
              <w:rPr>
                <w:sz w:val="18"/>
                <w:szCs w:val="18"/>
              </w:rPr>
              <w:t>*</w:t>
            </w:r>
          </w:p>
        </w:tc>
        <w:tc>
          <w:tcPr>
            <w:tcW w:w="620" w:type="dxa"/>
          </w:tcPr>
          <w:p w:rsidR="00703139" w:rsidRDefault="00703139" w:rsidP="00703139">
            <w:pPr>
              <w:rPr>
                <w:sz w:val="18"/>
                <w:szCs w:val="18"/>
              </w:rPr>
            </w:pPr>
            <w:r>
              <w:rPr>
                <w:sz w:val="18"/>
                <w:szCs w:val="18"/>
              </w:rPr>
              <w:t>10+11</w:t>
            </w:r>
          </w:p>
        </w:tc>
        <w:tc>
          <w:tcPr>
            <w:tcW w:w="2357" w:type="dxa"/>
          </w:tcPr>
          <w:p w:rsidR="00703139" w:rsidRDefault="00703139" w:rsidP="00703139">
            <w:pPr>
              <w:jc w:val="center"/>
              <w:rPr>
                <w:sz w:val="16"/>
                <w:szCs w:val="16"/>
              </w:rPr>
            </w:pPr>
            <w:r>
              <w:rPr>
                <w:sz w:val="16"/>
                <w:szCs w:val="16"/>
              </w:rPr>
              <w:t>Сумма долгосрочной и просроченной задолженности не может превышать общую сумму задолженности</w:t>
            </w:r>
          </w:p>
        </w:tc>
        <w:tc>
          <w:tcPr>
            <w:tcW w:w="812" w:type="dxa"/>
            <w:gridSpan w:val="3"/>
          </w:tcPr>
          <w:p w:rsidR="00703139" w:rsidRDefault="00703139" w:rsidP="00703139">
            <w:pPr>
              <w:rPr>
                <w:sz w:val="18"/>
                <w:szCs w:val="18"/>
              </w:rPr>
            </w:pPr>
            <w:r>
              <w:rPr>
                <w:sz w:val="18"/>
                <w:szCs w:val="18"/>
              </w:rPr>
              <w:t>Б</w:t>
            </w:r>
          </w:p>
        </w:tc>
        <w:tc>
          <w:tcPr>
            <w:tcW w:w="815" w:type="dxa"/>
            <w:gridSpan w:val="2"/>
          </w:tcPr>
          <w:p w:rsidR="00703139" w:rsidRDefault="00703139" w:rsidP="00703139">
            <w:pPr>
              <w:rPr>
                <w:sz w:val="18"/>
                <w:szCs w:val="18"/>
              </w:rPr>
            </w:pPr>
            <w:r>
              <w:rPr>
                <w:sz w:val="18"/>
                <w:szCs w:val="18"/>
              </w:rPr>
              <w:t>ГРБС,</w:t>
            </w:r>
          </w:p>
          <w:p w:rsidR="00703139" w:rsidRDefault="00703139" w:rsidP="00703139">
            <w:pPr>
              <w:rPr>
                <w:sz w:val="18"/>
                <w:szCs w:val="18"/>
              </w:rPr>
            </w:pPr>
            <w:r>
              <w:rPr>
                <w:sz w:val="18"/>
                <w:szCs w:val="18"/>
              </w:rPr>
              <w:t>ПБС,</w:t>
            </w:r>
          </w:p>
          <w:p w:rsidR="00703139" w:rsidRDefault="00703139" w:rsidP="00703139">
            <w:pPr>
              <w:rPr>
                <w:sz w:val="18"/>
                <w:szCs w:val="18"/>
              </w:rPr>
            </w:pPr>
            <w:r>
              <w:rPr>
                <w:sz w:val="18"/>
                <w:szCs w:val="18"/>
              </w:rPr>
              <w:t>РБС</w:t>
            </w:r>
          </w:p>
        </w:tc>
      </w:tr>
      <w:tr w:rsidR="00696EF5" w:rsidRPr="00A1781D" w:rsidTr="000968AE">
        <w:tc>
          <w:tcPr>
            <w:tcW w:w="626" w:type="dxa"/>
          </w:tcPr>
          <w:p w:rsidR="00696EF5" w:rsidRPr="003A228B" w:rsidRDefault="00696EF5" w:rsidP="000968AE">
            <w:pPr>
              <w:spacing w:line="360" w:lineRule="auto"/>
              <w:rPr>
                <w:sz w:val="18"/>
                <w:szCs w:val="18"/>
              </w:rPr>
            </w:pPr>
            <w:r>
              <w:rPr>
                <w:sz w:val="18"/>
                <w:szCs w:val="18"/>
              </w:rPr>
              <w:t>59</w:t>
            </w:r>
          </w:p>
        </w:tc>
        <w:tc>
          <w:tcPr>
            <w:tcW w:w="1656" w:type="dxa"/>
            <w:gridSpan w:val="2"/>
          </w:tcPr>
          <w:p w:rsidR="00696EF5" w:rsidRDefault="00696EF5" w:rsidP="00696EF5">
            <w:pPr>
              <w:jc w:val="center"/>
              <w:rPr>
                <w:sz w:val="18"/>
                <w:szCs w:val="18"/>
              </w:rPr>
            </w:pPr>
            <w:r>
              <w:rPr>
                <w:sz w:val="18"/>
                <w:szCs w:val="18"/>
              </w:rPr>
              <w:t>Раздел ДЗ, КЗ детализированные%20989</w:t>
            </w:r>
          </w:p>
        </w:tc>
        <w:tc>
          <w:tcPr>
            <w:tcW w:w="636" w:type="dxa"/>
          </w:tcPr>
          <w:p w:rsidR="00696EF5" w:rsidRDefault="00696EF5" w:rsidP="000968AE">
            <w:pPr>
              <w:jc w:val="center"/>
              <w:rPr>
                <w:sz w:val="18"/>
                <w:szCs w:val="18"/>
              </w:rPr>
            </w:pPr>
            <w:r>
              <w:rPr>
                <w:sz w:val="18"/>
                <w:szCs w:val="18"/>
              </w:rPr>
              <w:t>9</w:t>
            </w:r>
          </w:p>
        </w:tc>
        <w:tc>
          <w:tcPr>
            <w:tcW w:w="603" w:type="dxa"/>
          </w:tcPr>
          <w:p w:rsidR="00696EF5" w:rsidRDefault="00696EF5" w:rsidP="000968AE">
            <w:pPr>
              <w:rPr>
                <w:sz w:val="18"/>
                <w:szCs w:val="18"/>
                <w:lang w:val="en-US"/>
              </w:rPr>
            </w:pPr>
            <w:r>
              <w:rPr>
                <w:sz w:val="18"/>
                <w:szCs w:val="18"/>
              </w:rPr>
              <w:t>=0</w:t>
            </w:r>
          </w:p>
        </w:tc>
        <w:tc>
          <w:tcPr>
            <w:tcW w:w="1976" w:type="dxa"/>
            <w:gridSpan w:val="2"/>
          </w:tcPr>
          <w:p w:rsidR="00696EF5" w:rsidRDefault="00696EF5" w:rsidP="000968AE">
            <w:pPr>
              <w:jc w:val="center"/>
              <w:rPr>
                <w:sz w:val="18"/>
                <w:szCs w:val="18"/>
              </w:rPr>
            </w:pPr>
          </w:p>
        </w:tc>
        <w:tc>
          <w:tcPr>
            <w:tcW w:w="620" w:type="dxa"/>
          </w:tcPr>
          <w:p w:rsidR="00696EF5" w:rsidRDefault="00696EF5" w:rsidP="000968AE">
            <w:pPr>
              <w:rPr>
                <w:sz w:val="18"/>
                <w:szCs w:val="18"/>
              </w:rPr>
            </w:pPr>
          </w:p>
        </w:tc>
        <w:tc>
          <w:tcPr>
            <w:tcW w:w="2357" w:type="dxa"/>
          </w:tcPr>
          <w:p w:rsidR="00696EF5" w:rsidRDefault="00696EF5" w:rsidP="000968AE">
            <w:pPr>
              <w:jc w:val="center"/>
              <w:rPr>
                <w:sz w:val="16"/>
                <w:szCs w:val="16"/>
              </w:rPr>
            </w:pPr>
            <w:r>
              <w:rPr>
                <w:sz w:val="16"/>
                <w:szCs w:val="16"/>
              </w:rPr>
              <w:t>Показатели по счету 20989 требуют пояснения</w:t>
            </w:r>
          </w:p>
        </w:tc>
        <w:tc>
          <w:tcPr>
            <w:tcW w:w="812" w:type="dxa"/>
            <w:gridSpan w:val="3"/>
          </w:tcPr>
          <w:p w:rsidR="00696EF5" w:rsidRDefault="00696EF5" w:rsidP="000968AE">
            <w:pPr>
              <w:rPr>
                <w:sz w:val="18"/>
                <w:szCs w:val="18"/>
              </w:rPr>
            </w:pPr>
            <w:r>
              <w:rPr>
                <w:sz w:val="18"/>
                <w:szCs w:val="18"/>
              </w:rPr>
              <w:t>П</w:t>
            </w:r>
          </w:p>
        </w:tc>
        <w:tc>
          <w:tcPr>
            <w:tcW w:w="815" w:type="dxa"/>
            <w:gridSpan w:val="2"/>
          </w:tcPr>
          <w:p w:rsidR="00696EF5" w:rsidRDefault="00696EF5" w:rsidP="000968AE">
            <w:pPr>
              <w:rPr>
                <w:sz w:val="18"/>
                <w:szCs w:val="18"/>
              </w:rPr>
            </w:pPr>
            <w:r>
              <w:rPr>
                <w:sz w:val="18"/>
                <w:szCs w:val="18"/>
              </w:rPr>
              <w:t>ГРБС,</w:t>
            </w:r>
          </w:p>
          <w:p w:rsidR="00696EF5" w:rsidRDefault="00696EF5" w:rsidP="000968AE">
            <w:pPr>
              <w:rPr>
                <w:sz w:val="18"/>
                <w:szCs w:val="18"/>
              </w:rPr>
            </w:pPr>
            <w:r>
              <w:rPr>
                <w:sz w:val="18"/>
                <w:szCs w:val="18"/>
              </w:rPr>
              <w:t>ПБС,</w:t>
            </w:r>
          </w:p>
          <w:p w:rsidR="00696EF5" w:rsidRDefault="00696EF5" w:rsidP="000968AE">
            <w:pPr>
              <w:rPr>
                <w:sz w:val="18"/>
                <w:szCs w:val="18"/>
              </w:rPr>
            </w:pPr>
            <w:r>
              <w:rPr>
                <w:sz w:val="18"/>
                <w:szCs w:val="18"/>
              </w:rPr>
              <w:t>РБС</w:t>
            </w:r>
          </w:p>
        </w:tc>
      </w:tr>
      <w:tr w:rsidR="0074026C" w:rsidRPr="00A1781D" w:rsidTr="000968AE">
        <w:tc>
          <w:tcPr>
            <w:tcW w:w="626" w:type="dxa"/>
          </w:tcPr>
          <w:p w:rsidR="0074026C" w:rsidRDefault="0074026C" w:rsidP="0074026C">
            <w:pPr>
              <w:spacing w:line="360" w:lineRule="auto"/>
              <w:rPr>
                <w:sz w:val="18"/>
                <w:szCs w:val="18"/>
              </w:rPr>
            </w:pPr>
            <w:r>
              <w:rPr>
                <w:sz w:val="18"/>
                <w:szCs w:val="18"/>
              </w:rPr>
              <w:t>60 (год)</w:t>
            </w:r>
          </w:p>
        </w:tc>
        <w:tc>
          <w:tcPr>
            <w:tcW w:w="1656" w:type="dxa"/>
            <w:gridSpan w:val="2"/>
          </w:tcPr>
          <w:p w:rsidR="0074026C" w:rsidRPr="000968AE" w:rsidRDefault="0074026C" w:rsidP="0074026C">
            <w:pPr>
              <w:jc w:val="center"/>
              <w:rPr>
                <w:sz w:val="18"/>
                <w:szCs w:val="18"/>
              </w:rPr>
            </w:pPr>
            <w:r>
              <w:rPr>
                <w:sz w:val="18"/>
                <w:szCs w:val="18"/>
              </w:rPr>
              <w:t>Раздел ДЗ, КЗ детализированные118%20589</w:t>
            </w:r>
          </w:p>
        </w:tc>
        <w:tc>
          <w:tcPr>
            <w:tcW w:w="636" w:type="dxa"/>
          </w:tcPr>
          <w:p w:rsidR="0074026C" w:rsidRDefault="0074026C" w:rsidP="0074026C">
            <w:pPr>
              <w:jc w:val="center"/>
              <w:rPr>
                <w:sz w:val="18"/>
                <w:szCs w:val="18"/>
              </w:rPr>
            </w:pPr>
            <w:r>
              <w:rPr>
                <w:sz w:val="18"/>
                <w:szCs w:val="18"/>
              </w:rPr>
              <w:t>9</w:t>
            </w:r>
          </w:p>
        </w:tc>
        <w:tc>
          <w:tcPr>
            <w:tcW w:w="603" w:type="dxa"/>
          </w:tcPr>
          <w:p w:rsidR="0074026C" w:rsidRDefault="0074026C" w:rsidP="0074026C">
            <w:pPr>
              <w:rPr>
                <w:sz w:val="18"/>
                <w:szCs w:val="18"/>
              </w:rPr>
            </w:pPr>
            <w:r>
              <w:rPr>
                <w:sz w:val="18"/>
                <w:szCs w:val="18"/>
              </w:rPr>
              <w:t>=0</w:t>
            </w:r>
          </w:p>
        </w:tc>
        <w:tc>
          <w:tcPr>
            <w:tcW w:w="1976" w:type="dxa"/>
            <w:gridSpan w:val="2"/>
          </w:tcPr>
          <w:p w:rsidR="0074026C" w:rsidRDefault="0074026C" w:rsidP="0074026C">
            <w:pPr>
              <w:jc w:val="center"/>
              <w:rPr>
                <w:sz w:val="18"/>
                <w:szCs w:val="18"/>
              </w:rPr>
            </w:pPr>
          </w:p>
        </w:tc>
        <w:tc>
          <w:tcPr>
            <w:tcW w:w="620" w:type="dxa"/>
          </w:tcPr>
          <w:p w:rsidR="0074026C" w:rsidRDefault="0074026C" w:rsidP="0074026C">
            <w:pPr>
              <w:rPr>
                <w:sz w:val="18"/>
                <w:szCs w:val="18"/>
              </w:rPr>
            </w:pPr>
          </w:p>
        </w:tc>
        <w:tc>
          <w:tcPr>
            <w:tcW w:w="2357" w:type="dxa"/>
          </w:tcPr>
          <w:p w:rsidR="0074026C" w:rsidRDefault="0074026C" w:rsidP="0074026C">
            <w:pPr>
              <w:jc w:val="center"/>
              <w:rPr>
                <w:sz w:val="16"/>
                <w:szCs w:val="16"/>
              </w:rPr>
            </w:pPr>
            <w:r>
              <w:rPr>
                <w:sz w:val="16"/>
                <w:szCs w:val="16"/>
              </w:rPr>
              <w:t>Показатели по КДБ 118 на конец года недопустимы</w:t>
            </w:r>
          </w:p>
        </w:tc>
        <w:tc>
          <w:tcPr>
            <w:tcW w:w="812" w:type="dxa"/>
            <w:gridSpan w:val="3"/>
          </w:tcPr>
          <w:p w:rsidR="0074026C" w:rsidRDefault="0074026C" w:rsidP="0074026C">
            <w:pPr>
              <w:rPr>
                <w:sz w:val="18"/>
                <w:szCs w:val="18"/>
              </w:rPr>
            </w:pPr>
            <w:r>
              <w:rPr>
                <w:sz w:val="18"/>
                <w:szCs w:val="18"/>
              </w:rPr>
              <w:t>Б</w:t>
            </w:r>
          </w:p>
        </w:tc>
        <w:tc>
          <w:tcPr>
            <w:tcW w:w="815" w:type="dxa"/>
            <w:gridSpan w:val="2"/>
          </w:tcPr>
          <w:p w:rsidR="0074026C" w:rsidRDefault="0074026C" w:rsidP="0074026C">
            <w:pPr>
              <w:rPr>
                <w:sz w:val="18"/>
                <w:szCs w:val="18"/>
              </w:rPr>
            </w:pPr>
            <w:r>
              <w:rPr>
                <w:sz w:val="18"/>
                <w:szCs w:val="18"/>
              </w:rPr>
              <w:t>ГРБС,</w:t>
            </w:r>
          </w:p>
          <w:p w:rsidR="0074026C" w:rsidRDefault="0074026C" w:rsidP="0074026C">
            <w:pPr>
              <w:rPr>
                <w:sz w:val="18"/>
                <w:szCs w:val="18"/>
              </w:rPr>
            </w:pPr>
            <w:r>
              <w:rPr>
                <w:sz w:val="18"/>
                <w:szCs w:val="18"/>
              </w:rPr>
              <w:t>ПБС,</w:t>
            </w:r>
          </w:p>
          <w:p w:rsidR="0074026C" w:rsidRDefault="0074026C" w:rsidP="0074026C">
            <w:pPr>
              <w:rPr>
                <w:sz w:val="18"/>
                <w:szCs w:val="18"/>
              </w:rPr>
            </w:pPr>
            <w:r>
              <w:rPr>
                <w:sz w:val="18"/>
                <w:szCs w:val="18"/>
              </w:rPr>
              <w:t>РБС</w:t>
            </w:r>
          </w:p>
        </w:tc>
      </w:tr>
      <w:tr w:rsidR="009579C9" w:rsidRPr="00A1781D" w:rsidTr="000968AE">
        <w:tc>
          <w:tcPr>
            <w:tcW w:w="626" w:type="dxa"/>
          </w:tcPr>
          <w:p w:rsidR="009579C9" w:rsidRDefault="009579C9" w:rsidP="009579C9">
            <w:pPr>
              <w:spacing w:line="360" w:lineRule="auto"/>
              <w:rPr>
                <w:sz w:val="18"/>
                <w:szCs w:val="18"/>
              </w:rPr>
            </w:pPr>
            <w:r>
              <w:rPr>
                <w:sz w:val="18"/>
                <w:szCs w:val="18"/>
              </w:rPr>
              <w:t>61</w:t>
            </w:r>
          </w:p>
        </w:tc>
        <w:tc>
          <w:tcPr>
            <w:tcW w:w="1656" w:type="dxa"/>
            <w:gridSpan w:val="2"/>
          </w:tcPr>
          <w:p w:rsidR="009579C9" w:rsidRDefault="009579C9" w:rsidP="009579C9">
            <w:pPr>
              <w:jc w:val="center"/>
              <w:rPr>
                <w:sz w:val="18"/>
                <w:szCs w:val="18"/>
              </w:rPr>
            </w:pPr>
            <w:r>
              <w:rPr>
                <w:sz w:val="18"/>
                <w:szCs w:val="18"/>
              </w:rPr>
              <w:t>Раздел КЗ детализированные %30213</w:t>
            </w:r>
          </w:p>
        </w:tc>
        <w:tc>
          <w:tcPr>
            <w:tcW w:w="636" w:type="dxa"/>
          </w:tcPr>
          <w:p w:rsidR="009579C9" w:rsidRDefault="009579C9" w:rsidP="009579C9">
            <w:pPr>
              <w:jc w:val="center"/>
              <w:rPr>
                <w:sz w:val="18"/>
                <w:szCs w:val="18"/>
              </w:rPr>
            </w:pPr>
            <w:r>
              <w:rPr>
                <w:sz w:val="18"/>
                <w:szCs w:val="18"/>
              </w:rPr>
              <w:t>5,6</w:t>
            </w:r>
          </w:p>
        </w:tc>
        <w:tc>
          <w:tcPr>
            <w:tcW w:w="603" w:type="dxa"/>
          </w:tcPr>
          <w:p w:rsidR="009579C9" w:rsidRDefault="009579C9" w:rsidP="009579C9">
            <w:pPr>
              <w:rPr>
                <w:sz w:val="18"/>
                <w:szCs w:val="18"/>
              </w:rPr>
            </w:pPr>
            <w:r>
              <w:rPr>
                <w:sz w:val="18"/>
                <w:szCs w:val="18"/>
              </w:rPr>
              <w:t>=0</w:t>
            </w:r>
          </w:p>
        </w:tc>
        <w:tc>
          <w:tcPr>
            <w:tcW w:w="1976" w:type="dxa"/>
            <w:gridSpan w:val="2"/>
          </w:tcPr>
          <w:p w:rsidR="009579C9" w:rsidRDefault="009579C9" w:rsidP="009579C9">
            <w:pPr>
              <w:jc w:val="center"/>
              <w:rPr>
                <w:sz w:val="18"/>
                <w:szCs w:val="18"/>
              </w:rPr>
            </w:pPr>
          </w:p>
        </w:tc>
        <w:tc>
          <w:tcPr>
            <w:tcW w:w="620" w:type="dxa"/>
          </w:tcPr>
          <w:p w:rsidR="009579C9" w:rsidRDefault="009579C9" w:rsidP="009579C9">
            <w:pPr>
              <w:rPr>
                <w:sz w:val="18"/>
                <w:szCs w:val="18"/>
              </w:rPr>
            </w:pPr>
          </w:p>
        </w:tc>
        <w:tc>
          <w:tcPr>
            <w:tcW w:w="2357" w:type="dxa"/>
          </w:tcPr>
          <w:p w:rsidR="009579C9" w:rsidRDefault="009579C9" w:rsidP="009579C9">
            <w:pPr>
              <w:jc w:val="center"/>
              <w:rPr>
                <w:sz w:val="16"/>
                <w:szCs w:val="16"/>
              </w:rPr>
            </w:pPr>
            <w:r>
              <w:rPr>
                <w:sz w:val="16"/>
                <w:szCs w:val="16"/>
              </w:rPr>
              <w:t>Начисление по счету 30213 недопустимо</w:t>
            </w:r>
          </w:p>
        </w:tc>
        <w:tc>
          <w:tcPr>
            <w:tcW w:w="812" w:type="dxa"/>
            <w:gridSpan w:val="3"/>
          </w:tcPr>
          <w:p w:rsidR="009579C9" w:rsidRDefault="009579C9" w:rsidP="009579C9">
            <w:pPr>
              <w:rPr>
                <w:sz w:val="18"/>
                <w:szCs w:val="18"/>
              </w:rPr>
            </w:pPr>
            <w:r>
              <w:rPr>
                <w:sz w:val="18"/>
                <w:szCs w:val="18"/>
              </w:rPr>
              <w:t>Б</w:t>
            </w:r>
          </w:p>
        </w:tc>
        <w:tc>
          <w:tcPr>
            <w:tcW w:w="815" w:type="dxa"/>
            <w:gridSpan w:val="2"/>
          </w:tcPr>
          <w:p w:rsidR="009579C9" w:rsidRDefault="009579C9" w:rsidP="009579C9">
            <w:pPr>
              <w:rPr>
                <w:sz w:val="18"/>
                <w:szCs w:val="18"/>
              </w:rPr>
            </w:pPr>
            <w:r>
              <w:rPr>
                <w:sz w:val="18"/>
                <w:szCs w:val="18"/>
              </w:rPr>
              <w:t>ГРБС,</w:t>
            </w:r>
          </w:p>
          <w:p w:rsidR="009579C9" w:rsidRDefault="009579C9" w:rsidP="009579C9">
            <w:pPr>
              <w:rPr>
                <w:sz w:val="18"/>
                <w:szCs w:val="18"/>
              </w:rPr>
            </w:pPr>
            <w:r>
              <w:rPr>
                <w:sz w:val="18"/>
                <w:szCs w:val="18"/>
              </w:rPr>
              <w:t>ПБС,</w:t>
            </w:r>
          </w:p>
          <w:p w:rsidR="009579C9" w:rsidRDefault="009579C9" w:rsidP="009579C9">
            <w:pPr>
              <w:rPr>
                <w:sz w:val="18"/>
                <w:szCs w:val="18"/>
              </w:rPr>
            </w:pPr>
            <w:r>
              <w:rPr>
                <w:sz w:val="18"/>
                <w:szCs w:val="18"/>
              </w:rPr>
              <w:t>РБС</w:t>
            </w:r>
          </w:p>
        </w:tc>
      </w:tr>
      <w:tr w:rsidR="00C21246" w:rsidRPr="00A1781D" w:rsidTr="000968AE">
        <w:tc>
          <w:tcPr>
            <w:tcW w:w="626" w:type="dxa"/>
          </w:tcPr>
          <w:p w:rsidR="00C21246" w:rsidRDefault="00C21246" w:rsidP="00C21246">
            <w:pPr>
              <w:spacing w:line="360" w:lineRule="auto"/>
              <w:rPr>
                <w:sz w:val="18"/>
                <w:szCs w:val="18"/>
              </w:rPr>
            </w:pPr>
            <w:r>
              <w:rPr>
                <w:sz w:val="18"/>
                <w:szCs w:val="18"/>
              </w:rPr>
              <w:t>62</w:t>
            </w:r>
          </w:p>
        </w:tc>
        <w:tc>
          <w:tcPr>
            <w:tcW w:w="1656" w:type="dxa"/>
            <w:gridSpan w:val="2"/>
          </w:tcPr>
          <w:p w:rsidR="00C21246" w:rsidRDefault="00C21246" w:rsidP="00C21246">
            <w:pPr>
              <w:jc w:val="center"/>
              <w:rPr>
                <w:sz w:val="18"/>
                <w:szCs w:val="18"/>
              </w:rPr>
            </w:pPr>
            <w:r>
              <w:rPr>
                <w:sz w:val="18"/>
                <w:szCs w:val="18"/>
              </w:rPr>
              <w:t>Раздел ДЗ/КЗ</w:t>
            </w:r>
          </w:p>
          <w:p w:rsidR="00C21246" w:rsidRDefault="00C21246" w:rsidP="00C21246">
            <w:pPr>
              <w:jc w:val="center"/>
              <w:rPr>
                <w:sz w:val="18"/>
                <w:szCs w:val="18"/>
              </w:rPr>
            </w:pPr>
            <w:r>
              <w:rPr>
                <w:sz w:val="18"/>
                <w:szCs w:val="18"/>
              </w:rPr>
              <w:t>детализированные 2%120589</w:t>
            </w:r>
          </w:p>
        </w:tc>
        <w:tc>
          <w:tcPr>
            <w:tcW w:w="636" w:type="dxa"/>
          </w:tcPr>
          <w:p w:rsidR="00C21246" w:rsidRDefault="00C21246" w:rsidP="00C21246">
            <w:pPr>
              <w:jc w:val="center"/>
              <w:rPr>
                <w:sz w:val="18"/>
                <w:szCs w:val="18"/>
              </w:rPr>
            </w:pPr>
            <w:r>
              <w:rPr>
                <w:sz w:val="18"/>
                <w:szCs w:val="18"/>
              </w:rPr>
              <w:t>с 2 по 11</w:t>
            </w:r>
          </w:p>
        </w:tc>
        <w:tc>
          <w:tcPr>
            <w:tcW w:w="603" w:type="dxa"/>
          </w:tcPr>
          <w:p w:rsidR="00C21246" w:rsidRDefault="00C21246" w:rsidP="00C21246">
            <w:pPr>
              <w:rPr>
                <w:sz w:val="18"/>
                <w:szCs w:val="18"/>
              </w:rPr>
            </w:pPr>
            <w:r>
              <w:rPr>
                <w:sz w:val="18"/>
                <w:szCs w:val="18"/>
              </w:rPr>
              <w:t>=0</w:t>
            </w:r>
          </w:p>
        </w:tc>
        <w:tc>
          <w:tcPr>
            <w:tcW w:w="1976" w:type="dxa"/>
            <w:gridSpan w:val="2"/>
          </w:tcPr>
          <w:p w:rsidR="00C21246" w:rsidRDefault="00C21246" w:rsidP="00C21246">
            <w:pPr>
              <w:jc w:val="center"/>
              <w:rPr>
                <w:sz w:val="18"/>
                <w:szCs w:val="18"/>
              </w:rPr>
            </w:pPr>
          </w:p>
        </w:tc>
        <w:tc>
          <w:tcPr>
            <w:tcW w:w="620" w:type="dxa"/>
          </w:tcPr>
          <w:p w:rsidR="00C21246" w:rsidRDefault="00C21246" w:rsidP="00C21246">
            <w:pPr>
              <w:rPr>
                <w:sz w:val="18"/>
                <w:szCs w:val="18"/>
              </w:rPr>
            </w:pPr>
          </w:p>
        </w:tc>
        <w:tc>
          <w:tcPr>
            <w:tcW w:w="2357" w:type="dxa"/>
          </w:tcPr>
          <w:p w:rsidR="00C21246" w:rsidRDefault="00C21246" w:rsidP="00C21246">
            <w:pPr>
              <w:jc w:val="center"/>
              <w:rPr>
                <w:sz w:val="16"/>
                <w:szCs w:val="16"/>
              </w:rPr>
            </w:pPr>
            <w:r>
              <w:rPr>
                <w:sz w:val="16"/>
                <w:szCs w:val="16"/>
              </w:rPr>
              <w:t xml:space="preserve">Показатели по счетам 20589 с КДБ 2% </w:t>
            </w:r>
            <w:r w:rsidR="004658F8">
              <w:rPr>
                <w:sz w:val="16"/>
                <w:szCs w:val="16"/>
              </w:rPr>
              <w:t>требуют пояснения</w:t>
            </w:r>
          </w:p>
        </w:tc>
        <w:tc>
          <w:tcPr>
            <w:tcW w:w="812" w:type="dxa"/>
            <w:gridSpan w:val="3"/>
          </w:tcPr>
          <w:p w:rsidR="00C21246" w:rsidRDefault="00C21246" w:rsidP="00C21246">
            <w:pPr>
              <w:rPr>
                <w:sz w:val="18"/>
                <w:szCs w:val="18"/>
              </w:rPr>
            </w:pPr>
            <w:r>
              <w:rPr>
                <w:sz w:val="18"/>
                <w:szCs w:val="18"/>
              </w:rPr>
              <w:t>П</w:t>
            </w:r>
          </w:p>
        </w:tc>
        <w:tc>
          <w:tcPr>
            <w:tcW w:w="815" w:type="dxa"/>
            <w:gridSpan w:val="2"/>
          </w:tcPr>
          <w:p w:rsidR="00C21246" w:rsidRDefault="00C21246" w:rsidP="00C21246">
            <w:pPr>
              <w:rPr>
                <w:sz w:val="18"/>
                <w:szCs w:val="18"/>
              </w:rPr>
            </w:pPr>
            <w:r>
              <w:rPr>
                <w:sz w:val="18"/>
                <w:szCs w:val="18"/>
              </w:rPr>
              <w:t>ГРБС,</w:t>
            </w:r>
          </w:p>
          <w:p w:rsidR="00C21246" w:rsidRDefault="00C21246" w:rsidP="00C21246">
            <w:pPr>
              <w:rPr>
                <w:sz w:val="18"/>
                <w:szCs w:val="18"/>
              </w:rPr>
            </w:pPr>
            <w:r>
              <w:rPr>
                <w:sz w:val="18"/>
                <w:szCs w:val="18"/>
              </w:rPr>
              <w:t>ПБС,</w:t>
            </w:r>
          </w:p>
          <w:p w:rsidR="00C21246" w:rsidRDefault="00C21246" w:rsidP="00C21246">
            <w:pPr>
              <w:rPr>
                <w:sz w:val="18"/>
                <w:szCs w:val="18"/>
              </w:rPr>
            </w:pPr>
            <w:r>
              <w:rPr>
                <w:sz w:val="18"/>
                <w:szCs w:val="18"/>
              </w:rPr>
              <w:t>РБС</w:t>
            </w:r>
          </w:p>
        </w:tc>
      </w:tr>
      <w:tr w:rsidR="00C21246" w:rsidRPr="00A1781D" w:rsidTr="00847F2C">
        <w:trPr>
          <w:trHeight w:val="252"/>
        </w:trPr>
        <w:tc>
          <w:tcPr>
            <w:tcW w:w="626" w:type="dxa"/>
          </w:tcPr>
          <w:p w:rsidR="00C21246" w:rsidRDefault="00C21246" w:rsidP="00C21246">
            <w:pPr>
              <w:spacing w:line="360" w:lineRule="auto"/>
              <w:rPr>
                <w:sz w:val="18"/>
                <w:szCs w:val="18"/>
              </w:rPr>
            </w:pPr>
          </w:p>
        </w:tc>
        <w:tc>
          <w:tcPr>
            <w:tcW w:w="9475" w:type="dxa"/>
            <w:gridSpan w:val="13"/>
          </w:tcPr>
          <w:p w:rsidR="00C21246" w:rsidRDefault="00C21246" w:rsidP="00C21246">
            <w:pPr>
              <w:jc w:val="center"/>
              <w:rPr>
                <w:sz w:val="18"/>
                <w:szCs w:val="18"/>
              </w:rPr>
            </w:pPr>
            <w:bookmarkStart w:id="691" w:name="_Toc506456073"/>
            <w:r w:rsidRPr="00425A5F">
              <w:rPr>
                <w:sz w:val="18"/>
                <w:szCs w:val="18"/>
              </w:rPr>
              <w:t xml:space="preserve">Таблица допустимости показателей КБК в 1-17 </w:t>
            </w:r>
            <w:r>
              <w:rPr>
                <w:sz w:val="18"/>
                <w:szCs w:val="18"/>
              </w:rPr>
              <w:t xml:space="preserve">и 14-26 </w:t>
            </w:r>
            <w:r w:rsidRPr="00425A5F">
              <w:rPr>
                <w:sz w:val="18"/>
                <w:szCs w:val="18"/>
              </w:rPr>
              <w:t>разрядах номеров счетов Отчета ф. 0503169</w:t>
            </w:r>
            <w:bookmarkEnd w:id="691"/>
          </w:p>
        </w:tc>
      </w:tr>
      <w:tr w:rsidR="00C21246" w:rsidRPr="00A1781D" w:rsidTr="00847F2C">
        <w:tc>
          <w:tcPr>
            <w:tcW w:w="626" w:type="dxa"/>
          </w:tcPr>
          <w:p w:rsidR="00C21246" w:rsidRDefault="00C21246" w:rsidP="00C21246">
            <w:pPr>
              <w:spacing w:line="360" w:lineRule="auto"/>
              <w:rPr>
                <w:sz w:val="18"/>
                <w:szCs w:val="18"/>
              </w:rPr>
            </w:pPr>
          </w:p>
        </w:tc>
        <w:tc>
          <w:tcPr>
            <w:tcW w:w="1417" w:type="dxa"/>
          </w:tcPr>
          <w:p w:rsidR="00C21246" w:rsidRPr="00425A5F" w:rsidRDefault="00C21246" w:rsidP="00C21246">
            <w:pPr>
              <w:jc w:val="center"/>
              <w:rPr>
                <w:sz w:val="18"/>
                <w:szCs w:val="18"/>
              </w:rPr>
            </w:pPr>
            <w:r>
              <w:rPr>
                <w:sz w:val="18"/>
                <w:szCs w:val="18"/>
              </w:rPr>
              <w:t>Раздел</w:t>
            </w:r>
          </w:p>
        </w:tc>
        <w:tc>
          <w:tcPr>
            <w:tcW w:w="2268" w:type="dxa"/>
            <w:gridSpan w:val="4"/>
          </w:tcPr>
          <w:p w:rsidR="00C21246" w:rsidRPr="00425A5F" w:rsidRDefault="00C21246" w:rsidP="00C21246">
            <w:pPr>
              <w:jc w:val="center"/>
              <w:rPr>
                <w:sz w:val="18"/>
                <w:szCs w:val="18"/>
              </w:rPr>
            </w:pPr>
            <w:r>
              <w:rPr>
                <w:sz w:val="18"/>
                <w:szCs w:val="18"/>
              </w:rPr>
              <w:t>Код счета</w:t>
            </w:r>
          </w:p>
        </w:tc>
        <w:tc>
          <w:tcPr>
            <w:tcW w:w="4678" w:type="dxa"/>
            <w:gridSpan w:val="4"/>
          </w:tcPr>
          <w:p w:rsidR="00C21246" w:rsidRPr="00E106AA" w:rsidRDefault="00C21246" w:rsidP="00C21246">
            <w:pPr>
              <w:jc w:val="center"/>
              <w:rPr>
                <w:sz w:val="18"/>
                <w:szCs w:val="18"/>
              </w:rPr>
            </w:pPr>
            <w:r w:rsidRPr="00202484">
              <w:rPr>
                <w:sz w:val="18"/>
                <w:szCs w:val="18"/>
              </w:rPr>
              <w:t>КБК</w:t>
            </w:r>
          </w:p>
        </w:tc>
        <w:tc>
          <w:tcPr>
            <w:tcW w:w="1112" w:type="dxa"/>
            <w:gridSpan w:val="4"/>
            <w:shd w:val="clear" w:color="auto" w:fill="auto"/>
          </w:tcPr>
          <w:p w:rsidR="00C21246" w:rsidRPr="00EF1A60" w:rsidRDefault="00C21246" w:rsidP="00C21246">
            <w:pPr>
              <w:suppressAutoHyphens w:val="0"/>
              <w:jc w:val="center"/>
            </w:pPr>
            <w:r>
              <w:t>Тип контроля</w:t>
            </w:r>
          </w:p>
        </w:tc>
      </w:tr>
      <w:tr w:rsidR="00C21246" w:rsidRPr="00A1781D" w:rsidTr="00847F2C">
        <w:tc>
          <w:tcPr>
            <w:tcW w:w="626" w:type="dxa"/>
            <w:vMerge w:val="restart"/>
          </w:tcPr>
          <w:p w:rsidR="00C21246" w:rsidRDefault="00C21246" w:rsidP="00C21246">
            <w:pPr>
              <w:spacing w:line="360" w:lineRule="auto"/>
              <w:rPr>
                <w:sz w:val="18"/>
                <w:szCs w:val="18"/>
              </w:rPr>
            </w:pPr>
            <w:r>
              <w:rPr>
                <w:sz w:val="18"/>
                <w:szCs w:val="18"/>
              </w:rPr>
              <w:t>43</w:t>
            </w:r>
          </w:p>
        </w:tc>
        <w:tc>
          <w:tcPr>
            <w:tcW w:w="1417" w:type="dxa"/>
            <w:vMerge w:val="restart"/>
          </w:tcPr>
          <w:p w:rsidR="00C21246" w:rsidRDefault="00C21246" w:rsidP="00C21246">
            <w:pPr>
              <w:jc w:val="center"/>
              <w:rPr>
                <w:sz w:val="18"/>
                <w:szCs w:val="18"/>
              </w:rPr>
            </w:pPr>
            <w:r>
              <w:rPr>
                <w:sz w:val="18"/>
                <w:szCs w:val="18"/>
              </w:rPr>
              <w:t xml:space="preserve">КЗ </w:t>
            </w:r>
            <w:r w:rsidRPr="005C26B9">
              <w:rPr>
                <w:sz w:val="18"/>
                <w:szCs w:val="18"/>
              </w:rPr>
              <w:t>(показатели по счетам 14014</w:t>
            </w:r>
            <w:r>
              <w:rPr>
                <w:sz w:val="18"/>
                <w:szCs w:val="18"/>
              </w:rPr>
              <w:t>х</w:t>
            </w:r>
            <w:r w:rsidRPr="005C26B9">
              <w:rPr>
                <w:sz w:val="18"/>
                <w:szCs w:val="18"/>
              </w:rPr>
              <w:t xml:space="preserve"> допустимы только в разделе кредиторской задолженности)</w:t>
            </w:r>
          </w:p>
        </w:tc>
        <w:tc>
          <w:tcPr>
            <w:tcW w:w="6946" w:type="dxa"/>
            <w:gridSpan w:val="8"/>
          </w:tcPr>
          <w:p w:rsidR="00C21246" w:rsidRDefault="00C21246" w:rsidP="00C21246">
            <w:pPr>
              <w:jc w:val="center"/>
              <w:rPr>
                <w:sz w:val="18"/>
                <w:szCs w:val="18"/>
              </w:rPr>
            </w:pPr>
            <w:r w:rsidRPr="00425A5F">
              <w:rPr>
                <w:sz w:val="18"/>
                <w:szCs w:val="18"/>
              </w:rPr>
              <w:t>1.401.4</w:t>
            </w:r>
            <w:r>
              <w:rPr>
                <w:sz w:val="18"/>
                <w:szCs w:val="18"/>
              </w:rPr>
              <w:t>х (</w:t>
            </w:r>
            <w:r w:rsidRPr="00425A5F">
              <w:rPr>
                <w:sz w:val="18"/>
                <w:szCs w:val="18"/>
              </w:rPr>
              <w:t>1.401.4</w:t>
            </w:r>
            <w:r>
              <w:rPr>
                <w:sz w:val="18"/>
                <w:szCs w:val="18"/>
              </w:rPr>
              <w:t xml:space="preserve">0, </w:t>
            </w:r>
            <w:r w:rsidRPr="00425A5F">
              <w:rPr>
                <w:sz w:val="18"/>
                <w:szCs w:val="18"/>
              </w:rPr>
              <w:t>1.401.4</w:t>
            </w:r>
            <w:r>
              <w:rPr>
                <w:sz w:val="18"/>
                <w:szCs w:val="18"/>
              </w:rPr>
              <w:t xml:space="preserve">1, </w:t>
            </w:r>
            <w:r w:rsidRPr="00425A5F">
              <w:rPr>
                <w:sz w:val="18"/>
                <w:szCs w:val="18"/>
              </w:rPr>
              <w:t>1.401.4</w:t>
            </w:r>
            <w:r>
              <w:rPr>
                <w:sz w:val="18"/>
                <w:szCs w:val="18"/>
              </w:rPr>
              <w:t xml:space="preserve">9) </w:t>
            </w:r>
            <w:r w:rsidRPr="00F50E09">
              <w:rPr>
                <w:sz w:val="18"/>
                <w:szCs w:val="18"/>
              </w:rPr>
              <w:t>1</w:t>
            </w:r>
            <w:r>
              <w:rPr>
                <w:sz w:val="18"/>
                <w:szCs w:val="18"/>
                <w:lang w:val="en-US"/>
              </w:rPr>
              <w:t>XX</w:t>
            </w:r>
            <w:r>
              <w:rPr>
                <w:sz w:val="18"/>
                <w:szCs w:val="18"/>
              </w:rPr>
              <w:t xml:space="preserve"> (только детализированные КОСГУ)</w:t>
            </w:r>
          </w:p>
          <w:p w:rsidR="00C21246" w:rsidRPr="00561185" w:rsidRDefault="00C21246" w:rsidP="00C21246">
            <w:pPr>
              <w:jc w:val="center"/>
              <w:rPr>
                <w:sz w:val="18"/>
                <w:szCs w:val="18"/>
              </w:rPr>
            </w:pPr>
            <w:r w:rsidRPr="00D613B3">
              <w:rPr>
                <w:sz w:val="18"/>
                <w:szCs w:val="18"/>
              </w:rPr>
              <w:t xml:space="preserve">Отражение КОСГУ </w:t>
            </w:r>
            <w:r>
              <w:rPr>
                <w:sz w:val="18"/>
                <w:szCs w:val="18"/>
              </w:rPr>
              <w:t xml:space="preserve">152, 162, </w:t>
            </w:r>
            <w:r w:rsidRPr="00D613B3">
              <w:rPr>
                <w:sz w:val="18"/>
                <w:szCs w:val="18"/>
              </w:rPr>
              <w:t>171, 173, 174, 175, 176, 181,</w:t>
            </w:r>
            <w:r>
              <w:rPr>
                <w:sz w:val="18"/>
                <w:szCs w:val="18"/>
              </w:rPr>
              <w:t xml:space="preserve"> 19х</w:t>
            </w:r>
            <w:ins w:id="692" w:author="Зайцев Павел Борисович" w:date="2025-12-17T14:12:00Z">
              <w:r w:rsidR="00C24513">
                <w:rPr>
                  <w:sz w:val="18"/>
                  <w:szCs w:val="18"/>
                </w:rPr>
                <w:t xml:space="preserve"> (кроме 191)</w:t>
              </w:r>
            </w:ins>
            <w:r>
              <w:rPr>
                <w:sz w:val="18"/>
                <w:szCs w:val="18"/>
              </w:rPr>
              <w:t xml:space="preserve"> по счету 4014х недопустимо</w:t>
            </w:r>
          </w:p>
        </w:tc>
        <w:tc>
          <w:tcPr>
            <w:tcW w:w="1112" w:type="dxa"/>
            <w:gridSpan w:val="4"/>
            <w:shd w:val="clear" w:color="auto" w:fill="auto"/>
          </w:tcPr>
          <w:p w:rsidR="00C21246" w:rsidRPr="00A1781D" w:rsidRDefault="00C21246" w:rsidP="00C21246">
            <w:pPr>
              <w:suppressAutoHyphens w:val="0"/>
              <w:jc w:val="center"/>
            </w:pPr>
            <w:r>
              <w:t>Б</w:t>
            </w:r>
          </w:p>
        </w:tc>
      </w:tr>
      <w:tr w:rsidR="00C21246" w:rsidRPr="00A1781D" w:rsidTr="00847F2C">
        <w:tc>
          <w:tcPr>
            <w:tcW w:w="626" w:type="dxa"/>
            <w:vMerge/>
          </w:tcPr>
          <w:p w:rsidR="00C21246" w:rsidRPr="00A1781D" w:rsidRDefault="00C21246" w:rsidP="00C21246">
            <w:pPr>
              <w:spacing w:line="360" w:lineRule="auto"/>
              <w:rPr>
                <w:sz w:val="18"/>
                <w:szCs w:val="18"/>
              </w:rPr>
            </w:pPr>
          </w:p>
        </w:tc>
        <w:tc>
          <w:tcPr>
            <w:tcW w:w="1417" w:type="dxa"/>
            <w:vMerge/>
          </w:tcPr>
          <w:p w:rsidR="00C21246" w:rsidRPr="00C06A54" w:rsidRDefault="00C21246" w:rsidP="00C21246">
            <w:pPr>
              <w:jc w:val="center"/>
              <w:rPr>
                <w:sz w:val="18"/>
                <w:szCs w:val="18"/>
              </w:rPr>
            </w:pPr>
          </w:p>
        </w:tc>
        <w:tc>
          <w:tcPr>
            <w:tcW w:w="2268" w:type="dxa"/>
            <w:gridSpan w:val="4"/>
          </w:tcPr>
          <w:p w:rsidR="00C21246" w:rsidRPr="003C139B" w:rsidRDefault="00C21246" w:rsidP="00C21246">
            <w:pPr>
              <w:jc w:val="center"/>
              <w:rPr>
                <w:sz w:val="18"/>
                <w:szCs w:val="18"/>
              </w:rPr>
            </w:pPr>
            <w:r w:rsidRPr="00425A5F">
              <w:rPr>
                <w:sz w:val="18"/>
                <w:szCs w:val="18"/>
              </w:rPr>
              <w:t>1.401</w:t>
            </w:r>
            <w:r w:rsidRPr="001207C1">
              <w:rPr>
                <w:sz w:val="18"/>
                <w:szCs w:val="18"/>
              </w:rPr>
              <w:t>.4</w:t>
            </w:r>
            <w:r>
              <w:rPr>
                <w:sz w:val="18"/>
                <w:szCs w:val="18"/>
              </w:rPr>
              <w:t xml:space="preserve">Х </w:t>
            </w:r>
            <w:r w:rsidRPr="00F50E09">
              <w:rPr>
                <w:sz w:val="18"/>
                <w:szCs w:val="18"/>
              </w:rPr>
              <w:t>1</w:t>
            </w:r>
            <w:r>
              <w:rPr>
                <w:sz w:val="18"/>
                <w:szCs w:val="18"/>
                <w:lang w:val="en-US"/>
              </w:rPr>
              <w:t>XX</w:t>
            </w:r>
            <w:r>
              <w:rPr>
                <w:sz w:val="18"/>
                <w:szCs w:val="18"/>
              </w:rPr>
              <w:t xml:space="preserve">, кроме </w:t>
            </w:r>
            <w:r w:rsidRPr="00425A5F">
              <w:rPr>
                <w:sz w:val="18"/>
                <w:szCs w:val="18"/>
              </w:rPr>
              <w:t>1.401.4</w:t>
            </w:r>
            <w:r>
              <w:rPr>
                <w:sz w:val="18"/>
                <w:szCs w:val="18"/>
              </w:rPr>
              <w:t xml:space="preserve">Х </w:t>
            </w:r>
            <w:r w:rsidRPr="000E0128">
              <w:rPr>
                <w:sz w:val="18"/>
                <w:szCs w:val="18"/>
              </w:rPr>
              <w:t>1</w:t>
            </w:r>
            <w:r>
              <w:rPr>
                <w:sz w:val="18"/>
                <w:szCs w:val="18"/>
              </w:rPr>
              <w:t>21,</w:t>
            </w:r>
          </w:p>
          <w:p w:rsidR="00C21246" w:rsidRPr="003C139B" w:rsidRDefault="00C21246" w:rsidP="00C21246">
            <w:pPr>
              <w:jc w:val="center"/>
              <w:rPr>
                <w:sz w:val="18"/>
                <w:szCs w:val="18"/>
              </w:rPr>
            </w:pPr>
            <w:r w:rsidRPr="00425A5F">
              <w:rPr>
                <w:sz w:val="18"/>
                <w:szCs w:val="18"/>
              </w:rPr>
              <w:t>1.401.4</w:t>
            </w:r>
            <w:r>
              <w:rPr>
                <w:sz w:val="18"/>
                <w:szCs w:val="18"/>
              </w:rPr>
              <w:t xml:space="preserve">Х </w:t>
            </w:r>
            <w:r w:rsidRPr="000E0128">
              <w:rPr>
                <w:sz w:val="18"/>
                <w:szCs w:val="18"/>
              </w:rPr>
              <w:t>1</w:t>
            </w:r>
            <w:r>
              <w:rPr>
                <w:sz w:val="18"/>
                <w:szCs w:val="18"/>
              </w:rPr>
              <w:t>22,</w:t>
            </w:r>
          </w:p>
          <w:p w:rsidR="00C21246" w:rsidRDefault="00C21246" w:rsidP="00C21246">
            <w:pPr>
              <w:jc w:val="center"/>
              <w:rPr>
                <w:sz w:val="18"/>
                <w:szCs w:val="18"/>
              </w:rPr>
            </w:pPr>
            <w:r w:rsidRPr="00425A5F">
              <w:rPr>
                <w:sz w:val="18"/>
                <w:szCs w:val="18"/>
              </w:rPr>
              <w:t>1.401.4</w:t>
            </w:r>
            <w:r>
              <w:rPr>
                <w:sz w:val="18"/>
                <w:szCs w:val="18"/>
              </w:rPr>
              <w:t xml:space="preserve">Х </w:t>
            </w:r>
            <w:r>
              <w:rPr>
                <w:sz w:val="18"/>
                <w:szCs w:val="18"/>
                <w:lang w:val="en-US"/>
              </w:rPr>
              <w:t>1</w:t>
            </w:r>
            <w:r>
              <w:rPr>
                <w:sz w:val="18"/>
                <w:szCs w:val="18"/>
              </w:rPr>
              <w:t>23</w:t>
            </w:r>
          </w:p>
          <w:p w:rsidR="00C21246" w:rsidRPr="003C139B" w:rsidRDefault="00C21246" w:rsidP="00C21246">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82,</w:t>
            </w:r>
          </w:p>
          <w:p w:rsidR="00C21246" w:rsidRPr="003C139B" w:rsidRDefault="00C21246" w:rsidP="00C21246">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85,</w:t>
            </w:r>
          </w:p>
          <w:p w:rsidR="00C21246" w:rsidRDefault="00C21246" w:rsidP="00C21246">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86,</w:t>
            </w:r>
          </w:p>
          <w:p w:rsidR="00C21246" w:rsidRPr="00E91104" w:rsidRDefault="00C21246" w:rsidP="00C21246">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87</w:t>
            </w:r>
          </w:p>
        </w:tc>
        <w:tc>
          <w:tcPr>
            <w:tcW w:w="4678" w:type="dxa"/>
            <w:gridSpan w:val="4"/>
          </w:tcPr>
          <w:p w:rsidR="00C21246" w:rsidRDefault="00C21246" w:rsidP="00C21246">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ins w:id="693" w:author="Зайцев Павел Борисович" w:date="2026-01-23T17:40:00Z">
              <w:r w:rsidR="0032294A">
                <w:rPr>
                  <w:sz w:val="18"/>
                  <w:szCs w:val="18"/>
                </w:rPr>
                <w:t>, кроме 2 18%</w:t>
              </w:r>
            </w:ins>
            <w:r>
              <w:rPr>
                <w:sz w:val="18"/>
                <w:szCs w:val="18"/>
              </w:rPr>
              <w:t xml:space="preserve"> (полностью детализированные КДБ)</w:t>
            </w:r>
            <w:bookmarkStart w:id="694" w:name="_GoBack"/>
            <w:bookmarkEnd w:id="694"/>
          </w:p>
        </w:tc>
        <w:tc>
          <w:tcPr>
            <w:tcW w:w="1112" w:type="dxa"/>
            <w:gridSpan w:val="4"/>
            <w:shd w:val="clear" w:color="auto" w:fill="auto"/>
          </w:tcPr>
          <w:p w:rsidR="00C21246" w:rsidRPr="00A1781D" w:rsidRDefault="00C21246" w:rsidP="00C21246">
            <w:pPr>
              <w:suppressAutoHyphens w:val="0"/>
              <w:jc w:val="center"/>
            </w:pPr>
            <w:r>
              <w:t>Б</w:t>
            </w:r>
          </w:p>
        </w:tc>
      </w:tr>
      <w:tr w:rsidR="00C21246" w:rsidRPr="00A1781D" w:rsidTr="00847F2C">
        <w:trPr>
          <w:trHeight w:val="374"/>
        </w:trPr>
        <w:tc>
          <w:tcPr>
            <w:tcW w:w="626" w:type="dxa"/>
            <w:vMerge/>
          </w:tcPr>
          <w:p w:rsidR="00C21246" w:rsidRDefault="00C21246" w:rsidP="00C21246">
            <w:pPr>
              <w:spacing w:line="360" w:lineRule="auto"/>
              <w:rPr>
                <w:sz w:val="18"/>
                <w:szCs w:val="18"/>
              </w:rPr>
            </w:pPr>
          </w:p>
        </w:tc>
        <w:tc>
          <w:tcPr>
            <w:tcW w:w="1417" w:type="dxa"/>
            <w:vMerge/>
          </w:tcPr>
          <w:p w:rsidR="00C21246" w:rsidRDefault="00C21246" w:rsidP="00C21246">
            <w:pPr>
              <w:jc w:val="center"/>
              <w:rPr>
                <w:sz w:val="18"/>
                <w:szCs w:val="18"/>
              </w:rPr>
            </w:pPr>
          </w:p>
        </w:tc>
        <w:tc>
          <w:tcPr>
            <w:tcW w:w="2268" w:type="dxa"/>
            <w:gridSpan w:val="4"/>
          </w:tcPr>
          <w:p w:rsidR="00C21246" w:rsidRPr="003C139B" w:rsidRDefault="00C21246" w:rsidP="00C21246">
            <w:pPr>
              <w:jc w:val="center"/>
              <w:rPr>
                <w:sz w:val="18"/>
                <w:szCs w:val="18"/>
              </w:rPr>
            </w:pPr>
            <w:r w:rsidRPr="00425A5F">
              <w:rPr>
                <w:sz w:val="18"/>
                <w:szCs w:val="18"/>
              </w:rPr>
              <w:t>1.401.4</w:t>
            </w:r>
            <w:r>
              <w:rPr>
                <w:sz w:val="18"/>
                <w:szCs w:val="18"/>
              </w:rPr>
              <w:t xml:space="preserve">Х </w:t>
            </w:r>
            <w:r>
              <w:rPr>
                <w:sz w:val="18"/>
                <w:szCs w:val="18"/>
                <w:lang w:val="en-US"/>
              </w:rPr>
              <w:t>1</w:t>
            </w:r>
            <w:r>
              <w:rPr>
                <w:sz w:val="18"/>
                <w:szCs w:val="18"/>
              </w:rPr>
              <w:t>21,</w:t>
            </w:r>
          </w:p>
          <w:p w:rsidR="00C21246" w:rsidRPr="00425A5F" w:rsidRDefault="00C21246" w:rsidP="00C21246">
            <w:pPr>
              <w:jc w:val="center"/>
              <w:rPr>
                <w:sz w:val="18"/>
                <w:szCs w:val="18"/>
              </w:rPr>
            </w:pPr>
            <w:r w:rsidRPr="00425A5F">
              <w:rPr>
                <w:sz w:val="18"/>
                <w:szCs w:val="18"/>
              </w:rPr>
              <w:t>1.401.4</w:t>
            </w:r>
            <w:r>
              <w:rPr>
                <w:sz w:val="18"/>
                <w:szCs w:val="18"/>
              </w:rPr>
              <w:t xml:space="preserve">Х </w:t>
            </w:r>
            <w:r>
              <w:rPr>
                <w:sz w:val="18"/>
                <w:szCs w:val="18"/>
                <w:lang w:val="en-US"/>
              </w:rPr>
              <w:t>1</w:t>
            </w:r>
            <w:r>
              <w:rPr>
                <w:sz w:val="18"/>
                <w:szCs w:val="18"/>
              </w:rPr>
              <w:t>22,</w:t>
            </w:r>
          </w:p>
        </w:tc>
        <w:tc>
          <w:tcPr>
            <w:tcW w:w="4678" w:type="dxa"/>
            <w:gridSpan w:val="4"/>
          </w:tcPr>
          <w:p w:rsidR="00C21246" w:rsidRPr="00561185" w:rsidRDefault="00C21246" w:rsidP="00C212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val="restart"/>
            <w:shd w:val="clear" w:color="auto" w:fill="auto"/>
          </w:tcPr>
          <w:p w:rsidR="00C21246" w:rsidRPr="00A1781D" w:rsidRDefault="00C21246" w:rsidP="00C21246">
            <w:pPr>
              <w:suppressAutoHyphens w:val="0"/>
              <w:jc w:val="center"/>
            </w:pPr>
            <w:r>
              <w:t>Б</w:t>
            </w:r>
          </w:p>
        </w:tc>
      </w:tr>
      <w:tr w:rsidR="00C21246" w:rsidRPr="00A1781D" w:rsidTr="00847F2C">
        <w:trPr>
          <w:trHeight w:val="373"/>
        </w:trPr>
        <w:tc>
          <w:tcPr>
            <w:tcW w:w="626" w:type="dxa"/>
            <w:vMerge/>
          </w:tcPr>
          <w:p w:rsidR="00C21246" w:rsidRDefault="00C21246" w:rsidP="00C21246">
            <w:pPr>
              <w:spacing w:line="360" w:lineRule="auto"/>
              <w:rPr>
                <w:sz w:val="18"/>
                <w:szCs w:val="18"/>
              </w:rPr>
            </w:pPr>
          </w:p>
        </w:tc>
        <w:tc>
          <w:tcPr>
            <w:tcW w:w="1417" w:type="dxa"/>
            <w:vMerge/>
          </w:tcPr>
          <w:p w:rsidR="00C21246" w:rsidRDefault="00C21246" w:rsidP="00C21246">
            <w:pPr>
              <w:jc w:val="center"/>
              <w:rPr>
                <w:sz w:val="18"/>
                <w:szCs w:val="18"/>
              </w:rPr>
            </w:pPr>
          </w:p>
        </w:tc>
        <w:tc>
          <w:tcPr>
            <w:tcW w:w="2268" w:type="dxa"/>
            <w:gridSpan w:val="4"/>
          </w:tcPr>
          <w:p w:rsidR="00C21246" w:rsidRPr="003C139B" w:rsidRDefault="00C21246" w:rsidP="00C21246">
            <w:pPr>
              <w:jc w:val="center"/>
              <w:rPr>
                <w:sz w:val="18"/>
                <w:szCs w:val="18"/>
              </w:rPr>
            </w:pPr>
            <w:r w:rsidRPr="00425A5F">
              <w:rPr>
                <w:sz w:val="18"/>
                <w:szCs w:val="18"/>
              </w:rPr>
              <w:t>1.401.4</w:t>
            </w:r>
            <w:r>
              <w:rPr>
                <w:sz w:val="18"/>
                <w:szCs w:val="18"/>
              </w:rPr>
              <w:t xml:space="preserve">Х </w:t>
            </w:r>
            <w:r>
              <w:rPr>
                <w:sz w:val="18"/>
                <w:szCs w:val="18"/>
                <w:lang w:val="en-US"/>
              </w:rPr>
              <w:t>1</w:t>
            </w:r>
            <w:r>
              <w:rPr>
                <w:sz w:val="18"/>
                <w:szCs w:val="18"/>
              </w:rPr>
              <w:t>23</w:t>
            </w:r>
          </w:p>
          <w:p w:rsidR="00C21246" w:rsidRPr="00425A5F" w:rsidRDefault="00C21246" w:rsidP="00C21246">
            <w:pPr>
              <w:jc w:val="center"/>
              <w:rPr>
                <w:sz w:val="18"/>
                <w:szCs w:val="18"/>
              </w:rPr>
            </w:pPr>
          </w:p>
        </w:tc>
        <w:tc>
          <w:tcPr>
            <w:tcW w:w="4678" w:type="dxa"/>
            <w:gridSpan w:val="4"/>
          </w:tcPr>
          <w:p w:rsidR="00C21246" w:rsidRDefault="00C21246" w:rsidP="00C21246">
            <w:pPr>
              <w:jc w:val="center"/>
              <w:rPr>
                <w:sz w:val="18"/>
                <w:szCs w:val="18"/>
              </w:rPr>
            </w:pPr>
            <w:r>
              <w:rPr>
                <w:sz w:val="18"/>
                <w:szCs w:val="18"/>
              </w:rPr>
              <w:t>1</w:t>
            </w:r>
            <w:r w:rsidRPr="00561185">
              <w:rPr>
                <w:sz w:val="18"/>
                <w:szCs w:val="18"/>
              </w:rPr>
              <w:t> </w:t>
            </w:r>
            <w:r>
              <w:rPr>
                <w:sz w:val="18"/>
                <w:szCs w:val="18"/>
              </w:rPr>
              <w:t>11</w:t>
            </w:r>
            <w:r w:rsidRPr="00561185">
              <w:rPr>
                <w:sz w:val="18"/>
                <w:szCs w:val="18"/>
              </w:rPr>
              <w:t> 00000 00 0000 000</w:t>
            </w:r>
            <w:r>
              <w:rPr>
                <w:sz w:val="18"/>
                <w:szCs w:val="18"/>
              </w:rPr>
              <w:t>;</w:t>
            </w:r>
            <w:r w:rsidRPr="00561185">
              <w:rPr>
                <w:sz w:val="18"/>
                <w:szCs w:val="18"/>
              </w:rPr>
              <w:t xml:space="preserve"> </w:t>
            </w:r>
            <w:r>
              <w:rPr>
                <w:sz w:val="18"/>
                <w:szCs w:val="18"/>
              </w:rPr>
              <w:t>1</w:t>
            </w:r>
            <w:r w:rsidRPr="00E91104">
              <w:rPr>
                <w:sz w:val="18"/>
                <w:szCs w:val="18"/>
              </w:rPr>
              <w:t> </w:t>
            </w:r>
            <w:r>
              <w:rPr>
                <w:sz w:val="18"/>
                <w:szCs w:val="18"/>
              </w:rPr>
              <w:t>11</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1 12 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w:t>
            </w:r>
          </w:p>
        </w:tc>
        <w:tc>
          <w:tcPr>
            <w:tcW w:w="1112" w:type="dxa"/>
            <w:gridSpan w:val="4"/>
            <w:vMerge/>
            <w:shd w:val="clear" w:color="auto" w:fill="auto"/>
          </w:tcPr>
          <w:p w:rsidR="00C21246" w:rsidRDefault="00C21246" w:rsidP="00C21246">
            <w:pPr>
              <w:suppressAutoHyphens w:val="0"/>
              <w:jc w:val="center"/>
            </w:pPr>
          </w:p>
        </w:tc>
      </w:tr>
      <w:tr w:rsidR="00C21246" w:rsidRPr="00A1781D" w:rsidTr="00847F2C">
        <w:trPr>
          <w:trHeight w:val="373"/>
        </w:trPr>
        <w:tc>
          <w:tcPr>
            <w:tcW w:w="626" w:type="dxa"/>
            <w:vMerge/>
          </w:tcPr>
          <w:p w:rsidR="00C21246" w:rsidRDefault="00C21246" w:rsidP="00C21246">
            <w:pPr>
              <w:spacing w:line="360" w:lineRule="auto"/>
              <w:rPr>
                <w:sz w:val="18"/>
                <w:szCs w:val="18"/>
              </w:rPr>
            </w:pPr>
          </w:p>
        </w:tc>
        <w:tc>
          <w:tcPr>
            <w:tcW w:w="1417" w:type="dxa"/>
            <w:vMerge/>
          </w:tcPr>
          <w:p w:rsidR="00C21246" w:rsidRDefault="00C21246" w:rsidP="00C21246">
            <w:pPr>
              <w:jc w:val="center"/>
              <w:rPr>
                <w:sz w:val="18"/>
                <w:szCs w:val="18"/>
              </w:rPr>
            </w:pPr>
          </w:p>
        </w:tc>
        <w:tc>
          <w:tcPr>
            <w:tcW w:w="2268" w:type="dxa"/>
            <w:gridSpan w:val="4"/>
          </w:tcPr>
          <w:p w:rsidR="00C21246" w:rsidRPr="003C139B" w:rsidRDefault="00C21246" w:rsidP="00C21246">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82,</w:t>
            </w:r>
          </w:p>
          <w:p w:rsidR="00C21246" w:rsidRDefault="00C21246" w:rsidP="00C21246">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87</w:t>
            </w:r>
          </w:p>
          <w:p w:rsidR="00C21246" w:rsidRDefault="00C21246" w:rsidP="00C21246">
            <w:pPr>
              <w:jc w:val="center"/>
              <w:rPr>
                <w:sz w:val="18"/>
                <w:szCs w:val="18"/>
              </w:rPr>
            </w:pPr>
          </w:p>
          <w:p w:rsidR="00C21246" w:rsidRDefault="00C21246" w:rsidP="00C21246">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85</w:t>
            </w:r>
          </w:p>
          <w:p w:rsidR="00C21246" w:rsidRPr="003C139B" w:rsidRDefault="00C21246" w:rsidP="00C21246">
            <w:pPr>
              <w:jc w:val="center"/>
              <w:rPr>
                <w:sz w:val="18"/>
                <w:szCs w:val="18"/>
              </w:rPr>
            </w:pPr>
          </w:p>
          <w:p w:rsidR="00C21246" w:rsidRDefault="00C21246" w:rsidP="00C21246">
            <w:pPr>
              <w:jc w:val="center"/>
              <w:rPr>
                <w:sz w:val="18"/>
                <w:szCs w:val="18"/>
              </w:rPr>
            </w:pPr>
            <w:r w:rsidRPr="00425A5F">
              <w:rPr>
                <w:sz w:val="18"/>
                <w:szCs w:val="18"/>
              </w:rPr>
              <w:t>1.401.4</w:t>
            </w:r>
            <w:r>
              <w:rPr>
                <w:sz w:val="18"/>
                <w:szCs w:val="18"/>
              </w:rPr>
              <w:t xml:space="preserve">Х </w:t>
            </w:r>
            <w:r w:rsidRPr="003C139B">
              <w:rPr>
                <w:sz w:val="18"/>
                <w:szCs w:val="18"/>
              </w:rPr>
              <w:t>1</w:t>
            </w:r>
            <w:r>
              <w:rPr>
                <w:sz w:val="18"/>
                <w:szCs w:val="18"/>
              </w:rPr>
              <w:t>86</w:t>
            </w:r>
          </w:p>
          <w:p w:rsidR="00C21246" w:rsidRPr="00425A5F" w:rsidRDefault="00C21246" w:rsidP="00C21246">
            <w:pPr>
              <w:jc w:val="center"/>
              <w:rPr>
                <w:sz w:val="18"/>
                <w:szCs w:val="18"/>
              </w:rPr>
            </w:pPr>
          </w:p>
        </w:tc>
        <w:tc>
          <w:tcPr>
            <w:tcW w:w="4678" w:type="dxa"/>
            <w:gridSpan w:val="4"/>
          </w:tcPr>
          <w:p w:rsidR="00C21246" w:rsidRDefault="00C21246" w:rsidP="00C21246">
            <w:pPr>
              <w:jc w:val="center"/>
              <w:rPr>
                <w:sz w:val="18"/>
                <w:szCs w:val="18"/>
              </w:rPr>
            </w:pPr>
            <w:r>
              <w:rPr>
                <w:sz w:val="18"/>
                <w:szCs w:val="18"/>
              </w:rPr>
              <w:t>2</w:t>
            </w:r>
            <w:r w:rsidRPr="00561185">
              <w:rPr>
                <w:sz w:val="18"/>
                <w:szCs w:val="18"/>
              </w:rPr>
              <w:t> </w:t>
            </w:r>
            <w:r>
              <w:rPr>
                <w:sz w:val="18"/>
                <w:szCs w:val="18"/>
              </w:rPr>
              <w:t>07</w:t>
            </w:r>
            <w:r w:rsidRPr="00561185">
              <w:rPr>
                <w:sz w:val="18"/>
                <w:szCs w:val="18"/>
              </w:rPr>
              <w:t> </w:t>
            </w:r>
            <w:r>
              <w:rPr>
                <w:sz w:val="18"/>
                <w:szCs w:val="18"/>
              </w:rPr>
              <w:t>10010</w:t>
            </w:r>
            <w:r w:rsidRPr="00561185">
              <w:rPr>
                <w:sz w:val="18"/>
                <w:szCs w:val="18"/>
              </w:rPr>
              <w:t> 0</w:t>
            </w:r>
            <w:r>
              <w:rPr>
                <w:sz w:val="18"/>
                <w:szCs w:val="18"/>
              </w:rPr>
              <w:t>1</w:t>
            </w:r>
            <w:r w:rsidRPr="00561185">
              <w:rPr>
                <w:sz w:val="18"/>
                <w:szCs w:val="18"/>
              </w:rPr>
              <w:t> </w:t>
            </w:r>
            <w:r>
              <w:rPr>
                <w:sz w:val="18"/>
                <w:szCs w:val="18"/>
              </w:rPr>
              <w:t>0000</w:t>
            </w:r>
            <w:r w:rsidRPr="00561185">
              <w:rPr>
                <w:sz w:val="18"/>
                <w:szCs w:val="18"/>
              </w:rPr>
              <w:t> </w:t>
            </w:r>
            <w:r>
              <w:rPr>
                <w:sz w:val="18"/>
                <w:szCs w:val="18"/>
              </w:rPr>
              <w:t>199</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2</w:t>
            </w:r>
            <w:r w:rsidRPr="00561185">
              <w:rPr>
                <w:sz w:val="18"/>
                <w:szCs w:val="18"/>
              </w:rPr>
              <w:t> </w:t>
            </w:r>
            <w:r>
              <w:rPr>
                <w:sz w:val="18"/>
                <w:szCs w:val="18"/>
              </w:rPr>
              <w:t>07</w:t>
            </w:r>
            <w:r w:rsidRPr="00561185">
              <w:rPr>
                <w:sz w:val="18"/>
                <w:szCs w:val="18"/>
              </w:rPr>
              <w:t> </w:t>
            </w:r>
            <w:r>
              <w:rPr>
                <w:sz w:val="18"/>
                <w:szCs w:val="18"/>
              </w:rPr>
              <w:t>10010</w:t>
            </w:r>
            <w:r w:rsidRPr="00561185">
              <w:rPr>
                <w:sz w:val="18"/>
                <w:szCs w:val="18"/>
              </w:rPr>
              <w:t> 0</w:t>
            </w:r>
            <w:r>
              <w:rPr>
                <w:sz w:val="18"/>
                <w:szCs w:val="18"/>
              </w:rPr>
              <w:t>1</w:t>
            </w:r>
            <w:r w:rsidRPr="00561185">
              <w:rPr>
                <w:sz w:val="18"/>
                <w:szCs w:val="18"/>
              </w:rPr>
              <w:t> </w:t>
            </w:r>
            <w:r>
              <w:rPr>
                <w:sz w:val="18"/>
                <w:szCs w:val="18"/>
              </w:rPr>
              <w:t>0000</w:t>
            </w:r>
            <w:r w:rsidRPr="00561185">
              <w:rPr>
                <w:sz w:val="18"/>
                <w:szCs w:val="18"/>
              </w:rPr>
              <w:t> </w:t>
            </w:r>
            <w:r>
              <w:rPr>
                <w:sz w:val="18"/>
                <w:szCs w:val="18"/>
              </w:rPr>
              <w:t>198</w:t>
            </w:r>
          </w:p>
          <w:p w:rsidR="00C21246" w:rsidRDefault="00C21246" w:rsidP="00C21246">
            <w:pPr>
              <w:jc w:val="center"/>
              <w:rPr>
                <w:sz w:val="18"/>
                <w:szCs w:val="18"/>
              </w:rPr>
            </w:pPr>
          </w:p>
          <w:p w:rsidR="00C21246" w:rsidRDefault="00C21246" w:rsidP="00C21246">
            <w:pPr>
              <w:jc w:val="center"/>
              <w:rPr>
                <w:sz w:val="18"/>
                <w:szCs w:val="18"/>
              </w:rPr>
            </w:pPr>
            <w:r>
              <w:rPr>
                <w:sz w:val="18"/>
                <w:szCs w:val="18"/>
              </w:rPr>
              <w:t>2</w:t>
            </w:r>
            <w:r w:rsidRPr="00561185">
              <w:rPr>
                <w:sz w:val="18"/>
                <w:szCs w:val="18"/>
              </w:rPr>
              <w:t> </w:t>
            </w:r>
            <w:r>
              <w:rPr>
                <w:sz w:val="18"/>
                <w:szCs w:val="18"/>
              </w:rPr>
              <w:t>07</w:t>
            </w:r>
            <w:r w:rsidRPr="00561185">
              <w:rPr>
                <w:sz w:val="18"/>
                <w:szCs w:val="18"/>
              </w:rPr>
              <w:t> </w:t>
            </w:r>
            <w:r>
              <w:rPr>
                <w:sz w:val="18"/>
                <w:szCs w:val="18"/>
              </w:rPr>
              <w:t>10010</w:t>
            </w:r>
            <w:r w:rsidRPr="00561185">
              <w:rPr>
                <w:sz w:val="18"/>
                <w:szCs w:val="18"/>
              </w:rPr>
              <w:t> 0</w:t>
            </w:r>
            <w:r>
              <w:rPr>
                <w:sz w:val="18"/>
                <w:szCs w:val="18"/>
              </w:rPr>
              <w:t>1</w:t>
            </w:r>
            <w:r w:rsidRPr="00561185">
              <w:rPr>
                <w:sz w:val="18"/>
                <w:szCs w:val="18"/>
              </w:rPr>
              <w:t> </w:t>
            </w:r>
            <w:r>
              <w:rPr>
                <w:sz w:val="18"/>
                <w:szCs w:val="18"/>
              </w:rPr>
              <w:t>0000</w:t>
            </w:r>
            <w:r w:rsidRPr="00561185">
              <w:rPr>
                <w:sz w:val="18"/>
                <w:szCs w:val="18"/>
              </w:rPr>
              <w:t> </w:t>
            </w:r>
            <w:r>
              <w:rPr>
                <w:sz w:val="18"/>
                <w:szCs w:val="18"/>
              </w:rPr>
              <w:t>194(195,196,197)</w:t>
            </w:r>
          </w:p>
        </w:tc>
        <w:tc>
          <w:tcPr>
            <w:tcW w:w="1112" w:type="dxa"/>
            <w:gridSpan w:val="4"/>
            <w:shd w:val="clear" w:color="auto" w:fill="auto"/>
          </w:tcPr>
          <w:p w:rsidR="00C21246" w:rsidRDefault="00C21246" w:rsidP="00C21246">
            <w:pPr>
              <w:suppressAutoHyphens w:val="0"/>
              <w:jc w:val="center"/>
            </w:pPr>
            <w:r>
              <w:t>Б</w:t>
            </w:r>
          </w:p>
        </w:tc>
      </w:tr>
      <w:tr w:rsidR="00C21246" w:rsidRPr="00A1781D" w:rsidTr="00847F2C">
        <w:trPr>
          <w:trHeight w:val="1242"/>
        </w:trPr>
        <w:tc>
          <w:tcPr>
            <w:tcW w:w="626" w:type="dxa"/>
          </w:tcPr>
          <w:p w:rsidR="00C21246" w:rsidRDefault="00C21246" w:rsidP="00C21246">
            <w:pPr>
              <w:spacing w:line="360" w:lineRule="auto"/>
              <w:rPr>
                <w:sz w:val="18"/>
                <w:szCs w:val="18"/>
              </w:rPr>
            </w:pPr>
            <w:r>
              <w:rPr>
                <w:sz w:val="18"/>
                <w:szCs w:val="18"/>
              </w:rPr>
              <w:t>44</w:t>
            </w:r>
          </w:p>
        </w:tc>
        <w:tc>
          <w:tcPr>
            <w:tcW w:w="1417" w:type="dxa"/>
          </w:tcPr>
          <w:p w:rsidR="00C21246" w:rsidRDefault="00C21246" w:rsidP="00C21246">
            <w:pPr>
              <w:jc w:val="center"/>
              <w:rPr>
                <w:sz w:val="18"/>
                <w:szCs w:val="18"/>
              </w:rPr>
            </w:pPr>
            <w:r>
              <w:rPr>
                <w:sz w:val="18"/>
                <w:szCs w:val="18"/>
              </w:rPr>
              <w:t xml:space="preserve">КЗ </w:t>
            </w:r>
            <w:r w:rsidRPr="005C26B9">
              <w:rPr>
                <w:sz w:val="18"/>
                <w:szCs w:val="18"/>
              </w:rPr>
              <w:t>(показатели по счетам 1401</w:t>
            </w:r>
            <w:r>
              <w:rPr>
                <w:sz w:val="18"/>
                <w:szCs w:val="18"/>
              </w:rPr>
              <w:t>6</w:t>
            </w:r>
            <w:r w:rsidRPr="005C26B9">
              <w:rPr>
                <w:sz w:val="18"/>
                <w:szCs w:val="18"/>
              </w:rPr>
              <w:t>0 допустимы только в разделе кредиторской задолженности)</w:t>
            </w:r>
          </w:p>
        </w:tc>
        <w:tc>
          <w:tcPr>
            <w:tcW w:w="6946" w:type="dxa"/>
            <w:gridSpan w:val="8"/>
          </w:tcPr>
          <w:p w:rsidR="00C21246" w:rsidRPr="00425A5F" w:rsidRDefault="00C21246" w:rsidP="00C21246">
            <w:pPr>
              <w:jc w:val="center"/>
              <w:rPr>
                <w:sz w:val="18"/>
                <w:szCs w:val="18"/>
              </w:rPr>
            </w:pPr>
            <w:r>
              <w:rPr>
                <w:sz w:val="18"/>
                <w:szCs w:val="18"/>
              </w:rPr>
              <w:t xml:space="preserve">ХХ </w:t>
            </w:r>
            <w:proofErr w:type="spellStart"/>
            <w:r>
              <w:rPr>
                <w:sz w:val="18"/>
                <w:szCs w:val="18"/>
              </w:rPr>
              <w:t>ХХ</w:t>
            </w:r>
            <w:proofErr w:type="spellEnd"/>
            <w:r>
              <w:rPr>
                <w:sz w:val="18"/>
                <w:szCs w:val="18"/>
              </w:rPr>
              <w:t> </w:t>
            </w:r>
            <w:r>
              <w:rPr>
                <w:sz w:val="18"/>
                <w:szCs w:val="18"/>
                <w:lang w:val="en-US"/>
              </w:rPr>
              <w:t>YYYYYYYYYY</w:t>
            </w:r>
            <w:r>
              <w:rPr>
                <w:sz w:val="18"/>
                <w:szCs w:val="18"/>
              </w:rPr>
              <w:t> ХХХ </w:t>
            </w:r>
            <w:r w:rsidRPr="00425A5F">
              <w:rPr>
                <w:sz w:val="18"/>
                <w:szCs w:val="18"/>
              </w:rPr>
              <w:t>1.401.60</w:t>
            </w:r>
            <w:r w:rsidRPr="00603DB6">
              <w:rPr>
                <w:sz w:val="18"/>
                <w:szCs w:val="18"/>
              </w:rPr>
              <w:t xml:space="preserve"> </w:t>
            </w:r>
            <w:r>
              <w:rPr>
                <w:sz w:val="18"/>
                <w:szCs w:val="18"/>
              </w:rPr>
              <w:t>2</w:t>
            </w:r>
            <w:r>
              <w:rPr>
                <w:sz w:val="18"/>
                <w:szCs w:val="18"/>
                <w:lang w:val="en-US"/>
              </w:rPr>
              <w:t>XX</w:t>
            </w:r>
            <w:r>
              <w:rPr>
                <w:sz w:val="18"/>
                <w:szCs w:val="18"/>
              </w:rPr>
              <w:t>, 3ХХ (детализированные КРБ – РПР, ЦС (в целевой статье допустимо отражение 0000000000), КВР), только детализированные КОСГУ)</w:t>
            </w:r>
          </w:p>
        </w:tc>
        <w:tc>
          <w:tcPr>
            <w:tcW w:w="1112" w:type="dxa"/>
            <w:gridSpan w:val="4"/>
            <w:shd w:val="clear" w:color="auto" w:fill="auto"/>
          </w:tcPr>
          <w:p w:rsidR="00C21246" w:rsidRPr="00A1781D" w:rsidRDefault="00C21246" w:rsidP="00C21246">
            <w:pPr>
              <w:suppressAutoHyphens w:val="0"/>
              <w:jc w:val="center"/>
            </w:pPr>
            <w:r>
              <w:t>Б</w:t>
            </w:r>
          </w:p>
        </w:tc>
      </w:tr>
      <w:tr w:rsidR="00C21246" w:rsidRPr="00A1781D" w:rsidTr="00847F2C">
        <w:trPr>
          <w:trHeight w:val="374"/>
        </w:trPr>
        <w:tc>
          <w:tcPr>
            <w:tcW w:w="626" w:type="dxa"/>
            <w:vMerge w:val="restart"/>
          </w:tcPr>
          <w:p w:rsidR="00C21246" w:rsidRPr="00A1781D" w:rsidRDefault="00C21246" w:rsidP="00C21246">
            <w:pPr>
              <w:spacing w:line="360" w:lineRule="auto"/>
              <w:rPr>
                <w:sz w:val="18"/>
                <w:szCs w:val="18"/>
              </w:rPr>
            </w:pPr>
            <w:r>
              <w:rPr>
                <w:sz w:val="18"/>
                <w:szCs w:val="18"/>
              </w:rPr>
              <w:t>45</w:t>
            </w:r>
          </w:p>
        </w:tc>
        <w:tc>
          <w:tcPr>
            <w:tcW w:w="1417" w:type="dxa"/>
            <w:vMerge w:val="restart"/>
          </w:tcPr>
          <w:p w:rsidR="00C21246" w:rsidRPr="000B1865" w:rsidRDefault="00C21246" w:rsidP="00C21246">
            <w:pPr>
              <w:jc w:val="center"/>
              <w:rPr>
                <w:sz w:val="18"/>
                <w:szCs w:val="18"/>
              </w:rPr>
            </w:pPr>
            <w:r>
              <w:rPr>
                <w:sz w:val="18"/>
                <w:szCs w:val="18"/>
              </w:rPr>
              <w:t>ДЗ, КЗ, в том числе 2 разделы</w:t>
            </w:r>
          </w:p>
        </w:tc>
        <w:tc>
          <w:tcPr>
            <w:tcW w:w="6946" w:type="dxa"/>
            <w:gridSpan w:val="8"/>
          </w:tcPr>
          <w:p w:rsidR="00C21246" w:rsidRDefault="00C21246" w:rsidP="00C21246">
            <w:pPr>
              <w:jc w:val="center"/>
              <w:rPr>
                <w:sz w:val="18"/>
                <w:szCs w:val="18"/>
              </w:rPr>
            </w:pPr>
            <w:r>
              <w:rPr>
                <w:sz w:val="18"/>
                <w:szCs w:val="18"/>
              </w:rPr>
              <w:t>Аналитические счета, кроме 40160 должны быть детализированными (наличие счетов 1205х0, 1206х0, 1208х0, 1209х0, 1210х0, 1302х0 недопустимо)</w:t>
            </w:r>
          </w:p>
          <w:p w:rsidR="00C21246" w:rsidRPr="0022009C" w:rsidRDefault="00C21246" w:rsidP="00C21246">
            <w:pPr>
              <w:jc w:val="center"/>
              <w:rPr>
                <w:sz w:val="18"/>
                <w:szCs w:val="18"/>
              </w:rPr>
            </w:pPr>
            <w:r>
              <w:rPr>
                <w:sz w:val="18"/>
                <w:szCs w:val="18"/>
              </w:rPr>
              <w:t>Отражение в 15-17 разрядах номеров счетов 1205хх, 1206хх, 1208хх, 1209хх, 1210хх, 1302хх кодов 801-809, 191-199 недопустимо</w:t>
            </w:r>
          </w:p>
        </w:tc>
        <w:tc>
          <w:tcPr>
            <w:tcW w:w="1112" w:type="dxa"/>
            <w:gridSpan w:val="4"/>
            <w:shd w:val="clear" w:color="auto" w:fill="auto"/>
          </w:tcPr>
          <w:p w:rsidR="00C21246" w:rsidRPr="00A1781D" w:rsidRDefault="00C21246" w:rsidP="00C21246">
            <w:pPr>
              <w:suppressAutoHyphens w:val="0"/>
              <w:jc w:val="center"/>
            </w:pPr>
            <w:r>
              <w:t>Б</w:t>
            </w:r>
          </w:p>
        </w:tc>
      </w:tr>
      <w:tr w:rsidR="00C21246" w:rsidRPr="00A1781D" w:rsidTr="00847F2C">
        <w:trPr>
          <w:trHeight w:val="4761"/>
        </w:trPr>
        <w:tc>
          <w:tcPr>
            <w:tcW w:w="626" w:type="dxa"/>
            <w:vMerge/>
          </w:tcPr>
          <w:p w:rsidR="00C21246" w:rsidRPr="00A1781D" w:rsidRDefault="00C21246" w:rsidP="00C21246">
            <w:pPr>
              <w:spacing w:line="360" w:lineRule="auto"/>
              <w:rPr>
                <w:sz w:val="18"/>
                <w:szCs w:val="18"/>
              </w:rPr>
            </w:pPr>
          </w:p>
        </w:tc>
        <w:tc>
          <w:tcPr>
            <w:tcW w:w="1417" w:type="dxa"/>
            <w:vMerge/>
          </w:tcPr>
          <w:p w:rsidR="00C21246" w:rsidRPr="000B1865" w:rsidRDefault="00C21246" w:rsidP="00C21246">
            <w:pPr>
              <w:jc w:val="center"/>
              <w:rPr>
                <w:sz w:val="18"/>
                <w:szCs w:val="18"/>
              </w:rPr>
            </w:pPr>
          </w:p>
        </w:tc>
        <w:tc>
          <w:tcPr>
            <w:tcW w:w="2268" w:type="dxa"/>
            <w:gridSpan w:val="4"/>
          </w:tcPr>
          <w:p w:rsidR="00C21246" w:rsidRDefault="00C21246" w:rsidP="00C21246">
            <w:pPr>
              <w:jc w:val="center"/>
              <w:rPr>
                <w:sz w:val="18"/>
                <w:szCs w:val="18"/>
              </w:rPr>
            </w:pPr>
            <w:r>
              <w:rPr>
                <w:sz w:val="18"/>
                <w:szCs w:val="18"/>
              </w:rPr>
              <w:t>Аналитические счета</w:t>
            </w:r>
          </w:p>
          <w:p w:rsidR="00C21246" w:rsidRDefault="00C21246" w:rsidP="00C21246">
            <w:pPr>
              <w:jc w:val="center"/>
              <w:rPr>
                <w:sz w:val="18"/>
                <w:szCs w:val="18"/>
              </w:rPr>
            </w:pPr>
            <w:r>
              <w:rPr>
                <w:sz w:val="18"/>
                <w:szCs w:val="18"/>
              </w:rPr>
              <w:t>1205хх, 1209хх (кроме 120981,120982), 121011, 130305, 130406,</w:t>
            </w:r>
          </w:p>
          <w:p w:rsidR="00C21246" w:rsidRDefault="00C21246" w:rsidP="00C21246">
            <w:pPr>
              <w:jc w:val="center"/>
              <w:rPr>
                <w:sz w:val="18"/>
                <w:szCs w:val="18"/>
              </w:rPr>
            </w:pPr>
          </w:p>
          <w:p w:rsidR="00C21246" w:rsidRDefault="00C21246" w:rsidP="00C21246">
            <w:pPr>
              <w:jc w:val="center"/>
              <w:rPr>
                <w:sz w:val="18"/>
                <w:szCs w:val="18"/>
              </w:rPr>
            </w:pPr>
            <w:r>
              <w:rPr>
                <w:sz w:val="18"/>
                <w:szCs w:val="18"/>
              </w:rPr>
              <w:t>1206хх (кроме 120672, 120675), 1208хх, 120934, 12101х, 1302хх (кроме 130272,130275), 1303хх, 130402, 130403, 130406</w:t>
            </w:r>
          </w:p>
          <w:p w:rsidR="00C21246" w:rsidRDefault="00C21246" w:rsidP="00C21246">
            <w:pPr>
              <w:jc w:val="center"/>
              <w:rPr>
                <w:sz w:val="18"/>
                <w:szCs w:val="18"/>
              </w:rPr>
            </w:pPr>
          </w:p>
          <w:p w:rsidR="00C21246" w:rsidRDefault="00C21246" w:rsidP="00C21246">
            <w:pPr>
              <w:jc w:val="center"/>
              <w:rPr>
                <w:sz w:val="18"/>
                <w:szCs w:val="18"/>
              </w:rPr>
            </w:pPr>
            <w:r>
              <w:rPr>
                <w:sz w:val="18"/>
                <w:szCs w:val="18"/>
              </w:rPr>
              <w:t xml:space="preserve">120575, 120672, 120673, 120675, 120982, 130272, 130273, 130275 аналитические счета в части ценностей </w:t>
            </w:r>
            <w:proofErr w:type="spellStart"/>
            <w:r>
              <w:rPr>
                <w:sz w:val="18"/>
                <w:szCs w:val="18"/>
              </w:rPr>
              <w:t>госфондов</w:t>
            </w:r>
            <w:proofErr w:type="spellEnd"/>
          </w:p>
          <w:p w:rsidR="00C21246" w:rsidRDefault="00C21246" w:rsidP="00C21246">
            <w:pPr>
              <w:jc w:val="center"/>
              <w:rPr>
                <w:sz w:val="18"/>
                <w:szCs w:val="18"/>
              </w:rPr>
            </w:pPr>
            <w:r>
              <w:rPr>
                <w:sz w:val="18"/>
                <w:szCs w:val="18"/>
              </w:rPr>
              <w:t>120571, 120631, 120831, 130231, 130305, 130406</w:t>
            </w:r>
          </w:p>
          <w:p w:rsidR="00C21246" w:rsidRDefault="00C21246" w:rsidP="00C21246">
            <w:pPr>
              <w:jc w:val="center"/>
              <w:rPr>
                <w:sz w:val="18"/>
                <w:szCs w:val="18"/>
              </w:rPr>
            </w:pPr>
          </w:p>
          <w:p w:rsidR="00C21246" w:rsidRDefault="00C21246" w:rsidP="00C21246">
            <w:pPr>
              <w:jc w:val="center"/>
              <w:rPr>
                <w:sz w:val="18"/>
                <w:szCs w:val="18"/>
              </w:rPr>
            </w:pPr>
            <w:r>
              <w:rPr>
                <w:sz w:val="18"/>
                <w:szCs w:val="18"/>
              </w:rPr>
              <w:t>130407</w:t>
            </w:r>
          </w:p>
          <w:p w:rsidR="00C21246" w:rsidRDefault="00C21246" w:rsidP="00C21246">
            <w:pPr>
              <w:jc w:val="center"/>
              <w:rPr>
                <w:sz w:val="18"/>
                <w:szCs w:val="18"/>
              </w:rPr>
            </w:pPr>
          </w:p>
          <w:p w:rsidR="00C21246" w:rsidRPr="000B1865" w:rsidRDefault="00C21246" w:rsidP="00C21246">
            <w:pPr>
              <w:jc w:val="center"/>
              <w:rPr>
                <w:sz w:val="18"/>
                <w:szCs w:val="18"/>
              </w:rPr>
            </w:pPr>
            <w:r>
              <w:rPr>
                <w:sz w:val="18"/>
                <w:szCs w:val="18"/>
              </w:rPr>
              <w:t>120981</w:t>
            </w:r>
          </w:p>
          <w:p w:rsidR="00C21246" w:rsidRDefault="00C21246" w:rsidP="00C21246">
            <w:pPr>
              <w:jc w:val="center"/>
              <w:rPr>
                <w:sz w:val="18"/>
                <w:szCs w:val="18"/>
              </w:rPr>
            </w:pPr>
          </w:p>
          <w:p w:rsidR="00C21246" w:rsidRDefault="00C21246" w:rsidP="00C21246">
            <w:pPr>
              <w:jc w:val="center"/>
              <w:rPr>
                <w:sz w:val="18"/>
                <w:szCs w:val="18"/>
              </w:rPr>
            </w:pPr>
          </w:p>
          <w:p w:rsidR="00C21246" w:rsidRPr="000B1865" w:rsidRDefault="00C21246" w:rsidP="00C21246">
            <w:pPr>
              <w:jc w:val="center"/>
              <w:rPr>
                <w:sz w:val="18"/>
                <w:szCs w:val="18"/>
              </w:rPr>
            </w:pPr>
            <w:r>
              <w:rPr>
                <w:sz w:val="18"/>
                <w:szCs w:val="18"/>
              </w:rPr>
              <w:t>121005, 130406</w:t>
            </w:r>
          </w:p>
        </w:tc>
        <w:tc>
          <w:tcPr>
            <w:tcW w:w="4678" w:type="dxa"/>
            <w:gridSpan w:val="4"/>
          </w:tcPr>
          <w:p w:rsidR="00C21246" w:rsidRDefault="00C21246" w:rsidP="00C21246">
            <w:pPr>
              <w:jc w:val="center"/>
              <w:rPr>
                <w:sz w:val="18"/>
                <w:szCs w:val="18"/>
              </w:rPr>
            </w:pPr>
          </w:p>
          <w:p w:rsidR="00C21246" w:rsidRDefault="00C21246" w:rsidP="00C21246">
            <w:pPr>
              <w:jc w:val="center"/>
              <w:rPr>
                <w:sz w:val="18"/>
                <w:szCs w:val="18"/>
              </w:rPr>
            </w:pPr>
            <w:r w:rsidRPr="00561185">
              <w:rPr>
                <w:sz w:val="18"/>
                <w:szCs w:val="18"/>
              </w:rPr>
              <w:t>Х</w:t>
            </w:r>
            <w:r w:rsidRPr="00E91104">
              <w:rPr>
                <w:sz w:val="18"/>
                <w:szCs w:val="18"/>
              </w:rPr>
              <w:t> </w:t>
            </w:r>
            <w:r w:rsidRPr="00561185">
              <w:rPr>
                <w:sz w:val="18"/>
                <w:szCs w:val="18"/>
              </w:rPr>
              <w:t>ХХ</w:t>
            </w:r>
            <w:r w:rsidRPr="00E91104">
              <w:rPr>
                <w:sz w:val="18"/>
                <w:szCs w:val="18"/>
              </w:rPr>
              <w:t> </w:t>
            </w:r>
            <w:r>
              <w:rPr>
                <w:sz w:val="18"/>
                <w:szCs w:val="18"/>
              </w:rPr>
              <w:t>ХХХХХ</w:t>
            </w:r>
            <w:r w:rsidRPr="00E91104">
              <w:rPr>
                <w:sz w:val="18"/>
                <w:szCs w:val="18"/>
              </w:rPr>
              <w:t> </w:t>
            </w:r>
            <w:r>
              <w:rPr>
                <w:sz w:val="18"/>
                <w:szCs w:val="18"/>
              </w:rPr>
              <w:t>ХХ</w:t>
            </w:r>
            <w:r w:rsidRPr="00E91104">
              <w:rPr>
                <w:sz w:val="18"/>
                <w:szCs w:val="18"/>
              </w:rPr>
              <w:t> </w:t>
            </w:r>
            <w:r>
              <w:rPr>
                <w:sz w:val="18"/>
                <w:szCs w:val="18"/>
              </w:rPr>
              <w:t>ХХХХ</w:t>
            </w:r>
            <w:r w:rsidRPr="00E91104">
              <w:rPr>
                <w:sz w:val="18"/>
                <w:szCs w:val="18"/>
              </w:rPr>
              <w:t> </w:t>
            </w:r>
            <w:r>
              <w:rPr>
                <w:sz w:val="18"/>
                <w:szCs w:val="18"/>
              </w:rPr>
              <w:t>ХХХ (полностью детализированные КДБ)</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ХХ </w:t>
            </w:r>
            <w:proofErr w:type="spellStart"/>
            <w:r>
              <w:rPr>
                <w:sz w:val="18"/>
                <w:szCs w:val="18"/>
              </w:rPr>
              <w:t>ХХ</w:t>
            </w:r>
            <w:proofErr w:type="spellEnd"/>
            <w:r>
              <w:rPr>
                <w:sz w:val="18"/>
                <w:szCs w:val="18"/>
              </w:rPr>
              <w:t> ХХХХХХХХХХ</w:t>
            </w:r>
            <w:r w:rsidRPr="00425A5F">
              <w:rPr>
                <w:sz w:val="18"/>
                <w:szCs w:val="18"/>
              </w:rPr>
              <w:t> ХХХ</w:t>
            </w:r>
            <w:r>
              <w:rPr>
                <w:sz w:val="18"/>
                <w:szCs w:val="18"/>
              </w:rPr>
              <w:t xml:space="preserve"> </w:t>
            </w:r>
            <w:r w:rsidRPr="00E91104">
              <w:rPr>
                <w:sz w:val="18"/>
                <w:szCs w:val="18"/>
              </w:rPr>
              <w:t>(</w:t>
            </w:r>
            <w:r>
              <w:rPr>
                <w:sz w:val="18"/>
                <w:szCs w:val="18"/>
              </w:rPr>
              <w:t>полностью детализированные КРБ)</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ХХ </w:t>
            </w:r>
            <w:proofErr w:type="spellStart"/>
            <w:r>
              <w:rPr>
                <w:sz w:val="18"/>
                <w:szCs w:val="18"/>
              </w:rPr>
              <w:t>ХХ</w:t>
            </w:r>
            <w:proofErr w:type="spellEnd"/>
            <w:r>
              <w:rPr>
                <w:sz w:val="18"/>
                <w:szCs w:val="18"/>
              </w:rPr>
              <w:t> </w:t>
            </w:r>
            <w:proofErr w:type="spellStart"/>
            <w:r>
              <w:rPr>
                <w:sz w:val="18"/>
                <w:szCs w:val="18"/>
              </w:rPr>
              <w:t>ХХ</w:t>
            </w:r>
            <w:proofErr w:type="spellEnd"/>
            <w:r>
              <w:rPr>
                <w:sz w:val="18"/>
                <w:szCs w:val="18"/>
              </w:rPr>
              <w:t> </w:t>
            </w:r>
            <w:proofErr w:type="spellStart"/>
            <w:r>
              <w:rPr>
                <w:sz w:val="18"/>
                <w:szCs w:val="18"/>
              </w:rPr>
              <w:t>ХХ</w:t>
            </w:r>
            <w:proofErr w:type="spellEnd"/>
            <w:r>
              <w:rPr>
                <w:sz w:val="18"/>
                <w:szCs w:val="18"/>
              </w:rPr>
              <w:t> </w:t>
            </w:r>
            <w:proofErr w:type="spellStart"/>
            <w:r>
              <w:rPr>
                <w:sz w:val="18"/>
                <w:szCs w:val="18"/>
              </w:rPr>
              <w:t>ХХ</w:t>
            </w:r>
            <w:proofErr w:type="spellEnd"/>
            <w:r>
              <w:rPr>
                <w:sz w:val="18"/>
                <w:szCs w:val="18"/>
              </w:rPr>
              <w:t> ХХХХ </w:t>
            </w:r>
            <w:proofErr w:type="gramStart"/>
            <w:r>
              <w:rPr>
                <w:sz w:val="18"/>
                <w:szCs w:val="18"/>
              </w:rPr>
              <w:t>ХХХ  (</w:t>
            </w:r>
            <w:proofErr w:type="gramEnd"/>
            <w:r>
              <w:rPr>
                <w:sz w:val="18"/>
                <w:szCs w:val="18"/>
              </w:rPr>
              <w:t>детализированные КИФ)</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sidRPr="003209C3">
              <w:rPr>
                <w:sz w:val="18"/>
                <w:szCs w:val="18"/>
              </w:rPr>
              <w:t>01 06 12 01 01 0000 610</w:t>
            </w:r>
          </w:p>
          <w:p w:rsidR="00C21246" w:rsidRDefault="00C21246" w:rsidP="00C21246">
            <w:pPr>
              <w:jc w:val="center"/>
              <w:rPr>
                <w:sz w:val="18"/>
                <w:szCs w:val="18"/>
              </w:rPr>
            </w:pPr>
          </w:p>
          <w:p w:rsidR="00C21246" w:rsidRPr="0022009C" w:rsidRDefault="00C21246" w:rsidP="00C21246">
            <w:pPr>
              <w:jc w:val="center"/>
              <w:rPr>
                <w:sz w:val="18"/>
                <w:szCs w:val="18"/>
              </w:rPr>
            </w:pPr>
            <w:r>
              <w:rPr>
                <w:sz w:val="18"/>
                <w:szCs w:val="18"/>
              </w:rPr>
              <w:t>01</w:t>
            </w:r>
            <w:r w:rsidRPr="0002319A">
              <w:rPr>
                <w:sz w:val="18"/>
                <w:szCs w:val="18"/>
              </w:rPr>
              <w:t xml:space="preserve"> </w:t>
            </w:r>
            <w:r>
              <w:rPr>
                <w:sz w:val="18"/>
                <w:szCs w:val="18"/>
              </w:rPr>
              <w:t>05</w:t>
            </w:r>
            <w:r w:rsidRPr="0002319A">
              <w:rPr>
                <w:sz w:val="18"/>
                <w:szCs w:val="18"/>
              </w:rPr>
              <w:t xml:space="preserve"> </w:t>
            </w:r>
            <w:r>
              <w:rPr>
                <w:sz w:val="18"/>
                <w:szCs w:val="18"/>
              </w:rPr>
              <w:t>02</w:t>
            </w:r>
            <w:r w:rsidRPr="0002319A">
              <w:rPr>
                <w:sz w:val="18"/>
                <w:szCs w:val="18"/>
              </w:rPr>
              <w:t xml:space="preserve"> </w:t>
            </w:r>
            <w:r>
              <w:rPr>
                <w:sz w:val="18"/>
                <w:szCs w:val="18"/>
              </w:rPr>
              <w:t>01</w:t>
            </w:r>
            <w:r w:rsidRPr="0002319A">
              <w:rPr>
                <w:sz w:val="18"/>
                <w:szCs w:val="18"/>
              </w:rPr>
              <w:t xml:space="preserve"> </w:t>
            </w:r>
            <w:r>
              <w:rPr>
                <w:sz w:val="18"/>
                <w:szCs w:val="18"/>
              </w:rPr>
              <w:t>01</w:t>
            </w:r>
            <w:r w:rsidRPr="0002319A">
              <w:rPr>
                <w:sz w:val="18"/>
                <w:szCs w:val="18"/>
              </w:rPr>
              <w:t xml:space="preserve"> </w:t>
            </w:r>
            <w:r>
              <w:rPr>
                <w:sz w:val="18"/>
                <w:szCs w:val="18"/>
              </w:rPr>
              <w:t>0002</w:t>
            </w:r>
            <w:r w:rsidRPr="0002319A">
              <w:rPr>
                <w:sz w:val="18"/>
                <w:szCs w:val="18"/>
              </w:rPr>
              <w:t xml:space="preserve"> </w:t>
            </w:r>
            <w:r>
              <w:rPr>
                <w:sz w:val="18"/>
                <w:szCs w:val="18"/>
              </w:rPr>
              <w:t>000</w:t>
            </w:r>
            <w:r w:rsidRPr="0002319A">
              <w:rPr>
                <w:sz w:val="18"/>
                <w:szCs w:val="18"/>
              </w:rPr>
              <w:t xml:space="preserve"> (детализированны</w:t>
            </w:r>
            <w:r>
              <w:rPr>
                <w:sz w:val="18"/>
                <w:szCs w:val="18"/>
              </w:rPr>
              <w:t>й</w:t>
            </w:r>
            <w:r w:rsidRPr="0002319A">
              <w:rPr>
                <w:sz w:val="18"/>
                <w:szCs w:val="18"/>
              </w:rPr>
              <w:t xml:space="preserve"> КИФ, кроме 15-17) </w:t>
            </w:r>
          </w:p>
          <w:p w:rsidR="00C21246" w:rsidRDefault="00C21246" w:rsidP="00C21246">
            <w:pPr>
              <w:jc w:val="center"/>
              <w:rPr>
                <w:sz w:val="18"/>
                <w:szCs w:val="18"/>
              </w:rPr>
            </w:pPr>
          </w:p>
          <w:p w:rsidR="00C21246" w:rsidRPr="0022009C" w:rsidRDefault="00C21246" w:rsidP="00C21246">
            <w:pPr>
              <w:jc w:val="center"/>
              <w:rPr>
                <w:sz w:val="18"/>
                <w:szCs w:val="18"/>
              </w:rPr>
            </w:pPr>
            <w:r>
              <w:rPr>
                <w:sz w:val="18"/>
                <w:szCs w:val="18"/>
              </w:rPr>
              <w:t>00000000000000000, ХХХХ</w:t>
            </w:r>
            <w:r w:rsidRPr="00EA025A">
              <w:rPr>
                <w:sz w:val="18"/>
                <w:szCs w:val="18"/>
              </w:rPr>
              <w:t>0000000000000,</w:t>
            </w:r>
            <w:r>
              <w:rPr>
                <w:sz w:val="18"/>
                <w:szCs w:val="18"/>
              </w:rPr>
              <w:t xml:space="preserve"> ХХХХХХХХХХХХХХХХХ</w:t>
            </w:r>
          </w:p>
        </w:tc>
        <w:tc>
          <w:tcPr>
            <w:tcW w:w="1112" w:type="dxa"/>
            <w:gridSpan w:val="4"/>
            <w:shd w:val="clear" w:color="auto" w:fill="auto"/>
          </w:tcPr>
          <w:p w:rsidR="00C21246" w:rsidRPr="00A1781D" w:rsidRDefault="00C21246" w:rsidP="00C21246">
            <w:pPr>
              <w:suppressAutoHyphens w:val="0"/>
              <w:jc w:val="center"/>
            </w:pPr>
            <w:r>
              <w:t>Б</w:t>
            </w:r>
          </w:p>
        </w:tc>
      </w:tr>
      <w:tr w:rsidR="00C21246" w:rsidRPr="00A1781D" w:rsidTr="00847F2C">
        <w:trPr>
          <w:trHeight w:val="602"/>
        </w:trPr>
        <w:tc>
          <w:tcPr>
            <w:tcW w:w="626" w:type="dxa"/>
            <w:vMerge w:val="restart"/>
            <w:tcBorders>
              <w:bottom w:val="single" w:sz="4" w:space="0" w:color="auto"/>
            </w:tcBorders>
          </w:tcPr>
          <w:p w:rsidR="00C21246" w:rsidRPr="00A1781D" w:rsidRDefault="00C21246" w:rsidP="00C21246">
            <w:pPr>
              <w:spacing w:line="360" w:lineRule="auto"/>
              <w:rPr>
                <w:sz w:val="18"/>
                <w:szCs w:val="18"/>
              </w:rPr>
            </w:pPr>
            <w:r>
              <w:rPr>
                <w:sz w:val="18"/>
                <w:szCs w:val="18"/>
              </w:rPr>
              <w:t>46</w:t>
            </w:r>
          </w:p>
        </w:tc>
        <w:tc>
          <w:tcPr>
            <w:tcW w:w="1417" w:type="dxa"/>
            <w:vMerge w:val="restart"/>
            <w:tcBorders>
              <w:bottom w:val="single" w:sz="4" w:space="0" w:color="auto"/>
            </w:tcBorders>
          </w:tcPr>
          <w:p w:rsidR="00C21246" w:rsidRPr="000B1865" w:rsidRDefault="00C21246" w:rsidP="00C21246">
            <w:pPr>
              <w:jc w:val="center"/>
              <w:rPr>
                <w:sz w:val="18"/>
                <w:szCs w:val="18"/>
              </w:rPr>
            </w:pPr>
            <w:r>
              <w:rPr>
                <w:sz w:val="18"/>
                <w:szCs w:val="18"/>
              </w:rPr>
              <w:t>ДЗ, КЗ, в том числе 2 разделы</w:t>
            </w:r>
          </w:p>
        </w:tc>
        <w:tc>
          <w:tcPr>
            <w:tcW w:w="6946" w:type="dxa"/>
            <w:gridSpan w:val="8"/>
            <w:tcBorders>
              <w:bottom w:val="single" w:sz="4" w:space="0" w:color="auto"/>
            </w:tcBorders>
          </w:tcPr>
          <w:p w:rsidR="00C21246" w:rsidRPr="0022009C" w:rsidRDefault="00C21246" w:rsidP="00C21246">
            <w:pPr>
              <w:jc w:val="center"/>
              <w:rPr>
                <w:sz w:val="18"/>
                <w:szCs w:val="18"/>
              </w:rPr>
            </w:pPr>
            <w:r>
              <w:rPr>
                <w:sz w:val="18"/>
                <w:szCs w:val="18"/>
              </w:rPr>
              <w:t xml:space="preserve">В строках </w:t>
            </w:r>
            <w:r w:rsidRPr="003B21AA">
              <w:rPr>
                <w:sz w:val="18"/>
                <w:szCs w:val="18"/>
              </w:rPr>
              <w:t>«Итого по коду счета»</w:t>
            </w:r>
            <w:r>
              <w:rPr>
                <w:sz w:val="18"/>
                <w:szCs w:val="18"/>
              </w:rPr>
              <w:t xml:space="preserve">, «Итого по синтетическому коду счета» в последних трех разрядах отражаются 000. В </w:t>
            </w:r>
            <w:r w:rsidRPr="00A61F0F">
              <w:rPr>
                <w:sz w:val="18"/>
                <w:szCs w:val="18"/>
              </w:rPr>
              <w:t>24 - 26 разрядах номер</w:t>
            </w:r>
            <w:r>
              <w:rPr>
                <w:sz w:val="18"/>
                <w:szCs w:val="18"/>
              </w:rPr>
              <w:t>ов</w:t>
            </w:r>
            <w:r w:rsidRPr="00A61F0F">
              <w:rPr>
                <w:sz w:val="18"/>
                <w:szCs w:val="18"/>
              </w:rPr>
              <w:t xml:space="preserve"> счет</w:t>
            </w:r>
            <w:r>
              <w:rPr>
                <w:sz w:val="18"/>
                <w:szCs w:val="18"/>
              </w:rPr>
              <w:t>ов(КОСГУ), кроме счетов 4014Х, 40160, отражаются 000, 00х</w:t>
            </w:r>
            <w:r w:rsidRPr="000E0128">
              <w:rPr>
                <w:sz w:val="18"/>
                <w:szCs w:val="18"/>
              </w:rPr>
              <w:t xml:space="preserve"> (</w:t>
            </w:r>
            <w:r>
              <w:rPr>
                <w:sz w:val="18"/>
                <w:szCs w:val="18"/>
                <w:lang w:val="en-US"/>
              </w:rPr>
              <w:t>x</w:t>
            </w:r>
            <w:r w:rsidRPr="000E0128">
              <w:rPr>
                <w:sz w:val="18"/>
                <w:szCs w:val="18"/>
              </w:rPr>
              <w:t>&lt;&gt;0)</w:t>
            </w:r>
            <w:r>
              <w:rPr>
                <w:sz w:val="18"/>
                <w:szCs w:val="18"/>
              </w:rPr>
              <w:t xml:space="preserve"> с учетом таблицы</w:t>
            </w:r>
          </w:p>
        </w:tc>
        <w:tc>
          <w:tcPr>
            <w:tcW w:w="1112" w:type="dxa"/>
            <w:gridSpan w:val="4"/>
            <w:tcBorders>
              <w:bottom w:val="single" w:sz="4" w:space="0" w:color="auto"/>
            </w:tcBorders>
            <w:shd w:val="clear" w:color="auto" w:fill="auto"/>
          </w:tcPr>
          <w:p w:rsidR="00C21246" w:rsidRPr="00A1781D" w:rsidRDefault="00C21246" w:rsidP="00C21246">
            <w:pPr>
              <w:suppressAutoHyphens w:val="0"/>
              <w:jc w:val="center"/>
            </w:pPr>
            <w:r>
              <w:t>Б</w:t>
            </w:r>
          </w:p>
        </w:tc>
      </w:tr>
      <w:tr w:rsidR="00C21246" w:rsidRPr="00A1781D" w:rsidTr="00847F2C">
        <w:tc>
          <w:tcPr>
            <w:tcW w:w="626" w:type="dxa"/>
            <w:vMerge/>
          </w:tcPr>
          <w:p w:rsidR="00C21246" w:rsidRPr="00A1781D" w:rsidRDefault="00C21246" w:rsidP="00C21246">
            <w:pPr>
              <w:spacing w:line="360" w:lineRule="auto"/>
              <w:rPr>
                <w:sz w:val="18"/>
                <w:szCs w:val="18"/>
              </w:rPr>
            </w:pPr>
          </w:p>
        </w:tc>
        <w:tc>
          <w:tcPr>
            <w:tcW w:w="1417" w:type="dxa"/>
            <w:vMerge/>
          </w:tcPr>
          <w:p w:rsidR="00C21246" w:rsidRPr="000B1865" w:rsidRDefault="00C21246" w:rsidP="00C21246">
            <w:pPr>
              <w:jc w:val="center"/>
              <w:rPr>
                <w:sz w:val="18"/>
                <w:szCs w:val="18"/>
              </w:rPr>
            </w:pPr>
          </w:p>
        </w:tc>
        <w:tc>
          <w:tcPr>
            <w:tcW w:w="2268" w:type="dxa"/>
            <w:gridSpan w:val="4"/>
          </w:tcPr>
          <w:p w:rsidR="00C21246" w:rsidRDefault="00C21246" w:rsidP="00C21246">
            <w:pPr>
              <w:jc w:val="center"/>
              <w:rPr>
                <w:sz w:val="18"/>
                <w:szCs w:val="18"/>
              </w:rPr>
            </w:pPr>
            <w:r>
              <w:rPr>
                <w:sz w:val="18"/>
                <w:szCs w:val="18"/>
              </w:rPr>
              <w:t>1205хх (кроме 120536, 120551</w:t>
            </w:r>
            <w:r w:rsidRPr="002E1322">
              <w:rPr>
                <w:sz w:val="18"/>
                <w:szCs w:val="18"/>
              </w:rPr>
              <w:t>. 120553</w:t>
            </w:r>
            <w:r>
              <w:rPr>
                <w:sz w:val="18"/>
                <w:szCs w:val="18"/>
              </w:rPr>
              <w:t xml:space="preserve">, </w:t>
            </w:r>
            <w:r w:rsidRPr="002E1322">
              <w:rPr>
                <w:sz w:val="18"/>
                <w:szCs w:val="18"/>
              </w:rPr>
              <w:t>120554</w:t>
            </w:r>
            <w:r>
              <w:rPr>
                <w:sz w:val="18"/>
                <w:szCs w:val="18"/>
              </w:rPr>
              <w:t>, 120556, 120557, 120558, 120561,</w:t>
            </w:r>
            <w:r w:rsidRPr="002E1322">
              <w:rPr>
                <w:sz w:val="18"/>
                <w:szCs w:val="18"/>
              </w:rPr>
              <w:t xml:space="preserve"> 120563</w:t>
            </w:r>
            <w:r>
              <w:rPr>
                <w:sz w:val="18"/>
                <w:szCs w:val="18"/>
              </w:rPr>
              <w:t>, 120564, 120566, 120567, 120568)</w:t>
            </w:r>
          </w:p>
          <w:p w:rsidR="00C21246" w:rsidRDefault="00C21246" w:rsidP="00C21246">
            <w:pPr>
              <w:jc w:val="center"/>
              <w:rPr>
                <w:sz w:val="18"/>
                <w:szCs w:val="18"/>
              </w:rPr>
            </w:pPr>
          </w:p>
          <w:p w:rsidR="00C21246" w:rsidRPr="00252B7F" w:rsidRDefault="00C21246" w:rsidP="00C21246">
            <w:pPr>
              <w:jc w:val="center"/>
              <w:rPr>
                <w:sz w:val="18"/>
                <w:szCs w:val="18"/>
              </w:rPr>
            </w:pPr>
            <w:r>
              <w:rPr>
                <w:sz w:val="18"/>
                <w:szCs w:val="18"/>
              </w:rPr>
              <w:t xml:space="preserve">1206хх (кроме 120611-120614, 120627, 12064х, 12065х, </w:t>
            </w:r>
            <w:r w:rsidRPr="009D726B">
              <w:rPr>
                <w:sz w:val="18"/>
                <w:szCs w:val="18"/>
              </w:rPr>
              <w:t>120662-120667</w:t>
            </w:r>
            <w:r>
              <w:rPr>
                <w:sz w:val="18"/>
                <w:szCs w:val="18"/>
              </w:rPr>
              <w:t>, 12068х, 120696, 120698), 1209хх (кроме 120943), 1210хх, 1302хх (кроме 130211-130214, 130227, 13024х, 13025х, 130262-130267, 13028х, 130296, 130298), 1304</w:t>
            </w:r>
            <w:r>
              <w:rPr>
                <w:sz w:val="18"/>
                <w:szCs w:val="18"/>
                <w:lang w:val="en-US"/>
              </w:rPr>
              <w:t>T</w:t>
            </w:r>
            <w:r>
              <w:rPr>
                <w:sz w:val="18"/>
                <w:szCs w:val="18"/>
              </w:rPr>
              <w:t>6</w:t>
            </w:r>
          </w:p>
          <w:p w:rsidR="00C21246" w:rsidRDefault="00C21246" w:rsidP="00C21246">
            <w:pPr>
              <w:jc w:val="center"/>
              <w:rPr>
                <w:sz w:val="18"/>
                <w:szCs w:val="18"/>
              </w:rPr>
            </w:pPr>
          </w:p>
          <w:p w:rsidR="00C21246" w:rsidRDefault="00C21246" w:rsidP="00C21246">
            <w:pPr>
              <w:jc w:val="center"/>
              <w:rPr>
                <w:sz w:val="18"/>
                <w:szCs w:val="18"/>
              </w:rPr>
            </w:pPr>
            <w:r>
              <w:rPr>
                <w:sz w:val="18"/>
                <w:szCs w:val="18"/>
              </w:rPr>
              <w:t>120551,120561, 120651, 120654, 130251, 130254, 1303хх, 130407</w:t>
            </w:r>
          </w:p>
          <w:p w:rsidR="00C21246" w:rsidRDefault="00C21246" w:rsidP="00C21246">
            <w:pPr>
              <w:jc w:val="center"/>
              <w:rPr>
                <w:sz w:val="18"/>
                <w:szCs w:val="18"/>
              </w:rPr>
            </w:pPr>
          </w:p>
          <w:p w:rsidR="00C21246" w:rsidRDefault="00C21246" w:rsidP="00C21246">
            <w:pPr>
              <w:jc w:val="center"/>
              <w:rPr>
                <w:sz w:val="18"/>
                <w:szCs w:val="18"/>
              </w:rPr>
            </w:pPr>
            <w:r>
              <w:rPr>
                <w:sz w:val="18"/>
                <w:szCs w:val="18"/>
              </w:rPr>
              <w:t xml:space="preserve">120536, </w:t>
            </w:r>
            <w:r w:rsidRPr="00140B58">
              <w:rPr>
                <w:sz w:val="18"/>
                <w:szCs w:val="18"/>
              </w:rPr>
              <w:t>120553</w:t>
            </w:r>
            <w:r>
              <w:rPr>
                <w:sz w:val="18"/>
                <w:szCs w:val="18"/>
              </w:rPr>
              <w:t>,</w:t>
            </w:r>
            <w:r w:rsidRPr="00140B58">
              <w:rPr>
                <w:sz w:val="18"/>
                <w:szCs w:val="18"/>
              </w:rPr>
              <w:t xml:space="preserve"> 120563</w:t>
            </w:r>
            <w:r>
              <w:rPr>
                <w:sz w:val="18"/>
                <w:szCs w:val="18"/>
              </w:rPr>
              <w:t>,</w:t>
            </w:r>
            <w:r w:rsidRPr="00140B58">
              <w:rPr>
                <w:sz w:val="18"/>
                <w:szCs w:val="18"/>
              </w:rPr>
              <w:t xml:space="preserve"> </w:t>
            </w:r>
            <w:r>
              <w:rPr>
                <w:sz w:val="18"/>
                <w:szCs w:val="18"/>
              </w:rPr>
              <w:t>120641, 120681, 130241, 130281, 130406</w:t>
            </w:r>
          </w:p>
          <w:p w:rsidR="00C21246" w:rsidRPr="00140B58" w:rsidRDefault="00C21246" w:rsidP="00C21246">
            <w:pPr>
              <w:jc w:val="center"/>
              <w:rPr>
                <w:sz w:val="18"/>
                <w:szCs w:val="18"/>
              </w:rPr>
            </w:pPr>
          </w:p>
          <w:p w:rsidR="00C21246" w:rsidRPr="002E1322" w:rsidRDefault="00C21246" w:rsidP="00C21246">
            <w:pPr>
              <w:jc w:val="center"/>
              <w:rPr>
                <w:sz w:val="18"/>
                <w:szCs w:val="18"/>
              </w:rPr>
            </w:pPr>
            <w:r w:rsidRPr="00140B58">
              <w:rPr>
                <w:sz w:val="18"/>
                <w:szCs w:val="18"/>
              </w:rPr>
              <w:t>120554</w:t>
            </w:r>
            <w:r>
              <w:rPr>
                <w:sz w:val="18"/>
                <w:szCs w:val="18"/>
              </w:rPr>
              <w:t>,</w:t>
            </w:r>
            <w:r w:rsidRPr="00140B58">
              <w:rPr>
                <w:sz w:val="18"/>
                <w:szCs w:val="18"/>
              </w:rPr>
              <w:t xml:space="preserve"> 120564</w:t>
            </w:r>
            <w:r>
              <w:rPr>
                <w:sz w:val="18"/>
                <w:szCs w:val="18"/>
              </w:rPr>
              <w:t>, 120642, 120644, 120647, 120649, 120682, 120684, 130242, 130244, 130247, 130249, 130282, 130284</w:t>
            </w:r>
          </w:p>
          <w:p w:rsidR="00C21246" w:rsidRDefault="00C21246" w:rsidP="00C21246">
            <w:pPr>
              <w:jc w:val="center"/>
              <w:rPr>
                <w:sz w:val="18"/>
                <w:szCs w:val="18"/>
              </w:rPr>
            </w:pPr>
          </w:p>
          <w:p w:rsidR="00C21246" w:rsidRPr="002E1322" w:rsidRDefault="00C21246" w:rsidP="00C21246">
            <w:pPr>
              <w:jc w:val="center"/>
              <w:rPr>
                <w:sz w:val="18"/>
                <w:szCs w:val="18"/>
              </w:rPr>
            </w:pPr>
            <w:r>
              <w:rPr>
                <w:sz w:val="18"/>
                <w:szCs w:val="18"/>
              </w:rPr>
              <w:t>120645, 12064</w:t>
            </w:r>
            <w:r>
              <w:rPr>
                <w:sz w:val="18"/>
                <w:szCs w:val="18"/>
                <w:lang w:val="en-US"/>
              </w:rPr>
              <w:t>A</w:t>
            </w:r>
            <w:r>
              <w:rPr>
                <w:sz w:val="18"/>
                <w:szCs w:val="18"/>
              </w:rPr>
              <w:t>, 120685, 130245, 13024</w:t>
            </w:r>
            <w:r>
              <w:rPr>
                <w:sz w:val="18"/>
                <w:szCs w:val="18"/>
                <w:lang w:val="en-US"/>
              </w:rPr>
              <w:t>A</w:t>
            </w:r>
            <w:r>
              <w:rPr>
                <w:sz w:val="18"/>
                <w:szCs w:val="18"/>
              </w:rPr>
              <w:t>, 130285</w:t>
            </w:r>
          </w:p>
          <w:p w:rsidR="00C21246" w:rsidRDefault="00C21246" w:rsidP="00C21246">
            <w:pPr>
              <w:jc w:val="center"/>
              <w:rPr>
                <w:sz w:val="18"/>
                <w:szCs w:val="18"/>
              </w:rPr>
            </w:pPr>
          </w:p>
          <w:p w:rsidR="00C21246" w:rsidRDefault="00C21246" w:rsidP="00C21246">
            <w:pPr>
              <w:jc w:val="center"/>
              <w:rPr>
                <w:sz w:val="18"/>
                <w:szCs w:val="18"/>
              </w:rPr>
            </w:pPr>
            <w:r>
              <w:rPr>
                <w:sz w:val="18"/>
                <w:szCs w:val="18"/>
              </w:rPr>
              <w:t>120627, 120643, 120648, 120683, 120943, 130227, 130243, 130248, 130283</w:t>
            </w:r>
          </w:p>
          <w:p w:rsidR="00C21246" w:rsidRDefault="00C21246" w:rsidP="00C21246">
            <w:pPr>
              <w:jc w:val="center"/>
              <w:rPr>
                <w:sz w:val="18"/>
                <w:szCs w:val="18"/>
              </w:rPr>
            </w:pPr>
          </w:p>
          <w:p w:rsidR="00C21246" w:rsidRPr="002E1322" w:rsidRDefault="00C21246" w:rsidP="00C21246">
            <w:pPr>
              <w:jc w:val="center"/>
              <w:rPr>
                <w:sz w:val="18"/>
                <w:szCs w:val="18"/>
              </w:rPr>
            </w:pPr>
            <w:r>
              <w:rPr>
                <w:sz w:val="18"/>
                <w:szCs w:val="18"/>
              </w:rPr>
              <w:t>120646, 12064</w:t>
            </w:r>
            <w:r>
              <w:rPr>
                <w:sz w:val="18"/>
                <w:szCs w:val="18"/>
                <w:lang w:val="en-US"/>
              </w:rPr>
              <w:t>B</w:t>
            </w:r>
            <w:r>
              <w:rPr>
                <w:sz w:val="18"/>
                <w:szCs w:val="18"/>
              </w:rPr>
              <w:t>, 120686, 130246, 13024</w:t>
            </w:r>
            <w:r>
              <w:rPr>
                <w:sz w:val="18"/>
                <w:szCs w:val="18"/>
                <w:lang w:val="en-US"/>
              </w:rPr>
              <w:t>B</w:t>
            </w:r>
            <w:r>
              <w:rPr>
                <w:sz w:val="18"/>
                <w:szCs w:val="18"/>
              </w:rPr>
              <w:t>, 130286</w:t>
            </w:r>
          </w:p>
          <w:p w:rsidR="00C21246" w:rsidRPr="00E07B64" w:rsidRDefault="00C21246" w:rsidP="00C21246">
            <w:pPr>
              <w:jc w:val="center"/>
              <w:rPr>
                <w:sz w:val="18"/>
                <w:szCs w:val="18"/>
              </w:rPr>
            </w:pPr>
          </w:p>
          <w:p w:rsidR="00C21246" w:rsidRDefault="00C21246" w:rsidP="00C21246">
            <w:pPr>
              <w:jc w:val="center"/>
              <w:rPr>
                <w:sz w:val="18"/>
                <w:szCs w:val="18"/>
              </w:rPr>
            </w:pPr>
            <w:r>
              <w:rPr>
                <w:sz w:val="18"/>
                <w:szCs w:val="18"/>
              </w:rPr>
              <w:t xml:space="preserve">120611-120614, 120662-120667, 120696, 120698, 1208хх, 130211-130214, </w:t>
            </w:r>
            <w:r w:rsidRPr="009D726B">
              <w:rPr>
                <w:sz w:val="18"/>
                <w:szCs w:val="18"/>
              </w:rPr>
              <w:t>1</w:t>
            </w:r>
            <w:r>
              <w:rPr>
                <w:sz w:val="18"/>
                <w:szCs w:val="18"/>
              </w:rPr>
              <w:t>302</w:t>
            </w:r>
            <w:r w:rsidRPr="009D726B">
              <w:rPr>
                <w:sz w:val="18"/>
                <w:szCs w:val="18"/>
              </w:rPr>
              <w:t>62-1</w:t>
            </w:r>
            <w:r>
              <w:rPr>
                <w:sz w:val="18"/>
                <w:szCs w:val="18"/>
              </w:rPr>
              <w:t>302</w:t>
            </w:r>
            <w:r w:rsidRPr="009D726B">
              <w:rPr>
                <w:sz w:val="18"/>
                <w:szCs w:val="18"/>
              </w:rPr>
              <w:t>67, 1</w:t>
            </w:r>
            <w:r>
              <w:rPr>
                <w:sz w:val="18"/>
                <w:szCs w:val="18"/>
              </w:rPr>
              <w:t>302</w:t>
            </w:r>
            <w:r w:rsidRPr="009D726B">
              <w:rPr>
                <w:sz w:val="18"/>
                <w:szCs w:val="18"/>
              </w:rPr>
              <w:t>96, 1</w:t>
            </w:r>
            <w:r>
              <w:rPr>
                <w:sz w:val="18"/>
                <w:szCs w:val="18"/>
              </w:rPr>
              <w:t>302</w:t>
            </w:r>
            <w:r w:rsidRPr="009D726B">
              <w:rPr>
                <w:sz w:val="18"/>
                <w:szCs w:val="18"/>
              </w:rPr>
              <w:t>98</w:t>
            </w:r>
            <w:r>
              <w:rPr>
                <w:sz w:val="18"/>
                <w:szCs w:val="18"/>
              </w:rPr>
              <w:t>, 130402, 130403</w:t>
            </w:r>
          </w:p>
          <w:p w:rsidR="00C21246" w:rsidRDefault="00C21246" w:rsidP="00C21246">
            <w:pPr>
              <w:jc w:val="center"/>
              <w:rPr>
                <w:sz w:val="18"/>
                <w:szCs w:val="18"/>
              </w:rPr>
            </w:pPr>
          </w:p>
          <w:p w:rsidR="00C21246" w:rsidRDefault="00C21246" w:rsidP="00C21246">
            <w:pPr>
              <w:jc w:val="center"/>
              <w:rPr>
                <w:sz w:val="18"/>
                <w:szCs w:val="18"/>
              </w:rPr>
            </w:pPr>
            <w:r>
              <w:rPr>
                <w:sz w:val="18"/>
                <w:szCs w:val="18"/>
              </w:rPr>
              <w:t>120556, 120566, 120652, 120655, 130252, 130255</w:t>
            </w:r>
          </w:p>
          <w:p w:rsidR="00C21246" w:rsidRDefault="00C21246" w:rsidP="00C21246">
            <w:pPr>
              <w:jc w:val="center"/>
              <w:rPr>
                <w:sz w:val="18"/>
                <w:szCs w:val="18"/>
              </w:rPr>
            </w:pPr>
          </w:p>
          <w:p w:rsidR="00C21246" w:rsidRPr="000B1865" w:rsidRDefault="00C21246" w:rsidP="00C21246">
            <w:pPr>
              <w:jc w:val="center"/>
              <w:rPr>
                <w:sz w:val="18"/>
                <w:szCs w:val="18"/>
              </w:rPr>
            </w:pPr>
            <w:r>
              <w:rPr>
                <w:sz w:val="18"/>
                <w:szCs w:val="18"/>
              </w:rPr>
              <w:t>120557, 120558, 120567, 120568, 120656, 130253, 130256</w:t>
            </w:r>
          </w:p>
        </w:tc>
        <w:tc>
          <w:tcPr>
            <w:tcW w:w="4678" w:type="dxa"/>
            <w:gridSpan w:val="4"/>
          </w:tcPr>
          <w:p w:rsidR="00C21246" w:rsidRDefault="00C21246" w:rsidP="00C21246">
            <w:pPr>
              <w:jc w:val="center"/>
              <w:rPr>
                <w:sz w:val="18"/>
                <w:szCs w:val="18"/>
              </w:rPr>
            </w:pPr>
            <w:r>
              <w:rPr>
                <w:sz w:val="18"/>
                <w:szCs w:val="18"/>
              </w:rPr>
              <w:lastRenderedPageBreak/>
              <w:t>000,001,002,003,004,005,006,007,008,009</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001,002,003,004,005,006,007,008,009</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001</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002</w:t>
            </w:r>
          </w:p>
          <w:p w:rsidR="00C21246" w:rsidRDefault="00C21246" w:rsidP="00C21246">
            <w:pPr>
              <w:jc w:val="center"/>
              <w:rPr>
                <w:sz w:val="18"/>
                <w:szCs w:val="18"/>
              </w:rPr>
            </w:pPr>
          </w:p>
          <w:p w:rsidR="00C21246" w:rsidRDefault="00C21246" w:rsidP="00C21246">
            <w:pPr>
              <w:jc w:val="center"/>
              <w:rPr>
                <w:sz w:val="18"/>
                <w:szCs w:val="18"/>
              </w:rPr>
            </w:pPr>
          </w:p>
          <w:p w:rsidR="00C21246" w:rsidRPr="00F11B43" w:rsidRDefault="00C21246" w:rsidP="00C21246">
            <w:pPr>
              <w:jc w:val="center"/>
              <w:rPr>
                <w:sz w:val="18"/>
                <w:szCs w:val="18"/>
              </w:rPr>
            </w:pPr>
          </w:p>
          <w:p w:rsidR="00C21246" w:rsidRDefault="00C21246" w:rsidP="00C21246">
            <w:pPr>
              <w:jc w:val="center"/>
              <w:rPr>
                <w:sz w:val="18"/>
                <w:szCs w:val="18"/>
                <w:lang w:val="en-US"/>
              </w:rPr>
            </w:pPr>
            <w:r>
              <w:rPr>
                <w:sz w:val="18"/>
                <w:szCs w:val="18"/>
                <w:lang w:val="en-US"/>
              </w:rPr>
              <w:t>003</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004</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005</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006</w:t>
            </w:r>
          </w:p>
          <w:p w:rsidR="00C21246" w:rsidRDefault="00C21246" w:rsidP="00C21246">
            <w:pPr>
              <w:jc w:val="center"/>
              <w:rPr>
                <w:sz w:val="18"/>
                <w:szCs w:val="18"/>
              </w:rPr>
            </w:pPr>
          </w:p>
          <w:p w:rsidR="00C21246" w:rsidRPr="00E07B64" w:rsidRDefault="00C21246" w:rsidP="00C21246">
            <w:pPr>
              <w:jc w:val="center"/>
              <w:rPr>
                <w:sz w:val="18"/>
                <w:szCs w:val="18"/>
              </w:rPr>
            </w:pPr>
          </w:p>
          <w:p w:rsidR="00C21246" w:rsidRDefault="00C21246" w:rsidP="00C21246">
            <w:pPr>
              <w:jc w:val="center"/>
              <w:rPr>
                <w:sz w:val="18"/>
                <w:szCs w:val="18"/>
              </w:rPr>
            </w:pPr>
            <w:r>
              <w:rPr>
                <w:sz w:val="18"/>
                <w:szCs w:val="18"/>
              </w:rPr>
              <w:t>007</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008</w:t>
            </w:r>
          </w:p>
          <w:p w:rsidR="00C21246" w:rsidRDefault="00C21246" w:rsidP="00C21246">
            <w:pPr>
              <w:jc w:val="center"/>
              <w:rPr>
                <w:sz w:val="18"/>
                <w:szCs w:val="18"/>
              </w:rPr>
            </w:pPr>
          </w:p>
          <w:p w:rsidR="00C21246" w:rsidRDefault="00C21246" w:rsidP="00C21246">
            <w:pPr>
              <w:jc w:val="center"/>
              <w:rPr>
                <w:sz w:val="18"/>
                <w:szCs w:val="18"/>
              </w:rPr>
            </w:pPr>
          </w:p>
          <w:p w:rsidR="00C21246" w:rsidRDefault="00C21246" w:rsidP="00C21246">
            <w:pPr>
              <w:jc w:val="center"/>
              <w:rPr>
                <w:sz w:val="18"/>
                <w:szCs w:val="18"/>
              </w:rPr>
            </w:pPr>
            <w:r>
              <w:rPr>
                <w:sz w:val="18"/>
                <w:szCs w:val="18"/>
              </w:rPr>
              <w:t>009</w:t>
            </w:r>
          </w:p>
          <w:p w:rsidR="00C21246" w:rsidRPr="0022009C" w:rsidRDefault="00C21246" w:rsidP="00C21246">
            <w:pPr>
              <w:jc w:val="center"/>
              <w:rPr>
                <w:sz w:val="18"/>
                <w:szCs w:val="18"/>
              </w:rPr>
            </w:pPr>
          </w:p>
        </w:tc>
        <w:tc>
          <w:tcPr>
            <w:tcW w:w="1112" w:type="dxa"/>
            <w:gridSpan w:val="4"/>
            <w:shd w:val="clear" w:color="auto" w:fill="auto"/>
          </w:tcPr>
          <w:p w:rsidR="00C21246" w:rsidRPr="00A1781D" w:rsidRDefault="00C21246" w:rsidP="00C21246">
            <w:pPr>
              <w:suppressAutoHyphens w:val="0"/>
              <w:jc w:val="center"/>
            </w:pPr>
            <w:r>
              <w:lastRenderedPageBreak/>
              <w:t>Б</w:t>
            </w:r>
          </w:p>
        </w:tc>
      </w:tr>
    </w:tbl>
    <w:p w:rsidR="008F09CD" w:rsidRPr="00A1781D" w:rsidRDefault="008F09CD" w:rsidP="00A13998">
      <w:pPr>
        <w:rPr>
          <w:sz w:val="18"/>
          <w:szCs w:val="18"/>
        </w:rPr>
      </w:pPr>
    </w:p>
    <w:p w:rsidR="007419D8" w:rsidRPr="00A1781D" w:rsidRDefault="007419D8" w:rsidP="00A13998">
      <w:pPr>
        <w:rPr>
          <w:sz w:val="18"/>
          <w:szCs w:val="18"/>
        </w:rPr>
      </w:pPr>
      <w:proofErr w:type="spellStart"/>
      <w:r w:rsidRPr="00A1781D">
        <w:rPr>
          <w:sz w:val="18"/>
          <w:szCs w:val="18"/>
        </w:rPr>
        <w:t>Междокументальные</w:t>
      </w:r>
      <w:proofErr w:type="spellEnd"/>
      <w:r w:rsidRPr="00A1781D">
        <w:rPr>
          <w:sz w:val="18"/>
          <w:szCs w:val="18"/>
        </w:rPr>
        <w:t xml:space="preserve"> контрольные соотношения </w:t>
      </w:r>
      <w:r w:rsidR="00435518" w:rsidRPr="00A1781D">
        <w:rPr>
          <w:sz w:val="18"/>
          <w:szCs w:val="18"/>
        </w:rPr>
        <w:t xml:space="preserve">для </w:t>
      </w:r>
      <w:r w:rsidR="00B77D02" w:rsidRPr="00A1781D">
        <w:rPr>
          <w:sz w:val="18"/>
          <w:szCs w:val="18"/>
        </w:rPr>
        <w:t>Сведений ф. 0503169</w:t>
      </w:r>
      <w:r w:rsidR="001821BE" w:rsidRPr="00A1781D">
        <w:rPr>
          <w:sz w:val="18"/>
          <w:szCs w:val="18"/>
        </w:rPr>
        <w:t xml:space="preserve"> (при проведении контролей в подсистеме Учет и отчетность ГИИС Электронный бюджет применяются, начиная с отчетности на 01.01.201</w:t>
      </w:r>
      <w:r w:rsidR="006F7DC4" w:rsidRPr="00A1781D">
        <w:rPr>
          <w:sz w:val="18"/>
          <w:szCs w:val="18"/>
        </w:rPr>
        <w:t>8</w:t>
      </w:r>
      <w:r w:rsidR="001821BE" w:rsidRPr="00A1781D">
        <w:rPr>
          <w:sz w:val="18"/>
          <w:szCs w:val="18"/>
        </w:rPr>
        <w:t>)</w:t>
      </w:r>
    </w:p>
    <w:p w:rsidR="008F09CD" w:rsidRPr="00A1781D" w:rsidRDefault="008F09CD" w:rsidP="00A13998">
      <w:pPr>
        <w:rPr>
          <w:sz w:val="18"/>
          <w:szCs w:val="1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1276"/>
        <w:gridCol w:w="425"/>
        <w:gridCol w:w="567"/>
        <w:gridCol w:w="1134"/>
        <w:gridCol w:w="1418"/>
        <w:gridCol w:w="567"/>
        <w:gridCol w:w="567"/>
        <w:gridCol w:w="2268"/>
        <w:gridCol w:w="850"/>
      </w:tblGrid>
      <w:tr w:rsidR="006A53C3" w:rsidRPr="00A1781D" w:rsidTr="006A53C3">
        <w:trPr>
          <w:trHeight w:val="617"/>
        </w:trPr>
        <w:tc>
          <w:tcPr>
            <w:tcW w:w="396" w:type="dxa"/>
          </w:tcPr>
          <w:p w:rsidR="006A53C3" w:rsidRPr="00A1781D" w:rsidRDefault="006A53C3" w:rsidP="008C52EA">
            <w:pPr>
              <w:spacing w:line="360" w:lineRule="auto"/>
              <w:rPr>
                <w:sz w:val="18"/>
                <w:szCs w:val="18"/>
              </w:rPr>
            </w:pPr>
            <w:r w:rsidRPr="00A1781D">
              <w:rPr>
                <w:sz w:val="18"/>
                <w:szCs w:val="18"/>
              </w:rPr>
              <w:t>№ п/п</w:t>
            </w:r>
          </w:p>
        </w:tc>
        <w:tc>
          <w:tcPr>
            <w:tcW w:w="880" w:type="dxa"/>
          </w:tcPr>
          <w:p w:rsidR="006A53C3" w:rsidRPr="00A1781D" w:rsidRDefault="006A53C3" w:rsidP="008C52EA">
            <w:pPr>
              <w:spacing w:line="360" w:lineRule="auto"/>
              <w:rPr>
                <w:sz w:val="18"/>
                <w:szCs w:val="18"/>
              </w:rPr>
            </w:pPr>
            <w:r w:rsidRPr="00A1781D">
              <w:rPr>
                <w:sz w:val="18"/>
                <w:szCs w:val="18"/>
              </w:rPr>
              <w:t>Код формы</w:t>
            </w:r>
          </w:p>
        </w:tc>
        <w:tc>
          <w:tcPr>
            <w:tcW w:w="1276" w:type="dxa"/>
          </w:tcPr>
          <w:p w:rsidR="006A53C3" w:rsidRPr="00A1781D" w:rsidRDefault="006A53C3" w:rsidP="008C52EA">
            <w:pPr>
              <w:spacing w:line="360" w:lineRule="auto"/>
              <w:rPr>
                <w:sz w:val="18"/>
                <w:szCs w:val="18"/>
              </w:rPr>
            </w:pPr>
            <w:r w:rsidRPr="00A1781D">
              <w:rPr>
                <w:sz w:val="18"/>
                <w:szCs w:val="18"/>
              </w:rPr>
              <w:t>Строка</w:t>
            </w:r>
          </w:p>
        </w:tc>
        <w:tc>
          <w:tcPr>
            <w:tcW w:w="425" w:type="dxa"/>
          </w:tcPr>
          <w:p w:rsidR="006A53C3" w:rsidRPr="00A1781D" w:rsidRDefault="006A53C3" w:rsidP="008C52EA">
            <w:pPr>
              <w:spacing w:line="360" w:lineRule="auto"/>
              <w:rPr>
                <w:sz w:val="18"/>
                <w:szCs w:val="18"/>
              </w:rPr>
            </w:pPr>
            <w:r w:rsidRPr="00A1781D">
              <w:rPr>
                <w:sz w:val="18"/>
                <w:szCs w:val="18"/>
              </w:rPr>
              <w:t>Графа</w:t>
            </w:r>
          </w:p>
        </w:tc>
        <w:tc>
          <w:tcPr>
            <w:tcW w:w="567" w:type="dxa"/>
          </w:tcPr>
          <w:p w:rsidR="006A53C3" w:rsidRPr="00A1781D" w:rsidRDefault="006A53C3" w:rsidP="008C52EA">
            <w:pPr>
              <w:spacing w:line="360" w:lineRule="auto"/>
              <w:rPr>
                <w:sz w:val="18"/>
                <w:szCs w:val="18"/>
              </w:rPr>
            </w:pPr>
            <w:r w:rsidRPr="00A1781D">
              <w:rPr>
                <w:sz w:val="18"/>
                <w:szCs w:val="18"/>
              </w:rPr>
              <w:t xml:space="preserve">Соотношение </w:t>
            </w:r>
          </w:p>
        </w:tc>
        <w:tc>
          <w:tcPr>
            <w:tcW w:w="1134" w:type="dxa"/>
          </w:tcPr>
          <w:p w:rsidR="006A53C3" w:rsidRPr="00A1781D" w:rsidRDefault="006A53C3" w:rsidP="008C52EA">
            <w:pPr>
              <w:spacing w:line="360" w:lineRule="auto"/>
              <w:rPr>
                <w:sz w:val="18"/>
                <w:szCs w:val="18"/>
              </w:rPr>
            </w:pPr>
            <w:r w:rsidRPr="00A1781D">
              <w:rPr>
                <w:sz w:val="18"/>
                <w:szCs w:val="18"/>
              </w:rPr>
              <w:t>Связанная форма</w:t>
            </w:r>
          </w:p>
        </w:tc>
        <w:tc>
          <w:tcPr>
            <w:tcW w:w="1418" w:type="dxa"/>
          </w:tcPr>
          <w:p w:rsidR="006A53C3" w:rsidRPr="00A1781D" w:rsidRDefault="006A53C3" w:rsidP="008C52EA">
            <w:pPr>
              <w:spacing w:line="360" w:lineRule="auto"/>
              <w:rPr>
                <w:sz w:val="18"/>
                <w:szCs w:val="18"/>
              </w:rPr>
            </w:pPr>
            <w:r w:rsidRPr="00A1781D">
              <w:rPr>
                <w:sz w:val="18"/>
                <w:szCs w:val="18"/>
              </w:rPr>
              <w:t>Показатель связанной формы</w:t>
            </w:r>
          </w:p>
        </w:tc>
        <w:tc>
          <w:tcPr>
            <w:tcW w:w="567" w:type="dxa"/>
          </w:tcPr>
          <w:p w:rsidR="006A53C3" w:rsidRPr="00A1781D" w:rsidRDefault="006A53C3" w:rsidP="008C52EA">
            <w:pPr>
              <w:spacing w:line="360" w:lineRule="auto"/>
              <w:rPr>
                <w:sz w:val="18"/>
                <w:szCs w:val="18"/>
              </w:rPr>
            </w:pPr>
            <w:r w:rsidRPr="00A1781D">
              <w:rPr>
                <w:sz w:val="18"/>
                <w:szCs w:val="18"/>
              </w:rPr>
              <w:t>Строка</w:t>
            </w:r>
          </w:p>
        </w:tc>
        <w:tc>
          <w:tcPr>
            <w:tcW w:w="567" w:type="dxa"/>
          </w:tcPr>
          <w:p w:rsidR="006A53C3" w:rsidRPr="00A1781D" w:rsidRDefault="006A53C3" w:rsidP="008C52EA">
            <w:pPr>
              <w:spacing w:line="360" w:lineRule="auto"/>
              <w:rPr>
                <w:sz w:val="18"/>
                <w:szCs w:val="18"/>
              </w:rPr>
            </w:pPr>
            <w:r w:rsidRPr="00A1781D">
              <w:rPr>
                <w:sz w:val="18"/>
                <w:szCs w:val="18"/>
              </w:rPr>
              <w:t>Графа</w:t>
            </w:r>
          </w:p>
        </w:tc>
        <w:tc>
          <w:tcPr>
            <w:tcW w:w="2268" w:type="dxa"/>
          </w:tcPr>
          <w:p w:rsidR="006A53C3" w:rsidRPr="00A1781D" w:rsidRDefault="006A53C3" w:rsidP="008C52EA">
            <w:pPr>
              <w:spacing w:line="360" w:lineRule="auto"/>
              <w:rPr>
                <w:sz w:val="18"/>
                <w:szCs w:val="18"/>
              </w:rPr>
            </w:pPr>
            <w:r w:rsidRPr="00A1781D">
              <w:rPr>
                <w:sz w:val="18"/>
                <w:szCs w:val="18"/>
              </w:rPr>
              <w:t>Контроль показателей</w:t>
            </w:r>
          </w:p>
        </w:tc>
        <w:tc>
          <w:tcPr>
            <w:tcW w:w="850" w:type="dxa"/>
          </w:tcPr>
          <w:p w:rsidR="006A53C3" w:rsidRPr="00A1781D" w:rsidRDefault="006A53C3" w:rsidP="008C52EA">
            <w:pPr>
              <w:spacing w:line="360" w:lineRule="auto"/>
              <w:rPr>
                <w:sz w:val="18"/>
                <w:szCs w:val="18"/>
              </w:rPr>
            </w:pPr>
            <w:r>
              <w:rPr>
                <w:sz w:val="18"/>
                <w:szCs w:val="18"/>
              </w:rPr>
              <w:t>Тип контроля</w:t>
            </w:r>
          </w:p>
        </w:tc>
      </w:tr>
      <w:tr w:rsidR="006A53C3" w:rsidRPr="00A1781D" w:rsidTr="006A53C3">
        <w:trPr>
          <w:trHeight w:val="1240"/>
        </w:trPr>
        <w:tc>
          <w:tcPr>
            <w:tcW w:w="396" w:type="dxa"/>
          </w:tcPr>
          <w:p w:rsidR="006A53C3" w:rsidRPr="00A1781D" w:rsidRDefault="006A53C3" w:rsidP="001B0CC7">
            <w:pPr>
              <w:jc w:val="center"/>
              <w:rPr>
                <w:sz w:val="18"/>
                <w:szCs w:val="18"/>
              </w:rPr>
            </w:pPr>
            <w:r w:rsidRPr="00A1781D">
              <w:rPr>
                <w:sz w:val="18"/>
                <w:szCs w:val="18"/>
              </w:rPr>
              <w:t>1</w:t>
            </w:r>
          </w:p>
        </w:tc>
        <w:tc>
          <w:tcPr>
            <w:tcW w:w="880" w:type="dxa"/>
          </w:tcPr>
          <w:p w:rsidR="006A53C3" w:rsidRPr="00A1781D" w:rsidRDefault="006A53C3" w:rsidP="00435518">
            <w:pPr>
              <w:rPr>
                <w:sz w:val="18"/>
                <w:szCs w:val="18"/>
              </w:rPr>
            </w:pPr>
            <w:r w:rsidRPr="00A1781D">
              <w:rPr>
                <w:sz w:val="18"/>
                <w:szCs w:val="18"/>
              </w:rPr>
              <w:t>0503169 (предыдущий финансовый год)</w:t>
            </w:r>
          </w:p>
        </w:tc>
        <w:tc>
          <w:tcPr>
            <w:tcW w:w="1276" w:type="dxa"/>
          </w:tcPr>
          <w:p w:rsidR="006A53C3" w:rsidRPr="00A1781D" w:rsidRDefault="006A53C3" w:rsidP="006C21ED">
            <w:pPr>
              <w:rPr>
                <w:sz w:val="18"/>
                <w:szCs w:val="18"/>
              </w:rPr>
            </w:pPr>
            <w:r w:rsidRPr="00A1781D">
              <w:rPr>
                <w:sz w:val="18"/>
                <w:szCs w:val="18"/>
              </w:rPr>
              <w:t xml:space="preserve">по строкам «Итого по </w:t>
            </w:r>
            <w:r w:rsidRPr="002B7A9D">
              <w:rPr>
                <w:sz w:val="18"/>
                <w:szCs w:val="18"/>
              </w:rPr>
              <w:t>коду</w:t>
            </w:r>
            <w:r w:rsidRPr="00A1781D">
              <w:rPr>
                <w:sz w:val="18"/>
                <w:szCs w:val="18"/>
              </w:rPr>
              <w:t xml:space="preserve"> счета»</w:t>
            </w:r>
            <w:r w:rsidR="00473471">
              <w:rPr>
                <w:sz w:val="18"/>
                <w:szCs w:val="18"/>
              </w:rPr>
              <w:t>, «</w:t>
            </w:r>
            <w:r w:rsidR="00473471" w:rsidRPr="00684F22">
              <w:rPr>
                <w:sz w:val="18"/>
                <w:szCs w:val="18"/>
              </w:rPr>
              <w:t>Всего по счету0 40140 000</w:t>
            </w:r>
            <w:r w:rsidR="00473471">
              <w:rPr>
                <w:sz w:val="18"/>
                <w:szCs w:val="18"/>
              </w:rPr>
              <w:t>», «</w:t>
            </w:r>
            <w:r w:rsidR="00473471" w:rsidRPr="00684F22">
              <w:rPr>
                <w:sz w:val="18"/>
                <w:szCs w:val="18"/>
              </w:rPr>
              <w:t>Всего по счету0 401</w:t>
            </w:r>
            <w:r w:rsidR="00473471">
              <w:rPr>
                <w:sz w:val="18"/>
                <w:szCs w:val="18"/>
              </w:rPr>
              <w:t>6</w:t>
            </w:r>
            <w:r w:rsidR="00473471" w:rsidRPr="00684F22">
              <w:rPr>
                <w:sz w:val="18"/>
                <w:szCs w:val="18"/>
              </w:rPr>
              <w:t>0 000</w:t>
            </w:r>
            <w:r w:rsidR="00473471">
              <w:rPr>
                <w:sz w:val="18"/>
                <w:szCs w:val="18"/>
              </w:rPr>
              <w:t>»</w:t>
            </w:r>
          </w:p>
        </w:tc>
        <w:tc>
          <w:tcPr>
            <w:tcW w:w="425" w:type="dxa"/>
          </w:tcPr>
          <w:p w:rsidR="006A53C3" w:rsidRPr="00A1781D" w:rsidRDefault="006A53C3" w:rsidP="0093419F">
            <w:pPr>
              <w:spacing w:line="360" w:lineRule="auto"/>
              <w:rPr>
                <w:sz w:val="18"/>
                <w:szCs w:val="18"/>
              </w:rPr>
            </w:pPr>
            <w:r w:rsidRPr="00A1781D">
              <w:rPr>
                <w:sz w:val="18"/>
                <w:szCs w:val="18"/>
              </w:rPr>
              <w:t>9</w:t>
            </w:r>
          </w:p>
        </w:tc>
        <w:tc>
          <w:tcPr>
            <w:tcW w:w="567" w:type="dxa"/>
          </w:tcPr>
          <w:p w:rsidR="006A53C3" w:rsidRPr="00A1781D" w:rsidRDefault="006A53C3" w:rsidP="008C52EA">
            <w:pPr>
              <w:rPr>
                <w:sz w:val="18"/>
                <w:szCs w:val="18"/>
              </w:rPr>
            </w:pPr>
            <w:r w:rsidRPr="00A1781D">
              <w:rPr>
                <w:sz w:val="18"/>
                <w:szCs w:val="18"/>
              </w:rPr>
              <w:t>=</w:t>
            </w:r>
          </w:p>
        </w:tc>
        <w:tc>
          <w:tcPr>
            <w:tcW w:w="1134" w:type="dxa"/>
          </w:tcPr>
          <w:p w:rsidR="006A53C3" w:rsidRPr="00A1781D" w:rsidRDefault="006A53C3" w:rsidP="008C52EA">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Pr>
          <w:p w:rsidR="006A53C3" w:rsidRPr="00A1781D" w:rsidRDefault="006A53C3" w:rsidP="00643FBD">
            <w:pPr>
              <w:rPr>
                <w:sz w:val="18"/>
                <w:szCs w:val="18"/>
              </w:rPr>
            </w:pPr>
            <w:r w:rsidRPr="00A1781D">
              <w:rPr>
                <w:sz w:val="18"/>
                <w:szCs w:val="18"/>
              </w:rPr>
              <w:t xml:space="preserve">по строкам «Итого по </w:t>
            </w:r>
            <w:r w:rsidRPr="002B7A9D">
              <w:rPr>
                <w:sz w:val="18"/>
                <w:szCs w:val="18"/>
              </w:rPr>
              <w:t>коду</w:t>
            </w:r>
            <w:r w:rsidRPr="00A1781D">
              <w:rPr>
                <w:sz w:val="18"/>
                <w:szCs w:val="18"/>
              </w:rPr>
              <w:t xml:space="preserve"> счета»</w:t>
            </w:r>
            <w:r w:rsidR="00473471">
              <w:rPr>
                <w:sz w:val="18"/>
                <w:szCs w:val="18"/>
              </w:rPr>
              <w:t>, «</w:t>
            </w:r>
            <w:r w:rsidR="00473471" w:rsidRPr="00684F22">
              <w:rPr>
                <w:sz w:val="18"/>
                <w:szCs w:val="18"/>
              </w:rPr>
              <w:t>Всего по счету0 40140 000</w:t>
            </w:r>
            <w:r w:rsidR="00473471">
              <w:rPr>
                <w:sz w:val="18"/>
                <w:szCs w:val="18"/>
              </w:rPr>
              <w:t>», «</w:t>
            </w:r>
            <w:r w:rsidR="00473471" w:rsidRPr="00684F22">
              <w:rPr>
                <w:sz w:val="18"/>
                <w:szCs w:val="18"/>
              </w:rPr>
              <w:t>Всего по счету0 401</w:t>
            </w:r>
            <w:r w:rsidR="00473471">
              <w:rPr>
                <w:sz w:val="18"/>
                <w:szCs w:val="18"/>
              </w:rPr>
              <w:t>6</w:t>
            </w:r>
            <w:r w:rsidR="00473471" w:rsidRPr="00684F22">
              <w:rPr>
                <w:sz w:val="18"/>
                <w:szCs w:val="18"/>
              </w:rPr>
              <w:t>0 000</w:t>
            </w:r>
            <w:r w:rsidR="00473471">
              <w:rPr>
                <w:sz w:val="18"/>
                <w:szCs w:val="18"/>
              </w:rPr>
              <w:t>»</w:t>
            </w:r>
          </w:p>
        </w:tc>
        <w:tc>
          <w:tcPr>
            <w:tcW w:w="567" w:type="dxa"/>
          </w:tcPr>
          <w:p w:rsidR="006A53C3" w:rsidRPr="00A1781D" w:rsidRDefault="006A53C3" w:rsidP="008C52EA">
            <w:pPr>
              <w:rPr>
                <w:sz w:val="18"/>
                <w:szCs w:val="18"/>
              </w:rPr>
            </w:pPr>
            <w:r w:rsidRPr="00A1781D">
              <w:rPr>
                <w:sz w:val="18"/>
                <w:szCs w:val="18"/>
              </w:rPr>
              <w:t>*</w:t>
            </w:r>
          </w:p>
        </w:tc>
        <w:tc>
          <w:tcPr>
            <w:tcW w:w="567" w:type="dxa"/>
          </w:tcPr>
          <w:p w:rsidR="006A53C3" w:rsidRPr="00A1781D" w:rsidRDefault="006A53C3" w:rsidP="008C52EA">
            <w:pPr>
              <w:rPr>
                <w:sz w:val="18"/>
                <w:szCs w:val="18"/>
              </w:rPr>
            </w:pPr>
            <w:r w:rsidRPr="00A1781D">
              <w:rPr>
                <w:sz w:val="18"/>
                <w:szCs w:val="18"/>
              </w:rPr>
              <w:t>2</w:t>
            </w:r>
          </w:p>
        </w:tc>
        <w:tc>
          <w:tcPr>
            <w:tcW w:w="2268" w:type="dxa"/>
          </w:tcPr>
          <w:p w:rsidR="006A53C3" w:rsidRPr="00A1781D" w:rsidRDefault="006A53C3" w:rsidP="00762CD1">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Pr>
          <w:p w:rsidR="006A53C3" w:rsidRPr="00A1781D" w:rsidRDefault="006A53C3" w:rsidP="00762CD1">
            <w:pPr>
              <w:rPr>
                <w:sz w:val="18"/>
                <w:szCs w:val="18"/>
              </w:rPr>
            </w:pPr>
            <w:r>
              <w:rPr>
                <w:sz w:val="18"/>
                <w:szCs w:val="18"/>
              </w:rPr>
              <w:t>П</w:t>
            </w:r>
          </w:p>
        </w:tc>
      </w:tr>
      <w:tr w:rsidR="006A53C3" w:rsidRPr="00A1781D" w:rsidTr="006A53C3">
        <w:trPr>
          <w:trHeight w:val="1240"/>
        </w:trPr>
        <w:tc>
          <w:tcPr>
            <w:tcW w:w="396" w:type="dxa"/>
          </w:tcPr>
          <w:p w:rsidR="006A53C3" w:rsidRPr="00A1781D" w:rsidRDefault="006A53C3" w:rsidP="001B0CC7">
            <w:pPr>
              <w:jc w:val="center"/>
              <w:rPr>
                <w:sz w:val="18"/>
                <w:szCs w:val="18"/>
              </w:rPr>
            </w:pPr>
            <w:r w:rsidRPr="00A1781D">
              <w:rPr>
                <w:sz w:val="18"/>
                <w:szCs w:val="18"/>
              </w:rPr>
              <w:t>2</w:t>
            </w:r>
          </w:p>
        </w:tc>
        <w:tc>
          <w:tcPr>
            <w:tcW w:w="880" w:type="dxa"/>
          </w:tcPr>
          <w:p w:rsidR="006A53C3" w:rsidRPr="00A1781D" w:rsidRDefault="006A53C3" w:rsidP="003804AD">
            <w:pPr>
              <w:rPr>
                <w:sz w:val="18"/>
                <w:szCs w:val="18"/>
              </w:rPr>
            </w:pPr>
            <w:r w:rsidRPr="00A1781D">
              <w:rPr>
                <w:sz w:val="18"/>
                <w:szCs w:val="18"/>
              </w:rPr>
              <w:t>0503169 (предыдущий финансовый год)</w:t>
            </w:r>
          </w:p>
        </w:tc>
        <w:tc>
          <w:tcPr>
            <w:tcW w:w="1276" w:type="dxa"/>
          </w:tcPr>
          <w:p w:rsidR="006A53C3" w:rsidRPr="00A1781D" w:rsidRDefault="006A53C3" w:rsidP="00A555F3">
            <w:pPr>
              <w:rPr>
                <w:sz w:val="18"/>
                <w:szCs w:val="18"/>
              </w:rPr>
            </w:pPr>
            <w:r w:rsidRPr="00A1781D">
              <w:rPr>
                <w:sz w:val="18"/>
                <w:szCs w:val="18"/>
              </w:rPr>
              <w:t xml:space="preserve">по строкам «Итого по </w:t>
            </w:r>
            <w:r>
              <w:rPr>
                <w:sz w:val="18"/>
                <w:szCs w:val="18"/>
              </w:rPr>
              <w:t>коду</w:t>
            </w:r>
            <w:r w:rsidRPr="00A1781D">
              <w:rPr>
                <w:sz w:val="18"/>
                <w:szCs w:val="18"/>
              </w:rPr>
              <w:t xml:space="preserve"> счета»</w:t>
            </w:r>
          </w:p>
        </w:tc>
        <w:tc>
          <w:tcPr>
            <w:tcW w:w="425" w:type="dxa"/>
          </w:tcPr>
          <w:p w:rsidR="006A53C3" w:rsidRPr="00A1781D" w:rsidRDefault="006A53C3" w:rsidP="003804AD">
            <w:pPr>
              <w:spacing w:line="360" w:lineRule="auto"/>
              <w:rPr>
                <w:sz w:val="18"/>
                <w:szCs w:val="18"/>
              </w:rPr>
            </w:pPr>
            <w:r w:rsidRPr="00A1781D">
              <w:rPr>
                <w:sz w:val="18"/>
                <w:szCs w:val="18"/>
              </w:rPr>
              <w:t>10</w:t>
            </w:r>
          </w:p>
        </w:tc>
        <w:tc>
          <w:tcPr>
            <w:tcW w:w="567" w:type="dxa"/>
          </w:tcPr>
          <w:p w:rsidR="006A53C3" w:rsidRPr="00A1781D" w:rsidRDefault="006A53C3" w:rsidP="003804AD">
            <w:pPr>
              <w:rPr>
                <w:sz w:val="18"/>
                <w:szCs w:val="18"/>
              </w:rPr>
            </w:pPr>
            <w:r w:rsidRPr="00A1781D">
              <w:rPr>
                <w:sz w:val="18"/>
                <w:szCs w:val="18"/>
              </w:rPr>
              <w:t>=</w:t>
            </w:r>
          </w:p>
        </w:tc>
        <w:tc>
          <w:tcPr>
            <w:tcW w:w="1134" w:type="dxa"/>
          </w:tcPr>
          <w:p w:rsidR="006A53C3" w:rsidRPr="00A1781D" w:rsidRDefault="006A53C3" w:rsidP="002415DE">
            <w:pPr>
              <w:rPr>
                <w:sz w:val="18"/>
                <w:szCs w:val="18"/>
              </w:rPr>
            </w:pPr>
            <w:r w:rsidRPr="00A1781D">
              <w:rPr>
                <w:sz w:val="18"/>
                <w:szCs w:val="18"/>
              </w:rPr>
              <w:t>0503169 (</w:t>
            </w:r>
            <w:r w:rsidRPr="00692A66">
              <w:rPr>
                <w:sz w:val="18"/>
                <w:szCs w:val="18"/>
              </w:rPr>
              <w:t xml:space="preserve">годовая </w:t>
            </w:r>
            <w:r w:rsidRPr="00A1781D">
              <w:rPr>
                <w:sz w:val="18"/>
                <w:szCs w:val="18"/>
              </w:rPr>
              <w:t>текущего года)</w:t>
            </w:r>
          </w:p>
        </w:tc>
        <w:tc>
          <w:tcPr>
            <w:tcW w:w="1418" w:type="dxa"/>
          </w:tcPr>
          <w:p w:rsidR="006A53C3" w:rsidRPr="00A1781D" w:rsidRDefault="006A53C3" w:rsidP="00A555F3">
            <w:pPr>
              <w:rPr>
                <w:sz w:val="18"/>
                <w:szCs w:val="18"/>
              </w:rPr>
            </w:pPr>
            <w:r w:rsidRPr="00A1781D">
              <w:rPr>
                <w:sz w:val="18"/>
                <w:szCs w:val="18"/>
              </w:rPr>
              <w:t xml:space="preserve">по строкам «Итого по </w:t>
            </w:r>
            <w:r>
              <w:rPr>
                <w:sz w:val="18"/>
                <w:szCs w:val="18"/>
              </w:rPr>
              <w:t>коду</w:t>
            </w:r>
            <w:r w:rsidRPr="00A1781D">
              <w:rPr>
                <w:sz w:val="18"/>
                <w:szCs w:val="18"/>
              </w:rPr>
              <w:t xml:space="preserve"> счета»</w:t>
            </w:r>
          </w:p>
        </w:tc>
        <w:tc>
          <w:tcPr>
            <w:tcW w:w="567" w:type="dxa"/>
          </w:tcPr>
          <w:p w:rsidR="006A53C3" w:rsidRPr="00A1781D" w:rsidRDefault="006A53C3" w:rsidP="003804AD">
            <w:pPr>
              <w:rPr>
                <w:sz w:val="18"/>
                <w:szCs w:val="18"/>
              </w:rPr>
            </w:pPr>
            <w:r w:rsidRPr="00A1781D">
              <w:rPr>
                <w:sz w:val="18"/>
                <w:szCs w:val="18"/>
              </w:rPr>
              <w:t>*</w:t>
            </w:r>
          </w:p>
        </w:tc>
        <w:tc>
          <w:tcPr>
            <w:tcW w:w="567" w:type="dxa"/>
          </w:tcPr>
          <w:p w:rsidR="006A53C3" w:rsidRPr="00A1781D" w:rsidRDefault="006A53C3" w:rsidP="003804AD">
            <w:pPr>
              <w:rPr>
                <w:sz w:val="18"/>
                <w:szCs w:val="18"/>
              </w:rPr>
            </w:pPr>
            <w:r w:rsidRPr="00A1781D">
              <w:rPr>
                <w:sz w:val="18"/>
                <w:szCs w:val="18"/>
              </w:rPr>
              <w:t>3</w:t>
            </w:r>
          </w:p>
        </w:tc>
        <w:tc>
          <w:tcPr>
            <w:tcW w:w="2268" w:type="dxa"/>
          </w:tcPr>
          <w:p w:rsidR="006A53C3" w:rsidRPr="00A1781D" w:rsidRDefault="006A53C3" w:rsidP="002415DE">
            <w:pPr>
              <w:rPr>
                <w:sz w:val="18"/>
                <w:szCs w:val="18"/>
              </w:rPr>
            </w:pPr>
            <w:r w:rsidRPr="00A1781D">
              <w:rPr>
                <w:sz w:val="18"/>
                <w:szCs w:val="18"/>
              </w:rPr>
              <w:t xml:space="preserve">Сумма долгосрочной дебиторской (кредиторской) задолженности на конец предыдущего отчетного года не соответствует показателю Сведений ф. 0503169 на начало года – требуются пояснения </w:t>
            </w:r>
          </w:p>
        </w:tc>
        <w:tc>
          <w:tcPr>
            <w:tcW w:w="850" w:type="dxa"/>
          </w:tcPr>
          <w:p w:rsidR="006A53C3" w:rsidRPr="00A1781D" w:rsidRDefault="006A53C3" w:rsidP="002415DE">
            <w:pPr>
              <w:rPr>
                <w:sz w:val="18"/>
                <w:szCs w:val="18"/>
              </w:rPr>
            </w:pPr>
            <w:r>
              <w:rPr>
                <w:sz w:val="18"/>
                <w:szCs w:val="18"/>
              </w:rPr>
              <w:t>П</w:t>
            </w:r>
          </w:p>
        </w:tc>
      </w:tr>
      <w:tr w:rsidR="006A53C3" w:rsidRPr="00A1781D" w:rsidTr="006A53C3">
        <w:trPr>
          <w:trHeight w:val="1240"/>
        </w:trPr>
        <w:tc>
          <w:tcPr>
            <w:tcW w:w="396" w:type="dxa"/>
          </w:tcPr>
          <w:p w:rsidR="006A53C3" w:rsidRPr="00A1781D" w:rsidRDefault="006A53C3" w:rsidP="001B0CC7">
            <w:pPr>
              <w:jc w:val="center"/>
              <w:rPr>
                <w:sz w:val="18"/>
                <w:szCs w:val="18"/>
              </w:rPr>
            </w:pPr>
            <w:r w:rsidRPr="00A1781D">
              <w:rPr>
                <w:sz w:val="18"/>
                <w:szCs w:val="18"/>
              </w:rPr>
              <w:t>3</w:t>
            </w:r>
          </w:p>
        </w:tc>
        <w:tc>
          <w:tcPr>
            <w:tcW w:w="880" w:type="dxa"/>
          </w:tcPr>
          <w:p w:rsidR="006A53C3" w:rsidRPr="00A1781D" w:rsidRDefault="006A53C3" w:rsidP="003804AD">
            <w:pPr>
              <w:rPr>
                <w:sz w:val="18"/>
                <w:szCs w:val="18"/>
              </w:rPr>
            </w:pPr>
            <w:r w:rsidRPr="00A1781D">
              <w:rPr>
                <w:sz w:val="18"/>
                <w:szCs w:val="18"/>
              </w:rPr>
              <w:t>0503169 (предыдущий финансовый год)</w:t>
            </w:r>
          </w:p>
        </w:tc>
        <w:tc>
          <w:tcPr>
            <w:tcW w:w="1276" w:type="dxa"/>
          </w:tcPr>
          <w:p w:rsidR="006A53C3" w:rsidRPr="00A1781D" w:rsidRDefault="006A53C3" w:rsidP="00A555F3">
            <w:pPr>
              <w:rPr>
                <w:sz w:val="18"/>
                <w:szCs w:val="18"/>
              </w:rPr>
            </w:pPr>
            <w:r w:rsidRPr="00A1781D">
              <w:rPr>
                <w:sz w:val="18"/>
                <w:szCs w:val="18"/>
              </w:rPr>
              <w:t xml:space="preserve">по строкам «Итого по </w:t>
            </w:r>
            <w:r>
              <w:rPr>
                <w:sz w:val="18"/>
                <w:szCs w:val="18"/>
              </w:rPr>
              <w:t>коду</w:t>
            </w:r>
            <w:r w:rsidRPr="00A1781D">
              <w:rPr>
                <w:sz w:val="18"/>
                <w:szCs w:val="18"/>
              </w:rPr>
              <w:t xml:space="preserve"> счета»</w:t>
            </w:r>
          </w:p>
        </w:tc>
        <w:tc>
          <w:tcPr>
            <w:tcW w:w="425" w:type="dxa"/>
          </w:tcPr>
          <w:p w:rsidR="006A53C3" w:rsidRPr="00A1781D" w:rsidRDefault="006A53C3" w:rsidP="003804AD">
            <w:pPr>
              <w:spacing w:line="360" w:lineRule="auto"/>
              <w:rPr>
                <w:sz w:val="18"/>
                <w:szCs w:val="18"/>
              </w:rPr>
            </w:pPr>
            <w:r w:rsidRPr="00A1781D">
              <w:rPr>
                <w:sz w:val="18"/>
                <w:szCs w:val="18"/>
              </w:rPr>
              <w:t>11</w:t>
            </w:r>
          </w:p>
        </w:tc>
        <w:tc>
          <w:tcPr>
            <w:tcW w:w="567" w:type="dxa"/>
          </w:tcPr>
          <w:p w:rsidR="006A53C3" w:rsidRPr="00A1781D" w:rsidRDefault="006A53C3" w:rsidP="003804AD">
            <w:pPr>
              <w:rPr>
                <w:sz w:val="18"/>
                <w:szCs w:val="18"/>
              </w:rPr>
            </w:pPr>
            <w:r w:rsidRPr="00A1781D">
              <w:rPr>
                <w:sz w:val="18"/>
                <w:szCs w:val="18"/>
              </w:rPr>
              <w:t>=</w:t>
            </w:r>
          </w:p>
        </w:tc>
        <w:tc>
          <w:tcPr>
            <w:tcW w:w="1134" w:type="dxa"/>
          </w:tcPr>
          <w:p w:rsidR="006A53C3" w:rsidRPr="00A1781D" w:rsidRDefault="006A53C3" w:rsidP="003804AD">
            <w:pPr>
              <w:rPr>
                <w:sz w:val="18"/>
                <w:szCs w:val="18"/>
              </w:rPr>
            </w:pPr>
            <w:r w:rsidRPr="00A1781D">
              <w:rPr>
                <w:sz w:val="18"/>
                <w:szCs w:val="18"/>
              </w:rPr>
              <w:t xml:space="preserve">0503169 (квартальная, </w:t>
            </w:r>
            <w:r w:rsidRPr="00692A66">
              <w:rPr>
                <w:sz w:val="18"/>
                <w:szCs w:val="18"/>
              </w:rPr>
              <w:t xml:space="preserve">годовая </w:t>
            </w:r>
            <w:r w:rsidRPr="00A1781D">
              <w:rPr>
                <w:sz w:val="18"/>
                <w:szCs w:val="18"/>
              </w:rPr>
              <w:t>текущего года)</w:t>
            </w:r>
          </w:p>
        </w:tc>
        <w:tc>
          <w:tcPr>
            <w:tcW w:w="1418" w:type="dxa"/>
          </w:tcPr>
          <w:p w:rsidR="006A53C3" w:rsidRPr="00A1781D" w:rsidRDefault="006A53C3" w:rsidP="00A555F3">
            <w:pPr>
              <w:rPr>
                <w:sz w:val="18"/>
                <w:szCs w:val="18"/>
              </w:rPr>
            </w:pPr>
            <w:r w:rsidRPr="00A1781D">
              <w:rPr>
                <w:sz w:val="18"/>
                <w:szCs w:val="18"/>
              </w:rPr>
              <w:t xml:space="preserve">по строкам «Итого по </w:t>
            </w:r>
            <w:r>
              <w:rPr>
                <w:sz w:val="18"/>
                <w:szCs w:val="18"/>
              </w:rPr>
              <w:t>коду</w:t>
            </w:r>
            <w:r w:rsidRPr="00A1781D">
              <w:rPr>
                <w:sz w:val="18"/>
                <w:szCs w:val="18"/>
              </w:rPr>
              <w:t xml:space="preserve"> счета»</w:t>
            </w:r>
          </w:p>
        </w:tc>
        <w:tc>
          <w:tcPr>
            <w:tcW w:w="567" w:type="dxa"/>
          </w:tcPr>
          <w:p w:rsidR="006A53C3" w:rsidRPr="00A1781D" w:rsidRDefault="006A53C3" w:rsidP="003804AD">
            <w:pPr>
              <w:rPr>
                <w:sz w:val="18"/>
                <w:szCs w:val="18"/>
              </w:rPr>
            </w:pPr>
            <w:r w:rsidRPr="00A1781D">
              <w:rPr>
                <w:sz w:val="18"/>
                <w:szCs w:val="18"/>
              </w:rPr>
              <w:t>*</w:t>
            </w:r>
          </w:p>
        </w:tc>
        <w:tc>
          <w:tcPr>
            <w:tcW w:w="567" w:type="dxa"/>
          </w:tcPr>
          <w:p w:rsidR="006A53C3" w:rsidRPr="00A1781D" w:rsidRDefault="006A53C3" w:rsidP="003804AD">
            <w:pPr>
              <w:rPr>
                <w:sz w:val="18"/>
                <w:szCs w:val="18"/>
              </w:rPr>
            </w:pPr>
            <w:r w:rsidRPr="00A1781D">
              <w:rPr>
                <w:sz w:val="18"/>
                <w:szCs w:val="18"/>
              </w:rPr>
              <w:t>4</w:t>
            </w:r>
          </w:p>
        </w:tc>
        <w:tc>
          <w:tcPr>
            <w:tcW w:w="2268" w:type="dxa"/>
          </w:tcPr>
          <w:p w:rsidR="006A53C3" w:rsidRPr="00A1781D" w:rsidRDefault="006A53C3" w:rsidP="00762CD1">
            <w:pPr>
              <w:rPr>
                <w:sz w:val="18"/>
                <w:szCs w:val="18"/>
              </w:rPr>
            </w:pPr>
            <w:r w:rsidRPr="00A1781D">
              <w:rPr>
                <w:sz w:val="18"/>
                <w:szCs w:val="18"/>
              </w:rPr>
              <w:t xml:space="preserve">Сумма просроченной дебиторской (кредиторской) задолженности на конец предыдущего отчетного года не соответствует показателю ежеквартальных Сведений ф. 0503169 на начало года – требуются пояснения </w:t>
            </w:r>
          </w:p>
        </w:tc>
        <w:tc>
          <w:tcPr>
            <w:tcW w:w="850" w:type="dxa"/>
          </w:tcPr>
          <w:p w:rsidR="006A53C3" w:rsidRPr="00A1781D" w:rsidRDefault="006A53C3" w:rsidP="00762CD1">
            <w:pPr>
              <w:rPr>
                <w:sz w:val="18"/>
                <w:szCs w:val="18"/>
              </w:rPr>
            </w:pPr>
            <w:r>
              <w:rPr>
                <w:sz w:val="18"/>
                <w:szCs w:val="18"/>
              </w:rPr>
              <w:t>П</w:t>
            </w:r>
          </w:p>
        </w:tc>
      </w:tr>
      <w:tr w:rsidR="006A53C3" w:rsidRPr="00A1781D" w:rsidTr="006A53C3">
        <w:trPr>
          <w:trHeight w:val="1054"/>
        </w:trPr>
        <w:tc>
          <w:tcPr>
            <w:tcW w:w="396" w:type="dxa"/>
          </w:tcPr>
          <w:p w:rsidR="006A53C3" w:rsidRPr="00A1781D" w:rsidDel="00643FBD" w:rsidRDefault="006A53C3" w:rsidP="00934ED1">
            <w:pPr>
              <w:rPr>
                <w:sz w:val="18"/>
                <w:szCs w:val="18"/>
              </w:rPr>
            </w:pPr>
            <w:r w:rsidRPr="00A1781D">
              <w:rPr>
                <w:sz w:val="18"/>
                <w:szCs w:val="18"/>
              </w:rPr>
              <w:t>4</w:t>
            </w:r>
          </w:p>
        </w:tc>
        <w:tc>
          <w:tcPr>
            <w:tcW w:w="880" w:type="dxa"/>
          </w:tcPr>
          <w:p w:rsidR="006A53C3" w:rsidRPr="00A1781D" w:rsidDel="00643FBD" w:rsidRDefault="006A53C3" w:rsidP="00643FBD">
            <w:pPr>
              <w:rPr>
                <w:sz w:val="18"/>
                <w:szCs w:val="18"/>
              </w:rPr>
            </w:pPr>
            <w:r w:rsidRPr="00A1781D">
              <w:rPr>
                <w:sz w:val="18"/>
                <w:szCs w:val="18"/>
              </w:rPr>
              <w:t>0503169(за аналогичный период прошлого отчетного года)</w:t>
            </w:r>
          </w:p>
        </w:tc>
        <w:tc>
          <w:tcPr>
            <w:tcW w:w="1276" w:type="dxa"/>
          </w:tcPr>
          <w:p w:rsidR="006A53C3" w:rsidRPr="00A1781D" w:rsidRDefault="006A53C3" w:rsidP="00684F22">
            <w:pPr>
              <w:rPr>
                <w:sz w:val="18"/>
                <w:szCs w:val="18"/>
              </w:rPr>
            </w:pPr>
            <w:r w:rsidRPr="00A1781D">
              <w:rPr>
                <w:sz w:val="18"/>
                <w:szCs w:val="18"/>
              </w:rPr>
              <w:t>по строкам «Итого по синтетическому коду счета»</w:t>
            </w:r>
            <w:r>
              <w:rPr>
                <w:sz w:val="18"/>
                <w:szCs w:val="18"/>
              </w:rPr>
              <w:t>, «</w:t>
            </w:r>
            <w:r w:rsidRPr="00684F22">
              <w:rPr>
                <w:sz w:val="18"/>
                <w:szCs w:val="18"/>
              </w:rPr>
              <w:t>Всего по счету</w:t>
            </w:r>
            <w:r w:rsidR="00136065">
              <w:rPr>
                <w:sz w:val="18"/>
                <w:szCs w:val="18"/>
              </w:rPr>
              <w:t xml:space="preserve"> </w:t>
            </w:r>
            <w:r w:rsidRPr="00684F22">
              <w:rPr>
                <w:sz w:val="18"/>
                <w:szCs w:val="18"/>
              </w:rPr>
              <w:t>0 40140 000</w:t>
            </w:r>
            <w:r>
              <w:rPr>
                <w:sz w:val="18"/>
                <w:szCs w:val="18"/>
              </w:rPr>
              <w:t>», «</w:t>
            </w:r>
            <w:r w:rsidRPr="00684F22">
              <w:rPr>
                <w:sz w:val="18"/>
                <w:szCs w:val="18"/>
              </w:rPr>
              <w:t>Всего по счету</w:t>
            </w:r>
            <w:r w:rsidR="00136065">
              <w:rPr>
                <w:sz w:val="18"/>
                <w:szCs w:val="18"/>
              </w:rPr>
              <w:t xml:space="preserve"> </w:t>
            </w:r>
            <w:r w:rsidRPr="00684F22">
              <w:rPr>
                <w:sz w:val="18"/>
                <w:szCs w:val="18"/>
              </w:rPr>
              <w:t>0 401</w:t>
            </w:r>
            <w:r>
              <w:rPr>
                <w:sz w:val="18"/>
                <w:szCs w:val="18"/>
              </w:rPr>
              <w:t>6</w:t>
            </w:r>
            <w:r w:rsidRPr="00684F22">
              <w:rPr>
                <w:sz w:val="18"/>
                <w:szCs w:val="18"/>
              </w:rPr>
              <w:t>0 000</w:t>
            </w:r>
            <w:r>
              <w:rPr>
                <w:sz w:val="18"/>
                <w:szCs w:val="18"/>
              </w:rPr>
              <w:t>»</w:t>
            </w:r>
          </w:p>
        </w:tc>
        <w:tc>
          <w:tcPr>
            <w:tcW w:w="425" w:type="dxa"/>
          </w:tcPr>
          <w:p w:rsidR="006A53C3" w:rsidRPr="00A1781D" w:rsidDel="00643FBD" w:rsidRDefault="006A53C3" w:rsidP="008C52EA">
            <w:pPr>
              <w:spacing w:line="360" w:lineRule="auto"/>
              <w:rPr>
                <w:sz w:val="18"/>
                <w:szCs w:val="18"/>
              </w:rPr>
            </w:pPr>
            <w:r w:rsidRPr="00A1781D">
              <w:rPr>
                <w:sz w:val="18"/>
                <w:szCs w:val="18"/>
              </w:rPr>
              <w:t>9</w:t>
            </w:r>
          </w:p>
        </w:tc>
        <w:tc>
          <w:tcPr>
            <w:tcW w:w="567" w:type="dxa"/>
          </w:tcPr>
          <w:p w:rsidR="006A53C3" w:rsidRPr="00A1781D" w:rsidDel="00643FBD" w:rsidRDefault="006A53C3" w:rsidP="008C52EA">
            <w:pPr>
              <w:rPr>
                <w:sz w:val="18"/>
                <w:szCs w:val="18"/>
              </w:rPr>
            </w:pPr>
            <w:r w:rsidRPr="00A1781D">
              <w:rPr>
                <w:sz w:val="18"/>
                <w:szCs w:val="18"/>
              </w:rPr>
              <w:t>=</w:t>
            </w:r>
          </w:p>
        </w:tc>
        <w:tc>
          <w:tcPr>
            <w:tcW w:w="1134" w:type="dxa"/>
          </w:tcPr>
          <w:p w:rsidR="006A53C3" w:rsidRPr="00A1781D" w:rsidDel="00643FBD" w:rsidRDefault="006A53C3" w:rsidP="008C52EA">
            <w:pPr>
              <w:rPr>
                <w:sz w:val="18"/>
                <w:szCs w:val="18"/>
              </w:rPr>
            </w:pPr>
            <w:r w:rsidRPr="00A1781D">
              <w:rPr>
                <w:sz w:val="18"/>
                <w:szCs w:val="18"/>
              </w:rPr>
              <w:t xml:space="preserve">0503169 (квартальная, </w:t>
            </w:r>
            <w:r w:rsidRPr="00692A66">
              <w:rPr>
                <w:sz w:val="18"/>
                <w:szCs w:val="18"/>
              </w:rPr>
              <w:t xml:space="preserve">годовая </w:t>
            </w:r>
            <w:r w:rsidRPr="00A1781D">
              <w:rPr>
                <w:sz w:val="18"/>
                <w:szCs w:val="18"/>
              </w:rPr>
              <w:t>текущего года)</w:t>
            </w:r>
          </w:p>
        </w:tc>
        <w:tc>
          <w:tcPr>
            <w:tcW w:w="1418" w:type="dxa"/>
          </w:tcPr>
          <w:p w:rsidR="006A53C3" w:rsidRPr="00A1781D" w:rsidDel="00643FBD" w:rsidRDefault="006A53C3" w:rsidP="00136065">
            <w:pPr>
              <w:rPr>
                <w:sz w:val="18"/>
                <w:szCs w:val="18"/>
              </w:rPr>
            </w:pPr>
            <w:r w:rsidRPr="00A1781D">
              <w:rPr>
                <w:sz w:val="18"/>
                <w:szCs w:val="18"/>
              </w:rPr>
              <w:t>по строкам «Итого по синтетическому коду счета»</w:t>
            </w:r>
            <w:r>
              <w:rPr>
                <w:sz w:val="18"/>
                <w:szCs w:val="18"/>
              </w:rPr>
              <w:t>, «</w:t>
            </w:r>
            <w:r w:rsidRPr="00684F22">
              <w:rPr>
                <w:sz w:val="18"/>
                <w:szCs w:val="18"/>
              </w:rPr>
              <w:t>Всего по счету</w:t>
            </w:r>
            <w:r w:rsidR="00136065">
              <w:rPr>
                <w:sz w:val="18"/>
                <w:szCs w:val="18"/>
              </w:rPr>
              <w:t xml:space="preserve"> </w:t>
            </w:r>
            <w:r w:rsidRPr="00684F22">
              <w:rPr>
                <w:sz w:val="18"/>
                <w:szCs w:val="18"/>
              </w:rPr>
              <w:t>0 40140 000</w:t>
            </w:r>
            <w:r>
              <w:rPr>
                <w:sz w:val="18"/>
                <w:szCs w:val="18"/>
              </w:rPr>
              <w:t>», «</w:t>
            </w:r>
            <w:r w:rsidRPr="00684F22">
              <w:rPr>
                <w:sz w:val="18"/>
                <w:szCs w:val="18"/>
              </w:rPr>
              <w:t>Всего по счету</w:t>
            </w:r>
            <w:r w:rsidR="00136065">
              <w:rPr>
                <w:sz w:val="18"/>
                <w:szCs w:val="18"/>
              </w:rPr>
              <w:t xml:space="preserve"> </w:t>
            </w:r>
            <w:r w:rsidRPr="00684F22">
              <w:rPr>
                <w:sz w:val="18"/>
                <w:szCs w:val="18"/>
              </w:rPr>
              <w:t>0 401</w:t>
            </w:r>
            <w:r>
              <w:rPr>
                <w:sz w:val="18"/>
                <w:szCs w:val="18"/>
              </w:rPr>
              <w:t>6</w:t>
            </w:r>
            <w:r w:rsidRPr="00684F22">
              <w:rPr>
                <w:sz w:val="18"/>
                <w:szCs w:val="18"/>
              </w:rPr>
              <w:t>0 000</w:t>
            </w:r>
            <w:r>
              <w:rPr>
                <w:sz w:val="18"/>
                <w:szCs w:val="18"/>
              </w:rPr>
              <w:t>»</w:t>
            </w:r>
          </w:p>
        </w:tc>
        <w:tc>
          <w:tcPr>
            <w:tcW w:w="567" w:type="dxa"/>
          </w:tcPr>
          <w:p w:rsidR="006A53C3" w:rsidRPr="00A1781D" w:rsidDel="00643FBD" w:rsidRDefault="006A53C3" w:rsidP="008C52EA">
            <w:pPr>
              <w:rPr>
                <w:sz w:val="18"/>
                <w:szCs w:val="18"/>
              </w:rPr>
            </w:pPr>
            <w:r w:rsidRPr="00A1781D">
              <w:rPr>
                <w:sz w:val="18"/>
                <w:szCs w:val="18"/>
              </w:rPr>
              <w:t>*</w:t>
            </w:r>
          </w:p>
        </w:tc>
        <w:tc>
          <w:tcPr>
            <w:tcW w:w="567" w:type="dxa"/>
          </w:tcPr>
          <w:p w:rsidR="006A53C3" w:rsidRPr="00A1781D" w:rsidDel="00643FBD" w:rsidRDefault="006A53C3" w:rsidP="008C52EA">
            <w:pPr>
              <w:rPr>
                <w:sz w:val="18"/>
                <w:szCs w:val="18"/>
              </w:rPr>
            </w:pPr>
            <w:r w:rsidRPr="00A1781D">
              <w:rPr>
                <w:sz w:val="18"/>
                <w:szCs w:val="18"/>
              </w:rPr>
              <w:t>12</w:t>
            </w:r>
          </w:p>
        </w:tc>
        <w:tc>
          <w:tcPr>
            <w:tcW w:w="2268" w:type="dxa"/>
          </w:tcPr>
          <w:p w:rsidR="006A53C3" w:rsidRPr="00A1781D" w:rsidDel="00643FBD" w:rsidRDefault="006A53C3" w:rsidP="00762CD1">
            <w:pPr>
              <w:rPr>
                <w:sz w:val="18"/>
                <w:szCs w:val="18"/>
              </w:rPr>
            </w:pPr>
            <w:r w:rsidRPr="00A1781D">
              <w:rPr>
                <w:sz w:val="18"/>
                <w:szCs w:val="18"/>
              </w:rPr>
              <w:t xml:space="preserve">Сумма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c>
          <w:tcPr>
            <w:tcW w:w="850" w:type="dxa"/>
          </w:tcPr>
          <w:p w:rsidR="006A53C3" w:rsidRPr="00A1781D" w:rsidRDefault="006A53C3" w:rsidP="002C4925">
            <w:pPr>
              <w:rPr>
                <w:sz w:val="18"/>
                <w:szCs w:val="18"/>
              </w:rPr>
            </w:pPr>
            <w:r>
              <w:rPr>
                <w:sz w:val="18"/>
                <w:szCs w:val="18"/>
              </w:rPr>
              <w:t>П</w:t>
            </w:r>
          </w:p>
        </w:tc>
      </w:tr>
      <w:tr w:rsidR="006A53C3" w:rsidRPr="00A1781D" w:rsidTr="006A53C3">
        <w:trPr>
          <w:trHeight w:val="1054"/>
        </w:trPr>
        <w:tc>
          <w:tcPr>
            <w:tcW w:w="396" w:type="dxa"/>
          </w:tcPr>
          <w:p w:rsidR="006A53C3" w:rsidRPr="00A1781D" w:rsidRDefault="006A53C3" w:rsidP="00934ED1">
            <w:pPr>
              <w:rPr>
                <w:sz w:val="18"/>
                <w:szCs w:val="18"/>
              </w:rPr>
            </w:pPr>
            <w:r w:rsidRPr="00A1781D">
              <w:rPr>
                <w:sz w:val="18"/>
                <w:szCs w:val="18"/>
              </w:rPr>
              <w:lastRenderedPageBreak/>
              <w:t>5</w:t>
            </w:r>
          </w:p>
        </w:tc>
        <w:tc>
          <w:tcPr>
            <w:tcW w:w="880" w:type="dxa"/>
          </w:tcPr>
          <w:p w:rsidR="006A53C3" w:rsidRPr="00A1781D" w:rsidRDefault="006A53C3" w:rsidP="00643FBD">
            <w:pPr>
              <w:rPr>
                <w:sz w:val="18"/>
                <w:szCs w:val="18"/>
              </w:rPr>
            </w:pPr>
            <w:r w:rsidRPr="00A1781D">
              <w:rPr>
                <w:sz w:val="18"/>
                <w:szCs w:val="18"/>
              </w:rPr>
              <w:t>0503169(за аналогичный период прошлого отчетного года)</w:t>
            </w:r>
          </w:p>
        </w:tc>
        <w:tc>
          <w:tcPr>
            <w:tcW w:w="1276" w:type="dxa"/>
          </w:tcPr>
          <w:p w:rsidR="006A53C3" w:rsidRPr="00A1781D" w:rsidRDefault="006A53C3" w:rsidP="008C52EA">
            <w:pPr>
              <w:rPr>
                <w:sz w:val="18"/>
                <w:szCs w:val="18"/>
              </w:rPr>
            </w:pPr>
            <w:r w:rsidRPr="00A1781D">
              <w:rPr>
                <w:sz w:val="18"/>
                <w:szCs w:val="18"/>
              </w:rPr>
              <w:t>по строкам «Итого по синтетическому коду счета»</w:t>
            </w:r>
          </w:p>
        </w:tc>
        <w:tc>
          <w:tcPr>
            <w:tcW w:w="425" w:type="dxa"/>
          </w:tcPr>
          <w:p w:rsidR="006A53C3" w:rsidRPr="00A1781D" w:rsidRDefault="006A53C3" w:rsidP="008C52EA">
            <w:pPr>
              <w:spacing w:line="360" w:lineRule="auto"/>
              <w:rPr>
                <w:sz w:val="18"/>
                <w:szCs w:val="18"/>
              </w:rPr>
            </w:pPr>
            <w:r w:rsidRPr="00A1781D">
              <w:rPr>
                <w:sz w:val="18"/>
                <w:szCs w:val="18"/>
              </w:rPr>
              <w:t>10</w:t>
            </w:r>
          </w:p>
        </w:tc>
        <w:tc>
          <w:tcPr>
            <w:tcW w:w="567" w:type="dxa"/>
          </w:tcPr>
          <w:p w:rsidR="006A53C3" w:rsidRPr="00A1781D" w:rsidRDefault="006A53C3" w:rsidP="008C52EA">
            <w:pPr>
              <w:rPr>
                <w:sz w:val="18"/>
                <w:szCs w:val="18"/>
              </w:rPr>
            </w:pPr>
            <w:r w:rsidRPr="00A1781D">
              <w:rPr>
                <w:sz w:val="18"/>
                <w:szCs w:val="18"/>
              </w:rPr>
              <w:t>=</w:t>
            </w:r>
          </w:p>
        </w:tc>
        <w:tc>
          <w:tcPr>
            <w:tcW w:w="1134" w:type="dxa"/>
          </w:tcPr>
          <w:p w:rsidR="006A53C3" w:rsidRPr="00A1781D" w:rsidRDefault="006A53C3" w:rsidP="002415DE">
            <w:pPr>
              <w:rPr>
                <w:sz w:val="18"/>
                <w:szCs w:val="18"/>
              </w:rPr>
            </w:pPr>
            <w:r w:rsidRPr="00A1781D">
              <w:rPr>
                <w:sz w:val="18"/>
                <w:szCs w:val="18"/>
              </w:rPr>
              <w:t>0503169 (</w:t>
            </w:r>
            <w:r w:rsidRPr="00692A66">
              <w:rPr>
                <w:sz w:val="18"/>
                <w:szCs w:val="18"/>
              </w:rPr>
              <w:t xml:space="preserve">годовая </w:t>
            </w:r>
            <w:r w:rsidRPr="00A1781D">
              <w:rPr>
                <w:sz w:val="18"/>
                <w:szCs w:val="18"/>
              </w:rPr>
              <w:t>текущего года)</w:t>
            </w:r>
          </w:p>
        </w:tc>
        <w:tc>
          <w:tcPr>
            <w:tcW w:w="1418" w:type="dxa"/>
          </w:tcPr>
          <w:p w:rsidR="006A53C3" w:rsidRPr="00A1781D" w:rsidRDefault="006A53C3" w:rsidP="005A55B6">
            <w:pPr>
              <w:rPr>
                <w:sz w:val="18"/>
                <w:szCs w:val="18"/>
              </w:rPr>
            </w:pPr>
            <w:r w:rsidRPr="00A1781D">
              <w:rPr>
                <w:sz w:val="18"/>
                <w:szCs w:val="18"/>
              </w:rPr>
              <w:t>по строкам «Итого по синтетическому коду счета»</w:t>
            </w:r>
          </w:p>
        </w:tc>
        <w:tc>
          <w:tcPr>
            <w:tcW w:w="567" w:type="dxa"/>
          </w:tcPr>
          <w:p w:rsidR="006A53C3" w:rsidRPr="00A1781D" w:rsidRDefault="006A53C3" w:rsidP="008C52EA">
            <w:pPr>
              <w:rPr>
                <w:sz w:val="18"/>
                <w:szCs w:val="18"/>
              </w:rPr>
            </w:pPr>
            <w:r w:rsidRPr="00A1781D">
              <w:rPr>
                <w:sz w:val="18"/>
                <w:szCs w:val="18"/>
              </w:rPr>
              <w:t>*</w:t>
            </w:r>
          </w:p>
        </w:tc>
        <w:tc>
          <w:tcPr>
            <w:tcW w:w="567" w:type="dxa"/>
          </w:tcPr>
          <w:p w:rsidR="006A53C3" w:rsidRPr="00A1781D" w:rsidRDefault="006A53C3" w:rsidP="008C52EA">
            <w:pPr>
              <w:rPr>
                <w:sz w:val="18"/>
                <w:szCs w:val="18"/>
              </w:rPr>
            </w:pPr>
            <w:r w:rsidRPr="00A1781D">
              <w:rPr>
                <w:sz w:val="18"/>
                <w:szCs w:val="18"/>
              </w:rPr>
              <w:t>13</w:t>
            </w:r>
          </w:p>
        </w:tc>
        <w:tc>
          <w:tcPr>
            <w:tcW w:w="2268" w:type="dxa"/>
          </w:tcPr>
          <w:p w:rsidR="006A53C3" w:rsidRPr="00A1781D" w:rsidRDefault="006A53C3" w:rsidP="002415DE">
            <w:pPr>
              <w:rPr>
                <w:sz w:val="18"/>
                <w:szCs w:val="18"/>
              </w:rPr>
            </w:pPr>
            <w:r w:rsidRPr="00A1781D">
              <w:rPr>
                <w:sz w:val="18"/>
                <w:szCs w:val="18"/>
              </w:rPr>
              <w:t xml:space="preserve">Сумма долгосрочной дебиторской (кредиторской) задолженности на конец аналогичного периода прошлого отчетного года не соответствует идентичному </w:t>
            </w:r>
            <w:proofErr w:type="gramStart"/>
            <w:r w:rsidRPr="00A1781D">
              <w:rPr>
                <w:sz w:val="18"/>
                <w:szCs w:val="18"/>
              </w:rPr>
              <w:t>показателю  Сведений</w:t>
            </w:r>
            <w:proofErr w:type="gramEnd"/>
            <w:r w:rsidRPr="00A1781D">
              <w:rPr>
                <w:sz w:val="18"/>
                <w:szCs w:val="18"/>
              </w:rPr>
              <w:t xml:space="preserve"> ф. 0503169 – требуются пояснения </w:t>
            </w:r>
          </w:p>
        </w:tc>
        <w:tc>
          <w:tcPr>
            <w:tcW w:w="850" w:type="dxa"/>
          </w:tcPr>
          <w:p w:rsidR="006A53C3" w:rsidRPr="00A1781D" w:rsidRDefault="006A53C3" w:rsidP="002C4925">
            <w:pPr>
              <w:rPr>
                <w:sz w:val="18"/>
                <w:szCs w:val="18"/>
              </w:rPr>
            </w:pPr>
            <w:r>
              <w:rPr>
                <w:sz w:val="18"/>
                <w:szCs w:val="18"/>
              </w:rPr>
              <w:t>П</w:t>
            </w:r>
          </w:p>
        </w:tc>
      </w:tr>
      <w:tr w:rsidR="006A53C3" w:rsidRPr="00A1781D" w:rsidTr="006A53C3">
        <w:trPr>
          <w:trHeight w:val="1054"/>
        </w:trPr>
        <w:tc>
          <w:tcPr>
            <w:tcW w:w="396" w:type="dxa"/>
          </w:tcPr>
          <w:p w:rsidR="006A53C3" w:rsidRPr="00A1781D" w:rsidRDefault="006A53C3" w:rsidP="00934ED1">
            <w:pPr>
              <w:rPr>
                <w:sz w:val="18"/>
                <w:szCs w:val="18"/>
              </w:rPr>
            </w:pPr>
            <w:r w:rsidRPr="00A1781D">
              <w:rPr>
                <w:sz w:val="18"/>
                <w:szCs w:val="18"/>
              </w:rPr>
              <w:t>6</w:t>
            </w:r>
          </w:p>
        </w:tc>
        <w:tc>
          <w:tcPr>
            <w:tcW w:w="880" w:type="dxa"/>
          </w:tcPr>
          <w:p w:rsidR="006A53C3" w:rsidRPr="00A1781D" w:rsidRDefault="006A53C3" w:rsidP="00643FBD">
            <w:pPr>
              <w:rPr>
                <w:sz w:val="18"/>
                <w:szCs w:val="18"/>
              </w:rPr>
            </w:pPr>
            <w:r w:rsidRPr="00A1781D">
              <w:rPr>
                <w:sz w:val="18"/>
                <w:szCs w:val="18"/>
              </w:rPr>
              <w:t>0503169(за аналогичный период прошлого отчетного года)</w:t>
            </w:r>
          </w:p>
        </w:tc>
        <w:tc>
          <w:tcPr>
            <w:tcW w:w="1276" w:type="dxa"/>
          </w:tcPr>
          <w:p w:rsidR="006A53C3" w:rsidRPr="00A1781D" w:rsidRDefault="006A53C3" w:rsidP="008C52EA">
            <w:pPr>
              <w:rPr>
                <w:sz w:val="18"/>
                <w:szCs w:val="18"/>
              </w:rPr>
            </w:pPr>
            <w:r w:rsidRPr="00A1781D">
              <w:rPr>
                <w:sz w:val="18"/>
                <w:szCs w:val="18"/>
              </w:rPr>
              <w:t>по строкам «Итого по синтетическому коду счета»</w:t>
            </w:r>
          </w:p>
        </w:tc>
        <w:tc>
          <w:tcPr>
            <w:tcW w:w="425" w:type="dxa"/>
          </w:tcPr>
          <w:p w:rsidR="006A53C3" w:rsidRPr="00A1781D" w:rsidRDefault="006A53C3" w:rsidP="008C52EA">
            <w:pPr>
              <w:spacing w:line="360" w:lineRule="auto"/>
              <w:rPr>
                <w:sz w:val="18"/>
                <w:szCs w:val="18"/>
              </w:rPr>
            </w:pPr>
            <w:r w:rsidRPr="00A1781D">
              <w:rPr>
                <w:sz w:val="18"/>
                <w:szCs w:val="18"/>
              </w:rPr>
              <w:t>11</w:t>
            </w:r>
          </w:p>
        </w:tc>
        <w:tc>
          <w:tcPr>
            <w:tcW w:w="567" w:type="dxa"/>
          </w:tcPr>
          <w:p w:rsidR="006A53C3" w:rsidRPr="00A1781D" w:rsidRDefault="006A53C3" w:rsidP="008C52EA">
            <w:pPr>
              <w:rPr>
                <w:sz w:val="18"/>
                <w:szCs w:val="18"/>
              </w:rPr>
            </w:pPr>
            <w:r w:rsidRPr="00A1781D">
              <w:rPr>
                <w:sz w:val="18"/>
                <w:szCs w:val="18"/>
              </w:rPr>
              <w:t>=</w:t>
            </w:r>
          </w:p>
        </w:tc>
        <w:tc>
          <w:tcPr>
            <w:tcW w:w="1134" w:type="dxa"/>
          </w:tcPr>
          <w:p w:rsidR="006A53C3" w:rsidRPr="00A1781D" w:rsidRDefault="006A53C3" w:rsidP="008C52EA">
            <w:pPr>
              <w:rPr>
                <w:sz w:val="18"/>
                <w:szCs w:val="18"/>
              </w:rPr>
            </w:pPr>
            <w:r w:rsidRPr="00A1781D">
              <w:rPr>
                <w:sz w:val="18"/>
                <w:szCs w:val="18"/>
              </w:rPr>
              <w:t xml:space="preserve">0503169 (квартальная, </w:t>
            </w:r>
            <w:r w:rsidRPr="00692A66">
              <w:rPr>
                <w:sz w:val="18"/>
                <w:szCs w:val="18"/>
              </w:rPr>
              <w:t xml:space="preserve">годовая </w:t>
            </w:r>
            <w:r w:rsidRPr="00A1781D">
              <w:rPr>
                <w:sz w:val="18"/>
                <w:szCs w:val="18"/>
              </w:rPr>
              <w:t>текущего года)</w:t>
            </w:r>
          </w:p>
        </w:tc>
        <w:tc>
          <w:tcPr>
            <w:tcW w:w="1418" w:type="dxa"/>
          </w:tcPr>
          <w:p w:rsidR="006A53C3" w:rsidRPr="00A1781D" w:rsidRDefault="006A53C3" w:rsidP="005A55B6">
            <w:pPr>
              <w:rPr>
                <w:sz w:val="18"/>
                <w:szCs w:val="18"/>
              </w:rPr>
            </w:pPr>
            <w:r w:rsidRPr="00A1781D">
              <w:rPr>
                <w:sz w:val="18"/>
                <w:szCs w:val="18"/>
              </w:rPr>
              <w:t>по строкам «Итого по синтетическому коду счета»</w:t>
            </w:r>
          </w:p>
        </w:tc>
        <w:tc>
          <w:tcPr>
            <w:tcW w:w="567" w:type="dxa"/>
          </w:tcPr>
          <w:p w:rsidR="006A53C3" w:rsidRPr="00A1781D" w:rsidRDefault="006A53C3" w:rsidP="008C52EA">
            <w:pPr>
              <w:rPr>
                <w:sz w:val="18"/>
                <w:szCs w:val="18"/>
              </w:rPr>
            </w:pPr>
            <w:r w:rsidRPr="00A1781D">
              <w:rPr>
                <w:sz w:val="18"/>
                <w:szCs w:val="18"/>
              </w:rPr>
              <w:t>*</w:t>
            </w:r>
          </w:p>
        </w:tc>
        <w:tc>
          <w:tcPr>
            <w:tcW w:w="567" w:type="dxa"/>
          </w:tcPr>
          <w:p w:rsidR="006A53C3" w:rsidRPr="00A1781D" w:rsidRDefault="006A53C3" w:rsidP="008C52EA">
            <w:pPr>
              <w:rPr>
                <w:sz w:val="18"/>
                <w:szCs w:val="18"/>
              </w:rPr>
            </w:pPr>
            <w:r w:rsidRPr="00A1781D">
              <w:rPr>
                <w:sz w:val="18"/>
                <w:szCs w:val="18"/>
              </w:rPr>
              <w:t>14</w:t>
            </w:r>
          </w:p>
        </w:tc>
        <w:tc>
          <w:tcPr>
            <w:tcW w:w="2268" w:type="dxa"/>
          </w:tcPr>
          <w:p w:rsidR="006A53C3" w:rsidRPr="00A1781D" w:rsidRDefault="006A53C3" w:rsidP="00762CD1">
            <w:pPr>
              <w:rPr>
                <w:sz w:val="18"/>
                <w:szCs w:val="18"/>
              </w:rPr>
            </w:pPr>
            <w:r w:rsidRPr="00A1781D">
              <w:rPr>
                <w:sz w:val="18"/>
                <w:szCs w:val="18"/>
              </w:rPr>
              <w:t xml:space="preserve">Сумма просроченной дебиторской (кредиторской) задолженности на конец аналогичного периода прошлого отчетного года не соответствует идентичному показателю ежеквартальных Сведений ф. 0503169 – требуются пояснения </w:t>
            </w:r>
          </w:p>
        </w:tc>
        <w:tc>
          <w:tcPr>
            <w:tcW w:w="850" w:type="dxa"/>
          </w:tcPr>
          <w:p w:rsidR="006A53C3" w:rsidRPr="00A1781D" w:rsidRDefault="006A53C3" w:rsidP="002C4925">
            <w:pPr>
              <w:rPr>
                <w:sz w:val="18"/>
                <w:szCs w:val="18"/>
              </w:rPr>
            </w:pPr>
            <w:r>
              <w:rPr>
                <w:sz w:val="18"/>
                <w:szCs w:val="18"/>
              </w:rPr>
              <w:t>П</w:t>
            </w:r>
          </w:p>
        </w:tc>
      </w:tr>
      <w:tr w:rsidR="006A53C3" w:rsidRPr="00A1781D" w:rsidTr="006A53C3">
        <w:trPr>
          <w:trHeight w:val="1054"/>
        </w:trPr>
        <w:tc>
          <w:tcPr>
            <w:tcW w:w="396"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Pr>
                <w:sz w:val="18"/>
                <w:szCs w:val="18"/>
              </w:rPr>
              <w:t>7</w:t>
            </w:r>
          </w:p>
        </w:tc>
        <w:tc>
          <w:tcPr>
            <w:tcW w:w="880"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202%12055100</w:t>
            </w:r>
            <w:r w:rsidR="00D41D56">
              <w:rPr>
                <w:sz w:val="18"/>
                <w:szCs w:val="18"/>
              </w:rPr>
              <w:t>1</w:t>
            </w:r>
          </w:p>
        </w:tc>
        <w:tc>
          <w:tcPr>
            <w:tcW w:w="425"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202%120551001</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6A53C3" w:rsidRPr="00A1781D" w:rsidRDefault="00D928AF" w:rsidP="00CC1E18">
            <w:pPr>
              <w:rPr>
                <w:sz w:val="18"/>
                <w:szCs w:val="18"/>
              </w:rPr>
            </w:pPr>
            <w:r>
              <w:rPr>
                <w:sz w:val="18"/>
                <w:szCs w:val="18"/>
              </w:rPr>
              <w:t>Б</w:t>
            </w:r>
          </w:p>
        </w:tc>
      </w:tr>
      <w:tr w:rsidR="006A53C3" w:rsidRPr="00A1781D" w:rsidTr="006A53C3">
        <w:trPr>
          <w:trHeight w:val="1054"/>
        </w:trPr>
        <w:tc>
          <w:tcPr>
            <w:tcW w:w="396"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Pr>
                <w:sz w:val="18"/>
                <w:szCs w:val="18"/>
              </w:rPr>
              <w:t>8</w:t>
            </w:r>
          </w:p>
        </w:tc>
        <w:tc>
          <w:tcPr>
            <w:tcW w:w="880"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218%12055100</w:t>
            </w:r>
            <w:r w:rsidR="00D41D56">
              <w:rPr>
                <w:sz w:val="18"/>
                <w:szCs w:val="18"/>
              </w:rPr>
              <w:t>1</w:t>
            </w:r>
          </w:p>
        </w:tc>
        <w:tc>
          <w:tcPr>
            <w:tcW w:w="425"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218%120551001</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6A53C3" w:rsidRPr="00A1781D" w:rsidRDefault="00D928AF" w:rsidP="00CC1E18">
            <w:pPr>
              <w:rPr>
                <w:sz w:val="18"/>
                <w:szCs w:val="18"/>
              </w:rPr>
            </w:pPr>
            <w:r>
              <w:rPr>
                <w:sz w:val="18"/>
                <w:szCs w:val="18"/>
              </w:rPr>
              <w:t>Б</w:t>
            </w:r>
          </w:p>
        </w:tc>
      </w:tr>
      <w:tr w:rsidR="004218B0" w:rsidRPr="00A1781D" w:rsidTr="004218B0">
        <w:trPr>
          <w:trHeight w:val="1054"/>
        </w:trPr>
        <w:tc>
          <w:tcPr>
            <w:tcW w:w="396" w:type="dxa"/>
            <w:tcBorders>
              <w:top w:val="single" w:sz="4" w:space="0" w:color="auto"/>
              <w:left w:val="single" w:sz="4" w:space="0" w:color="auto"/>
              <w:bottom w:val="single" w:sz="4" w:space="0" w:color="auto"/>
              <w:right w:val="single" w:sz="4" w:space="0" w:color="auto"/>
            </w:tcBorders>
          </w:tcPr>
          <w:p w:rsidR="004218B0" w:rsidRPr="00A1781D" w:rsidRDefault="004218B0" w:rsidP="001B0CC7">
            <w:pPr>
              <w:rPr>
                <w:sz w:val="18"/>
                <w:szCs w:val="18"/>
              </w:rPr>
            </w:pPr>
            <w:r>
              <w:rPr>
                <w:sz w:val="18"/>
                <w:szCs w:val="18"/>
              </w:rPr>
              <w:t>8.1</w:t>
            </w:r>
          </w:p>
        </w:tc>
        <w:tc>
          <w:tcPr>
            <w:tcW w:w="880" w:type="dxa"/>
            <w:tcBorders>
              <w:top w:val="single" w:sz="4" w:space="0" w:color="auto"/>
              <w:left w:val="single" w:sz="4" w:space="0" w:color="auto"/>
              <w:bottom w:val="single" w:sz="4" w:space="0" w:color="auto"/>
              <w:right w:val="single" w:sz="4" w:space="0" w:color="auto"/>
            </w:tcBorders>
          </w:tcPr>
          <w:p w:rsidR="004218B0" w:rsidRPr="00A1781D" w:rsidRDefault="004218B0" w:rsidP="007A01B2">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4218B0" w:rsidRPr="00A1781D" w:rsidRDefault="004218B0" w:rsidP="004218B0">
            <w:pPr>
              <w:rPr>
                <w:sz w:val="18"/>
                <w:szCs w:val="18"/>
              </w:rPr>
            </w:pPr>
            <w:r w:rsidRPr="00A1781D">
              <w:rPr>
                <w:sz w:val="18"/>
                <w:szCs w:val="18"/>
              </w:rPr>
              <w:t xml:space="preserve">по </w:t>
            </w:r>
            <w:r>
              <w:rPr>
                <w:sz w:val="18"/>
                <w:szCs w:val="18"/>
              </w:rPr>
              <w:t>счетам 202%120561001</w:t>
            </w:r>
          </w:p>
        </w:tc>
        <w:tc>
          <w:tcPr>
            <w:tcW w:w="425" w:type="dxa"/>
            <w:tcBorders>
              <w:top w:val="single" w:sz="4" w:space="0" w:color="auto"/>
              <w:left w:val="single" w:sz="4" w:space="0" w:color="auto"/>
              <w:bottom w:val="single" w:sz="4" w:space="0" w:color="auto"/>
              <w:right w:val="single" w:sz="4" w:space="0" w:color="auto"/>
            </w:tcBorders>
          </w:tcPr>
          <w:p w:rsidR="004218B0" w:rsidRPr="00A1781D" w:rsidRDefault="004218B0" w:rsidP="007A01B2">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4218B0" w:rsidRPr="00A1781D" w:rsidRDefault="004218B0" w:rsidP="007A01B2">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4218B0" w:rsidRPr="00A1781D" w:rsidRDefault="004218B0" w:rsidP="007A01B2">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4218B0" w:rsidRPr="00A1781D" w:rsidRDefault="004218B0" w:rsidP="004218B0">
            <w:pPr>
              <w:rPr>
                <w:sz w:val="18"/>
                <w:szCs w:val="18"/>
              </w:rPr>
            </w:pPr>
            <w:r w:rsidRPr="00A1781D">
              <w:rPr>
                <w:sz w:val="18"/>
                <w:szCs w:val="18"/>
              </w:rPr>
              <w:t xml:space="preserve">по </w:t>
            </w:r>
            <w:r>
              <w:rPr>
                <w:sz w:val="18"/>
                <w:szCs w:val="18"/>
              </w:rPr>
              <w:t>счетам 202%120561001</w:t>
            </w:r>
          </w:p>
        </w:tc>
        <w:tc>
          <w:tcPr>
            <w:tcW w:w="567" w:type="dxa"/>
            <w:tcBorders>
              <w:top w:val="single" w:sz="4" w:space="0" w:color="auto"/>
              <w:left w:val="single" w:sz="4" w:space="0" w:color="auto"/>
              <w:bottom w:val="single" w:sz="4" w:space="0" w:color="auto"/>
              <w:right w:val="single" w:sz="4" w:space="0" w:color="auto"/>
            </w:tcBorders>
          </w:tcPr>
          <w:p w:rsidR="004218B0" w:rsidRPr="00A1781D" w:rsidRDefault="004218B0" w:rsidP="007A01B2">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4218B0" w:rsidRPr="00A1781D" w:rsidRDefault="004218B0" w:rsidP="007A01B2">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4218B0" w:rsidRPr="00A1781D" w:rsidRDefault="004218B0" w:rsidP="007A01B2">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4218B0" w:rsidRPr="00A1781D" w:rsidRDefault="004218B0" w:rsidP="007A01B2">
            <w:pPr>
              <w:rPr>
                <w:sz w:val="18"/>
                <w:szCs w:val="18"/>
              </w:rPr>
            </w:pPr>
            <w:r>
              <w:rPr>
                <w:sz w:val="18"/>
                <w:szCs w:val="18"/>
              </w:rPr>
              <w:t>Б</w:t>
            </w:r>
          </w:p>
        </w:tc>
      </w:tr>
      <w:tr w:rsidR="006A53C3" w:rsidRPr="00A1781D" w:rsidTr="006A53C3">
        <w:trPr>
          <w:trHeight w:val="1054"/>
        </w:trPr>
        <w:tc>
          <w:tcPr>
            <w:tcW w:w="396"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Pr>
                <w:sz w:val="18"/>
                <w:szCs w:val="18"/>
              </w:rPr>
              <w:t>9</w:t>
            </w:r>
          </w:p>
        </w:tc>
        <w:tc>
          <w:tcPr>
            <w:tcW w:w="880"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6A53C3" w:rsidRPr="00A1781D" w:rsidRDefault="006A53C3" w:rsidP="00D41D56">
            <w:pPr>
              <w:rPr>
                <w:sz w:val="18"/>
                <w:szCs w:val="18"/>
              </w:rPr>
            </w:pPr>
            <w:r w:rsidRPr="00A1781D">
              <w:rPr>
                <w:sz w:val="18"/>
                <w:szCs w:val="18"/>
              </w:rPr>
              <w:t xml:space="preserve">по </w:t>
            </w:r>
            <w:r>
              <w:rPr>
                <w:sz w:val="18"/>
                <w:szCs w:val="18"/>
              </w:rPr>
              <w:t>счетам 218%12056100</w:t>
            </w:r>
            <w:r w:rsidR="00D41D56">
              <w:rPr>
                <w:sz w:val="18"/>
                <w:szCs w:val="18"/>
              </w:rPr>
              <w:t>1</w:t>
            </w:r>
          </w:p>
        </w:tc>
        <w:tc>
          <w:tcPr>
            <w:tcW w:w="425"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218%120561001</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6A53C3" w:rsidRPr="00A1781D" w:rsidRDefault="00D928AF" w:rsidP="00CC1E18">
            <w:pPr>
              <w:rPr>
                <w:sz w:val="18"/>
                <w:szCs w:val="18"/>
              </w:rPr>
            </w:pPr>
            <w:r>
              <w:rPr>
                <w:sz w:val="18"/>
                <w:szCs w:val="18"/>
              </w:rPr>
              <w:t>Б</w:t>
            </w:r>
          </w:p>
        </w:tc>
      </w:tr>
      <w:tr w:rsidR="006A53C3" w:rsidRPr="00A1781D" w:rsidTr="006A53C3">
        <w:trPr>
          <w:trHeight w:val="1054"/>
        </w:trPr>
        <w:tc>
          <w:tcPr>
            <w:tcW w:w="396"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Pr>
                <w:sz w:val="18"/>
                <w:szCs w:val="18"/>
              </w:rPr>
              <w:t>9</w:t>
            </w:r>
            <w:r w:rsidR="004218B0">
              <w:rPr>
                <w:sz w:val="18"/>
                <w:szCs w:val="18"/>
              </w:rPr>
              <w:t>.1</w:t>
            </w:r>
          </w:p>
        </w:tc>
        <w:tc>
          <w:tcPr>
            <w:tcW w:w="880"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219%13030500</w:t>
            </w:r>
            <w:r w:rsidR="00D41D56">
              <w:rPr>
                <w:sz w:val="18"/>
                <w:szCs w:val="18"/>
              </w:rPr>
              <w:t>1</w:t>
            </w:r>
          </w:p>
        </w:tc>
        <w:tc>
          <w:tcPr>
            <w:tcW w:w="425"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219%130305001</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6A53C3" w:rsidRPr="00A1781D" w:rsidRDefault="00D928AF" w:rsidP="00CC1E18">
            <w:pPr>
              <w:rPr>
                <w:sz w:val="18"/>
                <w:szCs w:val="18"/>
              </w:rPr>
            </w:pPr>
            <w:r>
              <w:rPr>
                <w:sz w:val="18"/>
                <w:szCs w:val="18"/>
              </w:rPr>
              <w:t>Б</w:t>
            </w:r>
          </w:p>
        </w:tc>
      </w:tr>
      <w:tr w:rsidR="006A53C3" w:rsidRPr="00A1781D" w:rsidTr="006A53C3">
        <w:trPr>
          <w:trHeight w:val="1054"/>
        </w:trPr>
        <w:tc>
          <w:tcPr>
            <w:tcW w:w="396"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Pr>
                <w:sz w:val="18"/>
                <w:szCs w:val="18"/>
              </w:rPr>
              <w:lastRenderedPageBreak/>
              <w:t>10</w:t>
            </w:r>
          </w:p>
        </w:tc>
        <w:tc>
          <w:tcPr>
            <w:tcW w:w="880"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202%140140151</w:t>
            </w:r>
          </w:p>
        </w:tc>
        <w:tc>
          <w:tcPr>
            <w:tcW w:w="425"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202%140140151</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6A53C3" w:rsidRPr="00A1781D" w:rsidRDefault="00D928AF" w:rsidP="00CC1E18">
            <w:pPr>
              <w:rPr>
                <w:sz w:val="18"/>
                <w:szCs w:val="18"/>
              </w:rPr>
            </w:pPr>
            <w:r>
              <w:rPr>
                <w:sz w:val="18"/>
                <w:szCs w:val="18"/>
              </w:rPr>
              <w:t>Б</w:t>
            </w:r>
          </w:p>
        </w:tc>
      </w:tr>
      <w:tr w:rsidR="006A53C3" w:rsidRPr="00A1781D" w:rsidTr="006A53C3">
        <w:trPr>
          <w:trHeight w:val="1054"/>
        </w:trPr>
        <w:tc>
          <w:tcPr>
            <w:tcW w:w="396"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Pr>
                <w:sz w:val="18"/>
                <w:szCs w:val="18"/>
              </w:rPr>
              <w:t>11</w:t>
            </w:r>
          </w:p>
        </w:tc>
        <w:tc>
          <w:tcPr>
            <w:tcW w:w="880"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202%140140161</w:t>
            </w:r>
          </w:p>
        </w:tc>
        <w:tc>
          <w:tcPr>
            <w:tcW w:w="425"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6A53C3" w:rsidRPr="00A1781D" w:rsidRDefault="006A53C3" w:rsidP="00900128">
            <w:pPr>
              <w:rPr>
                <w:sz w:val="18"/>
                <w:szCs w:val="18"/>
              </w:rPr>
            </w:pPr>
            <w:r w:rsidRPr="00A1781D">
              <w:rPr>
                <w:sz w:val="18"/>
                <w:szCs w:val="18"/>
              </w:rPr>
              <w:t xml:space="preserve">по </w:t>
            </w:r>
            <w:r>
              <w:rPr>
                <w:sz w:val="18"/>
                <w:szCs w:val="18"/>
              </w:rPr>
              <w:t>счетам 202%140140161</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6A53C3" w:rsidRPr="00A1781D" w:rsidRDefault="00D928AF" w:rsidP="00CC1E18">
            <w:pPr>
              <w:rPr>
                <w:sz w:val="18"/>
                <w:szCs w:val="18"/>
              </w:rPr>
            </w:pPr>
            <w:r>
              <w:rPr>
                <w:sz w:val="18"/>
                <w:szCs w:val="18"/>
              </w:rPr>
              <w:t>Б</w:t>
            </w:r>
          </w:p>
        </w:tc>
      </w:tr>
      <w:tr w:rsidR="006A53C3" w:rsidRPr="00A1781D" w:rsidTr="006A53C3">
        <w:trPr>
          <w:trHeight w:val="1054"/>
        </w:trPr>
        <w:tc>
          <w:tcPr>
            <w:tcW w:w="396"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Pr>
                <w:sz w:val="18"/>
                <w:szCs w:val="18"/>
              </w:rPr>
              <w:t>12</w:t>
            </w:r>
          </w:p>
        </w:tc>
        <w:tc>
          <w:tcPr>
            <w:tcW w:w="880"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6A53C3" w:rsidRPr="00A1781D" w:rsidRDefault="006A53C3" w:rsidP="00AA1100">
            <w:pPr>
              <w:rPr>
                <w:sz w:val="18"/>
                <w:szCs w:val="18"/>
              </w:rPr>
            </w:pPr>
            <w:r w:rsidRPr="00A1781D">
              <w:rPr>
                <w:sz w:val="18"/>
                <w:szCs w:val="18"/>
              </w:rPr>
              <w:t xml:space="preserve">по </w:t>
            </w:r>
            <w:r>
              <w:rPr>
                <w:sz w:val="18"/>
                <w:szCs w:val="18"/>
              </w:rPr>
              <w:t>счетам %</w:t>
            </w:r>
            <w:r w:rsidR="00AA1100">
              <w:rPr>
                <w:sz w:val="18"/>
                <w:szCs w:val="18"/>
              </w:rPr>
              <w:t>120651001</w:t>
            </w:r>
          </w:p>
        </w:tc>
        <w:tc>
          <w:tcPr>
            <w:tcW w:w="425"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sidRPr="00A1781D">
              <w:rPr>
                <w:sz w:val="18"/>
                <w:szCs w:val="18"/>
              </w:rPr>
              <w:t xml:space="preserve">по </w:t>
            </w:r>
            <w:r>
              <w:rPr>
                <w:sz w:val="18"/>
                <w:szCs w:val="18"/>
              </w:rPr>
              <w:t>счетам %120651001</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6A53C3" w:rsidRPr="00A1781D" w:rsidRDefault="00D928AF" w:rsidP="00CC1E18">
            <w:pPr>
              <w:rPr>
                <w:sz w:val="18"/>
                <w:szCs w:val="18"/>
              </w:rPr>
            </w:pPr>
            <w:r>
              <w:rPr>
                <w:sz w:val="18"/>
                <w:szCs w:val="18"/>
              </w:rPr>
              <w:t>Б</w:t>
            </w:r>
          </w:p>
        </w:tc>
      </w:tr>
      <w:tr w:rsidR="001B0CC7" w:rsidRPr="00A1781D" w:rsidTr="001B0CC7">
        <w:trPr>
          <w:trHeight w:val="1054"/>
        </w:trPr>
        <w:tc>
          <w:tcPr>
            <w:tcW w:w="396"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Pr>
                <w:sz w:val="18"/>
                <w:szCs w:val="18"/>
              </w:rPr>
              <w:t>12.1</w:t>
            </w:r>
          </w:p>
        </w:tc>
        <w:tc>
          <w:tcPr>
            <w:tcW w:w="880"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 xml:space="preserve">по </w:t>
            </w:r>
            <w:r>
              <w:rPr>
                <w:sz w:val="18"/>
                <w:szCs w:val="18"/>
              </w:rPr>
              <w:t>счетам %120654001</w:t>
            </w:r>
          </w:p>
        </w:tc>
        <w:tc>
          <w:tcPr>
            <w:tcW w:w="425"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 xml:space="preserve">по </w:t>
            </w:r>
            <w:r>
              <w:rPr>
                <w:sz w:val="18"/>
                <w:szCs w:val="18"/>
              </w:rPr>
              <w:t>счетам %120654001</w:t>
            </w:r>
          </w:p>
        </w:tc>
        <w:tc>
          <w:tcPr>
            <w:tcW w:w="567"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Pr>
                <w:sz w:val="18"/>
                <w:szCs w:val="18"/>
              </w:rPr>
              <w:t>Б</w:t>
            </w:r>
          </w:p>
        </w:tc>
      </w:tr>
      <w:tr w:rsidR="006A53C3" w:rsidRPr="00A1781D" w:rsidTr="006A53C3">
        <w:trPr>
          <w:trHeight w:val="1054"/>
        </w:trPr>
        <w:tc>
          <w:tcPr>
            <w:tcW w:w="396"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Pr>
                <w:sz w:val="18"/>
                <w:szCs w:val="18"/>
              </w:rPr>
              <w:t>13</w:t>
            </w:r>
          </w:p>
        </w:tc>
        <w:tc>
          <w:tcPr>
            <w:tcW w:w="880"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6A53C3" w:rsidRPr="00A1781D" w:rsidRDefault="006A53C3" w:rsidP="00AA1100">
            <w:pPr>
              <w:rPr>
                <w:sz w:val="18"/>
                <w:szCs w:val="18"/>
              </w:rPr>
            </w:pPr>
            <w:r w:rsidRPr="00A1781D">
              <w:rPr>
                <w:sz w:val="18"/>
                <w:szCs w:val="18"/>
              </w:rPr>
              <w:t xml:space="preserve">по </w:t>
            </w:r>
            <w:r>
              <w:rPr>
                <w:sz w:val="18"/>
                <w:szCs w:val="18"/>
              </w:rPr>
              <w:t>счетам %</w:t>
            </w:r>
            <w:r w:rsidR="00AA1100">
              <w:rPr>
                <w:sz w:val="18"/>
                <w:szCs w:val="18"/>
              </w:rPr>
              <w:t>130251001</w:t>
            </w:r>
          </w:p>
        </w:tc>
        <w:tc>
          <w:tcPr>
            <w:tcW w:w="425"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6A53C3" w:rsidRPr="00A1781D" w:rsidRDefault="006A53C3" w:rsidP="001B0CC7">
            <w:pPr>
              <w:rPr>
                <w:sz w:val="18"/>
                <w:szCs w:val="18"/>
              </w:rPr>
            </w:pPr>
            <w:r w:rsidRPr="00A1781D">
              <w:rPr>
                <w:sz w:val="18"/>
                <w:szCs w:val="18"/>
              </w:rPr>
              <w:t xml:space="preserve">по </w:t>
            </w:r>
            <w:r>
              <w:rPr>
                <w:sz w:val="18"/>
                <w:szCs w:val="18"/>
              </w:rPr>
              <w:t>счетам %130251001</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6A53C3" w:rsidRPr="00A1781D" w:rsidRDefault="006A53C3" w:rsidP="00CC1E18">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6A53C3" w:rsidRPr="00A1781D" w:rsidRDefault="00D928AF" w:rsidP="00CC1E18">
            <w:pPr>
              <w:rPr>
                <w:sz w:val="18"/>
                <w:szCs w:val="18"/>
              </w:rPr>
            </w:pPr>
            <w:r>
              <w:rPr>
                <w:sz w:val="18"/>
                <w:szCs w:val="18"/>
              </w:rPr>
              <w:t>Б</w:t>
            </w:r>
          </w:p>
        </w:tc>
      </w:tr>
      <w:tr w:rsidR="001B0CC7" w:rsidRPr="00A1781D" w:rsidTr="001B0CC7">
        <w:trPr>
          <w:trHeight w:val="1054"/>
        </w:trPr>
        <w:tc>
          <w:tcPr>
            <w:tcW w:w="396"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Pr>
                <w:sz w:val="18"/>
                <w:szCs w:val="18"/>
              </w:rPr>
              <w:t>13.1</w:t>
            </w:r>
          </w:p>
        </w:tc>
        <w:tc>
          <w:tcPr>
            <w:tcW w:w="880"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0503169 (предыдущий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 xml:space="preserve">по </w:t>
            </w:r>
            <w:r>
              <w:rPr>
                <w:sz w:val="18"/>
                <w:szCs w:val="18"/>
              </w:rPr>
              <w:t>счетам %130254001</w:t>
            </w:r>
          </w:p>
        </w:tc>
        <w:tc>
          <w:tcPr>
            <w:tcW w:w="425"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spacing w:line="360" w:lineRule="auto"/>
              <w:rPr>
                <w:sz w:val="18"/>
                <w:szCs w:val="18"/>
              </w:rPr>
            </w:pPr>
            <w:r w:rsidRPr="00A1781D">
              <w:rPr>
                <w:sz w:val="18"/>
                <w:szCs w:val="18"/>
              </w:rPr>
              <w:t>9</w:t>
            </w:r>
          </w:p>
        </w:tc>
        <w:tc>
          <w:tcPr>
            <w:tcW w:w="567"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 xml:space="preserve">0503169 (квартальная, </w:t>
            </w:r>
            <w:r>
              <w:rPr>
                <w:sz w:val="18"/>
                <w:szCs w:val="18"/>
              </w:rPr>
              <w:t xml:space="preserve">годовая </w:t>
            </w:r>
            <w:r w:rsidRPr="00A1781D">
              <w:rPr>
                <w:sz w:val="18"/>
                <w:szCs w:val="18"/>
              </w:rPr>
              <w:t>текущего года)</w:t>
            </w:r>
          </w:p>
        </w:tc>
        <w:tc>
          <w:tcPr>
            <w:tcW w:w="1418"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 xml:space="preserve">по </w:t>
            </w:r>
            <w:r>
              <w:rPr>
                <w:sz w:val="18"/>
                <w:szCs w:val="18"/>
              </w:rPr>
              <w:t>счетам %130254001</w:t>
            </w:r>
          </w:p>
        </w:tc>
        <w:tc>
          <w:tcPr>
            <w:tcW w:w="567"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2</w:t>
            </w:r>
          </w:p>
        </w:tc>
        <w:tc>
          <w:tcPr>
            <w:tcW w:w="2268"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sidRPr="00A1781D">
              <w:rPr>
                <w:sz w:val="18"/>
                <w:szCs w:val="18"/>
              </w:rPr>
              <w:t xml:space="preserve">Сумма дебиторской (кредиторской) задолженности на конец предыдущего отчетного года не соответствует показателю ежеквартальных Сведений </w:t>
            </w:r>
            <w:r>
              <w:rPr>
                <w:sz w:val="18"/>
                <w:szCs w:val="18"/>
              </w:rPr>
              <w:br/>
            </w:r>
            <w:r w:rsidRPr="00A1781D">
              <w:rPr>
                <w:sz w:val="18"/>
                <w:szCs w:val="18"/>
              </w:rPr>
              <w:t xml:space="preserve">ф. 0503169 на начало года – требуются пояснения </w:t>
            </w:r>
          </w:p>
        </w:tc>
        <w:tc>
          <w:tcPr>
            <w:tcW w:w="850" w:type="dxa"/>
            <w:tcBorders>
              <w:top w:val="single" w:sz="4" w:space="0" w:color="auto"/>
              <w:left w:val="single" w:sz="4" w:space="0" w:color="auto"/>
              <w:bottom w:val="single" w:sz="4" w:space="0" w:color="auto"/>
              <w:right w:val="single" w:sz="4" w:space="0" w:color="auto"/>
            </w:tcBorders>
          </w:tcPr>
          <w:p w:rsidR="001B0CC7" w:rsidRPr="00A1781D" w:rsidRDefault="001B0CC7" w:rsidP="001B0CC7">
            <w:pPr>
              <w:rPr>
                <w:sz w:val="18"/>
                <w:szCs w:val="18"/>
              </w:rPr>
            </w:pPr>
            <w:r>
              <w:rPr>
                <w:sz w:val="18"/>
                <w:szCs w:val="18"/>
              </w:rPr>
              <w:t>Б</w:t>
            </w:r>
          </w:p>
        </w:tc>
      </w:tr>
    </w:tbl>
    <w:p w:rsidR="00B60DA1" w:rsidRPr="00A1781D" w:rsidRDefault="00B60DA1" w:rsidP="00A13998">
      <w:pPr>
        <w:rPr>
          <w:sz w:val="18"/>
          <w:szCs w:val="18"/>
        </w:rPr>
      </w:pPr>
    </w:p>
    <w:p w:rsidR="00B44B9E" w:rsidRPr="00A1781D" w:rsidRDefault="00CC5C9A" w:rsidP="00CC5C9A">
      <w:pPr>
        <w:pStyle w:val="1"/>
        <w:numPr>
          <w:ilvl w:val="0"/>
          <w:numId w:val="0"/>
        </w:numPr>
        <w:jc w:val="both"/>
        <w:rPr>
          <w:b/>
          <w:sz w:val="18"/>
          <w:szCs w:val="18"/>
        </w:rPr>
      </w:pPr>
      <w:bookmarkStart w:id="695" w:name="_Toc216965298"/>
      <w:r w:rsidRPr="00A1781D">
        <w:rPr>
          <w:b/>
          <w:sz w:val="18"/>
          <w:szCs w:val="18"/>
        </w:rPr>
        <w:t>2</w:t>
      </w:r>
      <w:r w:rsidR="00EB4DBF">
        <w:rPr>
          <w:b/>
          <w:sz w:val="18"/>
          <w:szCs w:val="18"/>
        </w:rPr>
        <w:t>1</w:t>
      </w:r>
      <w:r w:rsidR="00595D24" w:rsidRPr="00A1781D">
        <w:rPr>
          <w:b/>
          <w:sz w:val="18"/>
          <w:szCs w:val="18"/>
        </w:rPr>
        <w:t xml:space="preserve">. </w:t>
      </w:r>
      <w:proofErr w:type="gramStart"/>
      <w:r w:rsidR="00595D24" w:rsidRPr="00A1781D">
        <w:rPr>
          <w:b/>
          <w:sz w:val="18"/>
          <w:szCs w:val="18"/>
        </w:rPr>
        <w:t>Расшифровка  дебиторской</w:t>
      </w:r>
      <w:proofErr w:type="gramEnd"/>
      <w:r w:rsidR="00595D24" w:rsidRPr="00A1781D">
        <w:rPr>
          <w:b/>
          <w:sz w:val="18"/>
          <w:szCs w:val="18"/>
        </w:rPr>
        <w:t xml:space="preserve"> задолженности по расчетам по выданным авансам</w:t>
      </w:r>
      <w:r w:rsidR="00BC475B" w:rsidRPr="00A1781D">
        <w:rPr>
          <w:b/>
          <w:sz w:val="18"/>
          <w:szCs w:val="18"/>
        </w:rPr>
        <w:t xml:space="preserve"> </w:t>
      </w:r>
      <w:r w:rsidR="00B9073A" w:rsidRPr="00A1781D">
        <w:rPr>
          <w:b/>
          <w:sz w:val="18"/>
          <w:szCs w:val="18"/>
        </w:rPr>
        <w:t xml:space="preserve">ф. 0503191 </w:t>
      </w:r>
      <w:r w:rsidR="00BD1BAA" w:rsidRPr="00A1781D">
        <w:rPr>
          <w:b/>
          <w:sz w:val="18"/>
          <w:szCs w:val="18"/>
        </w:rPr>
        <w:t xml:space="preserve">(далее </w:t>
      </w:r>
      <w:r w:rsidR="004D2726" w:rsidRPr="00A1781D">
        <w:rPr>
          <w:b/>
          <w:sz w:val="18"/>
          <w:szCs w:val="18"/>
        </w:rPr>
        <w:t>–</w:t>
      </w:r>
      <w:r w:rsidR="00BD1BAA" w:rsidRPr="00A1781D">
        <w:rPr>
          <w:b/>
          <w:sz w:val="18"/>
          <w:szCs w:val="18"/>
        </w:rPr>
        <w:t xml:space="preserve"> Расшифровка</w:t>
      </w:r>
      <w:r w:rsidR="004D2726" w:rsidRPr="00A1781D">
        <w:rPr>
          <w:b/>
          <w:sz w:val="18"/>
          <w:szCs w:val="18"/>
        </w:rPr>
        <w:t xml:space="preserve"> ф. 0503191</w:t>
      </w:r>
      <w:r w:rsidR="00BD1BAA" w:rsidRPr="00A1781D">
        <w:rPr>
          <w:b/>
          <w:sz w:val="18"/>
          <w:szCs w:val="18"/>
        </w:rPr>
        <w:t>)</w:t>
      </w:r>
      <w:bookmarkEnd w:id="695"/>
    </w:p>
    <w:p w:rsidR="00595D24" w:rsidRPr="00A1781D" w:rsidRDefault="00595D24" w:rsidP="00A13998">
      <w:pPr>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713"/>
        <w:gridCol w:w="1568"/>
        <w:gridCol w:w="673"/>
        <w:gridCol w:w="1247"/>
        <w:gridCol w:w="1568"/>
        <w:gridCol w:w="675"/>
        <w:gridCol w:w="2787"/>
        <w:gridCol w:w="798"/>
      </w:tblGrid>
      <w:tr w:rsidR="00A8067F" w:rsidRPr="00A1781D" w:rsidTr="00A8067F">
        <w:trPr>
          <w:trHeight w:val="658"/>
          <w:tblHeader/>
        </w:trPr>
        <w:tc>
          <w:tcPr>
            <w:tcW w:w="215" w:type="pct"/>
          </w:tcPr>
          <w:p w:rsidR="00A8067F" w:rsidRPr="00A1781D" w:rsidRDefault="00A8067F" w:rsidP="004F30C6">
            <w:pPr>
              <w:spacing w:line="360" w:lineRule="auto"/>
              <w:jc w:val="center"/>
              <w:rPr>
                <w:sz w:val="18"/>
                <w:szCs w:val="18"/>
              </w:rPr>
            </w:pPr>
            <w:r w:rsidRPr="00A1781D">
              <w:rPr>
                <w:sz w:val="18"/>
                <w:szCs w:val="18"/>
              </w:rPr>
              <w:t>№ п/п</w:t>
            </w:r>
          </w:p>
        </w:tc>
        <w:tc>
          <w:tcPr>
            <w:tcW w:w="340" w:type="pct"/>
          </w:tcPr>
          <w:p w:rsidR="00A8067F" w:rsidRPr="00A1781D" w:rsidRDefault="00A8067F" w:rsidP="004F30C6">
            <w:pPr>
              <w:rPr>
                <w:sz w:val="18"/>
                <w:szCs w:val="18"/>
              </w:rPr>
            </w:pPr>
            <w:r w:rsidRPr="00A1781D">
              <w:rPr>
                <w:sz w:val="18"/>
                <w:szCs w:val="18"/>
              </w:rPr>
              <w:t>Раздел</w:t>
            </w:r>
          </w:p>
        </w:tc>
        <w:tc>
          <w:tcPr>
            <w:tcW w:w="748" w:type="pct"/>
          </w:tcPr>
          <w:p w:rsidR="00A8067F" w:rsidRPr="00A1781D" w:rsidRDefault="00A8067F" w:rsidP="004F30C6">
            <w:pPr>
              <w:rPr>
                <w:sz w:val="18"/>
                <w:szCs w:val="18"/>
              </w:rPr>
            </w:pPr>
            <w:r w:rsidRPr="00A1781D">
              <w:rPr>
                <w:sz w:val="18"/>
                <w:szCs w:val="18"/>
              </w:rPr>
              <w:t>Номер счета бюджетного учета/строка</w:t>
            </w:r>
          </w:p>
        </w:tc>
        <w:tc>
          <w:tcPr>
            <w:tcW w:w="321" w:type="pct"/>
          </w:tcPr>
          <w:p w:rsidR="00A8067F" w:rsidRPr="00A1781D" w:rsidRDefault="00A8067F" w:rsidP="004F30C6">
            <w:pPr>
              <w:jc w:val="center"/>
              <w:rPr>
                <w:sz w:val="18"/>
                <w:szCs w:val="18"/>
              </w:rPr>
            </w:pPr>
            <w:r w:rsidRPr="00A1781D">
              <w:rPr>
                <w:sz w:val="18"/>
                <w:szCs w:val="18"/>
              </w:rPr>
              <w:t>Графа</w:t>
            </w:r>
          </w:p>
        </w:tc>
        <w:tc>
          <w:tcPr>
            <w:tcW w:w="595" w:type="pct"/>
          </w:tcPr>
          <w:p w:rsidR="00A8067F" w:rsidRPr="00A1781D" w:rsidRDefault="00A8067F" w:rsidP="004F30C6">
            <w:pPr>
              <w:jc w:val="center"/>
              <w:rPr>
                <w:sz w:val="18"/>
                <w:szCs w:val="18"/>
              </w:rPr>
            </w:pPr>
            <w:r w:rsidRPr="00A1781D">
              <w:rPr>
                <w:sz w:val="18"/>
                <w:szCs w:val="18"/>
              </w:rPr>
              <w:t>Соотношение</w:t>
            </w:r>
          </w:p>
        </w:tc>
        <w:tc>
          <w:tcPr>
            <w:tcW w:w="748" w:type="pct"/>
          </w:tcPr>
          <w:p w:rsidR="00A8067F" w:rsidRPr="00A1781D" w:rsidRDefault="00A8067F" w:rsidP="004F30C6">
            <w:pPr>
              <w:jc w:val="center"/>
              <w:rPr>
                <w:sz w:val="18"/>
                <w:szCs w:val="18"/>
              </w:rPr>
            </w:pPr>
            <w:r w:rsidRPr="00A1781D">
              <w:rPr>
                <w:sz w:val="18"/>
                <w:szCs w:val="18"/>
              </w:rPr>
              <w:t>Строка</w:t>
            </w:r>
          </w:p>
        </w:tc>
        <w:tc>
          <w:tcPr>
            <w:tcW w:w="322" w:type="pct"/>
          </w:tcPr>
          <w:p w:rsidR="00A8067F" w:rsidRPr="00A1781D" w:rsidRDefault="00A8067F" w:rsidP="004F30C6">
            <w:pPr>
              <w:jc w:val="center"/>
              <w:rPr>
                <w:sz w:val="18"/>
                <w:szCs w:val="18"/>
              </w:rPr>
            </w:pPr>
            <w:r w:rsidRPr="00A1781D">
              <w:rPr>
                <w:sz w:val="18"/>
                <w:szCs w:val="18"/>
              </w:rPr>
              <w:t>Графа</w:t>
            </w:r>
          </w:p>
        </w:tc>
        <w:tc>
          <w:tcPr>
            <w:tcW w:w="1330" w:type="pct"/>
          </w:tcPr>
          <w:p w:rsidR="00A8067F" w:rsidRPr="00A1781D" w:rsidRDefault="00A8067F" w:rsidP="004F30C6">
            <w:pPr>
              <w:jc w:val="center"/>
              <w:rPr>
                <w:sz w:val="18"/>
                <w:szCs w:val="18"/>
              </w:rPr>
            </w:pPr>
            <w:r w:rsidRPr="00A1781D">
              <w:rPr>
                <w:sz w:val="18"/>
                <w:szCs w:val="18"/>
              </w:rPr>
              <w:t>Контроль показателей</w:t>
            </w:r>
          </w:p>
        </w:tc>
        <w:tc>
          <w:tcPr>
            <w:tcW w:w="381" w:type="pct"/>
          </w:tcPr>
          <w:p w:rsidR="00A8067F" w:rsidRPr="00A1781D" w:rsidRDefault="00A8067F" w:rsidP="004F30C6">
            <w:pPr>
              <w:jc w:val="center"/>
              <w:rPr>
                <w:sz w:val="18"/>
                <w:szCs w:val="18"/>
              </w:rPr>
            </w:pPr>
            <w:r>
              <w:rPr>
                <w:sz w:val="18"/>
                <w:szCs w:val="18"/>
              </w:rPr>
              <w:t>Тип контроля</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1</w:t>
            </w:r>
          </w:p>
        </w:tc>
        <w:tc>
          <w:tcPr>
            <w:tcW w:w="340" w:type="pct"/>
          </w:tcPr>
          <w:p w:rsidR="00A8067F" w:rsidRPr="00A1781D" w:rsidRDefault="00A8067F" w:rsidP="004F30C6">
            <w:pPr>
              <w:jc w:val="center"/>
              <w:rPr>
                <w:sz w:val="18"/>
                <w:szCs w:val="18"/>
              </w:rPr>
            </w:pPr>
            <w:r w:rsidRPr="00A1781D">
              <w:rPr>
                <w:sz w:val="18"/>
                <w:szCs w:val="18"/>
              </w:rPr>
              <w:t>1</w:t>
            </w:r>
          </w:p>
        </w:tc>
        <w:tc>
          <w:tcPr>
            <w:tcW w:w="748" w:type="pct"/>
          </w:tcPr>
          <w:p w:rsidR="00A8067F" w:rsidRPr="00A1781D" w:rsidRDefault="00A8067F" w:rsidP="004F30C6">
            <w:pPr>
              <w:jc w:val="center"/>
              <w:rPr>
                <w:sz w:val="18"/>
                <w:szCs w:val="18"/>
              </w:rPr>
            </w:pPr>
            <w:r w:rsidRPr="00A1781D">
              <w:rPr>
                <w:sz w:val="18"/>
                <w:szCs w:val="18"/>
              </w:rPr>
              <w:t>*</w:t>
            </w:r>
          </w:p>
        </w:tc>
        <w:tc>
          <w:tcPr>
            <w:tcW w:w="321" w:type="pct"/>
          </w:tcPr>
          <w:p w:rsidR="00A8067F" w:rsidRPr="00A1781D" w:rsidRDefault="00A8067F" w:rsidP="004F30C6">
            <w:pPr>
              <w:jc w:val="center"/>
              <w:rPr>
                <w:sz w:val="18"/>
                <w:szCs w:val="18"/>
              </w:rPr>
            </w:pPr>
            <w:r w:rsidRPr="00A1781D">
              <w:rPr>
                <w:sz w:val="18"/>
                <w:szCs w:val="18"/>
              </w:rPr>
              <w:t>5</w:t>
            </w:r>
          </w:p>
        </w:tc>
        <w:tc>
          <w:tcPr>
            <w:tcW w:w="595" w:type="pct"/>
          </w:tcPr>
          <w:p w:rsidR="00A8067F" w:rsidRPr="00A1781D" w:rsidRDefault="00A8067F" w:rsidP="004F30C6">
            <w:pPr>
              <w:rPr>
                <w:sz w:val="18"/>
                <w:szCs w:val="18"/>
              </w:rPr>
            </w:pPr>
            <w:r w:rsidRPr="00A1781D">
              <w:rPr>
                <w:sz w:val="18"/>
                <w:szCs w:val="18"/>
              </w:rPr>
              <w:t>=</w:t>
            </w:r>
          </w:p>
        </w:tc>
        <w:tc>
          <w:tcPr>
            <w:tcW w:w="748" w:type="pct"/>
          </w:tcPr>
          <w:p w:rsidR="00A8067F" w:rsidRPr="00A1781D" w:rsidRDefault="00A8067F" w:rsidP="004F30C6">
            <w:pPr>
              <w:rPr>
                <w:sz w:val="18"/>
                <w:szCs w:val="18"/>
              </w:rPr>
            </w:pPr>
            <w:r w:rsidRPr="00A1781D">
              <w:rPr>
                <w:sz w:val="18"/>
                <w:szCs w:val="18"/>
              </w:rPr>
              <w:t>*</w:t>
            </w:r>
          </w:p>
        </w:tc>
        <w:tc>
          <w:tcPr>
            <w:tcW w:w="322" w:type="pct"/>
          </w:tcPr>
          <w:p w:rsidR="00A8067F" w:rsidRPr="00A1781D" w:rsidRDefault="00A8067F" w:rsidP="00712FD5">
            <w:pPr>
              <w:rPr>
                <w:sz w:val="18"/>
                <w:szCs w:val="18"/>
              </w:rPr>
            </w:pPr>
            <w:r>
              <w:rPr>
                <w:sz w:val="18"/>
                <w:szCs w:val="18"/>
              </w:rPr>
              <w:t>6+</w:t>
            </w:r>
            <w:r w:rsidRPr="00A1781D">
              <w:rPr>
                <w:sz w:val="18"/>
                <w:szCs w:val="18"/>
              </w:rPr>
              <w:t>7+8</w:t>
            </w:r>
          </w:p>
        </w:tc>
        <w:tc>
          <w:tcPr>
            <w:tcW w:w="1330" w:type="pct"/>
          </w:tcPr>
          <w:p w:rsidR="00A8067F" w:rsidRPr="00A1781D" w:rsidRDefault="00A8067F" w:rsidP="00226380">
            <w:pPr>
              <w:rPr>
                <w:sz w:val="18"/>
                <w:szCs w:val="18"/>
              </w:rPr>
            </w:pPr>
            <w:r w:rsidRPr="00A1781D">
              <w:rPr>
                <w:sz w:val="18"/>
                <w:szCs w:val="18"/>
              </w:rPr>
              <w:t xml:space="preserve">Итоговое значение просроченной задолженности не соответствует сумме задолженности, </w:t>
            </w:r>
            <w:r w:rsidRPr="00A1781D">
              <w:rPr>
                <w:sz w:val="18"/>
                <w:szCs w:val="18"/>
              </w:rPr>
              <w:lastRenderedPageBreak/>
              <w:t>детализированной по срокам неисполнения (просрочки), - недопустимо</w:t>
            </w:r>
          </w:p>
        </w:tc>
        <w:tc>
          <w:tcPr>
            <w:tcW w:w="381" w:type="pct"/>
          </w:tcPr>
          <w:p w:rsidR="00A8067F" w:rsidRPr="00A1781D" w:rsidRDefault="00A8067F" w:rsidP="00226380">
            <w:pPr>
              <w:rPr>
                <w:sz w:val="18"/>
                <w:szCs w:val="18"/>
              </w:rPr>
            </w:pPr>
            <w:r>
              <w:rPr>
                <w:sz w:val="18"/>
                <w:szCs w:val="18"/>
              </w:rPr>
              <w:lastRenderedPageBreak/>
              <w:t>Б</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lastRenderedPageBreak/>
              <w:t>2</w:t>
            </w:r>
          </w:p>
        </w:tc>
        <w:tc>
          <w:tcPr>
            <w:tcW w:w="340" w:type="pct"/>
          </w:tcPr>
          <w:p w:rsidR="00A8067F" w:rsidRPr="00A1781D" w:rsidRDefault="00A8067F" w:rsidP="004F30C6">
            <w:pPr>
              <w:jc w:val="center"/>
              <w:rPr>
                <w:sz w:val="18"/>
                <w:szCs w:val="18"/>
              </w:rPr>
            </w:pPr>
            <w:r w:rsidRPr="00A1781D">
              <w:rPr>
                <w:sz w:val="18"/>
                <w:szCs w:val="18"/>
              </w:rPr>
              <w:t>*</w:t>
            </w:r>
          </w:p>
        </w:tc>
        <w:tc>
          <w:tcPr>
            <w:tcW w:w="748" w:type="pct"/>
          </w:tcPr>
          <w:p w:rsidR="00A8067F" w:rsidRPr="00A1781D" w:rsidRDefault="00A8067F" w:rsidP="004F30C6">
            <w:pPr>
              <w:jc w:val="center"/>
              <w:rPr>
                <w:sz w:val="18"/>
                <w:szCs w:val="18"/>
              </w:rPr>
            </w:pPr>
            <w:r w:rsidRPr="00A1781D">
              <w:rPr>
                <w:sz w:val="18"/>
                <w:szCs w:val="18"/>
              </w:rPr>
              <w:t>010</w:t>
            </w:r>
          </w:p>
        </w:tc>
        <w:tc>
          <w:tcPr>
            <w:tcW w:w="321" w:type="pct"/>
          </w:tcPr>
          <w:p w:rsidR="00A8067F" w:rsidRPr="00A1781D" w:rsidRDefault="00A8067F" w:rsidP="004F30C6">
            <w:pPr>
              <w:jc w:val="center"/>
              <w:rPr>
                <w:sz w:val="18"/>
                <w:szCs w:val="18"/>
              </w:rPr>
            </w:pPr>
            <w:r w:rsidRPr="00A1781D">
              <w:rPr>
                <w:sz w:val="18"/>
                <w:szCs w:val="18"/>
              </w:rPr>
              <w:t>*</w:t>
            </w:r>
          </w:p>
        </w:tc>
        <w:tc>
          <w:tcPr>
            <w:tcW w:w="595" w:type="pct"/>
          </w:tcPr>
          <w:p w:rsidR="00A8067F" w:rsidRPr="00A1781D" w:rsidRDefault="00A8067F" w:rsidP="004F30C6">
            <w:pPr>
              <w:rPr>
                <w:sz w:val="18"/>
                <w:szCs w:val="18"/>
              </w:rPr>
            </w:pPr>
            <w:r w:rsidRPr="00A1781D">
              <w:rPr>
                <w:sz w:val="18"/>
                <w:szCs w:val="18"/>
              </w:rPr>
              <w:t>=</w:t>
            </w:r>
          </w:p>
        </w:tc>
        <w:tc>
          <w:tcPr>
            <w:tcW w:w="748" w:type="pct"/>
          </w:tcPr>
          <w:p w:rsidR="00A8067F" w:rsidRPr="00A1781D" w:rsidRDefault="00A8067F" w:rsidP="004F30C6">
            <w:pPr>
              <w:rPr>
                <w:sz w:val="18"/>
                <w:szCs w:val="18"/>
              </w:rPr>
            </w:pPr>
            <w:r w:rsidRPr="00A1781D">
              <w:rPr>
                <w:sz w:val="18"/>
                <w:szCs w:val="18"/>
              </w:rPr>
              <w:t>020+030+040+050 (по итоговым строкам)</w:t>
            </w:r>
          </w:p>
        </w:tc>
        <w:tc>
          <w:tcPr>
            <w:tcW w:w="322" w:type="pct"/>
          </w:tcPr>
          <w:p w:rsidR="00A8067F" w:rsidRPr="00A1781D" w:rsidRDefault="00A8067F" w:rsidP="004F30C6">
            <w:pPr>
              <w:rPr>
                <w:sz w:val="18"/>
                <w:szCs w:val="18"/>
              </w:rPr>
            </w:pPr>
            <w:r w:rsidRPr="00A1781D">
              <w:rPr>
                <w:sz w:val="18"/>
                <w:szCs w:val="18"/>
              </w:rPr>
              <w:t>*</w:t>
            </w:r>
          </w:p>
        </w:tc>
        <w:tc>
          <w:tcPr>
            <w:tcW w:w="1330" w:type="pct"/>
          </w:tcPr>
          <w:p w:rsidR="00A8067F" w:rsidRPr="00A1781D" w:rsidRDefault="00A8067F" w:rsidP="00370E4F">
            <w:pPr>
              <w:rPr>
                <w:sz w:val="18"/>
                <w:szCs w:val="18"/>
              </w:rPr>
            </w:pPr>
            <w:r w:rsidRPr="00A1781D">
              <w:rPr>
                <w:sz w:val="18"/>
                <w:szCs w:val="18"/>
              </w:rPr>
              <w:t>Сумма задолженности по счету 120600000 не соответствует сумме задолженности, детализированной по объемам финансирования, - недопустимо</w:t>
            </w:r>
          </w:p>
        </w:tc>
        <w:tc>
          <w:tcPr>
            <w:tcW w:w="381" w:type="pct"/>
          </w:tcPr>
          <w:p w:rsidR="00A8067F" w:rsidRPr="00A1781D" w:rsidRDefault="00A8067F" w:rsidP="00370E4F">
            <w:pPr>
              <w:rPr>
                <w:sz w:val="18"/>
                <w:szCs w:val="18"/>
              </w:rPr>
            </w:pPr>
            <w:r w:rsidRPr="00A46EB6">
              <w:rPr>
                <w:sz w:val="18"/>
                <w:szCs w:val="18"/>
              </w:rPr>
              <w:t>Б</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3</w:t>
            </w:r>
          </w:p>
        </w:tc>
        <w:tc>
          <w:tcPr>
            <w:tcW w:w="340" w:type="pct"/>
          </w:tcPr>
          <w:p w:rsidR="00A8067F" w:rsidRPr="00A1781D" w:rsidRDefault="00A8067F" w:rsidP="004F30C6">
            <w:pPr>
              <w:jc w:val="center"/>
              <w:rPr>
                <w:sz w:val="18"/>
                <w:szCs w:val="18"/>
              </w:rPr>
            </w:pPr>
            <w:r w:rsidRPr="00A1781D">
              <w:rPr>
                <w:sz w:val="18"/>
                <w:szCs w:val="18"/>
              </w:rPr>
              <w:t>*</w:t>
            </w:r>
          </w:p>
        </w:tc>
        <w:tc>
          <w:tcPr>
            <w:tcW w:w="748" w:type="pct"/>
          </w:tcPr>
          <w:p w:rsidR="00A8067F" w:rsidRPr="00A1781D" w:rsidRDefault="00A8067F" w:rsidP="004F30C6">
            <w:pPr>
              <w:jc w:val="center"/>
              <w:rPr>
                <w:sz w:val="18"/>
                <w:szCs w:val="18"/>
              </w:rPr>
            </w:pPr>
            <w:r w:rsidRPr="00A1781D">
              <w:rPr>
                <w:sz w:val="18"/>
                <w:szCs w:val="18"/>
              </w:rPr>
              <w:t>020 (итоговая)</w:t>
            </w:r>
          </w:p>
        </w:tc>
        <w:tc>
          <w:tcPr>
            <w:tcW w:w="321" w:type="pct"/>
          </w:tcPr>
          <w:p w:rsidR="00A8067F" w:rsidRPr="00A1781D" w:rsidRDefault="00A8067F" w:rsidP="004F30C6">
            <w:pPr>
              <w:jc w:val="center"/>
              <w:rPr>
                <w:sz w:val="18"/>
                <w:szCs w:val="18"/>
              </w:rPr>
            </w:pPr>
            <w:r w:rsidRPr="00A1781D">
              <w:rPr>
                <w:sz w:val="18"/>
                <w:szCs w:val="18"/>
              </w:rPr>
              <w:t>*</w:t>
            </w:r>
          </w:p>
        </w:tc>
        <w:tc>
          <w:tcPr>
            <w:tcW w:w="595" w:type="pct"/>
          </w:tcPr>
          <w:p w:rsidR="00A8067F" w:rsidRPr="00A1781D" w:rsidRDefault="00A8067F" w:rsidP="004F30C6">
            <w:pPr>
              <w:rPr>
                <w:sz w:val="18"/>
                <w:szCs w:val="18"/>
              </w:rPr>
            </w:pPr>
            <w:r w:rsidRPr="00A1781D">
              <w:rPr>
                <w:sz w:val="18"/>
                <w:szCs w:val="18"/>
              </w:rPr>
              <w:t>=</w:t>
            </w:r>
          </w:p>
        </w:tc>
        <w:tc>
          <w:tcPr>
            <w:tcW w:w="748" w:type="pct"/>
          </w:tcPr>
          <w:p w:rsidR="00A8067F" w:rsidRPr="00A1781D" w:rsidRDefault="00A8067F" w:rsidP="00BC475B">
            <w:pPr>
              <w:rPr>
                <w:sz w:val="18"/>
                <w:szCs w:val="18"/>
              </w:rPr>
            </w:pPr>
            <w:r w:rsidRPr="00A1781D">
              <w:rPr>
                <w:sz w:val="18"/>
                <w:szCs w:val="18"/>
              </w:rPr>
              <w:t xml:space="preserve">сумма строк 020 (по счетам учета 1 206 </w:t>
            </w:r>
            <w:proofErr w:type="spellStart"/>
            <w:r w:rsidRPr="00A1781D">
              <w:rPr>
                <w:sz w:val="18"/>
                <w:szCs w:val="18"/>
              </w:rPr>
              <w:t>хх</w:t>
            </w:r>
            <w:proofErr w:type="spellEnd"/>
            <w:r w:rsidRPr="00A1781D">
              <w:rPr>
                <w:sz w:val="18"/>
                <w:szCs w:val="18"/>
              </w:rPr>
              <w:t xml:space="preserve"> 000)</w:t>
            </w:r>
          </w:p>
        </w:tc>
        <w:tc>
          <w:tcPr>
            <w:tcW w:w="322" w:type="pct"/>
          </w:tcPr>
          <w:p w:rsidR="00A8067F" w:rsidRPr="00A1781D" w:rsidRDefault="00A8067F" w:rsidP="004F30C6">
            <w:pPr>
              <w:rPr>
                <w:sz w:val="18"/>
                <w:szCs w:val="18"/>
              </w:rPr>
            </w:pPr>
            <w:r w:rsidRPr="00A1781D">
              <w:rPr>
                <w:sz w:val="18"/>
                <w:szCs w:val="18"/>
              </w:rPr>
              <w:t>*</w:t>
            </w:r>
          </w:p>
        </w:tc>
        <w:tc>
          <w:tcPr>
            <w:tcW w:w="1330" w:type="pct"/>
          </w:tcPr>
          <w:p w:rsidR="00A8067F" w:rsidRPr="00A1781D" w:rsidRDefault="00A8067F" w:rsidP="00370E4F">
            <w:pPr>
              <w:rPr>
                <w:sz w:val="18"/>
                <w:szCs w:val="18"/>
              </w:rPr>
            </w:pPr>
            <w:r w:rsidRPr="00A1781D">
              <w:rPr>
                <w:sz w:val="18"/>
                <w:szCs w:val="18"/>
              </w:rPr>
              <w:t xml:space="preserve">Сумма </w:t>
            </w:r>
            <w:proofErr w:type="gramStart"/>
            <w:r w:rsidRPr="00A1781D">
              <w:rPr>
                <w:sz w:val="18"/>
                <w:szCs w:val="18"/>
              </w:rPr>
              <w:t>задолженности  по</w:t>
            </w:r>
            <w:proofErr w:type="gramEnd"/>
            <w:r w:rsidRPr="00A1781D">
              <w:rPr>
                <w:sz w:val="18"/>
                <w:szCs w:val="18"/>
              </w:rPr>
              <w:t xml:space="preserve"> итоговой строке 020 не соответствует сумме по счетам бюджетного учета </w:t>
            </w:r>
            <w:r>
              <w:rPr>
                <w:sz w:val="18"/>
                <w:szCs w:val="18"/>
              </w:rPr>
              <w:t>–</w:t>
            </w:r>
            <w:r w:rsidRPr="00A1781D">
              <w:rPr>
                <w:sz w:val="18"/>
                <w:szCs w:val="18"/>
              </w:rPr>
              <w:t xml:space="preserve"> недопустимо</w:t>
            </w:r>
          </w:p>
        </w:tc>
        <w:tc>
          <w:tcPr>
            <w:tcW w:w="381" w:type="pct"/>
          </w:tcPr>
          <w:p w:rsidR="00A8067F" w:rsidRPr="00A1781D" w:rsidRDefault="00A8067F" w:rsidP="00370E4F">
            <w:pPr>
              <w:rPr>
                <w:sz w:val="18"/>
                <w:szCs w:val="18"/>
              </w:rPr>
            </w:pPr>
            <w:r w:rsidRPr="00A46EB6">
              <w:rPr>
                <w:sz w:val="18"/>
                <w:szCs w:val="18"/>
              </w:rPr>
              <w:t>Б</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4</w:t>
            </w:r>
          </w:p>
        </w:tc>
        <w:tc>
          <w:tcPr>
            <w:tcW w:w="340" w:type="pct"/>
          </w:tcPr>
          <w:p w:rsidR="00A8067F" w:rsidRPr="00A1781D" w:rsidRDefault="00A8067F" w:rsidP="004F30C6">
            <w:pPr>
              <w:jc w:val="center"/>
              <w:rPr>
                <w:sz w:val="18"/>
                <w:szCs w:val="18"/>
              </w:rPr>
            </w:pPr>
            <w:r w:rsidRPr="00A1781D">
              <w:rPr>
                <w:sz w:val="18"/>
                <w:szCs w:val="18"/>
              </w:rPr>
              <w:t>*</w:t>
            </w:r>
          </w:p>
        </w:tc>
        <w:tc>
          <w:tcPr>
            <w:tcW w:w="748" w:type="pct"/>
          </w:tcPr>
          <w:p w:rsidR="00A8067F" w:rsidRPr="00A1781D" w:rsidRDefault="00A8067F" w:rsidP="004F30C6">
            <w:pPr>
              <w:jc w:val="center"/>
              <w:rPr>
                <w:sz w:val="18"/>
                <w:szCs w:val="18"/>
              </w:rPr>
            </w:pPr>
            <w:r w:rsidRPr="00A1781D">
              <w:rPr>
                <w:sz w:val="18"/>
                <w:szCs w:val="18"/>
              </w:rPr>
              <w:t>030 (итоговая)</w:t>
            </w:r>
          </w:p>
        </w:tc>
        <w:tc>
          <w:tcPr>
            <w:tcW w:w="321" w:type="pct"/>
          </w:tcPr>
          <w:p w:rsidR="00A8067F" w:rsidRPr="00A1781D" w:rsidRDefault="00A8067F" w:rsidP="004F30C6">
            <w:pPr>
              <w:jc w:val="center"/>
              <w:rPr>
                <w:sz w:val="18"/>
                <w:szCs w:val="18"/>
              </w:rPr>
            </w:pPr>
            <w:r w:rsidRPr="00A1781D">
              <w:rPr>
                <w:sz w:val="18"/>
                <w:szCs w:val="18"/>
              </w:rPr>
              <w:t>*</w:t>
            </w:r>
          </w:p>
        </w:tc>
        <w:tc>
          <w:tcPr>
            <w:tcW w:w="595" w:type="pct"/>
          </w:tcPr>
          <w:p w:rsidR="00A8067F" w:rsidRPr="00A1781D" w:rsidRDefault="00A8067F" w:rsidP="004F30C6">
            <w:pPr>
              <w:rPr>
                <w:sz w:val="18"/>
                <w:szCs w:val="18"/>
              </w:rPr>
            </w:pPr>
            <w:r w:rsidRPr="00A1781D">
              <w:rPr>
                <w:sz w:val="18"/>
                <w:szCs w:val="18"/>
              </w:rPr>
              <w:t>=</w:t>
            </w:r>
          </w:p>
        </w:tc>
        <w:tc>
          <w:tcPr>
            <w:tcW w:w="748" w:type="pct"/>
          </w:tcPr>
          <w:p w:rsidR="00A8067F" w:rsidRPr="00A1781D" w:rsidRDefault="00A8067F" w:rsidP="0060277D">
            <w:pPr>
              <w:rPr>
                <w:sz w:val="18"/>
                <w:szCs w:val="18"/>
              </w:rPr>
            </w:pPr>
            <w:r w:rsidRPr="00A1781D">
              <w:rPr>
                <w:sz w:val="18"/>
                <w:szCs w:val="18"/>
              </w:rPr>
              <w:t xml:space="preserve">сумма строк 030 (по счетам учета 1 206 </w:t>
            </w:r>
            <w:proofErr w:type="spellStart"/>
            <w:r w:rsidRPr="00A1781D">
              <w:rPr>
                <w:sz w:val="18"/>
                <w:szCs w:val="18"/>
              </w:rPr>
              <w:t>хх</w:t>
            </w:r>
            <w:proofErr w:type="spellEnd"/>
            <w:r w:rsidRPr="00A1781D">
              <w:rPr>
                <w:sz w:val="18"/>
                <w:szCs w:val="18"/>
              </w:rPr>
              <w:t xml:space="preserve"> 000)</w:t>
            </w:r>
          </w:p>
        </w:tc>
        <w:tc>
          <w:tcPr>
            <w:tcW w:w="322" w:type="pct"/>
          </w:tcPr>
          <w:p w:rsidR="00A8067F" w:rsidRPr="00A1781D" w:rsidRDefault="00A8067F" w:rsidP="004F30C6">
            <w:pPr>
              <w:rPr>
                <w:sz w:val="18"/>
                <w:szCs w:val="18"/>
              </w:rPr>
            </w:pPr>
            <w:r w:rsidRPr="00A1781D">
              <w:rPr>
                <w:sz w:val="18"/>
                <w:szCs w:val="18"/>
              </w:rPr>
              <w:t>*</w:t>
            </w:r>
          </w:p>
        </w:tc>
        <w:tc>
          <w:tcPr>
            <w:tcW w:w="1330" w:type="pct"/>
          </w:tcPr>
          <w:p w:rsidR="00A8067F" w:rsidRPr="00A1781D" w:rsidRDefault="00A8067F" w:rsidP="0060277D">
            <w:pPr>
              <w:rPr>
                <w:sz w:val="18"/>
                <w:szCs w:val="18"/>
              </w:rPr>
            </w:pPr>
            <w:r w:rsidRPr="00A1781D">
              <w:rPr>
                <w:sz w:val="18"/>
                <w:szCs w:val="18"/>
              </w:rPr>
              <w:t xml:space="preserve">Сумма </w:t>
            </w:r>
            <w:proofErr w:type="gramStart"/>
            <w:r w:rsidRPr="00A1781D">
              <w:rPr>
                <w:sz w:val="18"/>
                <w:szCs w:val="18"/>
              </w:rPr>
              <w:t>задолженности  по</w:t>
            </w:r>
            <w:proofErr w:type="gramEnd"/>
            <w:r w:rsidRPr="00A1781D">
              <w:rPr>
                <w:sz w:val="18"/>
                <w:szCs w:val="18"/>
              </w:rPr>
              <w:t xml:space="preserve"> итоговой строке 030 не соответствует сумме по счетам бюджетного учета </w:t>
            </w:r>
            <w:r>
              <w:rPr>
                <w:sz w:val="18"/>
                <w:szCs w:val="18"/>
              </w:rPr>
              <w:t>–</w:t>
            </w:r>
            <w:r w:rsidRPr="00A1781D">
              <w:rPr>
                <w:sz w:val="18"/>
                <w:szCs w:val="18"/>
              </w:rPr>
              <w:t xml:space="preserve"> недопустимо</w:t>
            </w:r>
          </w:p>
        </w:tc>
        <w:tc>
          <w:tcPr>
            <w:tcW w:w="381" w:type="pct"/>
          </w:tcPr>
          <w:p w:rsidR="00A8067F" w:rsidRPr="00A1781D" w:rsidRDefault="00A8067F" w:rsidP="0060277D">
            <w:pPr>
              <w:rPr>
                <w:sz w:val="18"/>
                <w:szCs w:val="18"/>
              </w:rPr>
            </w:pPr>
            <w:r w:rsidRPr="00A46EB6">
              <w:rPr>
                <w:sz w:val="18"/>
                <w:szCs w:val="18"/>
              </w:rPr>
              <w:t>Б</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5</w:t>
            </w:r>
          </w:p>
        </w:tc>
        <w:tc>
          <w:tcPr>
            <w:tcW w:w="340" w:type="pct"/>
          </w:tcPr>
          <w:p w:rsidR="00A8067F" w:rsidRPr="00A1781D" w:rsidRDefault="00A8067F" w:rsidP="004F30C6">
            <w:pPr>
              <w:jc w:val="center"/>
              <w:rPr>
                <w:sz w:val="18"/>
                <w:szCs w:val="18"/>
              </w:rPr>
            </w:pPr>
            <w:r w:rsidRPr="00A1781D">
              <w:rPr>
                <w:sz w:val="18"/>
                <w:szCs w:val="18"/>
              </w:rPr>
              <w:t>*</w:t>
            </w:r>
          </w:p>
        </w:tc>
        <w:tc>
          <w:tcPr>
            <w:tcW w:w="748" w:type="pct"/>
          </w:tcPr>
          <w:p w:rsidR="00A8067F" w:rsidRPr="00A1781D" w:rsidRDefault="00A8067F" w:rsidP="004F30C6">
            <w:pPr>
              <w:jc w:val="center"/>
              <w:rPr>
                <w:sz w:val="18"/>
                <w:szCs w:val="18"/>
              </w:rPr>
            </w:pPr>
            <w:r w:rsidRPr="00A1781D">
              <w:rPr>
                <w:sz w:val="18"/>
                <w:szCs w:val="18"/>
              </w:rPr>
              <w:t>040 (итоговая)</w:t>
            </w:r>
          </w:p>
        </w:tc>
        <w:tc>
          <w:tcPr>
            <w:tcW w:w="321" w:type="pct"/>
          </w:tcPr>
          <w:p w:rsidR="00A8067F" w:rsidRPr="00A1781D" w:rsidRDefault="00A8067F" w:rsidP="004F30C6">
            <w:pPr>
              <w:jc w:val="center"/>
              <w:rPr>
                <w:sz w:val="18"/>
                <w:szCs w:val="18"/>
              </w:rPr>
            </w:pPr>
            <w:r w:rsidRPr="00A1781D">
              <w:rPr>
                <w:sz w:val="18"/>
                <w:szCs w:val="18"/>
              </w:rPr>
              <w:t>*</w:t>
            </w:r>
          </w:p>
        </w:tc>
        <w:tc>
          <w:tcPr>
            <w:tcW w:w="595" w:type="pct"/>
          </w:tcPr>
          <w:p w:rsidR="00A8067F" w:rsidRPr="00A1781D" w:rsidRDefault="00A8067F" w:rsidP="004F30C6">
            <w:pPr>
              <w:rPr>
                <w:sz w:val="18"/>
                <w:szCs w:val="18"/>
              </w:rPr>
            </w:pPr>
            <w:r w:rsidRPr="00A1781D">
              <w:rPr>
                <w:sz w:val="18"/>
                <w:szCs w:val="18"/>
              </w:rPr>
              <w:t>=</w:t>
            </w:r>
          </w:p>
        </w:tc>
        <w:tc>
          <w:tcPr>
            <w:tcW w:w="748" w:type="pct"/>
          </w:tcPr>
          <w:p w:rsidR="00A8067F" w:rsidRPr="00A1781D" w:rsidRDefault="00A8067F" w:rsidP="0060277D">
            <w:pPr>
              <w:rPr>
                <w:sz w:val="18"/>
                <w:szCs w:val="18"/>
              </w:rPr>
            </w:pPr>
            <w:r w:rsidRPr="00A1781D">
              <w:rPr>
                <w:sz w:val="18"/>
                <w:szCs w:val="18"/>
              </w:rPr>
              <w:t xml:space="preserve">сумма строк 040 (по счетам учета 1 206 </w:t>
            </w:r>
            <w:proofErr w:type="spellStart"/>
            <w:r w:rsidRPr="00A1781D">
              <w:rPr>
                <w:sz w:val="18"/>
                <w:szCs w:val="18"/>
              </w:rPr>
              <w:t>хх</w:t>
            </w:r>
            <w:proofErr w:type="spellEnd"/>
            <w:r w:rsidRPr="00A1781D">
              <w:rPr>
                <w:sz w:val="18"/>
                <w:szCs w:val="18"/>
              </w:rPr>
              <w:t xml:space="preserve"> 000)</w:t>
            </w:r>
          </w:p>
        </w:tc>
        <w:tc>
          <w:tcPr>
            <w:tcW w:w="322" w:type="pct"/>
          </w:tcPr>
          <w:p w:rsidR="00A8067F" w:rsidRPr="00A1781D" w:rsidRDefault="00A8067F" w:rsidP="004F30C6">
            <w:pPr>
              <w:rPr>
                <w:sz w:val="18"/>
                <w:szCs w:val="18"/>
              </w:rPr>
            </w:pPr>
            <w:r w:rsidRPr="00A1781D">
              <w:rPr>
                <w:sz w:val="18"/>
                <w:szCs w:val="18"/>
              </w:rPr>
              <w:t>*</w:t>
            </w:r>
          </w:p>
        </w:tc>
        <w:tc>
          <w:tcPr>
            <w:tcW w:w="1330" w:type="pct"/>
          </w:tcPr>
          <w:p w:rsidR="00A8067F" w:rsidRPr="00A1781D" w:rsidRDefault="00A8067F" w:rsidP="0060277D">
            <w:pPr>
              <w:rPr>
                <w:sz w:val="18"/>
                <w:szCs w:val="18"/>
              </w:rPr>
            </w:pPr>
            <w:r w:rsidRPr="00A1781D">
              <w:rPr>
                <w:sz w:val="18"/>
                <w:szCs w:val="18"/>
              </w:rPr>
              <w:t xml:space="preserve">Сумма </w:t>
            </w:r>
            <w:proofErr w:type="gramStart"/>
            <w:r w:rsidRPr="00A1781D">
              <w:rPr>
                <w:sz w:val="18"/>
                <w:szCs w:val="18"/>
              </w:rPr>
              <w:t>задолженности  по</w:t>
            </w:r>
            <w:proofErr w:type="gramEnd"/>
            <w:r w:rsidRPr="00A1781D">
              <w:rPr>
                <w:sz w:val="18"/>
                <w:szCs w:val="18"/>
              </w:rPr>
              <w:t xml:space="preserve"> итоговой строке 040 не соответствует сумме по счетам бюджетного учета </w:t>
            </w:r>
            <w:r>
              <w:rPr>
                <w:sz w:val="18"/>
                <w:szCs w:val="18"/>
              </w:rPr>
              <w:t>–</w:t>
            </w:r>
            <w:r w:rsidRPr="00A1781D">
              <w:rPr>
                <w:sz w:val="18"/>
                <w:szCs w:val="18"/>
              </w:rPr>
              <w:t xml:space="preserve"> недопустимо</w:t>
            </w:r>
          </w:p>
        </w:tc>
        <w:tc>
          <w:tcPr>
            <w:tcW w:w="381" w:type="pct"/>
          </w:tcPr>
          <w:p w:rsidR="00A8067F" w:rsidRPr="00A1781D" w:rsidRDefault="00A8067F" w:rsidP="0060277D">
            <w:pPr>
              <w:rPr>
                <w:sz w:val="18"/>
                <w:szCs w:val="18"/>
              </w:rPr>
            </w:pPr>
            <w:r w:rsidRPr="00A46EB6">
              <w:rPr>
                <w:sz w:val="18"/>
                <w:szCs w:val="18"/>
              </w:rPr>
              <w:t>Б</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6</w:t>
            </w:r>
          </w:p>
        </w:tc>
        <w:tc>
          <w:tcPr>
            <w:tcW w:w="340" w:type="pct"/>
          </w:tcPr>
          <w:p w:rsidR="00A8067F" w:rsidRPr="00A1781D" w:rsidRDefault="00A8067F" w:rsidP="004F30C6">
            <w:pPr>
              <w:jc w:val="center"/>
              <w:rPr>
                <w:sz w:val="18"/>
                <w:szCs w:val="18"/>
              </w:rPr>
            </w:pPr>
            <w:r w:rsidRPr="00A1781D">
              <w:rPr>
                <w:sz w:val="18"/>
                <w:szCs w:val="18"/>
              </w:rPr>
              <w:t>*</w:t>
            </w:r>
          </w:p>
        </w:tc>
        <w:tc>
          <w:tcPr>
            <w:tcW w:w="748" w:type="pct"/>
          </w:tcPr>
          <w:p w:rsidR="00A8067F" w:rsidRPr="00A1781D" w:rsidRDefault="00A8067F" w:rsidP="004F30C6">
            <w:pPr>
              <w:jc w:val="center"/>
              <w:rPr>
                <w:sz w:val="18"/>
                <w:szCs w:val="18"/>
              </w:rPr>
            </w:pPr>
            <w:r w:rsidRPr="00A1781D">
              <w:rPr>
                <w:sz w:val="18"/>
                <w:szCs w:val="18"/>
              </w:rPr>
              <w:t>050 (итоговая)</w:t>
            </w:r>
          </w:p>
        </w:tc>
        <w:tc>
          <w:tcPr>
            <w:tcW w:w="321" w:type="pct"/>
          </w:tcPr>
          <w:p w:rsidR="00A8067F" w:rsidRPr="00A1781D" w:rsidRDefault="00A8067F" w:rsidP="004F30C6">
            <w:pPr>
              <w:jc w:val="center"/>
              <w:rPr>
                <w:sz w:val="18"/>
                <w:szCs w:val="18"/>
              </w:rPr>
            </w:pPr>
            <w:r w:rsidRPr="00A1781D">
              <w:rPr>
                <w:sz w:val="18"/>
                <w:szCs w:val="18"/>
              </w:rPr>
              <w:t>*</w:t>
            </w:r>
          </w:p>
        </w:tc>
        <w:tc>
          <w:tcPr>
            <w:tcW w:w="595" w:type="pct"/>
          </w:tcPr>
          <w:p w:rsidR="00A8067F" w:rsidRPr="00A1781D" w:rsidRDefault="00A8067F" w:rsidP="004F30C6">
            <w:pPr>
              <w:rPr>
                <w:sz w:val="18"/>
                <w:szCs w:val="18"/>
              </w:rPr>
            </w:pPr>
            <w:r w:rsidRPr="00A1781D">
              <w:rPr>
                <w:sz w:val="18"/>
                <w:szCs w:val="18"/>
              </w:rPr>
              <w:t>=</w:t>
            </w:r>
          </w:p>
        </w:tc>
        <w:tc>
          <w:tcPr>
            <w:tcW w:w="748" w:type="pct"/>
          </w:tcPr>
          <w:p w:rsidR="00A8067F" w:rsidRPr="00A1781D" w:rsidRDefault="00A8067F" w:rsidP="00BC475B">
            <w:pPr>
              <w:rPr>
                <w:sz w:val="18"/>
                <w:szCs w:val="18"/>
              </w:rPr>
            </w:pPr>
            <w:r w:rsidRPr="00A1781D">
              <w:rPr>
                <w:sz w:val="18"/>
                <w:szCs w:val="18"/>
              </w:rPr>
              <w:t xml:space="preserve">сумма строк 050 (по счетам учета 1 206 </w:t>
            </w:r>
            <w:proofErr w:type="spellStart"/>
            <w:r w:rsidRPr="00A1781D">
              <w:rPr>
                <w:sz w:val="18"/>
                <w:szCs w:val="18"/>
              </w:rPr>
              <w:t>хх</w:t>
            </w:r>
            <w:proofErr w:type="spellEnd"/>
            <w:r w:rsidRPr="00A1781D">
              <w:rPr>
                <w:sz w:val="18"/>
                <w:szCs w:val="18"/>
              </w:rPr>
              <w:t xml:space="preserve"> 000)</w:t>
            </w:r>
          </w:p>
        </w:tc>
        <w:tc>
          <w:tcPr>
            <w:tcW w:w="322" w:type="pct"/>
          </w:tcPr>
          <w:p w:rsidR="00A8067F" w:rsidRPr="00A1781D" w:rsidRDefault="00A8067F" w:rsidP="004F30C6">
            <w:pPr>
              <w:rPr>
                <w:sz w:val="18"/>
                <w:szCs w:val="18"/>
              </w:rPr>
            </w:pPr>
            <w:r w:rsidRPr="00A1781D">
              <w:rPr>
                <w:sz w:val="18"/>
                <w:szCs w:val="18"/>
              </w:rPr>
              <w:t>*</w:t>
            </w:r>
          </w:p>
        </w:tc>
        <w:tc>
          <w:tcPr>
            <w:tcW w:w="1330" w:type="pct"/>
          </w:tcPr>
          <w:p w:rsidR="00A8067F" w:rsidRPr="00A1781D" w:rsidRDefault="00A8067F" w:rsidP="00370E4F">
            <w:pPr>
              <w:rPr>
                <w:sz w:val="18"/>
                <w:szCs w:val="18"/>
              </w:rPr>
            </w:pPr>
            <w:r w:rsidRPr="00A1781D">
              <w:rPr>
                <w:sz w:val="18"/>
                <w:szCs w:val="18"/>
              </w:rPr>
              <w:t xml:space="preserve">Сумма </w:t>
            </w:r>
            <w:proofErr w:type="gramStart"/>
            <w:r w:rsidRPr="00A1781D">
              <w:rPr>
                <w:sz w:val="18"/>
                <w:szCs w:val="18"/>
              </w:rPr>
              <w:t>задолженности  по</w:t>
            </w:r>
            <w:proofErr w:type="gramEnd"/>
            <w:r w:rsidRPr="00A1781D">
              <w:rPr>
                <w:sz w:val="18"/>
                <w:szCs w:val="18"/>
              </w:rPr>
              <w:t xml:space="preserve"> итоговой строке 050 не соответствует сумме по счетам бюджетного учета </w:t>
            </w:r>
            <w:r>
              <w:rPr>
                <w:sz w:val="18"/>
                <w:szCs w:val="18"/>
              </w:rPr>
              <w:t>–</w:t>
            </w:r>
            <w:r w:rsidRPr="00A1781D">
              <w:rPr>
                <w:sz w:val="18"/>
                <w:szCs w:val="18"/>
              </w:rPr>
              <w:t xml:space="preserve"> недопустимо</w:t>
            </w:r>
          </w:p>
        </w:tc>
        <w:tc>
          <w:tcPr>
            <w:tcW w:w="381" w:type="pct"/>
          </w:tcPr>
          <w:p w:rsidR="00A8067F" w:rsidRPr="00A1781D" w:rsidRDefault="00A8067F" w:rsidP="00370E4F">
            <w:pPr>
              <w:rPr>
                <w:sz w:val="18"/>
                <w:szCs w:val="18"/>
              </w:rPr>
            </w:pPr>
            <w:r w:rsidRPr="00A46EB6">
              <w:rPr>
                <w:sz w:val="18"/>
                <w:szCs w:val="18"/>
              </w:rPr>
              <w:t>Б</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7</w:t>
            </w:r>
          </w:p>
        </w:tc>
        <w:tc>
          <w:tcPr>
            <w:tcW w:w="340" w:type="pct"/>
          </w:tcPr>
          <w:p w:rsidR="00A8067F" w:rsidRPr="00A1781D" w:rsidRDefault="00A8067F" w:rsidP="004F30C6">
            <w:pPr>
              <w:jc w:val="center"/>
              <w:rPr>
                <w:sz w:val="18"/>
                <w:szCs w:val="18"/>
              </w:rPr>
            </w:pPr>
            <w:r w:rsidRPr="00A1781D">
              <w:rPr>
                <w:sz w:val="18"/>
                <w:szCs w:val="18"/>
              </w:rPr>
              <w:t>1</w:t>
            </w:r>
          </w:p>
        </w:tc>
        <w:tc>
          <w:tcPr>
            <w:tcW w:w="748" w:type="pct"/>
          </w:tcPr>
          <w:p w:rsidR="00A8067F" w:rsidRPr="00A1781D" w:rsidRDefault="00A8067F" w:rsidP="004F30C6">
            <w:pPr>
              <w:jc w:val="center"/>
              <w:rPr>
                <w:sz w:val="18"/>
                <w:szCs w:val="18"/>
              </w:rPr>
            </w:pPr>
            <w:r w:rsidRPr="00A1781D">
              <w:rPr>
                <w:sz w:val="18"/>
                <w:szCs w:val="18"/>
              </w:rPr>
              <w:t>010</w:t>
            </w:r>
          </w:p>
        </w:tc>
        <w:tc>
          <w:tcPr>
            <w:tcW w:w="321" w:type="pct"/>
          </w:tcPr>
          <w:p w:rsidR="00A8067F" w:rsidRPr="00A1781D" w:rsidRDefault="00A8067F" w:rsidP="004F30C6">
            <w:pPr>
              <w:jc w:val="center"/>
              <w:rPr>
                <w:sz w:val="18"/>
                <w:szCs w:val="18"/>
              </w:rPr>
            </w:pPr>
            <w:r w:rsidRPr="00A1781D">
              <w:rPr>
                <w:sz w:val="18"/>
                <w:szCs w:val="18"/>
              </w:rPr>
              <w:t>4</w:t>
            </w:r>
          </w:p>
        </w:tc>
        <w:tc>
          <w:tcPr>
            <w:tcW w:w="595" w:type="pct"/>
          </w:tcPr>
          <w:p w:rsidR="00A8067F" w:rsidRPr="00A1781D" w:rsidRDefault="00A8067F" w:rsidP="004F30C6">
            <w:pPr>
              <w:rPr>
                <w:sz w:val="18"/>
                <w:szCs w:val="18"/>
              </w:rPr>
            </w:pPr>
            <w:r w:rsidRPr="00A1781D">
              <w:rPr>
                <w:sz w:val="18"/>
                <w:szCs w:val="18"/>
              </w:rPr>
              <w:t>=</w:t>
            </w:r>
          </w:p>
        </w:tc>
        <w:tc>
          <w:tcPr>
            <w:tcW w:w="748" w:type="pct"/>
          </w:tcPr>
          <w:p w:rsidR="00A8067F" w:rsidRPr="00A1781D" w:rsidRDefault="00A8067F" w:rsidP="00BC475B">
            <w:pPr>
              <w:rPr>
                <w:sz w:val="18"/>
                <w:szCs w:val="18"/>
              </w:rPr>
            </w:pPr>
            <w:r w:rsidRPr="00A1781D">
              <w:rPr>
                <w:sz w:val="18"/>
                <w:szCs w:val="18"/>
              </w:rPr>
              <w:t>010 (раздел 2)</w:t>
            </w:r>
          </w:p>
        </w:tc>
        <w:tc>
          <w:tcPr>
            <w:tcW w:w="322" w:type="pct"/>
          </w:tcPr>
          <w:p w:rsidR="00A8067F" w:rsidRPr="00A1781D" w:rsidRDefault="00A8067F" w:rsidP="004F30C6">
            <w:pPr>
              <w:rPr>
                <w:sz w:val="18"/>
                <w:szCs w:val="18"/>
              </w:rPr>
            </w:pPr>
            <w:r w:rsidRPr="00A1781D">
              <w:rPr>
                <w:sz w:val="18"/>
                <w:szCs w:val="18"/>
              </w:rPr>
              <w:t>4</w:t>
            </w:r>
          </w:p>
        </w:tc>
        <w:tc>
          <w:tcPr>
            <w:tcW w:w="1330" w:type="pct"/>
          </w:tcPr>
          <w:p w:rsidR="00A8067F" w:rsidRPr="00A1781D" w:rsidRDefault="00A8067F" w:rsidP="00370E4F">
            <w:pPr>
              <w:rPr>
                <w:sz w:val="18"/>
                <w:szCs w:val="18"/>
              </w:rPr>
            </w:pPr>
            <w:r w:rsidRPr="00A1781D">
              <w:rPr>
                <w:sz w:val="18"/>
                <w:szCs w:val="18"/>
              </w:rPr>
              <w:t xml:space="preserve">Сумма задолженности, отраженная в разделе 1, не соответствует сумме задолженности в разделе 2 </w:t>
            </w:r>
            <w:r>
              <w:rPr>
                <w:sz w:val="18"/>
                <w:szCs w:val="18"/>
              </w:rPr>
              <w:t>–</w:t>
            </w:r>
            <w:r w:rsidRPr="00A1781D">
              <w:rPr>
                <w:sz w:val="18"/>
                <w:szCs w:val="18"/>
              </w:rPr>
              <w:t xml:space="preserve"> недопустимо</w:t>
            </w:r>
          </w:p>
        </w:tc>
        <w:tc>
          <w:tcPr>
            <w:tcW w:w="381" w:type="pct"/>
          </w:tcPr>
          <w:p w:rsidR="00A8067F" w:rsidRPr="00A1781D" w:rsidRDefault="00A8067F" w:rsidP="00370E4F">
            <w:pPr>
              <w:rPr>
                <w:sz w:val="18"/>
                <w:szCs w:val="18"/>
              </w:rPr>
            </w:pPr>
            <w:r w:rsidRPr="00570447">
              <w:rPr>
                <w:sz w:val="18"/>
                <w:szCs w:val="18"/>
              </w:rPr>
              <w:t>Б</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8</w:t>
            </w:r>
          </w:p>
        </w:tc>
        <w:tc>
          <w:tcPr>
            <w:tcW w:w="340" w:type="pct"/>
          </w:tcPr>
          <w:p w:rsidR="00A8067F" w:rsidRPr="00A1781D" w:rsidRDefault="00A8067F" w:rsidP="004F30C6">
            <w:pPr>
              <w:jc w:val="center"/>
              <w:rPr>
                <w:sz w:val="18"/>
                <w:szCs w:val="18"/>
              </w:rPr>
            </w:pPr>
            <w:r w:rsidRPr="00A1781D">
              <w:rPr>
                <w:sz w:val="18"/>
                <w:szCs w:val="18"/>
              </w:rPr>
              <w:t>1</w:t>
            </w:r>
          </w:p>
        </w:tc>
        <w:tc>
          <w:tcPr>
            <w:tcW w:w="748" w:type="pct"/>
          </w:tcPr>
          <w:p w:rsidR="00A8067F" w:rsidRPr="00A1781D" w:rsidRDefault="00A8067F" w:rsidP="007B21AB">
            <w:pPr>
              <w:jc w:val="center"/>
              <w:rPr>
                <w:sz w:val="18"/>
                <w:szCs w:val="18"/>
              </w:rPr>
            </w:pPr>
            <w:r w:rsidRPr="00A1781D">
              <w:rPr>
                <w:sz w:val="18"/>
                <w:szCs w:val="18"/>
              </w:rPr>
              <w:t xml:space="preserve">020+030+040+050 (по каждому счету аналитического учета 1 206 </w:t>
            </w:r>
            <w:proofErr w:type="spellStart"/>
            <w:r w:rsidRPr="00A1781D">
              <w:rPr>
                <w:sz w:val="18"/>
                <w:szCs w:val="18"/>
              </w:rPr>
              <w:t>хх</w:t>
            </w:r>
            <w:proofErr w:type="spellEnd"/>
            <w:r w:rsidRPr="00A1781D">
              <w:rPr>
                <w:sz w:val="18"/>
                <w:szCs w:val="18"/>
              </w:rPr>
              <w:t xml:space="preserve"> 000)</w:t>
            </w:r>
          </w:p>
        </w:tc>
        <w:tc>
          <w:tcPr>
            <w:tcW w:w="321" w:type="pct"/>
          </w:tcPr>
          <w:p w:rsidR="00A8067F" w:rsidRPr="00A1781D" w:rsidRDefault="00A8067F" w:rsidP="004F30C6">
            <w:pPr>
              <w:jc w:val="center"/>
              <w:rPr>
                <w:sz w:val="18"/>
                <w:szCs w:val="18"/>
              </w:rPr>
            </w:pPr>
            <w:r w:rsidRPr="00A1781D">
              <w:rPr>
                <w:sz w:val="18"/>
                <w:szCs w:val="18"/>
              </w:rPr>
              <w:t>4</w:t>
            </w:r>
          </w:p>
        </w:tc>
        <w:tc>
          <w:tcPr>
            <w:tcW w:w="595" w:type="pct"/>
          </w:tcPr>
          <w:p w:rsidR="00A8067F" w:rsidRPr="00A1781D" w:rsidRDefault="00A8067F" w:rsidP="004F30C6">
            <w:pPr>
              <w:rPr>
                <w:sz w:val="18"/>
                <w:szCs w:val="18"/>
              </w:rPr>
            </w:pPr>
            <w:r w:rsidRPr="00A1781D">
              <w:rPr>
                <w:sz w:val="18"/>
                <w:szCs w:val="18"/>
              </w:rPr>
              <w:t>=</w:t>
            </w:r>
          </w:p>
        </w:tc>
        <w:tc>
          <w:tcPr>
            <w:tcW w:w="748" w:type="pct"/>
          </w:tcPr>
          <w:p w:rsidR="00A8067F" w:rsidRPr="00A1781D" w:rsidRDefault="00A8067F" w:rsidP="00BC475B">
            <w:pPr>
              <w:rPr>
                <w:sz w:val="18"/>
                <w:szCs w:val="18"/>
              </w:rPr>
            </w:pPr>
            <w:r w:rsidRPr="00A1781D">
              <w:rPr>
                <w:sz w:val="18"/>
                <w:szCs w:val="18"/>
              </w:rPr>
              <w:t xml:space="preserve">020+030+040+050 (по каждому счету 1 206 </w:t>
            </w:r>
            <w:proofErr w:type="spellStart"/>
            <w:r w:rsidRPr="00A1781D">
              <w:rPr>
                <w:sz w:val="18"/>
                <w:szCs w:val="18"/>
              </w:rPr>
              <w:t>хх</w:t>
            </w:r>
            <w:proofErr w:type="spellEnd"/>
            <w:r w:rsidRPr="00A1781D">
              <w:rPr>
                <w:sz w:val="18"/>
                <w:szCs w:val="18"/>
              </w:rPr>
              <w:t xml:space="preserve"> 000) (раздел 2)</w:t>
            </w:r>
          </w:p>
        </w:tc>
        <w:tc>
          <w:tcPr>
            <w:tcW w:w="322" w:type="pct"/>
          </w:tcPr>
          <w:p w:rsidR="00A8067F" w:rsidRPr="00A1781D" w:rsidRDefault="00A8067F" w:rsidP="004F30C6">
            <w:pPr>
              <w:rPr>
                <w:sz w:val="18"/>
                <w:szCs w:val="18"/>
              </w:rPr>
            </w:pPr>
            <w:r w:rsidRPr="00A1781D">
              <w:rPr>
                <w:sz w:val="18"/>
                <w:szCs w:val="18"/>
              </w:rPr>
              <w:t>4</w:t>
            </w:r>
          </w:p>
        </w:tc>
        <w:tc>
          <w:tcPr>
            <w:tcW w:w="1330" w:type="pct"/>
          </w:tcPr>
          <w:p w:rsidR="00A8067F" w:rsidRPr="00A1781D" w:rsidRDefault="00A8067F" w:rsidP="00370E4F">
            <w:pPr>
              <w:rPr>
                <w:sz w:val="18"/>
                <w:szCs w:val="18"/>
              </w:rPr>
            </w:pPr>
            <w:r w:rsidRPr="00A1781D">
              <w:rPr>
                <w:sz w:val="18"/>
                <w:szCs w:val="18"/>
              </w:rPr>
              <w:t xml:space="preserve">Сумма задолженности, отраженная в разделе 1 по соответствующим счетам аналитического учета, не соответствует сумме задолженности в разделе 2 </w:t>
            </w:r>
            <w:r>
              <w:rPr>
                <w:sz w:val="18"/>
                <w:szCs w:val="18"/>
              </w:rPr>
              <w:t>–</w:t>
            </w:r>
            <w:r w:rsidRPr="00A1781D">
              <w:rPr>
                <w:sz w:val="18"/>
                <w:szCs w:val="18"/>
              </w:rPr>
              <w:t xml:space="preserve"> недопустимо</w:t>
            </w:r>
          </w:p>
        </w:tc>
        <w:tc>
          <w:tcPr>
            <w:tcW w:w="381" w:type="pct"/>
          </w:tcPr>
          <w:p w:rsidR="00A8067F" w:rsidRPr="00A1781D" w:rsidRDefault="00A8067F" w:rsidP="00370E4F">
            <w:pPr>
              <w:rPr>
                <w:sz w:val="18"/>
                <w:szCs w:val="18"/>
              </w:rPr>
            </w:pPr>
            <w:r w:rsidRPr="00570447">
              <w:rPr>
                <w:sz w:val="18"/>
                <w:szCs w:val="18"/>
              </w:rPr>
              <w:t>Б</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10</w:t>
            </w:r>
          </w:p>
        </w:tc>
        <w:tc>
          <w:tcPr>
            <w:tcW w:w="340" w:type="pct"/>
          </w:tcPr>
          <w:p w:rsidR="00A8067F" w:rsidRPr="00A1781D" w:rsidRDefault="00A8067F" w:rsidP="004F30C6">
            <w:pPr>
              <w:jc w:val="center"/>
              <w:rPr>
                <w:sz w:val="18"/>
                <w:szCs w:val="18"/>
              </w:rPr>
            </w:pPr>
            <w:r w:rsidRPr="00A1781D">
              <w:rPr>
                <w:sz w:val="18"/>
                <w:szCs w:val="18"/>
              </w:rPr>
              <w:t>1</w:t>
            </w:r>
          </w:p>
        </w:tc>
        <w:tc>
          <w:tcPr>
            <w:tcW w:w="748" w:type="pct"/>
          </w:tcPr>
          <w:p w:rsidR="00A8067F" w:rsidRPr="00A1781D" w:rsidRDefault="00A8067F" w:rsidP="004F30C6">
            <w:pPr>
              <w:jc w:val="center"/>
              <w:rPr>
                <w:sz w:val="18"/>
                <w:szCs w:val="18"/>
              </w:rPr>
            </w:pPr>
            <w:r w:rsidRPr="00A1781D">
              <w:rPr>
                <w:sz w:val="18"/>
                <w:szCs w:val="18"/>
              </w:rPr>
              <w:t>*</w:t>
            </w:r>
          </w:p>
        </w:tc>
        <w:tc>
          <w:tcPr>
            <w:tcW w:w="321" w:type="pct"/>
          </w:tcPr>
          <w:p w:rsidR="00A8067F" w:rsidRPr="00A1781D" w:rsidRDefault="00A8067F" w:rsidP="004F30C6">
            <w:pPr>
              <w:jc w:val="center"/>
              <w:rPr>
                <w:sz w:val="18"/>
                <w:szCs w:val="18"/>
              </w:rPr>
            </w:pPr>
            <w:r w:rsidRPr="00A1781D">
              <w:rPr>
                <w:sz w:val="18"/>
                <w:szCs w:val="18"/>
              </w:rPr>
              <w:t>5</w:t>
            </w:r>
          </w:p>
        </w:tc>
        <w:tc>
          <w:tcPr>
            <w:tcW w:w="595" w:type="pct"/>
          </w:tcPr>
          <w:p w:rsidR="00A8067F" w:rsidRPr="00A1781D" w:rsidRDefault="00A8067F" w:rsidP="004F30C6">
            <w:pPr>
              <w:rPr>
                <w:sz w:val="18"/>
                <w:szCs w:val="18"/>
              </w:rPr>
            </w:pPr>
            <w:r w:rsidRPr="00A1781D">
              <w:rPr>
                <w:sz w:val="18"/>
                <w:szCs w:val="18"/>
                <w:lang w:val="en-US"/>
              </w:rPr>
              <w:t>&gt;=</w:t>
            </w:r>
          </w:p>
        </w:tc>
        <w:tc>
          <w:tcPr>
            <w:tcW w:w="748" w:type="pct"/>
          </w:tcPr>
          <w:p w:rsidR="00A8067F" w:rsidRPr="00A1781D" w:rsidRDefault="00A8067F" w:rsidP="00FF29C4">
            <w:pPr>
              <w:rPr>
                <w:sz w:val="18"/>
                <w:szCs w:val="18"/>
              </w:rPr>
            </w:pPr>
            <w:r w:rsidRPr="00A1781D">
              <w:rPr>
                <w:sz w:val="18"/>
                <w:szCs w:val="18"/>
                <w:lang w:val="en-US"/>
              </w:rPr>
              <w:t>*</w:t>
            </w:r>
          </w:p>
        </w:tc>
        <w:tc>
          <w:tcPr>
            <w:tcW w:w="322" w:type="pct"/>
          </w:tcPr>
          <w:p w:rsidR="00A8067F" w:rsidRPr="00A1781D" w:rsidRDefault="00A8067F" w:rsidP="004F30C6">
            <w:pPr>
              <w:rPr>
                <w:sz w:val="18"/>
                <w:szCs w:val="18"/>
              </w:rPr>
            </w:pPr>
            <w:r>
              <w:rPr>
                <w:sz w:val="18"/>
                <w:szCs w:val="18"/>
              </w:rPr>
              <w:t>9</w:t>
            </w:r>
          </w:p>
        </w:tc>
        <w:tc>
          <w:tcPr>
            <w:tcW w:w="1330" w:type="pct"/>
          </w:tcPr>
          <w:p w:rsidR="00A8067F" w:rsidRPr="00A1781D" w:rsidRDefault="00A8067F" w:rsidP="003A7F4D">
            <w:pPr>
              <w:rPr>
                <w:sz w:val="18"/>
                <w:szCs w:val="18"/>
              </w:rPr>
            </w:pPr>
            <w:r w:rsidRPr="00A1781D">
              <w:rPr>
                <w:sz w:val="18"/>
                <w:szCs w:val="18"/>
              </w:rPr>
              <w:t xml:space="preserve">Сумма обеспечения задолженности превышает сумму просроченной задолженности – </w:t>
            </w:r>
            <w:del w:id="696" w:author="Зайцев Павел Борисович" w:date="2025-10-08T13:36:00Z">
              <w:r w:rsidRPr="00A1781D" w:rsidDel="003A7F4D">
                <w:rPr>
                  <w:sz w:val="18"/>
                  <w:szCs w:val="18"/>
                </w:rPr>
                <w:delText>недопустимо</w:delText>
              </w:r>
            </w:del>
            <w:ins w:id="697" w:author="Зайцев Павел Борисович" w:date="2025-10-08T13:36:00Z">
              <w:r w:rsidR="003A7F4D">
                <w:rPr>
                  <w:sz w:val="18"/>
                  <w:szCs w:val="18"/>
                </w:rPr>
                <w:t>требуется пояснение</w:t>
              </w:r>
            </w:ins>
          </w:p>
        </w:tc>
        <w:tc>
          <w:tcPr>
            <w:tcW w:w="381" w:type="pct"/>
          </w:tcPr>
          <w:p w:rsidR="00A8067F" w:rsidRPr="00A1781D" w:rsidRDefault="00BA2A37" w:rsidP="00DC58E8">
            <w:pPr>
              <w:rPr>
                <w:sz w:val="18"/>
                <w:szCs w:val="18"/>
              </w:rPr>
            </w:pPr>
            <w:r>
              <w:rPr>
                <w:sz w:val="18"/>
                <w:szCs w:val="18"/>
              </w:rPr>
              <w:t>П</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11</w:t>
            </w:r>
          </w:p>
        </w:tc>
        <w:tc>
          <w:tcPr>
            <w:tcW w:w="340" w:type="pct"/>
          </w:tcPr>
          <w:p w:rsidR="00A8067F" w:rsidRPr="00A1781D" w:rsidRDefault="00A8067F" w:rsidP="004F30C6">
            <w:pPr>
              <w:jc w:val="center"/>
              <w:rPr>
                <w:sz w:val="18"/>
                <w:szCs w:val="18"/>
              </w:rPr>
            </w:pPr>
            <w:r w:rsidRPr="00A1781D">
              <w:rPr>
                <w:sz w:val="18"/>
                <w:szCs w:val="18"/>
              </w:rPr>
              <w:t>1</w:t>
            </w:r>
          </w:p>
        </w:tc>
        <w:tc>
          <w:tcPr>
            <w:tcW w:w="748" w:type="pct"/>
          </w:tcPr>
          <w:p w:rsidR="00A8067F" w:rsidRPr="00A1781D" w:rsidRDefault="00A8067F" w:rsidP="004F30C6">
            <w:pPr>
              <w:jc w:val="center"/>
              <w:rPr>
                <w:sz w:val="18"/>
                <w:szCs w:val="18"/>
              </w:rPr>
            </w:pPr>
            <w:r w:rsidRPr="00A1781D">
              <w:rPr>
                <w:sz w:val="18"/>
                <w:szCs w:val="18"/>
              </w:rPr>
              <w:t>*(кроме строки 060)</w:t>
            </w:r>
          </w:p>
        </w:tc>
        <w:tc>
          <w:tcPr>
            <w:tcW w:w="321" w:type="pct"/>
          </w:tcPr>
          <w:p w:rsidR="00A8067F" w:rsidRPr="00A1781D" w:rsidRDefault="00A8067F" w:rsidP="004F30C6">
            <w:pPr>
              <w:jc w:val="center"/>
              <w:rPr>
                <w:sz w:val="18"/>
                <w:szCs w:val="18"/>
              </w:rPr>
            </w:pPr>
            <w:r w:rsidRPr="00A1781D">
              <w:rPr>
                <w:sz w:val="18"/>
                <w:szCs w:val="18"/>
              </w:rPr>
              <w:t>5</w:t>
            </w:r>
          </w:p>
        </w:tc>
        <w:tc>
          <w:tcPr>
            <w:tcW w:w="595" w:type="pct"/>
          </w:tcPr>
          <w:p w:rsidR="00A8067F" w:rsidRPr="00A1781D" w:rsidRDefault="00A8067F" w:rsidP="004F30C6">
            <w:pPr>
              <w:rPr>
                <w:sz w:val="18"/>
                <w:szCs w:val="18"/>
              </w:rPr>
            </w:pPr>
            <w:r w:rsidRPr="00A1781D">
              <w:rPr>
                <w:sz w:val="18"/>
                <w:szCs w:val="18"/>
                <w:lang w:val="en-US"/>
              </w:rPr>
              <w:t>&gt;=</w:t>
            </w:r>
          </w:p>
        </w:tc>
        <w:tc>
          <w:tcPr>
            <w:tcW w:w="748" w:type="pct"/>
          </w:tcPr>
          <w:p w:rsidR="00A8067F" w:rsidRPr="00A1781D" w:rsidRDefault="00A8067F" w:rsidP="00FF29C4">
            <w:pPr>
              <w:rPr>
                <w:sz w:val="18"/>
                <w:szCs w:val="18"/>
              </w:rPr>
            </w:pPr>
            <w:r w:rsidRPr="00A1781D">
              <w:rPr>
                <w:sz w:val="18"/>
                <w:szCs w:val="18"/>
                <w:lang w:val="en-US"/>
              </w:rPr>
              <w:t>*</w:t>
            </w:r>
            <w:r w:rsidRPr="00A1781D">
              <w:rPr>
                <w:sz w:val="18"/>
                <w:szCs w:val="18"/>
              </w:rPr>
              <w:t>(кроме строки 060)</w:t>
            </w:r>
          </w:p>
        </w:tc>
        <w:tc>
          <w:tcPr>
            <w:tcW w:w="322" w:type="pct"/>
          </w:tcPr>
          <w:p w:rsidR="00A8067F" w:rsidRPr="00A1781D" w:rsidRDefault="00A8067F" w:rsidP="00826FD6">
            <w:pPr>
              <w:rPr>
                <w:sz w:val="18"/>
                <w:szCs w:val="18"/>
              </w:rPr>
            </w:pPr>
            <w:r w:rsidRPr="00A1781D">
              <w:rPr>
                <w:sz w:val="18"/>
                <w:szCs w:val="18"/>
              </w:rPr>
              <w:t>1</w:t>
            </w:r>
            <w:r>
              <w:rPr>
                <w:sz w:val="18"/>
                <w:szCs w:val="18"/>
              </w:rPr>
              <w:t>0</w:t>
            </w:r>
          </w:p>
        </w:tc>
        <w:tc>
          <w:tcPr>
            <w:tcW w:w="1330" w:type="pct"/>
          </w:tcPr>
          <w:p w:rsidR="00A8067F" w:rsidRPr="00A1781D" w:rsidRDefault="00A8067F" w:rsidP="00FF29C4">
            <w:pPr>
              <w:rPr>
                <w:sz w:val="18"/>
                <w:szCs w:val="18"/>
              </w:rPr>
            </w:pPr>
            <w:r w:rsidRPr="00A1781D">
              <w:rPr>
                <w:sz w:val="18"/>
                <w:szCs w:val="18"/>
              </w:rPr>
              <w:t xml:space="preserve">Сумма задолженности, направленной в суд, превышает сумму просроченной задолженности </w:t>
            </w:r>
            <w:r>
              <w:rPr>
                <w:sz w:val="18"/>
                <w:szCs w:val="18"/>
              </w:rPr>
              <w:t>–</w:t>
            </w:r>
            <w:r w:rsidRPr="00A1781D">
              <w:rPr>
                <w:sz w:val="18"/>
                <w:szCs w:val="18"/>
              </w:rPr>
              <w:t xml:space="preserve"> недопустимо</w:t>
            </w:r>
          </w:p>
        </w:tc>
        <w:tc>
          <w:tcPr>
            <w:tcW w:w="381" w:type="pct"/>
          </w:tcPr>
          <w:p w:rsidR="00A8067F" w:rsidRPr="00A1781D" w:rsidRDefault="00A8067F" w:rsidP="00FF29C4">
            <w:pPr>
              <w:rPr>
                <w:sz w:val="18"/>
                <w:szCs w:val="18"/>
              </w:rPr>
            </w:pPr>
            <w:r>
              <w:rPr>
                <w:sz w:val="18"/>
                <w:szCs w:val="18"/>
              </w:rPr>
              <w:t>Б</w:t>
            </w:r>
          </w:p>
        </w:tc>
      </w:tr>
      <w:tr w:rsidR="00A8067F" w:rsidRPr="00A1781D" w:rsidTr="00A8067F">
        <w:tc>
          <w:tcPr>
            <w:tcW w:w="215" w:type="pct"/>
          </w:tcPr>
          <w:p w:rsidR="00A8067F" w:rsidRPr="00A1781D" w:rsidRDefault="00A8067F" w:rsidP="004F30C6">
            <w:pPr>
              <w:spacing w:line="360" w:lineRule="auto"/>
              <w:rPr>
                <w:sz w:val="18"/>
                <w:szCs w:val="18"/>
              </w:rPr>
            </w:pPr>
            <w:r w:rsidRPr="00A1781D">
              <w:rPr>
                <w:sz w:val="18"/>
                <w:szCs w:val="18"/>
              </w:rPr>
              <w:t>12</w:t>
            </w:r>
          </w:p>
        </w:tc>
        <w:tc>
          <w:tcPr>
            <w:tcW w:w="340" w:type="pct"/>
          </w:tcPr>
          <w:p w:rsidR="00A8067F" w:rsidRPr="00A1781D" w:rsidRDefault="00A8067F" w:rsidP="004F30C6">
            <w:pPr>
              <w:jc w:val="center"/>
              <w:rPr>
                <w:sz w:val="18"/>
                <w:szCs w:val="18"/>
              </w:rPr>
            </w:pPr>
            <w:r w:rsidRPr="00A1781D">
              <w:rPr>
                <w:sz w:val="18"/>
                <w:szCs w:val="18"/>
              </w:rPr>
              <w:t>1</w:t>
            </w:r>
          </w:p>
        </w:tc>
        <w:tc>
          <w:tcPr>
            <w:tcW w:w="748" w:type="pct"/>
          </w:tcPr>
          <w:p w:rsidR="00A8067F" w:rsidRPr="00A1781D" w:rsidRDefault="00A8067F" w:rsidP="004F30C6">
            <w:pPr>
              <w:jc w:val="center"/>
              <w:rPr>
                <w:sz w:val="18"/>
                <w:szCs w:val="18"/>
              </w:rPr>
            </w:pPr>
            <w:r w:rsidRPr="00A1781D">
              <w:rPr>
                <w:sz w:val="18"/>
                <w:szCs w:val="18"/>
              </w:rPr>
              <w:t>060</w:t>
            </w:r>
          </w:p>
        </w:tc>
        <w:tc>
          <w:tcPr>
            <w:tcW w:w="321" w:type="pct"/>
          </w:tcPr>
          <w:p w:rsidR="00A8067F" w:rsidRPr="00A1781D" w:rsidRDefault="00A8067F" w:rsidP="004F30C6">
            <w:pPr>
              <w:jc w:val="center"/>
              <w:rPr>
                <w:sz w:val="18"/>
                <w:szCs w:val="18"/>
              </w:rPr>
            </w:pPr>
            <w:r w:rsidRPr="00A1781D">
              <w:rPr>
                <w:sz w:val="18"/>
                <w:szCs w:val="18"/>
              </w:rPr>
              <w:t>4</w:t>
            </w:r>
            <w:r w:rsidR="00D05D70">
              <w:rPr>
                <w:sz w:val="18"/>
                <w:szCs w:val="18"/>
              </w:rPr>
              <w:t>+5</w:t>
            </w:r>
          </w:p>
        </w:tc>
        <w:tc>
          <w:tcPr>
            <w:tcW w:w="595" w:type="pct"/>
          </w:tcPr>
          <w:p w:rsidR="00A8067F" w:rsidRPr="00A1781D" w:rsidRDefault="00A8067F" w:rsidP="004F30C6">
            <w:pPr>
              <w:rPr>
                <w:sz w:val="18"/>
                <w:szCs w:val="18"/>
                <w:lang w:val="en-US"/>
              </w:rPr>
            </w:pPr>
            <w:r w:rsidRPr="00A1781D">
              <w:rPr>
                <w:sz w:val="18"/>
                <w:szCs w:val="18"/>
                <w:lang w:val="en-US"/>
              </w:rPr>
              <w:t>&gt;=</w:t>
            </w:r>
          </w:p>
        </w:tc>
        <w:tc>
          <w:tcPr>
            <w:tcW w:w="748" w:type="pct"/>
          </w:tcPr>
          <w:p w:rsidR="00A8067F" w:rsidRPr="00A1781D" w:rsidRDefault="00A8067F" w:rsidP="00FF29C4">
            <w:pPr>
              <w:rPr>
                <w:sz w:val="18"/>
                <w:szCs w:val="18"/>
              </w:rPr>
            </w:pPr>
            <w:r w:rsidRPr="00A1781D">
              <w:rPr>
                <w:sz w:val="18"/>
                <w:szCs w:val="18"/>
              </w:rPr>
              <w:t>060</w:t>
            </w:r>
          </w:p>
        </w:tc>
        <w:tc>
          <w:tcPr>
            <w:tcW w:w="322" w:type="pct"/>
          </w:tcPr>
          <w:p w:rsidR="00A8067F" w:rsidRPr="00A1781D" w:rsidRDefault="00A8067F" w:rsidP="00826FD6">
            <w:pPr>
              <w:rPr>
                <w:sz w:val="18"/>
                <w:szCs w:val="18"/>
              </w:rPr>
            </w:pPr>
            <w:r w:rsidRPr="00A1781D">
              <w:rPr>
                <w:sz w:val="18"/>
                <w:szCs w:val="18"/>
              </w:rPr>
              <w:t>1</w:t>
            </w:r>
            <w:r>
              <w:rPr>
                <w:sz w:val="18"/>
                <w:szCs w:val="18"/>
              </w:rPr>
              <w:t>0</w:t>
            </w:r>
          </w:p>
        </w:tc>
        <w:tc>
          <w:tcPr>
            <w:tcW w:w="1330" w:type="pct"/>
          </w:tcPr>
          <w:p w:rsidR="00A8067F" w:rsidRPr="00A1781D" w:rsidRDefault="00A8067F" w:rsidP="00904B41">
            <w:pPr>
              <w:rPr>
                <w:sz w:val="18"/>
                <w:szCs w:val="18"/>
              </w:rPr>
            </w:pPr>
            <w:r w:rsidRPr="00A1781D">
              <w:rPr>
                <w:sz w:val="18"/>
                <w:szCs w:val="18"/>
              </w:rPr>
              <w:t xml:space="preserve">Сумма задолженности, направленной в суд, превышает общую сумму задолженности </w:t>
            </w:r>
            <w:r>
              <w:rPr>
                <w:sz w:val="18"/>
                <w:szCs w:val="18"/>
              </w:rPr>
              <w:t>–</w:t>
            </w:r>
            <w:r w:rsidRPr="00A1781D">
              <w:rPr>
                <w:sz w:val="18"/>
                <w:szCs w:val="18"/>
              </w:rPr>
              <w:t xml:space="preserve"> недопустимо</w:t>
            </w:r>
          </w:p>
        </w:tc>
        <w:tc>
          <w:tcPr>
            <w:tcW w:w="381" w:type="pct"/>
          </w:tcPr>
          <w:p w:rsidR="00A8067F" w:rsidRPr="00A1781D" w:rsidRDefault="00A8067F" w:rsidP="00904B41">
            <w:pPr>
              <w:rPr>
                <w:sz w:val="18"/>
                <w:szCs w:val="18"/>
              </w:rPr>
            </w:pPr>
            <w:r>
              <w:rPr>
                <w:sz w:val="18"/>
                <w:szCs w:val="18"/>
              </w:rPr>
              <w:t>Б</w:t>
            </w:r>
          </w:p>
        </w:tc>
      </w:tr>
      <w:tr w:rsidR="003B530E" w:rsidRPr="00A1781D" w:rsidTr="003B530E">
        <w:tc>
          <w:tcPr>
            <w:tcW w:w="215" w:type="pct"/>
            <w:tcBorders>
              <w:top w:val="single" w:sz="4" w:space="0" w:color="auto"/>
              <w:left w:val="single" w:sz="4" w:space="0" w:color="auto"/>
              <w:bottom w:val="single" w:sz="4" w:space="0" w:color="auto"/>
              <w:right w:val="single" w:sz="4" w:space="0" w:color="auto"/>
            </w:tcBorders>
          </w:tcPr>
          <w:p w:rsidR="003B530E" w:rsidRPr="00A1781D" w:rsidRDefault="003B530E" w:rsidP="003B530E">
            <w:pPr>
              <w:spacing w:line="360" w:lineRule="auto"/>
              <w:rPr>
                <w:sz w:val="18"/>
                <w:szCs w:val="18"/>
              </w:rPr>
            </w:pPr>
            <w:r>
              <w:rPr>
                <w:sz w:val="18"/>
                <w:szCs w:val="18"/>
              </w:rPr>
              <w:t>14 (год)</w:t>
            </w:r>
          </w:p>
        </w:tc>
        <w:tc>
          <w:tcPr>
            <w:tcW w:w="340" w:type="pct"/>
            <w:tcBorders>
              <w:top w:val="single" w:sz="4" w:space="0" w:color="auto"/>
              <w:left w:val="single" w:sz="4" w:space="0" w:color="auto"/>
              <w:bottom w:val="single" w:sz="4" w:space="0" w:color="auto"/>
              <w:right w:val="single" w:sz="4" w:space="0" w:color="auto"/>
            </w:tcBorders>
          </w:tcPr>
          <w:p w:rsidR="003B530E" w:rsidRPr="00A1781D" w:rsidRDefault="003B530E" w:rsidP="004C0F30">
            <w:pPr>
              <w:jc w:val="center"/>
              <w:rPr>
                <w:sz w:val="18"/>
                <w:szCs w:val="18"/>
              </w:rPr>
            </w:pPr>
            <w:r>
              <w:rPr>
                <w:sz w:val="18"/>
                <w:szCs w:val="18"/>
              </w:rPr>
              <w:t>2</w:t>
            </w:r>
          </w:p>
        </w:tc>
        <w:tc>
          <w:tcPr>
            <w:tcW w:w="748" w:type="pct"/>
            <w:tcBorders>
              <w:top w:val="single" w:sz="4" w:space="0" w:color="auto"/>
              <w:left w:val="single" w:sz="4" w:space="0" w:color="auto"/>
              <w:bottom w:val="single" w:sz="4" w:space="0" w:color="auto"/>
              <w:right w:val="single" w:sz="4" w:space="0" w:color="auto"/>
            </w:tcBorders>
          </w:tcPr>
          <w:p w:rsidR="003B530E" w:rsidRPr="00A1781D" w:rsidRDefault="003B530E" w:rsidP="003B530E">
            <w:pPr>
              <w:jc w:val="center"/>
              <w:rPr>
                <w:sz w:val="18"/>
                <w:szCs w:val="18"/>
              </w:rPr>
            </w:pPr>
            <w:r>
              <w:rPr>
                <w:sz w:val="18"/>
                <w:szCs w:val="18"/>
              </w:rPr>
              <w:t>020</w:t>
            </w:r>
          </w:p>
        </w:tc>
        <w:tc>
          <w:tcPr>
            <w:tcW w:w="321" w:type="pct"/>
            <w:tcBorders>
              <w:top w:val="single" w:sz="4" w:space="0" w:color="auto"/>
              <w:left w:val="single" w:sz="4" w:space="0" w:color="auto"/>
              <w:bottom w:val="single" w:sz="4" w:space="0" w:color="auto"/>
              <w:right w:val="single" w:sz="4" w:space="0" w:color="auto"/>
            </w:tcBorders>
          </w:tcPr>
          <w:p w:rsidR="003B530E" w:rsidRPr="00A1781D" w:rsidRDefault="003B530E" w:rsidP="004C0F30">
            <w:pPr>
              <w:jc w:val="center"/>
              <w:rPr>
                <w:sz w:val="18"/>
                <w:szCs w:val="18"/>
              </w:rPr>
            </w:pPr>
            <w:r>
              <w:rPr>
                <w:sz w:val="18"/>
                <w:szCs w:val="18"/>
              </w:rPr>
              <w:t>4</w:t>
            </w:r>
          </w:p>
        </w:tc>
        <w:tc>
          <w:tcPr>
            <w:tcW w:w="595" w:type="pct"/>
            <w:tcBorders>
              <w:top w:val="single" w:sz="4" w:space="0" w:color="auto"/>
              <w:left w:val="single" w:sz="4" w:space="0" w:color="auto"/>
              <w:bottom w:val="single" w:sz="4" w:space="0" w:color="auto"/>
              <w:right w:val="single" w:sz="4" w:space="0" w:color="auto"/>
            </w:tcBorders>
          </w:tcPr>
          <w:p w:rsidR="003B530E" w:rsidRPr="003B530E" w:rsidRDefault="003B530E" w:rsidP="004C0F30">
            <w:pPr>
              <w:rPr>
                <w:sz w:val="18"/>
                <w:szCs w:val="18"/>
              </w:rPr>
            </w:pPr>
            <w:r>
              <w:rPr>
                <w:sz w:val="18"/>
                <w:szCs w:val="18"/>
                <w:lang w:val="en-US"/>
              </w:rPr>
              <w:t>=</w:t>
            </w:r>
            <w:r>
              <w:rPr>
                <w:sz w:val="18"/>
                <w:szCs w:val="18"/>
              </w:rPr>
              <w:t>0</w:t>
            </w:r>
          </w:p>
        </w:tc>
        <w:tc>
          <w:tcPr>
            <w:tcW w:w="748" w:type="pct"/>
            <w:tcBorders>
              <w:top w:val="single" w:sz="4" w:space="0" w:color="auto"/>
              <w:left w:val="single" w:sz="4" w:space="0" w:color="auto"/>
              <w:bottom w:val="single" w:sz="4" w:space="0" w:color="auto"/>
              <w:right w:val="single" w:sz="4" w:space="0" w:color="auto"/>
            </w:tcBorders>
          </w:tcPr>
          <w:p w:rsidR="003B530E" w:rsidRPr="003B530E" w:rsidRDefault="003B530E" w:rsidP="004C0F30">
            <w:pPr>
              <w:rPr>
                <w:sz w:val="18"/>
                <w:szCs w:val="18"/>
                <w:lang w:val="en-US"/>
              </w:rPr>
            </w:pPr>
          </w:p>
        </w:tc>
        <w:tc>
          <w:tcPr>
            <w:tcW w:w="322" w:type="pct"/>
            <w:tcBorders>
              <w:top w:val="single" w:sz="4" w:space="0" w:color="auto"/>
              <w:left w:val="single" w:sz="4" w:space="0" w:color="auto"/>
              <w:bottom w:val="single" w:sz="4" w:space="0" w:color="auto"/>
              <w:right w:val="single" w:sz="4" w:space="0" w:color="auto"/>
            </w:tcBorders>
          </w:tcPr>
          <w:p w:rsidR="003B530E" w:rsidRPr="00A1781D" w:rsidRDefault="003B530E" w:rsidP="004C0F30">
            <w:pPr>
              <w:rPr>
                <w:sz w:val="18"/>
                <w:szCs w:val="18"/>
              </w:rPr>
            </w:pPr>
          </w:p>
        </w:tc>
        <w:tc>
          <w:tcPr>
            <w:tcW w:w="1330" w:type="pct"/>
            <w:tcBorders>
              <w:top w:val="single" w:sz="4" w:space="0" w:color="auto"/>
              <w:left w:val="single" w:sz="4" w:space="0" w:color="auto"/>
              <w:bottom w:val="single" w:sz="4" w:space="0" w:color="auto"/>
              <w:right w:val="single" w:sz="4" w:space="0" w:color="auto"/>
            </w:tcBorders>
          </w:tcPr>
          <w:p w:rsidR="003B530E" w:rsidRPr="00712FD5" w:rsidRDefault="003B530E" w:rsidP="003B530E">
            <w:pPr>
              <w:rPr>
                <w:sz w:val="18"/>
                <w:szCs w:val="18"/>
              </w:rPr>
            </w:pPr>
            <w:proofErr w:type="spellStart"/>
            <w:r>
              <w:rPr>
                <w:sz w:val="18"/>
                <w:szCs w:val="18"/>
              </w:rPr>
              <w:t>Показетели</w:t>
            </w:r>
            <w:proofErr w:type="spellEnd"/>
            <w:r>
              <w:rPr>
                <w:sz w:val="18"/>
                <w:szCs w:val="18"/>
              </w:rPr>
              <w:t xml:space="preserve"> раздела 2 по строке 020 не допустимы </w:t>
            </w:r>
          </w:p>
        </w:tc>
        <w:tc>
          <w:tcPr>
            <w:tcW w:w="381" w:type="pct"/>
            <w:tcBorders>
              <w:top w:val="single" w:sz="4" w:space="0" w:color="auto"/>
              <w:left w:val="single" w:sz="4" w:space="0" w:color="auto"/>
              <w:bottom w:val="single" w:sz="4" w:space="0" w:color="auto"/>
              <w:right w:val="single" w:sz="4" w:space="0" w:color="auto"/>
            </w:tcBorders>
          </w:tcPr>
          <w:p w:rsidR="003B530E" w:rsidRPr="00712FD5" w:rsidRDefault="003B530E" w:rsidP="004C0F30">
            <w:pPr>
              <w:rPr>
                <w:sz w:val="18"/>
                <w:szCs w:val="18"/>
              </w:rPr>
            </w:pPr>
            <w:r>
              <w:rPr>
                <w:sz w:val="18"/>
                <w:szCs w:val="18"/>
              </w:rPr>
              <w:t>Б</w:t>
            </w:r>
          </w:p>
        </w:tc>
      </w:tr>
    </w:tbl>
    <w:p w:rsidR="00226380" w:rsidRPr="00A1781D" w:rsidRDefault="00226380" w:rsidP="00A13998">
      <w:pPr>
        <w:rPr>
          <w:sz w:val="18"/>
          <w:szCs w:val="18"/>
        </w:rPr>
      </w:pPr>
    </w:p>
    <w:p w:rsidR="00226380" w:rsidRPr="00A1781D" w:rsidRDefault="00370E4F" w:rsidP="00A13998">
      <w:pPr>
        <w:rPr>
          <w:sz w:val="18"/>
          <w:szCs w:val="18"/>
        </w:rPr>
      </w:pPr>
      <w:proofErr w:type="spellStart"/>
      <w:r w:rsidRPr="00A1781D">
        <w:rPr>
          <w:sz w:val="18"/>
          <w:szCs w:val="18"/>
        </w:rPr>
        <w:t>Междокументны</w:t>
      </w:r>
      <w:r w:rsidR="00DC58E8" w:rsidRPr="00A1781D">
        <w:rPr>
          <w:sz w:val="18"/>
          <w:szCs w:val="18"/>
        </w:rPr>
        <w:t>й</w:t>
      </w:r>
      <w:proofErr w:type="spellEnd"/>
      <w:r w:rsidRPr="00A1781D">
        <w:rPr>
          <w:sz w:val="18"/>
          <w:szCs w:val="18"/>
        </w:rPr>
        <w:t xml:space="preserve"> контроль Расшифровки</w:t>
      </w:r>
      <w:r w:rsidR="00DC58E8" w:rsidRPr="00A1781D">
        <w:rPr>
          <w:sz w:val="18"/>
          <w:szCs w:val="18"/>
        </w:rPr>
        <w:t xml:space="preserve"> </w:t>
      </w:r>
      <w:r w:rsidR="00B9073A" w:rsidRPr="00A1781D">
        <w:rPr>
          <w:sz w:val="18"/>
          <w:szCs w:val="18"/>
        </w:rPr>
        <w:t>ф. 0503191</w:t>
      </w:r>
      <w:r w:rsidR="00DC58E8" w:rsidRPr="00A1781D">
        <w:rPr>
          <w:sz w:val="18"/>
          <w:szCs w:val="18"/>
        </w:rPr>
        <w:t xml:space="preserve"> </w:t>
      </w:r>
      <w:r w:rsidR="00A8067F">
        <w:rPr>
          <w:sz w:val="18"/>
          <w:szCs w:val="18"/>
        </w:rPr>
        <w:t>(для ГРБС по списку, установленному письмом об особенностях)</w:t>
      </w:r>
    </w:p>
    <w:tbl>
      <w:tblPr>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1"/>
        <w:gridCol w:w="744"/>
        <w:gridCol w:w="1044"/>
        <w:gridCol w:w="472"/>
        <w:gridCol w:w="680"/>
        <w:gridCol w:w="547"/>
        <w:gridCol w:w="1084"/>
        <w:gridCol w:w="1201"/>
        <w:gridCol w:w="690"/>
        <w:gridCol w:w="693"/>
        <w:gridCol w:w="1803"/>
        <w:gridCol w:w="686"/>
      </w:tblGrid>
      <w:tr w:rsidR="00A8067F" w:rsidRPr="00A1781D" w:rsidTr="005648B1">
        <w:trPr>
          <w:trHeight w:val="617"/>
        </w:trPr>
        <w:tc>
          <w:tcPr>
            <w:tcW w:w="223" w:type="pct"/>
          </w:tcPr>
          <w:p w:rsidR="00A8067F" w:rsidRPr="00A1781D" w:rsidRDefault="00A8067F" w:rsidP="00DC58E8">
            <w:pPr>
              <w:jc w:val="center"/>
              <w:rPr>
                <w:sz w:val="18"/>
                <w:szCs w:val="18"/>
              </w:rPr>
            </w:pPr>
            <w:r w:rsidRPr="00A1781D">
              <w:rPr>
                <w:sz w:val="18"/>
                <w:szCs w:val="18"/>
              </w:rPr>
              <w:t>№ п/п</w:t>
            </w:r>
          </w:p>
        </w:tc>
        <w:tc>
          <w:tcPr>
            <w:tcW w:w="368" w:type="pct"/>
          </w:tcPr>
          <w:p w:rsidR="00A8067F" w:rsidRPr="00A1781D" w:rsidRDefault="00A8067F" w:rsidP="00DC58E8">
            <w:pPr>
              <w:ind w:right="-78"/>
              <w:jc w:val="center"/>
              <w:rPr>
                <w:sz w:val="18"/>
                <w:szCs w:val="18"/>
              </w:rPr>
            </w:pPr>
            <w:r w:rsidRPr="00A1781D">
              <w:rPr>
                <w:sz w:val="18"/>
                <w:szCs w:val="18"/>
              </w:rPr>
              <w:t>Код формы</w:t>
            </w:r>
          </w:p>
        </w:tc>
        <w:tc>
          <w:tcPr>
            <w:tcW w:w="517" w:type="pct"/>
          </w:tcPr>
          <w:p w:rsidR="00A8067F" w:rsidRPr="00A1781D" w:rsidRDefault="00A8067F" w:rsidP="00DC58E8">
            <w:pPr>
              <w:jc w:val="center"/>
              <w:rPr>
                <w:sz w:val="18"/>
                <w:szCs w:val="18"/>
              </w:rPr>
            </w:pPr>
            <w:r w:rsidRPr="00A1781D">
              <w:rPr>
                <w:sz w:val="18"/>
                <w:szCs w:val="18"/>
              </w:rPr>
              <w:t>Показатель связанной формы</w:t>
            </w:r>
          </w:p>
        </w:tc>
        <w:tc>
          <w:tcPr>
            <w:tcW w:w="234" w:type="pct"/>
          </w:tcPr>
          <w:p w:rsidR="00A8067F" w:rsidRPr="00A1781D" w:rsidRDefault="00A8067F" w:rsidP="00DC58E8">
            <w:pPr>
              <w:jc w:val="center"/>
              <w:rPr>
                <w:sz w:val="18"/>
                <w:szCs w:val="18"/>
              </w:rPr>
            </w:pPr>
            <w:r w:rsidRPr="00A1781D">
              <w:rPr>
                <w:sz w:val="18"/>
                <w:szCs w:val="18"/>
              </w:rPr>
              <w:t>Строка</w:t>
            </w:r>
          </w:p>
        </w:tc>
        <w:tc>
          <w:tcPr>
            <w:tcW w:w="337" w:type="pct"/>
          </w:tcPr>
          <w:p w:rsidR="00A8067F" w:rsidRPr="00A1781D" w:rsidRDefault="00A8067F" w:rsidP="00DC58E8">
            <w:pPr>
              <w:jc w:val="center"/>
              <w:rPr>
                <w:sz w:val="18"/>
                <w:szCs w:val="18"/>
              </w:rPr>
            </w:pPr>
            <w:r w:rsidRPr="00A1781D">
              <w:rPr>
                <w:sz w:val="18"/>
                <w:szCs w:val="18"/>
              </w:rPr>
              <w:t>Графа</w:t>
            </w:r>
          </w:p>
        </w:tc>
        <w:tc>
          <w:tcPr>
            <w:tcW w:w="271" w:type="pct"/>
          </w:tcPr>
          <w:p w:rsidR="00A8067F" w:rsidRPr="00A1781D" w:rsidRDefault="00A8067F" w:rsidP="00DC58E8">
            <w:pPr>
              <w:jc w:val="center"/>
              <w:rPr>
                <w:sz w:val="18"/>
                <w:szCs w:val="18"/>
              </w:rPr>
            </w:pPr>
            <w:r w:rsidRPr="00A1781D">
              <w:rPr>
                <w:sz w:val="18"/>
                <w:szCs w:val="18"/>
              </w:rPr>
              <w:t>Соотношение</w:t>
            </w:r>
          </w:p>
        </w:tc>
        <w:tc>
          <w:tcPr>
            <w:tcW w:w="537" w:type="pct"/>
          </w:tcPr>
          <w:p w:rsidR="00A8067F" w:rsidRPr="00A1781D" w:rsidRDefault="00A8067F" w:rsidP="00DC58E8">
            <w:pPr>
              <w:jc w:val="center"/>
              <w:rPr>
                <w:sz w:val="18"/>
                <w:szCs w:val="18"/>
              </w:rPr>
            </w:pPr>
            <w:r w:rsidRPr="00A1781D">
              <w:rPr>
                <w:sz w:val="18"/>
                <w:szCs w:val="18"/>
              </w:rPr>
              <w:t>Связанная форма</w:t>
            </w:r>
          </w:p>
        </w:tc>
        <w:tc>
          <w:tcPr>
            <w:tcW w:w="595" w:type="pct"/>
          </w:tcPr>
          <w:p w:rsidR="00A8067F" w:rsidRPr="00A1781D" w:rsidRDefault="00A8067F" w:rsidP="00DC58E8">
            <w:pPr>
              <w:jc w:val="center"/>
              <w:rPr>
                <w:sz w:val="18"/>
                <w:szCs w:val="18"/>
              </w:rPr>
            </w:pPr>
            <w:r w:rsidRPr="00A1781D">
              <w:rPr>
                <w:sz w:val="18"/>
                <w:szCs w:val="18"/>
              </w:rPr>
              <w:t>Показатель связанной формы</w:t>
            </w:r>
          </w:p>
        </w:tc>
        <w:tc>
          <w:tcPr>
            <w:tcW w:w="342" w:type="pct"/>
          </w:tcPr>
          <w:p w:rsidR="00A8067F" w:rsidRPr="00A1781D" w:rsidRDefault="00A8067F" w:rsidP="00DC58E8">
            <w:pPr>
              <w:jc w:val="center"/>
              <w:rPr>
                <w:sz w:val="18"/>
                <w:szCs w:val="18"/>
              </w:rPr>
            </w:pPr>
            <w:r w:rsidRPr="00A1781D">
              <w:rPr>
                <w:sz w:val="18"/>
                <w:szCs w:val="18"/>
              </w:rPr>
              <w:t>Строка</w:t>
            </w:r>
          </w:p>
        </w:tc>
        <w:tc>
          <w:tcPr>
            <w:tcW w:w="343" w:type="pct"/>
          </w:tcPr>
          <w:p w:rsidR="00A8067F" w:rsidRPr="00A1781D" w:rsidRDefault="00A8067F" w:rsidP="00DC58E8">
            <w:pPr>
              <w:jc w:val="center"/>
              <w:rPr>
                <w:sz w:val="18"/>
                <w:szCs w:val="18"/>
              </w:rPr>
            </w:pPr>
            <w:r w:rsidRPr="00A1781D">
              <w:rPr>
                <w:sz w:val="18"/>
                <w:szCs w:val="18"/>
              </w:rPr>
              <w:t>Графа</w:t>
            </w:r>
          </w:p>
        </w:tc>
        <w:tc>
          <w:tcPr>
            <w:tcW w:w="893" w:type="pct"/>
          </w:tcPr>
          <w:p w:rsidR="00A8067F" w:rsidRPr="00A1781D" w:rsidRDefault="00A8067F" w:rsidP="00DC58E8">
            <w:pPr>
              <w:jc w:val="center"/>
              <w:rPr>
                <w:sz w:val="18"/>
                <w:szCs w:val="18"/>
              </w:rPr>
            </w:pPr>
            <w:r w:rsidRPr="00A1781D">
              <w:rPr>
                <w:sz w:val="18"/>
                <w:szCs w:val="18"/>
              </w:rPr>
              <w:t>Контроль показателей</w:t>
            </w:r>
          </w:p>
        </w:tc>
        <w:tc>
          <w:tcPr>
            <w:tcW w:w="340" w:type="pct"/>
          </w:tcPr>
          <w:p w:rsidR="00A8067F" w:rsidRPr="00A1781D" w:rsidRDefault="00A8067F" w:rsidP="00DC58E8">
            <w:pPr>
              <w:jc w:val="center"/>
              <w:rPr>
                <w:sz w:val="18"/>
                <w:szCs w:val="18"/>
              </w:rPr>
            </w:pPr>
            <w:r>
              <w:rPr>
                <w:sz w:val="18"/>
                <w:szCs w:val="18"/>
              </w:rPr>
              <w:t>Тип контроля</w:t>
            </w:r>
          </w:p>
        </w:tc>
      </w:tr>
      <w:tr w:rsidR="00A8067F" w:rsidRPr="00A1781D" w:rsidTr="005648B1">
        <w:trPr>
          <w:trHeight w:val="1240"/>
        </w:trPr>
        <w:tc>
          <w:tcPr>
            <w:tcW w:w="223" w:type="pct"/>
          </w:tcPr>
          <w:p w:rsidR="00A8067F" w:rsidRPr="00A1781D" w:rsidRDefault="00A8067F" w:rsidP="00BC475B">
            <w:pPr>
              <w:jc w:val="center"/>
              <w:rPr>
                <w:sz w:val="18"/>
                <w:szCs w:val="18"/>
              </w:rPr>
            </w:pPr>
            <w:r w:rsidRPr="00A1781D">
              <w:rPr>
                <w:sz w:val="18"/>
                <w:szCs w:val="18"/>
              </w:rPr>
              <w:lastRenderedPageBreak/>
              <w:t>1</w:t>
            </w:r>
          </w:p>
          <w:p w:rsidR="00A8067F" w:rsidRPr="00A1781D" w:rsidRDefault="00A8067F" w:rsidP="00362D9A">
            <w:pPr>
              <w:rPr>
                <w:sz w:val="18"/>
                <w:szCs w:val="18"/>
              </w:rPr>
            </w:pPr>
          </w:p>
        </w:tc>
        <w:tc>
          <w:tcPr>
            <w:tcW w:w="368" w:type="pct"/>
          </w:tcPr>
          <w:p w:rsidR="00A8067F" w:rsidRPr="00A1781D" w:rsidRDefault="00A8067F" w:rsidP="00DC58E8">
            <w:pPr>
              <w:ind w:right="-78"/>
              <w:jc w:val="center"/>
              <w:rPr>
                <w:sz w:val="18"/>
                <w:szCs w:val="18"/>
              </w:rPr>
            </w:pPr>
            <w:r w:rsidRPr="00A1781D">
              <w:rPr>
                <w:sz w:val="18"/>
                <w:szCs w:val="18"/>
              </w:rPr>
              <w:t>0503169</w:t>
            </w:r>
          </w:p>
        </w:tc>
        <w:tc>
          <w:tcPr>
            <w:tcW w:w="517" w:type="pct"/>
          </w:tcPr>
          <w:p w:rsidR="00A8067F" w:rsidRPr="00A1781D" w:rsidRDefault="00A8067F" w:rsidP="00BC475B">
            <w:pPr>
              <w:rPr>
                <w:sz w:val="18"/>
                <w:szCs w:val="18"/>
              </w:rPr>
            </w:pPr>
            <w:r w:rsidRPr="00A1781D">
              <w:rPr>
                <w:sz w:val="18"/>
                <w:szCs w:val="18"/>
              </w:rPr>
              <w:t xml:space="preserve">Сумма строк «Итого по коду счета» по счетам 1206 </w:t>
            </w:r>
            <w:proofErr w:type="spellStart"/>
            <w:r w:rsidRPr="00A1781D">
              <w:rPr>
                <w:sz w:val="18"/>
                <w:szCs w:val="18"/>
              </w:rPr>
              <w:t>хх</w:t>
            </w:r>
            <w:proofErr w:type="spellEnd"/>
            <w:r w:rsidRPr="00A1781D">
              <w:rPr>
                <w:sz w:val="18"/>
                <w:szCs w:val="18"/>
              </w:rPr>
              <w:t xml:space="preserve"> 000</w:t>
            </w:r>
          </w:p>
        </w:tc>
        <w:tc>
          <w:tcPr>
            <w:tcW w:w="234" w:type="pct"/>
          </w:tcPr>
          <w:p w:rsidR="00A8067F" w:rsidRPr="00A1781D" w:rsidRDefault="00A8067F" w:rsidP="00DC58E8">
            <w:pPr>
              <w:rPr>
                <w:sz w:val="18"/>
                <w:szCs w:val="18"/>
              </w:rPr>
            </w:pPr>
          </w:p>
        </w:tc>
        <w:tc>
          <w:tcPr>
            <w:tcW w:w="337" w:type="pct"/>
          </w:tcPr>
          <w:p w:rsidR="00A8067F" w:rsidRPr="00A1781D" w:rsidRDefault="00A8067F" w:rsidP="00DC58E8">
            <w:pPr>
              <w:rPr>
                <w:sz w:val="18"/>
                <w:szCs w:val="18"/>
              </w:rPr>
            </w:pPr>
            <w:r w:rsidRPr="00A1781D">
              <w:rPr>
                <w:sz w:val="18"/>
                <w:szCs w:val="18"/>
              </w:rPr>
              <w:t>9</w:t>
            </w:r>
            <w:r w:rsidR="00BA52AE">
              <w:rPr>
                <w:sz w:val="18"/>
                <w:szCs w:val="18"/>
              </w:rPr>
              <w:t xml:space="preserve"> – 11</w:t>
            </w:r>
          </w:p>
        </w:tc>
        <w:tc>
          <w:tcPr>
            <w:tcW w:w="271" w:type="pct"/>
          </w:tcPr>
          <w:p w:rsidR="00A8067F" w:rsidRPr="00A1781D" w:rsidRDefault="00A8067F" w:rsidP="00BC475B">
            <w:pPr>
              <w:rPr>
                <w:sz w:val="18"/>
                <w:szCs w:val="18"/>
              </w:rPr>
            </w:pPr>
            <w:r w:rsidRPr="00A1781D">
              <w:rPr>
                <w:sz w:val="18"/>
                <w:szCs w:val="18"/>
              </w:rPr>
              <w:t>=</w:t>
            </w:r>
          </w:p>
        </w:tc>
        <w:tc>
          <w:tcPr>
            <w:tcW w:w="537" w:type="pct"/>
          </w:tcPr>
          <w:p w:rsidR="00A8067F" w:rsidRPr="00A1781D" w:rsidRDefault="00A8067F" w:rsidP="00BD1BAA">
            <w:pPr>
              <w:rPr>
                <w:sz w:val="18"/>
                <w:szCs w:val="18"/>
              </w:rPr>
            </w:pPr>
            <w:r w:rsidRPr="00A1781D">
              <w:rPr>
                <w:sz w:val="18"/>
                <w:szCs w:val="18"/>
              </w:rPr>
              <w:t xml:space="preserve">Расшифровка </w:t>
            </w:r>
            <w:r w:rsidR="00DC0BBD">
              <w:rPr>
                <w:sz w:val="18"/>
                <w:szCs w:val="18"/>
              </w:rPr>
              <w:t>(раздел 1)</w:t>
            </w:r>
          </w:p>
        </w:tc>
        <w:tc>
          <w:tcPr>
            <w:tcW w:w="595" w:type="pct"/>
          </w:tcPr>
          <w:p w:rsidR="00A8067F" w:rsidRPr="00A1781D" w:rsidRDefault="00A8067F" w:rsidP="0060277D">
            <w:pPr>
              <w:rPr>
                <w:sz w:val="18"/>
                <w:szCs w:val="18"/>
              </w:rPr>
            </w:pPr>
          </w:p>
        </w:tc>
        <w:tc>
          <w:tcPr>
            <w:tcW w:w="342" w:type="pct"/>
          </w:tcPr>
          <w:p w:rsidR="00A8067F" w:rsidRPr="00A1781D" w:rsidRDefault="00A8067F" w:rsidP="00362D9A">
            <w:pPr>
              <w:rPr>
                <w:sz w:val="18"/>
                <w:szCs w:val="18"/>
              </w:rPr>
            </w:pPr>
            <w:r w:rsidRPr="00A1781D">
              <w:rPr>
                <w:sz w:val="18"/>
                <w:szCs w:val="18"/>
              </w:rPr>
              <w:t>010</w:t>
            </w:r>
          </w:p>
        </w:tc>
        <w:tc>
          <w:tcPr>
            <w:tcW w:w="343" w:type="pct"/>
          </w:tcPr>
          <w:p w:rsidR="00A8067F" w:rsidRPr="00A1781D" w:rsidRDefault="00A8067F" w:rsidP="00362D9A">
            <w:pPr>
              <w:rPr>
                <w:sz w:val="18"/>
                <w:szCs w:val="18"/>
              </w:rPr>
            </w:pPr>
            <w:r w:rsidRPr="00A1781D">
              <w:rPr>
                <w:sz w:val="18"/>
                <w:szCs w:val="18"/>
              </w:rPr>
              <w:t>4</w:t>
            </w:r>
          </w:p>
        </w:tc>
        <w:tc>
          <w:tcPr>
            <w:tcW w:w="893" w:type="pct"/>
          </w:tcPr>
          <w:p w:rsidR="00A8067F" w:rsidRPr="00A1781D" w:rsidRDefault="00A8067F" w:rsidP="00BD1BAA">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00 000 в Сведениях ф. 0503169 не соответствует данным Расшифровки – недопустимо </w:t>
            </w:r>
          </w:p>
        </w:tc>
        <w:tc>
          <w:tcPr>
            <w:tcW w:w="340" w:type="pct"/>
          </w:tcPr>
          <w:p w:rsidR="00A8067F" w:rsidRPr="00A1781D" w:rsidRDefault="00A8067F" w:rsidP="00BD1BAA">
            <w:pPr>
              <w:rPr>
                <w:sz w:val="18"/>
                <w:szCs w:val="18"/>
              </w:rPr>
            </w:pPr>
            <w:r>
              <w:rPr>
                <w:sz w:val="18"/>
                <w:szCs w:val="18"/>
              </w:rPr>
              <w:t>Б</w:t>
            </w:r>
          </w:p>
        </w:tc>
      </w:tr>
      <w:tr w:rsidR="00A8067F" w:rsidRPr="00A1781D" w:rsidTr="005648B1">
        <w:trPr>
          <w:trHeight w:val="1240"/>
        </w:trPr>
        <w:tc>
          <w:tcPr>
            <w:tcW w:w="223" w:type="pct"/>
          </w:tcPr>
          <w:p w:rsidR="00A8067F" w:rsidRPr="00A1781D" w:rsidRDefault="00A8067F" w:rsidP="00BC475B">
            <w:pPr>
              <w:jc w:val="center"/>
              <w:rPr>
                <w:sz w:val="18"/>
                <w:szCs w:val="18"/>
              </w:rPr>
            </w:pPr>
            <w:r w:rsidRPr="00A1781D">
              <w:rPr>
                <w:sz w:val="18"/>
                <w:szCs w:val="18"/>
              </w:rPr>
              <w:t>2</w:t>
            </w:r>
          </w:p>
        </w:tc>
        <w:tc>
          <w:tcPr>
            <w:tcW w:w="368" w:type="pct"/>
          </w:tcPr>
          <w:p w:rsidR="00A8067F" w:rsidRPr="00A1781D" w:rsidRDefault="00A8067F" w:rsidP="00BC475B">
            <w:pPr>
              <w:ind w:right="-78"/>
              <w:jc w:val="center"/>
              <w:rPr>
                <w:sz w:val="18"/>
                <w:szCs w:val="18"/>
              </w:rPr>
            </w:pPr>
            <w:r w:rsidRPr="00A1781D">
              <w:rPr>
                <w:sz w:val="18"/>
                <w:szCs w:val="18"/>
              </w:rPr>
              <w:t>0503169</w:t>
            </w:r>
          </w:p>
        </w:tc>
        <w:tc>
          <w:tcPr>
            <w:tcW w:w="517" w:type="pct"/>
          </w:tcPr>
          <w:p w:rsidR="00A8067F" w:rsidRPr="00A1781D" w:rsidRDefault="00A8067F" w:rsidP="007F17B8">
            <w:pPr>
              <w:rPr>
                <w:sz w:val="18"/>
                <w:szCs w:val="18"/>
              </w:rPr>
            </w:pPr>
            <w:r w:rsidRPr="00A1781D">
              <w:rPr>
                <w:sz w:val="18"/>
                <w:szCs w:val="18"/>
              </w:rPr>
              <w:t xml:space="preserve">строка «Итого по коду счета» 1206 </w:t>
            </w:r>
            <w:proofErr w:type="spellStart"/>
            <w:r w:rsidRPr="00A1781D">
              <w:rPr>
                <w:sz w:val="18"/>
                <w:szCs w:val="18"/>
              </w:rPr>
              <w:t>хх</w:t>
            </w:r>
            <w:proofErr w:type="spellEnd"/>
            <w:r w:rsidRPr="00A1781D">
              <w:rPr>
                <w:sz w:val="18"/>
                <w:szCs w:val="18"/>
              </w:rPr>
              <w:t xml:space="preserve"> 000 (по каждому счету) </w:t>
            </w:r>
          </w:p>
        </w:tc>
        <w:tc>
          <w:tcPr>
            <w:tcW w:w="234" w:type="pct"/>
          </w:tcPr>
          <w:p w:rsidR="00A8067F" w:rsidRPr="00A1781D" w:rsidRDefault="00A8067F" w:rsidP="00BC475B">
            <w:pPr>
              <w:rPr>
                <w:sz w:val="18"/>
                <w:szCs w:val="18"/>
              </w:rPr>
            </w:pPr>
          </w:p>
        </w:tc>
        <w:tc>
          <w:tcPr>
            <w:tcW w:w="337" w:type="pct"/>
          </w:tcPr>
          <w:p w:rsidR="00A8067F" w:rsidRPr="00A1781D" w:rsidRDefault="00A8067F" w:rsidP="00BC475B">
            <w:pPr>
              <w:rPr>
                <w:sz w:val="18"/>
                <w:szCs w:val="18"/>
              </w:rPr>
            </w:pPr>
            <w:r w:rsidRPr="00A1781D">
              <w:rPr>
                <w:sz w:val="18"/>
                <w:szCs w:val="18"/>
              </w:rPr>
              <w:t>9</w:t>
            </w:r>
            <w:r w:rsidR="00BA52AE">
              <w:rPr>
                <w:sz w:val="18"/>
                <w:szCs w:val="18"/>
              </w:rPr>
              <w:t xml:space="preserve"> – 11</w:t>
            </w:r>
          </w:p>
        </w:tc>
        <w:tc>
          <w:tcPr>
            <w:tcW w:w="271" w:type="pct"/>
          </w:tcPr>
          <w:p w:rsidR="00A8067F" w:rsidRPr="00A1781D" w:rsidRDefault="00A8067F" w:rsidP="00BC475B">
            <w:pPr>
              <w:rPr>
                <w:sz w:val="18"/>
                <w:szCs w:val="18"/>
              </w:rPr>
            </w:pPr>
            <w:r w:rsidRPr="00A1781D">
              <w:rPr>
                <w:sz w:val="18"/>
                <w:szCs w:val="18"/>
              </w:rPr>
              <w:t>=</w:t>
            </w:r>
          </w:p>
        </w:tc>
        <w:tc>
          <w:tcPr>
            <w:tcW w:w="537" w:type="pct"/>
          </w:tcPr>
          <w:p w:rsidR="00A8067F" w:rsidRPr="00A1781D" w:rsidRDefault="00A8067F" w:rsidP="00BD1BAA">
            <w:pPr>
              <w:rPr>
                <w:sz w:val="18"/>
                <w:szCs w:val="18"/>
              </w:rPr>
            </w:pPr>
            <w:r w:rsidRPr="00A1781D">
              <w:rPr>
                <w:sz w:val="18"/>
                <w:szCs w:val="18"/>
              </w:rPr>
              <w:t xml:space="preserve">Расшифровка </w:t>
            </w:r>
            <w:r w:rsidR="00DC0BBD">
              <w:rPr>
                <w:sz w:val="18"/>
                <w:szCs w:val="18"/>
              </w:rPr>
              <w:t>(раздел 1)</w:t>
            </w:r>
          </w:p>
        </w:tc>
        <w:tc>
          <w:tcPr>
            <w:tcW w:w="595" w:type="pct"/>
          </w:tcPr>
          <w:p w:rsidR="00A8067F" w:rsidRPr="00A1781D" w:rsidRDefault="00A8067F" w:rsidP="007F17B8">
            <w:pPr>
              <w:rPr>
                <w:sz w:val="18"/>
                <w:szCs w:val="18"/>
              </w:rPr>
            </w:pPr>
            <w:r w:rsidRPr="00A1781D">
              <w:rPr>
                <w:sz w:val="18"/>
                <w:szCs w:val="18"/>
              </w:rPr>
              <w:t xml:space="preserve">Показатель по каждому </w:t>
            </w:r>
            <w:proofErr w:type="gramStart"/>
            <w:r w:rsidRPr="00A1781D">
              <w:rPr>
                <w:sz w:val="18"/>
                <w:szCs w:val="18"/>
              </w:rPr>
              <w:t>аналитическому  счету</w:t>
            </w:r>
            <w:proofErr w:type="gramEnd"/>
            <w:r w:rsidRPr="00A1781D">
              <w:rPr>
                <w:sz w:val="18"/>
                <w:szCs w:val="18"/>
              </w:rPr>
              <w:t xml:space="preserve"> 1 206 </w:t>
            </w:r>
            <w:proofErr w:type="spellStart"/>
            <w:r w:rsidRPr="00A1781D">
              <w:rPr>
                <w:sz w:val="18"/>
                <w:szCs w:val="18"/>
              </w:rPr>
              <w:t>хх</w:t>
            </w:r>
            <w:proofErr w:type="spellEnd"/>
            <w:r w:rsidRPr="00A1781D">
              <w:rPr>
                <w:sz w:val="18"/>
                <w:szCs w:val="18"/>
              </w:rPr>
              <w:t xml:space="preserve"> 000</w:t>
            </w:r>
          </w:p>
        </w:tc>
        <w:tc>
          <w:tcPr>
            <w:tcW w:w="342" w:type="pct"/>
          </w:tcPr>
          <w:p w:rsidR="00A8067F" w:rsidRPr="00A1781D" w:rsidRDefault="00A8067F" w:rsidP="007F17B8">
            <w:pPr>
              <w:rPr>
                <w:sz w:val="18"/>
                <w:szCs w:val="18"/>
              </w:rPr>
            </w:pPr>
            <w:r w:rsidRPr="00A1781D">
              <w:rPr>
                <w:sz w:val="18"/>
                <w:szCs w:val="18"/>
              </w:rPr>
              <w:t>020+ 030+ 040+ 050</w:t>
            </w:r>
          </w:p>
        </w:tc>
        <w:tc>
          <w:tcPr>
            <w:tcW w:w="343" w:type="pct"/>
          </w:tcPr>
          <w:p w:rsidR="00A8067F" w:rsidRPr="00A1781D" w:rsidRDefault="00A8067F" w:rsidP="00BC475B">
            <w:pPr>
              <w:rPr>
                <w:sz w:val="18"/>
                <w:szCs w:val="18"/>
              </w:rPr>
            </w:pPr>
            <w:r w:rsidRPr="00A1781D">
              <w:rPr>
                <w:sz w:val="18"/>
                <w:szCs w:val="18"/>
              </w:rPr>
              <w:t>4</w:t>
            </w:r>
          </w:p>
        </w:tc>
        <w:tc>
          <w:tcPr>
            <w:tcW w:w="893" w:type="pct"/>
          </w:tcPr>
          <w:p w:rsidR="00A8067F" w:rsidRPr="00A1781D" w:rsidRDefault="00A8067F" w:rsidP="007F17B8">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w:t>
            </w:r>
            <w:proofErr w:type="spellStart"/>
            <w:r w:rsidRPr="00A1781D">
              <w:rPr>
                <w:sz w:val="18"/>
                <w:szCs w:val="18"/>
              </w:rPr>
              <w:t>хх</w:t>
            </w:r>
            <w:proofErr w:type="spellEnd"/>
            <w:r w:rsidRPr="00A1781D">
              <w:rPr>
                <w:sz w:val="18"/>
                <w:szCs w:val="18"/>
              </w:rPr>
              <w:t> 000 в Сведениях ф. 0503169 не соответствует данным Расшифровки – недопустимо</w:t>
            </w:r>
          </w:p>
        </w:tc>
        <w:tc>
          <w:tcPr>
            <w:tcW w:w="340" w:type="pct"/>
          </w:tcPr>
          <w:p w:rsidR="00A8067F" w:rsidRPr="00A1781D" w:rsidRDefault="00A8067F" w:rsidP="007F17B8">
            <w:pPr>
              <w:rPr>
                <w:sz w:val="18"/>
                <w:szCs w:val="18"/>
              </w:rPr>
            </w:pPr>
            <w:r w:rsidRPr="00B84134">
              <w:rPr>
                <w:sz w:val="18"/>
                <w:szCs w:val="18"/>
              </w:rPr>
              <w:t>Б</w:t>
            </w:r>
          </w:p>
        </w:tc>
      </w:tr>
      <w:tr w:rsidR="00A8067F" w:rsidRPr="00A1781D" w:rsidTr="005648B1">
        <w:trPr>
          <w:trHeight w:val="1054"/>
        </w:trPr>
        <w:tc>
          <w:tcPr>
            <w:tcW w:w="223" w:type="pct"/>
          </w:tcPr>
          <w:p w:rsidR="00A8067F" w:rsidRPr="00A1781D" w:rsidRDefault="00A8067F" w:rsidP="00BC475B">
            <w:pPr>
              <w:rPr>
                <w:sz w:val="18"/>
                <w:szCs w:val="18"/>
              </w:rPr>
            </w:pPr>
            <w:r w:rsidRPr="00A1781D">
              <w:rPr>
                <w:sz w:val="18"/>
                <w:szCs w:val="18"/>
              </w:rPr>
              <w:t>3</w:t>
            </w:r>
          </w:p>
        </w:tc>
        <w:tc>
          <w:tcPr>
            <w:tcW w:w="368" w:type="pct"/>
          </w:tcPr>
          <w:p w:rsidR="00A8067F" w:rsidRPr="00A1781D" w:rsidRDefault="00A8067F" w:rsidP="00DC58E8">
            <w:pPr>
              <w:ind w:right="-78"/>
              <w:jc w:val="center"/>
              <w:rPr>
                <w:sz w:val="18"/>
                <w:szCs w:val="18"/>
              </w:rPr>
            </w:pPr>
            <w:r w:rsidRPr="00A1781D">
              <w:rPr>
                <w:sz w:val="18"/>
                <w:szCs w:val="18"/>
              </w:rPr>
              <w:t>0503169</w:t>
            </w:r>
          </w:p>
        </w:tc>
        <w:tc>
          <w:tcPr>
            <w:tcW w:w="517" w:type="pct"/>
          </w:tcPr>
          <w:p w:rsidR="00A8067F" w:rsidRPr="00A1781D" w:rsidRDefault="00A8067F" w:rsidP="00BC475B">
            <w:pPr>
              <w:rPr>
                <w:sz w:val="18"/>
                <w:szCs w:val="18"/>
              </w:rPr>
            </w:pPr>
            <w:r w:rsidRPr="00A1781D">
              <w:rPr>
                <w:sz w:val="18"/>
                <w:szCs w:val="18"/>
              </w:rPr>
              <w:t xml:space="preserve">Сумма строк «Итого по коду счета» по счетам 1206 </w:t>
            </w:r>
            <w:proofErr w:type="spellStart"/>
            <w:r w:rsidRPr="00A1781D">
              <w:rPr>
                <w:sz w:val="18"/>
                <w:szCs w:val="18"/>
              </w:rPr>
              <w:t>хх</w:t>
            </w:r>
            <w:proofErr w:type="spellEnd"/>
            <w:r w:rsidRPr="00A1781D">
              <w:rPr>
                <w:sz w:val="18"/>
                <w:szCs w:val="18"/>
              </w:rPr>
              <w:t xml:space="preserve"> 000</w:t>
            </w:r>
          </w:p>
        </w:tc>
        <w:tc>
          <w:tcPr>
            <w:tcW w:w="234" w:type="pct"/>
          </w:tcPr>
          <w:p w:rsidR="00A8067F" w:rsidRPr="00A1781D" w:rsidRDefault="00A8067F" w:rsidP="00DC58E8">
            <w:pPr>
              <w:rPr>
                <w:sz w:val="18"/>
                <w:szCs w:val="18"/>
              </w:rPr>
            </w:pPr>
          </w:p>
        </w:tc>
        <w:tc>
          <w:tcPr>
            <w:tcW w:w="337" w:type="pct"/>
          </w:tcPr>
          <w:p w:rsidR="00A8067F" w:rsidRPr="00A1781D" w:rsidRDefault="00A8067F" w:rsidP="00DC58E8">
            <w:pPr>
              <w:rPr>
                <w:sz w:val="18"/>
                <w:szCs w:val="18"/>
              </w:rPr>
            </w:pPr>
            <w:r w:rsidRPr="00A1781D">
              <w:rPr>
                <w:sz w:val="18"/>
                <w:szCs w:val="18"/>
              </w:rPr>
              <w:t>11</w:t>
            </w:r>
          </w:p>
        </w:tc>
        <w:tc>
          <w:tcPr>
            <w:tcW w:w="271" w:type="pct"/>
          </w:tcPr>
          <w:p w:rsidR="00A8067F" w:rsidRPr="00A1781D" w:rsidRDefault="00A8067F" w:rsidP="00BC475B">
            <w:pPr>
              <w:rPr>
                <w:sz w:val="18"/>
                <w:szCs w:val="18"/>
              </w:rPr>
            </w:pPr>
            <w:r w:rsidRPr="00A1781D">
              <w:rPr>
                <w:sz w:val="18"/>
                <w:szCs w:val="18"/>
              </w:rPr>
              <w:t>=</w:t>
            </w:r>
          </w:p>
        </w:tc>
        <w:tc>
          <w:tcPr>
            <w:tcW w:w="537" w:type="pct"/>
          </w:tcPr>
          <w:p w:rsidR="00A8067F" w:rsidRPr="00A1781D" w:rsidRDefault="00A8067F" w:rsidP="00DC58E8">
            <w:pPr>
              <w:rPr>
                <w:sz w:val="18"/>
                <w:szCs w:val="18"/>
              </w:rPr>
            </w:pPr>
            <w:r w:rsidRPr="00A1781D">
              <w:rPr>
                <w:sz w:val="18"/>
                <w:szCs w:val="18"/>
              </w:rPr>
              <w:t xml:space="preserve">Расшифровка </w:t>
            </w:r>
            <w:r w:rsidR="00DC0BBD">
              <w:rPr>
                <w:sz w:val="18"/>
                <w:szCs w:val="18"/>
              </w:rPr>
              <w:t>(раздел 1)</w:t>
            </w:r>
          </w:p>
        </w:tc>
        <w:tc>
          <w:tcPr>
            <w:tcW w:w="595" w:type="pct"/>
          </w:tcPr>
          <w:p w:rsidR="00A8067F" w:rsidRPr="00A1781D" w:rsidRDefault="00A8067F" w:rsidP="007F17B8">
            <w:pPr>
              <w:rPr>
                <w:sz w:val="18"/>
                <w:szCs w:val="18"/>
              </w:rPr>
            </w:pPr>
          </w:p>
        </w:tc>
        <w:tc>
          <w:tcPr>
            <w:tcW w:w="342" w:type="pct"/>
          </w:tcPr>
          <w:p w:rsidR="00A8067F" w:rsidRPr="00A1781D" w:rsidRDefault="00A8067F" w:rsidP="007F17B8">
            <w:pPr>
              <w:rPr>
                <w:sz w:val="18"/>
                <w:szCs w:val="18"/>
              </w:rPr>
            </w:pPr>
            <w:r w:rsidRPr="00A1781D">
              <w:rPr>
                <w:sz w:val="18"/>
                <w:szCs w:val="18"/>
              </w:rPr>
              <w:t>010</w:t>
            </w:r>
          </w:p>
        </w:tc>
        <w:tc>
          <w:tcPr>
            <w:tcW w:w="343" w:type="pct"/>
          </w:tcPr>
          <w:p w:rsidR="00A8067F" w:rsidRPr="00A1781D" w:rsidRDefault="00A8067F" w:rsidP="00362D9A">
            <w:pPr>
              <w:rPr>
                <w:sz w:val="18"/>
                <w:szCs w:val="18"/>
              </w:rPr>
            </w:pPr>
            <w:r w:rsidRPr="00A1781D">
              <w:rPr>
                <w:sz w:val="18"/>
                <w:szCs w:val="18"/>
              </w:rPr>
              <w:t>5</w:t>
            </w:r>
          </w:p>
        </w:tc>
        <w:tc>
          <w:tcPr>
            <w:tcW w:w="893" w:type="pct"/>
          </w:tcPr>
          <w:p w:rsidR="00A8067F" w:rsidRPr="00A1781D" w:rsidRDefault="00A8067F" w:rsidP="00362D9A">
            <w:pPr>
              <w:rPr>
                <w:sz w:val="18"/>
                <w:szCs w:val="18"/>
              </w:rPr>
            </w:pPr>
            <w:r w:rsidRPr="00A1781D">
              <w:rPr>
                <w:sz w:val="18"/>
                <w:szCs w:val="18"/>
              </w:rPr>
              <w:t xml:space="preserve">Сумма просроченной </w:t>
            </w:r>
            <w:proofErr w:type="gramStart"/>
            <w:r w:rsidRPr="00A1781D">
              <w:rPr>
                <w:sz w:val="18"/>
                <w:szCs w:val="18"/>
              </w:rPr>
              <w:t>дебиторской  задолженности</w:t>
            </w:r>
            <w:proofErr w:type="gramEnd"/>
            <w:r w:rsidRPr="00A1781D">
              <w:rPr>
                <w:sz w:val="18"/>
                <w:szCs w:val="18"/>
              </w:rPr>
              <w:t xml:space="preserve"> по счету 1 206 00 000 в Сведениях ф. 0503169 не соответствует данным Расшифровки – недопустимо</w:t>
            </w:r>
          </w:p>
        </w:tc>
        <w:tc>
          <w:tcPr>
            <w:tcW w:w="340" w:type="pct"/>
          </w:tcPr>
          <w:p w:rsidR="00A8067F" w:rsidRPr="00A1781D" w:rsidRDefault="00A8067F" w:rsidP="00362D9A">
            <w:pPr>
              <w:rPr>
                <w:sz w:val="18"/>
                <w:szCs w:val="18"/>
              </w:rPr>
            </w:pPr>
            <w:r w:rsidRPr="00B84134">
              <w:rPr>
                <w:sz w:val="18"/>
                <w:szCs w:val="18"/>
              </w:rPr>
              <w:t>Б</w:t>
            </w:r>
          </w:p>
        </w:tc>
      </w:tr>
      <w:tr w:rsidR="00A8067F" w:rsidRPr="00A1781D" w:rsidTr="005648B1">
        <w:trPr>
          <w:trHeight w:val="1054"/>
        </w:trPr>
        <w:tc>
          <w:tcPr>
            <w:tcW w:w="223" w:type="pct"/>
          </w:tcPr>
          <w:p w:rsidR="00A8067F" w:rsidRPr="00A1781D" w:rsidRDefault="00A8067F" w:rsidP="00BC475B">
            <w:pPr>
              <w:rPr>
                <w:sz w:val="18"/>
                <w:szCs w:val="18"/>
              </w:rPr>
            </w:pPr>
            <w:r w:rsidRPr="00A1781D">
              <w:rPr>
                <w:sz w:val="18"/>
                <w:szCs w:val="18"/>
              </w:rPr>
              <w:t>4</w:t>
            </w:r>
          </w:p>
        </w:tc>
        <w:tc>
          <w:tcPr>
            <w:tcW w:w="368" w:type="pct"/>
          </w:tcPr>
          <w:p w:rsidR="00A8067F" w:rsidRPr="00A1781D" w:rsidRDefault="00A8067F" w:rsidP="00BC475B">
            <w:pPr>
              <w:ind w:right="-78"/>
              <w:jc w:val="center"/>
              <w:rPr>
                <w:sz w:val="18"/>
                <w:szCs w:val="18"/>
              </w:rPr>
            </w:pPr>
            <w:r w:rsidRPr="00A1781D">
              <w:rPr>
                <w:sz w:val="18"/>
                <w:szCs w:val="18"/>
              </w:rPr>
              <w:t>0503169</w:t>
            </w:r>
          </w:p>
        </w:tc>
        <w:tc>
          <w:tcPr>
            <w:tcW w:w="517" w:type="pct"/>
          </w:tcPr>
          <w:p w:rsidR="00A8067F" w:rsidRPr="00A1781D" w:rsidRDefault="00A8067F" w:rsidP="00BC475B">
            <w:pPr>
              <w:rPr>
                <w:sz w:val="18"/>
                <w:szCs w:val="18"/>
              </w:rPr>
            </w:pPr>
            <w:r w:rsidRPr="00A1781D">
              <w:rPr>
                <w:sz w:val="18"/>
                <w:szCs w:val="18"/>
              </w:rPr>
              <w:t xml:space="preserve">строка «Итого по коду счета» 1206 </w:t>
            </w:r>
            <w:proofErr w:type="spellStart"/>
            <w:r w:rsidRPr="00A1781D">
              <w:rPr>
                <w:sz w:val="18"/>
                <w:szCs w:val="18"/>
              </w:rPr>
              <w:t>хх</w:t>
            </w:r>
            <w:proofErr w:type="spellEnd"/>
            <w:r w:rsidRPr="00A1781D">
              <w:rPr>
                <w:sz w:val="18"/>
                <w:szCs w:val="18"/>
              </w:rPr>
              <w:t xml:space="preserve"> 000 (по каждому счету) </w:t>
            </w:r>
          </w:p>
        </w:tc>
        <w:tc>
          <w:tcPr>
            <w:tcW w:w="234" w:type="pct"/>
          </w:tcPr>
          <w:p w:rsidR="00A8067F" w:rsidRPr="00A1781D" w:rsidRDefault="00A8067F" w:rsidP="00BC475B">
            <w:pPr>
              <w:rPr>
                <w:sz w:val="18"/>
                <w:szCs w:val="18"/>
              </w:rPr>
            </w:pPr>
          </w:p>
        </w:tc>
        <w:tc>
          <w:tcPr>
            <w:tcW w:w="337" w:type="pct"/>
          </w:tcPr>
          <w:p w:rsidR="00A8067F" w:rsidRPr="00A1781D" w:rsidRDefault="00A8067F" w:rsidP="00BC475B">
            <w:pPr>
              <w:rPr>
                <w:sz w:val="18"/>
                <w:szCs w:val="18"/>
              </w:rPr>
            </w:pPr>
            <w:r w:rsidRPr="00A1781D">
              <w:rPr>
                <w:sz w:val="18"/>
                <w:szCs w:val="18"/>
              </w:rPr>
              <w:t>11</w:t>
            </w:r>
          </w:p>
        </w:tc>
        <w:tc>
          <w:tcPr>
            <w:tcW w:w="271" w:type="pct"/>
          </w:tcPr>
          <w:p w:rsidR="00A8067F" w:rsidRPr="00A1781D" w:rsidRDefault="00A8067F" w:rsidP="00BC475B">
            <w:pPr>
              <w:rPr>
                <w:sz w:val="18"/>
                <w:szCs w:val="18"/>
              </w:rPr>
            </w:pPr>
            <w:r w:rsidRPr="00A1781D">
              <w:rPr>
                <w:sz w:val="18"/>
                <w:szCs w:val="18"/>
              </w:rPr>
              <w:t>=</w:t>
            </w:r>
          </w:p>
        </w:tc>
        <w:tc>
          <w:tcPr>
            <w:tcW w:w="537" w:type="pct"/>
          </w:tcPr>
          <w:p w:rsidR="00A8067F" w:rsidRPr="00A1781D" w:rsidRDefault="00A8067F" w:rsidP="00DC58E8">
            <w:pPr>
              <w:rPr>
                <w:sz w:val="18"/>
                <w:szCs w:val="18"/>
              </w:rPr>
            </w:pPr>
            <w:r w:rsidRPr="00A1781D">
              <w:rPr>
                <w:sz w:val="18"/>
                <w:szCs w:val="18"/>
              </w:rPr>
              <w:t xml:space="preserve">Расшифровка </w:t>
            </w:r>
            <w:r w:rsidR="00DC0BBD">
              <w:rPr>
                <w:sz w:val="18"/>
                <w:szCs w:val="18"/>
              </w:rPr>
              <w:t>(раздел 1)</w:t>
            </w:r>
          </w:p>
        </w:tc>
        <w:tc>
          <w:tcPr>
            <w:tcW w:w="595" w:type="pct"/>
          </w:tcPr>
          <w:p w:rsidR="00A8067F" w:rsidRPr="00A1781D" w:rsidRDefault="00A8067F" w:rsidP="007F17B8">
            <w:pPr>
              <w:rPr>
                <w:sz w:val="18"/>
                <w:szCs w:val="18"/>
              </w:rPr>
            </w:pPr>
            <w:r w:rsidRPr="00A1781D">
              <w:rPr>
                <w:sz w:val="18"/>
                <w:szCs w:val="18"/>
              </w:rPr>
              <w:t xml:space="preserve">Показатель по каждому </w:t>
            </w:r>
            <w:proofErr w:type="gramStart"/>
            <w:r w:rsidRPr="00A1781D">
              <w:rPr>
                <w:sz w:val="18"/>
                <w:szCs w:val="18"/>
              </w:rPr>
              <w:t>аналитическому  счету</w:t>
            </w:r>
            <w:proofErr w:type="gramEnd"/>
            <w:r w:rsidRPr="00A1781D">
              <w:rPr>
                <w:sz w:val="18"/>
                <w:szCs w:val="18"/>
              </w:rPr>
              <w:t xml:space="preserve"> 1 206 </w:t>
            </w:r>
            <w:proofErr w:type="spellStart"/>
            <w:r w:rsidRPr="00A1781D">
              <w:rPr>
                <w:sz w:val="18"/>
                <w:szCs w:val="18"/>
              </w:rPr>
              <w:t>хх</w:t>
            </w:r>
            <w:proofErr w:type="spellEnd"/>
            <w:r w:rsidRPr="00A1781D">
              <w:rPr>
                <w:sz w:val="18"/>
                <w:szCs w:val="18"/>
              </w:rPr>
              <w:t xml:space="preserve"> 000</w:t>
            </w:r>
          </w:p>
        </w:tc>
        <w:tc>
          <w:tcPr>
            <w:tcW w:w="342" w:type="pct"/>
          </w:tcPr>
          <w:p w:rsidR="00A8067F" w:rsidRPr="00A1781D" w:rsidRDefault="00A8067F" w:rsidP="00BC475B">
            <w:pPr>
              <w:rPr>
                <w:sz w:val="18"/>
                <w:szCs w:val="18"/>
              </w:rPr>
            </w:pPr>
            <w:r w:rsidRPr="00A1781D">
              <w:rPr>
                <w:sz w:val="18"/>
                <w:szCs w:val="18"/>
              </w:rPr>
              <w:t>020+ 030+ 040+ 050</w:t>
            </w:r>
          </w:p>
        </w:tc>
        <w:tc>
          <w:tcPr>
            <w:tcW w:w="343" w:type="pct"/>
          </w:tcPr>
          <w:p w:rsidR="00A8067F" w:rsidRPr="00A1781D" w:rsidRDefault="00A8067F" w:rsidP="00BC475B">
            <w:pPr>
              <w:rPr>
                <w:sz w:val="18"/>
                <w:szCs w:val="18"/>
              </w:rPr>
            </w:pPr>
            <w:r w:rsidRPr="00A1781D">
              <w:rPr>
                <w:sz w:val="18"/>
                <w:szCs w:val="18"/>
              </w:rPr>
              <w:t>5</w:t>
            </w:r>
          </w:p>
        </w:tc>
        <w:tc>
          <w:tcPr>
            <w:tcW w:w="893" w:type="pct"/>
          </w:tcPr>
          <w:p w:rsidR="00A8067F" w:rsidRPr="00A1781D" w:rsidRDefault="00A8067F" w:rsidP="00DC58E8">
            <w:pPr>
              <w:rPr>
                <w:sz w:val="18"/>
                <w:szCs w:val="18"/>
              </w:rPr>
            </w:pPr>
            <w:r w:rsidRPr="00A1781D">
              <w:rPr>
                <w:sz w:val="18"/>
                <w:szCs w:val="18"/>
              </w:rPr>
              <w:t xml:space="preserve">Сумма просроченной </w:t>
            </w:r>
            <w:proofErr w:type="gramStart"/>
            <w:r w:rsidRPr="00A1781D">
              <w:rPr>
                <w:sz w:val="18"/>
                <w:szCs w:val="18"/>
              </w:rPr>
              <w:t>дебиторской  задолженности</w:t>
            </w:r>
            <w:proofErr w:type="gramEnd"/>
            <w:r w:rsidRPr="00A1781D">
              <w:rPr>
                <w:sz w:val="18"/>
                <w:szCs w:val="18"/>
              </w:rPr>
              <w:t xml:space="preserve"> по счету 1 206 </w:t>
            </w:r>
            <w:proofErr w:type="spellStart"/>
            <w:r w:rsidRPr="00A1781D">
              <w:rPr>
                <w:sz w:val="18"/>
                <w:szCs w:val="18"/>
              </w:rPr>
              <w:t>хх</w:t>
            </w:r>
            <w:proofErr w:type="spellEnd"/>
            <w:r w:rsidRPr="00A1781D">
              <w:rPr>
                <w:sz w:val="18"/>
                <w:szCs w:val="18"/>
              </w:rPr>
              <w:t> 000 в Сведениях ф. 0503169 не соответствует данным Расшифровки – недопустимо</w:t>
            </w:r>
          </w:p>
        </w:tc>
        <w:tc>
          <w:tcPr>
            <w:tcW w:w="340" w:type="pct"/>
          </w:tcPr>
          <w:p w:rsidR="00A8067F" w:rsidRPr="00A1781D" w:rsidRDefault="00A8067F" w:rsidP="00DC58E8">
            <w:pPr>
              <w:rPr>
                <w:sz w:val="18"/>
                <w:szCs w:val="18"/>
              </w:rPr>
            </w:pPr>
            <w:r w:rsidRPr="00B84134">
              <w:rPr>
                <w:sz w:val="18"/>
                <w:szCs w:val="18"/>
              </w:rPr>
              <w:t>Б</w:t>
            </w:r>
          </w:p>
        </w:tc>
      </w:tr>
      <w:tr w:rsidR="005648B1" w:rsidRPr="00A1781D" w:rsidTr="005648B1">
        <w:trPr>
          <w:trHeight w:val="1054"/>
        </w:trPr>
        <w:tc>
          <w:tcPr>
            <w:tcW w:w="223" w:type="pct"/>
          </w:tcPr>
          <w:p w:rsidR="005648B1" w:rsidRPr="00A1781D" w:rsidRDefault="005648B1" w:rsidP="005648B1">
            <w:pPr>
              <w:rPr>
                <w:sz w:val="18"/>
                <w:szCs w:val="18"/>
              </w:rPr>
            </w:pPr>
            <w:r>
              <w:rPr>
                <w:sz w:val="18"/>
                <w:szCs w:val="18"/>
              </w:rPr>
              <w:t>5</w:t>
            </w:r>
            <w:r w:rsidR="00FC5C36">
              <w:rPr>
                <w:sz w:val="18"/>
                <w:szCs w:val="18"/>
              </w:rPr>
              <w:t xml:space="preserve"> (год)</w:t>
            </w:r>
          </w:p>
        </w:tc>
        <w:tc>
          <w:tcPr>
            <w:tcW w:w="368" w:type="pct"/>
          </w:tcPr>
          <w:p w:rsidR="005648B1" w:rsidRPr="00A1781D" w:rsidRDefault="005648B1" w:rsidP="005648B1">
            <w:pPr>
              <w:ind w:right="-78"/>
              <w:jc w:val="center"/>
              <w:rPr>
                <w:sz w:val="18"/>
                <w:szCs w:val="18"/>
              </w:rPr>
            </w:pPr>
            <w:r>
              <w:rPr>
                <w:sz w:val="18"/>
                <w:szCs w:val="18"/>
              </w:rPr>
              <w:t>0503169</w:t>
            </w:r>
          </w:p>
        </w:tc>
        <w:tc>
          <w:tcPr>
            <w:tcW w:w="517" w:type="pct"/>
          </w:tcPr>
          <w:p w:rsidR="005648B1" w:rsidRPr="00A1781D" w:rsidRDefault="005648B1" w:rsidP="005648B1">
            <w:pPr>
              <w:rPr>
                <w:sz w:val="18"/>
                <w:szCs w:val="18"/>
              </w:rPr>
            </w:pPr>
            <w:r w:rsidRPr="00A1781D">
              <w:rPr>
                <w:sz w:val="18"/>
                <w:szCs w:val="18"/>
              </w:rPr>
              <w:t xml:space="preserve">строка «Итого по коду счета» 1206 </w:t>
            </w:r>
            <w:proofErr w:type="spellStart"/>
            <w:r w:rsidRPr="00A1781D">
              <w:rPr>
                <w:sz w:val="18"/>
                <w:szCs w:val="18"/>
              </w:rPr>
              <w:t>хх</w:t>
            </w:r>
            <w:proofErr w:type="spellEnd"/>
            <w:r w:rsidRPr="00A1781D">
              <w:rPr>
                <w:sz w:val="18"/>
                <w:szCs w:val="18"/>
              </w:rPr>
              <w:t xml:space="preserve"> 000 (по каждому счету) </w:t>
            </w:r>
          </w:p>
        </w:tc>
        <w:tc>
          <w:tcPr>
            <w:tcW w:w="234" w:type="pct"/>
          </w:tcPr>
          <w:p w:rsidR="005648B1" w:rsidRPr="00A1781D" w:rsidRDefault="005648B1" w:rsidP="005648B1">
            <w:pPr>
              <w:rPr>
                <w:sz w:val="18"/>
                <w:szCs w:val="18"/>
              </w:rPr>
            </w:pPr>
          </w:p>
        </w:tc>
        <w:tc>
          <w:tcPr>
            <w:tcW w:w="337" w:type="pct"/>
          </w:tcPr>
          <w:p w:rsidR="005648B1" w:rsidRPr="00A1781D" w:rsidRDefault="005648B1" w:rsidP="005648B1">
            <w:pPr>
              <w:rPr>
                <w:sz w:val="18"/>
                <w:szCs w:val="18"/>
              </w:rPr>
            </w:pPr>
            <w:r>
              <w:rPr>
                <w:sz w:val="18"/>
                <w:szCs w:val="18"/>
              </w:rPr>
              <w:t>10</w:t>
            </w:r>
          </w:p>
        </w:tc>
        <w:tc>
          <w:tcPr>
            <w:tcW w:w="271" w:type="pct"/>
          </w:tcPr>
          <w:p w:rsidR="005648B1" w:rsidRPr="00BA52AE" w:rsidRDefault="00BA52AE" w:rsidP="005648B1">
            <w:pPr>
              <w:rPr>
                <w:sz w:val="18"/>
                <w:szCs w:val="18"/>
              </w:rPr>
            </w:pPr>
            <w:r>
              <w:rPr>
                <w:sz w:val="18"/>
                <w:szCs w:val="18"/>
                <w:lang w:val="en-US"/>
              </w:rPr>
              <w:t>&lt;=</w:t>
            </w:r>
          </w:p>
        </w:tc>
        <w:tc>
          <w:tcPr>
            <w:tcW w:w="537" w:type="pct"/>
          </w:tcPr>
          <w:p w:rsidR="005648B1" w:rsidRPr="00A1781D" w:rsidRDefault="005648B1" w:rsidP="005648B1">
            <w:pPr>
              <w:rPr>
                <w:sz w:val="18"/>
                <w:szCs w:val="18"/>
              </w:rPr>
            </w:pPr>
            <w:r w:rsidRPr="00A1781D">
              <w:rPr>
                <w:sz w:val="18"/>
                <w:szCs w:val="18"/>
              </w:rPr>
              <w:t xml:space="preserve">Расшифровка </w:t>
            </w:r>
            <w:r>
              <w:rPr>
                <w:sz w:val="18"/>
                <w:szCs w:val="18"/>
              </w:rPr>
              <w:t>(раздел 2)</w:t>
            </w:r>
          </w:p>
        </w:tc>
        <w:tc>
          <w:tcPr>
            <w:tcW w:w="595" w:type="pct"/>
          </w:tcPr>
          <w:p w:rsidR="005648B1" w:rsidRPr="00A1781D" w:rsidRDefault="005648B1" w:rsidP="005648B1">
            <w:pPr>
              <w:rPr>
                <w:sz w:val="18"/>
                <w:szCs w:val="18"/>
              </w:rPr>
            </w:pPr>
            <w:r w:rsidRPr="00A1781D">
              <w:rPr>
                <w:sz w:val="18"/>
                <w:szCs w:val="18"/>
              </w:rPr>
              <w:t xml:space="preserve">Показатель по каждому аналитическому счету 1 206 </w:t>
            </w:r>
            <w:proofErr w:type="spellStart"/>
            <w:r w:rsidRPr="00A1781D">
              <w:rPr>
                <w:sz w:val="18"/>
                <w:szCs w:val="18"/>
              </w:rPr>
              <w:t>хх</w:t>
            </w:r>
            <w:proofErr w:type="spellEnd"/>
            <w:r w:rsidRPr="00A1781D">
              <w:rPr>
                <w:sz w:val="18"/>
                <w:szCs w:val="18"/>
              </w:rPr>
              <w:t xml:space="preserve"> 000</w:t>
            </w:r>
          </w:p>
        </w:tc>
        <w:tc>
          <w:tcPr>
            <w:tcW w:w="342" w:type="pct"/>
          </w:tcPr>
          <w:p w:rsidR="005648B1" w:rsidRPr="00A1781D" w:rsidRDefault="005648B1" w:rsidP="005648B1">
            <w:pPr>
              <w:rPr>
                <w:sz w:val="18"/>
                <w:szCs w:val="18"/>
              </w:rPr>
            </w:pPr>
            <w:r w:rsidRPr="00A1781D">
              <w:rPr>
                <w:sz w:val="18"/>
                <w:szCs w:val="18"/>
              </w:rPr>
              <w:t>030+ 040+ 050</w:t>
            </w:r>
          </w:p>
        </w:tc>
        <w:tc>
          <w:tcPr>
            <w:tcW w:w="343" w:type="pct"/>
          </w:tcPr>
          <w:p w:rsidR="005648B1" w:rsidRPr="00A1781D" w:rsidRDefault="005648B1" w:rsidP="005648B1">
            <w:pPr>
              <w:rPr>
                <w:sz w:val="18"/>
                <w:szCs w:val="18"/>
              </w:rPr>
            </w:pPr>
            <w:r>
              <w:rPr>
                <w:sz w:val="18"/>
                <w:szCs w:val="18"/>
              </w:rPr>
              <w:t>4</w:t>
            </w:r>
          </w:p>
        </w:tc>
        <w:tc>
          <w:tcPr>
            <w:tcW w:w="893" w:type="pct"/>
          </w:tcPr>
          <w:p w:rsidR="005648B1" w:rsidRPr="00A1781D" w:rsidRDefault="005648B1" w:rsidP="00BA52AE">
            <w:pPr>
              <w:rPr>
                <w:sz w:val="18"/>
                <w:szCs w:val="18"/>
              </w:rPr>
            </w:pPr>
            <w:r>
              <w:rPr>
                <w:sz w:val="18"/>
                <w:szCs w:val="18"/>
              </w:rPr>
              <w:t xml:space="preserve">Сумма долгосрочной задолженности в ф. 0503169 не </w:t>
            </w:r>
            <w:r w:rsidR="00BA52AE">
              <w:rPr>
                <w:sz w:val="18"/>
                <w:szCs w:val="18"/>
              </w:rPr>
              <w:t xml:space="preserve">превышает данные </w:t>
            </w:r>
            <w:r>
              <w:rPr>
                <w:sz w:val="18"/>
                <w:szCs w:val="18"/>
              </w:rPr>
              <w:t>Расшифровки – недопустимо</w:t>
            </w:r>
          </w:p>
        </w:tc>
        <w:tc>
          <w:tcPr>
            <w:tcW w:w="340" w:type="pct"/>
          </w:tcPr>
          <w:p w:rsidR="005648B1" w:rsidRPr="00B84134" w:rsidRDefault="005648B1" w:rsidP="005648B1">
            <w:pPr>
              <w:rPr>
                <w:sz w:val="18"/>
                <w:szCs w:val="18"/>
              </w:rPr>
            </w:pPr>
            <w:r>
              <w:rPr>
                <w:sz w:val="18"/>
                <w:szCs w:val="18"/>
              </w:rPr>
              <w:t>Б</w:t>
            </w:r>
          </w:p>
        </w:tc>
      </w:tr>
    </w:tbl>
    <w:p w:rsidR="00370E4F" w:rsidRPr="00A1781D" w:rsidRDefault="00370E4F" w:rsidP="00A13998">
      <w:pPr>
        <w:rPr>
          <w:sz w:val="18"/>
          <w:szCs w:val="18"/>
        </w:rPr>
      </w:pPr>
    </w:p>
    <w:p w:rsidR="00370E4F" w:rsidRPr="00A1781D" w:rsidRDefault="004D2726" w:rsidP="00CC5C9A">
      <w:pPr>
        <w:pStyle w:val="1"/>
        <w:numPr>
          <w:ilvl w:val="0"/>
          <w:numId w:val="0"/>
        </w:numPr>
        <w:jc w:val="both"/>
        <w:rPr>
          <w:b/>
          <w:sz w:val="18"/>
          <w:szCs w:val="18"/>
        </w:rPr>
      </w:pPr>
      <w:bookmarkStart w:id="698" w:name="_Toc216965299"/>
      <w:r w:rsidRPr="00A1781D">
        <w:rPr>
          <w:b/>
          <w:sz w:val="18"/>
          <w:szCs w:val="18"/>
        </w:rPr>
        <w:t>2</w:t>
      </w:r>
      <w:r w:rsidR="00EB4DBF">
        <w:rPr>
          <w:b/>
          <w:sz w:val="18"/>
          <w:szCs w:val="18"/>
        </w:rPr>
        <w:t>2</w:t>
      </w:r>
      <w:r w:rsidR="00004F56" w:rsidRPr="00A1781D">
        <w:rPr>
          <w:b/>
          <w:sz w:val="18"/>
          <w:szCs w:val="18"/>
        </w:rPr>
        <w:t>. Расшифровка дебиторской задолженности по контрактным обязательствам</w:t>
      </w:r>
      <w:r w:rsidR="00B9073A" w:rsidRPr="00A1781D">
        <w:rPr>
          <w:b/>
          <w:sz w:val="18"/>
          <w:szCs w:val="18"/>
        </w:rPr>
        <w:t xml:space="preserve"> ф. 0503192</w:t>
      </w:r>
      <w:r w:rsidR="00874744" w:rsidRPr="00A1781D">
        <w:rPr>
          <w:b/>
          <w:sz w:val="18"/>
          <w:szCs w:val="18"/>
        </w:rPr>
        <w:t xml:space="preserve"> (далее – Расшифровка</w:t>
      </w:r>
      <w:r w:rsidRPr="00A1781D">
        <w:rPr>
          <w:b/>
          <w:sz w:val="18"/>
          <w:szCs w:val="18"/>
        </w:rPr>
        <w:t xml:space="preserve"> ф. 0503192</w:t>
      </w:r>
      <w:r w:rsidR="00874744" w:rsidRPr="00A1781D">
        <w:rPr>
          <w:b/>
          <w:sz w:val="18"/>
          <w:szCs w:val="18"/>
        </w:rPr>
        <w:t>)</w:t>
      </w:r>
      <w:bookmarkEnd w:id="698"/>
    </w:p>
    <w:p w:rsidR="00004F56" w:rsidRPr="00A1781D" w:rsidRDefault="00004F56" w:rsidP="00A13998">
      <w:pPr>
        <w:rPr>
          <w:sz w:val="18"/>
          <w:szCs w:val="18"/>
        </w:rPr>
      </w:pP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729"/>
        <w:gridCol w:w="1671"/>
        <w:gridCol w:w="1251"/>
        <w:gridCol w:w="1545"/>
        <w:gridCol w:w="1616"/>
        <w:gridCol w:w="687"/>
        <w:gridCol w:w="1691"/>
        <w:gridCol w:w="922"/>
      </w:tblGrid>
      <w:tr w:rsidR="00A8067F" w:rsidRPr="00A1781D" w:rsidTr="00A8067F">
        <w:trPr>
          <w:trHeight w:val="658"/>
          <w:tblHeader/>
        </w:trPr>
        <w:tc>
          <w:tcPr>
            <w:tcW w:w="0" w:type="auto"/>
          </w:tcPr>
          <w:p w:rsidR="00A8067F" w:rsidRPr="00A1781D" w:rsidRDefault="00A8067F" w:rsidP="00FF325E">
            <w:pPr>
              <w:spacing w:line="360" w:lineRule="auto"/>
              <w:jc w:val="center"/>
              <w:rPr>
                <w:sz w:val="18"/>
                <w:szCs w:val="18"/>
              </w:rPr>
            </w:pPr>
            <w:r w:rsidRPr="00A1781D">
              <w:rPr>
                <w:sz w:val="18"/>
                <w:szCs w:val="18"/>
              </w:rPr>
              <w:t>№ п/п</w:t>
            </w:r>
          </w:p>
        </w:tc>
        <w:tc>
          <w:tcPr>
            <w:tcW w:w="0" w:type="auto"/>
          </w:tcPr>
          <w:p w:rsidR="00A8067F" w:rsidRPr="00A1781D" w:rsidRDefault="00A8067F" w:rsidP="00FF325E">
            <w:pPr>
              <w:rPr>
                <w:sz w:val="18"/>
                <w:szCs w:val="18"/>
              </w:rPr>
            </w:pPr>
            <w:r w:rsidRPr="00A1781D">
              <w:rPr>
                <w:sz w:val="18"/>
                <w:szCs w:val="18"/>
              </w:rPr>
              <w:t>Раздел</w:t>
            </w:r>
          </w:p>
        </w:tc>
        <w:tc>
          <w:tcPr>
            <w:tcW w:w="0" w:type="auto"/>
          </w:tcPr>
          <w:p w:rsidR="00A8067F" w:rsidRPr="00A1781D" w:rsidRDefault="00A8067F" w:rsidP="00FF325E">
            <w:pPr>
              <w:rPr>
                <w:sz w:val="18"/>
                <w:szCs w:val="18"/>
              </w:rPr>
            </w:pPr>
            <w:r w:rsidRPr="00A1781D">
              <w:rPr>
                <w:sz w:val="18"/>
                <w:szCs w:val="18"/>
              </w:rPr>
              <w:t>Строка</w:t>
            </w:r>
          </w:p>
        </w:tc>
        <w:tc>
          <w:tcPr>
            <w:tcW w:w="0" w:type="auto"/>
          </w:tcPr>
          <w:p w:rsidR="00A8067F" w:rsidRPr="00A1781D" w:rsidRDefault="00A8067F" w:rsidP="00FF325E">
            <w:pPr>
              <w:jc w:val="center"/>
              <w:rPr>
                <w:sz w:val="18"/>
                <w:szCs w:val="18"/>
              </w:rPr>
            </w:pPr>
            <w:r w:rsidRPr="00A1781D">
              <w:rPr>
                <w:sz w:val="18"/>
                <w:szCs w:val="18"/>
              </w:rPr>
              <w:t>Графа</w:t>
            </w:r>
          </w:p>
        </w:tc>
        <w:tc>
          <w:tcPr>
            <w:tcW w:w="0" w:type="auto"/>
          </w:tcPr>
          <w:p w:rsidR="00A8067F" w:rsidRPr="00A1781D" w:rsidRDefault="00A8067F" w:rsidP="00FF325E">
            <w:pPr>
              <w:jc w:val="center"/>
              <w:rPr>
                <w:sz w:val="18"/>
                <w:szCs w:val="18"/>
              </w:rPr>
            </w:pPr>
            <w:r w:rsidRPr="00A1781D">
              <w:rPr>
                <w:sz w:val="18"/>
                <w:szCs w:val="18"/>
              </w:rPr>
              <w:t>Соотношение</w:t>
            </w:r>
          </w:p>
        </w:tc>
        <w:tc>
          <w:tcPr>
            <w:tcW w:w="0" w:type="auto"/>
          </w:tcPr>
          <w:p w:rsidR="00A8067F" w:rsidRPr="00A1781D" w:rsidRDefault="00A8067F" w:rsidP="00FF325E">
            <w:pPr>
              <w:jc w:val="center"/>
              <w:rPr>
                <w:sz w:val="18"/>
                <w:szCs w:val="18"/>
              </w:rPr>
            </w:pPr>
            <w:r w:rsidRPr="00A1781D">
              <w:rPr>
                <w:sz w:val="18"/>
                <w:szCs w:val="18"/>
              </w:rPr>
              <w:t>Строка</w:t>
            </w:r>
          </w:p>
        </w:tc>
        <w:tc>
          <w:tcPr>
            <w:tcW w:w="0" w:type="auto"/>
          </w:tcPr>
          <w:p w:rsidR="00A8067F" w:rsidRPr="00A1781D" w:rsidRDefault="00A8067F" w:rsidP="00FF325E">
            <w:pPr>
              <w:jc w:val="center"/>
              <w:rPr>
                <w:sz w:val="18"/>
                <w:szCs w:val="18"/>
              </w:rPr>
            </w:pPr>
            <w:r w:rsidRPr="00A1781D">
              <w:rPr>
                <w:sz w:val="18"/>
                <w:szCs w:val="18"/>
              </w:rPr>
              <w:t>Графа</w:t>
            </w:r>
          </w:p>
        </w:tc>
        <w:tc>
          <w:tcPr>
            <w:tcW w:w="0" w:type="auto"/>
          </w:tcPr>
          <w:p w:rsidR="00A8067F" w:rsidRPr="00A1781D" w:rsidRDefault="00A8067F" w:rsidP="00FF325E">
            <w:pPr>
              <w:jc w:val="center"/>
              <w:rPr>
                <w:sz w:val="18"/>
                <w:szCs w:val="18"/>
              </w:rPr>
            </w:pPr>
            <w:r w:rsidRPr="00A1781D">
              <w:rPr>
                <w:sz w:val="18"/>
                <w:szCs w:val="18"/>
              </w:rPr>
              <w:t>Контроль показателей</w:t>
            </w:r>
          </w:p>
        </w:tc>
        <w:tc>
          <w:tcPr>
            <w:tcW w:w="0" w:type="auto"/>
          </w:tcPr>
          <w:p w:rsidR="00A8067F" w:rsidRPr="00A1781D" w:rsidRDefault="00A8067F" w:rsidP="00FF325E">
            <w:pPr>
              <w:jc w:val="center"/>
              <w:rPr>
                <w:sz w:val="18"/>
                <w:szCs w:val="18"/>
              </w:rPr>
            </w:pPr>
            <w:r>
              <w:rPr>
                <w:sz w:val="18"/>
                <w:szCs w:val="18"/>
              </w:rPr>
              <w:t>Тип контроля</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1</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Итого по обязательству</w:t>
            </w:r>
          </w:p>
        </w:tc>
        <w:tc>
          <w:tcPr>
            <w:tcW w:w="0" w:type="auto"/>
          </w:tcPr>
          <w:p w:rsidR="00A8067F" w:rsidRPr="00A1781D" w:rsidRDefault="00A8067F" w:rsidP="00FF325E">
            <w:pPr>
              <w:jc w:val="center"/>
              <w:rPr>
                <w:sz w:val="18"/>
                <w:szCs w:val="18"/>
              </w:rPr>
            </w:pPr>
            <w:r w:rsidRPr="00A1781D">
              <w:rPr>
                <w:sz w:val="18"/>
                <w:szCs w:val="18"/>
              </w:rPr>
              <w:t>6,8,9,10,11,14</w:t>
            </w:r>
          </w:p>
        </w:tc>
        <w:tc>
          <w:tcPr>
            <w:tcW w:w="0" w:type="auto"/>
          </w:tcPr>
          <w:p w:rsidR="00A8067F" w:rsidRPr="00A1781D" w:rsidRDefault="00A8067F" w:rsidP="00FF325E">
            <w:pPr>
              <w:rPr>
                <w:sz w:val="18"/>
                <w:szCs w:val="18"/>
              </w:rPr>
            </w:pPr>
            <w:r w:rsidRPr="00A1781D">
              <w:rPr>
                <w:sz w:val="18"/>
                <w:szCs w:val="18"/>
              </w:rPr>
              <w:t>=</w:t>
            </w:r>
          </w:p>
        </w:tc>
        <w:tc>
          <w:tcPr>
            <w:tcW w:w="0" w:type="auto"/>
          </w:tcPr>
          <w:p w:rsidR="00A8067F" w:rsidRPr="00A1781D" w:rsidRDefault="00A8067F" w:rsidP="00FF325E">
            <w:pPr>
              <w:rPr>
                <w:sz w:val="18"/>
                <w:szCs w:val="18"/>
              </w:rPr>
            </w:pPr>
            <w:r w:rsidRPr="00A1781D">
              <w:rPr>
                <w:sz w:val="18"/>
                <w:szCs w:val="18"/>
              </w:rPr>
              <w:t>Сумма строк, формирующих строку «Итого по обязательству»</w:t>
            </w:r>
          </w:p>
        </w:tc>
        <w:tc>
          <w:tcPr>
            <w:tcW w:w="0" w:type="auto"/>
          </w:tcPr>
          <w:p w:rsidR="00A8067F" w:rsidRPr="00A1781D" w:rsidRDefault="00A8067F" w:rsidP="00FF325E">
            <w:pPr>
              <w:rPr>
                <w:sz w:val="18"/>
                <w:szCs w:val="18"/>
              </w:rPr>
            </w:pPr>
          </w:p>
        </w:tc>
        <w:tc>
          <w:tcPr>
            <w:tcW w:w="0" w:type="auto"/>
          </w:tcPr>
          <w:p w:rsidR="00A8067F" w:rsidRPr="00A1781D" w:rsidRDefault="00A8067F" w:rsidP="002352E6">
            <w:pPr>
              <w:rPr>
                <w:sz w:val="18"/>
                <w:szCs w:val="18"/>
              </w:rPr>
            </w:pPr>
            <w:r w:rsidRPr="00A1781D">
              <w:rPr>
                <w:sz w:val="18"/>
                <w:szCs w:val="18"/>
              </w:rPr>
              <w:t xml:space="preserve">Итоговое значение по строке «Итого по обязательству» не соответствует </w:t>
            </w:r>
            <w:proofErr w:type="gramStart"/>
            <w:r w:rsidRPr="00A1781D">
              <w:rPr>
                <w:sz w:val="18"/>
                <w:szCs w:val="18"/>
              </w:rPr>
              <w:t>сумме  строк</w:t>
            </w:r>
            <w:proofErr w:type="gramEnd"/>
            <w:r w:rsidRPr="00A1781D">
              <w:rPr>
                <w:sz w:val="18"/>
                <w:szCs w:val="18"/>
              </w:rPr>
              <w:t>, ее формирующих– недопустимо</w:t>
            </w:r>
          </w:p>
        </w:tc>
        <w:tc>
          <w:tcPr>
            <w:tcW w:w="0" w:type="auto"/>
          </w:tcPr>
          <w:p w:rsidR="00A8067F" w:rsidRPr="00A1781D" w:rsidRDefault="00A8067F" w:rsidP="002352E6">
            <w:pPr>
              <w:rPr>
                <w:sz w:val="18"/>
                <w:szCs w:val="18"/>
              </w:rPr>
            </w:pPr>
            <w:r>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2</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2352E6">
            <w:pPr>
              <w:jc w:val="center"/>
              <w:rPr>
                <w:sz w:val="18"/>
                <w:szCs w:val="18"/>
              </w:rPr>
            </w:pPr>
            <w:r w:rsidRPr="00A1781D">
              <w:rPr>
                <w:sz w:val="18"/>
                <w:szCs w:val="18"/>
              </w:rPr>
              <w:t>Итого по контрагенту</w:t>
            </w:r>
          </w:p>
        </w:tc>
        <w:tc>
          <w:tcPr>
            <w:tcW w:w="0" w:type="auto"/>
          </w:tcPr>
          <w:p w:rsidR="00A8067F" w:rsidRPr="00A1781D" w:rsidRDefault="00A8067F" w:rsidP="00FF325E">
            <w:pPr>
              <w:jc w:val="center"/>
              <w:rPr>
                <w:sz w:val="18"/>
                <w:szCs w:val="18"/>
              </w:rPr>
            </w:pPr>
            <w:r w:rsidRPr="00A1781D">
              <w:rPr>
                <w:sz w:val="18"/>
                <w:szCs w:val="18"/>
              </w:rPr>
              <w:t>6,8,9,10,11,14</w:t>
            </w:r>
          </w:p>
        </w:tc>
        <w:tc>
          <w:tcPr>
            <w:tcW w:w="0" w:type="auto"/>
          </w:tcPr>
          <w:p w:rsidR="00A8067F" w:rsidRPr="00A1781D" w:rsidRDefault="00A8067F" w:rsidP="00FF325E">
            <w:pPr>
              <w:rPr>
                <w:sz w:val="18"/>
                <w:szCs w:val="18"/>
              </w:rPr>
            </w:pPr>
            <w:r w:rsidRPr="00A1781D">
              <w:rPr>
                <w:sz w:val="18"/>
                <w:szCs w:val="18"/>
              </w:rPr>
              <w:t>=</w:t>
            </w:r>
          </w:p>
        </w:tc>
        <w:tc>
          <w:tcPr>
            <w:tcW w:w="0" w:type="auto"/>
          </w:tcPr>
          <w:p w:rsidR="00A8067F" w:rsidRPr="00A1781D" w:rsidRDefault="00A8067F" w:rsidP="00FF325E">
            <w:pPr>
              <w:rPr>
                <w:sz w:val="18"/>
                <w:szCs w:val="18"/>
              </w:rPr>
            </w:pPr>
            <w:r w:rsidRPr="00A1781D">
              <w:rPr>
                <w:sz w:val="18"/>
                <w:szCs w:val="18"/>
              </w:rPr>
              <w:t>Сумма строк, формирующих строку «Итого по контрагенту»</w:t>
            </w:r>
          </w:p>
        </w:tc>
        <w:tc>
          <w:tcPr>
            <w:tcW w:w="0" w:type="auto"/>
          </w:tcPr>
          <w:p w:rsidR="00A8067F" w:rsidRPr="00A1781D" w:rsidRDefault="00A8067F" w:rsidP="00FF325E">
            <w:pPr>
              <w:rPr>
                <w:sz w:val="18"/>
                <w:szCs w:val="18"/>
              </w:rPr>
            </w:pPr>
          </w:p>
        </w:tc>
        <w:tc>
          <w:tcPr>
            <w:tcW w:w="0" w:type="auto"/>
          </w:tcPr>
          <w:p w:rsidR="00A8067F" w:rsidRPr="00A1781D" w:rsidRDefault="00A8067F" w:rsidP="00FF325E">
            <w:pPr>
              <w:rPr>
                <w:sz w:val="18"/>
                <w:szCs w:val="18"/>
              </w:rPr>
            </w:pPr>
            <w:r w:rsidRPr="00A1781D">
              <w:rPr>
                <w:sz w:val="18"/>
                <w:szCs w:val="18"/>
              </w:rPr>
              <w:t xml:space="preserve">Итоговое значение по строке «Итого по контрагенту» не соответствует </w:t>
            </w:r>
            <w:proofErr w:type="gramStart"/>
            <w:r w:rsidRPr="00A1781D">
              <w:rPr>
                <w:sz w:val="18"/>
                <w:szCs w:val="18"/>
              </w:rPr>
              <w:t>сумме  строк</w:t>
            </w:r>
            <w:proofErr w:type="gramEnd"/>
            <w:r w:rsidRPr="00A1781D">
              <w:rPr>
                <w:sz w:val="18"/>
                <w:szCs w:val="18"/>
              </w:rPr>
              <w:t>, ее формирующих– недопустимо</w:t>
            </w:r>
          </w:p>
        </w:tc>
        <w:tc>
          <w:tcPr>
            <w:tcW w:w="0" w:type="auto"/>
          </w:tcPr>
          <w:p w:rsidR="00A8067F" w:rsidRPr="00A1781D" w:rsidRDefault="00A8067F" w:rsidP="00FF325E">
            <w:pPr>
              <w:rPr>
                <w:sz w:val="18"/>
                <w:szCs w:val="18"/>
              </w:rPr>
            </w:pPr>
            <w:r>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3</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2352E6">
            <w:pPr>
              <w:jc w:val="center"/>
              <w:rPr>
                <w:sz w:val="18"/>
                <w:szCs w:val="18"/>
              </w:rPr>
            </w:pPr>
            <w:r w:rsidRPr="00A1781D">
              <w:rPr>
                <w:sz w:val="18"/>
                <w:szCs w:val="18"/>
              </w:rPr>
              <w:t xml:space="preserve">Всего </w:t>
            </w:r>
          </w:p>
        </w:tc>
        <w:tc>
          <w:tcPr>
            <w:tcW w:w="0" w:type="auto"/>
          </w:tcPr>
          <w:p w:rsidR="00A8067F" w:rsidRPr="00A1781D" w:rsidRDefault="00A8067F" w:rsidP="002E6730">
            <w:pPr>
              <w:rPr>
                <w:sz w:val="18"/>
                <w:szCs w:val="18"/>
              </w:rPr>
            </w:pPr>
            <w:r w:rsidRPr="00A1781D">
              <w:rPr>
                <w:sz w:val="18"/>
                <w:szCs w:val="18"/>
              </w:rPr>
              <w:t>8,9,10,11,14</w:t>
            </w:r>
          </w:p>
        </w:tc>
        <w:tc>
          <w:tcPr>
            <w:tcW w:w="0" w:type="auto"/>
          </w:tcPr>
          <w:p w:rsidR="00A8067F" w:rsidRPr="00A1781D" w:rsidRDefault="00A8067F" w:rsidP="00FF325E">
            <w:pPr>
              <w:rPr>
                <w:sz w:val="18"/>
                <w:szCs w:val="18"/>
              </w:rPr>
            </w:pPr>
            <w:r w:rsidRPr="00A1781D">
              <w:rPr>
                <w:sz w:val="18"/>
                <w:szCs w:val="18"/>
              </w:rPr>
              <w:t>=</w:t>
            </w:r>
          </w:p>
        </w:tc>
        <w:tc>
          <w:tcPr>
            <w:tcW w:w="0" w:type="auto"/>
          </w:tcPr>
          <w:p w:rsidR="00A8067F" w:rsidRPr="00A1781D" w:rsidRDefault="00A8067F" w:rsidP="002352E6">
            <w:pPr>
              <w:rPr>
                <w:sz w:val="18"/>
                <w:szCs w:val="18"/>
              </w:rPr>
            </w:pPr>
            <w:r w:rsidRPr="00A1781D">
              <w:rPr>
                <w:sz w:val="18"/>
                <w:szCs w:val="18"/>
              </w:rPr>
              <w:t>Сумма строк «Итого по контрагенту»</w:t>
            </w:r>
          </w:p>
        </w:tc>
        <w:tc>
          <w:tcPr>
            <w:tcW w:w="0" w:type="auto"/>
          </w:tcPr>
          <w:p w:rsidR="00A8067F" w:rsidRPr="00A1781D" w:rsidRDefault="00A8067F" w:rsidP="00FF325E">
            <w:pPr>
              <w:rPr>
                <w:sz w:val="18"/>
                <w:szCs w:val="18"/>
              </w:rPr>
            </w:pPr>
          </w:p>
        </w:tc>
        <w:tc>
          <w:tcPr>
            <w:tcW w:w="0" w:type="auto"/>
          </w:tcPr>
          <w:p w:rsidR="00A8067F" w:rsidRPr="00A1781D" w:rsidRDefault="00A8067F" w:rsidP="002352E6">
            <w:pPr>
              <w:rPr>
                <w:sz w:val="18"/>
                <w:szCs w:val="18"/>
              </w:rPr>
            </w:pPr>
            <w:r w:rsidRPr="00A1781D">
              <w:rPr>
                <w:sz w:val="18"/>
                <w:szCs w:val="18"/>
              </w:rPr>
              <w:t xml:space="preserve">Итоговое значение по строке «Всего» не соответствует </w:t>
            </w:r>
            <w:proofErr w:type="gramStart"/>
            <w:r w:rsidRPr="00A1781D">
              <w:rPr>
                <w:sz w:val="18"/>
                <w:szCs w:val="18"/>
              </w:rPr>
              <w:lastRenderedPageBreak/>
              <w:t>сумме  строк</w:t>
            </w:r>
            <w:proofErr w:type="gramEnd"/>
            <w:r w:rsidRPr="00A1781D">
              <w:rPr>
                <w:sz w:val="18"/>
                <w:szCs w:val="18"/>
              </w:rPr>
              <w:t xml:space="preserve"> «Итого по контрагенту» – недопустимо</w:t>
            </w:r>
          </w:p>
        </w:tc>
        <w:tc>
          <w:tcPr>
            <w:tcW w:w="0" w:type="auto"/>
          </w:tcPr>
          <w:p w:rsidR="00A8067F" w:rsidRPr="00A1781D" w:rsidRDefault="00A8067F" w:rsidP="002352E6">
            <w:pPr>
              <w:rPr>
                <w:sz w:val="18"/>
                <w:szCs w:val="18"/>
              </w:rPr>
            </w:pPr>
            <w:r>
              <w:rPr>
                <w:sz w:val="18"/>
                <w:szCs w:val="18"/>
              </w:rPr>
              <w:lastRenderedPageBreak/>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lastRenderedPageBreak/>
              <w:t>4</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 xml:space="preserve">Всего </w:t>
            </w:r>
          </w:p>
        </w:tc>
        <w:tc>
          <w:tcPr>
            <w:tcW w:w="0" w:type="auto"/>
          </w:tcPr>
          <w:p w:rsidR="00A8067F" w:rsidRPr="00A1781D" w:rsidRDefault="00A8067F" w:rsidP="00FF325E">
            <w:pPr>
              <w:jc w:val="center"/>
              <w:rPr>
                <w:sz w:val="18"/>
                <w:szCs w:val="18"/>
              </w:rPr>
            </w:pPr>
            <w:r w:rsidRPr="00A1781D">
              <w:rPr>
                <w:sz w:val="18"/>
                <w:szCs w:val="18"/>
              </w:rPr>
              <w:t>8,9,10,11,14</w:t>
            </w:r>
          </w:p>
        </w:tc>
        <w:tc>
          <w:tcPr>
            <w:tcW w:w="0" w:type="auto"/>
          </w:tcPr>
          <w:p w:rsidR="00A8067F" w:rsidRPr="00A1781D" w:rsidRDefault="00A8067F" w:rsidP="00FF325E">
            <w:pPr>
              <w:rPr>
                <w:sz w:val="18"/>
                <w:szCs w:val="18"/>
              </w:rPr>
            </w:pPr>
            <w:r w:rsidRPr="00A1781D">
              <w:rPr>
                <w:sz w:val="18"/>
                <w:szCs w:val="18"/>
              </w:rPr>
              <w:t>=</w:t>
            </w:r>
          </w:p>
        </w:tc>
        <w:tc>
          <w:tcPr>
            <w:tcW w:w="0" w:type="auto"/>
          </w:tcPr>
          <w:p w:rsidR="00A8067F" w:rsidRPr="00A1781D" w:rsidRDefault="00A8067F" w:rsidP="002352E6">
            <w:pPr>
              <w:rPr>
                <w:sz w:val="18"/>
                <w:szCs w:val="18"/>
              </w:rPr>
            </w:pPr>
            <w:r w:rsidRPr="00A1781D">
              <w:rPr>
                <w:sz w:val="18"/>
                <w:szCs w:val="18"/>
              </w:rPr>
              <w:t>Сумма строк «в том числе по кодам счетов»</w:t>
            </w:r>
          </w:p>
        </w:tc>
        <w:tc>
          <w:tcPr>
            <w:tcW w:w="0" w:type="auto"/>
          </w:tcPr>
          <w:p w:rsidR="00A8067F" w:rsidRPr="00A1781D" w:rsidRDefault="00A8067F" w:rsidP="00FF325E">
            <w:pPr>
              <w:rPr>
                <w:sz w:val="18"/>
                <w:szCs w:val="18"/>
              </w:rPr>
            </w:pPr>
          </w:p>
        </w:tc>
        <w:tc>
          <w:tcPr>
            <w:tcW w:w="0" w:type="auto"/>
          </w:tcPr>
          <w:p w:rsidR="00A8067F" w:rsidRPr="00A1781D" w:rsidRDefault="00A8067F" w:rsidP="00FF325E">
            <w:pPr>
              <w:rPr>
                <w:sz w:val="18"/>
                <w:szCs w:val="18"/>
              </w:rPr>
            </w:pPr>
            <w:r w:rsidRPr="00A1781D">
              <w:rPr>
                <w:sz w:val="18"/>
                <w:szCs w:val="18"/>
              </w:rPr>
              <w:t xml:space="preserve">Итоговое значение по строке «Всего» не соответствует </w:t>
            </w:r>
            <w:proofErr w:type="gramStart"/>
            <w:r w:rsidRPr="00A1781D">
              <w:rPr>
                <w:sz w:val="18"/>
                <w:szCs w:val="18"/>
              </w:rPr>
              <w:t>сумме  строк</w:t>
            </w:r>
            <w:proofErr w:type="gramEnd"/>
            <w:r w:rsidRPr="00A1781D">
              <w:rPr>
                <w:sz w:val="18"/>
                <w:szCs w:val="18"/>
              </w:rPr>
              <w:t xml:space="preserve"> «в том числе по кодам счетов» – недопустимо</w:t>
            </w:r>
          </w:p>
        </w:tc>
        <w:tc>
          <w:tcPr>
            <w:tcW w:w="0" w:type="auto"/>
          </w:tcPr>
          <w:p w:rsidR="00A8067F" w:rsidRPr="00A1781D" w:rsidRDefault="00A8067F" w:rsidP="00FF325E">
            <w:pPr>
              <w:rPr>
                <w:sz w:val="18"/>
                <w:szCs w:val="18"/>
              </w:rPr>
            </w:pPr>
            <w:r w:rsidRPr="00E74B06">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5</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w:t>
            </w:r>
          </w:p>
        </w:tc>
        <w:tc>
          <w:tcPr>
            <w:tcW w:w="0" w:type="auto"/>
          </w:tcPr>
          <w:p w:rsidR="00A8067F" w:rsidRPr="00A1781D" w:rsidRDefault="00A8067F" w:rsidP="00FF325E">
            <w:pPr>
              <w:jc w:val="center"/>
              <w:rPr>
                <w:sz w:val="18"/>
                <w:szCs w:val="18"/>
              </w:rPr>
            </w:pPr>
            <w:r w:rsidRPr="00A1781D">
              <w:rPr>
                <w:sz w:val="18"/>
                <w:szCs w:val="18"/>
              </w:rPr>
              <w:t>8</w:t>
            </w:r>
          </w:p>
        </w:tc>
        <w:tc>
          <w:tcPr>
            <w:tcW w:w="0" w:type="auto"/>
          </w:tcPr>
          <w:p w:rsidR="00A8067F" w:rsidRPr="00A1781D" w:rsidRDefault="00A8067F" w:rsidP="00FF325E">
            <w:pPr>
              <w:rPr>
                <w:sz w:val="18"/>
                <w:szCs w:val="18"/>
              </w:rPr>
            </w:pPr>
            <w:r w:rsidRPr="00A1781D">
              <w:rPr>
                <w:sz w:val="18"/>
                <w:szCs w:val="18"/>
                <w:lang w:val="en-US"/>
              </w:rPr>
              <w:t>&gt;</w:t>
            </w:r>
            <w:r w:rsidRPr="00A1781D">
              <w:rPr>
                <w:sz w:val="18"/>
                <w:szCs w:val="18"/>
              </w:rPr>
              <w:t>=</w:t>
            </w:r>
          </w:p>
        </w:tc>
        <w:tc>
          <w:tcPr>
            <w:tcW w:w="0" w:type="auto"/>
          </w:tcPr>
          <w:p w:rsidR="00A8067F" w:rsidRPr="00A1781D" w:rsidRDefault="00A8067F" w:rsidP="00FF325E">
            <w:pPr>
              <w:rPr>
                <w:sz w:val="18"/>
                <w:szCs w:val="18"/>
                <w:lang w:val="en-US"/>
              </w:rPr>
            </w:pPr>
            <w:r w:rsidRPr="00A1781D">
              <w:rPr>
                <w:sz w:val="18"/>
                <w:szCs w:val="18"/>
                <w:lang w:val="en-US"/>
              </w:rPr>
              <w:t>*</w:t>
            </w:r>
          </w:p>
        </w:tc>
        <w:tc>
          <w:tcPr>
            <w:tcW w:w="0" w:type="auto"/>
          </w:tcPr>
          <w:p w:rsidR="00A8067F" w:rsidRPr="00A1781D" w:rsidRDefault="00A8067F" w:rsidP="00FF325E">
            <w:pPr>
              <w:rPr>
                <w:sz w:val="18"/>
                <w:szCs w:val="18"/>
                <w:lang w:val="en-US"/>
              </w:rPr>
            </w:pPr>
            <w:r w:rsidRPr="00A1781D">
              <w:rPr>
                <w:sz w:val="18"/>
                <w:szCs w:val="18"/>
                <w:lang w:val="en-US"/>
              </w:rPr>
              <w:t>9</w:t>
            </w:r>
          </w:p>
        </w:tc>
        <w:tc>
          <w:tcPr>
            <w:tcW w:w="0" w:type="auto"/>
          </w:tcPr>
          <w:p w:rsidR="00A8067F" w:rsidRPr="00A1781D" w:rsidRDefault="00A8067F" w:rsidP="00BA5A1E">
            <w:pPr>
              <w:rPr>
                <w:sz w:val="18"/>
                <w:szCs w:val="18"/>
              </w:rPr>
            </w:pPr>
            <w:r w:rsidRPr="00A1781D">
              <w:rPr>
                <w:sz w:val="18"/>
                <w:szCs w:val="18"/>
              </w:rPr>
              <w:t xml:space="preserve">Показатель графы </w:t>
            </w:r>
            <w:r>
              <w:rPr>
                <w:sz w:val="18"/>
                <w:szCs w:val="18"/>
              </w:rPr>
              <w:t>9</w:t>
            </w:r>
            <w:r w:rsidRPr="00A1781D">
              <w:rPr>
                <w:sz w:val="18"/>
                <w:szCs w:val="18"/>
              </w:rPr>
              <w:t xml:space="preserve"> превышает показатель графы </w:t>
            </w:r>
            <w:r>
              <w:rPr>
                <w:sz w:val="18"/>
                <w:szCs w:val="18"/>
              </w:rPr>
              <w:t>8</w:t>
            </w:r>
            <w:r w:rsidRPr="00A1781D">
              <w:rPr>
                <w:sz w:val="18"/>
                <w:szCs w:val="18"/>
              </w:rPr>
              <w:t xml:space="preserve"> </w:t>
            </w:r>
            <w:r>
              <w:rPr>
                <w:sz w:val="18"/>
                <w:szCs w:val="18"/>
              </w:rPr>
              <w:t>–</w:t>
            </w:r>
            <w:r w:rsidRPr="00A1781D">
              <w:rPr>
                <w:sz w:val="18"/>
                <w:szCs w:val="18"/>
              </w:rPr>
              <w:t xml:space="preserve"> недопустимо</w:t>
            </w:r>
          </w:p>
        </w:tc>
        <w:tc>
          <w:tcPr>
            <w:tcW w:w="0" w:type="auto"/>
          </w:tcPr>
          <w:p w:rsidR="00A8067F" w:rsidRPr="00A1781D" w:rsidRDefault="00A8067F" w:rsidP="00BA5A1E">
            <w:pPr>
              <w:rPr>
                <w:sz w:val="18"/>
                <w:szCs w:val="18"/>
              </w:rPr>
            </w:pPr>
            <w:r w:rsidRPr="00E74B06">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6</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w:t>
            </w:r>
          </w:p>
        </w:tc>
        <w:tc>
          <w:tcPr>
            <w:tcW w:w="0" w:type="auto"/>
          </w:tcPr>
          <w:p w:rsidR="00A8067F" w:rsidRPr="00A1781D" w:rsidRDefault="00A8067F" w:rsidP="00FF325E">
            <w:pPr>
              <w:jc w:val="center"/>
              <w:rPr>
                <w:sz w:val="18"/>
                <w:szCs w:val="18"/>
              </w:rPr>
            </w:pPr>
            <w:r w:rsidRPr="00A1781D">
              <w:rPr>
                <w:sz w:val="18"/>
                <w:szCs w:val="18"/>
              </w:rPr>
              <w:t>10</w:t>
            </w:r>
          </w:p>
        </w:tc>
        <w:tc>
          <w:tcPr>
            <w:tcW w:w="0" w:type="auto"/>
          </w:tcPr>
          <w:p w:rsidR="00A8067F" w:rsidRPr="00A1781D" w:rsidRDefault="00A8067F" w:rsidP="00FF325E">
            <w:pPr>
              <w:rPr>
                <w:sz w:val="18"/>
                <w:szCs w:val="18"/>
              </w:rPr>
            </w:pPr>
            <w:r w:rsidRPr="00A1781D">
              <w:rPr>
                <w:sz w:val="18"/>
                <w:szCs w:val="18"/>
                <w:lang w:val="en-US"/>
              </w:rPr>
              <w:t>&gt;</w:t>
            </w:r>
            <w:r w:rsidRPr="00A1781D">
              <w:rPr>
                <w:sz w:val="18"/>
                <w:szCs w:val="18"/>
              </w:rPr>
              <w:t>=</w:t>
            </w:r>
          </w:p>
        </w:tc>
        <w:tc>
          <w:tcPr>
            <w:tcW w:w="0" w:type="auto"/>
          </w:tcPr>
          <w:p w:rsidR="00A8067F" w:rsidRPr="00A1781D" w:rsidRDefault="00A8067F" w:rsidP="00FF325E">
            <w:pPr>
              <w:rPr>
                <w:sz w:val="18"/>
                <w:szCs w:val="18"/>
              </w:rPr>
            </w:pPr>
            <w:r w:rsidRPr="00A1781D">
              <w:rPr>
                <w:sz w:val="18"/>
                <w:szCs w:val="18"/>
                <w:lang w:val="en-US"/>
              </w:rPr>
              <w:t>*</w:t>
            </w:r>
          </w:p>
        </w:tc>
        <w:tc>
          <w:tcPr>
            <w:tcW w:w="0" w:type="auto"/>
          </w:tcPr>
          <w:p w:rsidR="00A8067F" w:rsidRPr="00A1781D" w:rsidRDefault="00A8067F" w:rsidP="00FF325E">
            <w:pPr>
              <w:rPr>
                <w:sz w:val="18"/>
                <w:szCs w:val="18"/>
              </w:rPr>
            </w:pPr>
            <w:r w:rsidRPr="00A1781D">
              <w:rPr>
                <w:sz w:val="18"/>
                <w:szCs w:val="18"/>
              </w:rPr>
              <w:t>11</w:t>
            </w:r>
          </w:p>
        </w:tc>
        <w:tc>
          <w:tcPr>
            <w:tcW w:w="0" w:type="auto"/>
          </w:tcPr>
          <w:p w:rsidR="00A8067F" w:rsidRPr="00A1781D" w:rsidRDefault="00A8067F" w:rsidP="00BA5A1E">
            <w:pPr>
              <w:rPr>
                <w:sz w:val="18"/>
                <w:szCs w:val="18"/>
              </w:rPr>
            </w:pPr>
            <w:r w:rsidRPr="00A1781D">
              <w:rPr>
                <w:sz w:val="18"/>
                <w:szCs w:val="18"/>
              </w:rPr>
              <w:t xml:space="preserve">Показатель графы </w:t>
            </w:r>
            <w:r>
              <w:rPr>
                <w:sz w:val="18"/>
                <w:szCs w:val="18"/>
              </w:rPr>
              <w:t>11</w:t>
            </w:r>
            <w:r w:rsidRPr="00A1781D">
              <w:rPr>
                <w:sz w:val="18"/>
                <w:szCs w:val="18"/>
              </w:rPr>
              <w:t xml:space="preserve"> превышает показатель графы </w:t>
            </w:r>
            <w:r>
              <w:rPr>
                <w:sz w:val="18"/>
                <w:szCs w:val="18"/>
              </w:rPr>
              <w:t>10</w:t>
            </w:r>
            <w:r w:rsidRPr="00A1781D">
              <w:rPr>
                <w:sz w:val="18"/>
                <w:szCs w:val="18"/>
              </w:rPr>
              <w:t>- недопустимо</w:t>
            </w:r>
          </w:p>
        </w:tc>
        <w:tc>
          <w:tcPr>
            <w:tcW w:w="0" w:type="auto"/>
          </w:tcPr>
          <w:p w:rsidR="00A8067F" w:rsidRPr="00A1781D" w:rsidRDefault="00A8067F" w:rsidP="00BA5A1E">
            <w:pPr>
              <w:rPr>
                <w:sz w:val="18"/>
                <w:szCs w:val="18"/>
              </w:rPr>
            </w:pPr>
            <w:r w:rsidRPr="00E74B06">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7</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Итого по обязательству</w:t>
            </w:r>
          </w:p>
        </w:tc>
        <w:tc>
          <w:tcPr>
            <w:tcW w:w="0" w:type="auto"/>
          </w:tcPr>
          <w:p w:rsidR="00A8067F" w:rsidRPr="00A1781D" w:rsidRDefault="00A8067F" w:rsidP="00FF325E">
            <w:pPr>
              <w:jc w:val="center"/>
              <w:rPr>
                <w:sz w:val="18"/>
                <w:szCs w:val="18"/>
              </w:rPr>
            </w:pPr>
            <w:r w:rsidRPr="00A1781D">
              <w:rPr>
                <w:sz w:val="18"/>
                <w:szCs w:val="18"/>
              </w:rPr>
              <w:t>10</w:t>
            </w:r>
          </w:p>
        </w:tc>
        <w:tc>
          <w:tcPr>
            <w:tcW w:w="0" w:type="auto"/>
          </w:tcPr>
          <w:p w:rsidR="00A8067F" w:rsidRPr="00A1781D" w:rsidRDefault="00A8067F" w:rsidP="002352E6">
            <w:pPr>
              <w:rPr>
                <w:sz w:val="18"/>
                <w:szCs w:val="18"/>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0" w:type="auto"/>
          </w:tcPr>
          <w:p w:rsidR="00A8067F" w:rsidRPr="00A1781D" w:rsidRDefault="00A8067F" w:rsidP="00FF325E">
            <w:pPr>
              <w:rPr>
                <w:sz w:val="18"/>
                <w:szCs w:val="18"/>
                <w:lang w:val="en-US"/>
              </w:rPr>
            </w:pPr>
          </w:p>
        </w:tc>
        <w:tc>
          <w:tcPr>
            <w:tcW w:w="0" w:type="auto"/>
          </w:tcPr>
          <w:p w:rsidR="00A8067F" w:rsidRPr="00A1781D" w:rsidRDefault="00A8067F" w:rsidP="00FF325E">
            <w:pPr>
              <w:rPr>
                <w:sz w:val="18"/>
                <w:szCs w:val="18"/>
              </w:rPr>
            </w:pPr>
          </w:p>
        </w:tc>
        <w:tc>
          <w:tcPr>
            <w:tcW w:w="0" w:type="auto"/>
          </w:tcPr>
          <w:p w:rsidR="00A8067F" w:rsidRPr="00A1781D" w:rsidRDefault="00A8067F" w:rsidP="0045008B">
            <w:pPr>
              <w:rPr>
                <w:sz w:val="18"/>
                <w:szCs w:val="18"/>
              </w:rPr>
            </w:pPr>
            <w:r w:rsidRPr="00A1781D">
              <w:rPr>
                <w:sz w:val="18"/>
                <w:szCs w:val="18"/>
              </w:rPr>
              <w:t>Расшифровка формируется по обязательству, остаток суммы дебиторской задолженности по которого превышает 300 000 000 руб.</w:t>
            </w:r>
          </w:p>
        </w:tc>
        <w:tc>
          <w:tcPr>
            <w:tcW w:w="0" w:type="auto"/>
          </w:tcPr>
          <w:p w:rsidR="00A8067F" w:rsidRPr="00A1781D" w:rsidRDefault="00A8067F" w:rsidP="0045008B">
            <w:pPr>
              <w:rPr>
                <w:sz w:val="18"/>
                <w:szCs w:val="18"/>
              </w:rPr>
            </w:pPr>
            <w:r w:rsidRPr="00E74B06">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8</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2352E6">
            <w:pPr>
              <w:jc w:val="center"/>
              <w:rPr>
                <w:sz w:val="18"/>
                <w:szCs w:val="18"/>
              </w:rPr>
            </w:pPr>
            <w:r w:rsidRPr="00A1781D">
              <w:rPr>
                <w:sz w:val="18"/>
                <w:szCs w:val="18"/>
              </w:rPr>
              <w:t xml:space="preserve">Строка «в том числе по кодам счетов» по соответствующим кодам счетов счета 1206  </w:t>
            </w:r>
          </w:p>
        </w:tc>
        <w:tc>
          <w:tcPr>
            <w:tcW w:w="0" w:type="auto"/>
          </w:tcPr>
          <w:p w:rsidR="00A8067F" w:rsidRPr="00A1781D" w:rsidRDefault="00A8067F" w:rsidP="00FF325E">
            <w:pPr>
              <w:jc w:val="center"/>
              <w:rPr>
                <w:sz w:val="18"/>
                <w:szCs w:val="18"/>
              </w:rPr>
            </w:pPr>
            <w:r w:rsidRPr="00A1781D">
              <w:rPr>
                <w:sz w:val="18"/>
                <w:szCs w:val="18"/>
              </w:rPr>
              <w:t>8-11, 14</w:t>
            </w:r>
          </w:p>
        </w:tc>
        <w:tc>
          <w:tcPr>
            <w:tcW w:w="0" w:type="auto"/>
          </w:tcPr>
          <w:p w:rsidR="00A8067F" w:rsidRPr="00A1781D" w:rsidRDefault="00A8067F" w:rsidP="00CC1E62">
            <w:pPr>
              <w:rPr>
                <w:sz w:val="18"/>
                <w:szCs w:val="18"/>
              </w:rPr>
            </w:pPr>
            <w:r w:rsidRPr="00A1781D">
              <w:rPr>
                <w:sz w:val="18"/>
                <w:szCs w:val="18"/>
              </w:rPr>
              <w:t>=</w:t>
            </w:r>
          </w:p>
        </w:tc>
        <w:tc>
          <w:tcPr>
            <w:tcW w:w="0" w:type="auto"/>
          </w:tcPr>
          <w:p w:rsidR="00A8067F" w:rsidRPr="00A1781D" w:rsidRDefault="00A8067F" w:rsidP="002352E6">
            <w:pPr>
              <w:rPr>
                <w:sz w:val="18"/>
                <w:szCs w:val="18"/>
              </w:rPr>
            </w:pPr>
            <w:r w:rsidRPr="00A1781D">
              <w:rPr>
                <w:sz w:val="18"/>
                <w:szCs w:val="18"/>
              </w:rPr>
              <w:t xml:space="preserve">Показатели по соответствующим номерам счетов счета 1206 </w:t>
            </w:r>
            <w:proofErr w:type="spellStart"/>
            <w:r w:rsidRPr="00A1781D">
              <w:rPr>
                <w:sz w:val="18"/>
                <w:szCs w:val="18"/>
              </w:rPr>
              <w:t>хх</w:t>
            </w:r>
            <w:proofErr w:type="spellEnd"/>
            <w:r w:rsidRPr="00A1781D">
              <w:rPr>
                <w:sz w:val="18"/>
                <w:szCs w:val="18"/>
              </w:rPr>
              <w:t xml:space="preserve"> 000</w:t>
            </w:r>
          </w:p>
        </w:tc>
        <w:tc>
          <w:tcPr>
            <w:tcW w:w="0" w:type="auto"/>
          </w:tcPr>
          <w:p w:rsidR="00A8067F" w:rsidRPr="00A1781D" w:rsidRDefault="00A8067F" w:rsidP="00FF325E">
            <w:pPr>
              <w:rPr>
                <w:sz w:val="18"/>
                <w:szCs w:val="18"/>
              </w:rPr>
            </w:pPr>
          </w:p>
        </w:tc>
        <w:tc>
          <w:tcPr>
            <w:tcW w:w="0" w:type="auto"/>
          </w:tcPr>
          <w:p w:rsidR="00A8067F" w:rsidRPr="00A1781D" w:rsidRDefault="00A8067F" w:rsidP="00CC1E62">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c>
          <w:tcPr>
            <w:tcW w:w="0" w:type="auto"/>
          </w:tcPr>
          <w:p w:rsidR="00A8067F" w:rsidRPr="00A1781D" w:rsidRDefault="00A8067F" w:rsidP="00CC1E62">
            <w:pPr>
              <w:rPr>
                <w:sz w:val="18"/>
                <w:szCs w:val="18"/>
              </w:rPr>
            </w:pPr>
            <w:r w:rsidRPr="003A5669">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9</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2352E6">
            <w:pPr>
              <w:jc w:val="center"/>
              <w:rPr>
                <w:sz w:val="18"/>
                <w:szCs w:val="18"/>
              </w:rPr>
            </w:pPr>
            <w:r w:rsidRPr="00A1781D">
              <w:rPr>
                <w:sz w:val="18"/>
                <w:szCs w:val="18"/>
              </w:rPr>
              <w:t>*(кроме строк «Итого по обязательству» и «Итого по контрагенту»)</w:t>
            </w:r>
          </w:p>
        </w:tc>
        <w:tc>
          <w:tcPr>
            <w:tcW w:w="0" w:type="auto"/>
          </w:tcPr>
          <w:p w:rsidR="00A8067F" w:rsidRPr="00A1781D" w:rsidRDefault="00A8067F" w:rsidP="00FF325E">
            <w:pPr>
              <w:jc w:val="center"/>
              <w:rPr>
                <w:sz w:val="18"/>
                <w:szCs w:val="18"/>
              </w:rPr>
            </w:pPr>
            <w:r w:rsidRPr="00A1781D">
              <w:rPr>
                <w:sz w:val="18"/>
                <w:szCs w:val="18"/>
              </w:rPr>
              <w:t>15</w:t>
            </w:r>
          </w:p>
        </w:tc>
        <w:tc>
          <w:tcPr>
            <w:tcW w:w="0" w:type="auto"/>
          </w:tcPr>
          <w:p w:rsidR="00A8067F" w:rsidRPr="00A1781D" w:rsidRDefault="00A8067F" w:rsidP="00CC1E62">
            <w:pPr>
              <w:rPr>
                <w:sz w:val="18"/>
                <w:szCs w:val="18"/>
              </w:rPr>
            </w:pPr>
            <w:r w:rsidRPr="00A1781D">
              <w:rPr>
                <w:sz w:val="18"/>
                <w:szCs w:val="18"/>
              </w:rPr>
              <w:t>=</w:t>
            </w:r>
          </w:p>
        </w:tc>
        <w:tc>
          <w:tcPr>
            <w:tcW w:w="0" w:type="auto"/>
          </w:tcPr>
          <w:p w:rsidR="00A8067F" w:rsidRPr="00A1781D" w:rsidRDefault="00A8067F" w:rsidP="002352E6">
            <w:pPr>
              <w:rPr>
                <w:sz w:val="18"/>
                <w:szCs w:val="18"/>
              </w:rPr>
            </w:pPr>
            <w:r w:rsidRPr="00A1781D">
              <w:rPr>
                <w:sz w:val="18"/>
                <w:szCs w:val="18"/>
              </w:rPr>
              <w:t>1, 2, 3, 4, 5</w:t>
            </w:r>
          </w:p>
        </w:tc>
        <w:tc>
          <w:tcPr>
            <w:tcW w:w="0" w:type="auto"/>
          </w:tcPr>
          <w:p w:rsidR="00A8067F" w:rsidRPr="00A1781D" w:rsidRDefault="00A8067F" w:rsidP="00FF325E">
            <w:pPr>
              <w:rPr>
                <w:sz w:val="18"/>
                <w:szCs w:val="18"/>
              </w:rPr>
            </w:pPr>
          </w:p>
        </w:tc>
        <w:tc>
          <w:tcPr>
            <w:tcW w:w="0" w:type="auto"/>
          </w:tcPr>
          <w:p w:rsidR="00A8067F" w:rsidRPr="00A1781D" w:rsidRDefault="00A8067F" w:rsidP="00CC1E62">
            <w:pPr>
              <w:rPr>
                <w:sz w:val="18"/>
                <w:szCs w:val="18"/>
              </w:rPr>
            </w:pPr>
            <w:r w:rsidRPr="00A1781D">
              <w:rPr>
                <w:sz w:val="18"/>
                <w:szCs w:val="18"/>
              </w:rPr>
              <w:t xml:space="preserve">В графе 15 указаны значения, </w:t>
            </w:r>
            <w:proofErr w:type="gramStart"/>
            <w:r w:rsidRPr="00A1781D">
              <w:rPr>
                <w:sz w:val="18"/>
                <w:szCs w:val="18"/>
              </w:rPr>
              <w:t>отличные  от</w:t>
            </w:r>
            <w:proofErr w:type="gramEnd"/>
            <w:r w:rsidRPr="00A1781D">
              <w:rPr>
                <w:sz w:val="18"/>
                <w:szCs w:val="18"/>
              </w:rPr>
              <w:t xml:space="preserve"> 1 до 5 </w:t>
            </w:r>
            <w:r>
              <w:rPr>
                <w:sz w:val="18"/>
                <w:szCs w:val="18"/>
              </w:rPr>
              <w:t>–</w:t>
            </w:r>
            <w:r w:rsidRPr="00A1781D">
              <w:rPr>
                <w:sz w:val="18"/>
                <w:szCs w:val="18"/>
              </w:rPr>
              <w:t xml:space="preserve"> недопустимо</w:t>
            </w:r>
          </w:p>
        </w:tc>
        <w:tc>
          <w:tcPr>
            <w:tcW w:w="0" w:type="auto"/>
          </w:tcPr>
          <w:p w:rsidR="00A8067F" w:rsidRPr="00A1781D" w:rsidRDefault="00A8067F" w:rsidP="00CC1E62">
            <w:pPr>
              <w:rPr>
                <w:sz w:val="18"/>
                <w:szCs w:val="18"/>
              </w:rPr>
            </w:pPr>
            <w:r w:rsidRPr="003A5669">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10</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2352E6">
            <w:pPr>
              <w:jc w:val="center"/>
              <w:rPr>
                <w:sz w:val="18"/>
                <w:szCs w:val="18"/>
              </w:rPr>
            </w:pPr>
            <w:r w:rsidRPr="00A1781D">
              <w:rPr>
                <w:sz w:val="18"/>
                <w:szCs w:val="18"/>
              </w:rPr>
              <w:t>*(кроме строк «Итого по обязательству» и «Итого по контрагенту»)</w:t>
            </w:r>
          </w:p>
        </w:tc>
        <w:tc>
          <w:tcPr>
            <w:tcW w:w="0" w:type="auto"/>
          </w:tcPr>
          <w:p w:rsidR="00A8067F" w:rsidRPr="00A1781D" w:rsidRDefault="00A8067F" w:rsidP="00FF325E">
            <w:pPr>
              <w:jc w:val="center"/>
              <w:rPr>
                <w:sz w:val="18"/>
                <w:szCs w:val="18"/>
              </w:rPr>
            </w:pPr>
            <w:r w:rsidRPr="00A1781D">
              <w:rPr>
                <w:sz w:val="18"/>
                <w:szCs w:val="18"/>
              </w:rPr>
              <w:t>17</w:t>
            </w:r>
          </w:p>
        </w:tc>
        <w:tc>
          <w:tcPr>
            <w:tcW w:w="0" w:type="auto"/>
          </w:tcPr>
          <w:p w:rsidR="00A8067F" w:rsidRPr="00A1781D" w:rsidRDefault="00A8067F" w:rsidP="00CC1E62">
            <w:pPr>
              <w:rPr>
                <w:sz w:val="18"/>
                <w:szCs w:val="18"/>
              </w:rPr>
            </w:pPr>
            <w:r w:rsidRPr="00A1781D">
              <w:rPr>
                <w:sz w:val="18"/>
                <w:szCs w:val="18"/>
              </w:rPr>
              <w:t>=</w:t>
            </w:r>
          </w:p>
        </w:tc>
        <w:tc>
          <w:tcPr>
            <w:tcW w:w="0" w:type="auto"/>
          </w:tcPr>
          <w:p w:rsidR="00A8067F" w:rsidRPr="00A1781D" w:rsidRDefault="00A8067F" w:rsidP="002352E6">
            <w:pPr>
              <w:rPr>
                <w:sz w:val="18"/>
                <w:szCs w:val="18"/>
              </w:rPr>
            </w:pPr>
            <w:r w:rsidRPr="00A1781D">
              <w:rPr>
                <w:sz w:val="18"/>
                <w:szCs w:val="18"/>
              </w:rPr>
              <w:t>1.1, 1.2, 1.3, 1.4, 1.5, 2.1, 2.2, 2.3, 2.4, 2.5, 2.6, 2.7, 3.1, 3.2, 3.3, 3.4, 3.5, 3.6, 3.7, 4.1, 4.2, 4.3, 5.1, 5.2</w:t>
            </w:r>
          </w:p>
        </w:tc>
        <w:tc>
          <w:tcPr>
            <w:tcW w:w="0" w:type="auto"/>
          </w:tcPr>
          <w:p w:rsidR="00A8067F" w:rsidRPr="00A1781D" w:rsidRDefault="00A8067F" w:rsidP="00FF325E">
            <w:pPr>
              <w:rPr>
                <w:sz w:val="18"/>
                <w:szCs w:val="18"/>
              </w:rPr>
            </w:pPr>
          </w:p>
        </w:tc>
        <w:tc>
          <w:tcPr>
            <w:tcW w:w="0" w:type="auto"/>
          </w:tcPr>
          <w:p w:rsidR="00A8067F" w:rsidRPr="00A1781D" w:rsidRDefault="00A8067F" w:rsidP="00CC1E62">
            <w:pPr>
              <w:rPr>
                <w:sz w:val="18"/>
                <w:szCs w:val="18"/>
              </w:rPr>
            </w:pPr>
            <w:r w:rsidRPr="00A1781D">
              <w:rPr>
                <w:sz w:val="18"/>
                <w:szCs w:val="18"/>
              </w:rPr>
              <w:t xml:space="preserve">В графе 15 указаны значения, отличные от 1.1, 1.2, 1.3, 1.4, 1.5, 2.1, 2.2, 2.3, 2.4, 2.5, 2.6, 2.7, 3.1, 3.2, 3.3, 3.4, 3.5, 3.6, 3.7, 4.1, 4.2, 4.3, 5.1, 5.2 </w:t>
            </w:r>
            <w:r>
              <w:rPr>
                <w:sz w:val="18"/>
                <w:szCs w:val="18"/>
              </w:rPr>
              <w:t>–</w:t>
            </w:r>
            <w:r w:rsidRPr="00A1781D">
              <w:rPr>
                <w:sz w:val="18"/>
                <w:szCs w:val="18"/>
              </w:rPr>
              <w:t xml:space="preserve"> недопустимо</w:t>
            </w:r>
          </w:p>
        </w:tc>
        <w:tc>
          <w:tcPr>
            <w:tcW w:w="0" w:type="auto"/>
          </w:tcPr>
          <w:p w:rsidR="00A8067F" w:rsidRPr="00A1781D" w:rsidRDefault="00A8067F" w:rsidP="00CC1E62">
            <w:pPr>
              <w:rPr>
                <w:sz w:val="18"/>
                <w:szCs w:val="18"/>
              </w:rPr>
            </w:pPr>
            <w:r w:rsidRPr="003A5669">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11</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5A55B6">
            <w:pPr>
              <w:jc w:val="center"/>
              <w:rPr>
                <w:sz w:val="18"/>
                <w:szCs w:val="18"/>
              </w:rPr>
            </w:pPr>
            <w:r w:rsidRPr="00A1781D">
              <w:rPr>
                <w:sz w:val="18"/>
                <w:szCs w:val="18"/>
              </w:rPr>
              <w:t>*</w:t>
            </w:r>
          </w:p>
        </w:tc>
        <w:tc>
          <w:tcPr>
            <w:tcW w:w="0" w:type="auto"/>
          </w:tcPr>
          <w:p w:rsidR="00A8067F" w:rsidRPr="00A1781D" w:rsidRDefault="00A8067F" w:rsidP="00FF325E">
            <w:pPr>
              <w:jc w:val="center"/>
              <w:rPr>
                <w:sz w:val="18"/>
                <w:szCs w:val="18"/>
              </w:rPr>
            </w:pPr>
            <w:r w:rsidRPr="00A1781D">
              <w:rPr>
                <w:sz w:val="18"/>
                <w:szCs w:val="18"/>
              </w:rPr>
              <w:t>14</w:t>
            </w:r>
          </w:p>
        </w:tc>
        <w:tc>
          <w:tcPr>
            <w:tcW w:w="0" w:type="auto"/>
          </w:tcPr>
          <w:p w:rsidR="00A8067F" w:rsidRPr="00A1781D" w:rsidRDefault="00A8067F" w:rsidP="00CC1E62">
            <w:pPr>
              <w:rPr>
                <w:sz w:val="18"/>
                <w:szCs w:val="18"/>
              </w:rPr>
            </w:pPr>
            <w:r w:rsidRPr="00A1781D">
              <w:rPr>
                <w:sz w:val="18"/>
                <w:szCs w:val="18"/>
              </w:rPr>
              <w:t>Если= 0</w:t>
            </w:r>
          </w:p>
        </w:tc>
        <w:tc>
          <w:tcPr>
            <w:tcW w:w="0" w:type="auto"/>
          </w:tcPr>
          <w:p w:rsidR="00A8067F" w:rsidRPr="00A1781D" w:rsidRDefault="00A8067F" w:rsidP="002352E6">
            <w:pPr>
              <w:rPr>
                <w:sz w:val="18"/>
                <w:szCs w:val="18"/>
              </w:rPr>
            </w:pPr>
          </w:p>
        </w:tc>
        <w:tc>
          <w:tcPr>
            <w:tcW w:w="0" w:type="auto"/>
          </w:tcPr>
          <w:p w:rsidR="00A8067F" w:rsidRPr="00A1781D" w:rsidRDefault="00A8067F" w:rsidP="00FF325E">
            <w:pPr>
              <w:rPr>
                <w:sz w:val="18"/>
                <w:szCs w:val="18"/>
              </w:rPr>
            </w:pPr>
          </w:p>
        </w:tc>
        <w:tc>
          <w:tcPr>
            <w:tcW w:w="0" w:type="auto"/>
          </w:tcPr>
          <w:p w:rsidR="00A8067F" w:rsidRPr="00A1781D" w:rsidRDefault="00A8067F" w:rsidP="005A55B6">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c>
          <w:tcPr>
            <w:tcW w:w="0" w:type="auto"/>
          </w:tcPr>
          <w:p w:rsidR="00A8067F" w:rsidRPr="00A1781D" w:rsidRDefault="00A8067F" w:rsidP="005A55B6">
            <w:pPr>
              <w:rPr>
                <w:sz w:val="18"/>
                <w:szCs w:val="18"/>
              </w:rPr>
            </w:pPr>
            <w:r>
              <w:rPr>
                <w:sz w:val="18"/>
                <w:szCs w:val="18"/>
              </w:rPr>
              <w:t>П</w:t>
            </w:r>
          </w:p>
        </w:tc>
      </w:tr>
      <w:tr w:rsidR="00ED1E5D" w:rsidRPr="00A1781D" w:rsidTr="00A8067F">
        <w:tc>
          <w:tcPr>
            <w:tcW w:w="0" w:type="auto"/>
          </w:tcPr>
          <w:p w:rsidR="00ED1E5D" w:rsidRPr="00A1781D" w:rsidRDefault="00ED1E5D" w:rsidP="00FF325E">
            <w:pPr>
              <w:spacing w:line="360" w:lineRule="auto"/>
              <w:rPr>
                <w:sz w:val="18"/>
                <w:szCs w:val="18"/>
              </w:rPr>
            </w:pPr>
            <w:r>
              <w:rPr>
                <w:sz w:val="18"/>
                <w:szCs w:val="18"/>
              </w:rPr>
              <w:t>12</w:t>
            </w:r>
          </w:p>
        </w:tc>
        <w:tc>
          <w:tcPr>
            <w:tcW w:w="0" w:type="auto"/>
          </w:tcPr>
          <w:p w:rsidR="00ED1E5D" w:rsidRPr="00A1781D" w:rsidRDefault="00ED1E5D" w:rsidP="00FF325E">
            <w:pPr>
              <w:jc w:val="center"/>
              <w:rPr>
                <w:sz w:val="18"/>
                <w:szCs w:val="18"/>
              </w:rPr>
            </w:pPr>
          </w:p>
        </w:tc>
        <w:tc>
          <w:tcPr>
            <w:tcW w:w="0" w:type="auto"/>
          </w:tcPr>
          <w:p w:rsidR="00ED1E5D" w:rsidRPr="00A1781D" w:rsidRDefault="00ED1E5D" w:rsidP="005A55B6">
            <w:pPr>
              <w:jc w:val="center"/>
              <w:rPr>
                <w:sz w:val="18"/>
                <w:szCs w:val="18"/>
              </w:rPr>
            </w:pPr>
            <w:r>
              <w:rPr>
                <w:sz w:val="18"/>
                <w:szCs w:val="18"/>
              </w:rPr>
              <w:t>Детализированные строки</w:t>
            </w:r>
          </w:p>
        </w:tc>
        <w:tc>
          <w:tcPr>
            <w:tcW w:w="0" w:type="auto"/>
          </w:tcPr>
          <w:p w:rsidR="00ED1E5D" w:rsidRPr="00A1781D" w:rsidRDefault="00ED1E5D" w:rsidP="00FF325E">
            <w:pPr>
              <w:jc w:val="center"/>
              <w:rPr>
                <w:sz w:val="18"/>
                <w:szCs w:val="18"/>
              </w:rPr>
            </w:pPr>
            <w:r>
              <w:rPr>
                <w:sz w:val="18"/>
                <w:szCs w:val="18"/>
              </w:rPr>
              <w:t>6</w:t>
            </w:r>
          </w:p>
        </w:tc>
        <w:tc>
          <w:tcPr>
            <w:tcW w:w="0" w:type="auto"/>
          </w:tcPr>
          <w:p w:rsidR="00ED1E5D" w:rsidRPr="00ED1E5D" w:rsidRDefault="00ED1E5D" w:rsidP="00CC1E62">
            <w:pPr>
              <w:rPr>
                <w:sz w:val="18"/>
                <w:szCs w:val="18"/>
              </w:rPr>
            </w:pPr>
            <w:r>
              <w:rPr>
                <w:sz w:val="18"/>
                <w:szCs w:val="18"/>
                <w:lang w:val="en-US"/>
              </w:rPr>
              <w:t>&gt;</w:t>
            </w:r>
            <w:r>
              <w:rPr>
                <w:sz w:val="18"/>
                <w:szCs w:val="18"/>
              </w:rPr>
              <w:t>0</w:t>
            </w:r>
          </w:p>
        </w:tc>
        <w:tc>
          <w:tcPr>
            <w:tcW w:w="0" w:type="auto"/>
          </w:tcPr>
          <w:p w:rsidR="00ED1E5D" w:rsidRPr="00A1781D" w:rsidRDefault="00ED1E5D" w:rsidP="002352E6">
            <w:pPr>
              <w:rPr>
                <w:sz w:val="18"/>
                <w:szCs w:val="18"/>
              </w:rPr>
            </w:pPr>
          </w:p>
        </w:tc>
        <w:tc>
          <w:tcPr>
            <w:tcW w:w="0" w:type="auto"/>
          </w:tcPr>
          <w:p w:rsidR="00ED1E5D" w:rsidRPr="00A1781D" w:rsidRDefault="00ED1E5D" w:rsidP="00FF325E">
            <w:pPr>
              <w:rPr>
                <w:sz w:val="18"/>
                <w:szCs w:val="18"/>
              </w:rPr>
            </w:pPr>
          </w:p>
        </w:tc>
        <w:tc>
          <w:tcPr>
            <w:tcW w:w="0" w:type="auto"/>
          </w:tcPr>
          <w:p w:rsidR="00ED1E5D" w:rsidRPr="00ED1E5D" w:rsidRDefault="00ED1E5D" w:rsidP="005A55B6">
            <w:pPr>
              <w:rPr>
                <w:sz w:val="18"/>
                <w:szCs w:val="18"/>
              </w:rPr>
            </w:pPr>
            <w:r>
              <w:rPr>
                <w:sz w:val="18"/>
                <w:szCs w:val="18"/>
              </w:rPr>
              <w:t xml:space="preserve">Сумма БО </w:t>
            </w:r>
            <w:r>
              <w:rPr>
                <w:sz w:val="18"/>
                <w:szCs w:val="18"/>
                <w:lang w:val="en-US"/>
              </w:rPr>
              <w:t>&lt;</w:t>
            </w:r>
            <w:r>
              <w:rPr>
                <w:sz w:val="18"/>
                <w:szCs w:val="18"/>
              </w:rPr>
              <w:t>=0 - недопустимо</w:t>
            </w:r>
          </w:p>
        </w:tc>
        <w:tc>
          <w:tcPr>
            <w:tcW w:w="0" w:type="auto"/>
          </w:tcPr>
          <w:p w:rsidR="00ED1E5D" w:rsidRDefault="00ED1E5D" w:rsidP="005A55B6">
            <w:pPr>
              <w:rPr>
                <w:sz w:val="18"/>
                <w:szCs w:val="18"/>
              </w:rPr>
            </w:pPr>
            <w:r>
              <w:rPr>
                <w:sz w:val="18"/>
                <w:szCs w:val="18"/>
              </w:rPr>
              <w:t>Б</w:t>
            </w:r>
          </w:p>
        </w:tc>
      </w:tr>
    </w:tbl>
    <w:p w:rsidR="00004F56" w:rsidRDefault="00004F56"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2,3,4,5,7 по детализированным строкам должно быть уникальным.</w:t>
      </w:r>
    </w:p>
    <w:p w:rsidR="006A247E" w:rsidRDefault="006A247E" w:rsidP="00A13998">
      <w:pPr>
        <w:rPr>
          <w:sz w:val="18"/>
          <w:szCs w:val="18"/>
        </w:rPr>
      </w:pPr>
    </w:p>
    <w:p w:rsidR="006A247E" w:rsidRDefault="006A247E" w:rsidP="00A13998">
      <w:pPr>
        <w:rPr>
          <w:sz w:val="18"/>
          <w:szCs w:val="18"/>
        </w:rPr>
      </w:pPr>
    </w:p>
    <w:p w:rsidR="006A247E" w:rsidRPr="00A1781D" w:rsidRDefault="006A247E" w:rsidP="00A13998">
      <w:pPr>
        <w:rPr>
          <w:sz w:val="18"/>
          <w:szCs w:val="18"/>
        </w:rPr>
      </w:pPr>
    </w:p>
    <w:p w:rsidR="002B69B5" w:rsidRPr="00A1781D" w:rsidRDefault="00CC5C9A" w:rsidP="00CC5C9A">
      <w:pPr>
        <w:pStyle w:val="1"/>
        <w:numPr>
          <w:ilvl w:val="0"/>
          <w:numId w:val="0"/>
        </w:numPr>
        <w:jc w:val="both"/>
        <w:rPr>
          <w:b/>
          <w:sz w:val="18"/>
          <w:szCs w:val="18"/>
        </w:rPr>
      </w:pPr>
      <w:bookmarkStart w:id="699" w:name="_Toc216965300"/>
      <w:r w:rsidRPr="00A1781D">
        <w:rPr>
          <w:b/>
          <w:sz w:val="18"/>
          <w:szCs w:val="18"/>
        </w:rPr>
        <w:t>2</w:t>
      </w:r>
      <w:r w:rsidR="00EB4DBF">
        <w:rPr>
          <w:b/>
          <w:sz w:val="18"/>
          <w:szCs w:val="18"/>
        </w:rPr>
        <w:t>3</w:t>
      </w:r>
      <w:r w:rsidR="002B69B5" w:rsidRPr="00A1781D">
        <w:rPr>
          <w:b/>
          <w:sz w:val="18"/>
          <w:szCs w:val="18"/>
        </w:rPr>
        <w:t>. Расшифровка дебиторской задолженности по субсидиям организациям, предоставленным в соответствии абзацем ___ пункта ___ статьи ___ БК РФ</w:t>
      </w:r>
      <w:r w:rsidR="00874744" w:rsidRPr="00A1781D">
        <w:rPr>
          <w:b/>
          <w:sz w:val="18"/>
          <w:szCs w:val="18"/>
        </w:rPr>
        <w:t xml:space="preserve"> </w:t>
      </w:r>
      <w:r w:rsidR="005E5C44" w:rsidRPr="00A1781D">
        <w:rPr>
          <w:b/>
          <w:sz w:val="18"/>
          <w:szCs w:val="18"/>
        </w:rPr>
        <w:t>(</w:t>
      </w:r>
      <w:r w:rsidR="00B9073A" w:rsidRPr="00A1781D">
        <w:rPr>
          <w:b/>
          <w:sz w:val="18"/>
          <w:szCs w:val="18"/>
        </w:rPr>
        <w:t>ф. 0503193</w:t>
      </w:r>
      <w:r w:rsidR="005E5C44" w:rsidRPr="00A1781D">
        <w:rPr>
          <w:b/>
          <w:sz w:val="18"/>
          <w:szCs w:val="18"/>
        </w:rPr>
        <w:t>)</w:t>
      </w:r>
      <w:r w:rsidR="00B9073A" w:rsidRPr="00A1781D">
        <w:rPr>
          <w:b/>
          <w:sz w:val="18"/>
          <w:szCs w:val="18"/>
        </w:rPr>
        <w:t xml:space="preserve"> </w:t>
      </w:r>
      <w:r w:rsidR="00874744" w:rsidRPr="00A1781D">
        <w:rPr>
          <w:b/>
          <w:sz w:val="18"/>
          <w:szCs w:val="18"/>
        </w:rPr>
        <w:t>(</w:t>
      </w:r>
      <w:r w:rsidR="005E5C44" w:rsidRPr="00A1781D">
        <w:rPr>
          <w:b/>
          <w:sz w:val="18"/>
          <w:szCs w:val="18"/>
        </w:rPr>
        <w:t>далее – Расшифровка ф. 0503193</w:t>
      </w:r>
      <w:r w:rsidR="00874744" w:rsidRPr="00A1781D">
        <w:rPr>
          <w:b/>
          <w:sz w:val="18"/>
          <w:szCs w:val="18"/>
        </w:rPr>
        <w:t>)</w:t>
      </w:r>
      <w:bookmarkEnd w:id="699"/>
    </w:p>
    <w:p w:rsidR="002B69B5" w:rsidRPr="00A1781D" w:rsidRDefault="002B69B5" w:rsidP="002B69B5">
      <w:pPr>
        <w:rPr>
          <w:sz w:val="18"/>
          <w:szCs w:val="18"/>
        </w:rPr>
      </w:pP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729"/>
        <w:gridCol w:w="1689"/>
        <w:gridCol w:w="899"/>
        <w:gridCol w:w="1545"/>
        <w:gridCol w:w="1681"/>
        <w:gridCol w:w="687"/>
        <w:gridCol w:w="1884"/>
        <w:gridCol w:w="925"/>
      </w:tblGrid>
      <w:tr w:rsidR="00A8067F" w:rsidRPr="00A1781D" w:rsidTr="00A8067F">
        <w:trPr>
          <w:trHeight w:val="658"/>
          <w:tblHeader/>
        </w:trPr>
        <w:tc>
          <w:tcPr>
            <w:tcW w:w="0" w:type="auto"/>
          </w:tcPr>
          <w:p w:rsidR="00A8067F" w:rsidRPr="00A1781D" w:rsidRDefault="00A8067F" w:rsidP="00FF325E">
            <w:pPr>
              <w:spacing w:line="360" w:lineRule="auto"/>
              <w:jc w:val="center"/>
              <w:rPr>
                <w:sz w:val="18"/>
                <w:szCs w:val="18"/>
              </w:rPr>
            </w:pPr>
            <w:r w:rsidRPr="00A1781D">
              <w:rPr>
                <w:sz w:val="18"/>
                <w:szCs w:val="18"/>
              </w:rPr>
              <w:t>№ п/п</w:t>
            </w:r>
          </w:p>
        </w:tc>
        <w:tc>
          <w:tcPr>
            <w:tcW w:w="0" w:type="auto"/>
          </w:tcPr>
          <w:p w:rsidR="00A8067F" w:rsidRPr="00A1781D" w:rsidRDefault="00A8067F" w:rsidP="00FF325E">
            <w:pPr>
              <w:rPr>
                <w:sz w:val="18"/>
                <w:szCs w:val="18"/>
              </w:rPr>
            </w:pPr>
            <w:r w:rsidRPr="00A1781D">
              <w:rPr>
                <w:sz w:val="18"/>
                <w:szCs w:val="18"/>
              </w:rPr>
              <w:t>Раздел</w:t>
            </w:r>
          </w:p>
        </w:tc>
        <w:tc>
          <w:tcPr>
            <w:tcW w:w="0" w:type="auto"/>
          </w:tcPr>
          <w:p w:rsidR="00A8067F" w:rsidRPr="00A1781D" w:rsidRDefault="00A8067F" w:rsidP="00FF325E">
            <w:pPr>
              <w:rPr>
                <w:sz w:val="18"/>
                <w:szCs w:val="18"/>
              </w:rPr>
            </w:pPr>
            <w:r w:rsidRPr="00A1781D">
              <w:rPr>
                <w:sz w:val="18"/>
                <w:szCs w:val="18"/>
              </w:rPr>
              <w:t>Строка</w:t>
            </w:r>
          </w:p>
        </w:tc>
        <w:tc>
          <w:tcPr>
            <w:tcW w:w="0" w:type="auto"/>
          </w:tcPr>
          <w:p w:rsidR="00A8067F" w:rsidRPr="00A1781D" w:rsidRDefault="00A8067F" w:rsidP="00FF325E">
            <w:pPr>
              <w:jc w:val="center"/>
              <w:rPr>
                <w:sz w:val="18"/>
                <w:szCs w:val="18"/>
              </w:rPr>
            </w:pPr>
            <w:r w:rsidRPr="00A1781D">
              <w:rPr>
                <w:sz w:val="18"/>
                <w:szCs w:val="18"/>
              </w:rPr>
              <w:t>Графа</w:t>
            </w:r>
          </w:p>
        </w:tc>
        <w:tc>
          <w:tcPr>
            <w:tcW w:w="0" w:type="auto"/>
          </w:tcPr>
          <w:p w:rsidR="00A8067F" w:rsidRPr="00A1781D" w:rsidRDefault="00A8067F" w:rsidP="00FF325E">
            <w:pPr>
              <w:jc w:val="center"/>
              <w:rPr>
                <w:sz w:val="18"/>
                <w:szCs w:val="18"/>
              </w:rPr>
            </w:pPr>
            <w:r w:rsidRPr="00A1781D">
              <w:rPr>
                <w:sz w:val="18"/>
                <w:szCs w:val="18"/>
              </w:rPr>
              <w:t>Соотношение</w:t>
            </w:r>
          </w:p>
        </w:tc>
        <w:tc>
          <w:tcPr>
            <w:tcW w:w="0" w:type="auto"/>
          </w:tcPr>
          <w:p w:rsidR="00A8067F" w:rsidRPr="00A1781D" w:rsidRDefault="00A8067F" w:rsidP="00FF325E">
            <w:pPr>
              <w:jc w:val="center"/>
              <w:rPr>
                <w:sz w:val="18"/>
                <w:szCs w:val="18"/>
              </w:rPr>
            </w:pPr>
            <w:r w:rsidRPr="00A1781D">
              <w:rPr>
                <w:sz w:val="18"/>
                <w:szCs w:val="18"/>
              </w:rPr>
              <w:t>Строка</w:t>
            </w:r>
          </w:p>
        </w:tc>
        <w:tc>
          <w:tcPr>
            <w:tcW w:w="0" w:type="auto"/>
          </w:tcPr>
          <w:p w:rsidR="00A8067F" w:rsidRPr="00A1781D" w:rsidRDefault="00A8067F" w:rsidP="00FF325E">
            <w:pPr>
              <w:jc w:val="center"/>
              <w:rPr>
                <w:sz w:val="18"/>
                <w:szCs w:val="18"/>
              </w:rPr>
            </w:pPr>
            <w:r w:rsidRPr="00A1781D">
              <w:rPr>
                <w:sz w:val="18"/>
                <w:szCs w:val="18"/>
              </w:rPr>
              <w:t>Графа</w:t>
            </w:r>
          </w:p>
        </w:tc>
        <w:tc>
          <w:tcPr>
            <w:tcW w:w="0" w:type="auto"/>
          </w:tcPr>
          <w:p w:rsidR="00A8067F" w:rsidRPr="00A1781D" w:rsidRDefault="00A8067F" w:rsidP="00FF325E">
            <w:pPr>
              <w:jc w:val="center"/>
              <w:rPr>
                <w:sz w:val="18"/>
                <w:szCs w:val="18"/>
              </w:rPr>
            </w:pPr>
            <w:r w:rsidRPr="00A1781D">
              <w:rPr>
                <w:sz w:val="18"/>
                <w:szCs w:val="18"/>
              </w:rPr>
              <w:t>Контроль показателей</w:t>
            </w:r>
          </w:p>
        </w:tc>
        <w:tc>
          <w:tcPr>
            <w:tcW w:w="0" w:type="auto"/>
          </w:tcPr>
          <w:p w:rsidR="00A8067F" w:rsidRPr="00A1781D" w:rsidRDefault="00A8067F" w:rsidP="00FF325E">
            <w:pPr>
              <w:jc w:val="center"/>
              <w:rPr>
                <w:sz w:val="18"/>
                <w:szCs w:val="18"/>
              </w:rPr>
            </w:pPr>
            <w:r>
              <w:rPr>
                <w:sz w:val="18"/>
                <w:szCs w:val="18"/>
              </w:rPr>
              <w:t>Тип контроля</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1</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Итого по обязательству</w:t>
            </w:r>
          </w:p>
        </w:tc>
        <w:tc>
          <w:tcPr>
            <w:tcW w:w="0" w:type="auto"/>
          </w:tcPr>
          <w:p w:rsidR="00A8067F" w:rsidRPr="00A1781D" w:rsidRDefault="00A8067F" w:rsidP="002352E6">
            <w:pPr>
              <w:jc w:val="center"/>
              <w:rPr>
                <w:sz w:val="18"/>
                <w:szCs w:val="18"/>
              </w:rPr>
            </w:pPr>
            <w:r w:rsidRPr="00A1781D">
              <w:rPr>
                <w:sz w:val="18"/>
                <w:szCs w:val="18"/>
              </w:rPr>
              <w:t>5,7, 8,9, 10,11,12, 15</w:t>
            </w:r>
          </w:p>
        </w:tc>
        <w:tc>
          <w:tcPr>
            <w:tcW w:w="0" w:type="auto"/>
          </w:tcPr>
          <w:p w:rsidR="00A8067F" w:rsidRPr="00A1781D" w:rsidRDefault="00A8067F" w:rsidP="00FF325E">
            <w:pPr>
              <w:rPr>
                <w:sz w:val="18"/>
                <w:szCs w:val="18"/>
              </w:rPr>
            </w:pPr>
            <w:r w:rsidRPr="00A1781D">
              <w:rPr>
                <w:sz w:val="18"/>
                <w:szCs w:val="18"/>
              </w:rPr>
              <w:t>=</w:t>
            </w:r>
          </w:p>
        </w:tc>
        <w:tc>
          <w:tcPr>
            <w:tcW w:w="0" w:type="auto"/>
          </w:tcPr>
          <w:p w:rsidR="00A8067F" w:rsidRPr="00A1781D" w:rsidRDefault="00A8067F" w:rsidP="00FF325E">
            <w:pPr>
              <w:rPr>
                <w:sz w:val="18"/>
                <w:szCs w:val="18"/>
              </w:rPr>
            </w:pPr>
            <w:r w:rsidRPr="00A1781D">
              <w:rPr>
                <w:sz w:val="18"/>
                <w:szCs w:val="18"/>
              </w:rPr>
              <w:t>Сумма строк, формирующих строку «Итого по обязательству»</w:t>
            </w:r>
          </w:p>
        </w:tc>
        <w:tc>
          <w:tcPr>
            <w:tcW w:w="0" w:type="auto"/>
          </w:tcPr>
          <w:p w:rsidR="00A8067F" w:rsidRPr="00A1781D" w:rsidRDefault="00A8067F" w:rsidP="00FF325E">
            <w:pPr>
              <w:rPr>
                <w:sz w:val="18"/>
                <w:szCs w:val="18"/>
              </w:rPr>
            </w:pPr>
          </w:p>
        </w:tc>
        <w:tc>
          <w:tcPr>
            <w:tcW w:w="0" w:type="auto"/>
          </w:tcPr>
          <w:p w:rsidR="00A8067F" w:rsidRPr="00A1781D" w:rsidRDefault="00A8067F" w:rsidP="00FF325E">
            <w:pPr>
              <w:rPr>
                <w:sz w:val="18"/>
                <w:szCs w:val="18"/>
              </w:rPr>
            </w:pPr>
            <w:r w:rsidRPr="00A1781D">
              <w:rPr>
                <w:sz w:val="18"/>
                <w:szCs w:val="18"/>
              </w:rPr>
              <w:t xml:space="preserve">Итоговое значение по строке «Итого по обязательству» не соответствует </w:t>
            </w:r>
            <w:proofErr w:type="gramStart"/>
            <w:r w:rsidRPr="00A1781D">
              <w:rPr>
                <w:sz w:val="18"/>
                <w:szCs w:val="18"/>
              </w:rPr>
              <w:t>сумме  строк</w:t>
            </w:r>
            <w:proofErr w:type="gramEnd"/>
            <w:r w:rsidRPr="00A1781D">
              <w:rPr>
                <w:sz w:val="18"/>
                <w:szCs w:val="18"/>
              </w:rPr>
              <w:t>, ее формирующих– недопустимо</w:t>
            </w:r>
          </w:p>
        </w:tc>
        <w:tc>
          <w:tcPr>
            <w:tcW w:w="0" w:type="auto"/>
          </w:tcPr>
          <w:p w:rsidR="00A8067F" w:rsidRPr="00A1781D" w:rsidRDefault="00A8067F" w:rsidP="00FF325E">
            <w:pPr>
              <w:rPr>
                <w:sz w:val="18"/>
                <w:szCs w:val="18"/>
              </w:rPr>
            </w:pPr>
            <w:r>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2</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Итого по контрагенту</w:t>
            </w:r>
          </w:p>
        </w:tc>
        <w:tc>
          <w:tcPr>
            <w:tcW w:w="0" w:type="auto"/>
          </w:tcPr>
          <w:p w:rsidR="00A8067F" w:rsidRPr="00A1781D" w:rsidRDefault="00A8067F" w:rsidP="00FF325E">
            <w:pPr>
              <w:jc w:val="center"/>
              <w:rPr>
                <w:sz w:val="18"/>
                <w:szCs w:val="18"/>
              </w:rPr>
            </w:pPr>
            <w:r w:rsidRPr="00A1781D">
              <w:rPr>
                <w:sz w:val="18"/>
                <w:szCs w:val="18"/>
              </w:rPr>
              <w:t>5,7, 8,9, 10,11,12, 15</w:t>
            </w:r>
          </w:p>
        </w:tc>
        <w:tc>
          <w:tcPr>
            <w:tcW w:w="0" w:type="auto"/>
          </w:tcPr>
          <w:p w:rsidR="00A8067F" w:rsidRPr="00A1781D" w:rsidRDefault="00A8067F" w:rsidP="00FF325E">
            <w:pPr>
              <w:rPr>
                <w:sz w:val="18"/>
                <w:szCs w:val="18"/>
              </w:rPr>
            </w:pPr>
            <w:r w:rsidRPr="00A1781D">
              <w:rPr>
                <w:sz w:val="18"/>
                <w:szCs w:val="18"/>
              </w:rPr>
              <w:t>=</w:t>
            </w:r>
          </w:p>
        </w:tc>
        <w:tc>
          <w:tcPr>
            <w:tcW w:w="0" w:type="auto"/>
          </w:tcPr>
          <w:p w:rsidR="00A8067F" w:rsidRPr="00A1781D" w:rsidRDefault="00A8067F" w:rsidP="00FF325E">
            <w:pPr>
              <w:rPr>
                <w:sz w:val="18"/>
                <w:szCs w:val="18"/>
              </w:rPr>
            </w:pPr>
            <w:r w:rsidRPr="00A1781D">
              <w:rPr>
                <w:sz w:val="18"/>
                <w:szCs w:val="18"/>
              </w:rPr>
              <w:t>Сумма строк, формирующих строку «Итого по контрагенту»</w:t>
            </w:r>
          </w:p>
        </w:tc>
        <w:tc>
          <w:tcPr>
            <w:tcW w:w="0" w:type="auto"/>
          </w:tcPr>
          <w:p w:rsidR="00A8067F" w:rsidRPr="00A1781D" w:rsidRDefault="00A8067F" w:rsidP="00FF325E">
            <w:pPr>
              <w:rPr>
                <w:sz w:val="18"/>
                <w:szCs w:val="18"/>
              </w:rPr>
            </w:pPr>
          </w:p>
        </w:tc>
        <w:tc>
          <w:tcPr>
            <w:tcW w:w="0" w:type="auto"/>
          </w:tcPr>
          <w:p w:rsidR="00A8067F" w:rsidRPr="00A1781D" w:rsidRDefault="00A8067F" w:rsidP="00FF325E">
            <w:pPr>
              <w:rPr>
                <w:sz w:val="18"/>
                <w:szCs w:val="18"/>
              </w:rPr>
            </w:pPr>
            <w:r w:rsidRPr="00A1781D">
              <w:rPr>
                <w:sz w:val="18"/>
                <w:szCs w:val="18"/>
              </w:rPr>
              <w:t xml:space="preserve">Итоговое значение по строке «Итого по контрагенту» не соответствует </w:t>
            </w:r>
            <w:proofErr w:type="gramStart"/>
            <w:r w:rsidRPr="00A1781D">
              <w:rPr>
                <w:sz w:val="18"/>
                <w:szCs w:val="18"/>
              </w:rPr>
              <w:t>сумме  строк</w:t>
            </w:r>
            <w:proofErr w:type="gramEnd"/>
            <w:r w:rsidRPr="00A1781D">
              <w:rPr>
                <w:sz w:val="18"/>
                <w:szCs w:val="18"/>
              </w:rPr>
              <w:t>, ее формирующих– недопустимо</w:t>
            </w:r>
          </w:p>
        </w:tc>
        <w:tc>
          <w:tcPr>
            <w:tcW w:w="0" w:type="auto"/>
          </w:tcPr>
          <w:p w:rsidR="00A8067F" w:rsidRPr="00A1781D" w:rsidRDefault="00A8067F" w:rsidP="00FF325E">
            <w:pPr>
              <w:rPr>
                <w:sz w:val="18"/>
                <w:szCs w:val="18"/>
              </w:rPr>
            </w:pPr>
            <w:r>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3</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 xml:space="preserve">Всего </w:t>
            </w:r>
          </w:p>
        </w:tc>
        <w:tc>
          <w:tcPr>
            <w:tcW w:w="0" w:type="auto"/>
          </w:tcPr>
          <w:p w:rsidR="00A8067F" w:rsidRPr="00A1781D" w:rsidRDefault="00A8067F" w:rsidP="002352E6">
            <w:pPr>
              <w:rPr>
                <w:sz w:val="18"/>
                <w:szCs w:val="18"/>
              </w:rPr>
            </w:pPr>
            <w:r w:rsidRPr="00A1781D">
              <w:rPr>
                <w:sz w:val="18"/>
                <w:szCs w:val="18"/>
              </w:rPr>
              <w:t>7, 8,9, 10,11,12, 15</w:t>
            </w:r>
          </w:p>
        </w:tc>
        <w:tc>
          <w:tcPr>
            <w:tcW w:w="0" w:type="auto"/>
          </w:tcPr>
          <w:p w:rsidR="00A8067F" w:rsidRPr="00A1781D" w:rsidRDefault="00A8067F" w:rsidP="00FF325E">
            <w:pPr>
              <w:rPr>
                <w:sz w:val="18"/>
                <w:szCs w:val="18"/>
              </w:rPr>
            </w:pPr>
            <w:r w:rsidRPr="00A1781D">
              <w:rPr>
                <w:sz w:val="18"/>
                <w:szCs w:val="18"/>
              </w:rPr>
              <w:t>=</w:t>
            </w:r>
          </w:p>
        </w:tc>
        <w:tc>
          <w:tcPr>
            <w:tcW w:w="0" w:type="auto"/>
          </w:tcPr>
          <w:p w:rsidR="00A8067F" w:rsidRPr="00A1781D" w:rsidRDefault="00A8067F" w:rsidP="00FF325E">
            <w:pPr>
              <w:rPr>
                <w:sz w:val="18"/>
                <w:szCs w:val="18"/>
              </w:rPr>
            </w:pPr>
            <w:r w:rsidRPr="00A1781D">
              <w:rPr>
                <w:sz w:val="18"/>
                <w:szCs w:val="18"/>
              </w:rPr>
              <w:t>Сумма строк «Итого по контрагенту»</w:t>
            </w:r>
          </w:p>
        </w:tc>
        <w:tc>
          <w:tcPr>
            <w:tcW w:w="0" w:type="auto"/>
          </w:tcPr>
          <w:p w:rsidR="00A8067F" w:rsidRPr="00A1781D" w:rsidRDefault="00A8067F" w:rsidP="00FF325E">
            <w:pPr>
              <w:rPr>
                <w:sz w:val="18"/>
                <w:szCs w:val="18"/>
              </w:rPr>
            </w:pPr>
          </w:p>
        </w:tc>
        <w:tc>
          <w:tcPr>
            <w:tcW w:w="0" w:type="auto"/>
          </w:tcPr>
          <w:p w:rsidR="00A8067F" w:rsidRPr="00A1781D" w:rsidRDefault="00A8067F" w:rsidP="00FF325E">
            <w:pPr>
              <w:rPr>
                <w:sz w:val="18"/>
                <w:szCs w:val="18"/>
              </w:rPr>
            </w:pPr>
            <w:r w:rsidRPr="00A1781D">
              <w:rPr>
                <w:sz w:val="18"/>
                <w:szCs w:val="18"/>
              </w:rPr>
              <w:t xml:space="preserve">Итоговое значение по строке «Всего» не соответствует </w:t>
            </w:r>
            <w:proofErr w:type="gramStart"/>
            <w:r w:rsidRPr="00A1781D">
              <w:rPr>
                <w:sz w:val="18"/>
                <w:szCs w:val="18"/>
              </w:rPr>
              <w:t>сумме  строк</w:t>
            </w:r>
            <w:proofErr w:type="gramEnd"/>
            <w:r w:rsidRPr="00A1781D">
              <w:rPr>
                <w:sz w:val="18"/>
                <w:szCs w:val="18"/>
              </w:rPr>
              <w:t xml:space="preserve"> «Итого по контрагенту» – недопустимо</w:t>
            </w:r>
          </w:p>
        </w:tc>
        <w:tc>
          <w:tcPr>
            <w:tcW w:w="0" w:type="auto"/>
          </w:tcPr>
          <w:p w:rsidR="00A8067F" w:rsidRPr="00A1781D" w:rsidRDefault="00A8067F" w:rsidP="00FF325E">
            <w:pPr>
              <w:rPr>
                <w:sz w:val="18"/>
                <w:szCs w:val="18"/>
              </w:rPr>
            </w:pPr>
            <w:r>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4</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 xml:space="preserve">Всего </w:t>
            </w:r>
          </w:p>
        </w:tc>
        <w:tc>
          <w:tcPr>
            <w:tcW w:w="0" w:type="auto"/>
          </w:tcPr>
          <w:p w:rsidR="00A8067F" w:rsidRPr="00A1781D" w:rsidRDefault="00A8067F" w:rsidP="00FF325E">
            <w:pPr>
              <w:jc w:val="center"/>
              <w:rPr>
                <w:sz w:val="18"/>
                <w:szCs w:val="18"/>
              </w:rPr>
            </w:pPr>
            <w:r w:rsidRPr="00A1781D">
              <w:rPr>
                <w:sz w:val="18"/>
                <w:szCs w:val="18"/>
              </w:rPr>
              <w:t>7, 8,9, 10,11,12, 15</w:t>
            </w:r>
          </w:p>
        </w:tc>
        <w:tc>
          <w:tcPr>
            <w:tcW w:w="0" w:type="auto"/>
          </w:tcPr>
          <w:p w:rsidR="00A8067F" w:rsidRPr="00A1781D" w:rsidRDefault="00A8067F" w:rsidP="00FF325E">
            <w:pPr>
              <w:rPr>
                <w:sz w:val="18"/>
                <w:szCs w:val="18"/>
              </w:rPr>
            </w:pPr>
            <w:r w:rsidRPr="00A1781D">
              <w:rPr>
                <w:sz w:val="18"/>
                <w:szCs w:val="18"/>
              </w:rPr>
              <w:t>=</w:t>
            </w:r>
          </w:p>
        </w:tc>
        <w:tc>
          <w:tcPr>
            <w:tcW w:w="0" w:type="auto"/>
          </w:tcPr>
          <w:p w:rsidR="00A8067F" w:rsidRPr="00A1781D" w:rsidRDefault="00A8067F" w:rsidP="00FF325E">
            <w:pPr>
              <w:rPr>
                <w:sz w:val="18"/>
                <w:szCs w:val="18"/>
              </w:rPr>
            </w:pPr>
            <w:r w:rsidRPr="00A1781D">
              <w:rPr>
                <w:sz w:val="18"/>
                <w:szCs w:val="18"/>
              </w:rPr>
              <w:t>Сумма строк «в том числе по кодам счетов»</w:t>
            </w:r>
          </w:p>
        </w:tc>
        <w:tc>
          <w:tcPr>
            <w:tcW w:w="0" w:type="auto"/>
          </w:tcPr>
          <w:p w:rsidR="00A8067F" w:rsidRPr="00A1781D" w:rsidRDefault="00A8067F" w:rsidP="00FF325E">
            <w:pPr>
              <w:rPr>
                <w:sz w:val="18"/>
                <w:szCs w:val="18"/>
              </w:rPr>
            </w:pPr>
          </w:p>
        </w:tc>
        <w:tc>
          <w:tcPr>
            <w:tcW w:w="0" w:type="auto"/>
          </w:tcPr>
          <w:p w:rsidR="00A8067F" w:rsidRPr="00A1781D" w:rsidRDefault="00A8067F" w:rsidP="00FF325E">
            <w:pPr>
              <w:rPr>
                <w:sz w:val="18"/>
                <w:szCs w:val="18"/>
              </w:rPr>
            </w:pPr>
            <w:r w:rsidRPr="00A1781D">
              <w:rPr>
                <w:sz w:val="18"/>
                <w:szCs w:val="18"/>
              </w:rPr>
              <w:t xml:space="preserve">Итоговое значение по строке «Всего» не соответствует </w:t>
            </w:r>
            <w:proofErr w:type="gramStart"/>
            <w:r w:rsidRPr="00A1781D">
              <w:rPr>
                <w:sz w:val="18"/>
                <w:szCs w:val="18"/>
              </w:rPr>
              <w:t>сумме  строк</w:t>
            </w:r>
            <w:proofErr w:type="gramEnd"/>
            <w:r w:rsidRPr="00A1781D">
              <w:rPr>
                <w:sz w:val="18"/>
                <w:szCs w:val="18"/>
              </w:rPr>
              <w:t xml:space="preserve"> «в том числе по кодам счетов» – недопустимо</w:t>
            </w:r>
          </w:p>
        </w:tc>
        <w:tc>
          <w:tcPr>
            <w:tcW w:w="0" w:type="auto"/>
          </w:tcPr>
          <w:p w:rsidR="00A8067F" w:rsidRPr="00A1781D" w:rsidRDefault="00A8067F" w:rsidP="00FF325E">
            <w:pPr>
              <w:rPr>
                <w:sz w:val="18"/>
                <w:szCs w:val="18"/>
              </w:rPr>
            </w:pPr>
            <w:r w:rsidRPr="0016659C">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5</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w:t>
            </w:r>
          </w:p>
        </w:tc>
        <w:tc>
          <w:tcPr>
            <w:tcW w:w="0" w:type="auto"/>
          </w:tcPr>
          <w:p w:rsidR="00A8067F" w:rsidRPr="00A1781D" w:rsidRDefault="00A8067F" w:rsidP="00FF325E">
            <w:pPr>
              <w:jc w:val="center"/>
              <w:rPr>
                <w:sz w:val="18"/>
                <w:szCs w:val="18"/>
              </w:rPr>
            </w:pPr>
            <w:r w:rsidRPr="00A1781D">
              <w:rPr>
                <w:sz w:val="18"/>
                <w:szCs w:val="18"/>
              </w:rPr>
              <w:t>7</w:t>
            </w:r>
          </w:p>
        </w:tc>
        <w:tc>
          <w:tcPr>
            <w:tcW w:w="0" w:type="auto"/>
          </w:tcPr>
          <w:p w:rsidR="00A8067F" w:rsidRPr="00A1781D" w:rsidRDefault="00A8067F" w:rsidP="00FF325E">
            <w:pPr>
              <w:rPr>
                <w:sz w:val="18"/>
                <w:szCs w:val="18"/>
              </w:rPr>
            </w:pPr>
            <w:r w:rsidRPr="00A1781D">
              <w:rPr>
                <w:sz w:val="18"/>
                <w:szCs w:val="18"/>
                <w:lang w:val="en-US"/>
              </w:rPr>
              <w:t>&gt;</w:t>
            </w:r>
            <w:r w:rsidRPr="00A1781D">
              <w:rPr>
                <w:sz w:val="18"/>
                <w:szCs w:val="18"/>
              </w:rPr>
              <w:t>=</w:t>
            </w:r>
          </w:p>
        </w:tc>
        <w:tc>
          <w:tcPr>
            <w:tcW w:w="0" w:type="auto"/>
          </w:tcPr>
          <w:p w:rsidR="00A8067F" w:rsidRPr="00A1781D" w:rsidRDefault="00A8067F" w:rsidP="00FF325E">
            <w:pPr>
              <w:rPr>
                <w:sz w:val="18"/>
                <w:szCs w:val="18"/>
                <w:lang w:val="en-US"/>
              </w:rPr>
            </w:pPr>
            <w:r w:rsidRPr="00A1781D">
              <w:rPr>
                <w:sz w:val="18"/>
                <w:szCs w:val="18"/>
                <w:lang w:val="en-US"/>
              </w:rPr>
              <w:t>*</w:t>
            </w:r>
          </w:p>
        </w:tc>
        <w:tc>
          <w:tcPr>
            <w:tcW w:w="0" w:type="auto"/>
          </w:tcPr>
          <w:p w:rsidR="00A8067F" w:rsidRPr="00A1781D" w:rsidRDefault="00A8067F" w:rsidP="00FF325E">
            <w:pPr>
              <w:rPr>
                <w:sz w:val="18"/>
                <w:szCs w:val="18"/>
              </w:rPr>
            </w:pPr>
            <w:r w:rsidRPr="00A1781D">
              <w:rPr>
                <w:sz w:val="18"/>
                <w:szCs w:val="18"/>
              </w:rPr>
              <w:t>8</w:t>
            </w:r>
          </w:p>
        </w:tc>
        <w:tc>
          <w:tcPr>
            <w:tcW w:w="0" w:type="auto"/>
          </w:tcPr>
          <w:p w:rsidR="00A8067F" w:rsidRPr="00A1781D" w:rsidRDefault="00A8067F" w:rsidP="00FF325E">
            <w:pPr>
              <w:rPr>
                <w:sz w:val="18"/>
                <w:szCs w:val="18"/>
              </w:rPr>
            </w:pPr>
            <w:r w:rsidRPr="00A1781D">
              <w:rPr>
                <w:sz w:val="18"/>
                <w:szCs w:val="18"/>
              </w:rPr>
              <w:t xml:space="preserve">Показатель </w:t>
            </w:r>
            <w:r w:rsidRPr="001752E4">
              <w:rPr>
                <w:sz w:val="18"/>
                <w:szCs w:val="18"/>
              </w:rPr>
              <w:t xml:space="preserve">графы 8 </w:t>
            </w:r>
            <w:r w:rsidRPr="00A1781D">
              <w:rPr>
                <w:sz w:val="18"/>
                <w:szCs w:val="18"/>
              </w:rPr>
              <w:t xml:space="preserve">превышает показатель графы </w:t>
            </w:r>
            <w:r>
              <w:rPr>
                <w:sz w:val="18"/>
                <w:szCs w:val="18"/>
              </w:rPr>
              <w:t>7</w:t>
            </w:r>
            <w:r w:rsidRPr="00A1781D">
              <w:rPr>
                <w:sz w:val="18"/>
                <w:szCs w:val="18"/>
              </w:rPr>
              <w:t xml:space="preserve"> – недопустимо</w:t>
            </w:r>
          </w:p>
        </w:tc>
        <w:tc>
          <w:tcPr>
            <w:tcW w:w="0" w:type="auto"/>
          </w:tcPr>
          <w:p w:rsidR="00A8067F" w:rsidRPr="00A1781D" w:rsidRDefault="00A8067F" w:rsidP="00FF325E">
            <w:pPr>
              <w:rPr>
                <w:sz w:val="18"/>
                <w:szCs w:val="18"/>
              </w:rPr>
            </w:pPr>
            <w:r w:rsidRPr="0016659C">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6</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w:t>
            </w:r>
          </w:p>
        </w:tc>
        <w:tc>
          <w:tcPr>
            <w:tcW w:w="0" w:type="auto"/>
          </w:tcPr>
          <w:p w:rsidR="00A8067F" w:rsidRPr="00A1781D" w:rsidRDefault="00A8067F" w:rsidP="00FF325E">
            <w:pPr>
              <w:jc w:val="center"/>
              <w:rPr>
                <w:sz w:val="18"/>
                <w:szCs w:val="18"/>
              </w:rPr>
            </w:pPr>
            <w:r w:rsidRPr="00A1781D">
              <w:rPr>
                <w:sz w:val="18"/>
                <w:szCs w:val="18"/>
              </w:rPr>
              <w:t>9</w:t>
            </w:r>
          </w:p>
        </w:tc>
        <w:tc>
          <w:tcPr>
            <w:tcW w:w="0" w:type="auto"/>
          </w:tcPr>
          <w:p w:rsidR="00A8067F" w:rsidRPr="00A1781D" w:rsidRDefault="00A8067F" w:rsidP="00FF325E">
            <w:pPr>
              <w:rPr>
                <w:sz w:val="18"/>
                <w:szCs w:val="18"/>
              </w:rPr>
            </w:pPr>
            <w:r w:rsidRPr="00A1781D">
              <w:rPr>
                <w:sz w:val="18"/>
                <w:szCs w:val="18"/>
                <w:lang w:val="en-US"/>
              </w:rPr>
              <w:t>&gt;</w:t>
            </w:r>
            <w:r w:rsidRPr="00A1781D">
              <w:rPr>
                <w:sz w:val="18"/>
                <w:szCs w:val="18"/>
              </w:rPr>
              <w:t>=</w:t>
            </w:r>
          </w:p>
        </w:tc>
        <w:tc>
          <w:tcPr>
            <w:tcW w:w="0" w:type="auto"/>
          </w:tcPr>
          <w:p w:rsidR="00A8067F" w:rsidRPr="00A1781D" w:rsidRDefault="00A8067F" w:rsidP="00FF325E">
            <w:pPr>
              <w:rPr>
                <w:sz w:val="18"/>
                <w:szCs w:val="18"/>
              </w:rPr>
            </w:pPr>
            <w:r w:rsidRPr="00A1781D">
              <w:rPr>
                <w:sz w:val="18"/>
                <w:szCs w:val="18"/>
                <w:lang w:val="en-US"/>
              </w:rPr>
              <w:t>*</w:t>
            </w:r>
          </w:p>
        </w:tc>
        <w:tc>
          <w:tcPr>
            <w:tcW w:w="0" w:type="auto"/>
          </w:tcPr>
          <w:p w:rsidR="00A8067F" w:rsidRPr="00A1781D" w:rsidRDefault="00A8067F" w:rsidP="002352E6">
            <w:pPr>
              <w:rPr>
                <w:sz w:val="18"/>
                <w:szCs w:val="18"/>
              </w:rPr>
            </w:pPr>
            <w:r w:rsidRPr="00A1781D">
              <w:rPr>
                <w:sz w:val="18"/>
                <w:szCs w:val="18"/>
              </w:rPr>
              <w:t>10+ 12</w:t>
            </w:r>
          </w:p>
        </w:tc>
        <w:tc>
          <w:tcPr>
            <w:tcW w:w="0" w:type="auto"/>
          </w:tcPr>
          <w:p w:rsidR="00A8067F" w:rsidRPr="00A1781D" w:rsidRDefault="00A8067F" w:rsidP="00FF325E">
            <w:pPr>
              <w:rPr>
                <w:sz w:val="18"/>
                <w:szCs w:val="18"/>
              </w:rPr>
            </w:pPr>
            <w:r w:rsidRPr="00A1781D">
              <w:rPr>
                <w:sz w:val="18"/>
                <w:szCs w:val="18"/>
              </w:rPr>
              <w:t xml:space="preserve">Показатель графы </w:t>
            </w:r>
            <w:r>
              <w:rPr>
                <w:sz w:val="18"/>
                <w:szCs w:val="18"/>
              </w:rPr>
              <w:t>10+12</w:t>
            </w:r>
            <w:r w:rsidRPr="00A1781D">
              <w:rPr>
                <w:sz w:val="18"/>
                <w:szCs w:val="18"/>
              </w:rPr>
              <w:t xml:space="preserve"> превышает показатель графы </w:t>
            </w:r>
            <w:r>
              <w:rPr>
                <w:sz w:val="18"/>
                <w:szCs w:val="18"/>
              </w:rPr>
              <w:t>9</w:t>
            </w:r>
            <w:r w:rsidRPr="00A1781D">
              <w:rPr>
                <w:sz w:val="18"/>
                <w:szCs w:val="18"/>
              </w:rPr>
              <w:t xml:space="preserve"> – недопустимо</w:t>
            </w:r>
          </w:p>
        </w:tc>
        <w:tc>
          <w:tcPr>
            <w:tcW w:w="0" w:type="auto"/>
          </w:tcPr>
          <w:p w:rsidR="00A8067F" w:rsidRPr="00A1781D" w:rsidRDefault="00A8067F" w:rsidP="00FF325E">
            <w:pPr>
              <w:rPr>
                <w:sz w:val="18"/>
                <w:szCs w:val="18"/>
              </w:rPr>
            </w:pPr>
            <w:r w:rsidRPr="0016659C">
              <w:rPr>
                <w:sz w:val="18"/>
                <w:szCs w:val="18"/>
              </w:rPr>
              <w:t>Б</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7</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w:t>
            </w:r>
          </w:p>
        </w:tc>
        <w:tc>
          <w:tcPr>
            <w:tcW w:w="0" w:type="auto"/>
          </w:tcPr>
          <w:p w:rsidR="00A8067F" w:rsidRPr="00A1781D" w:rsidRDefault="00A8067F" w:rsidP="00FF325E">
            <w:pPr>
              <w:jc w:val="center"/>
              <w:rPr>
                <w:sz w:val="18"/>
                <w:szCs w:val="18"/>
              </w:rPr>
            </w:pPr>
            <w:r w:rsidRPr="00A1781D">
              <w:rPr>
                <w:sz w:val="18"/>
                <w:szCs w:val="18"/>
              </w:rPr>
              <w:t>12</w:t>
            </w:r>
          </w:p>
        </w:tc>
        <w:tc>
          <w:tcPr>
            <w:tcW w:w="0" w:type="auto"/>
          </w:tcPr>
          <w:p w:rsidR="00A8067F" w:rsidRPr="00A1781D" w:rsidRDefault="00A8067F" w:rsidP="00FF325E">
            <w:pPr>
              <w:rPr>
                <w:sz w:val="18"/>
                <w:szCs w:val="18"/>
              </w:rPr>
            </w:pPr>
            <w:r w:rsidRPr="00A1781D">
              <w:rPr>
                <w:sz w:val="18"/>
                <w:szCs w:val="18"/>
                <w:lang w:val="en-US"/>
              </w:rPr>
              <w:t>&gt;</w:t>
            </w:r>
            <w:r w:rsidRPr="00A1781D">
              <w:rPr>
                <w:sz w:val="18"/>
                <w:szCs w:val="18"/>
              </w:rPr>
              <w:t>=</w:t>
            </w:r>
          </w:p>
        </w:tc>
        <w:tc>
          <w:tcPr>
            <w:tcW w:w="0" w:type="auto"/>
          </w:tcPr>
          <w:p w:rsidR="00A8067F" w:rsidRPr="00A1781D" w:rsidRDefault="00A8067F" w:rsidP="00FF325E">
            <w:pPr>
              <w:rPr>
                <w:sz w:val="18"/>
                <w:szCs w:val="18"/>
                <w:lang w:val="en-US"/>
              </w:rPr>
            </w:pPr>
            <w:r w:rsidRPr="00A1781D">
              <w:rPr>
                <w:sz w:val="18"/>
                <w:szCs w:val="18"/>
                <w:lang w:val="en-US"/>
              </w:rPr>
              <w:t>*</w:t>
            </w:r>
          </w:p>
        </w:tc>
        <w:tc>
          <w:tcPr>
            <w:tcW w:w="0" w:type="auto"/>
          </w:tcPr>
          <w:p w:rsidR="00A8067F" w:rsidRPr="00A1781D" w:rsidRDefault="00A8067F" w:rsidP="002352E6">
            <w:pPr>
              <w:rPr>
                <w:sz w:val="18"/>
                <w:szCs w:val="18"/>
              </w:rPr>
            </w:pPr>
            <w:r w:rsidRPr="00A1781D">
              <w:rPr>
                <w:sz w:val="18"/>
                <w:szCs w:val="18"/>
              </w:rPr>
              <w:t>11</w:t>
            </w:r>
          </w:p>
        </w:tc>
        <w:tc>
          <w:tcPr>
            <w:tcW w:w="0" w:type="auto"/>
          </w:tcPr>
          <w:p w:rsidR="00A8067F" w:rsidRPr="00A1781D" w:rsidRDefault="00A8067F" w:rsidP="00C41C5C">
            <w:pPr>
              <w:rPr>
                <w:sz w:val="18"/>
                <w:szCs w:val="18"/>
              </w:rPr>
            </w:pPr>
            <w:r w:rsidRPr="00A1781D">
              <w:rPr>
                <w:sz w:val="18"/>
                <w:szCs w:val="18"/>
              </w:rPr>
              <w:t xml:space="preserve">Показатель графы 11 превышает показатель графы 12 – </w:t>
            </w:r>
            <w:r w:rsidR="00C41C5C">
              <w:rPr>
                <w:sz w:val="18"/>
                <w:szCs w:val="18"/>
              </w:rPr>
              <w:t>требуется пояснение</w:t>
            </w:r>
          </w:p>
        </w:tc>
        <w:tc>
          <w:tcPr>
            <w:tcW w:w="0" w:type="auto"/>
          </w:tcPr>
          <w:p w:rsidR="00A8067F" w:rsidRPr="00A1781D" w:rsidRDefault="00C41C5C" w:rsidP="00AB12D5">
            <w:pPr>
              <w:rPr>
                <w:sz w:val="18"/>
                <w:szCs w:val="18"/>
              </w:rPr>
            </w:pPr>
            <w:r>
              <w:rPr>
                <w:sz w:val="18"/>
                <w:szCs w:val="18"/>
              </w:rPr>
              <w:t>П</w:t>
            </w:r>
          </w:p>
        </w:tc>
      </w:tr>
      <w:tr w:rsidR="00A8067F" w:rsidRPr="00A1781D" w:rsidTr="00A8067F">
        <w:tc>
          <w:tcPr>
            <w:tcW w:w="0" w:type="auto"/>
          </w:tcPr>
          <w:p w:rsidR="00A8067F" w:rsidRPr="00A1781D" w:rsidRDefault="00A8067F" w:rsidP="00FF325E">
            <w:pPr>
              <w:spacing w:line="360" w:lineRule="auto"/>
              <w:rPr>
                <w:sz w:val="18"/>
                <w:szCs w:val="18"/>
              </w:rPr>
            </w:pPr>
            <w:r w:rsidRPr="00A1781D">
              <w:rPr>
                <w:sz w:val="18"/>
                <w:szCs w:val="18"/>
              </w:rPr>
              <w:t>8</w:t>
            </w:r>
          </w:p>
        </w:tc>
        <w:tc>
          <w:tcPr>
            <w:tcW w:w="0" w:type="auto"/>
          </w:tcPr>
          <w:p w:rsidR="00A8067F" w:rsidRPr="00A1781D" w:rsidRDefault="00A8067F" w:rsidP="00FF325E">
            <w:pPr>
              <w:jc w:val="center"/>
              <w:rPr>
                <w:sz w:val="18"/>
                <w:szCs w:val="18"/>
              </w:rPr>
            </w:pPr>
          </w:p>
        </w:tc>
        <w:tc>
          <w:tcPr>
            <w:tcW w:w="0" w:type="auto"/>
          </w:tcPr>
          <w:p w:rsidR="00A8067F" w:rsidRPr="00A1781D" w:rsidRDefault="00A8067F" w:rsidP="00FF325E">
            <w:pPr>
              <w:jc w:val="center"/>
              <w:rPr>
                <w:sz w:val="18"/>
                <w:szCs w:val="18"/>
              </w:rPr>
            </w:pPr>
            <w:r w:rsidRPr="00A1781D">
              <w:rPr>
                <w:sz w:val="18"/>
                <w:szCs w:val="18"/>
              </w:rPr>
              <w:t xml:space="preserve">Строка «в том числе по кодам счетов» по соответствующим кодам счетов счета 1206  </w:t>
            </w:r>
          </w:p>
        </w:tc>
        <w:tc>
          <w:tcPr>
            <w:tcW w:w="0" w:type="auto"/>
          </w:tcPr>
          <w:p w:rsidR="00A8067F" w:rsidRPr="00A1781D" w:rsidRDefault="00A8067F" w:rsidP="00FF325E">
            <w:pPr>
              <w:jc w:val="center"/>
              <w:rPr>
                <w:sz w:val="18"/>
                <w:szCs w:val="18"/>
              </w:rPr>
            </w:pPr>
            <w:r w:rsidRPr="00A1781D">
              <w:rPr>
                <w:sz w:val="18"/>
                <w:szCs w:val="18"/>
              </w:rPr>
              <w:t>7-12, 15</w:t>
            </w:r>
          </w:p>
        </w:tc>
        <w:tc>
          <w:tcPr>
            <w:tcW w:w="0" w:type="auto"/>
          </w:tcPr>
          <w:p w:rsidR="00A8067F" w:rsidRPr="00A1781D" w:rsidRDefault="00A8067F" w:rsidP="00FF325E">
            <w:pPr>
              <w:rPr>
                <w:sz w:val="18"/>
                <w:szCs w:val="18"/>
                <w:lang w:val="en-US"/>
              </w:rPr>
            </w:pPr>
            <w:r w:rsidRPr="00A1781D">
              <w:rPr>
                <w:sz w:val="18"/>
                <w:szCs w:val="18"/>
              </w:rPr>
              <w:t>=</w:t>
            </w:r>
          </w:p>
        </w:tc>
        <w:tc>
          <w:tcPr>
            <w:tcW w:w="0" w:type="auto"/>
          </w:tcPr>
          <w:p w:rsidR="00A8067F" w:rsidRPr="00A1781D" w:rsidRDefault="00A8067F" w:rsidP="00FF325E">
            <w:pPr>
              <w:rPr>
                <w:sz w:val="18"/>
                <w:szCs w:val="18"/>
              </w:rPr>
            </w:pPr>
            <w:r w:rsidRPr="00A1781D">
              <w:rPr>
                <w:sz w:val="18"/>
                <w:szCs w:val="18"/>
              </w:rPr>
              <w:t xml:space="preserve">Показатели по соответствующим номерам счетов счета 1206 </w:t>
            </w:r>
            <w:proofErr w:type="spellStart"/>
            <w:r w:rsidRPr="00A1781D">
              <w:rPr>
                <w:sz w:val="18"/>
                <w:szCs w:val="18"/>
              </w:rPr>
              <w:t>хх</w:t>
            </w:r>
            <w:proofErr w:type="spellEnd"/>
            <w:r w:rsidRPr="00A1781D">
              <w:rPr>
                <w:sz w:val="18"/>
                <w:szCs w:val="18"/>
              </w:rPr>
              <w:t xml:space="preserve"> 000</w:t>
            </w:r>
          </w:p>
        </w:tc>
        <w:tc>
          <w:tcPr>
            <w:tcW w:w="0" w:type="auto"/>
          </w:tcPr>
          <w:p w:rsidR="00A8067F" w:rsidRPr="00A1781D" w:rsidRDefault="00A8067F" w:rsidP="00CC1E62">
            <w:pPr>
              <w:rPr>
                <w:sz w:val="18"/>
                <w:szCs w:val="18"/>
              </w:rPr>
            </w:pPr>
          </w:p>
        </w:tc>
        <w:tc>
          <w:tcPr>
            <w:tcW w:w="0" w:type="auto"/>
          </w:tcPr>
          <w:p w:rsidR="00A8067F" w:rsidRPr="00A1781D" w:rsidRDefault="00A8067F" w:rsidP="00C67D38">
            <w:pPr>
              <w:rPr>
                <w:sz w:val="18"/>
                <w:szCs w:val="18"/>
              </w:rPr>
            </w:pPr>
            <w:r w:rsidRPr="00A1781D">
              <w:rPr>
                <w:sz w:val="18"/>
                <w:szCs w:val="18"/>
              </w:rPr>
              <w:t>Итоговое значение по строке «в том числе по кодам счетов» по соответствующему коду счета 1206хх000 не соответствует детализированным данным по номеру счета 1206хх000 – недопустимо</w:t>
            </w:r>
          </w:p>
        </w:tc>
        <w:tc>
          <w:tcPr>
            <w:tcW w:w="0" w:type="auto"/>
          </w:tcPr>
          <w:p w:rsidR="00A8067F" w:rsidRPr="00A1781D" w:rsidRDefault="00A8067F" w:rsidP="00C67D38">
            <w:pPr>
              <w:rPr>
                <w:sz w:val="18"/>
                <w:szCs w:val="18"/>
              </w:rPr>
            </w:pPr>
            <w:r w:rsidRPr="00FC5027">
              <w:rPr>
                <w:sz w:val="18"/>
                <w:szCs w:val="18"/>
              </w:rPr>
              <w:t>Б</w:t>
            </w:r>
          </w:p>
        </w:tc>
      </w:tr>
      <w:tr w:rsidR="00A8067F" w:rsidRPr="00A1781D" w:rsidTr="00A8067F">
        <w:tc>
          <w:tcPr>
            <w:tcW w:w="0" w:type="auto"/>
          </w:tcPr>
          <w:p w:rsidR="00A8067F" w:rsidRPr="00A1781D" w:rsidRDefault="00A8067F" w:rsidP="00AB12D5">
            <w:pPr>
              <w:spacing w:line="360" w:lineRule="auto"/>
              <w:rPr>
                <w:sz w:val="18"/>
                <w:szCs w:val="18"/>
              </w:rPr>
            </w:pPr>
            <w:r w:rsidRPr="00A1781D">
              <w:rPr>
                <w:sz w:val="18"/>
                <w:szCs w:val="18"/>
              </w:rPr>
              <w:t>9</w:t>
            </w:r>
          </w:p>
        </w:tc>
        <w:tc>
          <w:tcPr>
            <w:tcW w:w="0" w:type="auto"/>
          </w:tcPr>
          <w:p w:rsidR="00A8067F" w:rsidRPr="00A1781D" w:rsidRDefault="00A8067F" w:rsidP="00AB12D5">
            <w:pPr>
              <w:jc w:val="center"/>
              <w:rPr>
                <w:sz w:val="18"/>
                <w:szCs w:val="18"/>
              </w:rPr>
            </w:pPr>
          </w:p>
        </w:tc>
        <w:tc>
          <w:tcPr>
            <w:tcW w:w="0" w:type="auto"/>
          </w:tcPr>
          <w:p w:rsidR="00A8067F" w:rsidRPr="00A1781D" w:rsidRDefault="00A8067F" w:rsidP="00AB12D5">
            <w:pPr>
              <w:jc w:val="center"/>
              <w:rPr>
                <w:sz w:val="18"/>
                <w:szCs w:val="18"/>
              </w:rPr>
            </w:pPr>
          </w:p>
        </w:tc>
        <w:tc>
          <w:tcPr>
            <w:tcW w:w="0" w:type="auto"/>
          </w:tcPr>
          <w:p w:rsidR="00A8067F" w:rsidRPr="00A1781D" w:rsidRDefault="00A8067F" w:rsidP="00AB12D5">
            <w:pPr>
              <w:jc w:val="center"/>
              <w:rPr>
                <w:sz w:val="18"/>
                <w:szCs w:val="18"/>
              </w:rPr>
            </w:pPr>
            <w:r w:rsidRPr="00A1781D">
              <w:rPr>
                <w:sz w:val="18"/>
                <w:szCs w:val="18"/>
              </w:rPr>
              <w:t>5</w:t>
            </w:r>
          </w:p>
        </w:tc>
        <w:tc>
          <w:tcPr>
            <w:tcW w:w="0" w:type="auto"/>
          </w:tcPr>
          <w:p w:rsidR="00A8067F" w:rsidRPr="00A1781D" w:rsidRDefault="00A8067F" w:rsidP="00AB12D5">
            <w:pPr>
              <w:rPr>
                <w:sz w:val="18"/>
                <w:szCs w:val="18"/>
              </w:rPr>
            </w:pPr>
            <w:r w:rsidRPr="00A1781D">
              <w:rPr>
                <w:sz w:val="18"/>
                <w:szCs w:val="18"/>
                <w:lang w:val="en-US"/>
              </w:rPr>
              <w:t>&gt;</w:t>
            </w:r>
            <w:r w:rsidRPr="00A1781D">
              <w:rPr>
                <w:sz w:val="18"/>
                <w:szCs w:val="18"/>
              </w:rPr>
              <w:t>0</w:t>
            </w:r>
          </w:p>
        </w:tc>
        <w:tc>
          <w:tcPr>
            <w:tcW w:w="0" w:type="auto"/>
          </w:tcPr>
          <w:p w:rsidR="00A8067F" w:rsidRPr="00A1781D" w:rsidRDefault="00A8067F" w:rsidP="00AB12D5">
            <w:pPr>
              <w:rPr>
                <w:sz w:val="18"/>
                <w:szCs w:val="18"/>
              </w:rPr>
            </w:pPr>
          </w:p>
        </w:tc>
        <w:tc>
          <w:tcPr>
            <w:tcW w:w="0" w:type="auto"/>
          </w:tcPr>
          <w:p w:rsidR="00A8067F" w:rsidRPr="00A1781D" w:rsidRDefault="00A8067F" w:rsidP="00AB12D5">
            <w:pPr>
              <w:rPr>
                <w:sz w:val="18"/>
                <w:szCs w:val="18"/>
              </w:rPr>
            </w:pPr>
          </w:p>
        </w:tc>
        <w:tc>
          <w:tcPr>
            <w:tcW w:w="0" w:type="auto"/>
          </w:tcPr>
          <w:p w:rsidR="00A8067F" w:rsidRPr="00A1781D" w:rsidRDefault="00A8067F" w:rsidP="00AB12D5">
            <w:pPr>
              <w:rPr>
                <w:sz w:val="18"/>
                <w:szCs w:val="18"/>
              </w:rPr>
            </w:pPr>
            <w:r w:rsidRPr="00A1781D">
              <w:rPr>
                <w:sz w:val="18"/>
                <w:szCs w:val="18"/>
              </w:rPr>
              <w:t xml:space="preserve">Показатель </w:t>
            </w:r>
            <w:proofErr w:type="spellStart"/>
            <w:r w:rsidRPr="00A1781D">
              <w:rPr>
                <w:sz w:val="18"/>
                <w:szCs w:val="18"/>
              </w:rPr>
              <w:t>гр</w:t>
            </w:r>
            <w:proofErr w:type="spellEnd"/>
            <w:r w:rsidRPr="00A1781D">
              <w:rPr>
                <w:sz w:val="18"/>
                <w:szCs w:val="18"/>
              </w:rPr>
              <w:t xml:space="preserve"> 5 меньше либо </w:t>
            </w:r>
            <w:proofErr w:type="gramStart"/>
            <w:r w:rsidRPr="00A1781D">
              <w:rPr>
                <w:sz w:val="18"/>
                <w:szCs w:val="18"/>
              </w:rPr>
              <w:t>равен  нулю</w:t>
            </w:r>
            <w:proofErr w:type="gramEnd"/>
            <w:r w:rsidRPr="00A1781D">
              <w:rPr>
                <w:sz w:val="18"/>
                <w:szCs w:val="18"/>
              </w:rPr>
              <w:t xml:space="preserve"> </w:t>
            </w:r>
            <w:r>
              <w:rPr>
                <w:sz w:val="18"/>
                <w:szCs w:val="18"/>
              </w:rPr>
              <w:t>–</w:t>
            </w:r>
            <w:r w:rsidRPr="00A1781D">
              <w:rPr>
                <w:sz w:val="18"/>
                <w:szCs w:val="18"/>
              </w:rPr>
              <w:t xml:space="preserve"> недопустимо</w:t>
            </w:r>
          </w:p>
        </w:tc>
        <w:tc>
          <w:tcPr>
            <w:tcW w:w="0" w:type="auto"/>
          </w:tcPr>
          <w:p w:rsidR="00A8067F" w:rsidRPr="00A1781D" w:rsidRDefault="00A8067F" w:rsidP="00AB12D5">
            <w:pPr>
              <w:rPr>
                <w:sz w:val="18"/>
                <w:szCs w:val="18"/>
              </w:rPr>
            </w:pPr>
            <w:r w:rsidRPr="00FC5027">
              <w:rPr>
                <w:sz w:val="18"/>
                <w:szCs w:val="18"/>
              </w:rPr>
              <w:t>Б</w:t>
            </w:r>
          </w:p>
        </w:tc>
      </w:tr>
      <w:tr w:rsidR="00A8067F" w:rsidRPr="00A1781D" w:rsidTr="00A8067F">
        <w:tc>
          <w:tcPr>
            <w:tcW w:w="0" w:type="auto"/>
          </w:tcPr>
          <w:p w:rsidR="00A8067F" w:rsidRPr="00A1781D" w:rsidRDefault="00A8067F" w:rsidP="00AB12D5">
            <w:pPr>
              <w:spacing w:line="360" w:lineRule="auto"/>
              <w:rPr>
                <w:sz w:val="18"/>
                <w:szCs w:val="18"/>
              </w:rPr>
            </w:pPr>
            <w:r w:rsidRPr="00A1781D">
              <w:rPr>
                <w:sz w:val="18"/>
                <w:szCs w:val="18"/>
              </w:rPr>
              <w:t>10</w:t>
            </w:r>
          </w:p>
        </w:tc>
        <w:tc>
          <w:tcPr>
            <w:tcW w:w="0" w:type="auto"/>
          </w:tcPr>
          <w:p w:rsidR="00A8067F" w:rsidRPr="00A1781D" w:rsidRDefault="00A8067F" w:rsidP="00AB12D5">
            <w:pPr>
              <w:jc w:val="center"/>
              <w:rPr>
                <w:sz w:val="18"/>
                <w:szCs w:val="18"/>
              </w:rPr>
            </w:pPr>
          </w:p>
        </w:tc>
        <w:tc>
          <w:tcPr>
            <w:tcW w:w="0" w:type="auto"/>
          </w:tcPr>
          <w:p w:rsidR="00A8067F" w:rsidRPr="00A1781D" w:rsidRDefault="00A8067F" w:rsidP="00346FB0">
            <w:pPr>
              <w:rPr>
                <w:sz w:val="18"/>
                <w:szCs w:val="18"/>
              </w:rPr>
            </w:pPr>
            <w:r w:rsidRPr="00A1781D">
              <w:rPr>
                <w:sz w:val="18"/>
                <w:szCs w:val="18"/>
              </w:rPr>
              <w:t xml:space="preserve">Показатель по строке «Итого по обязательству» сформированный по номерам </w:t>
            </w:r>
            <w:proofErr w:type="gramStart"/>
            <w:r w:rsidRPr="00A1781D">
              <w:rPr>
                <w:sz w:val="18"/>
                <w:szCs w:val="18"/>
              </w:rPr>
              <w:t>счетов  120641000</w:t>
            </w:r>
            <w:proofErr w:type="gramEnd"/>
            <w:r>
              <w:rPr>
                <w:sz w:val="18"/>
                <w:szCs w:val="18"/>
              </w:rPr>
              <w:t xml:space="preserve"> </w:t>
            </w:r>
            <w:r w:rsidRPr="00A1781D">
              <w:rPr>
                <w:sz w:val="18"/>
                <w:szCs w:val="18"/>
              </w:rPr>
              <w:t>по КВР 61</w:t>
            </w:r>
            <w:r>
              <w:rPr>
                <w:sz w:val="18"/>
                <w:szCs w:val="18"/>
              </w:rPr>
              <w:t>1</w:t>
            </w:r>
            <w:r w:rsidRPr="00A1781D">
              <w:rPr>
                <w:sz w:val="18"/>
                <w:szCs w:val="18"/>
              </w:rPr>
              <w:t>, 62</w:t>
            </w:r>
            <w:r>
              <w:rPr>
                <w:sz w:val="18"/>
                <w:szCs w:val="18"/>
              </w:rPr>
              <w:t>1</w:t>
            </w:r>
          </w:p>
        </w:tc>
        <w:tc>
          <w:tcPr>
            <w:tcW w:w="0" w:type="auto"/>
          </w:tcPr>
          <w:p w:rsidR="00A8067F" w:rsidRPr="00A1781D" w:rsidRDefault="00A8067F" w:rsidP="00AB12D5">
            <w:pPr>
              <w:jc w:val="center"/>
              <w:rPr>
                <w:sz w:val="18"/>
                <w:szCs w:val="18"/>
              </w:rPr>
            </w:pPr>
            <w:r w:rsidRPr="00A1781D">
              <w:rPr>
                <w:sz w:val="18"/>
                <w:szCs w:val="18"/>
              </w:rPr>
              <w:t>9</w:t>
            </w:r>
          </w:p>
        </w:tc>
        <w:tc>
          <w:tcPr>
            <w:tcW w:w="0" w:type="auto"/>
          </w:tcPr>
          <w:p w:rsidR="00A8067F" w:rsidRPr="00A1781D" w:rsidRDefault="00A8067F" w:rsidP="00AB12D5">
            <w:pPr>
              <w:rPr>
                <w:sz w:val="18"/>
                <w:szCs w:val="18"/>
                <w:lang w:val="en-US"/>
              </w:rPr>
            </w:pPr>
            <w:r w:rsidRPr="00A1781D">
              <w:rPr>
                <w:sz w:val="18"/>
                <w:szCs w:val="18"/>
                <w:lang w:val="en-US"/>
              </w:rPr>
              <w:t>&gt;=300</w:t>
            </w:r>
            <w:r w:rsidRPr="00A1781D">
              <w:rPr>
                <w:sz w:val="18"/>
                <w:szCs w:val="18"/>
              </w:rPr>
              <w:t> 0</w:t>
            </w:r>
            <w:r w:rsidRPr="00A1781D">
              <w:rPr>
                <w:sz w:val="18"/>
                <w:szCs w:val="18"/>
                <w:lang w:val="en-US"/>
              </w:rPr>
              <w:t>00</w:t>
            </w:r>
            <w:r w:rsidRPr="00A1781D">
              <w:rPr>
                <w:sz w:val="18"/>
                <w:szCs w:val="18"/>
              </w:rPr>
              <w:t> 000,00</w:t>
            </w:r>
          </w:p>
        </w:tc>
        <w:tc>
          <w:tcPr>
            <w:tcW w:w="0" w:type="auto"/>
          </w:tcPr>
          <w:p w:rsidR="00A8067F" w:rsidRPr="00A1781D" w:rsidRDefault="00A8067F" w:rsidP="00AB12D5">
            <w:pPr>
              <w:rPr>
                <w:sz w:val="18"/>
                <w:szCs w:val="18"/>
              </w:rPr>
            </w:pPr>
          </w:p>
        </w:tc>
        <w:tc>
          <w:tcPr>
            <w:tcW w:w="0" w:type="auto"/>
          </w:tcPr>
          <w:p w:rsidR="00A8067F" w:rsidRPr="00A1781D" w:rsidRDefault="00A8067F" w:rsidP="00AB12D5">
            <w:pPr>
              <w:rPr>
                <w:sz w:val="18"/>
                <w:szCs w:val="18"/>
              </w:rPr>
            </w:pPr>
          </w:p>
        </w:tc>
        <w:tc>
          <w:tcPr>
            <w:tcW w:w="0" w:type="auto"/>
          </w:tcPr>
          <w:p w:rsidR="00A8067F" w:rsidRPr="00A1781D" w:rsidRDefault="00A8067F" w:rsidP="00346FB0">
            <w:pPr>
              <w:rPr>
                <w:sz w:val="18"/>
                <w:szCs w:val="18"/>
              </w:rPr>
            </w:pPr>
            <w:r w:rsidRPr="00A1781D">
              <w:rPr>
                <w:sz w:val="18"/>
                <w:szCs w:val="18"/>
              </w:rPr>
              <w:t xml:space="preserve">Расшифровка формируется по каждой субсидии </w:t>
            </w:r>
            <w:r w:rsidRPr="00346FB0">
              <w:rPr>
                <w:sz w:val="18"/>
                <w:szCs w:val="18"/>
              </w:rPr>
              <w:t xml:space="preserve">на финансовое обеспечение государственного (муниципального) задания на оказание государственных (муниципальных) </w:t>
            </w:r>
            <w:r w:rsidRPr="00346FB0">
              <w:rPr>
                <w:sz w:val="18"/>
                <w:szCs w:val="18"/>
              </w:rPr>
              <w:lastRenderedPageBreak/>
              <w:t>услуг (выполнение работ)</w:t>
            </w:r>
            <w:r>
              <w:rPr>
                <w:sz w:val="18"/>
                <w:szCs w:val="18"/>
              </w:rPr>
              <w:t xml:space="preserve"> </w:t>
            </w:r>
            <w:r w:rsidRPr="00A1781D">
              <w:rPr>
                <w:sz w:val="18"/>
                <w:szCs w:val="18"/>
              </w:rPr>
              <w:t>АУ/БУ, остатки дебиторской задолженности по которым на отчетную дату превышают 300 000 000 руб.</w:t>
            </w:r>
          </w:p>
        </w:tc>
        <w:tc>
          <w:tcPr>
            <w:tcW w:w="0" w:type="auto"/>
          </w:tcPr>
          <w:p w:rsidR="00A8067F" w:rsidRPr="00A1781D" w:rsidRDefault="00A8067F" w:rsidP="00346FB0">
            <w:pPr>
              <w:rPr>
                <w:sz w:val="18"/>
                <w:szCs w:val="18"/>
              </w:rPr>
            </w:pPr>
            <w:r w:rsidRPr="00FC5027">
              <w:rPr>
                <w:sz w:val="18"/>
                <w:szCs w:val="18"/>
              </w:rPr>
              <w:lastRenderedPageBreak/>
              <w:t>Б</w:t>
            </w:r>
          </w:p>
        </w:tc>
      </w:tr>
      <w:tr w:rsidR="00A8067F" w:rsidRPr="00A1781D" w:rsidTr="00A8067F">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spacing w:line="360" w:lineRule="auto"/>
              <w:rPr>
                <w:sz w:val="18"/>
                <w:szCs w:val="18"/>
              </w:rPr>
            </w:pPr>
            <w:r w:rsidRPr="00A1781D">
              <w:rPr>
                <w:sz w:val="18"/>
                <w:szCs w:val="18"/>
              </w:rPr>
              <w:lastRenderedPageBreak/>
              <w:t>10</w:t>
            </w:r>
            <w:r>
              <w:rPr>
                <w:sz w:val="18"/>
                <w:szCs w:val="18"/>
              </w:rPr>
              <w:t>.1</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346FB0">
            <w:pPr>
              <w:rPr>
                <w:sz w:val="18"/>
                <w:szCs w:val="18"/>
              </w:rPr>
            </w:pPr>
            <w:r w:rsidRPr="00A1781D">
              <w:rPr>
                <w:sz w:val="18"/>
                <w:szCs w:val="18"/>
              </w:rPr>
              <w:t xml:space="preserve">Показатель по строке «Итого по обязательству» сформированный по номерам </w:t>
            </w:r>
            <w:proofErr w:type="gramStart"/>
            <w:r w:rsidRPr="00A1781D">
              <w:rPr>
                <w:sz w:val="18"/>
                <w:szCs w:val="18"/>
              </w:rPr>
              <w:t>счетов  120641000</w:t>
            </w:r>
            <w:proofErr w:type="gramEnd"/>
            <w:r>
              <w:rPr>
                <w:sz w:val="18"/>
                <w:szCs w:val="18"/>
              </w:rPr>
              <w:t xml:space="preserve">, </w:t>
            </w:r>
            <w:r w:rsidRPr="00A1781D">
              <w:rPr>
                <w:sz w:val="18"/>
                <w:szCs w:val="18"/>
              </w:rPr>
              <w:t>1206</w:t>
            </w:r>
            <w:r>
              <w:rPr>
                <w:sz w:val="18"/>
                <w:szCs w:val="18"/>
              </w:rPr>
              <w:t>8</w:t>
            </w:r>
            <w:r w:rsidRPr="00A1781D">
              <w:rPr>
                <w:sz w:val="18"/>
                <w:szCs w:val="18"/>
              </w:rPr>
              <w:t>1000</w:t>
            </w:r>
            <w:r>
              <w:rPr>
                <w:sz w:val="18"/>
                <w:szCs w:val="18"/>
              </w:rPr>
              <w:t xml:space="preserve"> </w:t>
            </w:r>
            <w:r w:rsidRPr="00A1781D">
              <w:rPr>
                <w:sz w:val="18"/>
                <w:szCs w:val="18"/>
              </w:rPr>
              <w:t>по КВР 61</w:t>
            </w:r>
            <w:r>
              <w:rPr>
                <w:sz w:val="18"/>
                <w:szCs w:val="18"/>
              </w:rPr>
              <w:t>2</w:t>
            </w:r>
            <w:r w:rsidRPr="00A1781D">
              <w:rPr>
                <w:sz w:val="18"/>
                <w:szCs w:val="18"/>
              </w:rPr>
              <w:t>, 62</w:t>
            </w:r>
            <w:r>
              <w:rPr>
                <w:sz w:val="18"/>
                <w:szCs w:val="18"/>
              </w:rPr>
              <w:t>2</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jc w:val="center"/>
              <w:rPr>
                <w:sz w:val="18"/>
                <w:szCs w:val="18"/>
              </w:rPr>
            </w:pPr>
            <w:r w:rsidRPr="00A1781D">
              <w:rPr>
                <w:sz w:val="18"/>
                <w:szCs w:val="18"/>
              </w:rPr>
              <w:t>9</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rPr>
                <w:sz w:val="18"/>
                <w:szCs w:val="18"/>
              </w:rPr>
            </w:pP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rPr>
                <w:sz w:val="18"/>
                <w:szCs w:val="18"/>
              </w:rPr>
            </w:pPr>
          </w:p>
        </w:tc>
        <w:tc>
          <w:tcPr>
            <w:tcW w:w="0" w:type="auto"/>
            <w:tcBorders>
              <w:top w:val="single" w:sz="4" w:space="0" w:color="auto"/>
              <w:left w:val="single" w:sz="4" w:space="0" w:color="auto"/>
              <w:bottom w:val="single" w:sz="4" w:space="0" w:color="auto"/>
              <w:right w:val="single" w:sz="4" w:space="0" w:color="auto"/>
            </w:tcBorders>
          </w:tcPr>
          <w:p w:rsidR="00A8067F" w:rsidRDefault="00A8067F" w:rsidP="00346FB0">
            <w:pPr>
              <w:suppressAutoHyphens w:val="0"/>
              <w:autoSpaceDE w:val="0"/>
              <w:autoSpaceDN w:val="0"/>
              <w:adjustRightInd w:val="0"/>
              <w:jc w:val="both"/>
              <w:rPr>
                <w:sz w:val="18"/>
                <w:szCs w:val="18"/>
                <w:lang w:eastAsia="ru-RU"/>
              </w:rPr>
            </w:pPr>
            <w:r w:rsidRPr="00A1781D">
              <w:rPr>
                <w:sz w:val="18"/>
                <w:szCs w:val="18"/>
              </w:rPr>
              <w:t xml:space="preserve">Расшифровка формируется по каждой субсидии </w:t>
            </w:r>
            <w:r>
              <w:rPr>
                <w:sz w:val="18"/>
                <w:szCs w:val="18"/>
                <w:lang w:eastAsia="ru-RU"/>
              </w:rPr>
              <w:t>на иные цели</w:t>
            </w:r>
          </w:p>
          <w:p w:rsidR="00A8067F" w:rsidRPr="00A1781D" w:rsidRDefault="00A8067F" w:rsidP="00346FB0">
            <w:pPr>
              <w:rPr>
                <w:sz w:val="18"/>
                <w:szCs w:val="18"/>
              </w:rPr>
            </w:pPr>
            <w:r w:rsidRPr="00346FB0">
              <w:rPr>
                <w:sz w:val="18"/>
                <w:szCs w:val="18"/>
              </w:rPr>
              <w:t xml:space="preserve"> </w:t>
            </w:r>
            <w:r w:rsidRPr="00A1781D">
              <w:rPr>
                <w:sz w:val="18"/>
                <w:szCs w:val="18"/>
              </w:rPr>
              <w:t>АУ/БУ, остатки дебиторской задолженности по которым на отчетную дату превышают 300 000 000 руб.</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346FB0">
            <w:pPr>
              <w:suppressAutoHyphens w:val="0"/>
              <w:autoSpaceDE w:val="0"/>
              <w:autoSpaceDN w:val="0"/>
              <w:adjustRightInd w:val="0"/>
              <w:jc w:val="both"/>
              <w:rPr>
                <w:sz w:val="18"/>
                <w:szCs w:val="18"/>
              </w:rPr>
            </w:pPr>
            <w:r>
              <w:rPr>
                <w:sz w:val="18"/>
                <w:szCs w:val="18"/>
              </w:rPr>
              <w:t>Б</w:t>
            </w:r>
          </w:p>
        </w:tc>
      </w:tr>
      <w:tr w:rsidR="00A8067F" w:rsidRPr="00A1781D" w:rsidTr="00A8067F">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spacing w:line="360" w:lineRule="auto"/>
              <w:rPr>
                <w:sz w:val="18"/>
                <w:szCs w:val="18"/>
              </w:rPr>
            </w:pPr>
            <w:r w:rsidRPr="00A1781D">
              <w:rPr>
                <w:sz w:val="18"/>
                <w:szCs w:val="18"/>
              </w:rPr>
              <w:t>10</w:t>
            </w:r>
            <w:r>
              <w:rPr>
                <w:sz w:val="18"/>
                <w:szCs w:val="18"/>
              </w:rPr>
              <w:t>.2</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jc w:val="center"/>
              <w:rPr>
                <w:sz w:val="18"/>
                <w:szCs w:val="18"/>
              </w:rPr>
            </w:pP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346FB0">
            <w:pPr>
              <w:rPr>
                <w:sz w:val="18"/>
                <w:szCs w:val="18"/>
              </w:rPr>
            </w:pPr>
            <w:r w:rsidRPr="00A1781D">
              <w:rPr>
                <w:sz w:val="18"/>
                <w:szCs w:val="18"/>
              </w:rPr>
              <w:t>Показатель по строке «Итого по обязательству» сф</w:t>
            </w:r>
            <w:r>
              <w:rPr>
                <w:sz w:val="18"/>
                <w:szCs w:val="18"/>
              </w:rPr>
              <w:t xml:space="preserve">ормированный по номерам счетов, </w:t>
            </w:r>
            <w:r w:rsidRPr="00A1781D">
              <w:rPr>
                <w:sz w:val="18"/>
                <w:szCs w:val="18"/>
              </w:rPr>
              <w:t>1206</w:t>
            </w:r>
            <w:r>
              <w:rPr>
                <w:sz w:val="18"/>
                <w:szCs w:val="18"/>
              </w:rPr>
              <w:t>73</w:t>
            </w:r>
            <w:r w:rsidRPr="00A1781D">
              <w:rPr>
                <w:sz w:val="18"/>
                <w:szCs w:val="18"/>
              </w:rPr>
              <w:t xml:space="preserve">000 по КВР </w:t>
            </w:r>
            <w:r>
              <w:rPr>
                <w:sz w:val="18"/>
                <w:szCs w:val="18"/>
              </w:rPr>
              <w:t>461, 462, 464, 465</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jc w:val="center"/>
              <w:rPr>
                <w:sz w:val="18"/>
                <w:szCs w:val="18"/>
              </w:rPr>
            </w:pPr>
            <w:r w:rsidRPr="00A1781D">
              <w:rPr>
                <w:sz w:val="18"/>
                <w:szCs w:val="18"/>
              </w:rPr>
              <w:t>9</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rPr>
                <w:sz w:val="18"/>
                <w:szCs w:val="18"/>
                <w:lang w:val="en-US"/>
              </w:rPr>
            </w:pPr>
            <w:r w:rsidRPr="00A1781D">
              <w:rPr>
                <w:sz w:val="18"/>
                <w:szCs w:val="18"/>
                <w:lang w:val="en-US"/>
              </w:rPr>
              <w:t>&gt;=300</w:t>
            </w:r>
            <w:r w:rsidRPr="00346FB0">
              <w:rPr>
                <w:sz w:val="18"/>
                <w:szCs w:val="18"/>
                <w:lang w:val="en-US"/>
              </w:rPr>
              <w:t> 0</w:t>
            </w:r>
            <w:r w:rsidRPr="00A1781D">
              <w:rPr>
                <w:sz w:val="18"/>
                <w:szCs w:val="18"/>
                <w:lang w:val="en-US"/>
              </w:rPr>
              <w:t>00</w:t>
            </w:r>
            <w:r w:rsidRPr="00346FB0">
              <w:rPr>
                <w:sz w:val="18"/>
                <w:szCs w:val="18"/>
                <w:lang w:val="en-US"/>
              </w:rPr>
              <w:t> 000,00</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rPr>
                <w:sz w:val="18"/>
                <w:szCs w:val="18"/>
              </w:rPr>
            </w:pP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E91026">
            <w:pPr>
              <w:rPr>
                <w:sz w:val="18"/>
                <w:szCs w:val="18"/>
              </w:rPr>
            </w:pP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346FB0">
            <w:pPr>
              <w:rPr>
                <w:sz w:val="18"/>
                <w:szCs w:val="18"/>
              </w:rPr>
            </w:pPr>
            <w:r w:rsidRPr="00A1781D">
              <w:rPr>
                <w:sz w:val="18"/>
                <w:szCs w:val="18"/>
              </w:rPr>
              <w:t xml:space="preserve">Расшифровка формируется по каждой субсидии </w:t>
            </w:r>
            <w:r>
              <w:rPr>
                <w:sz w:val="18"/>
                <w:szCs w:val="18"/>
                <w:lang w:eastAsia="ru-RU"/>
              </w:rPr>
              <w:t xml:space="preserve">на осуществление капитальных вложений </w:t>
            </w:r>
            <w:r w:rsidRPr="00A1781D">
              <w:rPr>
                <w:sz w:val="18"/>
                <w:szCs w:val="18"/>
              </w:rPr>
              <w:t>АУ/БУ, остатки дебиторской задолженности по которым на отчетную дату превышают 300 000 000 руб.</w:t>
            </w:r>
          </w:p>
        </w:tc>
        <w:tc>
          <w:tcPr>
            <w:tcW w:w="0" w:type="auto"/>
            <w:tcBorders>
              <w:top w:val="single" w:sz="4" w:space="0" w:color="auto"/>
              <w:left w:val="single" w:sz="4" w:space="0" w:color="auto"/>
              <w:bottom w:val="single" w:sz="4" w:space="0" w:color="auto"/>
              <w:right w:val="single" w:sz="4" w:space="0" w:color="auto"/>
            </w:tcBorders>
          </w:tcPr>
          <w:p w:rsidR="00A8067F" w:rsidRPr="00A1781D" w:rsidRDefault="00A8067F" w:rsidP="00346FB0">
            <w:pPr>
              <w:rPr>
                <w:sz w:val="18"/>
                <w:szCs w:val="18"/>
              </w:rPr>
            </w:pPr>
            <w:r>
              <w:rPr>
                <w:sz w:val="18"/>
                <w:szCs w:val="18"/>
              </w:rPr>
              <w:t>Б</w:t>
            </w:r>
          </w:p>
        </w:tc>
      </w:tr>
      <w:tr w:rsidR="00A8067F" w:rsidRPr="00A1781D" w:rsidTr="00A8067F">
        <w:tc>
          <w:tcPr>
            <w:tcW w:w="0" w:type="auto"/>
          </w:tcPr>
          <w:p w:rsidR="00A8067F" w:rsidRPr="00A1781D" w:rsidRDefault="00A8067F" w:rsidP="00AB12D5">
            <w:pPr>
              <w:spacing w:line="360" w:lineRule="auto"/>
              <w:rPr>
                <w:sz w:val="18"/>
                <w:szCs w:val="18"/>
              </w:rPr>
            </w:pPr>
            <w:r w:rsidRPr="00A1781D">
              <w:rPr>
                <w:sz w:val="18"/>
                <w:szCs w:val="18"/>
              </w:rPr>
              <w:t>11</w:t>
            </w:r>
          </w:p>
        </w:tc>
        <w:tc>
          <w:tcPr>
            <w:tcW w:w="0" w:type="auto"/>
          </w:tcPr>
          <w:p w:rsidR="00A8067F" w:rsidRPr="00A1781D" w:rsidRDefault="00A8067F" w:rsidP="00AB12D5">
            <w:pPr>
              <w:jc w:val="center"/>
              <w:rPr>
                <w:sz w:val="18"/>
                <w:szCs w:val="18"/>
              </w:rPr>
            </w:pPr>
          </w:p>
        </w:tc>
        <w:tc>
          <w:tcPr>
            <w:tcW w:w="0" w:type="auto"/>
          </w:tcPr>
          <w:p w:rsidR="00A8067F" w:rsidRPr="00A1781D" w:rsidRDefault="00A8067F" w:rsidP="00940337">
            <w:pPr>
              <w:rPr>
                <w:sz w:val="18"/>
                <w:szCs w:val="18"/>
              </w:rPr>
            </w:pPr>
            <w:r w:rsidRPr="00A1781D">
              <w:rPr>
                <w:sz w:val="18"/>
                <w:szCs w:val="18"/>
              </w:rPr>
              <w:t>*(кроме строк «Итого по обязательству» и «Итого по контрагенту»)</w:t>
            </w:r>
          </w:p>
        </w:tc>
        <w:tc>
          <w:tcPr>
            <w:tcW w:w="0" w:type="auto"/>
          </w:tcPr>
          <w:p w:rsidR="00A8067F" w:rsidRPr="00A1781D" w:rsidRDefault="00A8067F" w:rsidP="00AB12D5">
            <w:pPr>
              <w:jc w:val="center"/>
              <w:rPr>
                <w:sz w:val="18"/>
                <w:szCs w:val="18"/>
              </w:rPr>
            </w:pPr>
            <w:r w:rsidRPr="00A1781D">
              <w:rPr>
                <w:sz w:val="18"/>
                <w:szCs w:val="18"/>
              </w:rPr>
              <w:t>16</w:t>
            </w:r>
          </w:p>
        </w:tc>
        <w:tc>
          <w:tcPr>
            <w:tcW w:w="0" w:type="auto"/>
          </w:tcPr>
          <w:p w:rsidR="00A8067F" w:rsidRPr="00A1781D" w:rsidRDefault="00A8067F" w:rsidP="00AB12D5">
            <w:pPr>
              <w:rPr>
                <w:sz w:val="18"/>
                <w:szCs w:val="18"/>
                <w:lang w:val="en-US"/>
              </w:rPr>
            </w:pPr>
            <w:r w:rsidRPr="00A1781D">
              <w:rPr>
                <w:sz w:val="18"/>
                <w:szCs w:val="18"/>
              </w:rPr>
              <w:t>=</w:t>
            </w:r>
          </w:p>
        </w:tc>
        <w:tc>
          <w:tcPr>
            <w:tcW w:w="0" w:type="auto"/>
          </w:tcPr>
          <w:p w:rsidR="00A8067F" w:rsidRPr="00A1781D" w:rsidRDefault="00A8067F" w:rsidP="00AB12D5">
            <w:pPr>
              <w:rPr>
                <w:sz w:val="18"/>
                <w:szCs w:val="18"/>
              </w:rPr>
            </w:pPr>
            <w:r w:rsidRPr="00A1781D">
              <w:rPr>
                <w:sz w:val="18"/>
                <w:szCs w:val="18"/>
              </w:rPr>
              <w:t>1, 2, 3, 4, 5</w:t>
            </w:r>
          </w:p>
        </w:tc>
        <w:tc>
          <w:tcPr>
            <w:tcW w:w="0" w:type="auto"/>
          </w:tcPr>
          <w:p w:rsidR="00A8067F" w:rsidRPr="00A1781D" w:rsidRDefault="00A8067F" w:rsidP="00AB12D5">
            <w:pPr>
              <w:rPr>
                <w:sz w:val="18"/>
                <w:szCs w:val="18"/>
              </w:rPr>
            </w:pPr>
          </w:p>
        </w:tc>
        <w:tc>
          <w:tcPr>
            <w:tcW w:w="0" w:type="auto"/>
          </w:tcPr>
          <w:p w:rsidR="00A8067F" w:rsidRPr="00A1781D" w:rsidRDefault="00A8067F" w:rsidP="00A25FF4">
            <w:pPr>
              <w:rPr>
                <w:sz w:val="18"/>
                <w:szCs w:val="18"/>
              </w:rPr>
            </w:pPr>
            <w:r w:rsidRPr="00A1781D">
              <w:rPr>
                <w:sz w:val="18"/>
                <w:szCs w:val="18"/>
              </w:rPr>
              <w:t xml:space="preserve">В графе 16 указаны значения, </w:t>
            </w:r>
            <w:proofErr w:type="gramStart"/>
            <w:r w:rsidRPr="00A1781D">
              <w:rPr>
                <w:sz w:val="18"/>
                <w:szCs w:val="18"/>
              </w:rPr>
              <w:t>отличные  от</w:t>
            </w:r>
            <w:proofErr w:type="gramEnd"/>
            <w:r w:rsidRPr="00A1781D">
              <w:rPr>
                <w:sz w:val="18"/>
                <w:szCs w:val="18"/>
              </w:rPr>
              <w:t xml:space="preserve"> 1 до 5 </w:t>
            </w:r>
            <w:r>
              <w:rPr>
                <w:sz w:val="18"/>
                <w:szCs w:val="18"/>
              </w:rPr>
              <w:t>–</w:t>
            </w:r>
            <w:r w:rsidRPr="00A1781D">
              <w:rPr>
                <w:sz w:val="18"/>
                <w:szCs w:val="18"/>
              </w:rPr>
              <w:t xml:space="preserve"> недопустимо</w:t>
            </w:r>
          </w:p>
        </w:tc>
        <w:tc>
          <w:tcPr>
            <w:tcW w:w="0" w:type="auto"/>
          </w:tcPr>
          <w:p w:rsidR="00A8067F" w:rsidRPr="00A1781D" w:rsidRDefault="00A8067F" w:rsidP="00A25FF4">
            <w:pPr>
              <w:rPr>
                <w:sz w:val="18"/>
                <w:szCs w:val="18"/>
              </w:rPr>
            </w:pPr>
            <w:r>
              <w:rPr>
                <w:sz w:val="18"/>
                <w:szCs w:val="18"/>
              </w:rPr>
              <w:t>Б</w:t>
            </w:r>
          </w:p>
        </w:tc>
      </w:tr>
      <w:tr w:rsidR="00A8067F" w:rsidRPr="00A1781D" w:rsidTr="00A8067F">
        <w:tc>
          <w:tcPr>
            <w:tcW w:w="0" w:type="auto"/>
          </w:tcPr>
          <w:p w:rsidR="00A8067F" w:rsidRPr="00A1781D" w:rsidRDefault="00A8067F" w:rsidP="00AB12D5">
            <w:pPr>
              <w:spacing w:line="360" w:lineRule="auto"/>
              <w:rPr>
                <w:sz w:val="18"/>
                <w:szCs w:val="18"/>
              </w:rPr>
            </w:pPr>
            <w:r w:rsidRPr="00A1781D">
              <w:rPr>
                <w:sz w:val="18"/>
                <w:szCs w:val="18"/>
              </w:rPr>
              <w:t>12</w:t>
            </w:r>
          </w:p>
        </w:tc>
        <w:tc>
          <w:tcPr>
            <w:tcW w:w="0" w:type="auto"/>
          </w:tcPr>
          <w:p w:rsidR="00A8067F" w:rsidRPr="00A1781D" w:rsidRDefault="00A8067F" w:rsidP="00AB12D5">
            <w:pPr>
              <w:jc w:val="center"/>
              <w:rPr>
                <w:sz w:val="18"/>
                <w:szCs w:val="18"/>
              </w:rPr>
            </w:pPr>
          </w:p>
        </w:tc>
        <w:tc>
          <w:tcPr>
            <w:tcW w:w="0" w:type="auto"/>
          </w:tcPr>
          <w:p w:rsidR="00A8067F" w:rsidRPr="00A1781D" w:rsidRDefault="00A8067F" w:rsidP="00940337">
            <w:pPr>
              <w:rPr>
                <w:sz w:val="18"/>
                <w:szCs w:val="18"/>
              </w:rPr>
            </w:pPr>
            <w:r w:rsidRPr="00A1781D">
              <w:rPr>
                <w:sz w:val="18"/>
                <w:szCs w:val="18"/>
              </w:rPr>
              <w:t>*(кроме строк «Итого по обязательству» и «Итого по контрагенту»)</w:t>
            </w:r>
          </w:p>
        </w:tc>
        <w:tc>
          <w:tcPr>
            <w:tcW w:w="0" w:type="auto"/>
          </w:tcPr>
          <w:p w:rsidR="00A8067F" w:rsidRPr="00A1781D" w:rsidRDefault="00A8067F" w:rsidP="00AB12D5">
            <w:pPr>
              <w:jc w:val="center"/>
              <w:rPr>
                <w:sz w:val="18"/>
                <w:szCs w:val="18"/>
              </w:rPr>
            </w:pPr>
            <w:r w:rsidRPr="00A1781D">
              <w:rPr>
                <w:sz w:val="18"/>
                <w:szCs w:val="18"/>
              </w:rPr>
              <w:t>18</w:t>
            </w:r>
          </w:p>
        </w:tc>
        <w:tc>
          <w:tcPr>
            <w:tcW w:w="0" w:type="auto"/>
          </w:tcPr>
          <w:p w:rsidR="00A8067F" w:rsidRPr="00A1781D" w:rsidRDefault="00A8067F" w:rsidP="00AB12D5">
            <w:pPr>
              <w:rPr>
                <w:sz w:val="18"/>
                <w:szCs w:val="18"/>
                <w:lang w:val="en-US"/>
              </w:rPr>
            </w:pPr>
            <w:r w:rsidRPr="00A1781D">
              <w:rPr>
                <w:sz w:val="18"/>
                <w:szCs w:val="18"/>
              </w:rPr>
              <w:t>=</w:t>
            </w:r>
          </w:p>
        </w:tc>
        <w:tc>
          <w:tcPr>
            <w:tcW w:w="0" w:type="auto"/>
          </w:tcPr>
          <w:p w:rsidR="00A8067F" w:rsidRPr="00A1781D" w:rsidRDefault="00A8067F" w:rsidP="00AB12D5">
            <w:pPr>
              <w:rPr>
                <w:sz w:val="18"/>
                <w:szCs w:val="18"/>
              </w:rPr>
            </w:pPr>
            <w:r w:rsidRPr="00A1781D">
              <w:rPr>
                <w:sz w:val="18"/>
                <w:szCs w:val="18"/>
              </w:rPr>
              <w:t>1.1, 1.2, 1.3, 1.4, 1.5, 1.6, 2.1, 2.2, 2.3, 2.4, 2.5, 2.6, 2.7, 2.8, 2.9, 3.1, 3.2, 3.3, 3.4, 3.5, 3.6, 3.7, 3.8, 4.1, 4.2, 4.3, 5.1, 5.2</w:t>
            </w:r>
          </w:p>
        </w:tc>
        <w:tc>
          <w:tcPr>
            <w:tcW w:w="0" w:type="auto"/>
          </w:tcPr>
          <w:p w:rsidR="00A8067F" w:rsidRPr="00A1781D" w:rsidRDefault="00A8067F" w:rsidP="00AB12D5">
            <w:pPr>
              <w:rPr>
                <w:sz w:val="18"/>
                <w:szCs w:val="18"/>
              </w:rPr>
            </w:pPr>
          </w:p>
        </w:tc>
        <w:tc>
          <w:tcPr>
            <w:tcW w:w="0" w:type="auto"/>
          </w:tcPr>
          <w:p w:rsidR="00A8067F" w:rsidRPr="00A1781D" w:rsidRDefault="00A8067F" w:rsidP="00A25FF4">
            <w:pPr>
              <w:rPr>
                <w:sz w:val="18"/>
                <w:szCs w:val="18"/>
              </w:rPr>
            </w:pPr>
            <w:r w:rsidRPr="00A1781D">
              <w:rPr>
                <w:sz w:val="18"/>
                <w:szCs w:val="18"/>
              </w:rPr>
              <w:t xml:space="preserve">В графе 15 указаны значения, отличные от 1.1, 1.2, 1.3, 1.4, 1.5, 1.6, 2.1, 2.2, 2.3, 2.4, 2.5, 2.6, 2.7, 2.8, 2.9, 3.1, 3.2, 3.3, 3.4, 3.5, 3.6, 3.7, 3.8, 4.1, 4.2, 4.3, 5.1, 5.2 </w:t>
            </w:r>
            <w:r>
              <w:rPr>
                <w:sz w:val="18"/>
                <w:szCs w:val="18"/>
              </w:rPr>
              <w:t>–</w:t>
            </w:r>
            <w:r w:rsidRPr="00A1781D">
              <w:rPr>
                <w:sz w:val="18"/>
                <w:szCs w:val="18"/>
              </w:rPr>
              <w:t xml:space="preserve"> недопустимо</w:t>
            </w:r>
          </w:p>
        </w:tc>
        <w:tc>
          <w:tcPr>
            <w:tcW w:w="0" w:type="auto"/>
          </w:tcPr>
          <w:p w:rsidR="00A8067F" w:rsidRPr="00A1781D" w:rsidRDefault="00A8067F" w:rsidP="00A25FF4">
            <w:pPr>
              <w:rPr>
                <w:sz w:val="18"/>
                <w:szCs w:val="18"/>
              </w:rPr>
            </w:pPr>
            <w:r>
              <w:rPr>
                <w:sz w:val="18"/>
                <w:szCs w:val="18"/>
              </w:rPr>
              <w:t>Б</w:t>
            </w:r>
          </w:p>
        </w:tc>
      </w:tr>
      <w:tr w:rsidR="00A8067F" w:rsidRPr="00A1781D" w:rsidTr="00A8067F">
        <w:tc>
          <w:tcPr>
            <w:tcW w:w="0" w:type="auto"/>
          </w:tcPr>
          <w:p w:rsidR="00A8067F" w:rsidRPr="00A1781D" w:rsidRDefault="00A8067F" w:rsidP="00AC082D">
            <w:pPr>
              <w:spacing w:line="360" w:lineRule="auto"/>
              <w:rPr>
                <w:sz w:val="18"/>
                <w:szCs w:val="18"/>
              </w:rPr>
            </w:pPr>
            <w:r w:rsidRPr="00A1781D">
              <w:rPr>
                <w:sz w:val="18"/>
                <w:szCs w:val="18"/>
              </w:rPr>
              <w:t>13</w:t>
            </w:r>
          </w:p>
        </w:tc>
        <w:tc>
          <w:tcPr>
            <w:tcW w:w="0" w:type="auto"/>
          </w:tcPr>
          <w:p w:rsidR="00A8067F" w:rsidRPr="00A1781D" w:rsidRDefault="00A8067F" w:rsidP="00AB12D5">
            <w:pPr>
              <w:jc w:val="center"/>
              <w:rPr>
                <w:sz w:val="18"/>
                <w:szCs w:val="18"/>
              </w:rPr>
            </w:pPr>
          </w:p>
        </w:tc>
        <w:tc>
          <w:tcPr>
            <w:tcW w:w="0" w:type="auto"/>
          </w:tcPr>
          <w:p w:rsidR="00A8067F" w:rsidRPr="00A1781D" w:rsidRDefault="00A8067F" w:rsidP="00940337">
            <w:pPr>
              <w:rPr>
                <w:sz w:val="18"/>
                <w:szCs w:val="18"/>
              </w:rPr>
            </w:pPr>
            <w:r w:rsidRPr="00A1781D">
              <w:rPr>
                <w:sz w:val="18"/>
                <w:szCs w:val="18"/>
              </w:rPr>
              <w:t>*</w:t>
            </w:r>
          </w:p>
        </w:tc>
        <w:tc>
          <w:tcPr>
            <w:tcW w:w="0" w:type="auto"/>
          </w:tcPr>
          <w:p w:rsidR="00A8067F" w:rsidRPr="00A1781D" w:rsidRDefault="00A8067F" w:rsidP="005A55B6">
            <w:pPr>
              <w:jc w:val="center"/>
              <w:rPr>
                <w:sz w:val="18"/>
                <w:szCs w:val="18"/>
              </w:rPr>
            </w:pPr>
            <w:r w:rsidRPr="00A1781D">
              <w:rPr>
                <w:sz w:val="18"/>
                <w:szCs w:val="18"/>
              </w:rPr>
              <w:t>15</w:t>
            </w:r>
          </w:p>
        </w:tc>
        <w:tc>
          <w:tcPr>
            <w:tcW w:w="0" w:type="auto"/>
          </w:tcPr>
          <w:p w:rsidR="00A8067F" w:rsidRPr="00A1781D" w:rsidRDefault="00A8067F" w:rsidP="00AB12D5">
            <w:pPr>
              <w:rPr>
                <w:sz w:val="18"/>
                <w:szCs w:val="18"/>
                <w:lang w:val="en-US"/>
              </w:rPr>
            </w:pPr>
            <w:r w:rsidRPr="00A1781D">
              <w:rPr>
                <w:sz w:val="18"/>
                <w:szCs w:val="18"/>
              </w:rPr>
              <w:t>Если = 0</w:t>
            </w:r>
          </w:p>
        </w:tc>
        <w:tc>
          <w:tcPr>
            <w:tcW w:w="0" w:type="auto"/>
          </w:tcPr>
          <w:p w:rsidR="00A8067F" w:rsidRPr="00A1781D" w:rsidRDefault="00A8067F" w:rsidP="00AB12D5">
            <w:pPr>
              <w:rPr>
                <w:sz w:val="18"/>
                <w:szCs w:val="18"/>
              </w:rPr>
            </w:pPr>
          </w:p>
        </w:tc>
        <w:tc>
          <w:tcPr>
            <w:tcW w:w="0" w:type="auto"/>
          </w:tcPr>
          <w:p w:rsidR="00A8067F" w:rsidRPr="00A1781D" w:rsidRDefault="00A8067F" w:rsidP="00AB12D5">
            <w:pPr>
              <w:rPr>
                <w:sz w:val="18"/>
                <w:szCs w:val="18"/>
              </w:rPr>
            </w:pPr>
          </w:p>
        </w:tc>
        <w:tc>
          <w:tcPr>
            <w:tcW w:w="0" w:type="auto"/>
          </w:tcPr>
          <w:p w:rsidR="00A8067F" w:rsidRPr="00A1781D" w:rsidRDefault="00A8067F" w:rsidP="00A25FF4">
            <w:pPr>
              <w:rPr>
                <w:sz w:val="18"/>
                <w:szCs w:val="18"/>
              </w:rPr>
            </w:pPr>
            <w:r w:rsidRPr="00A1781D">
              <w:rPr>
                <w:sz w:val="18"/>
                <w:szCs w:val="18"/>
              </w:rPr>
              <w:t>Отсутствует плановая задолженность на конец следующего отчетного периода – требуется пояснение</w:t>
            </w:r>
          </w:p>
        </w:tc>
        <w:tc>
          <w:tcPr>
            <w:tcW w:w="0" w:type="auto"/>
          </w:tcPr>
          <w:p w:rsidR="00A8067F" w:rsidRPr="00A1781D" w:rsidRDefault="006B732C" w:rsidP="00A25FF4">
            <w:pPr>
              <w:rPr>
                <w:sz w:val="18"/>
                <w:szCs w:val="18"/>
              </w:rPr>
            </w:pPr>
            <w:r>
              <w:rPr>
                <w:sz w:val="18"/>
                <w:szCs w:val="18"/>
              </w:rPr>
              <w:t>П</w:t>
            </w:r>
          </w:p>
        </w:tc>
      </w:tr>
    </w:tbl>
    <w:p w:rsidR="002B69B5" w:rsidRDefault="002B69B5" w:rsidP="00A13998">
      <w:pPr>
        <w:rPr>
          <w:sz w:val="18"/>
          <w:szCs w:val="18"/>
        </w:rPr>
      </w:pPr>
    </w:p>
    <w:p w:rsidR="006A247E" w:rsidRDefault="006A247E" w:rsidP="006A247E">
      <w:r>
        <w:t>Форматно-логический контроль</w:t>
      </w:r>
    </w:p>
    <w:p w:rsidR="006A247E" w:rsidRDefault="006A247E" w:rsidP="006A247E">
      <w:r>
        <w:t>Сочетание показателей граф 2,3,4,6 по детализированным строкам должно быть уникальным.</w:t>
      </w:r>
    </w:p>
    <w:p w:rsidR="006A247E" w:rsidRDefault="006A247E" w:rsidP="00A13998">
      <w:pPr>
        <w:rPr>
          <w:sz w:val="18"/>
          <w:szCs w:val="18"/>
        </w:rPr>
      </w:pPr>
    </w:p>
    <w:p w:rsidR="006A247E" w:rsidRPr="00A1781D" w:rsidRDefault="006A247E" w:rsidP="00A13998">
      <w:pPr>
        <w:rPr>
          <w:sz w:val="18"/>
          <w:szCs w:val="18"/>
        </w:rPr>
      </w:pPr>
    </w:p>
    <w:p w:rsidR="00DB304C" w:rsidRPr="00A1781D" w:rsidRDefault="00DB304C" w:rsidP="00DB304C">
      <w:pPr>
        <w:rPr>
          <w:sz w:val="18"/>
          <w:szCs w:val="18"/>
        </w:rPr>
      </w:pPr>
      <w:proofErr w:type="spellStart"/>
      <w:r w:rsidRPr="00A1781D">
        <w:rPr>
          <w:sz w:val="18"/>
          <w:szCs w:val="18"/>
        </w:rPr>
        <w:t>Междокументный</w:t>
      </w:r>
      <w:proofErr w:type="spellEnd"/>
      <w:r w:rsidRPr="00A1781D">
        <w:rPr>
          <w:sz w:val="18"/>
          <w:szCs w:val="18"/>
        </w:rPr>
        <w:t xml:space="preserve"> контроль Расшифровки </w:t>
      </w:r>
      <w:r w:rsidR="00403AAA" w:rsidRPr="00A1781D">
        <w:rPr>
          <w:sz w:val="18"/>
          <w:szCs w:val="18"/>
        </w:rPr>
        <w:t>ф. 0503192</w:t>
      </w:r>
      <w:r w:rsidR="00A8067F">
        <w:rPr>
          <w:sz w:val="18"/>
          <w:szCs w:val="18"/>
        </w:rPr>
        <w:t xml:space="preserve"> (для ГРБС по списку, установленному письмом об особенностях)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662"/>
        <w:gridCol w:w="1371"/>
        <w:gridCol w:w="656"/>
        <w:gridCol w:w="591"/>
        <w:gridCol w:w="1096"/>
        <w:gridCol w:w="1086"/>
        <w:gridCol w:w="1392"/>
        <w:gridCol w:w="656"/>
        <w:gridCol w:w="591"/>
        <w:gridCol w:w="1188"/>
        <w:gridCol w:w="794"/>
      </w:tblGrid>
      <w:tr w:rsidR="005A31E0" w:rsidRPr="00A1781D" w:rsidTr="00171FFB">
        <w:trPr>
          <w:trHeight w:val="617"/>
        </w:trPr>
        <w:tc>
          <w:tcPr>
            <w:tcW w:w="189" w:type="pct"/>
          </w:tcPr>
          <w:p w:rsidR="005A31E0" w:rsidRPr="00A1781D" w:rsidRDefault="005A31E0" w:rsidP="00683869">
            <w:pPr>
              <w:jc w:val="center"/>
              <w:rPr>
                <w:sz w:val="18"/>
                <w:szCs w:val="18"/>
              </w:rPr>
            </w:pPr>
            <w:r w:rsidRPr="00A1781D">
              <w:rPr>
                <w:sz w:val="18"/>
                <w:szCs w:val="18"/>
              </w:rPr>
              <w:t>№ п/п</w:t>
            </w:r>
          </w:p>
        </w:tc>
        <w:tc>
          <w:tcPr>
            <w:tcW w:w="316" w:type="pct"/>
          </w:tcPr>
          <w:p w:rsidR="005A31E0" w:rsidRPr="00A1781D" w:rsidRDefault="005A31E0" w:rsidP="00683869">
            <w:pPr>
              <w:ind w:right="-78"/>
              <w:jc w:val="center"/>
              <w:rPr>
                <w:sz w:val="18"/>
                <w:szCs w:val="18"/>
              </w:rPr>
            </w:pPr>
            <w:r w:rsidRPr="00A1781D">
              <w:rPr>
                <w:sz w:val="18"/>
                <w:szCs w:val="18"/>
              </w:rPr>
              <w:t>Код формы</w:t>
            </w:r>
          </w:p>
        </w:tc>
        <w:tc>
          <w:tcPr>
            <w:tcW w:w="654" w:type="pct"/>
          </w:tcPr>
          <w:p w:rsidR="005A31E0" w:rsidRPr="00A1781D" w:rsidRDefault="005A31E0" w:rsidP="00683869">
            <w:pPr>
              <w:jc w:val="center"/>
              <w:rPr>
                <w:sz w:val="18"/>
                <w:szCs w:val="18"/>
              </w:rPr>
            </w:pPr>
            <w:r w:rsidRPr="00A1781D">
              <w:rPr>
                <w:sz w:val="18"/>
                <w:szCs w:val="18"/>
              </w:rPr>
              <w:t>Показатель связанной формы</w:t>
            </w:r>
          </w:p>
        </w:tc>
        <w:tc>
          <w:tcPr>
            <w:tcW w:w="313" w:type="pct"/>
          </w:tcPr>
          <w:p w:rsidR="005A31E0" w:rsidRPr="00A1781D" w:rsidRDefault="005A31E0" w:rsidP="00683869">
            <w:pPr>
              <w:jc w:val="center"/>
              <w:rPr>
                <w:sz w:val="18"/>
                <w:szCs w:val="18"/>
              </w:rPr>
            </w:pPr>
            <w:r w:rsidRPr="00A1781D">
              <w:rPr>
                <w:sz w:val="18"/>
                <w:szCs w:val="18"/>
              </w:rPr>
              <w:t>Строка</w:t>
            </w:r>
          </w:p>
        </w:tc>
        <w:tc>
          <w:tcPr>
            <w:tcW w:w="282" w:type="pct"/>
          </w:tcPr>
          <w:p w:rsidR="005A31E0" w:rsidRPr="00A1781D" w:rsidRDefault="005A31E0" w:rsidP="00683869">
            <w:pPr>
              <w:jc w:val="center"/>
              <w:rPr>
                <w:sz w:val="18"/>
                <w:szCs w:val="18"/>
              </w:rPr>
            </w:pPr>
            <w:r w:rsidRPr="00A1781D">
              <w:rPr>
                <w:sz w:val="18"/>
                <w:szCs w:val="18"/>
              </w:rPr>
              <w:t>Графа</w:t>
            </w:r>
          </w:p>
        </w:tc>
        <w:tc>
          <w:tcPr>
            <w:tcW w:w="523" w:type="pct"/>
          </w:tcPr>
          <w:p w:rsidR="005A31E0" w:rsidRPr="00A1781D" w:rsidRDefault="005A31E0" w:rsidP="00683869">
            <w:pPr>
              <w:jc w:val="center"/>
              <w:rPr>
                <w:sz w:val="18"/>
                <w:szCs w:val="18"/>
              </w:rPr>
            </w:pPr>
            <w:r w:rsidRPr="00A1781D">
              <w:rPr>
                <w:sz w:val="18"/>
                <w:szCs w:val="18"/>
              </w:rPr>
              <w:t>Соотношение</w:t>
            </w:r>
          </w:p>
        </w:tc>
        <w:tc>
          <w:tcPr>
            <w:tcW w:w="518" w:type="pct"/>
          </w:tcPr>
          <w:p w:rsidR="005A31E0" w:rsidRPr="00A1781D" w:rsidRDefault="005A31E0" w:rsidP="00683869">
            <w:pPr>
              <w:jc w:val="center"/>
              <w:rPr>
                <w:sz w:val="18"/>
                <w:szCs w:val="18"/>
              </w:rPr>
            </w:pPr>
            <w:r w:rsidRPr="00A1781D">
              <w:rPr>
                <w:sz w:val="18"/>
                <w:szCs w:val="18"/>
              </w:rPr>
              <w:t>Связанная форма</w:t>
            </w:r>
          </w:p>
        </w:tc>
        <w:tc>
          <w:tcPr>
            <w:tcW w:w="664" w:type="pct"/>
          </w:tcPr>
          <w:p w:rsidR="005A31E0" w:rsidRPr="00A1781D" w:rsidRDefault="005A31E0" w:rsidP="00683869">
            <w:pPr>
              <w:jc w:val="center"/>
              <w:rPr>
                <w:sz w:val="18"/>
                <w:szCs w:val="18"/>
              </w:rPr>
            </w:pPr>
            <w:r w:rsidRPr="00A1781D">
              <w:rPr>
                <w:sz w:val="18"/>
                <w:szCs w:val="18"/>
              </w:rPr>
              <w:t>Показатель связанной формы</w:t>
            </w:r>
          </w:p>
        </w:tc>
        <w:tc>
          <w:tcPr>
            <w:tcW w:w="313" w:type="pct"/>
          </w:tcPr>
          <w:p w:rsidR="005A31E0" w:rsidRPr="00A1781D" w:rsidRDefault="005A31E0" w:rsidP="00683869">
            <w:pPr>
              <w:jc w:val="center"/>
              <w:rPr>
                <w:sz w:val="18"/>
                <w:szCs w:val="18"/>
              </w:rPr>
            </w:pPr>
            <w:r w:rsidRPr="00A1781D">
              <w:rPr>
                <w:sz w:val="18"/>
                <w:szCs w:val="18"/>
              </w:rPr>
              <w:t>Строка</w:t>
            </w:r>
          </w:p>
        </w:tc>
        <w:tc>
          <w:tcPr>
            <w:tcW w:w="282" w:type="pct"/>
          </w:tcPr>
          <w:p w:rsidR="005A31E0" w:rsidRPr="00A1781D" w:rsidRDefault="005A31E0" w:rsidP="00683869">
            <w:pPr>
              <w:jc w:val="center"/>
              <w:rPr>
                <w:sz w:val="18"/>
                <w:szCs w:val="18"/>
              </w:rPr>
            </w:pPr>
            <w:r w:rsidRPr="00A1781D">
              <w:rPr>
                <w:sz w:val="18"/>
                <w:szCs w:val="18"/>
              </w:rPr>
              <w:t>Графа</w:t>
            </w:r>
          </w:p>
        </w:tc>
        <w:tc>
          <w:tcPr>
            <w:tcW w:w="567" w:type="pct"/>
          </w:tcPr>
          <w:p w:rsidR="005A31E0" w:rsidRPr="00A1781D" w:rsidRDefault="005A31E0" w:rsidP="00683869">
            <w:pPr>
              <w:jc w:val="center"/>
              <w:rPr>
                <w:sz w:val="18"/>
                <w:szCs w:val="18"/>
              </w:rPr>
            </w:pPr>
            <w:r w:rsidRPr="00A1781D">
              <w:rPr>
                <w:sz w:val="18"/>
                <w:szCs w:val="18"/>
              </w:rPr>
              <w:t>Контроль показателей</w:t>
            </w:r>
          </w:p>
        </w:tc>
        <w:tc>
          <w:tcPr>
            <w:tcW w:w="379" w:type="pct"/>
          </w:tcPr>
          <w:p w:rsidR="005A31E0" w:rsidRPr="00A1781D" w:rsidRDefault="005A31E0" w:rsidP="00683869">
            <w:pPr>
              <w:jc w:val="center"/>
              <w:rPr>
                <w:sz w:val="18"/>
                <w:szCs w:val="18"/>
              </w:rPr>
            </w:pPr>
            <w:r>
              <w:rPr>
                <w:sz w:val="18"/>
                <w:szCs w:val="18"/>
              </w:rPr>
              <w:t>Тип контроля</w:t>
            </w:r>
          </w:p>
        </w:tc>
      </w:tr>
      <w:tr w:rsidR="005A31E0" w:rsidRPr="00A1781D" w:rsidTr="00171FFB">
        <w:trPr>
          <w:trHeight w:val="1240"/>
        </w:trPr>
        <w:tc>
          <w:tcPr>
            <w:tcW w:w="189" w:type="pct"/>
          </w:tcPr>
          <w:p w:rsidR="005A31E0" w:rsidRPr="00A1781D" w:rsidRDefault="005A31E0" w:rsidP="00683869">
            <w:pPr>
              <w:jc w:val="center"/>
              <w:rPr>
                <w:sz w:val="18"/>
                <w:szCs w:val="18"/>
              </w:rPr>
            </w:pPr>
            <w:r w:rsidRPr="00A1781D">
              <w:rPr>
                <w:sz w:val="18"/>
                <w:szCs w:val="18"/>
              </w:rPr>
              <w:t>1</w:t>
            </w:r>
          </w:p>
          <w:p w:rsidR="005A31E0" w:rsidRPr="00A1781D" w:rsidRDefault="005A31E0" w:rsidP="00683869">
            <w:pPr>
              <w:rPr>
                <w:sz w:val="18"/>
                <w:szCs w:val="18"/>
              </w:rPr>
            </w:pPr>
          </w:p>
        </w:tc>
        <w:tc>
          <w:tcPr>
            <w:tcW w:w="316" w:type="pct"/>
          </w:tcPr>
          <w:p w:rsidR="005A31E0" w:rsidRPr="00A1781D" w:rsidRDefault="005A31E0" w:rsidP="00683869">
            <w:pPr>
              <w:ind w:right="-78"/>
              <w:jc w:val="center"/>
              <w:rPr>
                <w:sz w:val="18"/>
                <w:szCs w:val="18"/>
              </w:rPr>
            </w:pPr>
            <w:r w:rsidRPr="00A1781D">
              <w:rPr>
                <w:sz w:val="18"/>
                <w:szCs w:val="18"/>
              </w:rPr>
              <w:t>0503169</w:t>
            </w:r>
          </w:p>
        </w:tc>
        <w:tc>
          <w:tcPr>
            <w:tcW w:w="654" w:type="pct"/>
          </w:tcPr>
          <w:p w:rsidR="005A31E0" w:rsidRPr="00A1781D" w:rsidRDefault="005A31E0" w:rsidP="00152A70">
            <w:pPr>
              <w:rPr>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счетов счета 1206 2х, 1 206 3х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lang w:val="en-US"/>
              </w:rPr>
            </w:pPr>
            <w:r w:rsidRPr="00A1781D">
              <w:rPr>
                <w:sz w:val="18"/>
                <w:szCs w:val="18"/>
                <w:lang w:val="en-US"/>
              </w:rPr>
              <w:t>2</w:t>
            </w:r>
          </w:p>
        </w:tc>
        <w:tc>
          <w:tcPr>
            <w:tcW w:w="523" w:type="pct"/>
          </w:tcPr>
          <w:p w:rsidR="005A31E0" w:rsidRPr="00A1781D" w:rsidRDefault="005A31E0" w:rsidP="00683869">
            <w:pPr>
              <w:rPr>
                <w:sz w:val="18"/>
                <w:szCs w:val="18"/>
              </w:rPr>
            </w:pPr>
            <w:r w:rsidRPr="00A1781D">
              <w:rPr>
                <w:sz w:val="18"/>
                <w:szCs w:val="18"/>
                <w:lang w:val="en-US"/>
              </w:rPr>
              <w:t>&gt;</w:t>
            </w:r>
            <w:r w:rsidRPr="00A1781D">
              <w:rPr>
                <w:sz w:val="18"/>
                <w:szCs w:val="18"/>
              </w:rPr>
              <w:t>=</w:t>
            </w:r>
          </w:p>
        </w:tc>
        <w:tc>
          <w:tcPr>
            <w:tcW w:w="518" w:type="pct"/>
          </w:tcPr>
          <w:p w:rsidR="005A31E0" w:rsidRPr="00A1781D" w:rsidRDefault="005A31E0" w:rsidP="00683869">
            <w:pPr>
              <w:rPr>
                <w:sz w:val="18"/>
                <w:szCs w:val="18"/>
              </w:rPr>
            </w:pPr>
            <w:r w:rsidRPr="00A1781D">
              <w:rPr>
                <w:sz w:val="18"/>
                <w:szCs w:val="18"/>
              </w:rPr>
              <w:t xml:space="preserve">Расшифровка </w:t>
            </w:r>
          </w:p>
        </w:tc>
        <w:tc>
          <w:tcPr>
            <w:tcW w:w="664" w:type="pct"/>
          </w:tcPr>
          <w:p w:rsidR="005A31E0" w:rsidRPr="00A1781D" w:rsidRDefault="005A31E0" w:rsidP="00683869">
            <w:pPr>
              <w:rPr>
                <w:sz w:val="18"/>
                <w:szCs w:val="18"/>
              </w:rPr>
            </w:pPr>
            <w:r w:rsidRPr="00A1781D">
              <w:rPr>
                <w:sz w:val="18"/>
                <w:szCs w:val="18"/>
              </w:rPr>
              <w:t>по соответствующим номерам счетов счета 1206 2х 000, 1 206 3х000</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lang w:val="en-US"/>
              </w:rPr>
            </w:pPr>
            <w:r w:rsidRPr="00A1781D">
              <w:rPr>
                <w:sz w:val="18"/>
                <w:szCs w:val="18"/>
                <w:lang w:val="en-US"/>
              </w:rPr>
              <w:t>8</w:t>
            </w:r>
          </w:p>
        </w:tc>
        <w:tc>
          <w:tcPr>
            <w:tcW w:w="567" w:type="pct"/>
          </w:tcPr>
          <w:p w:rsidR="005A31E0" w:rsidRPr="00A1781D" w:rsidRDefault="005A31E0" w:rsidP="00152A70">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w:t>
            </w:r>
            <w:proofErr w:type="spellStart"/>
            <w:r w:rsidRPr="00A1781D">
              <w:rPr>
                <w:sz w:val="18"/>
                <w:szCs w:val="18"/>
              </w:rPr>
              <w:t>хх</w:t>
            </w:r>
            <w:proofErr w:type="spellEnd"/>
            <w:r w:rsidRPr="00A1781D">
              <w:rPr>
                <w:sz w:val="18"/>
                <w:szCs w:val="18"/>
              </w:rPr>
              <w:t xml:space="preserve">  в Сведениях ф. 0503169 не </w:t>
            </w:r>
            <w:r w:rsidRPr="00A1781D">
              <w:rPr>
                <w:sz w:val="18"/>
                <w:szCs w:val="18"/>
              </w:rPr>
              <w:lastRenderedPageBreak/>
              <w:t xml:space="preserve">соответствует данным Расшифровки по контрактам – недопустимо </w:t>
            </w:r>
          </w:p>
        </w:tc>
        <w:tc>
          <w:tcPr>
            <w:tcW w:w="379" w:type="pct"/>
          </w:tcPr>
          <w:p w:rsidR="005A31E0" w:rsidRPr="00A1781D" w:rsidRDefault="005A31E0" w:rsidP="00152A70">
            <w:pPr>
              <w:rPr>
                <w:sz w:val="18"/>
                <w:szCs w:val="18"/>
              </w:rPr>
            </w:pPr>
            <w:r>
              <w:rPr>
                <w:sz w:val="18"/>
                <w:szCs w:val="18"/>
              </w:rPr>
              <w:lastRenderedPageBreak/>
              <w:t>Б</w:t>
            </w:r>
          </w:p>
        </w:tc>
      </w:tr>
      <w:tr w:rsidR="005A31E0" w:rsidRPr="00A1781D" w:rsidTr="00171FFB">
        <w:trPr>
          <w:trHeight w:val="1240"/>
        </w:trPr>
        <w:tc>
          <w:tcPr>
            <w:tcW w:w="189" w:type="pct"/>
          </w:tcPr>
          <w:p w:rsidR="005A31E0" w:rsidRPr="00A1781D" w:rsidRDefault="005A31E0" w:rsidP="00683869">
            <w:pPr>
              <w:jc w:val="center"/>
              <w:rPr>
                <w:sz w:val="18"/>
                <w:szCs w:val="18"/>
                <w:lang w:val="en-US"/>
              </w:rPr>
            </w:pPr>
            <w:r w:rsidRPr="00A1781D">
              <w:rPr>
                <w:sz w:val="18"/>
                <w:szCs w:val="18"/>
                <w:lang w:val="en-US"/>
              </w:rPr>
              <w:lastRenderedPageBreak/>
              <w:t>2</w:t>
            </w:r>
          </w:p>
          <w:p w:rsidR="005A31E0" w:rsidRPr="00A1781D" w:rsidRDefault="005A31E0" w:rsidP="00683869">
            <w:pPr>
              <w:jc w:val="center"/>
              <w:rPr>
                <w:sz w:val="18"/>
                <w:szCs w:val="18"/>
              </w:rPr>
            </w:pPr>
          </w:p>
        </w:tc>
        <w:tc>
          <w:tcPr>
            <w:tcW w:w="316" w:type="pct"/>
          </w:tcPr>
          <w:p w:rsidR="005A31E0" w:rsidRPr="00A1781D" w:rsidRDefault="005A31E0" w:rsidP="00683869">
            <w:pPr>
              <w:ind w:right="-78"/>
              <w:jc w:val="center"/>
              <w:rPr>
                <w:sz w:val="18"/>
                <w:szCs w:val="18"/>
              </w:rPr>
            </w:pPr>
            <w:r w:rsidRPr="00A1781D">
              <w:rPr>
                <w:sz w:val="18"/>
                <w:szCs w:val="18"/>
              </w:rPr>
              <w:t>0503169</w:t>
            </w:r>
          </w:p>
        </w:tc>
        <w:tc>
          <w:tcPr>
            <w:tcW w:w="654" w:type="pct"/>
          </w:tcPr>
          <w:p w:rsidR="005A31E0" w:rsidRPr="00A1781D" w:rsidRDefault="005A31E0" w:rsidP="00152A70">
            <w:pPr>
              <w:rPr>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1206 2х ,1 206 3х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rPr>
            </w:pPr>
            <w:r w:rsidRPr="00A1781D">
              <w:rPr>
                <w:sz w:val="18"/>
                <w:szCs w:val="18"/>
              </w:rPr>
              <w:t>9</w:t>
            </w:r>
          </w:p>
        </w:tc>
        <w:tc>
          <w:tcPr>
            <w:tcW w:w="523" w:type="pct"/>
          </w:tcPr>
          <w:p w:rsidR="005A31E0" w:rsidRPr="00A1781D" w:rsidRDefault="005A31E0" w:rsidP="00683869">
            <w:pPr>
              <w:rPr>
                <w:sz w:val="18"/>
                <w:szCs w:val="18"/>
                <w:lang w:val="en-US"/>
              </w:rPr>
            </w:pPr>
            <w:r w:rsidRPr="00A1781D">
              <w:rPr>
                <w:sz w:val="18"/>
                <w:szCs w:val="18"/>
                <w:lang w:val="en-US"/>
              </w:rPr>
              <w:t>&gt;</w:t>
            </w:r>
            <w:r w:rsidRPr="00A1781D">
              <w:rPr>
                <w:sz w:val="18"/>
                <w:szCs w:val="18"/>
              </w:rPr>
              <w:t>=</w:t>
            </w:r>
          </w:p>
        </w:tc>
        <w:tc>
          <w:tcPr>
            <w:tcW w:w="518" w:type="pct"/>
          </w:tcPr>
          <w:p w:rsidR="005A31E0" w:rsidRPr="00A1781D" w:rsidRDefault="005A31E0" w:rsidP="00683869">
            <w:pPr>
              <w:rPr>
                <w:sz w:val="18"/>
                <w:szCs w:val="18"/>
              </w:rPr>
            </w:pPr>
            <w:r w:rsidRPr="00A1781D">
              <w:rPr>
                <w:sz w:val="18"/>
                <w:szCs w:val="18"/>
              </w:rPr>
              <w:t xml:space="preserve">Расшифровка </w:t>
            </w:r>
          </w:p>
        </w:tc>
        <w:tc>
          <w:tcPr>
            <w:tcW w:w="664" w:type="pct"/>
          </w:tcPr>
          <w:p w:rsidR="005A31E0" w:rsidRPr="00A1781D" w:rsidRDefault="005A31E0" w:rsidP="00683869">
            <w:pPr>
              <w:rPr>
                <w:sz w:val="18"/>
                <w:szCs w:val="18"/>
              </w:rPr>
            </w:pPr>
            <w:r w:rsidRPr="00A1781D">
              <w:rPr>
                <w:sz w:val="18"/>
                <w:szCs w:val="18"/>
              </w:rPr>
              <w:t>по соответствующим номерам счетов счета 1206 2х 000, 1 206 3х000</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lang w:val="en-US"/>
              </w:rPr>
            </w:pPr>
            <w:r w:rsidRPr="00A1781D">
              <w:rPr>
                <w:sz w:val="18"/>
                <w:szCs w:val="18"/>
                <w:lang w:val="en-US"/>
              </w:rPr>
              <w:t>10</w:t>
            </w:r>
          </w:p>
        </w:tc>
        <w:tc>
          <w:tcPr>
            <w:tcW w:w="567" w:type="pct"/>
          </w:tcPr>
          <w:p w:rsidR="005A31E0" w:rsidRPr="00A1781D" w:rsidRDefault="005A31E0" w:rsidP="00152A70">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w:t>
            </w:r>
            <w:proofErr w:type="spellStart"/>
            <w:r w:rsidRPr="00A1781D">
              <w:rPr>
                <w:sz w:val="18"/>
                <w:szCs w:val="18"/>
              </w:rPr>
              <w:t>хх</w:t>
            </w:r>
            <w:proofErr w:type="spellEnd"/>
            <w:r w:rsidRPr="00A1781D">
              <w:rPr>
                <w:sz w:val="18"/>
                <w:szCs w:val="18"/>
              </w:rPr>
              <w:t xml:space="preserve">  в Сведениях ф. 0503169 не соответствует данным Расшифровки по контрактам – недопустимо </w:t>
            </w:r>
          </w:p>
        </w:tc>
        <w:tc>
          <w:tcPr>
            <w:tcW w:w="379" w:type="pct"/>
          </w:tcPr>
          <w:p w:rsidR="005A31E0" w:rsidRPr="00A1781D" w:rsidRDefault="005A31E0" w:rsidP="00152A70">
            <w:pPr>
              <w:rPr>
                <w:sz w:val="18"/>
                <w:szCs w:val="18"/>
              </w:rPr>
            </w:pPr>
            <w:r>
              <w:rPr>
                <w:sz w:val="18"/>
                <w:szCs w:val="18"/>
              </w:rPr>
              <w:t>Б</w:t>
            </w:r>
          </w:p>
        </w:tc>
      </w:tr>
      <w:tr w:rsidR="005A31E0" w:rsidRPr="00A1781D" w:rsidTr="00171FFB">
        <w:trPr>
          <w:trHeight w:val="1240"/>
        </w:trPr>
        <w:tc>
          <w:tcPr>
            <w:tcW w:w="189" w:type="pct"/>
          </w:tcPr>
          <w:p w:rsidR="005A31E0" w:rsidRPr="00A1781D" w:rsidRDefault="005A31E0" w:rsidP="00683869">
            <w:pPr>
              <w:jc w:val="center"/>
              <w:rPr>
                <w:sz w:val="18"/>
                <w:szCs w:val="18"/>
                <w:lang w:val="en-US"/>
              </w:rPr>
            </w:pPr>
            <w:r w:rsidRPr="00A1781D">
              <w:rPr>
                <w:sz w:val="18"/>
                <w:szCs w:val="18"/>
                <w:lang w:val="en-US"/>
              </w:rPr>
              <w:t>3</w:t>
            </w:r>
          </w:p>
          <w:p w:rsidR="005A31E0" w:rsidRPr="00A1781D" w:rsidRDefault="005A31E0" w:rsidP="00683869">
            <w:pPr>
              <w:jc w:val="center"/>
              <w:rPr>
                <w:sz w:val="18"/>
                <w:szCs w:val="18"/>
                <w:lang w:val="en-US"/>
              </w:rPr>
            </w:pPr>
          </w:p>
        </w:tc>
        <w:tc>
          <w:tcPr>
            <w:tcW w:w="316" w:type="pct"/>
          </w:tcPr>
          <w:p w:rsidR="005A31E0" w:rsidRPr="00A1781D" w:rsidRDefault="005A31E0" w:rsidP="00683869">
            <w:pPr>
              <w:ind w:right="-78"/>
              <w:jc w:val="center"/>
              <w:rPr>
                <w:sz w:val="18"/>
                <w:szCs w:val="18"/>
              </w:rPr>
            </w:pPr>
            <w:r w:rsidRPr="00A1781D">
              <w:rPr>
                <w:sz w:val="18"/>
                <w:szCs w:val="18"/>
              </w:rPr>
              <w:t>0503169</w:t>
            </w:r>
          </w:p>
        </w:tc>
        <w:tc>
          <w:tcPr>
            <w:tcW w:w="654" w:type="pct"/>
          </w:tcPr>
          <w:p w:rsidR="005A31E0" w:rsidRPr="00A1781D" w:rsidRDefault="005A31E0" w:rsidP="00152A70">
            <w:pPr>
              <w:rPr>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1206 2</w:t>
            </w:r>
            <w:proofErr w:type="gramStart"/>
            <w:r w:rsidRPr="00A1781D">
              <w:rPr>
                <w:sz w:val="18"/>
                <w:szCs w:val="18"/>
              </w:rPr>
              <w:t>х ,</w:t>
            </w:r>
            <w:proofErr w:type="gramEnd"/>
            <w:r w:rsidRPr="00A1781D">
              <w:rPr>
                <w:sz w:val="18"/>
                <w:szCs w:val="18"/>
              </w:rPr>
              <w:t xml:space="preserve"> 1 206 3х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rPr>
            </w:pPr>
            <w:r w:rsidRPr="00A1781D">
              <w:rPr>
                <w:sz w:val="18"/>
                <w:szCs w:val="18"/>
              </w:rPr>
              <w:t>4</w:t>
            </w:r>
          </w:p>
        </w:tc>
        <w:tc>
          <w:tcPr>
            <w:tcW w:w="523" w:type="pct"/>
          </w:tcPr>
          <w:p w:rsidR="005A31E0" w:rsidRPr="00A1781D" w:rsidRDefault="005A31E0" w:rsidP="00683869">
            <w:pPr>
              <w:rPr>
                <w:sz w:val="18"/>
                <w:szCs w:val="18"/>
                <w:lang w:val="en-US"/>
              </w:rPr>
            </w:pPr>
            <w:r w:rsidRPr="00A1781D">
              <w:rPr>
                <w:sz w:val="18"/>
                <w:szCs w:val="18"/>
                <w:lang w:val="en-US"/>
              </w:rPr>
              <w:t>&gt;</w:t>
            </w:r>
            <w:r w:rsidRPr="00A1781D">
              <w:rPr>
                <w:sz w:val="18"/>
                <w:szCs w:val="18"/>
              </w:rPr>
              <w:t>=</w:t>
            </w:r>
          </w:p>
        </w:tc>
        <w:tc>
          <w:tcPr>
            <w:tcW w:w="518" w:type="pct"/>
          </w:tcPr>
          <w:p w:rsidR="005A31E0" w:rsidRPr="00A1781D" w:rsidRDefault="005A31E0" w:rsidP="00683869">
            <w:pPr>
              <w:rPr>
                <w:sz w:val="18"/>
                <w:szCs w:val="18"/>
              </w:rPr>
            </w:pPr>
            <w:r w:rsidRPr="00A1781D">
              <w:rPr>
                <w:sz w:val="18"/>
                <w:szCs w:val="18"/>
              </w:rPr>
              <w:t xml:space="preserve">Расшифровка </w:t>
            </w:r>
          </w:p>
        </w:tc>
        <w:tc>
          <w:tcPr>
            <w:tcW w:w="664" w:type="pct"/>
          </w:tcPr>
          <w:p w:rsidR="005A31E0" w:rsidRPr="00A1781D" w:rsidRDefault="005A31E0" w:rsidP="00683869">
            <w:pPr>
              <w:rPr>
                <w:sz w:val="18"/>
                <w:szCs w:val="18"/>
              </w:rPr>
            </w:pPr>
            <w:r w:rsidRPr="00A1781D">
              <w:rPr>
                <w:sz w:val="18"/>
                <w:szCs w:val="18"/>
              </w:rPr>
              <w:t>по соответствующим номерам счетов счета 1206 2х 000, 1 206 3х000</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lang w:val="en-US"/>
              </w:rPr>
            </w:pPr>
            <w:r w:rsidRPr="00A1781D">
              <w:rPr>
                <w:sz w:val="18"/>
                <w:szCs w:val="18"/>
                <w:lang w:val="en-US"/>
              </w:rPr>
              <w:t>9</w:t>
            </w:r>
          </w:p>
        </w:tc>
        <w:tc>
          <w:tcPr>
            <w:tcW w:w="567" w:type="pct"/>
          </w:tcPr>
          <w:p w:rsidR="005A31E0" w:rsidRPr="00A1781D" w:rsidRDefault="005A31E0" w:rsidP="00152A70">
            <w:pPr>
              <w:rPr>
                <w:sz w:val="18"/>
                <w:szCs w:val="18"/>
              </w:rPr>
            </w:pPr>
            <w:r w:rsidRPr="00A1781D">
              <w:rPr>
                <w:sz w:val="18"/>
                <w:szCs w:val="18"/>
              </w:rPr>
              <w:t xml:space="preserve">Сумма просроченной </w:t>
            </w:r>
            <w:proofErr w:type="gramStart"/>
            <w:r w:rsidRPr="00A1781D">
              <w:rPr>
                <w:sz w:val="18"/>
                <w:szCs w:val="18"/>
              </w:rPr>
              <w:t>дебиторской  задолженности</w:t>
            </w:r>
            <w:proofErr w:type="gramEnd"/>
            <w:r w:rsidRPr="00A1781D">
              <w:rPr>
                <w:sz w:val="18"/>
                <w:szCs w:val="18"/>
              </w:rPr>
              <w:t xml:space="preserve"> по счету 1 206 </w:t>
            </w:r>
            <w:proofErr w:type="spellStart"/>
            <w:r w:rsidRPr="00A1781D">
              <w:rPr>
                <w:sz w:val="18"/>
                <w:szCs w:val="18"/>
              </w:rPr>
              <w:t>хх</w:t>
            </w:r>
            <w:proofErr w:type="spellEnd"/>
            <w:r w:rsidRPr="00A1781D">
              <w:rPr>
                <w:sz w:val="18"/>
                <w:szCs w:val="18"/>
              </w:rPr>
              <w:t xml:space="preserve">  в Сведениях ф. 0503169 не соответствует данным Расшифровки по контрактам – недопустимо </w:t>
            </w:r>
          </w:p>
        </w:tc>
        <w:tc>
          <w:tcPr>
            <w:tcW w:w="379" w:type="pct"/>
          </w:tcPr>
          <w:p w:rsidR="005A31E0" w:rsidRPr="00A1781D" w:rsidRDefault="005A31E0" w:rsidP="00152A70">
            <w:pPr>
              <w:rPr>
                <w:sz w:val="18"/>
                <w:szCs w:val="18"/>
              </w:rPr>
            </w:pPr>
            <w:r>
              <w:rPr>
                <w:sz w:val="18"/>
                <w:szCs w:val="18"/>
              </w:rPr>
              <w:t>Б</w:t>
            </w:r>
          </w:p>
        </w:tc>
      </w:tr>
      <w:tr w:rsidR="005A31E0" w:rsidRPr="00A1781D" w:rsidTr="00171FFB">
        <w:trPr>
          <w:trHeight w:val="1240"/>
        </w:trPr>
        <w:tc>
          <w:tcPr>
            <w:tcW w:w="189" w:type="pct"/>
          </w:tcPr>
          <w:p w:rsidR="005A31E0" w:rsidRPr="00A1781D" w:rsidRDefault="005A31E0" w:rsidP="00683869">
            <w:pPr>
              <w:jc w:val="center"/>
              <w:rPr>
                <w:sz w:val="18"/>
                <w:szCs w:val="18"/>
                <w:lang w:val="en-US"/>
              </w:rPr>
            </w:pPr>
            <w:r w:rsidRPr="00A1781D">
              <w:rPr>
                <w:sz w:val="18"/>
                <w:szCs w:val="18"/>
                <w:lang w:val="en-US"/>
              </w:rPr>
              <w:t>4</w:t>
            </w:r>
          </w:p>
          <w:p w:rsidR="005A31E0" w:rsidRPr="00A1781D" w:rsidRDefault="005A31E0" w:rsidP="00683869">
            <w:pPr>
              <w:jc w:val="center"/>
              <w:rPr>
                <w:sz w:val="18"/>
                <w:szCs w:val="18"/>
                <w:lang w:val="en-US"/>
              </w:rPr>
            </w:pPr>
          </w:p>
        </w:tc>
        <w:tc>
          <w:tcPr>
            <w:tcW w:w="316" w:type="pct"/>
          </w:tcPr>
          <w:p w:rsidR="005A31E0" w:rsidRPr="00A1781D" w:rsidRDefault="005A31E0" w:rsidP="00683869">
            <w:pPr>
              <w:ind w:right="-78"/>
              <w:jc w:val="center"/>
              <w:rPr>
                <w:sz w:val="18"/>
                <w:szCs w:val="18"/>
              </w:rPr>
            </w:pPr>
            <w:r w:rsidRPr="00A1781D">
              <w:rPr>
                <w:sz w:val="18"/>
                <w:szCs w:val="18"/>
              </w:rPr>
              <w:t>0503169</w:t>
            </w:r>
          </w:p>
        </w:tc>
        <w:tc>
          <w:tcPr>
            <w:tcW w:w="654" w:type="pct"/>
          </w:tcPr>
          <w:p w:rsidR="005A31E0" w:rsidRPr="00A1781D" w:rsidRDefault="005A31E0" w:rsidP="00152A70">
            <w:pPr>
              <w:rPr>
                <w:b/>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1206 2</w:t>
            </w:r>
            <w:proofErr w:type="gramStart"/>
            <w:r w:rsidRPr="00A1781D">
              <w:rPr>
                <w:sz w:val="18"/>
                <w:szCs w:val="18"/>
              </w:rPr>
              <w:t>х ,</w:t>
            </w:r>
            <w:proofErr w:type="gramEnd"/>
            <w:r w:rsidRPr="00A1781D">
              <w:rPr>
                <w:sz w:val="18"/>
                <w:szCs w:val="18"/>
              </w:rPr>
              <w:t xml:space="preserve"> 1 206 3х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rPr>
            </w:pPr>
            <w:r w:rsidRPr="00A1781D">
              <w:rPr>
                <w:sz w:val="18"/>
                <w:szCs w:val="18"/>
              </w:rPr>
              <w:t>11</w:t>
            </w:r>
          </w:p>
        </w:tc>
        <w:tc>
          <w:tcPr>
            <w:tcW w:w="523" w:type="pct"/>
          </w:tcPr>
          <w:p w:rsidR="005A31E0" w:rsidRPr="00A1781D" w:rsidRDefault="005A31E0" w:rsidP="00683869">
            <w:pPr>
              <w:rPr>
                <w:sz w:val="18"/>
                <w:szCs w:val="18"/>
                <w:lang w:val="en-US"/>
              </w:rPr>
            </w:pPr>
            <w:r w:rsidRPr="00A1781D">
              <w:rPr>
                <w:sz w:val="18"/>
                <w:szCs w:val="18"/>
                <w:lang w:val="en-US"/>
              </w:rPr>
              <w:t>&gt;</w:t>
            </w:r>
            <w:r w:rsidRPr="00A1781D">
              <w:rPr>
                <w:sz w:val="18"/>
                <w:szCs w:val="18"/>
              </w:rPr>
              <w:t>=</w:t>
            </w:r>
          </w:p>
        </w:tc>
        <w:tc>
          <w:tcPr>
            <w:tcW w:w="518" w:type="pct"/>
          </w:tcPr>
          <w:p w:rsidR="005A31E0" w:rsidRPr="00A1781D" w:rsidRDefault="005A31E0" w:rsidP="00683869">
            <w:pPr>
              <w:rPr>
                <w:sz w:val="18"/>
                <w:szCs w:val="18"/>
              </w:rPr>
            </w:pPr>
            <w:r w:rsidRPr="00A1781D">
              <w:rPr>
                <w:sz w:val="18"/>
                <w:szCs w:val="18"/>
              </w:rPr>
              <w:t xml:space="preserve">Расшифровка </w:t>
            </w:r>
          </w:p>
        </w:tc>
        <w:tc>
          <w:tcPr>
            <w:tcW w:w="664" w:type="pct"/>
          </w:tcPr>
          <w:p w:rsidR="005A31E0" w:rsidRPr="00A1781D" w:rsidRDefault="005A31E0" w:rsidP="00683869">
            <w:pPr>
              <w:rPr>
                <w:sz w:val="18"/>
                <w:szCs w:val="18"/>
              </w:rPr>
            </w:pPr>
            <w:r w:rsidRPr="00A1781D">
              <w:rPr>
                <w:sz w:val="18"/>
                <w:szCs w:val="18"/>
              </w:rPr>
              <w:t>по соответствующим номерам счетов счета 1206 2х 000, 1 206 3х000</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lang w:val="en-US"/>
              </w:rPr>
            </w:pPr>
            <w:r w:rsidRPr="00A1781D">
              <w:rPr>
                <w:sz w:val="18"/>
                <w:szCs w:val="18"/>
                <w:lang w:val="en-US"/>
              </w:rPr>
              <w:t>11</w:t>
            </w:r>
          </w:p>
        </w:tc>
        <w:tc>
          <w:tcPr>
            <w:tcW w:w="567" w:type="pct"/>
          </w:tcPr>
          <w:p w:rsidR="005A31E0" w:rsidRPr="00A1781D" w:rsidRDefault="005A31E0" w:rsidP="00152A70">
            <w:pPr>
              <w:rPr>
                <w:sz w:val="18"/>
                <w:szCs w:val="18"/>
              </w:rPr>
            </w:pPr>
            <w:r w:rsidRPr="00A1781D">
              <w:rPr>
                <w:sz w:val="18"/>
                <w:szCs w:val="18"/>
              </w:rPr>
              <w:t xml:space="preserve">Сумма просроченной </w:t>
            </w:r>
            <w:proofErr w:type="gramStart"/>
            <w:r w:rsidRPr="00A1781D">
              <w:rPr>
                <w:sz w:val="18"/>
                <w:szCs w:val="18"/>
              </w:rPr>
              <w:t>дебиторской  задолженности</w:t>
            </w:r>
            <w:proofErr w:type="gramEnd"/>
            <w:r w:rsidRPr="00A1781D">
              <w:rPr>
                <w:sz w:val="18"/>
                <w:szCs w:val="18"/>
              </w:rPr>
              <w:t xml:space="preserve"> по счету 1 206 </w:t>
            </w:r>
            <w:proofErr w:type="spellStart"/>
            <w:r w:rsidRPr="00A1781D">
              <w:rPr>
                <w:sz w:val="18"/>
                <w:szCs w:val="18"/>
              </w:rPr>
              <w:t>хх</w:t>
            </w:r>
            <w:proofErr w:type="spellEnd"/>
            <w:r w:rsidRPr="00A1781D">
              <w:rPr>
                <w:sz w:val="18"/>
                <w:szCs w:val="18"/>
              </w:rPr>
              <w:t xml:space="preserve">  в Сведениях ф. 0503169 не соответствует данным Расшифровки по контрактам – недопустимо </w:t>
            </w:r>
          </w:p>
        </w:tc>
        <w:tc>
          <w:tcPr>
            <w:tcW w:w="379" w:type="pct"/>
          </w:tcPr>
          <w:p w:rsidR="005A31E0" w:rsidRPr="00A1781D" w:rsidRDefault="005A31E0" w:rsidP="00152A70">
            <w:pPr>
              <w:rPr>
                <w:sz w:val="18"/>
                <w:szCs w:val="18"/>
              </w:rPr>
            </w:pPr>
            <w:r>
              <w:rPr>
                <w:sz w:val="18"/>
                <w:szCs w:val="18"/>
              </w:rPr>
              <w:t>Б</w:t>
            </w:r>
          </w:p>
        </w:tc>
      </w:tr>
    </w:tbl>
    <w:p w:rsidR="00DB304C" w:rsidRPr="00A1781D" w:rsidRDefault="00DB304C" w:rsidP="00A13998">
      <w:pPr>
        <w:rPr>
          <w:sz w:val="18"/>
          <w:szCs w:val="18"/>
        </w:rPr>
      </w:pPr>
    </w:p>
    <w:p w:rsidR="00E737EF" w:rsidRPr="00A1781D" w:rsidRDefault="00E737EF" w:rsidP="00E737EF">
      <w:pPr>
        <w:rPr>
          <w:sz w:val="18"/>
          <w:szCs w:val="18"/>
        </w:rPr>
      </w:pPr>
      <w:proofErr w:type="spellStart"/>
      <w:r w:rsidRPr="00A1781D">
        <w:rPr>
          <w:sz w:val="18"/>
          <w:szCs w:val="18"/>
        </w:rPr>
        <w:t>Междокументный</w:t>
      </w:r>
      <w:proofErr w:type="spellEnd"/>
      <w:r w:rsidRPr="00A1781D">
        <w:rPr>
          <w:sz w:val="18"/>
          <w:szCs w:val="18"/>
        </w:rPr>
        <w:t xml:space="preserve"> контроль Расшифровки </w:t>
      </w:r>
      <w:r w:rsidR="00403AAA" w:rsidRPr="00A1781D">
        <w:rPr>
          <w:sz w:val="18"/>
          <w:szCs w:val="18"/>
        </w:rPr>
        <w:t>ф. 0503193</w:t>
      </w:r>
      <w:r w:rsidR="005A31E0">
        <w:rPr>
          <w:sz w:val="18"/>
          <w:szCs w:val="18"/>
        </w:rPr>
        <w:t xml:space="preserve"> (для ГРБС по списку, установленному письмом об особенностях)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723"/>
        <w:gridCol w:w="1321"/>
        <w:gridCol w:w="655"/>
        <w:gridCol w:w="594"/>
        <w:gridCol w:w="1065"/>
        <w:gridCol w:w="1055"/>
        <w:gridCol w:w="1340"/>
        <w:gridCol w:w="655"/>
        <w:gridCol w:w="594"/>
        <w:gridCol w:w="1152"/>
        <w:gridCol w:w="783"/>
      </w:tblGrid>
      <w:tr w:rsidR="005A31E0" w:rsidRPr="00A1781D" w:rsidTr="00510029">
        <w:trPr>
          <w:trHeight w:val="617"/>
        </w:trPr>
        <w:tc>
          <w:tcPr>
            <w:tcW w:w="189" w:type="pct"/>
          </w:tcPr>
          <w:p w:rsidR="005A31E0" w:rsidRPr="00A1781D" w:rsidRDefault="005A31E0" w:rsidP="00683869">
            <w:pPr>
              <w:jc w:val="center"/>
              <w:rPr>
                <w:sz w:val="18"/>
                <w:szCs w:val="18"/>
              </w:rPr>
            </w:pPr>
            <w:r w:rsidRPr="00A1781D">
              <w:rPr>
                <w:sz w:val="18"/>
                <w:szCs w:val="18"/>
              </w:rPr>
              <w:t>№ п/п</w:t>
            </w:r>
          </w:p>
        </w:tc>
        <w:tc>
          <w:tcPr>
            <w:tcW w:w="316" w:type="pct"/>
          </w:tcPr>
          <w:p w:rsidR="005A31E0" w:rsidRPr="00A1781D" w:rsidRDefault="005A31E0" w:rsidP="00683869">
            <w:pPr>
              <w:ind w:right="-78"/>
              <w:jc w:val="center"/>
              <w:rPr>
                <w:sz w:val="18"/>
                <w:szCs w:val="18"/>
              </w:rPr>
            </w:pPr>
            <w:r w:rsidRPr="00A1781D">
              <w:rPr>
                <w:sz w:val="18"/>
                <w:szCs w:val="18"/>
              </w:rPr>
              <w:t>Код формы</w:t>
            </w:r>
          </w:p>
        </w:tc>
        <w:tc>
          <w:tcPr>
            <w:tcW w:w="654" w:type="pct"/>
          </w:tcPr>
          <w:p w:rsidR="005A31E0" w:rsidRPr="00A1781D" w:rsidRDefault="005A31E0" w:rsidP="00683869">
            <w:pPr>
              <w:jc w:val="center"/>
              <w:rPr>
                <w:sz w:val="18"/>
                <w:szCs w:val="18"/>
              </w:rPr>
            </w:pPr>
            <w:r w:rsidRPr="00A1781D">
              <w:rPr>
                <w:sz w:val="18"/>
                <w:szCs w:val="18"/>
              </w:rPr>
              <w:t>Показатель связанной формы</w:t>
            </w:r>
          </w:p>
        </w:tc>
        <w:tc>
          <w:tcPr>
            <w:tcW w:w="313" w:type="pct"/>
          </w:tcPr>
          <w:p w:rsidR="005A31E0" w:rsidRPr="00A1781D" w:rsidRDefault="005A31E0" w:rsidP="00683869">
            <w:pPr>
              <w:jc w:val="center"/>
              <w:rPr>
                <w:sz w:val="18"/>
                <w:szCs w:val="18"/>
              </w:rPr>
            </w:pPr>
            <w:r w:rsidRPr="00A1781D">
              <w:rPr>
                <w:sz w:val="18"/>
                <w:szCs w:val="18"/>
              </w:rPr>
              <w:t>Строка</w:t>
            </w:r>
          </w:p>
        </w:tc>
        <w:tc>
          <w:tcPr>
            <w:tcW w:w="282" w:type="pct"/>
          </w:tcPr>
          <w:p w:rsidR="005A31E0" w:rsidRPr="00A1781D" w:rsidRDefault="005A31E0" w:rsidP="00683869">
            <w:pPr>
              <w:jc w:val="center"/>
              <w:rPr>
                <w:sz w:val="18"/>
                <w:szCs w:val="18"/>
              </w:rPr>
            </w:pPr>
            <w:r w:rsidRPr="00A1781D">
              <w:rPr>
                <w:sz w:val="18"/>
                <w:szCs w:val="18"/>
              </w:rPr>
              <w:t>Графа</w:t>
            </w:r>
          </w:p>
        </w:tc>
        <w:tc>
          <w:tcPr>
            <w:tcW w:w="523" w:type="pct"/>
          </w:tcPr>
          <w:p w:rsidR="005A31E0" w:rsidRPr="00A1781D" w:rsidRDefault="005A31E0" w:rsidP="00683869">
            <w:pPr>
              <w:jc w:val="center"/>
              <w:rPr>
                <w:sz w:val="18"/>
                <w:szCs w:val="18"/>
              </w:rPr>
            </w:pPr>
            <w:r w:rsidRPr="00A1781D">
              <w:rPr>
                <w:sz w:val="18"/>
                <w:szCs w:val="18"/>
              </w:rPr>
              <w:t>Соотношение</w:t>
            </w:r>
          </w:p>
        </w:tc>
        <w:tc>
          <w:tcPr>
            <w:tcW w:w="518" w:type="pct"/>
          </w:tcPr>
          <w:p w:rsidR="005A31E0" w:rsidRPr="00A1781D" w:rsidRDefault="005A31E0" w:rsidP="00683869">
            <w:pPr>
              <w:jc w:val="center"/>
              <w:rPr>
                <w:sz w:val="18"/>
                <w:szCs w:val="18"/>
              </w:rPr>
            </w:pPr>
            <w:r w:rsidRPr="00A1781D">
              <w:rPr>
                <w:sz w:val="18"/>
                <w:szCs w:val="18"/>
              </w:rPr>
              <w:t>Связанная форма</w:t>
            </w:r>
          </w:p>
        </w:tc>
        <w:tc>
          <w:tcPr>
            <w:tcW w:w="664" w:type="pct"/>
          </w:tcPr>
          <w:p w:rsidR="005A31E0" w:rsidRPr="00A1781D" w:rsidRDefault="005A31E0" w:rsidP="00683869">
            <w:pPr>
              <w:jc w:val="center"/>
              <w:rPr>
                <w:sz w:val="18"/>
                <w:szCs w:val="18"/>
              </w:rPr>
            </w:pPr>
            <w:r w:rsidRPr="00A1781D">
              <w:rPr>
                <w:sz w:val="18"/>
                <w:szCs w:val="18"/>
              </w:rPr>
              <w:t>Показатель связанной формы</w:t>
            </w:r>
          </w:p>
        </w:tc>
        <w:tc>
          <w:tcPr>
            <w:tcW w:w="313" w:type="pct"/>
          </w:tcPr>
          <w:p w:rsidR="005A31E0" w:rsidRPr="00A1781D" w:rsidRDefault="005A31E0" w:rsidP="00683869">
            <w:pPr>
              <w:jc w:val="center"/>
              <w:rPr>
                <w:sz w:val="18"/>
                <w:szCs w:val="18"/>
              </w:rPr>
            </w:pPr>
            <w:r w:rsidRPr="00A1781D">
              <w:rPr>
                <w:sz w:val="18"/>
                <w:szCs w:val="18"/>
              </w:rPr>
              <w:t>Строка</w:t>
            </w:r>
          </w:p>
        </w:tc>
        <w:tc>
          <w:tcPr>
            <w:tcW w:w="282" w:type="pct"/>
          </w:tcPr>
          <w:p w:rsidR="005A31E0" w:rsidRPr="00A1781D" w:rsidRDefault="005A31E0" w:rsidP="00683869">
            <w:pPr>
              <w:jc w:val="center"/>
              <w:rPr>
                <w:sz w:val="18"/>
                <w:szCs w:val="18"/>
              </w:rPr>
            </w:pPr>
            <w:r w:rsidRPr="00A1781D">
              <w:rPr>
                <w:sz w:val="18"/>
                <w:szCs w:val="18"/>
              </w:rPr>
              <w:t>Графа</w:t>
            </w:r>
          </w:p>
        </w:tc>
        <w:tc>
          <w:tcPr>
            <w:tcW w:w="567" w:type="pct"/>
          </w:tcPr>
          <w:p w:rsidR="005A31E0" w:rsidRPr="00A1781D" w:rsidRDefault="005A31E0" w:rsidP="00683869">
            <w:pPr>
              <w:jc w:val="center"/>
              <w:rPr>
                <w:sz w:val="18"/>
                <w:szCs w:val="18"/>
              </w:rPr>
            </w:pPr>
            <w:r w:rsidRPr="00A1781D">
              <w:rPr>
                <w:sz w:val="18"/>
                <w:szCs w:val="18"/>
              </w:rPr>
              <w:t>Контроль показателей</w:t>
            </w:r>
          </w:p>
        </w:tc>
        <w:tc>
          <w:tcPr>
            <w:tcW w:w="379" w:type="pct"/>
          </w:tcPr>
          <w:p w:rsidR="005A31E0" w:rsidRPr="00A1781D" w:rsidRDefault="005A31E0" w:rsidP="00683869">
            <w:pPr>
              <w:jc w:val="center"/>
              <w:rPr>
                <w:sz w:val="18"/>
                <w:szCs w:val="18"/>
              </w:rPr>
            </w:pPr>
            <w:r>
              <w:rPr>
                <w:sz w:val="18"/>
                <w:szCs w:val="18"/>
              </w:rPr>
              <w:t>контроля</w:t>
            </w:r>
          </w:p>
        </w:tc>
      </w:tr>
      <w:tr w:rsidR="005A31E0" w:rsidRPr="00693C34" w:rsidTr="00510029">
        <w:trPr>
          <w:trHeight w:val="1240"/>
        </w:trPr>
        <w:tc>
          <w:tcPr>
            <w:tcW w:w="189" w:type="pct"/>
          </w:tcPr>
          <w:p w:rsidR="005A31E0" w:rsidRPr="00693C34" w:rsidRDefault="005A31E0" w:rsidP="00683869">
            <w:pPr>
              <w:jc w:val="center"/>
              <w:rPr>
                <w:sz w:val="18"/>
                <w:szCs w:val="18"/>
              </w:rPr>
            </w:pPr>
            <w:r w:rsidRPr="00693C34">
              <w:rPr>
                <w:sz w:val="18"/>
                <w:szCs w:val="18"/>
              </w:rPr>
              <w:t>1</w:t>
            </w:r>
          </w:p>
          <w:p w:rsidR="005A31E0" w:rsidRPr="00693C34" w:rsidRDefault="005A31E0" w:rsidP="00683869">
            <w:pPr>
              <w:rPr>
                <w:sz w:val="18"/>
                <w:szCs w:val="18"/>
              </w:rPr>
            </w:pPr>
          </w:p>
        </w:tc>
        <w:tc>
          <w:tcPr>
            <w:tcW w:w="316" w:type="pct"/>
          </w:tcPr>
          <w:p w:rsidR="005A31E0" w:rsidRPr="00693C34" w:rsidRDefault="005A31E0" w:rsidP="00683869">
            <w:pPr>
              <w:ind w:right="-78"/>
              <w:jc w:val="center"/>
              <w:rPr>
                <w:sz w:val="18"/>
                <w:szCs w:val="18"/>
              </w:rPr>
            </w:pPr>
            <w:r w:rsidRPr="00693C34">
              <w:rPr>
                <w:sz w:val="18"/>
                <w:szCs w:val="18"/>
              </w:rPr>
              <w:t>0503169</w:t>
            </w:r>
          </w:p>
        </w:tc>
        <w:tc>
          <w:tcPr>
            <w:tcW w:w="654" w:type="pct"/>
          </w:tcPr>
          <w:p w:rsidR="005A31E0" w:rsidRPr="00693C34" w:rsidRDefault="005A31E0" w:rsidP="00152A70">
            <w:pPr>
              <w:rPr>
                <w:sz w:val="18"/>
                <w:szCs w:val="18"/>
              </w:rPr>
            </w:pPr>
            <w:r w:rsidRPr="00693C34">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693C34">
              <w:rPr>
                <w:sz w:val="18"/>
                <w:szCs w:val="18"/>
              </w:rPr>
              <w:t xml:space="preserve">1206 4х </w:t>
            </w:r>
          </w:p>
        </w:tc>
        <w:tc>
          <w:tcPr>
            <w:tcW w:w="313" w:type="pct"/>
          </w:tcPr>
          <w:p w:rsidR="005A31E0" w:rsidRPr="00693C34" w:rsidRDefault="005A31E0" w:rsidP="00683869">
            <w:pPr>
              <w:rPr>
                <w:sz w:val="18"/>
                <w:szCs w:val="18"/>
              </w:rPr>
            </w:pPr>
          </w:p>
        </w:tc>
        <w:tc>
          <w:tcPr>
            <w:tcW w:w="282" w:type="pct"/>
          </w:tcPr>
          <w:p w:rsidR="005A31E0" w:rsidRPr="00693C34" w:rsidRDefault="005A31E0" w:rsidP="00683869">
            <w:pPr>
              <w:rPr>
                <w:sz w:val="18"/>
                <w:szCs w:val="18"/>
                <w:lang w:val="en-US"/>
              </w:rPr>
            </w:pPr>
            <w:r w:rsidRPr="00693C34">
              <w:rPr>
                <w:sz w:val="18"/>
                <w:szCs w:val="18"/>
                <w:lang w:val="en-US"/>
              </w:rPr>
              <w:t>2</w:t>
            </w:r>
          </w:p>
        </w:tc>
        <w:tc>
          <w:tcPr>
            <w:tcW w:w="523" w:type="pct"/>
          </w:tcPr>
          <w:p w:rsidR="005A31E0" w:rsidRPr="00693C34" w:rsidRDefault="005A31E0" w:rsidP="00683869">
            <w:pPr>
              <w:rPr>
                <w:sz w:val="18"/>
                <w:szCs w:val="18"/>
              </w:rPr>
            </w:pPr>
            <w:r w:rsidRPr="00693C34">
              <w:rPr>
                <w:sz w:val="18"/>
                <w:szCs w:val="18"/>
                <w:lang w:val="en-US"/>
              </w:rPr>
              <w:t>&gt;</w:t>
            </w:r>
            <w:r w:rsidRPr="00693C34">
              <w:rPr>
                <w:sz w:val="18"/>
                <w:szCs w:val="18"/>
              </w:rPr>
              <w:t>=</w:t>
            </w:r>
          </w:p>
        </w:tc>
        <w:tc>
          <w:tcPr>
            <w:tcW w:w="518" w:type="pct"/>
          </w:tcPr>
          <w:p w:rsidR="005A31E0" w:rsidRPr="00693C34" w:rsidRDefault="005A31E0" w:rsidP="009D6AD4">
            <w:pPr>
              <w:rPr>
                <w:sz w:val="18"/>
                <w:szCs w:val="18"/>
              </w:rPr>
            </w:pPr>
            <w:r w:rsidRPr="00693C34">
              <w:rPr>
                <w:sz w:val="18"/>
                <w:szCs w:val="18"/>
              </w:rPr>
              <w:t>Расшифровка</w:t>
            </w:r>
          </w:p>
        </w:tc>
        <w:tc>
          <w:tcPr>
            <w:tcW w:w="664" w:type="pct"/>
          </w:tcPr>
          <w:p w:rsidR="005A31E0" w:rsidRPr="00693C34" w:rsidRDefault="005A31E0" w:rsidP="005522F9">
            <w:pPr>
              <w:rPr>
                <w:sz w:val="18"/>
                <w:szCs w:val="18"/>
              </w:rPr>
            </w:pPr>
            <w:r w:rsidRPr="00693C34">
              <w:rPr>
                <w:sz w:val="18"/>
                <w:szCs w:val="18"/>
              </w:rPr>
              <w:t>по соответствующим номерам счетов счета 1206 4х 000</w:t>
            </w:r>
          </w:p>
        </w:tc>
        <w:tc>
          <w:tcPr>
            <w:tcW w:w="313" w:type="pct"/>
          </w:tcPr>
          <w:p w:rsidR="005A31E0" w:rsidRPr="00693C34" w:rsidRDefault="005A31E0" w:rsidP="00683869">
            <w:pPr>
              <w:rPr>
                <w:sz w:val="18"/>
                <w:szCs w:val="18"/>
              </w:rPr>
            </w:pPr>
          </w:p>
        </w:tc>
        <w:tc>
          <w:tcPr>
            <w:tcW w:w="282" w:type="pct"/>
          </w:tcPr>
          <w:p w:rsidR="005A31E0" w:rsidRPr="00693C34" w:rsidRDefault="005A31E0" w:rsidP="00683869">
            <w:pPr>
              <w:rPr>
                <w:sz w:val="18"/>
                <w:szCs w:val="18"/>
              </w:rPr>
            </w:pPr>
            <w:r w:rsidRPr="00693C34">
              <w:rPr>
                <w:sz w:val="18"/>
                <w:szCs w:val="18"/>
              </w:rPr>
              <w:t>7</w:t>
            </w:r>
          </w:p>
        </w:tc>
        <w:tc>
          <w:tcPr>
            <w:tcW w:w="567" w:type="pct"/>
          </w:tcPr>
          <w:p w:rsidR="005A31E0" w:rsidRPr="00693C34" w:rsidRDefault="005A31E0" w:rsidP="00152A70">
            <w:pPr>
              <w:rPr>
                <w:sz w:val="18"/>
                <w:szCs w:val="18"/>
              </w:rPr>
            </w:pPr>
            <w:r w:rsidRPr="00693C34">
              <w:rPr>
                <w:sz w:val="18"/>
                <w:szCs w:val="18"/>
              </w:rPr>
              <w:t xml:space="preserve">Сумма </w:t>
            </w:r>
            <w:proofErr w:type="gramStart"/>
            <w:r w:rsidRPr="00693C34">
              <w:rPr>
                <w:sz w:val="18"/>
                <w:szCs w:val="18"/>
              </w:rPr>
              <w:t>дебиторской  задолженности</w:t>
            </w:r>
            <w:proofErr w:type="gramEnd"/>
            <w:r w:rsidRPr="00693C34">
              <w:rPr>
                <w:sz w:val="18"/>
                <w:szCs w:val="18"/>
              </w:rPr>
              <w:t xml:space="preserve"> по счету 1 206 4х  в </w:t>
            </w:r>
            <w:r w:rsidRPr="00693C34">
              <w:rPr>
                <w:sz w:val="18"/>
                <w:szCs w:val="18"/>
              </w:rPr>
              <w:lastRenderedPageBreak/>
              <w:t xml:space="preserve">Сведениях ф. 0503169 не соответствует данным Расшифровки по субсидиям – недопустимо </w:t>
            </w:r>
          </w:p>
        </w:tc>
        <w:tc>
          <w:tcPr>
            <w:tcW w:w="379" w:type="pct"/>
          </w:tcPr>
          <w:p w:rsidR="005A31E0" w:rsidRPr="00693C34" w:rsidRDefault="005A31E0" w:rsidP="00152A70">
            <w:pPr>
              <w:rPr>
                <w:sz w:val="18"/>
                <w:szCs w:val="18"/>
              </w:rPr>
            </w:pPr>
            <w:r>
              <w:rPr>
                <w:sz w:val="18"/>
                <w:szCs w:val="18"/>
              </w:rPr>
              <w:lastRenderedPageBreak/>
              <w:t>Б</w:t>
            </w:r>
          </w:p>
        </w:tc>
      </w:tr>
      <w:tr w:rsidR="005A31E0" w:rsidRPr="00693C34" w:rsidTr="00510029">
        <w:trPr>
          <w:trHeight w:val="1240"/>
        </w:trPr>
        <w:tc>
          <w:tcPr>
            <w:tcW w:w="189" w:type="pct"/>
          </w:tcPr>
          <w:p w:rsidR="005A31E0" w:rsidRPr="00693C34" w:rsidRDefault="005A31E0" w:rsidP="00683869">
            <w:pPr>
              <w:jc w:val="center"/>
              <w:rPr>
                <w:sz w:val="18"/>
                <w:szCs w:val="18"/>
              </w:rPr>
            </w:pPr>
            <w:r w:rsidRPr="00693C34">
              <w:rPr>
                <w:sz w:val="18"/>
                <w:szCs w:val="18"/>
              </w:rPr>
              <w:lastRenderedPageBreak/>
              <w:t>2</w:t>
            </w:r>
          </w:p>
          <w:p w:rsidR="005A31E0" w:rsidRPr="00693C34" w:rsidRDefault="005A31E0" w:rsidP="00683869">
            <w:pPr>
              <w:jc w:val="center"/>
              <w:rPr>
                <w:sz w:val="18"/>
                <w:szCs w:val="18"/>
              </w:rPr>
            </w:pPr>
          </w:p>
        </w:tc>
        <w:tc>
          <w:tcPr>
            <w:tcW w:w="316" w:type="pct"/>
          </w:tcPr>
          <w:p w:rsidR="005A31E0" w:rsidRPr="00693C34" w:rsidRDefault="005A31E0" w:rsidP="00683869">
            <w:pPr>
              <w:ind w:right="-78"/>
              <w:jc w:val="center"/>
              <w:rPr>
                <w:sz w:val="18"/>
                <w:szCs w:val="18"/>
              </w:rPr>
            </w:pPr>
            <w:r w:rsidRPr="00693C34">
              <w:rPr>
                <w:sz w:val="18"/>
                <w:szCs w:val="18"/>
              </w:rPr>
              <w:t>0503169</w:t>
            </w:r>
          </w:p>
        </w:tc>
        <w:tc>
          <w:tcPr>
            <w:tcW w:w="654" w:type="pct"/>
          </w:tcPr>
          <w:p w:rsidR="005A31E0" w:rsidRPr="00693C34" w:rsidRDefault="005A31E0" w:rsidP="00152A70">
            <w:pPr>
              <w:rPr>
                <w:sz w:val="18"/>
                <w:szCs w:val="18"/>
              </w:rPr>
            </w:pPr>
            <w:r w:rsidRPr="00693C34">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693C34">
              <w:rPr>
                <w:sz w:val="18"/>
                <w:szCs w:val="18"/>
              </w:rPr>
              <w:t xml:space="preserve">1206 4х </w:t>
            </w:r>
          </w:p>
        </w:tc>
        <w:tc>
          <w:tcPr>
            <w:tcW w:w="313" w:type="pct"/>
          </w:tcPr>
          <w:p w:rsidR="005A31E0" w:rsidRPr="00693C34" w:rsidRDefault="005A31E0" w:rsidP="00683869">
            <w:pPr>
              <w:rPr>
                <w:sz w:val="18"/>
                <w:szCs w:val="18"/>
              </w:rPr>
            </w:pPr>
          </w:p>
        </w:tc>
        <w:tc>
          <w:tcPr>
            <w:tcW w:w="282" w:type="pct"/>
          </w:tcPr>
          <w:p w:rsidR="005A31E0" w:rsidRPr="00693C34" w:rsidRDefault="005A31E0" w:rsidP="00683869">
            <w:pPr>
              <w:rPr>
                <w:sz w:val="18"/>
                <w:szCs w:val="18"/>
              </w:rPr>
            </w:pPr>
            <w:r w:rsidRPr="00693C34">
              <w:rPr>
                <w:sz w:val="18"/>
                <w:szCs w:val="18"/>
              </w:rPr>
              <w:t>9</w:t>
            </w:r>
          </w:p>
        </w:tc>
        <w:tc>
          <w:tcPr>
            <w:tcW w:w="523" w:type="pct"/>
          </w:tcPr>
          <w:p w:rsidR="005A31E0" w:rsidRPr="00693C34" w:rsidRDefault="005A31E0" w:rsidP="00683869">
            <w:pPr>
              <w:rPr>
                <w:sz w:val="18"/>
                <w:szCs w:val="18"/>
              </w:rPr>
            </w:pPr>
            <w:r w:rsidRPr="00693C34">
              <w:rPr>
                <w:sz w:val="18"/>
                <w:szCs w:val="18"/>
                <w:lang w:val="en-US"/>
              </w:rPr>
              <w:t>&gt;</w:t>
            </w:r>
            <w:r w:rsidRPr="00693C34">
              <w:rPr>
                <w:sz w:val="18"/>
                <w:szCs w:val="18"/>
              </w:rPr>
              <w:t>=</w:t>
            </w:r>
          </w:p>
        </w:tc>
        <w:tc>
          <w:tcPr>
            <w:tcW w:w="518" w:type="pct"/>
          </w:tcPr>
          <w:p w:rsidR="005A31E0" w:rsidRPr="00D0699E" w:rsidRDefault="005A31E0" w:rsidP="009D6AD4">
            <w:pPr>
              <w:rPr>
                <w:sz w:val="18"/>
                <w:szCs w:val="18"/>
                <w:lang w:val="en-US"/>
              </w:rPr>
            </w:pPr>
            <w:r w:rsidRPr="00693C34">
              <w:rPr>
                <w:sz w:val="18"/>
                <w:szCs w:val="18"/>
              </w:rPr>
              <w:t>Расшифровка</w:t>
            </w:r>
          </w:p>
        </w:tc>
        <w:tc>
          <w:tcPr>
            <w:tcW w:w="664" w:type="pct"/>
          </w:tcPr>
          <w:p w:rsidR="005A31E0" w:rsidRPr="00693C34" w:rsidRDefault="005A31E0" w:rsidP="00670E6B">
            <w:pPr>
              <w:rPr>
                <w:sz w:val="18"/>
                <w:szCs w:val="18"/>
              </w:rPr>
            </w:pPr>
            <w:r w:rsidRPr="00693C34">
              <w:rPr>
                <w:sz w:val="18"/>
                <w:szCs w:val="18"/>
              </w:rPr>
              <w:t>по соответствующим номерам счетов счета 1206 4х 000</w:t>
            </w:r>
          </w:p>
        </w:tc>
        <w:tc>
          <w:tcPr>
            <w:tcW w:w="313" w:type="pct"/>
          </w:tcPr>
          <w:p w:rsidR="005A31E0" w:rsidRPr="00693C34" w:rsidRDefault="005A31E0" w:rsidP="00683869">
            <w:pPr>
              <w:rPr>
                <w:sz w:val="18"/>
                <w:szCs w:val="18"/>
              </w:rPr>
            </w:pPr>
          </w:p>
        </w:tc>
        <w:tc>
          <w:tcPr>
            <w:tcW w:w="282" w:type="pct"/>
          </w:tcPr>
          <w:p w:rsidR="005A31E0" w:rsidRPr="00693C34" w:rsidRDefault="005A31E0" w:rsidP="00683869">
            <w:pPr>
              <w:rPr>
                <w:sz w:val="18"/>
                <w:szCs w:val="18"/>
                <w:lang w:val="en-US"/>
              </w:rPr>
            </w:pPr>
            <w:r w:rsidRPr="00693C34">
              <w:rPr>
                <w:sz w:val="18"/>
                <w:szCs w:val="18"/>
              </w:rPr>
              <w:t>9</w:t>
            </w:r>
          </w:p>
        </w:tc>
        <w:tc>
          <w:tcPr>
            <w:tcW w:w="567" w:type="pct"/>
          </w:tcPr>
          <w:p w:rsidR="005A31E0" w:rsidRPr="00693C34" w:rsidRDefault="005A31E0" w:rsidP="00152A70">
            <w:pPr>
              <w:rPr>
                <w:sz w:val="18"/>
                <w:szCs w:val="18"/>
              </w:rPr>
            </w:pPr>
            <w:r w:rsidRPr="00693C34">
              <w:rPr>
                <w:sz w:val="18"/>
                <w:szCs w:val="18"/>
              </w:rPr>
              <w:t xml:space="preserve">Сумма </w:t>
            </w:r>
            <w:proofErr w:type="gramStart"/>
            <w:r w:rsidRPr="00693C34">
              <w:rPr>
                <w:sz w:val="18"/>
                <w:szCs w:val="18"/>
              </w:rPr>
              <w:t>дебиторской  задолженности</w:t>
            </w:r>
            <w:proofErr w:type="gramEnd"/>
            <w:r w:rsidRPr="00693C34">
              <w:rPr>
                <w:sz w:val="18"/>
                <w:szCs w:val="18"/>
              </w:rPr>
              <w:t xml:space="preserve"> по счету 1 206 4х  в Сведениях ф. 0503169 не соответствует данным Расшифровки по субсидиям – недопустимо </w:t>
            </w:r>
          </w:p>
        </w:tc>
        <w:tc>
          <w:tcPr>
            <w:tcW w:w="379" w:type="pct"/>
          </w:tcPr>
          <w:p w:rsidR="005A31E0" w:rsidRPr="00693C34" w:rsidRDefault="005A31E0" w:rsidP="00152A70">
            <w:pPr>
              <w:rPr>
                <w:sz w:val="18"/>
                <w:szCs w:val="18"/>
              </w:rPr>
            </w:pPr>
            <w:r>
              <w:rPr>
                <w:sz w:val="18"/>
                <w:szCs w:val="18"/>
              </w:rPr>
              <w:t>Б</w:t>
            </w:r>
          </w:p>
        </w:tc>
      </w:tr>
      <w:tr w:rsidR="005A31E0" w:rsidRPr="00693C34" w:rsidTr="00510029">
        <w:trPr>
          <w:trHeight w:val="1240"/>
        </w:trPr>
        <w:tc>
          <w:tcPr>
            <w:tcW w:w="189" w:type="pct"/>
          </w:tcPr>
          <w:p w:rsidR="005A31E0" w:rsidRPr="00693C34" w:rsidRDefault="005A31E0" w:rsidP="00683869">
            <w:pPr>
              <w:jc w:val="center"/>
              <w:rPr>
                <w:sz w:val="18"/>
                <w:szCs w:val="18"/>
              </w:rPr>
            </w:pPr>
            <w:r w:rsidRPr="00693C34">
              <w:rPr>
                <w:sz w:val="18"/>
                <w:szCs w:val="18"/>
              </w:rPr>
              <w:t>3</w:t>
            </w:r>
          </w:p>
          <w:p w:rsidR="005A31E0" w:rsidRPr="00693C34" w:rsidRDefault="005A31E0" w:rsidP="00683869">
            <w:pPr>
              <w:jc w:val="center"/>
              <w:rPr>
                <w:sz w:val="18"/>
                <w:szCs w:val="18"/>
              </w:rPr>
            </w:pPr>
          </w:p>
        </w:tc>
        <w:tc>
          <w:tcPr>
            <w:tcW w:w="316" w:type="pct"/>
          </w:tcPr>
          <w:p w:rsidR="005A31E0" w:rsidRPr="00693C34" w:rsidRDefault="005A31E0" w:rsidP="00683869">
            <w:pPr>
              <w:ind w:right="-78"/>
              <w:jc w:val="center"/>
              <w:rPr>
                <w:sz w:val="18"/>
                <w:szCs w:val="18"/>
              </w:rPr>
            </w:pPr>
            <w:r w:rsidRPr="00693C34">
              <w:rPr>
                <w:sz w:val="18"/>
                <w:szCs w:val="18"/>
              </w:rPr>
              <w:t>0503169</w:t>
            </w:r>
          </w:p>
        </w:tc>
        <w:tc>
          <w:tcPr>
            <w:tcW w:w="654" w:type="pct"/>
          </w:tcPr>
          <w:p w:rsidR="005A31E0" w:rsidRPr="00693C34" w:rsidRDefault="005A31E0" w:rsidP="00152A70">
            <w:pPr>
              <w:rPr>
                <w:sz w:val="18"/>
                <w:szCs w:val="18"/>
              </w:rPr>
            </w:pPr>
            <w:r w:rsidRPr="00693C34">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693C34">
              <w:rPr>
                <w:sz w:val="18"/>
                <w:szCs w:val="18"/>
              </w:rPr>
              <w:t xml:space="preserve">1206 4х </w:t>
            </w:r>
          </w:p>
        </w:tc>
        <w:tc>
          <w:tcPr>
            <w:tcW w:w="313" w:type="pct"/>
          </w:tcPr>
          <w:p w:rsidR="005A31E0" w:rsidRPr="00693C34" w:rsidRDefault="005A31E0" w:rsidP="00683869">
            <w:pPr>
              <w:rPr>
                <w:sz w:val="18"/>
                <w:szCs w:val="18"/>
              </w:rPr>
            </w:pPr>
          </w:p>
        </w:tc>
        <w:tc>
          <w:tcPr>
            <w:tcW w:w="282" w:type="pct"/>
          </w:tcPr>
          <w:p w:rsidR="005A31E0" w:rsidRPr="00693C34" w:rsidRDefault="005A31E0" w:rsidP="00683869">
            <w:pPr>
              <w:rPr>
                <w:sz w:val="18"/>
                <w:szCs w:val="18"/>
              </w:rPr>
            </w:pPr>
            <w:r w:rsidRPr="00693C34">
              <w:rPr>
                <w:sz w:val="18"/>
                <w:szCs w:val="18"/>
              </w:rPr>
              <w:t>11</w:t>
            </w:r>
          </w:p>
        </w:tc>
        <w:tc>
          <w:tcPr>
            <w:tcW w:w="523" w:type="pct"/>
          </w:tcPr>
          <w:p w:rsidR="005A31E0" w:rsidRPr="00693C34" w:rsidRDefault="005A31E0" w:rsidP="00683869">
            <w:pPr>
              <w:rPr>
                <w:sz w:val="18"/>
                <w:szCs w:val="18"/>
              </w:rPr>
            </w:pPr>
            <w:r w:rsidRPr="00693C34">
              <w:rPr>
                <w:sz w:val="18"/>
                <w:szCs w:val="18"/>
                <w:lang w:val="en-US"/>
              </w:rPr>
              <w:t>&gt;</w:t>
            </w:r>
            <w:r w:rsidRPr="00693C34">
              <w:rPr>
                <w:sz w:val="18"/>
                <w:szCs w:val="18"/>
              </w:rPr>
              <w:t>=</w:t>
            </w:r>
          </w:p>
        </w:tc>
        <w:tc>
          <w:tcPr>
            <w:tcW w:w="518" w:type="pct"/>
          </w:tcPr>
          <w:p w:rsidR="005A31E0" w:rsidRPr="00D0699E" w:rsidRDefault="005A31E0" w:rsidP="009D6AD4">
            <w:pPr>
              <w:rPr>
                <w:sz w:val="18"/>
                <w:szCs w:val="18"/>
                <w:lang w:val="en-US"/>
              </w:rPr>
            </w:pPr>
            <w:r w:rsidRPr="00693C34">
              <w:rPr>
                <w:sz w:val="18"/>
                <w:szCs w:val="18"/>
              </w:rPr>
              <w:t>Расшифровка</w:t>
            </w:r>
          </w:p>
        </w:tc>
        <w:tc>
          <w:tcPr>
            <w:tcW w:w="664" w:type="pct"/>
          </w:tcPr>
          <w:p w:rsidR="005A31E0" w:rsidRPr="00693C34" w:rsidRDefault="005A31E0" w:rsidP="00670E6B">
            <w:pPr>
              <w:rPr>
                <w:sz w:val="18"/>
                <w:szCs w:val="18"/>
              </w:rPr>
            </w:pPr>
            <w:r w:rsidRPr="00693C34">
              <w:rPr>
                <w:sz w:val="18"/>
                <w:szCs w:val="18"/>
              </w:rPr>
              <w:t>по соответствующим номерам счетов счета 1206 4х 000</w:t>
            </w:r>
          </w:p>
        </w:tc>
        <w:tc>
          <w:tcPr>
            <w:tcW w:w="313" w:type="pct"/>
          </w:tcPr>
          <w:p w:rsidR="005A31E0" w:rsidRPr="00693C34" w:rsidRDefault="005A31E0" w:rsidP="00683869">
            <w:pPr>
              <w:rPr>
                <w:sz w:val="18"/>
                <w:szCs w:val="18"/>
              </w:rPr>
            </w:pPr>
          </w:p>
        </w:tc>
        <w:tc>
          <w:tcPr>
            <w:tcW w:w="282" w:type="pct"/>
          </w:tcPr>
          <w:p w:rsidR="005A31E0" w:rsidRPr="00693C34" w:rsidRDefault="005A31E0" w:rsidP="00683869">
            <w:pPr>
              <w:rPr>
                <w:sz w:val="18"/>
                <w:szCs w:val="18"/>
              </w:rPr>
            </w:pPr>
            <w:r w:rsidRPr="00693C34">
              <w:rPr>
                <w:sz w:val="18"/>
                <w:szCs w:val="18"/>
              </w:rPr>
              <w:t>11</w:t>
            </w:r>
          </w:p>
        </w:tc>
        <w:tc>
          <w:tcPr>
            <w:tcW w:w="567" w:type="pct"/>
          </w:tcPr>
          <w:p w:rsidR="005A31E0" w:rsidRPr="00693C34" w:rsidRDefault="005A31E0" w:rsidP="00152A70">
            <w:pPr>
              <w:rPr>
                <w:sz w:val="18"/>
                <w:szCs w:val="18"/>
              </w:rPr>
            </w:pPr>
            <w:r w:rsidRPr="00693C34">
              <w:rPr>
                <w:sz w:val="18"/>
                <w:szCs w:val="18"/>
              </w:rPr>
              <w:t xml:space="preserve">Сумма </w:t>
            </w:r>
            <w:proofErr w:type="gramStart"/>
            <w:r w:rsidRPr="00693C34">
              <w:rPr>
                <w:sz w:val="18"/>
                <w:szCs w:val="18"/>
              </w:rPr>
              <w:t>дебиторской  задолженности</w:t>
            </w:r>
            <w:proofErr w:type="gramEnd"/>
            <w:r w:rsidRPr="00693C34">
              <w:rPr>
                <w:sz w:val="18"/>
                <w:szCs w:val="18"/>
              </w:rPr>
              <w:t xml:space="preserve"> по счету 1 206 4х  в Сведениях ф. 0503169 не соответствует данным Расшифровки по субсидиям – недопустимо </w:t>
            </w:r>
          </w:p>
        </w:tc>
        <w:tc>
          <w:tcPr>
            <w:tcW w:w="379" w:type="pct"/>
          </w:tcPr>
          <w:p w:rsidR="005A31E0" w:rsidRPr="00693C34" w:rsidRDefault="005A31E0" w:rsidP="00152A70">
            <w:pPr>
              <w:rPr>
                <w:sz w:val="18"/>
                <w:szCs w:val="18"/>
              </w:rPr>
            </w:pPr>
            <w:r>
              <w:rPr>
                <w:sz w:val="18"/>
                <w:szCs w:val="18"/>
              </w:rPr>
              <w:t>Б</w:t>
            </w:r>
          </w:p>
        </w:tc>
      </w:tr>
      <w:tr w:rsidR="005A31E0" w:rsidRPr="00693C34" w:rsidTr="00510029">
        <w:trPr>
          <w:trHeight w:val="1240"/>
        </w:trPr>
        <w:tc>
          <w:tcPr>
            <w:tcW w:w="189" w:type="pct"/>
          </w:tcPr>
          <w:p w:rsidR="005A31E0" w:rsidRPr="00693C34" w:rsidRDefault="005A31E0" w:rsidP="00D80747">
            <w:pPr>
              <w:jc w:val="center"/>
              <w:rPr>
                <w:sz w:val="18"/>
                <w:szCs w:val="18"/>
              </w:rPr>
            </w:pPr>
            <w:r w:rsidRPr="00693C34">
              <w:rPr>
                <w:sz w:val="18"/>
                <w:szCs w:val="18"/>
              </w:rPr>
              <w:t>1.1</w:t>
            </w:r>
          </w:p>
          <w:p w:rsidR="005A31E0" w:rsidRPr="00693C34" w:rsidRDefault="005A31E0" w:rsidP="00D80747">
            <w:pPr>
              <w:rPr>
                <w:sz w:val="18"/>
                <w:szCs w:val="18"/>
              </w:rPr>
            </w:pPr>
          </w:p>
        </w:tc>
        <w:tc>
          <w:tcPr>
            <w:tcW w:w="316" w:type="pct"/>
          </w:tcPr>
          <w:p w:rsidR="005A31E0" w:rsidRPr="00693C34" w:rsidRDefault="005A31E0" w:rsidP="00D80747">
            <w:pPr>
              <w:ind w:right="-78"/>
              <w:jc w:val="center"/>
              <w:rPr>
                <w:sz w:val="18"/>
                <w:szCs w:val="18"/>
              </w:rPr>
            </w:pPr>
            <w:r w:rsidRPr="00693C34">
              <w:rPr>
                <w:sz w:val="18"/>
                <w:szCs w:val="18"/>
              </w:rPr>
              <w:t>0503169</w:t>
            </w:r>
          </w:p>
        </w:tc>
        <w:tc>
          <w:tcPr>
            <w:tcW w:w="654" w:type="pct"/>
          </w:tcPr>
          <w:p w:rsidR="005A31E0" w:rsidRPr="00693C34" w:rsidRDefault="005A31E0" w:rsidP="00152A70">
            <w:pPr>
              <w:rPr>
                <w:sz w:val="18"/>
                <w:szCs w:val="18"/>
              </w:rPr>
            </w:pPr>
            <w:r w:rsidRPr="00693C34">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693C34">
              <w:rPr>
                <w:sz w:val="18"/>
                <w:szCs w:val="18"/>
              </w:rPr>
              <w:t xml:space="preserve"> 1206 8х </w:t>
            </w:r>
          </w:p>
        </w:tc>
        <w:tc>
          <w:tcPr>
            <w:tcW w:w="313" w:type="pct"/>
          </w:tcPr>
          <w:p w:rsidR="005A31E0" w:rsidRPr="00693C34" w:rsidRDefault="005A31E0" w:rsidP="00D80747">
            <w:pPr>
              <w:rPr>
                <w:sz w:val="18"/>
                <w:szCs w:val="18"/>
              </w:rPr>
            </w:pPr>
          </w:p>
        </w:tc>
        <w:tc>
          <w:tcPr>
            <w:tcW w:w="282" w:type="pct"/>
          </w:tcPr>
          <w:p w:rsidR="005A31E0" w:rsidRPr="00693C34" w:rsidRDefault="005A31E0" w:rsidP="00D80747">
            <w:pPr>
              <w:rPr>
                <w:sz w:val="18"/>
                <w:szCs w:val="18"/>
                <w:lang w:val="en-US"/>
              </w:rPr>
            </w:pPr>
            <w:r w:rsidRPr="00693C34">
              <w:rPr>
                <w:sz w:val="18"/>
                <w:szCs w:val="18"/>
                <w:lang w:val="en-US"/>
              </w:rPr>
              <w:t>2</w:t>
            </w:r>
          </w:p>
        </w:tc>
        <w:tc>
          <w:tcPr>
            <w:tcW w:w="523" w:type="pct"/>
          </w:tcPr>
          <w:p w:rsidR="005A31E0" w:rsidRPr="00693C34" w:rsidRDefault="005A31E0" w:rsidP="00D80747">
            <w:pPr>
              <w:rPr>
                <w:sz w:val="18"/>
                <w:szCs w:val="18"/>
              </w:rPr>
            </w:pPr>
            <w:r w:rsidRPr="00693C34">
              <w:rPr>
                <w:sz w:val="18"/>
                <w:szCs w:val="18"/>
                <w:lang w:val="en-US"/>
              </w:rPr>
              <w:t>&gt;</w:t>
            </w:r>
            <w:r w:rsidRPr="00693C34">
              <w:rPr>
                <w:sz w:val="18"/>
                <w:szCs w:val="18"/>
              </w:rPr>
              <w:t>=</w:t>
            </w:r>
          </w:p>
        </w:tc>
        <w:tc>
          <w:tcPr>
            <w:tcW w:w="518" w:type="pct"/>
          </w:tcPr>
          <w:p w:rsidR="005A31E0" w:rsidRPr="00D0699E" w:rsidRDefault="005A31E0" w:rsidP="009D6AD4">
            <w:pPr>
              <w:rPr>
                <w:sz w:val="18"/>
                <w:szCs w:val="18"/>
                <w:lang w:val="en-US"/>
              </w:rPr>
            </w:pPr>
            <w:r w:rsidRPr="00693C34">
              <w:rPr>
                <w:sz w:val="18"/>
                <w:szCs w:val="18"/>
              </w:rPr>
              <w:t>Расшифровка</w:t>
            </w:r>
          </w:p>
        </w:tc>
        <w:tc>
          <w:tcPr>
            <w:tcW w:w="664" w:type="pct"/>
          </w:tcPr>
          <w:p w:rsidR="005A31E0" w:rsidRPr="00693C34" w:rsidRDefault="005A31E0" w:rsidP="001406CD">
            <w:pPr>
              <w:rPr>
                <w:sz w:val="18"/>
                <w:szCs w:val="18"/>
              </w:rPr>
            </w:pPr>
            <w:r w:rsidRPr="00693C34">
              <w:rPr>
                <w:sz w:val="18"/>
                <w:szCs w:val="18"/>
              </w:rPr>
              <w:t>по соответствующим номерам счетов счета 1206 8х 000</w:t>
            </w:r>
          </w:p>
        </w:tc>
        <w:tc>
          <w:tcPr>
            <w:tcW w:w="313" w:type="pct"/>
          </w:tcPr>
          <w:p w:rsidR="005A31E0" w:rsidRPr="00693C34" w:rsidRDefault="005A31E0" w:rsidP="00D80747">
            <w:pPr>
              <w:rPr>
                <w:sz w:val="18"/>
                <w:szCs w:val="18"/>
              </w:rPr>
            </w:pPr>
          </w:p>
        </w:tc>
        <w:tc>
          <w:tcPr>
            <w:tcW w:w="282" w:type="pct"/>
          </w:tcPr>
          <w:p w:rsidR="005A31E0" w:rsidRPr="00693C34" w:rsidRDefault="005A31E0" w:rsidP="00D80747">
            <w:pPr>
              <w:rPr>
                <w:sz w:val="18"/>
                <w:szCs w:val="18"/>
              </w:rPr>
            </w:pPr>
            <w:r w:rsidRPr="00693C34">
              <w:rPr>
                <w:sz w:val="18"/>
                <w:szCs w:val="18"/>
              </w:rPr>
              <w:t>7</w:t>
            </w:r>
          </w:p>
        </w:tc>
        <w:tc>
          <w:tcPr>
            <w:tcW w:w="567" w:type="pct"/>
          </w:tcPr>
          <w:p w:rsidR="005A31E0" w:rsidRPr="00693C34" w:rsidRDefault="005A31E0" w:rsidP="00152A70">
            <w:pPr>
              <w:rPr>
                <w:sz w:val="18"/>
                <w:szCs w:val="18"/>
              </w:rPr>
            </w:pPr>
            <w:r w:rsidRPr="00693C34">
              <w:rPr>
                <w:sz w:val="18"/>
                <w:szCs w:val="18"/>
              </w:rPr>
              <w:t xml:space="preserve">Сумма </w:t>
            </w:r>
            <w:proofErr w:type="gramStart"/>
            <w:r w:rsidRPr="00693C34">
              <w:rPr>
                <w:sz w:val="18"/>
                <w:szCs w:val="18"/>
              </w:rPr>
              <w:t>дебиторской  задолженности</w:t>
            </w:r>
            <w:proofErr w:type="gramEnd"/>
            <w:r w:rsidRPr="00693C34">
              <w:rPr>
                <w:sz w:val="18"/>
                <w:szCs w:val="18"/>
              </w:rPr>
              <w:t xml:space="preserve"> по счету 1 206 8х  в Сведениях ф. 0503169 не соответствует данным Расшифровки по субсидиям – недопустимо </w:t>
            </w:r>
          </w:p>
        </w:tc>
        <w:tc>
          <w:tcPr>
            <w:tcW w:w="379" w:type="pct"/>
          </w:tcPr>
          <w:p w:rsidR="005A31E0" w:rsidRPr="00693C34" w:rsidRDefault="005A31E0" w:rsidP="00152A70">
            <w:pPr>
              <w:rPr>
                <w:sz w:val="18"/>
                <w:szCs w:val="18"/>
              </w:rPr>
            </w:pPr>
            <w:r>
              <w:rPr>
                <w:sz w:val="18"/>
                <w:szCs w:val="18"/>
              </w:rPr>
              <w:t>Б</w:t>
            </w:r>
          </w:p>
        </w:tc>
      </w:tr>
      <w:tr w:rsidR="005A31E0" w:rsidRPr="00693C34" w:rsidTr="00510029">
        <w:trPr>
          <w:trHeight w:val="1240"/>
        </w:trPr>
        <w:tc>
          <w:tcPr>
            <w:tcW w:w="189" w:type="pct"/>
          </w:tcPr>
          <w:p w:rsidR="005A31E0" w:rsidRPr="00693C34" w:rsidRDefault="005A31E0" w:rsidP="00D80747">
            <w:pPr>
              <w:jc w:val="center"/>
              <w:rPr>
                <w:sz w:val="18"/>
                <w:szCs w:val="18"/>
              </w:rPr>
            </w:pPr>
            <w:r w:rsidRPr="00693C34">
              <w:rPr>
                <w:sz w:val="18"/>
                <w:szCs w:val="18"/>
              </w:rPr>
              <w:t>2.1</w:t>
            </w:r>
          </w:p>
          <w:p w:rsidR="005A31E0" w:rsidRPr="00693C34" w:rsidRDefault="005A31E0" w:rsidP="00D80747">
            <w:pPr>
              <w:jc w:val="center"/>
              <w:rPr>
                <w:sz w:val="18"/>
                <w:szCs w:val="18"/>
              </w:rPr>
            </w:pPr>
          </w:p>
        </w:tc>
        <w:tc>
          <w:tcPr>
            <w:tcW w:w="316" w:type="pct"/>
          </w:tcPr>
          <w:p w:rsidR="005A31E0" w:rsidRPr="00693C34" w:rsidRDefault="005A31E0" w:rsidP="00D80747">
            <w:pPr>
              <w:ind w:right="-78"/>
              <w:jc w:val="center"/>
              <w:rPr>
                <w:sz w:val="18"/>
                <w:szCs w:val="18"/>
              </w:rPr>
            </w:pPr>
            <w:r w:rsidRPr="00693C34">
              <w:rPr>
                <w:sz w:val="18"/>
                <w:szCs w:val="18"/>
              </w:rPr>
              <w:t>0503169</w:t>
            </w:r>
          </w:p>
        </w:tc>
        <w:tc>
          <w:tcPr>
            <w:tcW w:w="654" w:type="pct"/>
          </w:tcPr>
          <w:p w:rsidR="005A31E0" w:rsidRPr="00693C34" w:rsidRDefault="005A31E0" w:rsidP="00F138E7">
            <w:pPr>
              <w:rPr>
                <w:sz w:val="18"/>
                <w:szCs w:val="18"/>
              </w:rPr>
            </w:pPr>
            <w:r w:rsidRPr="00693C34">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693C34">
              <w:rPr>
                <w:sz w:val="18"/>
                <w:szCs w:val="18"/>
              </w:rPr>
              <w:t xml:space="preserve">1206 8х </w:t>
            </w:r>
          </w:p>
        </w:tc>
        <w:tc>
          <w:tcPr>
            <w:tcW w:w="313" w:type="pct"/>
          </w:tcPr>
          <w:p w:rsidR="005A31E0" w:rsidRPr="00693C34" w:rsidRDefault="005A31E0" w:rsidP="00D80747">
            <w:pPr>
              <w:rPr>
                <w:sz w:val="18"/>
                <w:szCs w:val="18"/>
              </w:rPr>
            </w:pPr>
          </w:p>
        </w:tc>
        <w:tc>
          <w:tcPr>
            <w:tcW w:w="282" w:type="pct"/>
          </w:tcPr>
          <w:p w:rsidR="005A31E0" w:rsidRPr="00693C34" w:rsidRDefault="005A31E0" w:rsidP="00D80747">
            <w:pPr>
              <w:rPr>
                <w:sz w:val="18"/>
                <w:szCs w:val="18"/>
              </w:rPr>
            </w:pPr>
            <w:r w:rsidRPr="00693C34">
              <w:rPr>
                <w:sz w:val="18"/>
                <w:szCs w:val="18"/>
              </w:rPr>
              <w:t>9</w:t>
            </w:r>
          </w:p>
        </w:tc>
        <w:tc>
          <w:tcPr>
            <w:tcW w:w="523" w:type="pct"/>
          </w:tcPr>
          <w:p w:rsidR="005A31E0" w:rsidRPr="00693C34" w:rsidRDefault="005A31E0" w:rsidP="00D80747">
            <w:pPr>
              <w:rPr>
                <w:sz w:val="18"/>
                <w:szCs w:val="18"/>
              </w:rPr>
            </w:pPr>
            <w:r w:rsidRPr="00693C34">
              <w:rPr>
                <w:sz w:val="18"/>
                <w:szCs w:val="18"/>
                <w:lang w:val="en-US"/>
              </w:rPr>
              <w:t>&gt;</w:t>
            </w:r>
            <w:r w:rsidRPr="00693C34">
              <w:rPr>
                <w:sz w:val="18"/>
                <w:szCs w:val="18"/>
              </w:rPr>
              <w:t>=</w:t>
            </w:r>
          </w:p>
        </w:tc>
        <w:tc>
          <w:tcPr>
            <w:tcW w:w="518" w:type="pct"/>
          </w:tcPr>
          <w:p w:rsidR="005A31E0" w:rsidRPr="00D0699E" w:rsidRDefault="005A31E0" w:rsidP="009D6AD4">
            <w:pPr>
              <w:rPr>
                <w:sz w:val="18"/>
                <w:szCs w:val="18"/>
                <w:lang w:val="en-US"/>
              </w:rPr>
            </w:pPr>
            <w:r w:rsidRPr="00693C34">
              <w:rPr>
                <w:sz w:val="18"/>
                <w:szCs w:val="18"/>
              </w:rPr>
              <w:t>Расшифровка</w:t>
            </w:r>
          </w:p>
        </w:tc>
        <w:tc>
          <w:tcPr>
            <w:tcW w:w="664" w:type="pct"/>
          </w:tcPr>
          <w:p w:rsidR="005A31E0" w:rsidRPr="00693C34" w:rsidRDefault="005A31E0" w:rsidP="001406CD">
            <w:pPr>
              <w:rPr>
                <w:sz w:val="18"/>
                <w:szCs w:val="18"/>
              </w:rPr>
            </w:pPr>
            <w:r w:rsidRPr="00693C34">
              <w:rPr>
                <w:sz w:val="18"/>
                <w:szCs w:val="18"/>
              </w:rPr>
              <w:t>по соответствующим номерам счетов счета 1206 8х 000</w:t>
            </w:r>
          </w:p>
        </w:tc>
        <w:tc>
          <w:tcPr>
            <w:tcW w:w="313" w:type="pct"/>
          </w:tcPr>
          <w:p w:rsidR="005A31E0" w:rsidRPr="00693C34" w:rsidRDefault="005A31E0" w:rsidP="00D80747">
            <w:pPr>
              <w:rPr>
                <w:sz w:val="18"/>
                <w:szCs w:val="18"/>
              </w:rPr>
            </w:pPr>
          </w:p>
        </w:tc>
        <w:tc>
          <w:tcPr>
            <w:tcW w:w="282" w:type="pct"/>
          </w:tcPr>
          <w:p w:rsidR="005A31E0" w:rsidRPr="00693C34" w:rsidRDefault="005A31E0" w:rsidP="00D80747">
            <w:pPr>
              <w:rPr>
                <w:sz w:val="18"/>
                <w:szCs w:val="18"/>
                <w:lang w:val="en-US"/>
              </w:rPr>
            </w:pPr>
            <w:r w:rsidRPr="00693C34">
              <w:rPr>
                <w:sz w:val="18"/>
                <w:szCs w:val="18"/>
              </w:rPr>
              <w:t>9</w:t>
            </w:r>
          </w:p>
        </w:tc>
        <w:tc>
          <w:tcPr>
            <w:tcW w:w="567" w:type="pct"/>
          </w:tcPr>
          <w:p w:rsidR="005A31E0" w:rsidRPr="00693C34" w:rsidRDefault="005A31E0" w:rsidP="00F138E7">
            <w:pPr>
              <w:rPr>
                <w:sz w:val="18"/>
                <w:szCs w:val="18"/>
              </w:rPr>
            </w:pPr>
            <w:r w:rsidRPr="00693C34">
              <w:rPr>
                <w:sz w:val="18"/>
                <w:szCs w:val="18"/>
              </w:rPr>
              <w:t xml:space="preserve">Сумма </w:t>
            </w:r>
            <w:proofErr w:type="gramStart"/>
            <w:r w:rsidRPr="00693C34">
              <w:rPr>
                <w:sz w:val="18"/>
                <w:szCs w:val="18"/>
              </w:rPr>
              <w:t>дебиторской  задолженности</w:t>
            </w:r>
            <w:proofErr w:type="gramEnd"/>
            <w:r w:rsidRPr="00693C34">
              <w:rPr>
                <w:sz w:val="18"/>
                <w:szCs w:val="18"/>
              </w:rPr>
              <w:t xml:space="preserve"> по счету 1 206 8х  в </w:t>
            </w:r>
            <w:r w:rsidRPr="00693C34">
              <w:rPr>
                <w:sz w:val="18"/>
                <w:szCs w:val="18"/>
              </w:rPr>
              <w:lastRenderedPageBreak/>
              <w:t xml:space="preserve">Сведениях ф. 0503169 не соответствует данным Расшифровки по субсидиям – недопустимо </w:t>
            </w:r>
          </w:p>
        </w:tc>
        <w:tc>
          <w:tcPr>
            <w:tcW w:w="379" w:type="pct"/>
          </w:tcPr>
          <w:p w:rsidR="005A31E0" w:rsidRPr="00693C34" w:rsidRDefault="005A31E0" w:rsidP="00F138E7">
            <w:pPr>
              <w:rPr>
                <w:sz w:val="18"/>
                <w:szCs w:val="18"/>
              </w:rPr>
            </w:pPr>
            <w:r>
              <w:rPr>
                <w:sz w:val="18"/>
                <w:szCs w:val="18"/>
              </w:rPr>
              <w:lastRenderedPageBreak/>
              <w:t>Б</w:t>
            </w:r>
          </w:p>
        </w:tc>
      </w:tr>
      <w:tr w:rsidR="005A31E0" w:rsidRPr="00A1781D" w:rsidTr="00510029">
        <w:trPr>
          <w:trHeight w:val="1240"/>
        </w:trPr>
        <w:tc>
          <w:tcPr>
            <w:tcW w:w="189" w:type="pct"/>
          </w:tcPr>
          <w:p w:rsidR="005A31E0" w:rsidRPr="00693C34" w:rsidRDefault="005A31E0" w:rsidP="00D80747">
            <w:pPr>
              <w:jc w:val="center"/>
              <w:rPr>
                <w:sz w:val="18"/>
                <w:szCs w:val="18"/>
              </w:rPr>
            </w:pPr>
            <w:r w:rsidRPr="00693C34">
              <w:rPr>
                <w:sz w:val="18"/>
                <w:szCs w:val="18"/>
              </w:rPr>
              <w:lastRenderedPageBreak/>
              <w:t>3.1</w:t>
            </w:r>
          </w:p>
          <w:p w:rsidR="005A31E0" w:rsidRPr="00693C34" w:rsidRDefault="005A31E0" w:rsidP="00D80747">
            <w:pPr>
              <w:jc w:val="center"/>
              <w:rPr>
                <w:sz w:val="18"/>
                <w:szCs w:val="18"/>
              </w:rPr>
            </w:pPr>
          </w:p>
        </w:tc>
        <w:tc>
          <w:tcPr>
            <w:tcW w:w="316" w:type="pct"/>
          </w:tcPr>
          <w:p w:rsidR="005A31E0" w:rsidRPr="00693C34" w:rsidRDefault="005A31E0" w:rsidP="00D80747">
            <w:pPr>
              <w:ind w:right="-78"/>
              <w:jc w:val="center"/>
              <w:rPr>
                <w:sz w:val="18"/>
                <w:szCs w:val="18"/>
              </w:rPr>
            </w:pPr>
            <w:r w:rsidRPr="00693C34">
              <w:rPr>
                <w:sz w:val="18"/>
                <w:szCs w:val="18"/>
              </w:rPr>
              <w:t>0503169</w:t>
            </w:r>
          </w:p>
        </w:tc>
        <w:tc>
          <w:tcPr>
            <w:tcW w:w="654" w:type="pct"/>
          </w:tcPr>
          <w:p w:rsidR="005A31E0" w:rsidRPr="00693C34" w:rsidRDefault="005A31E0" w:rsidP="00F138E7">
            <w:pPr>
              <w:rPr>
                <w:sz w:val="18"/>
                <w:szCs w:val="18"/>
              </w:rPr>
            </w:pPr>
            <w:r w:rsidRPr="00693C34">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693C34">
              <w:rPr>
                <w:sz w:val="18"/>
                <w:szCs w:val="18"/>
              </w:rPr>
              <w:t xml:space="preserve">1206 8х </w:t>
            </w:r>
          </w:p>
        </w:tc>
        <w:tc>
          <w:tcPr>
            <w:tcW w:w="313" w:type="pct"/>
          </w:tcPr>
          <w:p w:rsidR="005A31E0" w:rsidRPr="00693C34" w:rsidRDefault="005A31E0" w:rsidP="00D80747">
            <w:pPr>
              <w:rPr>
                <w:sz w:val="18"/>
                <w:szCs w:val="18"/>
              </w:rPr>
            </w:pPr>
          </w:p>
        </w:tc>
        <w:tc>
          <w:tcPr>
            <w:tcW w:w="282" w:type="pct"/>
          </w:tcPr>
          <w:p w:rsidR="005A31E0" w:rsidRPr="00693C34" w:rsidRDefault="005A31E0" w:rsidP="00D80747">
            <w:pPr>
              <w:rPr>
                <w:sz w:val="18"/>
                <w:szCs w:val="18"/>
              </w:rPr>
            </w:pPr>
            <w:r w:rsidRPr="00693C34">
              <w:rPr>
                <w:sz w:val="18"/>
                <w:szCs w:val="18"/>
              </w:rPr>
              <w:t>11</w:t>
            </w:r>
          </w:p>
        </w:tc>
        <w:tc>
          <w:tcPr>
            <w:tcW w:w="523" w:type="pct"/>
          </w:tcPr>
          <w:p w:rsidR="005A31E0" w:rsidRPr="00693C34" w:rsidRDefault="005A31E0" w:rsidP="00D80747">
            <w:pPr>
              <w:rPr>
                <w:sz w:val="18"/>
                <w:szCs w:val="18"/>
              </w:rPr>
            </w:pPr>
            <w:r w:rsidRPr="00693C34">
              <w:rPr>
                <w:sz w:val="18"/>
                <w:szCs w:val="18"/>
                <w:lang w:val="en-US"/>
              </w:rPr>
              <w:t>&gt;</w:t>
            </w:r>
            <w:r w:rsidRPr="00693C34">
              <w:rPr>
                <w:sz w:val="18"/>
                <w:szCs w:val="18"/>
              </w:rPr>
              <w:t>=</w:t>
            </w:r>
          </w:p>
        </w:tc>
        <w:tc>
          <w:tcPr>
            <w:tcW w:w="518" w:type="pct"/>
          </w:tcPr>
          <w:p w:rsidR="005A31E0" w:rsidRPr="00D0699E" w:rsidRDefault="005A31E0" w:rsidP="009D6AD4">
            <w:pPr>
              <w:rPr>
                <w:sz w:val="18"/>
                <w:szCs w:val="18"/>
                <w:lang w:val="en-US"/>
              </w:rPr>
            </w:pPr>
            <w:r w:rsidRPr="00693C34">
              <w:rPr>
                <w:sz w:val="18"/>
                <w:szCs w:val="18"/>
              </w:rPr>
              <w:t>Расшифровка</w:t>
            </w:r>
          </w:p>
        </w:tc>
        <w:tc>
          <w:tcPr>
            <w:tcW w:w="664" w:type="pct"/>
          </w:tcPr>
          <w:p w:rsidR="005A31E0" w:rsidRPr="00693C34" w:rsidRDefault="005A31E0" w:rsidP="001406CD">
            <w:pPr>
              <w:rPr>
                <w:sz w:val="18"/>
                <w:szCs w:val="18"/>
              </w:rPr>
            </w:pPr>
            <w:r w:rsidRPr="00693C34">
              <w:rPr>
                <w:sz w:val="18"/>
                <w:szCs w:val="18"/>
              </w:rPr>
              <w:t>по соответствующим номерам счетов счета 1206 8х 000</w:t>
            </w:r>
          </w:p>
        </w:tc>
        <w:tc>
          <w:tcPr>
            <w:tcW w:w="313" w:type="pct"/>
          </w:tcPr>
          <w:p w:rsidR="005A31E0" w:rsidRPr="00693C34" w:rsidRDefault="005A31E0" w:rsidP="00D80747">
            <w:pPr>
              <w:rPr>
                <w:sz w:val="18"/>
                <w:szCs w:val="18"/>
              </w:rPr>
            </w:pPr>
          </w:p>
        </w:tc>
        <w:tc>
          <w:tcPr>
            <w:tcW w:w="282" w:type="pct"/>
          </w:tcPr>
          <w:p w:rsidR="005A31E0" w:rsidRPr="00693C34" w:rsidRDefault="005A31E0" w:rsidP="00D80747">
            <w:pPr>
              <w:rPr>
                <w:sz w:val="18"/>
                <w:szCs w:val="18"/>
              </w:rPr>
            </w:pPr>
            <w:r w:rsidRPr="00693C34">
              <w:rPr>
                <w:sz w:val="18"/>
                <w:szCs w:val="18"/>
              </w:rPr>
              <w:t>11</w:t>
            </w:r>
          </w:p>
        </w:tc>
        <w:tc>
          <w:tcPr>
            <w:tcW w:w="567" w:type="pct"/>
          </w:tcPr>
          <w:p w:rsidR="005A31E0" w:rsidRPr="00A1781D" w:rsidRDefault="005A31E0" w:rsidP="00F138E7">
            <w:pPr>
              <w:rPr>
                <w:sz w:val="18"/>
                <w:szCs w:val="18"/>
              </w:rPr>
            </w:pPr>
            <w:r w:rsidRPr="00693C34">
              <w:rPr>
                <w:sz w:val="18"/>
                <w:szCs w:val="18"/>
              </w:rPr>
              <w:t xml:space="preserve">Сумма </w:t>
            </w:r>
            <w:proofErr w:type="gramStart"/>
            <w:r w:rsidRPr="00693C34">
              <w:rPr>
                <w:sz w:val="18"/>
                <w:szCs w:val="18"/>
              </w:rPr>
              <w:t>дебиторской  задолженности</w:t>
            </w:r>
            <w:proofErr w:type="gramEnd"/>
            <w:r w:rsidRPr="00693C34">
              <w:rPr>
                <w:sz w:val="18"/>
                <w:szCs w:val="18"/>
              </w:rPr>
              <w:t xml:space="preserve"> по счету 1 206 8х  в Сведениях ф. 0503169 не соответствует данным Расшифровки по субсидиям – недопустимо</w:t>
            </w:r>
            <w:r w:rsidRPr="00A1781D">
              <w:rPr>
                <w:sz w:val="18"/>
                <w:szCs w:val="18"/>
              </w:rPr>
              <w:t xml:space="preserve"> </w:t>
            </w:r>
          </w:p>
        </w:tc>
        <w:tc>
          <w:tcPr>
            <w:tcW w:w="379" w:type="pct"/>
          </w:tcPr>
          <w:p w:rsidR="005A31E0" w:rsidRPr="00693C34" w:rsidRDefault="005A31E0" w:rsidP="00F138E7">
            <w:pPr>
              <w:rPr>
                <w:sz w:val="18"/>
                <w:szCs w:val="18"/>
              </w:rPr>
            </w:pPr>
            <w:r>
              <w:rPr>
                <w:sz w:val="18"/>
                <w:szCs w:val="18"/>
              </w:rPr>
              <w:t>Б</w:t>
            </w:r>
          </w:p>
        </w:tc>
      </w:tr>
      <w:tr w:rsidR="005A31E0" w:rsidRPr="00A1781D" w:rsidTr="00510029">
        <w:trPr>
          <w:trHeight w:val="1240"/>
        </w:trPr>
        <w:tc>
          <w:tcPr>
            <w:tcW w:w="189" w:type="pct"/>
          </w:tcPr>
          <w:p w:rsidR="005A31E0" w:rsidRPr="00A1781D" w:rsidRDefault="005A31E0" w:rsidP="00683869">
            <w:pPr>
              <w:jc w:val="center"/>
              <w:rPr>
                <w:sz w:val="18"/>
                <w:szCs w:val="18"/>
              </w:rPr>
            </w:pPr>
            <w:r w:rsidRPr="00A1781D">
              <w:rPr>
                <w:sz w:val="18"/>
                <w:szCs w:val="18"/>
              </w:rPr>
              <w:t>4</w:t>
            </w:r>
          </w:p>
          <w:p w:rsidR="005A31E0" w:rsidRPr="00A1781D" w:rsidRDefault="005A31E0" w:rsidP="00683869">
            <w:pPr>
              <w:jc w:val="center"/>
              <w:rPr>
                <w:sz w:val="18"/>
                <w:szCs w:val="18"/>
              </w:rPr>
            </w:pPr>
          </w:p>
        </w:tc>
        <w:tc>
          <w:tcPr>
            <w:tcW w:w="316" w:type="pct"/>
          </w:tcPr>
          <w:p w:rsidR="005A31E0" w:rsidRPr="00A1781D" w:rsidRDefault="005A31E0" w:rsidP="00683869">
            <w:pPr>
              <w:ind w:right="-78"/>
              <w:jc w:val="center"/>
              <w:rPr>
                <w:sz w:val="18"/>
                <w:szCs w:val="18"/>
              </w:rPr>
            </w:pPr>
            <w:r w:rsidRPr="00A1781D">
              <w:rPr>
                <w:sz w:val="18"/>
                <w:szCs w:val="18"/>
              </w:rPr>
              <w:t>0503169</w:t>
            </w:r>
          </w:p>
        </w:tc>
        <w:tc>
          <w:tcPr>
            <w:tcW w:w="654" w:type="pct"/>
          </w:tcPr>
          <w:p w:rsidR="005A31E0" w:rsidRPr="00A1781D" w:rsidRDefault="005A31E0" w:rsidP="00F138E7">
            <w:pPr>
              <w:rPr>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1206 </w:t>
            </w:r>
            <w:proofErr w:type="gramStart"/>
            <w:r w:rsidRPr="00A1781D">
              <w:rPr>
                <w:sz w:val="18"/>
                <w:szCs w:val="18"/>
              </w:rPr>
              <w:t>41</w:t>
            </w:r>
            <w:r>
              <w:rPr>
                <w:sz w:val="18"/>
                <w:szCs w:val="18"/>
              </w:rPr>
              <w:t>  по</w:t>
            </w:r>
            <w:proofErr w:type="gramEnd"/>
            <w:r>
              <w:rPr>
                <w:sz w:val="18"/>
                <w:szCs w:val="18"/>
              </w:rPr>
              <w:t xml:space="preserve"> КВР 61х, 62х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rPr>
            </w:pPr>
            <w:r w:rsidRPr="00C06A54">
              <w:rPr>
                <w:sz w:val="18"/>
                <w:szCs w:val="18"/>
              </w:rPr>
              <w:t>2</w:t>
            </w:r>
          </w:p>
        </w:tc>
        <w:tc>
          <w:tcPr>
            <w:tcW w:w="523" w:type="pct"/>
          </w:tcPr>
          <w:p w:rsidR="005A31E0" w:rsidRPr="00A1781D" w:rsidRDefault="005A31E0" w:rsidP="00683869">
            <w:pPr>
              <w:rPr>
                <w:sz w:val="18"/>
                <w:szCs w:val="18"/>
              </w:rPr>
            </w:pPr>
            <w:r w:rsidRPr="00C06A54">
              <w:rPr>
                <w:sz w:val="18"/>
                <w:szCs w:val="18"/>
              </w:rPr>
              <w:t>&gt;</w:t>
            </w:r>
            <w:r w:rsidRPr="00A1781D">
              <w:rPr>
                <w:sz w:val="18"/>
                <w:szCs w:val="18"/>
              </w:rPr>
              <w:t>=</w:t>
            </w:r>
          </w:p>
        </w:tc>
        <w:tc>
          <w:tcPr>
            <w:tcW w:w="518" w:type="pct"/>
          </w:tcPr>
          <w:p w:rsidR="005A31E0" w:rsidRPr="00C356E2" w:rsidRDefault="005A31E0" w:rsidP="009D6AD4">
            <w:pPr>
              <w:rPr>
                <w:sz w:val="18"/>
                <w:szCs w:val="18"/>
              </w:rPr>
            </w:pPr>
            <w:r w:rsidRPr="00A1781D">
              <w:rPr>
                <w:sz w:val="18"/>
                <w:szCs w:val="18"/>
              </w:rPr>
              <w:t>Расшифровка</w:t>
            </w:r>
          </w:p>
        </w:tc>
        <w:tc>
          <w:tcPr>
            <w:tcW w:w="664" w:type="pct"/>
          </w:tcPr>
          <w:p w:rsidR="005A31E0" w:rsidRPr="00A1781D" w:rsidRDefault="005A31E0" w:rsidP="007D7B77">
            <w:pPr>
              <w:rPr>
                <w:sz w:val="18"/>
                <w:szCs w:val="18"/>
              </w:rPr>
            </w:pPr>
            <w:r w:rsidRPr="00A1781D">
              <w:rPr>
                <w:sz w:val="18"/>
                <w:szCs w:val="18"/>
              </w:rPr>
              <w:t>по соответствующим номерам счетов счета 1206 41</w:t>
            </w:r>
            <w:r>
              <w:rPr>
                <w:sz w:val="18"/>
                <w:szCs w:val="18"/>
              </w:rPr>
              <w:t> </w:t>
            </w:r>
            <w:r w:rsidRPr="00A1781D">
              <w:rPr>
                <w:sz w:val="18"/>
                <w:szCs w:val="18"/>
              </w:rPr>
              <w:t>000</w:t>
            </w:r>
            <w:r>
              <w:rPr>
                <w:sz w:val="18"/>
                <w:szCs w:val="18"/>
              </w:rPr>
              <w:t xml:space="preserve"> по КВР 61х, 62х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rPr>
            </w:pPr>
            <w:r w:rsidRPr="00A1781D">
              <w:rPr>
                <w:sz w:val="18"/>
                <w:szCs w:val="18"/>
              </w:rPr>
              <w:t>7</w:t>
            </w:r>
          </w:p>
        </w:tc>
        <w:tc>
          <w:tcPr>
            <w:tcW w:w="567" w:type="pct"/>
          </w:tcPr>
          <w:p w:rsidR="005A31E0" w:rsidRPr="00A1781D" w:rsidRDefault="005A31E0" w:rsidP="005D2664">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41  в Сведениях ф. 0503169 не соответствует данным Расшифровки по субсидиям</w:t>
            </w:r>
            <w:r>
              <w:rPr>
                <w:sz w:val="18"/>
                <w:szCs w:val="18"/>
              </w:rPr>
              <w:t xml:space="preserve"> </w:t>
            </w:r>
            <w:r w:rsidRPr="00A1781D">
              <w:rPr>
                <w:sz w:val="18"/>
                <w:szCs w:val="18"/>
              </w:rPr>
              <w:t xml:space="preserve">– недопустимо </w:t>
            </w:r>
          </w:p>
        </w:tc>
        <w:tc>
          <w:tcPr>
            <w:tcW w:w="379" w:type="pct"/>
          </w:tcPr>
          <w:p w:rsidR="005A31E0" w:rsidRPr="00A1781D" w:rsidRDefault="005A31E0" w:rsidP="005D2664">
            <w:pPr>
              <w:rPr>
                <w:sz w:val="18"/>
                <w:szCs w:val="18"/>
              </w:rPr>
            </w:pPr>
            <w:r>
              <w:rPr>
                <w:sz w:val="18"/>
                <w:szCs w:val="18"/>
              </w:rPr>
              <w:t>Б</w:t>
            </w:r>
          </w:p>
        </w:tc>
      </w:tr>
      <w:tr w:rsidR="005A31E0" w:rsidRPr="00A1781D" w:rsidTr="00510029">
        <w:trPr>
          <w:trHeight w:val="1240"/>
        </w:trPr>
        <w:tc>
          <w:tcPr>
            <w:tcW w:w="189" w:type="pct"/>
          </w:tcPr>
          <w:p w:rsidR="005A31E0" w:rsidRPr="00A1781D" w:rsidRDefault="005A31E0" w:rsidP="00683869">
            <w:pPr>
              <w:jc w:val="center"/>
              <w:rPr>
                <w:sz w:val="18"/>
                <w:szCs w:val="18"/>
              </w:rPr>
            </w:pPr>
            <w:r w:rsidRPr="00A1781D">
              <w:rPr>
                <w:sz w:val="18"/>
                <w:szCs w:val="18"/>
              </w:rPr>
              <w:t>5</w:t>
            </w:r>
          </w:p>
          <w:p w:rsidR="005A31E0" w:rsidRPr="00A1781D" w:rsidRDefault="005A31E0" w:rsidP="00683869">
            <w:pPr>
              <w:jc w:val="center"/>
              <w:rPr>
                <w:sz w:val="18"/>
                <w:szCs w:val="18"/>
              </w:rPr>
            </w:pPr>
          </w:p>
        </w:tc>
        <w:tc>
          <w:tcPr>
            <w:tcW w:w="316" w:type="pct"/>
          </w:tcPr>
          <w:p w:rsidR="005A31E0" w:rsidRPr="00A1781D" w:rsidRDefault="005A31E0" w:rsidP="00683869">
            <w:pPr>
              <w:ind w:right="-78"/>
              <w:jc w:val="center"/>
              <w:rPr>
                <w:sz w:val="18"/>
                <w:szCs w:val="18"/>
              </w:rPr>
            </w:pPr>
            <w:r w:rsidRPr="00A1781D">
              <w:rPr>
                <w:sz w:val="18"/>
                <w:szCs w:val="18"/>
              </w:rPr>
              <w:t>0503169</w:t>
            </w:r>
          </w:p>
        </w:tc>
        <w:tc>
          <w:tcPr>
            <w:tcW w:w="654" w:type="pct"/>
          </w:tcPr>
          <w:p w:rsidR="005A31E0" w:rsidRPr="00A1781D" w:rsidRDefault="005A31E0" w:rsidP="00F138E7">
            <w:pPr>
              <w:rPr>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1206 </w:t>
            </w:r>
            <w:proofErr w:type="gramStart"/>
            <w:r w:rsidRPr="00A1781D">
              <w:rPr>
                <w:sz w:val="18"/>
                <w:szCs w:val="18"/>
              </w:rPr>
              <w:t>41</w:t>
            </w:r>
            <w:r>
              <w:rPr>
                <w:sz w:val="18"/>
                <w:szCs w:val="18"/>
              </w:rPr>
              <w:t>  по</w:t>
            </w:r>
            <w:proofErr w:type="gramEnd"/>
            <w:r>
              <w:rPr>
                <w:sz w:val="18"/>
                <w:szCs w:val="18"/>
              </w:rPr>
              <w:t xml:space="preserve"> КВР 61х, 62х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rPr>
            </w:pPr>
            <w:r w:rsidRPr="00A1781D">
              <w:rPr>
                <w:sz w:val="18"/>
                <w:szCs w:val="18"/>
              </w:rPr>
              <w:t>9</w:t>
            </w:r>
          </w:p>
        </w:tc>
        <w:tc>
          <w:tcPr>
            <w:tcW w:w="523" w:type="pct"/>
          </w:tcPr>
          <w:p w:rsidR="005A31E0" w:rsidRPr="00A1781D" w:rsidRDefault="005A31E0" w:rsidP="00683869">
            <w:pPr>
              <w:rPr>
                <w:sz w:val="18"/>
                <w:szCs w:val="18"/>
              </w:rPr>
            </w:pPr>
            <w:r w:rsidRPr="00C06A54">
              <w:rPr>
                <w:sz w:val="18"/>
                <w:szCs w:val="18"/>
              </w:rPr>
              <w:t>&gt;</w:t>
            </w:r>
            <w:r w:rsidRPr="00A1781D">
              <w:rPr>
                <w:sz w:val="18"/>
                <w:szCs w:val="18"/>
              </w:rPr>
              <w:t>=</w:t>
            </w:r>
          </w:p>
        </w:tc>
        <w:tc>
          <w:tcPr>
            <w:tcW w:w="518" w:type="pct"/>
          </w:tcPr>
          <w:p w:rsidR="005A31E0" w:rsidRPr="005D2664" w:rsidRDefault="005A31E0" w:rsidP="005D2664">
            <w:pPr>
              <w:rPr>
                <w:sz w:val="18"/>
                <w:szCs w:val="18"/>
              </w:rPr>
            </w:pPr>
            <w:r w:rsidRPr="00A1781D">
              <w:rPr>
                <w:sz w:val="18"/>
                <w:szCs w:val="18"/>
              </w:rPr>
              <w:t>Расшифровка</w:t>
            </w:r>
          </w:p>
        </w:tc>
        <w:tc>
          <w:tcPr>
            <w:tcW w:w="664" w:type="pct"/>
          </w:tcPr>
          <w:p w:rsidR="005A31E0" w:rsidRPr="00A1781D" w:rsidRDefault="005A31E0" w:rsidP="007D7B77">
            <w:pPr>
              <w:rPr>
                <w:sz w:val="18"/>
                <w:szCs w:val="18"/>
              </w:rPr>
            </w:pPr>
            <w:r w:rsidRPr="00A1781D">
              <w:rPr>
                <w:sz w:val="18"/>
                <w:szCs w:val="18"/>
              </w:rPr>
              <w:t>по соответствующим номерам счетов счета 1206 41</w:t>
            </w:r>
            <w:r>
              <w:rPr>
                <w:sz w:val="18"/>
                <w:szCs w:val="18"/>
              </w:rPr>
              <w:t> </w:t>
            </w:r>
            <w:r w:rsidRPr="00A1781D">
              <w:rPr>
                <w:sz w:val="18"/>
                <w:szCs w:val="18"/>
              </w:rPr>
              <w:t>000</w:t>
            </w:r>
            <w:r>
              <w:rPr>
                <w:sz w:val="18"/>
                <w:szCs w:val="18"/>
              </w:rPr>
              <w:t xml:space="preserve"> по КВР 61х, 62х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rPr>
            </w:pPr>
            <w:r w:rsidRPr="00A1781D">
              <w:rPr>
                <w:sz w:val="18"/>
                <w:szCs w:val="18"/>
              </w:rPr>
              <w:t>9</w:t>
            </w:r>
          </w:p>
        </w:tc>
        <w:tc>
          <w:tcPr>
            <w:tcW w:w="567" w:type="pct"/>
          </w:tcPr>
          <w:p w:rsidR="005A31E0" w:rsidRPr="00A1781D" w:rsidRDefault="005A31E0" w:rsidP="005B4F56">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41  в Сведениях ф. 0503169 не соответствует данным Расшифровки по субсидиям</w:t>
            </w:r>
            <w:r>
              <w:rPr>
                <w:sz w:val="18"/>
                <w:szCs w:val="18"/>
              </w:rPr>
              <w:t xml:space="preserve"> </w:t>
            </w:r>
            <w:r w:rsidRPr="00A1781D">
              <w:rPr>
                <w:sz w:val="18"/>
                <w:szCs w:val="18"/>
              </w:rPr>
              <w:t xml:space="preserve">– недопустимо </w:t>
            </w:r>
          </w:p>
        </w:tc>
        <w:tc>
          <w:tcPr>
            <w:tcW w:w="379" w:type="pct"/>
          </w:tcPr>
          <w:p w:rsidR="005A31E0" w:rsidRPr="00A1781D" w:rsidRDefault="005A31E0" w:rsidP="005B4F56">
            <w:pPr>
              <w:rPr>
                <w:sz w:val="18"/>
                <w:szCs w:val="18"/>
              </w:rPr>
            </w:pPr>
            <w:r>
              <w:rPr>
                <w:sz w:val="18"/>
                <w:szCs w:val="18"/>
              </w:rPr>
              <w:t>Б</w:t>
            </w:r>
          </w:p>
        </w:tc>
      </w:tr>
      <w:tr w:rsidR="005A31E0" w:rsidRPr="00A1781D" w:rsidTr="00510029">
        <w:trPr>
          <w:trHeight w:val="1240"/>
        </w:trPr>
        <w:tc>
          <w:tcPr>
            <w:tcW w:w="189" w:type="pct"/>
          </w:tcPr>
          <w:p w:rsidR="005A31E0" w:rsidRPr="00A1781D" w:rsidRDefault="005A31E0" w:rsidP="00683869">
            <w:pPr>
              <w:jc w:val="center"/>
              <w:rPr>
                <w:sz w:val="18"/>
                <w:szCs w:val="18"/>
              </w:rPr>
            </w:pPr>
            <w:r w:rsidRPr="00A1781D">
              <w:rPr>
                <w:sz w:val="18"/>
                <w:szCs w:val="18"/>
              </w:rPr>
              <w:t>6</w:t>
            </w:r>
          </w:p>
          <w:p w:rsidR="005A31E0" w:rsidRPr="00A1781D" w:rsidRDefault="005A31E0" w:rsidP="00683869">
            <w:pPr>
              <w:jc w:val="center"/>
              <w:rPr>
                <w:sz w:val="18"/>
                <w:szCs w:val="18"/>
              </w:rPr>
            </w:pPr>
          </w:p>
        </w:tc>
        <w:tc>
          <w:tcPr>
            <w:tcW w:w="316" w:type="pct"/>
          </w:tcPr>
          <w:p w:rsidR="005A31E0" w:rsidRPr="00A1781D" w:rsidRDefault="005A31E0" w:rsidP="00683869">
            <w:pPr>
              <w:ind w:right="-78"/>
              <w:jc w:val="center"/>
              <w:rPr>
                <w:sz w:val="18"/>
                <w:szCs w:val="18"/>
              </w:rPr>
            </w:pPr>
            <w:r w:rsidRPr="00A1781D">
              <w:rPr>
                <w:sz w:val="18"/>
                <w:szCs w:val="18"/>
              </w:rPr>
              <w:t>0503169</w:t>
            </w:r>
          </w:p>
        </w:tc>
        <w:tc>
          <w:tcPr>
            <w:tcW w:w="654" w:type="pct"/>
          </w:tcPr>
          <w:p w:rsidR="005A31E0" w:rsidRPr="00A1781D" w:rsidRDefault="005A31E0" w:rsidP="00F138E7">
            <w:pPr>
              <w:rPr>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1206 </w:t>
            </w:r>
            <w:proofErr w:type="gramStart"/>
            <w:r w:rsidRPr="00A1781D">
              <w:rPr>
                <w:sz w:val="18"/>
                <w:szCs w:val="18"/>
              </w:rPr>
              <w:t>41</w:t>
            </w:r>
            <w:r>
              <w:rPr>
                <w:sz w:val="18"/>
                <w:szCs w:val="18"/>
              </w:rPr>
              <w:t>  по</w:t>
            </w:r>
            <w:proofErr w:type="gramEnd"/>
            <w:r>
              <w:rPr>
                <w:sz w:val="18"/>
                <w:szCs w:val="18"/>
              </w:rPr>
              <w:t xml:space="preserve"> КВР 61х, 62х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rPr>
            </w:pPr>
            <w:r w:rsidRPr="00A1781D">
              <w:rPr>
                <w:sz w:val="18"/>
                <w:szCs w:val="18"/>
              </w:rPr>
              <w:t>11</w:t>
            </w:r>
          </w:p>
        </w:tc>
        <w:tc>
          <w:tcPr>
            <w:tcW w:w="523" w:type="pct"/>
          </w:tcPr>
          <w:p w:rsidR="005A31E0" w:rsidRPr="00A1781D" w:rsidRDefault="005A31E0" w:rsidP="00683869">
            <w:pPr>
              <w:rPr>
                <w:sz w:val="18"/>
                <w:szCs w:val="18"/>
              </w:rPr>
            </w:pPr>
            <w:r w:rsidRPr="00C06A54">
              <w:rPr>
                <w:sz w:val="18"/>
                <w:szCs w:val="18"/>
              </w:rPr>
              <w:t>&gt;</w:t>
            </w:r>
            <w:r w:rsidRPr="00A1781D">
              <w:rPr>
                <w:sz w:val="18"/>
                <w:szCs w:val="18"/>
              </w:rPr>
              <w:t>=</w:t>
            </w:r>
          </w:p>
        </w:tc>
        <w:tc>
          <w:tcPr>
            <w:tcW w:w="518" w:type="pct"/>
          </w:tcPr>
          <w:p w:rsidR="005A31E0" w:rsidRPr="00D0699E" w:rsidRDefault="005A31E0" w:rsidP="005D2664">
            <w:pPr>
              <w:rPr>
                <w:sz w:val="18"/>
                <w:szCs w:val="18"/>
                <w:lang w:val="en-US"/>
              </w:rPr>
            </w:pPr>
            <w:r w:rsidRPr="00A1781D">
              <w:rPr>
                <w:sz w:val="18"/>
                <w:szCs w:val="18"/>
              </w:rPr>
              <w:t>Расшифровка</w:t>
            </w:r>
          </w:p>
        </w:tc>
        <w:tc>
          <w:tcPr>
            <w:tcW w:w="664" w:type="pct"/>
          </w:tcPr>
          <w:p w:rsidR="005A31E0" w:rsidRPr="00A1781D" w:rsidRDefault="005A31E0" w:rsidP="007D7B77">
            <w:pPr>
              <w:rPr>
                <w:sz w:val="18"/>
                <w:szCs w:val="18"/>
              </w:rPr>
            </w:pPr>
            <w:r w:rsidRPr="00A1781D">
              <w:rPr>
                <w:sz w:val="18"/>
                <w:szCs w:val="18"/>
              </w:rPr>
              <w:t>по соответствующим номерам счетов счета 1206 41</w:t>
            </w:r>
            <w:r>
              <w:rPr>
                <w:sz w:val="18"/>
                <w:szCs w:val="18"/>
              </w:rPr>
              <w:t> </w:t>
            </w:r>
            <w:r w:rsidRPr="00A1781D">
              <w:rPr>
                <w:sz w:val="18"/>
                <w:szCs w:val="18"/>
              </w:rPr>
              <w:t>000</w:t>
            </w:r>
            <w:r>
              <w:rPr>
                <w:sz w:val="18"/>
                <w:szCs w:val="18"/>
              </w:rPr>
              <w:t xml:space="preserve"> по КВР 61х, 62х</w:t>
            </w:r>
          </w:p>
        </w:tc>
        <w:tc>
          <w:tcPr>
            <w:tcW w:w="313" w:type="pct"/>
          </w:tcPr>
          <w:p w:rsidR="005A31E0" w:rsidRPr="00A1781D" w:rsidRDefault="005A31E0" w:rsidP="00683869">
            <w:pPr>
              <w:rPr>
                <w:sz w:val="18"/>
                <w:szCs w:val="18"/>
              </w:rPr>
            </w:pPr>
          </w:p>
        </w:tc>
        <w:tc>
          <w:tcPr>
            <w:tcW w:w="282" w:type="pct"/>
          </w:tcPr>
          <w:p w:rsidR="005A31E0" w:rsidRPr="00A1781D" w:rsidRDefault="005A31E0" w:rsidP="00683869">
            <w:pPr>
              <w:rPr>
                <w:sz w:val="18"/>
                <w:szCs w:val="18"/>
              </w:rPr>
            </w:pPr>
            <w:r w:rsidRPr="00A1781D">
              <w:rPr>
                <w:sz w:val="18"/>
                <w:szCs w:val="18"/>
              </w:rPr>
              <w:t>11</w:t>
            </w:r>
          </w:p>
        </w:tc>
        <w:tc>
          <w:tcPr>
            <w:tcW w:w="567" w:type="pct"/>
          </w:tcPr>
          <w:p w:rsidR="005A31E0" w:rsidRPr="00A1781D" w:rsidRDefault="005A31E0" w:rsidP="005D2664">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41  в </w:t>
            </w:r>
            <w:r w:rsidRPr="00A1781D">
              <w:rPr>
                <w:sz w:val="18"/>
                <w:szCs w:val="18"/>
              </w:rPr>
              <w:lastRenderedPageBreak/>
              <w:t>Сведениях ф. 0503169 не соответствует данным Расшифровки по субсидиям</w:t>
            </w:r>
            <w:r>
              <w:rPr>
                <w:sz w:val="18"/>
                <w:szCs w:val="18"/>
              </w:rPr>
              <w:t xml:space="preserve"> </w:t>
            </w:r>
            <w:r w:rsidRPr="00A1781D">
              <w:rPr>
                <w:sz w:val="18"/>
                <w:szCs w:val="18"/>
              </w:rPr>
              <w:t xml:space="preserve">– недопустимо </w:t>
            </w:r>
          </w:p>
        </w:tc>
        <w:tc>
          <w:tcPr>
            <w:tcW w:w="379" w:type="pct"/>
          </w:tcPr>
          <w:p w:rsidR="005A31E0" w:rsidRPr="00A1781D" w:rsidRDefault="005A31E0" w:rsidP="005D2664">
            <w:pPr>
              <w:rPr>
                <w:sz w:val="18"/>
                <w:szCs w:val="18"/>
              </w:rPr>
            </w:pPr>
            <w:r>
              <w:rPr>
                <w:sz w:val="18"/>
                <w:szCs w:val="18"/>
              </w:rPr>
              <w:lastRenderedPageBreak/>
              <w:t>Б</w:t>
            </w:r>
          </w:p>
        </w:tc>
      </w:tr>
      <w:tr w:rsidR="005A31E0" w:rsidRPr="00A1781D" w:rsidTr="00510029">
        <w:trPr>
          <w:trHeight w:val="1240"/>
        </w:trPr>
        <w:tc>
          <w:tcPr>
            <w:tcW w:w="189" w:type="pct"/>
          </w:tcPr>
          <w:p w:rsidR="005A31E0" w:rsidRPr="00A1781D" w:rsidRDefault="005A31E0" w:rsidP="00D80747">
            <w:pPr>
              <w:jc w:val="center"/>
              <w:rPr>
                <w:sz w:val="18"/>
                <w:szCs w:val="18"/>
              </w:rPr>
            </w:pPr>
            <w:r w:rsidRPr="00A1781D">
              <w:rPr>
                <w:sz w:val="18"/>
                <w:szCs w:val="18"/>
              </w:rPr>
              <w:lastRenderedPageBreak/>
              <w:t>4</w:t>
            </w:r>
            <w:r>
              <w:rPr>
                <w:sz w:val="18"/>
                <w:szCs w:val="18"/>
              </w:rPr>
              <w:t>.1</w:t>
            </w:r>
          </w:p>
          <w:p w:rsidR="005A31E0" w:rsidRPr="00A1781D" w:rsidRDefault="005A31E0" w:rsidP="00D80747">
            <w:pPr>
              <w:jc w:val="center"/>
              <w:rPr>
                <w:sz w:val="18"/>
                <w:szCs w:val="18"/>
              </w:rPr>
            </w:pPr>
          </w:p>
        </w:tc>
        <w:tc>
          <w:tcPr>
            <w:tcW w:w="316" w:type="pct"/>
          </w:tcPr>
          <w:p w:rsidR="005A31E0" w:rsidRPr="00A1781D" w:rsidRDefault="005A31E0" w:rsidP="00D80747">
            <w:pPr>
              <w:ind w:right="-78"/>
              <w:jc w:val="center"/>
              <w:rPr>
                <w:sz w:val="18"/>
                <w:szCs w:val="18"/>
              </w:rPr>
            </w:pPr>
            <w:r w:rsidRPr="00A1781D">
              <w:rPr>
                <w:sz w:val="18"/>
                <w:szCs w:val="18"/>
              </w:rPr>
              <w:t>0503169</w:t>
            </w:r>
          </w:p>
        </w:tc>
        <w:tc>
          <w:tcPr>
            <w:tcW w:w="654" w:type="pct"/>
          </w:tcPr>
          <w:p w:rsidR="005A31E0" w:rsidRPr="00A1781D" w:rsidRDefault="005A31E0" w:rsidP="005B4F56">
            <w:pPr>
              <w:rPr>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1206 </w:t>
            </w:r>
            <w:proofErr w:type="gramStart"/>
            <w:r>
              <w:rPr>
                <w:sz w:val="18"/>
                <w:szCs w:val="18"/>
              </w:rPr>
              <w:t>81  по</w:t>
            </w:r>
            <w:proofErr w:type="gramEnd"/>
            <w:r>
              <w:rPr>
                <w:sz w:val="18"/>
                <w:szCs w:val="18"/>
              </w:rPr>
              <w:t xml:space="preserve"> КВР 61х, 62х</w:t>
            </w:r>
          </w:p>
        </w:tc>
        <w:tc>
          <w:tcPr>
            <w:tcW w:w="313" w:type="pct"/>
          </w:tcPr>
          <w:p w:rsidR="005A31E0" w:rsidRPr="00A1781D" w:rsidRDefault="005A31E0" w:rsidP="00D80747">
            <w:pPr>
              <w:rPr>
                <w:sz w:val="18"/>
                <w:szCs w:val="18"/>
              </w:rPr>
            </w:pPr>
          </w:p>
        </w:tc>
        <w:tc>
          <w:tcPr>
            <w:tcW w:w="282" w:type="pct"/>
          </w:tcPr>
          <w:p w:rsidR="005A31E0" w:rsidRPr="00A1781D" w:rsidRDefault="005A31E0" w:rsidP="00D80747">
            <w:pPr>
              <w:rPr>
                <w:sz w:val="18"/>
                <w:szCs w:val="18"/>
              </w:rPr>
            </w:pPr>
            <w:r w:rsidRPr="00C06A54">
              <w:rPr>
                <w:sz w:val="18"/>
                <w:szCs w:val="18"/>
              </w:rPr>
              <w:t>2</w:t>
            </w:r>
          </w:p>
        </w:tc>
        <w:tc>
          <w:tcPr>
            <w:tcW w:w="523" w:type="pct"/>
          </w:tcPr>
          <w:p w:rsidR="005A31E0" w:rsidRPr="00A1781D" w:rsidRDefault="005A31E0" w:rsidP="00D80747">
            <w:pPr>
              <w:rPr>
                <w:sz w:val="18"/>
                <w:szCs w:val="18"/>
              </w:rPr>
            </w:pPr>
            <w:r w:rsidRPr="00C06A54">
              <w:rPr>
                <w:sz w:val="18"/>
                <w:szCs w:val="18"/>
              </w:rPr>
              <w:t>&gt;</w:t>
            </w:r>
            <w:r w:rsidRPr="00A1781D">
              <w:rPr>
                <w:sz w:val="18"/>
                <w:szCs w:val="18"/>
              </w:rPr>
              <w:t>=</w:t>
            </w:r>
          </w:p>
        </w:tc>
        <w:tc>
          <w:tcPr>
            <w:tcW w:w="518" w:type="pct"/>
          </w:tcPr>
          <w:p w:rsidR="005A31E0" w:rsidRPr="00D0699E" w:rsidRDefault="005A31E0" w:rsidP="00F72AC8">
            <w:pPr>
              <w:rPr>
                <w:sz w:val="18"/>
                <w:szCs w:val="18"/>
                <w:lang w:val="en-US"/>
              </w:rPr>
            </w:pPr>
            <w:r w:rsidRPr="00A1781D">
              <w:rPr>
                <w:sz w:val="18"/>
                <w:szCs w:val="18"/>
              </w:rPr>
              <w:t>Расшифровка</w:t>
            </w:r>
          </w:p>
        </w:tc>
        <w:tc>
          <w:tcPr>
            <w:tcW w:w="664" w:type="pct"/>
          </w:tcPr>
          <w:p w:rsidR="005A31E0" w:rsidRPr="00A1781D" w:rsidRDefault="005A31E0" w:rsidP="009339B3">
            <w:pPr>
              <w:rPr>
                <w:sz w:val="18"/>
                <w:szCs w:val="18"/>
              </w:rPr>
            </w:pPr>
            <w:r w:rsidRPr="00A1781D">
              <w:rPr>
                <w:sz w:val="18"/>
                <w:szCs w:val="18"/>
              </w:rPr>
              <w:t xml:space="preserve">по соответствующим номерам счетов счета 1206 </w:t>
            </w:r>
            <w:r>
              <w:rPr>
                <w:sz w:val="18"/>
                <w:szCs w:val="18"/>
              </w:rPr>
              <w:t>81 </w:t>
            </w:r>
            <w:r w:rsidRPr="00A1781D">
              <w:rPr>
                <w:sz w:val="18"/>
                <w:szCs w:val="18"/>
              </w:rPr>
              <w:t>000</w:t>
            </w:r>
            <w:r>
              <w:rPr>
                <w:sz w:val="18"/>
                <w:szCs w:val="18"/>
              </w:rPr>
              <w:t xml:space="preserve"> по КВР 61х, 62х</w:t>
            </w:r>
          </w:p>
        </w:tc>
        <w:tc>
          <w:tcPr>
            <w:tcW w:w="313" w:type="pct"/>
          </w:tcPr>
          <w:p w:rsidR="005A31E0" w:rsidRPr="00A1781D" w:rsidRDefault="005A31E0" w:rsidP="00D80747">
            <w:pPr>
              <w:rPr>
                <w:sz w:val="18"/>
                <w:szCs w:val="18"/>
              </w:rPr>
            </w:pPr>
          </w:p>
        </w:tc>
        <w:tc>
          <w:tcPr>
            <w:tcW w:w="282" w:type="pct"/>
          </w:tcPr>
          <w:p w:rsidR="005A31E0" w:rsidRPr="00A1781D" w:rsidRDefault="005A31E0" w:rsidP="00D80747">
            <w:pPr>
              <w:rPr>
                <w:sz w:val="18"/>
                <w:szCs w:val="18"/>
              </w:rPr>
            </w:pPr>
            <w:r w:rsidRPr="00A1781D">
              <w:rPr>
                <w:sz w:val="18"/>
                <w:szCs w:val="18"/>
              </w:rPr>
              <w:t>7</w:t>
            </w:r>
          </w:p>
        </w:tc>
        <w:tc>
          <w:tcPr>
            <w:tcW w:w="567" w:type="pct"/>
          </w:tcPr>
          <w:p w:rsidR="005A31E0" w:rsidRPr="00A1781D" w:rsidRDefault="005A31E0" w:rsidP="00F72AC8">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w:t>
            </w:r>
            <w:r>
              <w:rPr>
                <w:sz w:val="18"/>
                <w:szCs w:val="18"/>
              </w:rPr>
              <w:t>8</w:t>
            </w:r>
            <w:r w:rsidRPr="00A1781D">
              <w:rPr>
                <w:sz w:val="18"/>
                <w:szCs w:val="18"/>
              </w:rPr>
              <w:t>1  в Сведениях ф. 0503169 не соответствует данным Расшифровки по субсидиям</w:t>
            </w:r>
            <w:r>
              <w:rPr>
                <w:sz w:val="18"/>
                <w:szCs w:val="18"/>
              </w:rPr>
              <w:t xml:space="preserve"> </w:t>
            </w:r>
            <w:r w:rsidRPr="00A1781D">
              <w:rPr>
                <w:sz w:val="18"/>
                <w:szCs w:val="18"/>
              </w:rPr>
              <w:t xml:space="preserve">– недопустимо </w:t>
            </w:r>
          </w:p>
        </w:tc>
        <w:tc>
          <w:tcPr>
            <w:tcW w:w="379" w:type="pct"/>
          </w:tcPr>
          <w:p w:rsidR="005A31E0" w:rsidRPr="00A1781D" w:rsidRDefault="005A31E0" w:rsidP="00F72AC8">
            <w:pPr>
              <w:rPr>
                <w:sz w:val="18"/>
                <w:szCs w:val="18"/>
              </w:rPr>
            </w:pPr>
            <w:r>
              <w:rPr>
                <w:sz w:val="18"/>
                <w:szCs w:val="18"/>
              </w:rPr>
              <w:t>Б</w:t>
            </w:r>
          </w:p>
        </w:tc>
      </w:tr>
      <w:tr w:rsidR="005A31E0" w:rsidRPr="00A1781D" w:rsidTr="00510029">
        <w:trPr>
          <w:trHeight w:val="1240"/>
        </w:trPr>
        <w:tc>
          <w:tcPr>
            <w:tcW w:w="189" w:type="pct"/>
          </w:tcPr>
          <w:p w:rsidR="005A31E0" w:rsidRPr="00A1781D" w:rsidRDefault="005A31E0" w:rsidP="00D80747">
            <w:pPr>
              <w:jc w:val="center"/>
              <w:rPr>
                <w:sz w:val="18"/>
                <w:szCs w:val="18"/>
              </w:rPr>
            </w:pPr>
            <w:r w:rsidRPr="00A1781D">
              <w:rPr>
                <w:sz w:val="18"/>
                <w:szCs w:val="18"/>
              </w:rPr>
              <w:t>5</w:t>
            </w:r>
            <w:r>
              <w:rPr>
                <w:sz w:val="18"/>
                <w:szCs w:val="18"/>
              </w:rPr>
              <w:t>.1</w:t>
            </w:r>
          </w:p>
          <w:p w:rsidR="005A31E0" w:rsidRPr="00A1781D" w:rsidRDefault="005A31E0" w:rsidP="00D80747">
            <w:pPr>
              <w:jc w:val="center"/>
              <w:rPr>
                <w:sz w:val="18"/>
                <w:szCs w:val="18"/>
              </w:rPr>
            </w:pPr>
          </w:p>
        </w:tc>
        <w:tc>
          <w:tcPr>
            <w:tcW w:w="316" w:type="pct"/>
          </w:tcPr>
          <w:p w:rsidR="005A31E0" w:rsidRPr="00A1781D" w:rsidRDefault="005A31E0" w:rsidP="00D80747">
            <w:pPr>
              <w:ind w:right="-78"/>
              <w:jc w:val="center"/>
              <w:rPr>
                <w:sz w:val="18"/>
                <w:szCs w:val="18"/>
              </w:rPr>
            </w:pPr>
            <w:r w:rsidRPr="00A1781D">
              <w:rPr>
                <w:sz w:val="18"/>
                <w:szCs w:val="18"/>
              </w:rPr>
              <w:t>0503169</w:t>
            </w:r>
          </w:p>
        </w:tc>
        <w:tc>
          <w:tcPr>
            <w:tcW w:w="654" w:type="pct"/>
          </w:tcPr>
          <w:p w:rsidR="005A31E0" w:rsidRPr="00A1781D" w:rsidRDefault="005A31E0" w:rsidP="005B4F56">
            <w:pPr>
              <w:rPr>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1206 </w:t>
            </w:r>
            <w:proofErr w:type="gramStart"/>
            <w:r>
              <w:rPr>
                <w:sz w:val="18"/>
                <w:szCs w:val="18"/>
              </w:rPr>
              <w:t>81  по</w:t>
            </w:r>
            <w:proofErr w:type="gramEnd"/>
            <w:r>
              <w:rPr>
                <w:sz w:val="18"/>
                <w:szCs w:val="18"/>
              </w:rPr>
              <w:t xml:space="preserve"> КВР 61х, 62х</w:t>
            </w:r>
          </w:p>
        </w:tc>
        <w:tc>
          <w:tcPr>
            <w:tcW w:w="313" w:type="pct"/>
          </w:tcPr>
          <w:p w:rsidR="005A31E0" w:rsidRPr="00A1781D" w:rsidRDefault="005A31E0" w:rsidP="00D80747">
            <w:pPr>
              <w:rPr>
                <w:sz w:val="18"/>
                <w:szCs w:val="18"/>
              </w:rPr>
            </w:pPr>
          </w:p>
        </w:tc>
        <w:tc>
          <w:tcPr>
            <w:tcW w:w="282" w:type="pct"/>
          </w:tcPr>
          <w:p w:rsidR="005A31E0" w:rsidRPr="00A1781D" w:rsidRDefault="005A31E0" w:rsidP="00D80747">
            <w:pPr>
              <w:rPr>
                <w:sz w:val="18"/>
                <w:szCs w:val="18"/>
              </w:rPr>
            </w:pPr>
            <w:r w:rsidRPr="00A1781D">
              <w:rPr>
                <w:sz w:val="18"/>
                <w:szCs w:val="18"/>
              </w:rPr>
              <w:t>9</w:t>
            </w:r>
          </w:p>
        </w:tc>
        <w:tc>
          <w:tcPr>
            <w:tcW w:w="523" w:type="pct"/>
          </w:tcPr>
          <w:p w:rsidR="005A31E0" w:rsidRPr="00A1781D" w:rsidRDefault="005A31E0" w:rsidP="00D80747">
            <w:pPr>
              <w:rPr>
                <w:sz w:val="18"/>
                <w:szCs w:val="18"/>
              </w:rPr>
            </w:pPr>
            <w:r w:rsidRPr="00C06A54">
              <w:rPr>
                <w:sz w:val="18"/>
                <w:szCs w:val="18"/>
              </w:rPr>
              <w:t>&gt;</w:t>
            </w:r>
            <w:r w:rsidRPr="00A1781D">
              <w:rPr>
                <w:sz w:val="18"/>
                <w:szCs w:val="18"/>
              </w:rPr>
              <w:t>=</w:t>
            </w:r>
          </w:p>
        </w:tc>
        <w:tc>
          <w:tcPr>
            <w:tcW w:w="518" w:type="pct"/>
          </w:tcPr>
          <w:p w:rsidR="005A31E0" w:rsidRPr="00D0699E" w:rsidRDefault="005A31E0" w:rsidP="00F72AC8">
            <w:pPr>
              <w:rPr>
                <w:sz w:val="18"/>
                <w:szCs w:val="18"/>
                <w:lang w:val="en-US"/>
              </w:rPr>
            </w:pPr>
            <w:r w:rsidRPr="00A1781D">
              <w:rPr>
                <w:sz w:val="18"/>
                <w:szCs w:val="18"/>
              </w:rPr>
              <w:t>Расшифровка</w:t>
            </w:r>
          </w:p>
        </w:tc>
        <w:tc>
          <w:tcPr>
            <w:tcW w:w="664" w:type="pct"/>
          </w:tcPr>
          <w:p w:rsidR="005A31E0" w:rsidRPr="00A1781D" w:rsidRDefault="005A31E0" w:rsidP="009339B3">
            <w:pPr>
              <w:rPr>
                <w:sz w:val="18"/>
                <w:szCs w:val="18"/>
              </w:rPr>
            </w:pPr>
            <w:r w:rsidRPr="00A1781D">
              <w:rPr>
                <w:sz w:val="18"/>
                <w:szCs w:val="18"/>
              </w:rPr>
              <w:t xml:space="preserve">по соответствующим номерам счетов счета 1206 </w:t>
            </w:r>
            <w:r>
              <w:rPr>
                <w:sz w:val="18"/>
                <w:szCs w:val="18"/>
              </w:rPr>
              <w:t>81 </w:t>
            </w:r>
            <w:r w:rsidRPr="00A1781D">
              <w:rPr>
                <w:sz w:val="18"/>
                <w:szCs w:val="18"/>
              </w:rPr>
              <w:t>000</w:t>
            </w:r>
            <w:r>
              <w:rPr>
                <w:sz w:val="18"/>
                <w:szCs w:val="18"/>
              </w:rPr>
              <w:t xml:space="preserve"> по КВР 61х, 62х</w:t>
            </w:r>
          </w:p>
        </w:tc>
        <w:tc>
          <w:tcPr>
            <w:tcW w:w="313" w:type="pct"/>
          </w:tcPr>
          <w:p w:rsidR="005A31E0" w:rsidRPr="00A1781D" w:rsidRDefault="005A31E0" w:rsidP="00D80747">
            <w:pPr>
              <w:rPr>
                <w:sz w:val="18"/>
                <w:szCs w:val="18"/>
              </w:rPr>
            </w:pPr>
          </w:p>
        </w:tc>
        <w:tc>
          <w:tcPr>
            <w:tcW w:w="282" w:type="pct"/>
          </w:tcPr>
          <w:p w:rsidR="005A31E0" w:rsidRPr="00A1781D" w:rsidRDefault="005A31E0" w:rsidP="00D80747">
            <w:pPr>
              <w:rPr>
                <w:sz w:val="18"/>
                <w:szCs w:val="18"/>
              </w:rPr>
            </w:pPr>
            <w:r w:rsidRPr="00A1781D">
              <w:rPr>
                <w:sz w:val="18"/>
                <w:szCs w:val="18"/>
              </w:rPr>
              <w:t>9</w:t>
            </w:r>
          </w:p>
        </w:tc>
        <w:tc>
          <w:tcPr>
            <w:tcW w:w="567" w:type="pct"/>
          </w:tcPr>
          <w:p w:rsidR="005A31E0" w:rsidRPr="00A1781D" w:rsidRDefault="005A31E0" w:rsidP="00C81EB6">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w:t>
            </w:r>
            <w:r>
              <w:rPr>
                <w:sz w:val="18"/>
                <w:szCs w:val="18"/>
              </w:rPr>
              <w:t>8</w:t>
            </w:r>
            <w:r w:rsidRPr="00A1781D">
              <w:rPr>
                <w:sz w:val="18"/>
                <w:szCs w:val="18"/>
              </w:rPr>
              <w:t>1  в Сведениях ф. 0503169 не соответствует данным Расшифровки по субсидиям</w:t>
            </w:r>
            <w:r>
              <w:rPr>
                <w:sz w:val="18"/>
                <w:szCs w:val="18"/>
              </w:rPr>
              <w:t xml:space="preserve"> </w:t>
            </w:r>
            <w:r w:rsidRPr="00A1781D">
              <w:rPr>
                <w:sz w:val="18"/>
                <w:szCs w:val="18"/>
              </w:rPr>
              <w:t xml:space="preserve">– недопустимо </w:t>
            </w:r>
          </w:p>
        </w:tc>
        <w:tc>
          <w:tcPr>
            <w:tcW w:w="379" w:type="pct"/>
          </w:tcPr>
          <w:p w:rsidR="005A31E0" w:rsidRPr="00A1781D" w:rsidRDefault="005A31E0" w:rsidP="00C81EB6">
            <w:pPr>
              <w:rPr>
                <w:sz w:val="18"/>
                <w:szCs w:val="18"/>
              </w:rPr>
            </w:pPr>
            <w:r>
              <w:rPr>
                <w:sz w:val="18"/>
                <w:szCs w:val="18"/>
              </w:rPr>
              <w:t>Б</w:t>
            </w:r>
          </w:p>
        </w:tc>
      </w:tr>
      <w:tr w:rsidR="005A31E0" w:rsidRPr="00A1781D" w:rsidTr="00510029">
        <w:trPr>
          <w:trHeight w:val="1240"/>
        </w:trPr>
        <w:tc>
          <w:tcPr>
            <w:tcW w:w="189" w:type="pct"/>
          </w:tcPr>
          <w:p w:rsidR="005A31E0" w:rsidRPr="00A1781D" w:rsidRDefault="005A31E0" w:rsidP="00D80747">
            <w:pPr>
              <w:jc w:val="center"/>
              <w:rPr>
                <w:sz w:val="18"/>
                <w:szCs w:val="18"/>
              </w:rPr>
            </w:pPr>
            <w:r w:rsidRPr="00A1781D">
              <w:rPr>
                <w:sz w:val="18"/>
                <w:szCs w:val="18"/>
              </w:rPr>
              <w:t>6</w:t>
            </w:r>
            <w:r>
              <w:rPr>
                <w:sz w:val="18"/>
                <w:szCs w:val="18"/>
              </w:rPr>
              <w:t>.1</w:t>
            </w:r>
          </w:p>
          <w:p w:rsidR="005A31E0" w:rsidRPr="00A1781D" w:rsidRDefault="005A31E0" w:rsidP="00D80747">
            <w:pPr>
              <w:jc w:val="center"/>
              <w:rPr>
                <w:sz w:val="18"/>
                <w:szCs w:val="18"/>
              </w:rPr>
            </w:pPr>
          </w:p>
        </w:tc>
        <w:tc>
          <w:tcPr>
            <w:tcW w:w="316" w:type="pct"/>
          </w:tcPr>
          <w:p w:rsidR="005A31E0" w:rsidRPr="00A1781D" w:rsidRDefault="005A31E0" w:rsidP="00D80747">
            <w:pPr>
              <w:ind w:right="-78"/>
              <w:jc w:val="center"/>
              <w:rPr>
                <w:sz w:val="18"/>
                <w:szCs w:val="18"/>
              </w:rPr>
            </w:pPr>
            <w:r w:rsidRPr="00A1781D">
              <w:rPr>
                <w:sz w:val="18"/>
                <w:szCs w:val="18"/>
              </w:rPr>
              <w:t>0503169</w:t>
            </w:r>
          </w:p>
        </w:tc>
        <w:tc>
          <w:tcPr>
            <w:tcW w:w="654" w:type="pct"/>
          </w:tcPr>
          <w:p w:rsidR="005A31E0" w:rsidRPr="00A1781D" w:rsidRDefault="005A31E0" w:rsidP="005B4F56">
            <w:pPr>
              <w:rPr>
                <w:sz w:val="18"/>
                <w:szCs w:val="18"/>
              </w:rPr>
            </w:pPr>
            <w:r w:rsidRPr="00A1781D">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1206 </w:t>
            </w:r>
            <w:proofErr w:type="gramStart"/>
            <w:r>
              <w:rPr>
                <w:sz w:val="18"/>
                <w:szCs w:val="18"/>
              </w:rPr>
              <w:t>81  по</w:t>
            </w:r>
            <w:proofErr w:type="gramEnd"/>
            <w:r>
              <w:rPr>
                <w:sz w:val="18"/>
                <w:szCs w:val="18"/>
              </w:rPr>
              <w:t xml:space="preserve"> КВР 61х, 62х</w:t>
            </w:r>
          </w:p>
        </w:tc>
        <w:tc>
          <w:tcPr>
            <w:tcW w:w="313" w:type="pct"/>
          </w:tcPr>
          <w:p w:rsidR="005A31E0" w:rsidRPr="00A1781D" w:rsidRDefault="005A31E0" w:rsidP="00D80747">
            <w:pPr>
              <w:rPr>
                <w:sz w:val="18"/>
                <w:szCs w:val="18"/>
              </w:rPr>
            </w:pPr>
          </w:p>
        </w:tc>
        <w:tc>
          <w:tcPr>
            <w:tcW w:w="282" w:type="pct"/>
          </w:tcPr>
          <w:p w:rsidR="005A31E0" w:rsidRPr="00A1781D" w:rsidRDefault="005A31E0" w:rsidP="00D80747">
            <w:pPr>
              <w:rPr>
                <w:sz w:val="18"/>
                <w:szCs w:val="18"/>
              </w:rPr>
            </w:pPr>
            <w:r w:rsidRPr="00A1781D">
              <w:rPr>
                <w:sz w:val="18"/>
                <w:szCs w:val="18"/>
              </w:rPr>
              <w:t>11</w:t>
            </w:r>
          </w:p>
        </w:tc>
        <w:tc>
          <w:tcPr>
            <w:tcW w:w="523" w:type="pct"/>
          </w:tcPr>
          <w:p w:rsidR="005A31E0" w:rsidRPr="00A1781D" w:rsidRDefault="005A31E0" w:rsidP="00D80747">
            <w:pPr>
              <w:rPr>
                <w:sz w:val="18"/>
                <w:szCs w:val="18"/>
              </w:rPr>
            </w:pPr>
            <w:r w:rsidRPr="00C06A54">
              <w:rPr>
                <w:sz w:val="18"/>
                <w:szCs w:val="18"/>
              </w:rPr>
              <w:t>&gt;</w:t>
            </w:r>
            <w:r w:rsidRPr="00A1781D">
              <w:rPr>
                <w:sz w:val="18"/>
                <w:szCs w:val="18"/>
              </w:rPr>
              <w:t>=</w:t>
            </w:r>
          </w:p>
        </w:tc>
        <w:tc>
          <w:tcPr>
            <w:tcW w:w="518" w:type="pct"/>
          </w:tcPr>
          <w:p w:rsidR="005A31E0" w:rsidRDefault="005A31E0" w:rsidP="00D80747">
            <w:pPr>
              <w:rPr>
                <w:sz w:val="18"/>
                <w:szCs w:val="18"/>
                <w:lang w:val="en-US"/>
              </w:rPr>
            </w:pPr>
            <w:r w:rsidRPr="00A1781D">
              <w:rPr>
                <w:sz w:val="18"/>
                <w:szCs w:val="18"/>
              </w:rPr>
              <w:t xml:space="preserve">Расшифровка </w:t>
            </w:r>
          </w:p>
          <w:p w:rsidR="005A31E0" w:rsidRPr="00D0699E" w:rsidRDefault="005A31E0" w:rsidP="00D80747">
            <w:pPr>
              <w:rPr>
                <w:sz w:val="18"/>
                <w:szCs w:val="18"/>
                <w:lang w:val="en-US"/>
              </w:rPr>
            </w:pPr>
            <w:r>
              <w:rPr>
                <w:sz w:val="18"/>
                <w:szCs w:val="18"/>
                <w:lang w:val="en-US"/>
              </w:rPr>
              <w:t>0503193c</w:t>
            </w:r>
          </w:p>
        </w:tc>
        <w:tc>
          <w:tcPr>
            <w:tcW w:w="664" w:type="pct"/>
          </w:tcPr>
          <w:p w:rsidR="005A31E0" w:rsidRPr="00A1781D" w:rsidRDefault="005A31E0" w:rsidP="009339B3">
            <w:pPr>
              <w:rPr>
                <w:sz w:val="18"/>
                <w:szCs w:val="18"/>
              </w:rPr>
            </w:pPr>
            <w:r w:rsidRPr="00A1781D">
              <w:rPr>
                <w:sz w:val="18"/>
                <w:szCs w:val="18"/>
              </w:rPr>
              <w:t xml:space="preserve">по соответствующим номерам счетов счета 1206 </w:t>
            </w:r>
            <w:r>
              <w:rPr>
                <w:sz w:val="18"/>
                <w:szCs w:val="18"/>
              </w:rPr>
              <w:t>81 </w:t>
            </w:r>
            <w:r w:rsidRPr="00A1781D">
              <w:rPr>
                <w:sz w:val="18"/>
                <w:szCs w:val="18"/>
              </w:rPr>
              <w:t>000</w:t>
            </w:r>
            <w:r>
              <w:rPr>
                <w:sz w:val="18"/>
                <w:szCs w:val="18"/>
              </w:rPr>
              <w:t xml:space="preserve"> по КВР 61х, 62х</w:t>
            </w:r>
          </w:p>
        </w:tc>
        <w:tc>
          <w:tcPr>
            <w:tcW w:w="313" w:type="pct"/>
          </w:tcPr>
          <w:p w:rsidR="005A31E0" w:rsidRPr="00A1781D" w:rsidRDefault="005A31E0" w:rsidP="00D80747">
            <w:pPr>
              <w:rPr>
                <w:sz w:val="18"/>
                <w:szCs w:val="18"/>
              </w:rPr>
            </w:pPr>
          </w:p>
        </w:tc>
        <w:tc>
          <w:tcPr>
            <w:tcW w:w="282" w:type="pct"/>
          </w:tcPr>
          <w:p w:rsidR="005A31E0" w:rsidRPr="00A1781D" w:rsidRDefault="005A31E0" w:rsidP="00D80747">
            <w:pPr>
              <w:rPr>
                <w:sz w:val="18"/>
                <w:szCs w:val="18"/>
              </w:rPr>
            </w:pPr>
            <w:r w:rsidRPr="00A1781D">
              <w:rPr>
                <w:sz w:val="18"/>
                <w:szCs w:val="18"/>
              </w:rPr>
              <w:t>11</w:t>
            </w:r>
          </w:p>
        </w:tc>
        <w:tc>
          <w:tcPr>
            <w:tcW w:w="567" w:type="pct"/>
          </w:tcPr>
          <w:p w:rsidR="005A31E0" w:rsidRPr="00A1781D" w:rsidRDefault="005A31E0" w:rsidP="009339B3">
            <w:pPr>
              <w:rPr>
                <w:sz w:val="18"/>
                <w:szCs w:val="18"/>
              </w:rPr>
            </w:pPr>
            <w:r w:rsidRPr="00A1781D">
              <w:rPr>
                <w:sz w:val="18"/>
                <w:szCs w:val="18"/>
              </w:rPr>
              <w:t xml:space="preserve">Сумма </w:t>
            </w:r>
            <w:proofErr w:type="gramStart"/>
            <w:r w:rsidRPr="00A1781D">
              <w:rPr>
                <w:sz w:val="18"/>
                <w:szCs w:val="18"/>
              </w:rPr>
              <w:t>дебиторской  задолженности</w:t>
            </w:r>
            <w:proofErr w:type="gramEnd"/>
            <w:r w:rsidRPr="00A1781D">
              <w:rPr>
                <w:sz w:val="18"/>
                <w:szCs w:val="18"/>
              </w:rPr>
              <w:t xml:space="preserve"> по счету 1 206 </w:t>
            </w:r>
            <w:r>
              <w:rPr>
                <w:sz w:val="18"/>
                <w:szCs w:val="18"/>
              </w:rPr>
              <w:t>8</w:t>
            </w:r>
            <w:r w:rsidRPr="00A1781D">
              <w:rPr>
                <w:sz w:val="18"/>
                <w:szCs w:val="18"/>
              </w:rPr>
              <w:t>1  в Сведениях ф. 0503169 не соответствует данным Расшифровки по субсидиям</w:t>
            </w:r>
            <w:r>
              <w:rPr>
                <w:sz w:val="18"/>
                <w:szCs w:val="18"/>
              </w:rPr>
              <w:t xml:space="preserve"> </w:t>
            </w:r>
            <w:r w:rsidRPr="00A1781D">
              <w:rPr>
                <w:sz w:val="18"/>
                <w:szCs w:val="18"/>
              </w:rPr>
              <w:t xml:space="preserve">– недопустимо </w:t>
            </w:r>
          </w:p>
        </w:tc>
        <w:tc>
          <w:tcPr>
            <w:tcW w:w="379" w:type="pct"/>
          </w:tcPr>
          <w:p w:rsidR="005A31E0" w:rsidRPr="00A1781D" w:rsidRDefault="005A31E0" w:rsidP="009339B3">
            <w:pPr>
              <w:rPr>
                <w:sz w:val="18"/>
                <w:szCs w:val="18"/>
              </w:rPr>
            </w:pPr>
            <w:r>
              <w:rPr>
                <w:sz w:val="18"/>
                <w:szCs w:val="18"/>
              </w:rPr>
              <w:t>Б</w:t>
            </w:r>
          </w:p>
        </w:tc>
      </w:tr>
      <w:tr w:rsidR="005A31E0" w:rsidRPr="00761C13" w:rsidTr="00510029">
        <w:trPr>
          <w:trHeight w:val="1240"/>
        </w:trPr>
        <w:tc>
          <w:tcPr>
            <w:tcW w:w="189" w:type="pct"/>
          </w:tcPr>
          <w:p w:rsidR="005A31E0" w:rsidRPr="005522F9" w:rsidRDefault="005A31E0" w:rsidP="00683869">
            <w:pPr>
              <w:jc w:val="center"/>
              <w:rPr>
                <w:sz w:val="18"/>
                <w:szCs w:val="18"/>
                <w:lang w:val="en-US"/>
              </w:rPr>
            </w:pPr>
            <w:r w:rsidRPr="005522F9">
              <w:rPr>
                <w:sz w:val="18"/>
                <w:szCs w:val="18"/>
                <w:lang w:val="en-US"/>
              </w:rPr>
              <w:t>7</w:t>
            </w:r>
          </w:p>
          <w:p w:rsidR="005A31E0" w:rsidRPr="005522F9" w:rsidRDefault="005A31E0" w:rsidP="00683869">
            <w:pPr>
              <w:jc w:val="center"/>
              <w:rPr>
                <w:sz w:val="18"/>
                <w:szCs w:val="18"/>
              </w:rPr>
            </w:pPr>
          </w:p>
        </w:tc>
        <w:tc>
          <w:tcPr>
            <w:tcW w:w="316" w:type="pct"/>
          </w:tcPr>
          <w:p w:rsidR="005A31E0" w:rsidRPr="005522F9" w:rsidRDefault="005A31E0" w:rsidP="00683869">
            <w:pPr>
              <w:ind w:right="-78"/>
              <w:jc w:val="center"/>
              <w:rPr>
                <w:sz w:val="18"/>
                <w:szCs w:val="18"/>
              </w:rPr>
            </w:pPr>
            <w:r w:rsidRPr="005522F9">
              <w:rPr>
                <w:sz w:val="18"/>
                <w:szCs w:val="18"/>
              </w:rPr>
              <w:t>0503169</w:t>
            </w:r>
          </w:p>
        </w:tc>
        <w:tc>
          <w:tcPr>
            <w:tcW w:w="654" w:type="pct"/>
          </w:tcPr>
          <w:p w:rsidR="005A31E0" w:rsidRPr="005522F9" w:rsidRDefault="005A31E0" w:rsidP="00C81EB6">
            <w:pPr>
              <w:rPr>
                <w:sz w:val="18"/>
                <w:szCs w:val="18"/>
              </w:rPr>
            </w:pPr>
            <w:r w:rsidRPr="005522F9">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5522F9">
              <w:rPr>
                <w:sz w:val="18"/>
                <w:szCs w:val="18"/>
              </w:rPr>
              <w:t xml:space="preserve">1206 </w:t>
            </w:r>
            <w:proofErr w:type="gramStart"/>
            <w:r w:rsidRPr="005522F9">
              <w:rPr>
                <w:sz w:val="18"/>
                <w:szCs w:val="18"/>
              </w:rPr>
              <w:t>73</w:t>
            </w:r>
            <w:r>
              <w:rPr>
                <w:sz w:val="18"/>
                <w:szCs w:val="18"/>
              </w:rPr>
              <w:t>  по</w:t>
            </w:r>
            <w:proofErr w:type="gramEnd"/>
            <w:r>
              <w:rPr>
                <w:sz w:val="18"/>
                <w:szCs w:val="18"/>
              </w:rPr>
              <w:t xml:space="preserve"> КВР 461, 462,</w:t>
            </w:r>
            <w:r w:rsidRPr="00D0699E" w:rsidDel="00C81EB6">
              <w:rPr>
                <w:sz w:val="18"/>
                <w:szCs w:val="18"/>
              </w:rPr>
              <w:t xml:space="preserve"> </w:t>
            </w:r>
            <w:r>
              <w:rPr>
                <w:sz w:val="18"/>
                <w:szCs w:val="18"/>
              </w:rPr>
              <w:t>464, 465</w:t>
            </w:r>
          </w:p>
        </w:tc>
        <w:tc>
          <w:tcPr>
            <w:tcW w:w="313" w:type="pct"/>
          </w:tcPr>
          <w:p w:rsidR="005A31E0" w:rsidRPr="005522F9" w:rsidRDefault="005A31E0" w:rsidP="00683869">
            <w:pPr>
              <w:rPr>
                <w:sz w:val="18"/>
                <w:szCs w:val="18"/>
              </w:rPr>
            </w:pPr>
          </w:p>
        </w:tc>
        <w:tc>
          <w:tcPr>
            <w:tcW w:w="282" w:type="pct"/>
          </w:tcPr>
          <w:p w:rsidR="005A31E0" w:rsidRPr="005522F9" w:rsidRDefault="005A31E0" w:rsidP="00683869">
            <w:pPr>
              <w:rPr>
                <w:sz w:val="18"/>
                <w:szCs w:val="18"/>
              </w:rPr>
            </w:pPr>
            <w:r w:rsidRPr="00D0699E">
              <w:rPr>
                <w:sz w:val="18"/>
                <w:szCs w:val="18"/>
              </w:rPr>
              <w:t>2</w:t>
            </w:r>
          </w:p>
        </w:tc>
        <w:tc>
          <w:tcPr>
            <w:tcW w:w="523" w:type="pct"/>
          </w:tcPr>
          <w:p w:rsidR="005A31E0" w:rsidRPr="00D0699E" w:rsidRDefault="005A31E0" w:rsidP="00683869">
            <w:pPr>
              <w:rPr>
                <w:sz w:val="18"/>
                <w:szCs w:val="18"/>
              </w:rPr>
            </w:pPr>
            <w:r w:rsidRPr="00D0699E">
              <w:rPr>
                <w:sz w:val="18"/>
                <w:szCs w:val="18"/>
              </w:rPr>
              <w:t>&gt;</w:t>
            </w:r>
            <w:r w:rsidRPr="005522F9">
              <w:rPr>
                <w:sz w:val="18"/>
                <w:szCs w:val="18"/>
              </w:rPr>
              <w:t>=</w:t>
            </w:r>
          </w:p>
        </w:tc>
        <w:tc>
          <w:tcPr>
            <w:tcW w:w="518" w:type="pct"/>
          </w:tcPr>
          <w:p w:rsidR="005A31E0" w:rsidRPr="0079072F" w:rsidRDefault="005A31E0" w:rsidP="00C81EB6">
            <w:pPr>
              <w:rPr>
                <w:sz w:val="18"/>
                <w:szCs w:val="18"/>
              </w:rPr>
            </w:pPr>
            <w:r w:rsidRPr="005522F9">
              <w:rPr>
                <w:sz w:val="18"/>
                <w:szCs w:val="18"/>
              </w:rPr>
              <w:t>Расшифровка</w:t>
            </w:r>
          </w:p>
        </w:tc>
        <w:tc>
          <w:tcPr>
            <w:tcW w:w="664" w:type="pct"/>
          </w:tcPr>
          <w:p w:rsidR="005A31E0" w:rsidRPr="005522F9" w:rsidRDefault="005A31E0" w:rsidP="00C81EB6">
            <w:pPr>
              <w:rPr>
                <w:sz w:val="18"/>
                <w:szCs w:val="18"/>
              </w:rPr>
            </w:pPr>
            <w:r w:rsidRPr="005522F9">
              <w:rPr>
                <w:sz w:val="18"/>
                <w:szCs w:val="18"/>
              </w:rPr>
              <w:t>по соответствующим номерам счетов счета 1206 73</w:t>
            </w:r>
            <w:r>
              <w:rPr>
                <w:sz w:val="18"/>
                <w:szCs w:val="18"/>
              </w:rPr>
              <w:t> </w:t>
            </w:r>
            <w:r w:rsidRPr="005522F9">
              <w:rPr>
                <w:sz w:val="18"/>
                <w:szCs w:val="18"/>
              </w:rPr>
              <w:t>000</w:t>
            </w:r>
            <w:r>
              <w:rPr>
                <w:sz w:val="18"/>
                <w:szCs w:val="18"/>
              </w:rPr>
              <w:t xml:space="preserve"> по КВР 461, 462, 464, 465</w:t>
            </w:r>
          </w:p>
        </w:tc>
        <w:tc>
          <w:tcPr>
            <w:tcW w:w="313" w:type="pct"/>
          </w:tcPr>
          <w:p w:rsidR="005A31E0" w:rsidRPr="005522F9" w:rsidRDefault="005A31E0" w:rsidP="00683869">
            <w:pPr>
              <w:rPr>
                <w:sz w:val="18"/>
                <w:szCs w:val="18"/>
              </w:rPr>
            </w:pPr>
          </w:p>
        </w:tc>
        <w:tc>
          <w:tcPr>
            <w:tcW w:w="282" w:type="pct"/>
          </w:tcPr>
          <w:p w:rsidR="005A31E0" w:rsidRPr="005522F9" w:rsidRDefault="005A31E0" w:rsidP="00683869">
            <w:pPr>
              <w:rPr>
                <w:sz w:val="18"/>
                <w:szCs w:val="18"/>
              </w:rPr>
            </w:pPr>
            <w:r w:rsidRPr="005522F9">
              <w:rPr>
                <w:sz w:val="18"/>
                <w:szCs w:val="18"/>
              </w:rPr>
              <w:t>7</w:t>
            </w:r>
          </w:p>
        </w:tc>
        <w:tc>
          <w:tcPr>
            <w:tcW w:w="567" w:type="pct"/>
          </w:tcPr>
          <w:p w:rsidR="005A31E0" w:rsidRPr="005522F9" w:rsidRDefault="005A31E0" w:rsidP="00C81EB6">
            <w:pPr>
              <w:rPr>
                <w:sz w:val="18"/>
                <w:szCs w:val="18"/>
              </w:rPr>
            </w:pPr>
            <w:r w:rsidRPr="005522F9">
              <w:rPr>
                <w:sz w:val="18"/>
                <w:szCs w:val="18"/>
              </w:rPr>
              <w:t xml:space="preserve">Сумма </w:t>
            </w:r>
            <w:proofErr w:type="gramStart"/>
            <w:r w:rsidRPr="005522F9">
              <w:rPr>
                <w:sz w:val="18"/>
                <w:szCs w:val="18"/>
              </w:rPr>
              <w:t>дебиторской  задолженности</w:t>
            </w:r>
            <w:proofErr w:type="gramEnd"/>
            <w:r w:rsidRPr="005522F9">
              <w:rPr>
                <w:sz w:val="18"/>
                <w:szCs w:val="18"/>
              </w:rPr>
              <w:t xml:space="preserve"> по счету 1 206 73  в </w:t>
            </w:r>
            <w:r w:rsidRPr="005522F9">
              <w:rPr>
                <w:sz w:val="18"/>
                <w:szCs w:val="18"/>
              </w:rPr>
              <w:lastRenderedPageBreak/>
              <w:t xml:space="preserve">Сведениях ф. 0503169 </w:t>
            </w:r>
            <w:r>
              <w:rPr>
                <w:sz w:val="18"/>
                <w:szCs w:val="18"/>
              </w:rPr>
              <w:t xml:space="preserve">по КВР 461, 462, 464, 465 </w:t>
            </w:r>
            <w:r w:rsidRPr="005522F9">
              <w:rPr>
                <w:sz w:val="18"/>
                <w:szCs w:val="18"/>
              </w:rPr>
              <w:t>не соответствует данным Расшифровки по субсидиям</w:t>
            </w:r>
            <w:r>
              <w:rPr>
                <w:sz w:val="18"/>
                <w:szCs w:val="18"/>
              </w:rPr>
              <w:t xml:space="preserve"> </w:t>
            </w:r>
            <w:r w:rsidRPr="005522F9">
              <w:rPr>
                <w:sz w:val="18"/>
                <w:szCs w:val="18"/>
              </w:rPr>
              <w:t xml:space="preserve">– недопустимо </w:t>
            </w:r>
          </w:p>
        </w:tc>
        <w:tc>
          <w:tcPr>
            <w:tcW w:w="379" w:type="pct"/>
          </w:tcPr>
          <w:p w:rsidR="005A31E0" w:rsidRPr="005522F9" w:rsidRDefault="005A31E0" w:rsidP="00C81EB6">
            <w:pPr>
              <w:rPr>
                <w:sz w:val="18"/>
                <w:szCs w:val="18"/>
              </w:rPr>
            </w:pPr>
            <w:r>
              <w:rPr>
                <w:sz w:val="18"/>
                <w:szCs w:val="18"/>
              </w:rPr>
              <w:lastRenderedPageBreak/>
              <w:t>Б</w:t>
            </w:r>
          </w:p>
        </w:tc>
      </w:tr>
      <w:tr w:rsidR="005A31E0" w:rsidRPr="00761C13" w:rsidTr="00510029">
        <w:trPr>
          <w:trHeight w:val="1240"/>
        </w:trPr>
        <w:tc>
          <w:tcPr>
            <w:tcW w:w="189" w:type="pct"/>
          </w:tcPr>
          <w:p w:rsidR="005A31E0" w:rsidRPr="005522F9" w:rsidRDefault="005A31E0" w:rsidP="00683869">
            <w:pPr>
              <w:jc w:val="center"/>
              <w:rPr>
                <w:sz w:val="18"/>
                <w:szCs w:val="18"/>
                <w:lang w:val="en-US"/>
              </w:rPr>
            </w:pPr>
            <w:r w:rsidRPr="005522F9">
              <w:rPr>
                <w:sz w:val="18"/>
                <w:szCs w:val="18"/>
                <w:lang w:val="en-US"/>
              </w:rPr>
              <w:lastRenderedPageBreak/>
              <w:t>8</w:t>
            </w:r>
          </w:p>
          <w:p w:rsidR="005A31E0" w:rsidRPr="005522F9" w:rsidRDefault="005A31E0" w:rsidP="00683869">
            <w:pPr>
              <w:jc w:val="center"/>
              <w:rPr>
                <w:sz w:val="18"/>
                <w:szCs w:val="18"/>
              </w:rPr>
            </w:pPr>
          </w:p>
        </w:tc>
        <w:tc>
          <w:tcPr>
            <w:tcW w:w="316" w:type="pct"/>
          </w:tcPr>
          <w:p w:rsidR="005A31E0" w:rsidRPr="005522F9" w:rsidRDefault="005A31E0" w:rsidP="00683869">
            <w:pPr>
              <w:ind w:right="-78"/>
              <w:jc w:val="center"/>
              <w:rPr>
                <w:sz w:val="18"/>
                <w:szCs w:val="18"/>
              </w:rPr>
            </w:pPr>
            <w:r w:rsidRPr="005522F9">
              <w:rPr>
                <w:sz w:val="18"/>
                <w:szCs w:val="18"/>
              </w:rPr>
              <w:t>0503169</w:t>
            </w:r>
          </w:p>
        </w:tc>
        <w:tc>
          <w:tcPr>
            <w:tcW w:w="654" w:type="pct"/>
          </w:tcPr>
          <w:p w:rsidR="005A31E0" w:rsidRPr="005522F9" w:rsidRDefault="005A31E0" w:rsidP="00C81EB6">
            <w:pPr>
              <w:rPr>
                <w:sz w:val="18"/>
                <w:szCs w:val="18"/>
              </w:rPr>
            </w:pPr>
            <w:r w:rsidRPr="005522F9">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5522F9">
              <w:rPr>
                <w:sz w:val="18"/>
                <w:szCs w:val="18"/>
              </w:rPr>
              <w:t xml:space="preserve">1206 </w:t>
            </w:r>
            <w:proofErr w:type="gramStart"/>
            <w:r w:rsidRPr="005522F9">
              <w:rPr>
                <w:sz w:val="18"/>
                <w:szCs w:val="18"/>
              </w:rPr>
              <w:t>73</w:t>
            </w:r>
            <w:r>
              <w:rPr>
                <w:sz w:val="18"/>
                <w:szCs w:val="18"/>
              </w:rPr>
              <w:t>  по</w:t>
            </w:r>
            <w:proofErr w:type="gramEnd"/>
            <w:r>
              <w:rPr>
                <w:sz w:val="18"/>
                <w:szCs w:val="18"/>
              </w:rPr>
              <w:t xml:space="preserve"> КВР 461, 462, 464, 465</w:t>
            </w:r>
          </w:p>
        </w:tc>
        <w:tc>
          <w:tcPr>
            <w:tcW w:w="313" w:type="pct"/>
          </w:tcPr>
          <w:p w:rsidR="005A31E0" w:rsidRPr="005522F9" w:rsidRDefault="005A31E0" w:rsidP="00683869">
            <w:pPr>
              <w:rPr>
                <w:sz w:val="18"/>
                <w:szCs w:val="18"/>
              </w:rPr>
            </w:pPr>
          </w:p>
        </w:tc>
        <w:tc>
          <w:tcPr>
            <w:tcW w:w="282" w:type="pct"/>
          </w:tcPr>
          <w:p w:rsidR="005A31E0" w:rsidRPr="005522F9" w:rsidRDefault="005A31E0" w:rsidP="00683869">
            <w:pPr>
              <w:rPr>
                <w:sz w:val="18"/>
                <w:szCs w:val="18"/>
              </w:rPr>
            </w:pPr>
            <w:r w:rsidRPr="005522F9">
              <w:rPr>
                <w:sz w:val="18"/>
                <w:szCs w:val="18"/>
              </w:rPr>
              <w:t>9</w:t>
            </w:r>
          </w:p>
        </w:tc>
        <w:tc>
          <w:tcPr>
            <w:tcW w:w="523" w:type="pct"/>
          </w:tcPr>
          <w:p w:rsidR="005A31E0" w:rsidRPr="005522F9" w:rsidRDefault="005A31E0" w:rsidP="00683869">
            <w:pPr>
              <w:rPr>
                <w:sz w:val="18"/>
                <w:szCs w:val="18"/>
                <w:lang w:val="en-US"/>
              </w:rPr>
            </w:pPr>
            <w:r>
              <w:rPr>
                <w:sz w:val="18"/>
                <w:szCs w:val="18"/>
                <w:lang w:val="en-US"/>
              </w:rPr>
              <w:t>&gt;</w:t>
            </w:r>
            <w:r w:rsidRPr="005522F9">
              <w:rPr>
                <w:sz w:val="18"/>
                <w:szCs w:val="18"/>
              </w:rPr>
              <w:t>=</w:t>
            </w:r>
          </w:p>
        </w:tc>
        <w:tc>
          <w:tcPr>
            <w:tcW w:w="518" w:type="pct"/>
          </w:tcPr>
          <w:p w:rsidR="005A31E0" w:rsidRPr="00D0699E" w:rsidRDefault="005A31E0" w:rsidP="00C81EB6">
            <w:pPr>
              <w:rPr>
                <w:sz w:val="18"/>
                <w:szCs w:val="18"/>
                <w:lang w:val="en-US"/>
              </w:rPr>
            </w:pPr>
            <w:r w:rsidRPr="005522F9">
              <w:rPr>
                <w:sz w:val="18"/>
                <w:szCs w:val="18"/>
              </w:rPr>
              <w:t>Расшифровка</w:t>
            </w:r>
          </w:p>
        </w:tc>
        <w:tc>
          <w:tcPr>
            <w:tcW w:w="664" w:type="pct"/>
          </w:tcPr>
          <w:p w:rsidR="005A31E0" w:rsidRPr="005522F9" w:rsidRDefault="005A31E0" w:rsidP="00C81EB6">
            <w:pPr>
              <w:rPr>
                <w:sz w:val="18"/>
                <w:szCs w:val="18"/>
              </w:rPr>
            </w:pPr>
            <w:r w:rsidRPr="005522F9">
              <w:rPr>
                <w:sz w:val="18"/>
                <w:szCs w:val="18"/>
              </w:rPr>
              <w:t>по соответствующим номерам счетов счета 1206 73</w:t>
            </w:r>
            <w:r>
              <w:rPr>
                <w:sz w:val="18"/>
                <w:szCs w:val="18"/>
              </w:rPr>
              <w:t> </w:t>
            </w:r>
            <w:r w:rsidRPr="005522F9">
              <w:rPr>
                <w:sz w:val="18"/>
                <w:szCs w:val="18"/>
              </w:rPr>
              <w:t>000</w:t>
            </w:r>
            <w:r>
              <w:rPr>
                <w:sz w:val="18"/>
                <w:szCs w:val="18"/>
              </w:rPr>
              <w:t xml:space="preserve"> по КВР 461, 462, 464, 465</w:t>
            </w:r>
          </w:p>
        </w:tc>
        <w:tc>
          <w:tcPr>
            <w:tcW w:w="313" w:type="pct"/>
          </w:tcPr>
          <w:p w:rsidR="005A31E0" w:rsidRPr="005522F9" w:rsidRDefault="005A31E0" w:rsidP="00683869">
            <w:pPr>
              <w:rPr>
                <w:sz w:val="18"/>
                <w:szCs w:val="18"/>
              </w:rPr>
            </w:pPr>
          </w:p>
        </w:tc>
        <w:tc>
          <w:tcPr>
            <w:tcW w:w="282" w:type="pct"/>
          </w:tcPr>
          <w:p w:rsidR="005A31E0" w:rsidRPr="005522F9" w:rsidRDefault="005A31E0" w:rsidP="00683869">
            <w:pPr>
              <w:rPr>
                <w:sz w:val="18"/>
                <w:szCs w:val="18"/>
              </w:rPr>
            </w:pPr>
            <w:r w:rsidRPr="005522F9">
              <w:rPr>
                <w:sz w:val="18"/>
                <w:szCs w:val="18"/>
              </w:rPr>
              <w:t>9</w:t>
            </w:r>
          </w:p>
        </w:tc>
        <w:tc>
          <w:tcPr>
            <w:tcW w:w="567" w:type="pct"/>
          </w:tcPr>
          <w:p w:rsidR="005A31E0" w:rsidRPr="005522F9" w:rsidRDefault="005A31E0" w:rsidP="00C81EB6">
            <w:pPr>
              <w:rPr>
                <w:sz w:val="18"/>
                <w:szCs w:val="18"/>
              </w:rPr>
            </w:pPr>
            <w:r w:rsidRPr="005522F9">
              <w:rPr>
                <w:sz w:val="18"/>
                <w:szCs w:val="18"/>
              </w:rPr>
              <w:t xml:space="preserve">Сумма </w:t>
            </w:r>
            <w:proofErr w:type="gramStart"/>
            <w:r w:rsidRPr="005522F9">
              <w:rPr>
                <w:sz w:val="18"/>
                <w:szCs w:val="18"/>
              </w:rPr>
              <w:t>дебиторской  задолженности</w:t>
            </w:r>
            <w:proofErr w:type="gramEnd"/>
            <w:r w:rsidRPr="005522F9">
              <w:rPr>
                <w:sz w:val="18"/>
                <w:szCs w:val="18"/>
              </w:rPr>
              <w:t xml:space="preserve"> по счету 1 206 73  в Сведениях ф. 0503169 </w:t>
            </w:r>
            <w:r>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c>
          <w:tcPr>
            <w:tcW w:w="379" w:type="pct"/>
          </w:tcPr>
          <w:p w:rsidR="005A31E0" w:rsidRPr="005522F9" w:rsidRDefault="005A31E0" w:rsidP="00C81EB6">
            <w:pPr>
              <w:rPr>
                <w:sz w:val="18"/>
                <w:szCs w:val="18"/>
              </w:rPr>
            </w:pPr>
            <w:r>
              <w:rPr>
                <w:sz w:val="18"/>
                <w:szCs w:val="18"/>
              </w:rPr>
              <w:t>Б</w:t>
            </w:r>
          </w:p>
        </w:tc>
      </w:tr>
      <w:tr w:rsidR="005A31E0" w:rsidRPr="00761C13" w:rsidTr="00510029">
        <w:trPr>
          <w:trHeight w:val="1240"/>
        </w:trPr>
        <w:tc>
          <w:tcPr>
            <w:tcW w:w="189" w:type="pct"/>
          </w:tcPr>
          <w:p w:rsidR="005A31E0" w:rsidRPr="005522F9" w:rsidRDefault="005A31E0" w:rsidP="00683869">
            <w:pPr>
              <w:jc w:val="center"/>
              <w:rPr>
                <w:sz w:val="18"/>
                <w:szCs w:val="18"/>
                <w:lang w:val="en-US"/>
              </w:rPr>
            </w:pPr>
            <w:r w:rsidRPr="005522F9">
              <w:rPr>
                <w:sz w:val="18"/>
                <w:szCs w:val="18"/>
                <w:lang w:val="en-US"/>
              </w:rPr>
              <w:t>9</w:t>
            </w:r>
          </w:p>
          <w:p w:rsidR="005A31E0" w:rsidRPr="005522F9" w:rsidRDefault="005A31E0" w:rsidP="00683869">
            <w:pPr>
              <w:jc w:val="center"/>
              <w:rPr>
                <w:sz w:val="18"/>
                <w:szCs w:val="18"/>
              </w:rPr>
            </w:pPr>
          </w:p>
        </w:tc>
        <w:tc>
          <w:tcPr>
            <w:tcW w:w="316" w:type="pct"/>
          </w:tcPr>
          <w:p w:rsidR="005A31E0" w:rsidRPr="005522F9" w:rsidRDefault="005A31E0" w:rsidP="00683869">
            <w:pPr>
              <w:ind w:right="-78"/>
              <w:jc w:val="center"/>
              <w:rPr>
                <w:sz w:val="18"/>
                <w:szCs w:val="18"/>
              </w:rPr>
            </w:pPr>
            <w:r w:rsidRPr="005522F9">
              <w:rPr>
                <w:sz w:val="18"/>
                <w:szCs w:val="18"/>
              </w:rPr>
              <w:t>0503169</w:t>
            </w:r>
          </w:p>
        </w:tc>
        <w:tc>
          <w:tcPr>
            <w:tcW w:w="654" w:type="pct"/>
          </w:tcPr>
          <w:p w:rsidR="005A31E0" w:rsidRPr="005522F9" w:rsidRDefault="005A31E0" w:rsidP="00C81EB6">
            <w:pPr>
              <w:rPr>
                <w:sz w:val="18"/>
                <w:szCs w:val="18"/>
              </w:rPr>
            </w:pPr>
            <w:r w:rsidRPr="005522F9">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5522F9">
              <w:rPr>
                <w:sz w:val="18"/>
                <w:szCs w:val="18"/>
              </w:rPr>
              <w:t xml:space="preserve">1206 </w:t>
            </w:r>
            <w:proofErr w:type="gramStart"/>
            <w:r w:rsidRPr="005522F9">
              <w:rPr>
                <w:sz w:val="18"/>
                <w:szCs w:val="18"/>
              </w:rPr>
              <w:t>73</w:t>
            </w:r>
            <w:r>
              <w:rPr>
                <w:sz w:val="18"/>
                <w:szCs w:val="18"/>
              </w:rPr>
              <w:t>  по</w:t>
            </w:r>
            <w:proofErr w:type="gramEnd"/>
            <w:r>
              <w:rPr>
                <w:sz w:val="18"/>
                <w:szCs w:val="18"/>
              </w:rPr>
              <w:t xml:space="preserve"> КВР 461, 462, 464, 465</w:t>
            </w:r>
          </w:p>
        </w:tc>
        <w:tc>
          <w:tcPr>
            <w:tcW w:w="313" w:type="pct"/>
          </w:tcPr>
          <w:p w:rsidR="005A31E0" w:rsidRPr="005522F9" w:rsidRDefault="005A31E0" w:rsidP="00683869">
            <w:pPr>
              <w:rPr>
                <w:sz w:val="18"/>
                <w:szCs w:val="18"/>
              </w:rPr>
            </w:pPr>
          </w:p>
        </w:tc>
        <w:tc>
          <w:tcPr>
            <w:tcW w:w="282" w:type="pct"/>
          </w:tcPr>
          <w:p w:rsidR="005A31E0" w:rsidRPr="005522F9" w:rsidRDefault="005A31E0" w:rsidP="00683869">
            <w:pPr>
              <w:rPr>
                <w:sz w:val="18"/>
                <w:szCs w:val="18"/>
              </w:rPr>
            </w:pPr>
            <w:r w:rsidRPr="005522F9">
              <w:rPr>
                <w:sz w:val="18"/>
                <w:szCs w:val="18"/>
              </w:rPr>
              <w:t>11</w:t>
            </w:r>
          </w:p>
        </w:tc>
        <w:tc>
          <w:tcPr>
            <w:tcW w:w="523" w:type="pct"/>
          </w:tcPr>
          <w:p w:rsidR="005A31E0" w:rsidRPr="005522F9" w:rsidRDefault="005A31E0" w:rsidP="00683869">
            <w:pPr>
              <w:rPr>
                <w:sz w:val="18"/>
                <w:szCs w:val="18"/>
                <w:lang w:val="en-US"/>
              </w:rPr>
            </w:pPr>
            <w:r>
              <w:rPr>
                <w:sz w:val="18"/>
                <w:szCs w:val="18"/>
                <w:lang w:val="en-US"/>
              </w:rPr>
              <w:t>&gt;</w:t>
            </w:r>
            <w:r w:rsidRPr="005522F9">
              <w:rPr>
                <w:sz w:val="18"/>
                <w:szCs w:val="18"/>
              </w:rPr>
              <w:t>=</w:t>
            </w:r>
          </w:p>
        </w:tc>
        <w:tc>
          <w:tcPr>
            <w:tcW w:w="518" w:type="pct"/>
          </w:tcPr>
          <w:p w:rsidR="005A31E0" w:rsidRPr="005522F9" w:rsidRDefault="005A31E0" w:rsidP="00C81EB6">
            <w:pPr>
              <w:rPr>
                <w:sz w:val="18"/>
                <w:szCs w:val="18"/>
              </w:rPr>
            </w:pPr>
            <w:r w:rsidRPr="005522F9">
              <w:rPr>
                <w:sz w:val="18"/>
                <w:szCs w:val="18"/>
              </w:rPr>
              <w:t>Расшифровка</w:t>
            </w:r>
          </w:p>
        </w:tc>
        <w:tc>
          <w:tcPr>
            <w:tcW w:w="664" w:type="pct"/>
          </w:tcPr>
          <w:p w:rsidR="005A31E0" w:rsidRPr="005522F9" w:rsidRDefault="005A31E0" w:rsidP="00C81EB6">
            <w:pPr>
              <w:rPr>
                <w:sz w:val="18"/>
                <w:szCs w:val="18"/>
              </w:rPr>
            </w:pPr>
            <w:r w:rsidRPr="005522F9">
              <w:rPr>
                <w:sz w:val="18"/>
                <w:szCs w:val="18"/>
              </w:rPr>
              <w:t>по соответствующим номерам счетов счета 1206 73</w:t>
            </w:r>
            <w:r>
              <w:rPr>
                <w:sz w:val="18"/>
                <w:szCs w:val="18"/>
              </w:rPr>
              <w:t> </w:t>
            </w:r>
            <w:r w:rsidRPr="005522F9">
              <w:rPr>
                <w:sz w:val="18"/>
                <w:szCs w:val="18"/>
              </w:rPr>
              <w:t>000</w:t>
            </w:r>
            <w:r>
              <w:rPr>
                <w:sz w:val="18"/>
                <w:szCs w:val="18"/>
              </w:rPr>
              <w:t xml:space="preserve"> по КВР 461, 462, 464, 465</w:t>
            </w:r>
          </w:p>
        </w:tc>
        <w:tc>
          <w:tcPr>
            <w:tcW w:w="313" w:type="pct"/>
          </w:tcPr>
          <w:p w:rsidR="005A31E0" w:rsidRPr="005522F9" w:rsidRDefault="005A31E0" w:rsidP="00683869">
            <w:pPr>
              <w:rPr>
                <w:sz w:val="18"/>
                <w:szCs w:val="18"/>
              </w:rPr>
            </w:pPr>
          </w:p>
        </w:tc>
        <w:tc>
          <w:tcPr>
            <w:tcW w:w="282" w:type="pct"/>
          </w:tcPr>
          <w:p w:rsidR="005A31E0" w:rsidRPr="005522F9" w:rsidRDefault="005A31E0" w:rsidP="00683869">
            <w:pPr>
              <w:rPr>
                <w:sz w:val="18"/>
                <w:szCs w:val="18"/>
              </w:rPr>
            </w:pPr>
            <w:r w:rsidRPr="005522F9">
              <w:rPr>
                <w:sz w:val="18"/>
                <w:szCs w:val="18"/>
              </w:rPr>
              <w:t>11</w:t>
            </w:r>
          </w:p>
        </w:tc>
        <w:tc>
          <w:tcPr>
            <w:tcW w:w="567" w:type="pct"/>
          </w:tcPr>
          <w:p w:rsidR="005A31E0" w:rsidRPr="005522F9" w:rsidRDefault="005A31E0" w:rsidP="00C81EB6">
            <w:pPr>
              <w:rPr>
                <w:sz w:val="18"/>
                <w:szCs w:val="18"/>
              </w:rPr>
            </w:pPr>
            <w:r w:rsidRPr="005522F9">
              <w:rPr>
                <w:sz w:val="18"/>
                <w:szCs w:val="18"/>
              </w:rPr>
              <w:t xml:space="preserve">Сумма </w:t>
            </w:r>
            <w:proofErr w:type="gramStart"/>
            <w:r w:rsidRPr="005522F9">
              <w:rPr>
                <w:sz w:val="18"/>
                <w:szCs w:val="18"/>
              </w:rPr>
              <w:t>дебиторской  задолженности</w:t>
            </w:r>
            <w:proofErr w:type="gramEnd"/>
            <w:r w:rsidRPr="005522F9">
              <w:rPr>
                <w:sz w:val="18"/>
                <w:szCs w:val="18"/>
              </w:rPr>
              <w:t xml:space="preserve"> по счету 1 206 73  в Сведениях ф. 0503169 </w:t>
            </w:r>
            <w:r>
              <w:rPr>
                <w:sz w:val="18"/>
                <w:szCs w:val="18"/>
              </w:rPr>
              <w:t xml:space="preserve">по КВР 461, 462, 464, 465 </w:t>
            </w:r>
            <w:r w:rsidRPr="005522F9">
              <w:rPr>
                <w:sz w:val="18"/>
                <w:szCs w:val="18"/>
              </w:rPr>
              <w:t xml:space="preserve">не соответствует данным Расшифровки по субсидиям – недопустимо </w:t>
            </w:r>
          </w:p>
        </w:tc>
        <w:tc>
          <w:tcPr>
            <w:tcW w:w="379" w:type="pct"/>
          </w:tcPr>
          <w:p w:rsidR="005A31E0" w:rsidRPr="005522F9" w:rsidRDefault="005A31E0" w:rsidP="00C81EB6">
            <w:pPr>
              <w:rPr>
                <w:sz w:val="18"/>
                <w:szCs w:val="18"/>
              </w:rPr>
            </w:pPr>
            <w:r>
              <w:rPr>
                <w:sz w:val="18"/>
                <w:szCs w:val="18"/>
              </w:rPr>
              <w:t>Б</w:t>
            </w:r>
          </w:p>
        </w:tc>
      </w:tr>
      <w:tr w:rsidR="005A31E0" w:rsidRPr="00693C34" w:rsidTr="00510029">
        <w:trPr>
          <w:trHeight w:val="1240"/>
        </w:trPr>
        <w:tc>
          <w:tcPr>
            <w:tcW w:w="189" w:type="pct"/>
          </w:tcPr>
          <w:p w:rsidR="005A31E0" w:rsidRPr="00693C34" w:rsidRDefault="005A31E0" w:rsidP="00AB12D5">
            <w:pPr>
              <w:jc w:val="center"/>
              <w:rPr>
                <w:sz w:val="18"/>
                <w:szCs w:val="18"/>
              </w:rPr>
            </w:pPr>
            <w:r w:rsidRPr="00693C34">
              <w:rPr>
                <w:sz w:val="18"/>
                <w:szCs w:val="18"/>
              </w:rPr>
              <w:t>4</w:t>
            </w:r>
            <w:r>
              <w:rPr>
                <w:sz w:val="18"/>
                <w:szCs w:val="18"/>
              </w:rPr>
              <w:t>.2</w:t>
            </w:r>
          </w:p>
          <w:p w:rsidR="005A31E0" w:rsidRPr="00693C34" w:rsidRDefault="005A31E0" w:rsidP="00AB12D5">
            <w:pPr>
              <w:jc w:val="center"/>
              <w:rPr>
                <w:sz w:val="18"/>
                <w:szCs w:val="18"/>
              </w:rPr>
            </w:pPr>
          </w:p>
        </w:tc>
        <w:tc>
          <w:tcPr>
            <w:tcW w:w="316" w:type="pct"/>
          </w:tcPr>
          <w:p w:rsidR="005A31E0" w:rsidRPr="00693C34" w:rsidRDefault="005A31E0" w:rsidP="00AB12D5">
            <w:pPr>
              <w:ind w:right="-78"/>
              <w:jc w:val="center"/>
              <w:rPr>
                <w:sz w:val="18"/>
                <w:szCs w:val="18"/>
              </w:rPr>
            </w:pPr>
            <w:r w:rsidRPr="00693C34">
              <w:rPr>
                <w:sz w:val="18"/>
                <w:szCs w:val="18"/>
              </w:rPr>
              <w:t>0503169</w:t>
            </w:r>
          </w:p>
        </w:tc>
        <w:tc>
          <w:tcPr>
            <w:tcW w:w="654" w:type="pct"/>
          </w:tcPr>
          <w:p w:rsidR="005A31E0" w:rsidRDefault="005A31E0" w:rsidP="00F138E7">
            <w:pPr>
              <w:rPr>
                <w:sz w:val="18"/>
                <w:szCs w:val="18"/>
              </w:rPr>
            </w:pPr>
            <w:r w:rsidRPr="00693C34">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693C34">
              <w:rPr>
                <w:sz w:val="18"/>
                <w:szCs w:val="18"/>
              </w:rPr>
              <w:t xml:space="preserve">1206 4х, 1206 8х, 1206 </w:t>
            </w:r>
            <w:proofErr w:type="gramStart"/>
            <w:r w:rsidRPr="00693C34">
              <w:rPr>
                <w:sz w:val="18"/>
                <w:szCs w:val="18"/>
              </w:rPr>
              <w:t>73  по</w:t>
            </w:r>
            <w:proofErr w:type="gramEnd"/>
            <w:r w:rsidRPr="00693C34">
              <w:rPr>
                <w:sz w:val="18"/>
                <w:szCs w:val="18"/>
              </w:rPr>
              <w:t xml:space="preserve"> КВР 63х, 81х, 82х</w:t>
            </w:r>
          </w:p>
          <w:p w:rsidR="00E8506F" w:rsidRPr="00693C34" w:rsidRDefault="00E8506F" w:rsidP="00F138E7">
            <w:pPr>
              <w:rPr>
                <w:sz w:val="18"/>
                <w:szCs w:val="18"/>
              </w:rPr>
            </w:pPr>
            <w:del w:id="700" w:author="Зайцев Павел Борисович" w:date="2026-01-21T17:16:00Z">
              <w:r w:rsidDel="003F71BC">
                <w:rPr>
                  <w:sz w:val="18"/>
                  <w:szCs w:val="18"/>
                </w:rPr>
                <w:delText>(кроме КВР 825 по главе 303</w:delText>
              </w:r>
              <w:r w:rsidR="00E958A9" w:rsidDel="003F71BC">
                <w:rPr>
                  <w:sz w:val="18"/>
                  <w:szCs w:val="18"/>
                </w:rPr>
                <w:delText xml:space="preserve"> и КВР 827</w:delText>
              </w:r>
              <w:r w:rsidR="00192527" w:rsidDel="003F71BC">
                <w:rPr>
                  <w:sz w:val="18"/>
                  <w:szCs w:val="18"/>
                </w:rPr>
                <w:delText>, кроме КВР 828 по главе 321</w:delText>
              </w:r>
              <w:r w:rsidDel="003F71BC">
                <w:rPr>
                  <w:sz w:val="18"/>
                  <w:szCs w:val="18"/>
                </w:rPr>
                <w:delText>)</w:delText>
              </w:r>
            </w:del>
          </w:p>
        </w:tc>
        <w:tc>
          <w:tcPr>
            <w:tcW w:w="313" w:type="pct"/>
          </w:tcPr>
          <w:p w:rsidR="005A31E0" w:rsidRPr="00693C34" w:rsidRDefault="005A31E0" w:rsidP="00AB12D5">
            <w:pPr>
              <w:rPr>
                <w:sz w:val="18"/>
                <w:szCs w:val="18"/>
              </w:rPr>
            </w:pPr>
          </w:p>
        </w:tc>
        <w:tc>
          <w:tcPr>
            <w:tcW w:w="282" w:type="pct"/>
          </w:tcPr>
          <w:p w:rsidR="005A31E0" w:rsidRPr="00693C34" w:rsidRDefault="005A31E0" w:rsidP="00AB12D5">
            <w:pPr>
              <w:rPr>
                <w:sz w:val="18"/>
                <w:szCs w:val="18"/>
              </w:rPr>
            </w:pPr>
            <w:r w:rsidRPr="00693C34">
              <w:rPr>
                <w:sz w:val="18"/>
                <w:szCs w:val="18"/>
                <w:lang w:val="en-US"/>
              </w:rPr>
              <w:t>2</w:t>
            </w:r>
          </w:p>
        </w:tc>
        <w:tc>
          <w:tcPr>
            <w:tcW w:w="523" w:type="pct"/>
          </w:tcPr>
          <w:p w:rsidR="005A31E0" w:rsidRPr="00693C34" w:rsidRDefault="005A31E0" w:rsidP="00AB12D5">
            <w:pPr>
              <w:rPr>
                <w:sz w:val="18"/>
                <w:szCs w:val="18"/>
              </w:rPr>
            </w:pPr>
            <w:r w:rsidRPr="00693C34">
              <w:rPr>
                <w:sz w:val="18"/>
                <w:szCs w:val="18"/>
              </w:rPr>
              <w:t>=</w:t>
            </w:r>
          </w:p>
        </w:tc>
        <w:tc>
          <w:tcPr>
            <w:tcW w:w="518" w:type="pct"/>
          </w:tcPr>
          <w:p w:rsidR="005A31E0" w:rsidRPr="00D0699E" w:rsidRDefault="005A31E0" w:rsidP="00C81EB6">
            <w:pPr>
              <w:rPr>
                <w:sz w:val="18"/>
                <w:szCs w:val="18"/>
                <w:lang w:val="en-US"/>
              </w:rPr>
            </w:pPr>
            <w:r w:rsidRPr="00693C34">
              <w:rPr>
                <w:sz w:val="18"/>
                <w:szCs w:val="18"/>
              </w:rPr>
              <w:t>Расшифровка</w:t>
            </w:r>
          </w:p>
        </w:tc>
        <w:tc>
          <w:tcPr>
            <w:tcW w:w="664" w:type="pct"/>
          </w:tcPr>
          <w:p w:rsidR="005A31E0" w:rsidRPr="00693C34" w:rsidRDefault="005A31E0" w:rsidP="003F71BC">
            <w:pPr>
              <w:rPr>
                <w:sz w:val="18"/>
                <w:szCs w:val="18"/>
              </w:rPr>
            </w:pPr>
            <w:r w:rsidRPr="00693C34">
              <w:rPr>
                <w:sz w:val="18"/>
                <w:szCs w:val="18"/>
              </w:rPr>
              <w:t>по соответствующим номерам счетов 1206 4х 000, 1206 8х 000, 1206 73 000 по КВР 63х, 81х, 82х</w:t>
            </w:r>
            <w:r w:rsidR="0023268C">
              <w:rPr>
                <w:sz w:val="18"/>
                <w:szCs w:val="18"/>
              </w:rPr>
              <w:t xml:space="preserve"> </w:t>
            </w:r>
            <w:del w:id="701" w:author="Зайцев Павел Борисович" w:date="2026-01-21T17:16:00Z">
              <w:r w:rsidR="0023268C" w:rsidDel="003F71BC">
                <w:rPr>
                  <w:sz w:val="18"/>
                  <w:szCs w:val="18"/>
                </w:rPr>
                <w:delText>(кроме КВР 825 по главе 303</w:delText>
              </w:r>
              <w:r w:rsidR="00E958A9" w:rsidDel="003F71BC">
                <w:rPr>
                  <w:sz w:val="18"/>
                  <w:szCs w:val="18"/>
                </w:rPr>
                <w:delText xml:space="preserve"> и КВР 827</w:delText>
              </w:r>
              <w:r w:rsidR="00192527" w:rsidDel="003F71BC">
                <w:rPr>
                  <w:sz w:val="18"/>
                  <w:szCs w:val="18"/>
                </w:rPr>
                <w:delText>, кроме КВР 828 по главе 321</w:delText>
              </w:r>
              <w:r w:rsidR="0023268C" w:rsidDel="003F71BC">
                <w:rPr>
                  <w:sz w:val="18"/>
                  <w:szCs w:val="18"/>
                </w:rPr>
                <w:delText>)</w:delText>
              </w:r>
            </w:del>
          </w:p>
        </w:tc>
        <w:tc>
          <w:tcPr>
            <w:tcW w:w="313" w:type="pct"/>
          </w:tcPr>
          <w:p w:rsidR="005A31E0" w:rsidRPr="00693C34" w:rsidRDefault="005A31E0" w:rsidP="00AB12D5">
            <w:pPr>
              <w:rPr>
                <w:sz w:val="18"/>
                <w:szCs w:val="18"/>
              </w:rPr>
            </w:pPr>
          </w:p>
        </w:tc>
        <w:tc>
          <w:tcPr>
            <w:tcW w:w="282" w:type="pct"/>
          </w:tcPr>
          <w:p w:rsidR="005A31E0" w:rsidRPr="00693C34" w:rsidRDefault="005A31E0" w:rsidP="00AB12D5">
            <w:pPr>
              <w:rPr>
                <w:sz w:val="18"/>
                <w:szCs w:val="18"/>
              </w:rPr>
            </w:pPr>
            <w:r w:rsidRPr="00693C34">
              <w:rPr>
                <w:sz w:val="18"/>
                <w:szCs w:val="18"/>
              </w:rPr>
              <w:t>7</w:t>
            </w:r>
          </w:p>
        </w:tc>
        <w:tc>
          <w:tcPr>
            <w:tcW w:w="567" w:type="pct"/>
          </w:tcPr>
          <w:p w:rsidR="005A31E0" w:rsidRPr="00693C34" w:rsidRDefault="005A31E0" w:rsidP="00C81EB6">
            <w:pPr>
              <w:rPr>
                <w:sz w:val="18"/>
                <w:szCs w:val="18"/>
              </w:rPr>
            </w:pPr>
            <w:r w:rsidRPr="00693C34">
              <w:rPr>
                <w:sz w:val="18"/>
                <w:szCs w:val="18"/>
              </w:rPr>
              <w:t xml:space="preserve">Сумма </w:t>
            </w:r>
            <w:proofErr w:type="gramStart"/>
            <w:r w:rsidRPr="00693C34">
              <w:rPr>
                <w:sz w:val="18"/>
                <w:szCs w:val="18"/>
              </w:rPr>
              <w:t>дебиторской  задолженности</w:t>
            </w:r>
            <w:proofErr w:type="gramEnd"/>
            <w:r w:rsidRPr="00693C34">
              <w:rPr>
                <w:sz w:val="18"/>
                <w:szCs w:val="18"/>
              </w:rPr>
              <w:t xml:space="preserve"> по счетам счетов 1206 4х, 1206 8х, 1206 73  по КВР</w:t>
            </w:r>
            <w:r w:rsidRPr="00D0699E">
              <w:rPr>
                <w:sz w:val="18"/>
                <w:szCs w:val="18"/>
              </w:rPr>
              <w:t xml:space="preserve"> 63</w:t>
            </w:r>
            <w:r>
              <w:rPr>
                <w:sz w:val="18"/>
                <w:szCs w:val="18"/>
                <w:lang w:val="en-US"/>
              </w:rPr>
              <w:t>x</w:t>
            </w:r>
            <w:r>
              <w:rPr>
                <w:sz w:val="18"/>
                <w:szCs w:val="18"/>
              </w:rPr>
              <w:t>,</w:t>
            </w:r>
            <w:r w:rsidRPr="00693C34">
              <w:rPr>
                <w:sz w:val="18"/>
                <w:szCs w:val="18"/>
              </w:rPr>
              <w:t xml:space="preserve"> 81х, 82х в Сведениях ф. 0503169 не соответствует данным Расшифровки по субсидиям </w:t>
            </w:r>
            <w:r w:rsidRPr="00693C34">
              <w:rPr>
                <w:sz w:val="18"/>
                <w:szCs w:val="18"/>
              </w:rPr>
              <w:lastRenderedPageBreak/>
              <w:t xml:space="preserve">– недопустимо </w:t>
            </w:r>
          </w:p>
        </w:tc>
        <w:tc>
          <w:tcPr>
            <w:tcW w:w="379" w:type="pct"/>
          </w:tcPr>
          <w:p w:rsidR="005A31E0" w:rsidRPr="00693C34" w:rsidRDefault="005A31E0" w:rsidP="00C81EB6">
            <w:pPr>
              <w:rPr>
                <w:sz w:val="18"/>
                <w:szCs w:val="18"/>
              </w:rPr>
            </w:pPr>
            <w:r>
              <w:rPr>
                <w:sz w:val="18"/>
                <w:szCs w:val="18"/>
              </w:rPr>
              <w:lastRenderedPageBreak/>
              <w:t>Б</w:t>
            </w:r>
          </w:p>
        </w:tc>
      </w:tr>
      <w:tr w:rsidR="0023268C" w:rsidRPr="00693C34" w:rsidTr="00510029">
        <w:trPr>
          <w:trHeight w:val="1240"/>
        </w:trPr>
        <w:tc>
          <w:tcPr>
            <w:tcW w:w="189" w:type="pct"/>
          </w:tcPr>
          <w:p w:rsidR="0023268C" w:rsidRPr="00693C34" w:rsidRDefault="0023268C" w:rsidP="0023268C">
            <w:pPr>
              <w:jc w:val="center"/>
              <w:rPr>
                <w:sz w:val="18"/>
                <w:szCs w:val="18"/>
              </w:rPr>
            </w:pPr>
            <w:del w:id="702" w:author="Зайцев Павел Борисович" w:date="2026-01-21T17:17:00Z">
              <w:r w:rsidDel="003F71BC">
                <w:rPr>
                  <w:sz w:val="18"/>
                  <w:szCs w:val="18"/>
                </w:rPr>
                <w:lastRenderedPageBreak/>
                <w:delText>4.2.2.</w:delText>
              </w:r>
            </w:del>
          </w:p>
        </w:tc>
        <w:tc>
          <w:tcPr>
            <w:tcW w:w="316" w:type="pct"/>
          </w:tcPr>
          <w:p w:rsidR="0023268C" w:rsidRPr="00693C34" w:rsidRDefault="0023268C" w:rsidP="0023268C">
            <w:pPr>
              <w:ind w:right="-78"/>
              <w:jc w:val="center"/>
              <w:rPr>
                <w:sz w:val="18"/>
                <w:szCs w:val="18"/>
              </w:rPr>
            </w:pPr>
            <w:del w:id="703" w:author="Зайцев Павел Борисович" w:date="2026-01-21T17:17:00Z">
              <w:r w:rsidRPr="00693C34" w:rsidDel="003F71BC">
                <w:rPr>
                  <w:sz w:val="18"/>
                  <w:szCs w:val="18"/>
                </w:rPr>
                <w:delText>0503169</w:delText>
              </w:r>
            </w:del>
          </w:p>
        </w:tc>
        <w:tc>
          <w:tcPr>
            <w:tcW w:w="654" w:type="pct"/>
          </w:tcPr>
          <w:p w:rsidR="0023268C" w:rsidDel="003F71BC" w:rsidRDefault="0023268C" w:rsidP="0023268C">
            <w:pPr>
              <w:rPr>
                <w:del w:id="704" w:author="Зайцев Павел Борисович" w:date="2026-01-21T17:17:00Z"/>
                <w:sz w:val="18"/>
                <w:szCs w:val="18"/>
              </w:rPr>
            </w:pPr>
            <w:del w:id="705" w:author="Зайцев Павел Борисович" w:date="2026-01-21T17:17:00Z">
              <w:r w:rsidRPr="00693C34" w:rsidDel="003F71BC">
                <w:rPr>
                  <w:sz w:val="18"/>
                  <w:szCs w:val="18"/>
                </w:rPr>
                <w:delText xml:space="preserve">по </w:delText>
              </w:r>
              <w:r w:rsidDel="003F71BC">
                <w:rPr>
                  <w:sz w:val="18"/>
                  <w:szCs w:val="18"/>
                </w:rPr>
                <w:delText xml:space="preserve">сумме </w:delText>
              </w:r>
              <w:r w:rsidRPr="00A1781D" w:rsidDel="003F71BC">
                <w:rPr>
                  <w:sz w:val="18"/>
                  <w:szCs w:val="18"/>
                </w:rPr>
                <w:delText>соответствующи</w:delText>
              </w:r>
              <w:r w:rsidDel="003F71BC">
                <w:rPr>
                  <w:sz w:val="18"/>
                  <w:szCs w:val="18"/>
                </w:rPr>
                <w:delText>х</w:delText>
              </w:r>
              <w:r w:rsidRPr="00A1781D" w:rsidDel="003F71BC">
                <w:rPr>
                  <w:sz w:val="18"/>
                  <w:szCs w:val="18"/>
                </w:rPr>
                <w:delText xml:space="preserve"> номер</w:delText>
              </w:r>
              <w:r w:rsidDel="003F71BC">
                <w:rPr>
                  <w:sz w:val="18"/>
                  <w:szCs w:val="18"/>
                </w:rPr>
                <w:delText>ов</w:delText>
              </w:r>
              <w:r w:rsidRPr="00A1781D" w:rsidDel="003F71BC">
                <w:rPr>
                  <w:sz w:val="18"/>
                  <w:szCs w:val="18"/>
                </w:rPr>
                <w:delText xml:space="preserve"> счет</w:delText>
              </w:r>
              <w:r w:rsidDel="003F71BC">
                <w:rPr>
                  <w:sz w:val="18"/>
                  <w:szCs w:val="18"/>
                </w:rPr>
                <w:delText>ов</w:delText>
              </w:r>
              <w:r w:rsidRPr="00A1781D" w:rsidDel="003F71BC">
                <w:rPr>
                  <w:sz w:val="18"/>
                  <w:szCs w:val="18"/>
                </w:rPr>
                <w:delText xml:space="preserve"> </w:delText>
              </w:r>
              <w:r w:rsidRPr="00693C34" w:rsidDel="003F71BC">
                <w:rPr>
                  <w:sz w:val="18"/>
                  <w:szCs w:val="18"/>
                </w:rPr>
                <w:delText xml:space="preserve">1206 4х, 1206 8х, 1206 73  по КВР </w:delText>
              </w:r>
              <w:r w:rsidDel="003F71BC">
                <w:rPr>
                  <w:sz w:val="18"/>
                  <w:szCs w:val="18"/>
                </w:rPr>
                <w:delText>825</w:delText>
              </w:r>
            </w:del>
          </w:p>
          <w:p w:rsidR="0023268C" w:rsidRPr="00693C34" w:rsidRDefault="0023268C" w:rsidP="0023268C">
            <w:pPr>
              <w:rPr>
                <w:sz w:val="18"/>
                <w:szCs w:val="18"/>
              </w:rPr>
            </w:pPr>
            <w:del w:id="706" w:author="Зайцев Павел Борисович" w:date="2026-01-21T17:17:00Z">
              <w:r w:rsidDel="003F71BC">
                <w:rPr>
                  <w:sz w:val="18"/>
                  <w:szCs w:val="18"/>
                </w:rPr>
                <w:delText>(только для главы 303)</w:delText>
              </w:r>
            </w:del>
          </w:p>
        </w:tc>
        <w:tc>
          <w:tcPr>
            <w:tcW w:w="313" w:type="pct"/>
          </w:tcPr>
          <w:p w:rsidR="0023268C" w:rsidRPr="00693C34" w:rsidRDefault="0023268C" w:rsidP="0023268C">
            <w:pPr>
              <w:rPr>
                <w:sz w:val="18"/>
                <w:szCs w:val="18"/>
              </w:rPr>
            </w:pPr>
          </w:p>
        </w:tc>
        <w:tc>
          <w:tcPr>
            <w:tcW w:w="282" w:type="pct"/>
          </w:tcPr>
          <w:p w:rsidR="0023268C" w:rsidRPr="00693C34" w:rsidRDefault="0023268C" w:rsidP="0023268C">
            <w:pPr>
              <w:rPr>
                <w:sz w:val="18"/>
                <w:szCs w:val="18"/>
                <w:lang w:val="en-US"/>
              </w:rPr>
            </w:pPr>
            <w:del w:id="707" w:author="Зайцев Павел Борисович" w:date="2026-01-21T17:17:00Z">
              <w:r w:rsidRPr="00693C34" w:rsidDel="003F71BC">
                <w:rPr>
                  <w:sz w:val="18"/>
                  <w:szCs w:val="18"/>
                  <w:lang w:val="en-US"/>
                </w:rPr>
                <w:delText>2</w:delText>
              </w:r>
            </w:del>
          </w:p>
        </w:tc>
        <w:tc>
          <w:tcPr>
            <w:tcW w:w="523" w:type="pct"/>
          </w:tcPr>
          <w:p w:rsidR="0023268C" w:rsidRPr="00693C34" w:rsidRDefault="0023268C" w:rsidP="0023268C">
            <w:pPr>
              <w:rPr>
                <w:sz w:val="18"/>
                <w:szCs w:val="18"/>
              </w:rPr>
            </w:pPr>
            <w:del w:id="708" w:author="Зайцев Павел Борисович" w:date="2026-01-21T17:17:00Z">
              <w:r w:rsidRPr="00693C34" w:rsidDel="003F71BC">
                <w:rPr>
                  <w:sz w:val="18"/>
                  <w:szCs w:val="18"/>
                </w:rPr>
                <w:delText>=</w:delText>
              </w:r>
            </w:del>
          </w:p>
        </w:tc>
        <w:tc>
          <w:tcPr>
            <w:tcW w:w="518" w:type="pct"/>
          </w:tcPr>
          <w:p w:rsidR="0023268C" w:rsidRPr="00693C34" w:rsidRDefault="0023268C" w:rsidP="0023268C">
            <w:pPr>
              <w:rPr>
                <w:sz w:val="18"/>
                <w:szCs w:val="18"/>
              </w:rPr>
            </w:pPr>
            <w:del w:id="709" w:author="Зайцев Павел Борисович" w:date="2026-01-21T17:17:00Z">
              <w:r w:rsidRPr="00693C34" w:rsidDel="003F71BC">
                <w:rPr>
                  <w:sz w:val="18"/>
                  <w:szCs w:val="18"/>
                </w:rPr>
                <w:delText>Расшифровка</w:delText>
              </w:r>
            </w:del>
          </w:p>
        </w:tc>
        <w:tc>
          <w:tcPr>
            <w:tcW w:w="664" w:type="pct"/>
          </w:tcPr>
          <w:p w:rsidR="0023268C" w:rsidDel="003F71BC" w:rsidRDefault="0023268C" w:rsidP="0023268C">
            <w:pPr>
              <w:rPr>
                <w:del w:id="710" w:author="Зайцев Павел Борисович" w:date="2026-01-21T17:17:00Z"/>
                <w:sz w:val="18"/>
                <w:szCs w:val="18"/>
              </w:rPr>
            </w:pPr>
            <w:del w:id="711" w:author="Зайцев Павел Борисович" w:date="2026-01-21T17:17:00Z">
              <w:r w:rsidRPr="00693C34" w:rsidDel="003F71BC">
                <w:rPr>
                  <w:sz w:val="18"/>
                  <w:szCs w:val="18"/>
                </w:rPr>
                <w:delText xml:space="preserve">по соответствующим номерам счетов 1206 4х 000, 1206 8х 000, 1206 73 000 по КВР </w:delText>
              </w:r>
              <w:r w:rsidDel="003F71BC">
                <w:rPr>
                  <w:sz w:val="18"/>
                  <w:szCs w:val="18"/>
                </w:rPr>
                <w:delText>825</w:delText>
              </w:r>
            </w:del>
          </w:p>
          <w:p w:rsidR="0023268C" w:rsidRPr="00693C34" w:rsidRDefault="0023268C" w:rsidP="0023268C">
            <w:pPr>
              <w:rPr>
                <w:sz w:val="18"/>
                <w:szCs w:val="18"/>
              </w:rPr>
            </w:pPr>
            <w:del w:id="712" w:author="Зайцев Павел Борисович" w:date="2026-01-21T17:17:00Z">
              <w:r w:rsidDel="003F71BC">
                <w:rPr>
                  <w:sz w:val="18"/>
                  <w:szCs w:val="18"/>
                </w:rPr>
                <w:delText>(только для главы 303)</w:delText>
              </w:r>
            </w:del>
          </w:p>
        </w:tc>
        <w:tc>
          <w:tcPr>
            <w:tcW w:w="313" w:type="pct"/>
          </w:tcPr>
          <w:p w:rsidR="0023268C" w:rsidRPr="00693C34" w:rsidRDefault="0023268C" w:rsidP="0023268C">
            <w:pPr>
              <w:rPr>
                <w:sz w:val="18"/>
                <w:szCs w:val="18"/>
              </w:rPr>
            </w:pPr>
          </w:p>
        </w:tc>
        <w:tc>
          <w:tcPr>
            <w:tcW w:w="282" w:type="pct"/>
          </w:tcPr>
          <w:p w:rsidR="0023268C" w:rsidRPr="00693C34" w:rsidRDefault="0023268C" w:rsidP="0023268C">
            <w:pPr>
              <w:rPr>
                <w:sz w:val="18"/>
                <w:szCs w:val="18"/>
              </w:rPr>
            </w:pPr>
            <w:del w:id="713" w:author="Зайцев Павел Борисович" w:date="2026-01-21T17:17:00Z">
              <w:r w:rsidRPr="00693C34" w:rsidDel="003F71BC">
                <w:rPr>
                  <w:sz w:val="18"/>
                  <w:szCs w:val="18"/>
                </w:rPr>
                <w:delText>7</w:delText>
              </w:r>
            </w:del>
          </w:p>
        </w:tc>
        <w:tc>
          <w:tcPr>
            <w:tcW w:w="567" w:type="pct"/>
          </w:tcPr>
          <w:p w:rsidR="0023268C" w:rsidRPr="00693C34" w:rsidRDefault="0023268C" w:rsidP="0023268C">
            <w:pPr>
              <w:rPr>
                <w:sz w:val="18"/>
                <w:szCs w:val="18"/>
              </w:rPr>
            </w:pPr>
            <w:del w:id="714" w:author="Зайцев Павел Борисович" w:date="2026-01-21T17:17:00Z">
              <w:r w:rsidRPr="00693C34" w:rsidDel="003F71BC">
                <w:rPr>
                  <w:sz w:val="18"/>
                  <w:szCs w:val="18"/>
                </w:rPr>
                <w:delText>Сумма дебиторской  задолженности по счетам счетов 1206 4х, 1206 8х, 1206 73  по КВР</w:delText>
              </w:r>
              <w:r w:rsidRPr="00D0699E" w:rsidDel="003F71BC">
                <w:rPr>
                  <w:sz w:val="18"/>
                  <w:szCs w:val="18"/>
                </w:rPr>
                <w:delText xml:space="preserve"> </w:delText>
              </w:r>
              <w:r w:rsidDel="003F71BC">
                <w:rPr>
                  <w:sz w:val="18"/>
                  <w:szCs w:val="18"/>
                </w:rPr>
                <w:delText>825</w:delText>
              </w:r>
              <w:r w:rsidRPr="00693C34" w:rsidDel="003F71BC">
                <w:rPr>
                  <w:sz w:val="18"/>
                  <w:szCs w:val="18"/>
                </w:rPr>
                <w:delText xml:space="preserve"> в Сведениях ф. 0503169 не соответствует данным Расшифровки по субсидиям – </w:delText>
              </w:r>
              <w:r w:rsidR="00E958A9" w:rsidDel="003F71BC">
                <w:rPr>
                  <w:sz w:val="18"/>
                  <w:szCs w:val="18"/>
                </w:rPr>
                <w:delText>требуется пояснение</w:delText>
              </w:r>
              <w:r w:rsidRPr="00693C34" w:rsidDel="003F71BC">
                <w:rPr>
                  <w:sz w:val="18"/>
                  <w:szCs w:val="18"/>
                </w:rPr>
                <w:delText xml:space="preserve"> </w:delText>
              </w:r>
            </w:del>
          </w:p>
        </w:tc>
        <w:tc>
          <w:tcPr>
            <w:tcW w:w="379" w:type="pct"/>
          </w:tcPr>
          <w:p w:rsidR="0023268C" w:rsidRDefault="0023268C" w:rsidP="0023268C">
            <w:pPr>
              <w:rPr>
                <w:sz w:val="18"/>
                <w:szCs w:val="18"/>
              </w:rPr>
            </w:pPr>
            <w:del w:id="715" w:author="Зайцев Павел Борисович" w:date="2026-01-21T17:17:00Z">
              <w:r w:rsidDel="003F71BC">
                <w:rPr>
                  <w:sz w:val="18"/>
                  <w:szCs w:val="18"/>
                </w:rPr>
                <w:delText>П</w:delText>
              </w:r>
            </w:del>
          </w:p>
        </w:tc>
      </w:tr>
      <w:tr w:rsidR="00E958A9" w:rsidRPr="00693C34" w:rsidTr="00510029">
        <w:trPr>
          <w:trHeight w:val="1240"/>
        </w:trPr>
        <w:tc>
          <w:tcPr>
            <w:tcW w:w="189" w:type="pct"/>
            <w:tcBorders>
              <w:top w:val="single" w:sz="4" w:space="0" w:color="auto"/>
              <w:left w:val="single" w:sz="4" w:space="0" w:color="auto"/>
              <w:bottom w:val="single" w:sz="4" w:space="0" w:color="auto"/>
              <w:right w:val="single" w:sz="4" w:space="0" w:color="auto"/>
            </w:tcBorders>
          </w:tcPr>
          <w:p w:rsidR="00E958A9" w:rsidRPr="00693C34" w:rsidRDefault="00E958A9" w:rsidP="00E958A9">
            <w:pPr>
              <w:jc w:val="center"/>
              <w:rPr>
                <w:sz w:val="18"/>
                <w:szCs w:val="18"/>
              </w:rPr>
            </w:pPr>
            <w:del w:id="716" w:author="Зайцев Павел Борисович" w:date="2026-01-21T17:17:00Z">
              <w:r w:rsidDel="003F71BC">
                <w:rPr>
                  <w:sz w:val="18"/>
                  <w:szCs w:val="18"/>
                </w:rPr>
                <w:delText>4.2.3.</w:delText>
              </w:r>
            </w:del>
          </w:p>
        </w:tc>
        <w:tc>
          <w:tcPr>
            <w:tcW w:w="316" w:type="pct"/>
            <w:tcBorders>
              <w:top w:val="single" w:sz="4" w:space="0" w:color="auto"/>
              <w:left w:val="single" w:sz="4" w:space="0" w:color="auto"/>
              <w:bottom w:val="single" w:sz="4" w:space="0" w:color="auto"/>
              <w:right w:val="single" w:sz="4" w:space="0" w:color="auto"/>
            </w:tcBorders>
          </w:tcPr>
          <w:p w:rsidR="00E958A9" w:rsidRPr="00693C34" w:rsidRDefault="00E958A9" w:rsidP="00074191">
            <w:pPr>
              <w:ind w:right="-78"/>
              <w:jc w:val="center"/>
              <w:rPr>
                <w:sz w:val="18"/>
                <w:szCs w:val="18"/>
              </w:rPr>
            </w:pPr>
            <w:del w:id="717" w:author="Зайцев Павел Борисович" w:date="2026-01-21T17:17:00Z">
              <w:r w:rsidRPr="00693C34" w:rsidDel="003F71BC">
                <w:rPr>
                  <w:sz w:val="18"/>
                  <w:szCs w:val="18"/>
                </w:rPr>
                <w:delText>0503169</w:delText>
              </w:r>
            </w:del>
          </w:p>
        </w:tc>
        <w:tc>
          <w:tcPr>
            <w:tcW w:w="654" w:type="pct"/>
            <w:tcBorders>
              <w:top w:val="single" w:sz="4" w:space="0" w:color="auto"/>
              <w:left w:val="single" w:sz="4" w:space="0" w:color="auto"/>
              <w:bottom w:val="single" w:sz="4" w:space="0" w:color="auto"/>
              <w:right w:val="single" w:sz="4" w:space="0" w:color="auto"/>
            </w:tcBorders>
          </w:tcPr>
          <w:p w:rsidR="00E958A9" w:rsidRPr="00693C34" w:rsidRDefault="00E958A9" w:rsidP="00074191">
            <w:pPr>
              <w:rPr>
                <w:sz w:val="18"/>
                <w:szCs w:val="18"/>
              </w:rPr>
            </w:pPr>
            <w:del w:id="718" w:author="Зайцев Павел Борисович" w:date="2026-01-21T17:17:00Z">
              <w:r w:rsidRPr="00693C34" w:rsidDel="003F71BC">
                <w:rPr>
                  <w:sz w:val="18"/>
                  <w:szCs w:val="18"/>
                </w:rPr>
                <w:delText xml:space="preserve">по </w:delText>
              </w:r>
              <w:r w:rsidDel="003F71BC">
                <w:rPr>
                  <w:sz w:val="18"/>
                  <w:szCs w:val="18"/>
                </w:rPr>
                <w:delText xml:space="preserve">сумме </w:delText>
              </w:r>
              <w:r w:rsidRPr="00A1781D" w:rsidDel="003F71BC">
                <w:rPr>
                  <w:sz w:val="18"/>
                  <w:szCs w:val="18"/>
                </w:rPr>
                <w:delText>соответствующи</w:delText>
              </w:r>
              <w:r w:rsidDel="003F71BC">
                <w:rPr>
                  <w:sz w:val="18"/>
                  <w:szCs w:val="18"/>
                </w:rPr>
                <w:delText>х</w:delText>
              </w:r>
              <w:r w:rsidRPr="00A1781D" w:rsidDel="003F71BC">
                <w:rPr>
                  <w:sz w:val="18"/>
                  <w:szCs w:val="18"/>
                </w:rPr>
                <w:delText xml:space="preserve"> номер</w:delText>
              </w:r>
              <w:r w:rsidDel="003F71BC">
                <w:rPr>
                  <w:sz w:val="18"/>
                  <w:szCs w:val="18"/>
                </w:rPr>
                <w:delText>ов</w:delText>
              </w:r>
              <w:r w:rsidRPr="00A1781D" w:rsidDel="003F71BC">
                <w:rPr>
                  <w:sz w:val="18"/>
                  <w:szCs w:val="18"/>
                </w:rPr>
                <w:delText xml:space="preserve"> счет</w:delText>
              </w:r>
              <w:r w:rsidDel="003F71BC">
                <w:rPr>
                  <w:sz w:val="18"/>
                  <w:szCs w:val="18"/>
                </w:rPr>
                <w:delText>ов</w:delText>
              </w:r>
              <w:r w:rsidRPr="00A1781D" w:rsidDel="003F71BC">
                <w:rPr>
                  <w:sz w:val="18"/>
                  <w:szCs w:val="18"/>
                </w:rPr>
                <w:delText xml:space="preserve"> </w:delText>
              </w:r>
              <w:r w:rsidRPr="00693C34" w:rsidDel="003F71BC">
                <w:rPr>
                  <w:sz w:val="18"/>
                  <w:szCs w:val="18"/>
                </w:rPr>
                <w:delText xml:space="preserve">1206 4х, 1206 8х, 1206 73 по КВР </w:delText>
              </w:r>
              <w:r w:rsidDel="003F71BC">
                <w:rPr>
                  <w:sz w:val="18"/>
                  <w:szCs w:val="18"/>
                </w:rPr>
                <w:delText>827</w:delText>
              </w:r>
            </w:del>
          </w:p>
        </w:tc>
        <w:tc>
          <w:tcPr>
            <w:tcW w:w="313" w:type="pct"/>
            <w:tcBorders>
              <w:top w:val="single" w:sz="4" w:space="0" w:color="auto"/>
              <w:left w:val="single" w:sz="4" w:space="0" w:color="auto"/>
              <w:bottom w:val="single" w:sz="4" w:space="0" w:color="auto"/>
              <w:right w:val="single" w:sz="4" w:space="0" w:color="auto"/>
            </w:tcBorders>
          </w:tcPr>
          <w:p w:rsidR="00E958A9" w:rsidRPr="00693C34" w:rsidRDefault="00E958A9" w:rsidP="00074191">
            <w:pPr>
              <w:rPr>
                <w:sz w:val="18"/>
                <w:szCs w:val="18"/>
              </w:rPr>
            </w:pPr>
          </w:p>
        </w:tc>
        <w:tc>
          <w:tcPr>
            <w:tcW w:w="282" w:type="pct"/>
            <w:tcBorders>
              <w:top w:val="single" w:sz="4" w:space="0" w:color="auto"/>
              <w:left w:val="single" w:sz="4" w:space="0" w:color="auto"/>
              <w:bottom w:val="single" w:sz="4" w:space="0" w:color="auto"/>
              <w:right w:val="single" w:sz="4" w:space="0" w:color="auto"/>
            </w:tcBorders>
          </w:tcPr>
          <w:p w:rsidR="00E958A9" w:rsidRPr="00693C34" w:rsidRDefault="00E958A9" w:rsidP="00074191">
            <w:pPr>
              <w:rPr>
                <w:sz w:val="18"/>
                <w:szCs w:val="18"/>
                <w:lang w:val="en-US"/>
              </w:rPr>
            </w:pPr>
            <w:del w:id="719" w:author="Зайцев Павел Борисович" w:date="2026-01-21T17:17:00Z">
              <w:r w:rsidRPr="00693C34" w:rsidDel="003F71BC">
                <w:rPr>
                  <w:sz w:val="18"/>
                  <w:szCs w:val="18"/>
                  <w:lang w:val="en-US"/>
                </w:rPr>
                <w:delText>2</w:delText>
              </w:r>
            </w:del>
          </w:p>
        </w:tc>
        <w:tc>
          <w:tcPr>
            <w:tcW w:w="523" w:type="pct"/>
            <w:tcBorders>
              <w:top w:val="single" w:sz="4" w:space="0" w:color="auto"/>
              <w:left w:val="single" w:sz="4" w:space="0" w:color="auto"/>
              <w:bottom w:val="single" w:sz="4" w:space="0" w:color="auto"/>
              <w:right w:val="single" w:sz="4" w:space="0" w:color="auto"/>
            </w:tcBorders>
          </w:tcPr>
          <w:p w:rsidR="00E958A9" w:rsidRPr="00693C34" w:rsidRDefault="00E958A9" w:rsidP="00074191">
            <w:pPr>
              <w:rPr>
                <w:sz w:val="18"/>
                <w:szCs w:val="18"/>
              </w:rPr>
            </w:pPr>
            <w:del w:id="720" w:author="Зайцев Павел Борисович" w:date="2026-01-21T17:17:00Z">
              <w:r w:rsidRPr="00693C34" w:rsidDel="003F71BC">
                <w:rPr>
                  <w:sz w:val="18"/>
                  <w:szCs w:val="18"/>
                </w:rPr>
                <w:delText>=</w:delText>
              </w:r>
            </w:del>
          </w:p>
        </w:tc>
        <w:tc>
          <w:tcPr>
            <w:tcW w:w="518" w:type="pct"/>
            <w:tcBorders>
              <w:top w:val="single" w:sz="4" w:space="0" w:color="auto"/>
              <w:left w:val="single" w:sz="4" w:space="0" w:color="auto"/>
              <w:bottom w:val="single" w:sz="4" w:space="0" w:color="auto"/>
              <w:right w:val="single" w:sz="4" w:space="0" w:color="auto"/>
            </w:tcBorders>
          </w:tcPr>
          <w:p w:rsidR="00E958A9" w:rsidRPr="00693C34" w:rsidRDefault="00E958A9" w:rsidP="00074191">
            <w:pPr>
              <w:rPr>
                <w:sz w:val="18"/>
                <w:szCs w:val="18"/>
              </w:rPr>
            </w:pPr>
            <w:del w:id="721" w:author="Зайцев Павел Борисович" w:date="2026-01-21T17:17:00Z">
              <w:r w:rsidRPr="00693C34" w:rsidDel="003F71BC">
                <w:rPr>
                  <w:sz w:val="18"/>
                  <w:szCs w:val="18"/>
                </w:rPr>
                <w:delText>Расшифровка</w:delText>
              </w:r>
            </w:del>
          </w:p>
        </w:tc>
        <w:tc>
          <w:tcPr>
            <w:tcW w:w="664" w:type="pct"/>
            <w:tcBorders>
              <w:top w:val="single" w:sz="4" w:space="0" w:color="auto"/>
              <w:left w:val="single" w:sz="4" w:space="0" w:color="auto"/>
              <w:bottom w:val="single" w:sz="4" w:space="0" w:color="auto"/>
              <w:right w:val="single" w:sz="4" w:space="0" w:color="auto"/>
            </w:tcBorders>
          </w:tcPr>
          <w:p w:rsidR="00E958A9" w:rsidRPr="00693C34" w:rsidRDefault="00E958A9" w:rsidP="00074191">
            <w:pPr>
              <w:rPr>
                <w:sz w:val="18"/>
                <w:szCs w:val="18"/>
              </w:rPr>
            </w:pPr>
            <w:del w:id="722" w:author="Зайцев Павел Борисович" w:date="2026-01-21T17:17:00Z">
              <w:r w:rsidRPr="00693C34" w:rsidDel="003F71BC">
                <w:rPr>
                  <w:sz w:val="18"/>
                  <w:szCs w:val="18"/>
                </w:rPr>
                <w:delText xml:space="preserve">по соответствующим номерам счетов 1206 4х 000, 1206 8х 000, 1206 73 000 по КВР </w:delText>
              </w:r>
              <w:r w:rsidDel="003F71BC">
                <w:rPr>
                  <w:sz w:val="18"/>
                  <w:szCs w:val="18"/>
                </w:rPr>
                <w:delText>827</w:delText>
              </w:r>
            </w:del>
          </w:p>
        </w:tc>
        <w:tc>
          <w:tcPr>
            <w:tcW w:w="313" w:type="pct"/>
            <w:tcBorders>
              <w:top w:val="single" w:sz="4" w:space="0" w:color="auto"/>
              <w:left w:val="single" w:sz="4" w:space="0" w:color="auto"/>
              <w:bottom w:val="single" w:sz="4" w:space="0" w:color="auto"/>
              <w:right w:val="single" w:sz="4" w:space="0" w:color="auto"/>
            </w:tcBorders>
          </w:tcPr>
          <w:p w:rsidR="00E958A9" w:rsidRPr="00693C34" w:rsidRDefault="00E958A9" w:rsidP="00074191">
            <w:pPr>
              <w:rPr>
                <w:sz w:val="18"/>
                <w:szCs w:val="18"/>
              </w:rPr>
            </w:pPr>
          </w:p>
        </w:tc>
        <w:tc>
          <w:tcPr>
            <w:tcW w:w="282" w:type="pct"/>
            <w:tcBorders>
              <w:top w:val="single" w:sz="4" w:space="0" w:color="auto"/>
              <w:left w:val="single" w:sz="4" w:space="0" w:color="auto"/>
              <w:bottom w:val="single" w:sz="4" w:space="0" w:color="auto"/>
              <w:right w:val="single" w:sz="4" w:space="0" w:color="auto"/>
            </w:tcBorders>
          </w:tcPr>
          <w:p w:rsidR="00E958A9" w:rsidRPr="00693C34" w:rsidRDefault="00E958A9" w:rsidP="00074191">
            <w:pPr>
              <w:rPr>
                <w:sz w:val="18"/>
                <w:szCs w:val="18"/>
              </w:rPr>
            </w:pPr>
            <w:del w:id="723" w:author="Зайцев Павел Борисович" w:date="2026-01-21T17:17:00Z">
              <w:r w:rsidRPr="00693C34" w:rsidDel="003F71BC">
                <w:rPr>
                  <w:sz w:val="18"/>
                  <w:szCs w:val="18"/>
                </w:rPr>
                <w:delText>7</w:delText>
              </w:r>
            </w:del>
          </w:p>
        </w:tc>
        <w:tc>
          <w:tcPr>
            <w:tcW w:w="567" w:type="pct"/>
            <w:tcBorders>
              <w:top w:val="single" w:sz="4" w:space="0" w:color="auto"/>
              <w:left w:val="single" w:sz="4" w:space="0" w:color="auto"/>
              <w:bottom w:val="single" w:sz="4" w:space="0" w:color="auto"/>
              <w:right w:val="single" w:sz="4" w:space="0" w:color="auto"/>
            </w:tcBorders>
          </w:tcPr>
          <w:p w:rsidR="00E958A9" w:rsidRPr="00693C34" w:rsidRDefault="00E958A9" w:rsidP="00E958A9">
            <w:pPr>
              <w:rPr>
                <w:sz w:val="18"/>
                <w:szCs w:val="18"/>
              </w:rPr>
            </w:pPr>
            <w:del w:id="724" w:author="Зайцев Павел Борисович" w:date="2026-01-21T17:17:00Z">
              <w:r w:rsidRPr="00693C34" w:rsidDel="003F71BC">
                <w:rPr>
                  <w:sz w:val="18"/>
                  <w:szCs w:val="18"/>
                </w:rPr>
                <w:delText>Сумма дебиторской  задолженности по счетам счетов 1206 4х, 1206 8х, 1206 73 по КВР</w:delText>
              </w:r>
              <w:r w:rsidRPr="00D0699E" w:rsidDel="003F71BC">
                <w:rPr>
                  <w:sz w:val="18"/>
                  <w:szCs w:val="18"/>
                </w:rPr>
                <w:delText xml:space="preserve"> </w:delText>
              </w:r>
              <w:r w:rsidDel="003F71BC">
                <w:rPr>
                  <w:sz w:val="18"/>
                  <w:szCs w:val="18"/>
                </w:rPr>
                <w:delText>827</w:delText>
              </w:r>
              <w:r w:rsidRPr="00693C34" w:rsidDel="003F71BC">
                <w:rPr>
                  <w:sz w:val="18"/>
                  <w:szCs w:val="18"/>
                </w:rPr>
                <w:delText xml:space="preserve"> в Сведениях ф. 0503169 не соответствует данным Расшифровки по субсидиям – </w:delText>
              </w:r>
              <w:r w:rsidDel="003F71BC">
                <w:rPr>
                  <w:sz w:val="18"/>
                  <w:szCs w:val="18"/>
                </w:rPr>
                <w:delText>требуется пояснение</w:delText>
              </w:r>
              <w:r w:rsidRPr="00693C34" w:rsidDel="003F71BC">
                <w:rPr>
                  <w:sz w:val="18"/>
                  <w:szCs w:val="18"/>
                </w:rPr>
                <w:delText xml:space="preserve"> </w:delText>
              </w:r>
            </w:del>
          </w:p>
        </w:tc>
        <w:tc>
          <w:tcPr>
            <w:tcW w:w="379" w:type="pct"/>
            <w:tcBorders>
              <w:top w:val="single" w:sz="4" w:space="0" w:color="auto"/>
              <w:left w:val="single" w:sz="4" w:space="0" w:color="auto"/>
              <w:bottom w:val="single" w:sz="4" w:space="0" w:color="auto"/>
              <w:right w:val="single" w:sz="4" w:space="0" w:color="auto"/>
            </w:tcBorders>
          </w:tcPr>
          <w:p w:rsidR="00E958A9" w:rsidRDefault="00E958A9" w:rsidP="00074191">
            <w:pPr>
              <w:rPr>
                <w:sz w:val="18"/>
                <w:szCs w:val="18"/>
              </w:rPr>
            </w:pPr>
            <w:del w:id="725" w:author="Зайцев Павел Борисович" w:date="2026-01-21T17:17:00Z">
              <w:r w:rsidDel="003F71BC">
                <w:rPr>
                  <w:sz w:val="18"/>
                  <w:szCs w:val="18"/>
                </w:rPr>
                <w:delText>П</w:delText>
              </w:r>
            </w:del>
          </w:p>
        </w:tc>
      </w:tr>
      <w:tr w:rsidR="00192527" w:rsidRPr="00693C34" w:rsidTr="00510029">
        <w:trPr>
          <w:trHeight w:val="1240"/>
        </w:trPr>
        <w:tc>
          <w:tcPr>
            <w:tcW w:w="189" w:type="pct"/>
            <w:tcBorders>
              <w:top w:val="single" w:sz="4" w:space="0" w:color="auto"/>
              <w:left w:val="single" w:sz="4" w:space="0" w:color="auto"/>
              <w:bottom w:val="single" w:sz="4" w:space="0" w:color="auto"/>
              <w:right w:val="single" w:sz="4" w:space="0" w:color="auto"/>
            </w:tcBorders>
          </w:tcPr>
          <w:p w:rsidR="00192527" w:rsidRDefault="00192527" w:rsidP="00192527">
            <w:pPr>
              <w:jc w:val="center"/>
              <w:rPr>
                <w:sz w:val="18"/>
                <w:szCs w:val="18"/>
              </w:rPr>
            </w:pPr>
            <w:del w:id="726" w:author="Зайцев Павел Борисович" w:date="2026-01-21T17:17:00Z">
              <w:r w:rsidDel="003F71BC">
                <w:rPr>
                  <w:sz w:val="18"/>
                  <w:szCs w:val="18"/>
                </w:rPr>
                <w:delText>4.2.4</w:delText>
              </w:r>
            </w:del>
          </w:p>
        </w:tc>
        <w:tc>
          <w:tcPr>
            <w:tcW w:w="316"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ind w:right="-78"/>
              <w:jc w:val="center"/>
              <w:rPr>
                <w:sz w:val="18"/>
                <w:szCs w:val="18"/>
              </w:rPr>
            </w:pPr>
            <w:del w:id="727" w:author="Зайцев Павел Борисович" w:date="2026-01-21T17:17:00Z">
              <w:r w:rsidRPr="00693C34" w:rsidDel="003F71BC">
                <w:rPr>
                  <w:sz w:val="18"/>
                  <w:szCs w:val="18"/>
                </w:rPr>
                <w:delText>0503169</w:delText>
              </w:r>
            </w:del>
          </w:p>
        </w:tc>
        <w:tc>
          <w:tcPr>
            <w:tcW w:w="654" w:type="pct"/>
            <w:tcBorders>
              <w:top w:val="single" w:sz="4" w:space="0" w:color="auto"/>
              <w:left w:val="single" w:sz="4" w:space="0" w:color="auto"/>
              <w:bottom w:val="single" w:sz="4" w:space="0" w:color="auto"/>
              <w:right w:val="single" w:sz="4" w:space="0" w:color="auto"/>
            </w:tcBorders>
          </w:tcPr>
          <w:p w:rsidR="00192527" w:rsidDel="003F71BC" w:rsidRDefault="00192527" w:rsidP="00192527">
            <w:pPr>
              <w:rPr>
                <w:del w:id="728" w:author="Зайцев Павел Борисович" w:date="2026-01-21T17:17:00Z"/>
                <w:sz w:val="18"/>
                <w:szCs w:val="18"/>
              </w:rPr>
            </w:pPr>
            <w:del w:id="729" w:author="Зайцев Павел Борисович" w:date="2026-01-21T17:17:00Z">
              <w:r w:rsidRPr="00693C34" w:rsidDel="003F71BC">
                <w:rPr>
                  <w:sz w:val="18"/>
                  <w:szCs w:val="18"/>
                </w:rPr>
                <w:delText xml:space="preserve">по </w:delText>
              </w:r>
              <w:r w:rsidDel="003F71BC">
                <w:rPr>
                  <w:sz w:val="18"/>
                  <w:szCs w:val="18"/>
                </w:rPr>
                <w:delText xml:space="preserve">сумме </w:delText>
              </w:r>
              <w:r w:rsidRPr="00A1781D" w:rsidDel="003F71BC">
                <w:rPr>
                  <w:sz w:val="18"/>
                  <w:szCs w:val="18"/>
                </w:rPr>
                <w:delText>соответствующи</w:delText>
              </w:r>
              <w:r w:rsidDel="003F71BC">
                <w:rPr>
                  <w:sz w:val="18"/>
                  <w:szCs w:val="18"/>
                </w:rPr>
                <w:delText>х</w:delText>
              </w:r>
              <w:r w:rsidRPr="00A1781D" w:rsidDel="003F71BC">
                <w:rPr>
                  <w:sz w:val="18"/>
                  <w:szCs w:val="18"/>
                </w:rPr>
                <w:delText xml:space="preserve"> номер</w:delText>
              </w:r>
              <w:r w:rsidDel="003F71BC">
                <w:rPr>
                  <w:sz w:val="18"/>
                  <w:szCs w:val="18"/>
                </w:rPr>
                <w:delText>ов</w:delText>
              </w:r>
              <w:r w:rsidRPr="00A1781D" w:rsidDel="003F71BC">
                <w:rPr>
                  <w:sz w:val="18"/>
                  <w:szCs w:val="18"/>
                </w:rPr>
                <w:delText xml:space="preserve"> счет</w:delText>
              </w:r>
              <w:r w:rsidDel="003F71BC">
                <w:rPr>
                  <w:sz w:val="18"/>
                  <w:szCs w:val="18"/>
                </w:rPr>
                <w:delText>ов</w:delText>
              </w:r>
              <w:r w:rsidRPr="00A1781D" w:rsidDel="003F71BC">
                <w:rPr>
                  <w:sz w:val="18"/>
                  <w:szCs w:val="18"/>
                </w:rPr>
                <w:delText xml:space="preserve"> </w:delText>
              </w:r>
              <w:r w:rsidRPr="00693C34" w:rsidDel="003F71BC">
                <w:rPr>
                  <w:sz w:val="18"/>
                  <w:szCs w:val="18"/>
                </w:rPr>
                <w:delText xml:space="preserve">1206 4х, 1206 8х, 1206 73 по КВР </w:delText>
              </w:r>
              <w:r w:rsidDel="003F71BC">
                <w:rPr>
                  <w:sz w:val="18"/>
                  <w:szCs w:val="18"/>
                </w:rPr>
                <w:delText>828</w:delText>
              </w:r>
            </w:del>
          </w:p>
          <w:p w:rsidR="00192527" w:rsidRPr="00693C34" w:rsidRDefault="00192527" w:rsidP="00192527">
            <w:pPr>
              <w:rPr>
                <w:sz w:val="18"/>
                <w:szCs w:val="18"/>
              </w:rPr>
            </w:pPr>
            <w:del w:id="730" w:author="Зайцев Павел Борисович" w:date="2026-01-21T17:17:00Z">
              <w:r w:rsidDel="003F71BC">
                <w:rPr>
                  <w:sz w:val="18"/>
                  <w:szCs w:val="18"/>
                </w:rPr>
                <w:delText>(только для главы 321)</w:delText>
              </w:r>
            </w:del>
          </w:p>
        </w:tc>
        <w:tc>
          <w:tcPr>
            <w:tcW w:w="313"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p>
        </w:tc>
        <w:tc>
          <w:tcPr>
            <w:tcW w:w="282"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lang w:val="en-US"/>
              </w:rPr>
            </w:pPr>
            <w:del w:id="731" w:author="Зайцев Павел Борисович" w:date="2026-01-21T17:17:00Z">
              <w:r w:rsidRPr="00693C34" w:rsidDel="003F71BC">
                <w:rPr>
                  <w:sz w:val="18"/>
                  <w:szCs w:val="18"/>
                  <w:lang w:val="en-US"/>
                </w:rPr>
                <w:delText>2</w:delText>
              </w:r>
            </w:del>
          </w:p>
        </w:tc>
        <w:tc>
          <w:tcPr>
            <w:tcW w:w="523"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32" w:author="Зайцев Павел Борисович" w:date="2026-01-21T17:17:00Z">
              <w:r w:rsidRPr="00693C34" w:rsidDel="003F71BC">
                <w:rPr>
                  <w:sz w:val="18"/>
                  <w:szCs w:val="18"/>
                </w:rPr>
                <w:delText>=</w:delText>
              </w:r>
            </w:del>
          </w:p>
        </w:tc>
        <w:tc>
          <w:tcPr>
            <w:tcW w:w="518"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33" w:author="Зайцев Павел Борисович" w:date="2026-01-21T17:17:00Z">
              <w:r w:rsidRPr="00693C34" w:rsidDel="003F71BC">
                <w:rPr>
                  <w:sz w:val="18"/>
                  <w:szCs w:val="18"/>
                </w:rPr>
                <w:delText>Расшифровка</w:delText>
              </w:r>
            </w:del>
          </w:p>
        </w:tc>
        <w:tc>
          <w:tcPr>
            <w:tcW w:w="664" w:type="pct"/>
            <w:tcBorders>
              <w:top w:val="single" w:sz="4" w:space="0" w:color="auto"/>
              <w:left w:val="single" w:sz="4" w:space="0" w:color="auto"/>
              <w:bottom w:val="single" w:sz="4" w:space="0" w:color="auto"/>
              <w:right w:val="single" w:sz="4" w:space="0" w:color="auto"/>
            </w:tcBorders>
          </w:tcPr>
          <w:p w:rsidR="00192527" w:rsidDel="003F71BC" w:rsidRDefault="00192527" w:rsidP="00192527">
            <w:pPr>
              <w:rPr>
                <w:del w:id="734" w:author="Зайцев Павел Борисович" w:date="2026-01-21T17:17:00Z"/>
                <w:sz w:val="18"/>
                <w:szCs w:val="18"/>
              </w:rPr>
            </w:pPr>
            <w:del w:id="735" w:author="Зайцев Павел Борисович" w:date="2026-01-21T17:17:00Z">
              <w:r w:rsidRPr="00693C34" w:rsidDel="003F71BC">
                <w:rPr>
                  <w:sz w:val="18"/>
                  <w:szCs w:val="18"/>
                </w:rPr>
                <w:delText xml:space="preserve">по соответствующим номерам счетов 1206 4х 000, 1206 8х 000, 1206 73 000 по КВР </w:delText>
              </w:r>
              <w:r w:rsidDel="003F71BC">
                <w:rPr>
                  <w:sz w:val="18"/>
                  <w:szCs w:val="18"/>
                </w:rPr>
                <w:delText>828</w:delText>
              </w:r>
            </w:del>
          </w:p>
          <w:p w:rsidR="00192527" w:rsidRPr="00693C34" w:rsidRDefault="00192527" w:rsidP="00192527">
            <w:pPr>
              <w:rPr>
                <w:sz w:val="18"/>
                <w:szCs w:val="18"/>
              </w:rPr>
            </w:pPr>
            <w:del w:id="736" w:author="Зайцев Павел Борисович" w:date="2026-01-21T17:17:00Z">
              <w:r w:rsidDel="003F71BC">
                <w:rPr>
                  <w:sz w:val="18"/>
                  <w:szCs w:val="18"/>
                </w:rPr>
                <w:delText>(только для главы 321)</w:delText>
              </w:r>
            </w:del>
          </w:p>
        </w:tc>
        <w:tc>
          <w:tcPr>
            <w:tcW w:w="313"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p>
        </w:tc>
        <w:tc>
          <w:tcPr>
            <w:tcW w:w="282"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37" w:author="Зайцев Павел Борисович" w:date="2026-01-21T17:17:00Z">
              <w:r w:rsidRPr="00693C34" w:rsidDel="003F71BC">
                <w:rPr>
                  <w:sz w:val="18"/>
                  <w:szCs w:val="18"/>
                </w:rPr>
                <w:delText>7</w:delText>
              </w:r>
            </w:del>
          </w:p>
        </w:tc>
        <w:tc>
          <w:tcPr>
            <w:tcW w:w="567"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38" w:author="Зайцев Павел Борисович" w:date="2026-01-21T17:17:00Z">
              <w:r w:rsidRPr="00693C34" w:rsidDel="003F71BC">
                <w:rPr>
                  <w:sz w:val="18"/>
                  <w:szCs w:val="18"/>
                </w:rPr>
                <w:delText>Сумма дебиторской  задолженности по счетам счетов 1206 4х, 1206 8х, 1206 73  по КВР</w:delText>
              </w:r>
              <w:r w:rsidRPr="00D0699E" w:rsidDel="003F71BC">
                <w:rPr>
                  <w:sz w:val="18"/>
                  <w:szCs w:val="18"/>
                </w:rPr>
                <w:delText xml:space="preserve"> </w:delText>
              </w:r>
              <w:r w:rsidDel="003F71BC">
                <w:rPr>
                  <w:sz w:val="18"/>
                  <w:szCs w:val="18"/>
                </w:rPr>
                <w:delText>828</w:delText>
              </w:r>
              <w:r w:rsidRPr="00693C34" w:rsidDel="003F71BC">
                <w:rPr>
                  <w:sz w:val="18"/>
                  <w:szCs w:val="18"/>
                </w:rPr>
                <w:delText xml:space="preserve"> в Сведениях ф. 0503169 не соответствует данным Расшифровки по субсидиям – </w:delText>
              </w:r>
              <w:r w:rsidDel="003F71BC">
                <w:rPr>
                  <w:sz w:val="18"/>
                  <w:szCs w:val="18"/>
                </w:rPr>
                <w:delText>требуется пояснение</w:delText>
              </w:r>
              <w:r w:rsidRPr="00693C34" w:rsidDel="003F71BC">
                <w:rPr>
                  <w:sz w:val="18"/>
                  <w:szCs w:val="18"/>
                </w:rPr>
                <w:delText xml:space="preserve"> </w:delText>
              </w:r>
            </w:del>
          </w:p>
        </w:tc>
        <w:tc>
          <w:tcPr>
            <w:tcW w:w="379" w:type="pct"/>
            <w:tcBorders>
              <w:top w:val="single" w:sz="4" w:space="0" w:color="auto"/>
              <w:left w:val="single" w:sz="4" w:space="0" w:color="auto"/>
              <w:bottom w:val="single" w:sz="4" w:space="0" w:color="auto"/>
              <w:right w:val="single" w:sz="4" w:space="0" w:color="auto"/>
            </w:tcBorders>
          </w:tcPr>
          <w:p w:rsidR="00192527" w:rsidRDefault="00192527" w:rsidP="00192527">
            <w:pPr>
              <w:rPr>
                <w:sz w:val="18"/>
                <w:szCs w:val="18"/>
              </w:rPr>
            </w:pPr>
            <w:del w:id="739" w:author="Зайцев Павел Борисович" w:date="2026-01-21T17:17:00Z">
              <w:r w:rsidDel="003F71BC">
                <w:rPr>
                  <w:sz w:val="18"/>
                  <w:szCs w:val="18"/>
                </w:rPr>
                <w:delText>П</w:delText>
              </w:r>
            </w:del>
          </w:p>
        </w:tc>
      </w:tr>
      <w:tr w:rsidR="00192527" w:rsidRPr="00693C34" w:rsidTr="00510029">
        <w:trPr>
          <w:trHeight w:val="1240"/>
        </w:trPr>
        <w:tc>
          <w:tcPr>
            <w:tcW w:w="189" w:type="pct"/>
          </w:tcPr>
          <w:p w:rsidR="00192527" w:rsidRPr="00693C34" w:rsidRDefault="00192527" w:rsidP="00192527">
            <w:pPr>
              <w:jc w:val="center"/>
              <w:rPr>
                <w:sz w:val="18"/>
                <w:szCs w:val="18"/>
              </w:rPr>
            </w:pPr>
            <w:r w:rsidRPr="00693C34">
              <w:rPr>
                <w:sz w:val="18"/>
                <w:szCs w:val="18"/>
              </w:rPr>
              <w:t>5</w:t>
            </w:r>
            <w:r>
              <w:rPr>
                <w:sz w:val="18"/>
                <w:szCs w:val="18"/>
              </w:rPr>
              <w:t>.2</w:t>
            </w:r>
          </w:p>
          <w:p w:rsidR="00192527" w:rsidRPr="00693C34" w:rsidRDefault="00192527" w:rsidP="00192527">
            <w:pPr>
              <w:jc w:val="center"/>
              <w:rPr>
                <w:sz w:val="18"/>
                <w:szCs w:val="18"/>
              </w:rPr>
            </w:pPr>
          </w:p>
        </w:tc>
        <w:tc>
          <w:tcPr>
            <w:tcW w:w="316" w:type="pct"/>
          </w:tcPr>
          <w:p w:rsidR="00192527" w:rsidRPr="00693C34" w:rsidRDefault="00192527" w:rsidP="00192527">
            <w:pPr>
              <w:ind w:right="-78"/>
              <w:jc w:val="center"/>
              <w:rPr>
                <w:sz w:val="18"/>
                <w:szCs w:val="18"/>
              </w:rPr>
            </w:pPr>
            <w:r w:rsidRPr="00693C34">
              <w:rPr>
                <w:sz w:val="18"/>
                <w:szCs w:val="18"/>
              </w:rPr>
              <w:t>0503169</w:t>
            </w:r>
          </w:p>
        </w:tc>
        <w:tc>
          <w:tcPr>
            <w:tcW w:w="654" w:type="pct"/>
          </w:tcPr>
          <w:p w:rsidR="00192527" w:rsidRDefault="00192527" w:rsidP="00192527">
            <w:pPr>
              <w:rPr>
                <w:sz w:val="18"/>
                <w:szCs w:val="18"/>
              </w:rPr>
            </w:pPr>
            <w:r w:rsidRPr="00693C34">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693C34">
              <w:rPr>
                <w:sz w:val="18"/>
                <w:szCs w:val="18"/>
              </w:rPr>
              <w:t xml:space="preserve">1206 4х, 1206 8х, 1206 </w:t>
            </w:r>
            <w:proofErr w:type="gramStart"/>
            <w:r w:rsidRPr="00693C34">
              <w:rPr>
                <w:sz w:val="18"/>
                <w:szCs w:val="18"/>
              </w:rPr>
              <w:t>73  по</w:t>
            </w:r>
            <w:proofErr w:type="gramEnd"/>
            <w:r w:rsidRPr="00693C34">
              <w:rPr>
                <w:sz w:val="18"/>
                <w:szCs w:val="18"/>
              </w:rPr>
              <w:t xml:space="preserve"> </w:t>
            </w:r>
            <w:r w:rsidRPr="00693C34">
              <w:rPr>
                <w:sz w:val="18"/>
                <w:szCs w:val="18"/>
              </w:rPr>
              <w:lastRenderedPageBreak/>
              <w:t>КВР 63х, 81х, 82х</w:t>
            </w:r>
          </w:p>
          <w:p w:rsidR="00192527" w:rsidRPr="00E958A9" w:rsidRDefault="00192527" w:rsidP="00192527">
            <w:pPr>
              <w:rPr>
                <w:sz w:val="18"/>
                <w:szCs w:val="18"/>
              </w:rPr>
            </w:pPr>
            <w:del w:id="740" w:author="Зайцев Павел Борисович" w:date="2026-01-21T17:17:00Z">
              <w:r w:rsidDel="003F71BC">
                <w:rPr>
                  <w:sz w:val="18"/>
                  <w:szCs w:val="18"/>
                </w:rPr>
                <w:delText>(кроме КВР 825 по главе 303 и КВР 827, кроме КВР 828 по главе 321)</w:delText>
              </w:r>
            </w:del>
          </w:p>
        </w:tc>
        <w:tc>
          <w:tcPr>
            <w:tcW w:w="313" w:type="pct"/>
          </w:tcPr>
          <w:p w:rsidR="00192527" w:rsidRPr="00693C34" w:rsidRDefault="00192527" w:rsidP="00192527">
            <w:pPr>
              <w:rPr>
                <w:sz w:val="18"/>
                <w:szCs w:val="18"/>
              </w:rPr>
            </w:pPr>
          </w:p>
        </w:tc>
        <w:tc>
          <w:tcPr>
            <w:tcW w:w="282" w:type="pct"/>
          </w:tcPr>
          <w:p w:rsidR="00192527" w:rsidRPr="00693C34" w:rsidRDefault="00192527" w:rsidP="00192527">
            <w:pPr>
              <w:rPr>
                <w:sz w:val="18"/>
                <w:szCs w:val="18"/>
              </w:rPr>
            </w:pPr>
            <w:r w:rsidRPr="00693C34">
              <w:rPr>
                <w:sz w:val="18"/>
                <w:szCs w:val="18"/>
              </w:rPr>
              <w:t>9</w:t>
            </w:r>
          </w:p>
        </w:tc>
        <w:tc>
          <w:tcPr>
            <w:tcW w:w="523" w:type="pct"/>
          </w:tcPr>
          <w:p w:rsidR="00192527" w:rsidRPr="00693C34" w:rsidRDefault="00192527" w:rsidP="00192527">
            <w:pPr>
              <w:rPr>
                <w:sz w:val="18"/>
                <w:szCs w:val="18"/>
              </w:rPr>
            </w:pPr>
            <w:r w:rsidRPr="00693C34">
              <w:rPr>
                <w:sz w:val="18"/>
                <w:szCs w:val="18"/>
              </w:rPr>
              <w:t>=</w:t>
            </w:r>
          </w:p>
        </w:tc>
        <w:tc>
          <w:tcPr>
            <w:tcW w:w="518" w:type="pct"/>
          </w:tcPr>
          <w:p w:rsidR="00192527" w:rsidRPr="00D0699E" w:rsidRDefault="00192527" w:rsidP="00192527">
            <w:pPr>
              <w:rPr>
                <w:sz w:val="18"/>
                <w:szCs w:val="18"/>
                <w:lang w:val="en-US"/>
              </w:rPr>
            </w:pPr>
            <w:r w:rsidRPr="00693C34">
              <w:rPr>
                <w:sz w:val="18"/>
                <w:szCs w:val="18"/>
              </w:rPr>
              <w:t>Расшифровка</w:t>
            </w:r>
          </w:p>
        </w:tc>
        <w:tc>
          <w:tcPr>
            <w:tcW w:w="664" w:type="pct"/>
          </w:tcPr>
          <w:p w:rsidR="00192527" w:rsidRPr="00693C34" w:rsidRDefault="00192527" w:rsidP="003F71BC">
            <w:pPr>
              <w:rPr>
                <w:sz w:val="18"/>
                <w:szCs w:val="18"/>
              </w:rPr>
            </w:pPr>
            <w:r w:rsidRPr="00693C34">
              <w:rPr>
                <w:sz w:val="18"/>
                <w:szCs w:val="18"/>
              </w:rPr>
              <w:t xml:space="preserve">по соответствующим номерам счетов 1206 4х 000, 1206 8х 000, 1206 </w:t>
            </w:r>
            <w:r w:rsidRPr="00693C34">
              <w:rPr>
                <w:sz w:val="18"/>
                <w:szCs w:val="18"/>
              </w:rPr>
              <w:lastRenderedPageBreak/>
              <w:t>73 000 по КВР 63х, 81х, 82х</w:t>
            </w:r>
            <w:r>
              <w:rPr>
                <w:sz w:val="18"/>
                <w:szCs w:val="18"/>
              </w:rPr>
              <w:t xml:space="preserve"> </w:t>
            </w:r>
            <w:del w:id="741" w:author="Зайцев Павел Борисович" w:date="2026-01-21T17:17:00Z">
              <w:r w:rsidDel="003F71BC">
                <w:rPr>
                  <w:sz w:val="18"/>
                  <w:szCs w:val="18"/>
                </w:rPr>
                <w:delText>(кроме КВР 825 по главе 303 и КВР 827, кроме КВР 828 по главе 321)</w:delText>
              </w:r>
            </w:del>
          </w:p>
        </w:tc>
        <w:tc>
          <w:tcPr>
            <w:tcW w:w="313" w:type="pct"/>
          </w:tcPr>
          <w:p w:rsidR="00192527" w:rsidRPr="00693C34" w:rsidRDefault="00192527" w:rsidP="00192527">
            <w:pPr>
              <w:rPr>
                <w:sz w:val="18"/>
                <w:szCs w:val="18"/>
              </w:rPr>
            </w:pPr>
          </w:p>
        </w:tc>
        <w:tc>
          <w:tcPr>
            <w:tcW w:w="282" w:type="pct"/>
          </w:tcPr>
          <w:p w:rsidR="00192527" w:rsidRPr="00693C34" w:rsidRDefault="00192527" w:rsidP="00192527">
            <w:pPr>
              <w:rPr>
                <w:sz w:val="18"/>
                <w:szCs w:val="18"/>
              </w:rPr>
            </w:pPr>
            <w:r w:rsidRPr="00693C34">
              <w:rPr>
                <w:sz w:val="18"/>
                <w:szCs w:val="18"/>
              </w:rPr>
              <w:t>9</w:t>
            </w:r>
          </w:p>
        </w:tc>
        <w:tc>
          <w:tcPr>
            <w:tcW w:w="567" w:type="pct"/>
          </w:tcPr>
          <w:p w:rsidR="00192527" w:rsidRPr="00693C34" w:rsidRDefault="00192527" w:rsidP="00192527">
            <w:pPr>
              <w:rPr>
                <w:sz w:val="18"/>
                <w:szCs w:val="18"/>
              </w:rPr>
            </w:pPr>
            <w:r w:rsidRPr="00693C34">
              <w:rPr>
                <w:sz w:val="18"/>
                <w:szCs w:val="18"/>
              </w:rPr>
              <w:t xml:space="preserve">Сумма </w:t>
            </w:r>
            <w:proofErr w:type="gramStart"/>
            <w:r w:rsidRPr="00693C34">
              <w:rPr>
                <w:sz w:val="18"/>
                <w:szCs w:val="18"/>
              </w:rPr>
              <w:t>дебиторской  задолженности</w:t>
            </w:r>
            <w:proofErr w:type="gramEnd"/>
            <w:r w:rsidRPr="00693C34">
              <w:rPr>
                <w:sz w:val="18"/>
                <w:szCs w:val="18"/>
              </w:rPr>
              <w:t xml:space="preserve"> по счетам 1206 </w:t>
            </w:r>
            <w:r w:rsidRPr="00693C34">
              <w:rPr>
                <w:sz w:val="18"/>
                <w:szCs w:val="18"/>
              </w:rPr>
              <w:lastRenderedPageBreak/>
              <w:t>4х, 1206 8х, 1206 73 по КВР 63х, 81х, 82х</w:t>
            </w:r>
            <w:r w:rsidRPr="00693C34" w:rsidDel="001B7A55">
              <w:rPr>
                <w:sz w:val="18"/>
                <w:szCs w:val="18"/>
              </w:rPr>
              <w:t xml:space="preserve"> </w:t>
            </w:r>
            <w:r w:rsidRPr="00693C34">
              <w:rPr>
                <w:sz w:val="18"/>
                <w:szCs w:val="18"/>
              </w:rPr>
              <w:t xml:space="preserve">в Сведениях ф. 0503169 не соответствует данным Расшифровки по субсидиям – недопустимо </w:t>
            </w:r>
          </w:p>
        </w:tc>
        <w:tc>
          <w:tcPr>
            <w:tcW w:w="379" w:type="pct"/>
          </w:tcPr>
          <w:p w:rsidR="00192527" w:rsidRPr="00693C34" w:rsidRDefault="00192527" w:rsidP="00192527">
            <w:pPr>
              <w:rPr>
                <w:sz w:val="18"/>
                <w:szCs w:val="18"/>
              </w:rPr>
            </w:pPr>
            <w:r>
              <w:rPr>
                <w:sz w:val="18"/>
                <w:szCs w:val="18"/>
              </w:rPr>
              <w:lastRenderedPageBreak/>
              <w:t>Б</w:t>
            </w:r>
          </w:p>
        </w:tc>
      </w:tr>
      <w:tr w:rsidR="00192527" w:rsidRPr="00693C34" w:rsidTr="00510029">
        <w:trPr>
          <w:trHeight w:val="1240"/>
        </w:trPr>
        <w:tc>
          <w:tcPr>
            <w:tcW w:w="189"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jc w:val="center"/>
              <w:rPr>
                <w:sz w:val="18"/>
                <w:szCs w:val="18"/>
              </w:rPr>
            </w:pPr>
            <w:del w:id="742" w:author="Зайцев Павел Борисович" w:date="2026-01-21T17:17:00Z">
              <w:r w:rsidDel="003F71BC">
                <w:rPr>
                  <w:sz w:val="18"/>
                  <w:szCs w:val="18"/>
                </w:rPr>
                <w:lastRenderedPageBreak/>
                <w:delText>5.2.2.</w:delText>
              </w:r>
            </w:del>
          </w:p>
        </w:tc>
        <w:tc>
          <w:tcPr>
            <w:tcW w:w="316"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ind w:right="-78"/>
              <w:jc w:val="center"/>
              <w:rPr>
                <w:sz w:val="18"/>
                <w:szCs w:val="18"/>
              </w:rPr>
            </w:pPr>
            <w:del w:id="743" w:author="Зайцев Павел Борисович" w:date="2026-01-21T17:17:00Z">
              <w:r w:rsidRPr="00693C34" w:rsidDel="003F71BC">
                <w:rPr>
                  <w:sz w:val="18"/>
                  <w:szCs w:val="18"/>
                </w:rPr>
                <w:delText>0503169</w:delText>
              </w:r>
            </w:del>
          </w:p>
        </w:tc>
        <w:tc>
          <w:tcPr>
            <w:tcW w:w="654"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44" w:author="Зайцев Павел Борисович" w:date="2026-01-21T17:17:00Z">
              <w:r w:rsidRPr="00693C34" w:rsidDel="003F71BC">
                <w:rPr>
                  <w:sz w:val="18"/>
                  <w:szCs w:val="18"/>
                </w:rPr>
                <w:delText xml:space="preserve">по </w:delText>
              </w:r>
              <w:r w:rsidDel="003F71BC">
                <w:rPr>
                  <w:sz w:val="18"/>
                  <w:szCs w:val="18"/>
                </w:rPr>
                <w:delText xml:space="preserve">сумме </w:delText>
              </w:r>
              <w:r w:rsidRPr="00A1781D" w:rsidDel="003F71BC">
                <w:rPr>
                  <w:sz w:val="18"/>
                  <w:szCs w:val="18"/>
                </w:rPr>
                <w:delText>соответствующи</w:delText>
              </w:r>
              <w:r w:rsidDel="003F71BC">
                <w:rPr>
                  <w:sz w:val="18"/>
                  <w:szCs w:val="18"/>
                </w:rPr>
                <w:delText>х</w:delText>
              </w:r>
              <w:r w:rsidRPr="00A1781D" w:rsidDel="003F71BC">
                <w:rPr>
                  <w:sz w:val="18"/>
                  <w:szCs w:val="18"/>
                </w:rPr>
                <w:delText xml:space="preserve"> номер</w:delText>
              </w:r>
              <w:r w:rsidDel="003F71BC">
                <w:rPr>
                  <w:sz w:val="18"/>
                  <w:szCs w:val="18"/>
                </w:rPr>
                <w:delText>ов</w:delText>
              </w:r>
              <w:r w:rsidRPr="00A1781D" w:rsidDel="003F71BC">
                <w:rPr>
                  <w:sz w:val="18"/>
                  <w:szCs w:val="18"/>
                </w:rPr>
                <w:delText xml:space="preserve"> счет</w:delText>
              </w:r>
              <w:r w:rsidDel="003F71BC">
                <w:rPr>
                  <w:sz w:val="18"/>
                  <w:szCs w:val="18"/>
                </w:rPr>
                <w:delText>ов</w:delText>
              </w:r>
              <w:r w:rsidRPr="00A1781D" w:rsidDel="003F71BC">
                <w:rPr>
                  <w:sz w:val="18"/>
                  <w:szCs w:val="18"/>
                </w:rPr>
                <w:delText xml:space="preserve"> </w:delText>
              </w:r>
              <w:r w:rsidRPr="00693C34" w:rsidDel="003F71BC">
                <w:rPr>
                  <w:sz w:val="18"/>
                  <w:szCs w:val="18"/>
                </w:rPr>
                <w:delText xml:space="preserve">1206 4х, 1206 8х, 1206 73 по КВР </w:delText>
              </w:r>
              <w:r w:rsidDel="003F71BC">
                <w:rPr>
                  <w:sz w:val="18"/>
                  <w:szCs w:val="18"/>
                </w:rPr>
                <w:delText>827</w:delText>
              </w:r>
            </w:del>
          </w:p>
        </w:tc>
        <w:tc>
          <w:tcPr>
            <w:tcW w:w="313"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p>
        </w:tc>
        <w:tc>
          <w:tcPr>
            <w:tcW w:w="282" w:type="pct"/>
            <w:tcBorders>
              <w:top w:val="single" w:sz="4" w:space="0" w:color="auto"/>
              <w:left w:val="single" w:sz="4" w:space="0" w:color="auto"/>
              <w:bottom w:val="single" w:sz="4" w:space="0" w:color="auto"/>
              <w:right w:val="single" w:sz="4" w:space="0" w:color="auto"/>
            </w:tcBorders>
          </w:tcPr>
          <w:p w:rsidR="00192527" w:rsidRPr="00E958A9" w:rsidRDefault="00192527" w:rsidP="00192527">
            <w:pPr>
              <w:rPr>
                <w:sz w:val="18"/>
                <w:szCs w:val="18"/>
              </w:rPr>
            </w:pPr>
            <w:del w:id="745" w:author="Зайцев Павел Борисович" w:date="2026-01-21T17:17:00Z">
              <w:r w:rsidDel="003F71BC">
                <w:rPr>
                  <w:sz w:val="18"/>
                  <w:szCs w:val="18"/>
                </w:rPr>
                <w:delText>9</w:delText>
              </w:r>
            </w:del>
          </w:p>
        </w:tc>
        <w:tc>
          <w:tcPr>
            <w:tcW w:w="523"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46" w:author="Зайцев Павел Борисович" w:date="2026-01-21T17:17:00Z">
              <w:r w:rsidRPr="00693C34" w:rsidDel="003F71BC">
                <w:rPr>
                  <w:sz w:val="18"/>
                  <w:szCs w:val="18"/>
                </w:rPr>
                <w:delText>=</w:delText>
              </w:r>
            </w:del>
          </w:p>
        </w:tc>
        <w:tc>
          <w:tcPr>
            <w:tcW w:w="518"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47" w:author="Зайцев Павел Борисович" w:date="2026-01-21T17:17:00Z">
              <w:r w:rsidRPr="00693C34" w:rsidDel="003F71BC">
                <w:rPr>
                  <w:sz w:val="18"/>
                  <w:szCs w:val="18"/>
                </w:rPr>
                <w:delText>Расшифровка</w:delText>
              </w:r>
            </w:del>
          </w:p>
        </w:tc>
        <w:tc>
          <w:tcPr>
            <w:tcW w:w="664"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48" w:author="Зайцев Павел Борисович" w:date="2026-01-21T17:17:00Z">
              <w:r w:rsidRPr="00693C34" w:rsidDel="003F71BC">
                <w:rPr>
                  <w:sz w:val="18"/>
                  <w:szCs w:val="18"/>
                </w:rPr>
                <w:delText xml:space="preserve">по соответствующим номерам счетов 1206 4х 000, 1206 8х 000, 1206 73 000 по КВР </w:delText>
              </w:r>
              <w:r w:rsidDel="003F71BC">
                <w:rPr>
                  <w:sz w:val="18"/>
                  <w:szCs w:val="18"/>
                </w:rPr>
                <w:delText>827</w:delText>
              </w:r>
            </w:del>
          </w:p>
        </w:tc>
        <w:tc>
          <w:tcPr>
            <w:tcW w:w="313"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p>
        </w:tc>
        <w:tc>
          <w:tcPr>
            <w:tcW w:w="282"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49" w:author="Зайцев Павел Борисович" w:date="2026-01-21T17:17:00Z">
              <w:r w:rsidDel="003F71BC">
                <w:rPr>
                  <w:sz w:val="18"/>
                  <w:szCs w:val="18"/>
                </w:rPr>
                <w:delText>9</w:delText>
              </w:r>
            </w:del>
          </w:p>
        </w:tc>
        <w:tc>
          <w:tcPr>
            <w:tcW w:w="567" w:type="pct"/>
            <w:tcBorders>
              <w:top w:val="single" w:sz="4" w:space="0" w:color="auto"/>
              <w:left w:val="single" w:sz="4" w:space="0" w:color="auto"/>
              <w:bottom w:val="single" w:sz="4" w:space="0" w:color="auto"/>
              <w:right w:val="single" w:sz="4" w:space="0" w:color="auto"/>
            </w:tcBorders>
          </w:tcPr>
          <w:p w:rsidR="00192527" w:rsidRPr="00693C34" w:rsidRDefault="00192527" w:rsidP="00192527">
            <w:pPr>
              <w:rPr>
                <w:sz w:val="18"/>
                <w:szCs w:val="18"/>
              </w:rPr>
            </w:pPr>
            <w:del w:id="750" w:author="Зайцев Павел Борисович" w:date="2026-01-21T17:17:00Z">
              <w:r w:rsidRPr="00693C34" w:rsidDel="003F71BC">
                <w:rPr>
                  <w:sz w:val="18"/>
                  <w:szCs w:val="18"/>
                </w:rPr>
                <w:delText>Сумма дебиторской задолженности по счетам счетов 1206 4х, 1206 8х, 1206 73 по КВР</w:delText>
              </w:r>
              <w:r w:rsidRPr="00D0699E" w:rsidDel="003F71BC">
                <w:rPr>
                  <w:sz w:val="18"/>
                  <w:szCs w:val="18"/>
                </w:rPr>
                <w:delText xml:space="preserve"> </w:delText>
              </w:r>
              <w:r w:rsidDel="003F71BC">
                <w:rPr>
                  <w:sz w:val="18"/>
                  <w:szCs w:val="18"/>
                </w:rPr>
                <w:delText>827</w:delText>
              </w:r>
              <w:r w:rsidRPr="00693C34" w:rsidDel="003F71BC">
                <w:rPr>
                  <w:sz w:val="18"/>
                  <w:szCs w:val="18"/>
                </w:rPr>
                <w:delText xml:space="preserve"> в Сведениях ф. 0503169 не соответствует данным Расшифровки по субсидиям – </w:delText>
              </w:r>
              <w:r w:rsidDel="003F71BC">
                <w:rPr>
                  <w:sz w:val="18"/>
                  <w:szCs w:val="18"/>
                </w:rPr>
                <w:delText>требуется пояснение</w:delText>
              </w:r>
              <w:r w:rsidRPr="00693C34" w:rsidDel="003F71BC">
                <w:rPr>
                  <w:sz w:val="18"/>
                  <w:szCs w:val="18"/>
                </w:rPr>
                <w:delText xml:space="preserve"> </w:delText>
              </w:r>
            </w:del>
          </w:p>
        </w:tc>
        <w:tc>
          <w:tcPr>
            <w:tcW w:w="379" w:type="pct"/>
            <w:tcBorders>
              <w:top w:val="single" w:sz="4" w:space="0" w:color="auto"/>
              <w:left w:val="single" w:sz="4" w:space="0" w:color="auto"/>
              <w:bottom w:val="single" w:sz="4" w:space="0" w:color="auto"/>
              <w:right w:val="single" w:sz="4" w:space="0" w:color="auto"/>
            </w:tcBorders>
          </w:tcPr>
          <w:p w:rsidR="00192527" w:rsidRDefault="00192527" w:rsidP="00192527">
            <w:pPr>
              <w:rPr>
                <w:sz w:val="18"/>
                <w:szCs w:val="18"/>
              </w:rPr>
            </w:pPr>
            <w:del w:id="751" w:author="Зайцев Павел Борисович" w:date="2026-01-21T17:17:00Z">
              <w:r w:rsidDel="003F71BC">
                <w:rPr>
                  <w:sz w:val="18"/>
                  <w:szCs w:val="18"/>
                </w:rPr>
                <w:delText>П</w:delText>
              </w:r>
            </w:del>
          </w:p>
        </w:tc>
      </w:tr>
      <w:tr w:rsidR="00192527" w:rsidRPr="00693C34" w:rsidTr="00510029">
        <w:trPr>
          <w:trHeight w:val="1240"/>
        </w:trPr>
        <w:tc>
          <w:tcPr>
            <w:tcW w:w="189" w:type="pct"/>
          </w:tcPr>
          <w:p w:rsidR="00192527" w:rsidRPr="00693C34" w:rsidDel="003F71BC" w:rsidRDefault="00192527" w:rsidP="00192527">
            <w:pPr>
              <w:jc w:val="center"/>
              <w:rPr>
                <w:del w:id="752" w:author="Зайцев Павел Борисович" w:date="2026-01-21T17:17:00Z"/>
                <w:sz w:val="18"/>
                <w:szCs w:val="18"/>
              </w:rPr>
            </w:pPr>
            <w:del w:id="753" w:author="Зайцев Павел Борисович" w:date="2026-01-21T17:17:00Z">
              <w:r w:rsidRPr="00693C34" w:rsidDel="003F71BC">
                <w:rPr>
                  <w:sz w:val="18"/>
                  <w:szCs w:val="18"/>
                </w:rPr>
                <w:delText>5</w:delText>
              </w:r>
              <w:r w:rsidDel="003F71BC">
                <w:rPr>
                  <w:sz w:val="18"/>
                  <w:szCs w:val="18"/>
                </w:rPr>
                <w:delText>.2.1.</w:delText>
              </w:r>
            </w:del>
          </w:p>
          <w:p w:rsidR="00192527" w:rsidRPr="00693C34" w:rsidRDefault="00192527" w:rsidP="00192527">
            <w:pPr>
              <w:jc w:val="center"/>
              <w:rPr>
                <w:sz w:val="18"/>
                <w:szCs w:val="18"/>
              </w:rPr>
            </w:pPr>
          </w:p>
        </w:tc>
        <w:tc>
          <w:tcPr>
            <w:tcW w:w="316" w:type="pct"/>
          </w:tcPr>
          <w:p w:rsidR="00192527" w:rsidRPr="00693C34" w:rsidRDefault="00192527" w:rsidP="00192527">
            <w:pPr>
              <w:ind w:right="-78"/>
              <w:jc w:val="center"/>
              <w:rPr>
                <w:sz w:val="18"/>
                <w:szCs w:val="18"/>
              </w:rPr>
            </w:pPr>
            <w:del w:id="754" w:author="Зайцев Павел Борисович" w:date="2026-01-21T17:17:00Z">
              <w:r w:rsidRPr="00693C34" w:rsidDel="003F71BC">
                <w:rPr>
                  <w:sz w:val="18"/>
                  <w:szCs w:val="18"/>
                </w:rPr>
                <w:delText>0503169</w:delText>
              </w:r>
            </w:del>
          </w:p>
        </w:tc>
        <w:tc>
          <w:tcPr>
            <w:tcW w:w="654" w:type="pct"/>
          </w:tcPr>
          <w:p w:rsidR="00192527" w:rsidDel="003F71BC" w:rsidRDefault="00192527" w:rsidP="00192527">
            <w:pPr>
              <w:rPr>
                <w:del w:id="755" w:author="Зайцев Павел Борисович" w:date="2026-01-21T17:17:00Z"/>
                <w:sz w:val="18"/>
                <w:szCs w:val="18"/>
              </w:rPr>
            </w:pPr>
            <w:del w:id="756" w:author="Зайцев Павел Борисович" w:date="2026-01-21T17:17:00Z">
              <w:r w:rsidRPr="00693C34" w:rsidDel="003F71BC">
                <w:rPr>
                  <w:sz w:val="18"/>
                  <w:szCs w:val="18"/>
                </w:rPr>
                <w:delText xml:space="preserve">по </w:delText>
              </w:r>
              <w:r w:rsidDel="003F71BC">
                <w:rPr>
                  <w:sz w:val="18"/>
                  <w:szCs w:val="18"/>
                </w:rPr>
                <w:delText xml:space="preserve">сумме </w:delText>
              </w:r>
              <w:r w:rsidRPr="00A1781D" w:rsidDel="003F71BC">
                <w:rPr>
                  <w:sz w:val="18"/>
                  <w:szCs w:val="18"/>
                </w:rPr>
                <w:delText>соответствующи</w:delText>
              </w:r>
              <w:r w:rsidDel="003F71BC">
                <w:rPr>
                  <w:sz w:val="18"/>
                  <w:szCs w:val="18"/>
                </w:rPr>
                <w:delText>х</w:delText>
              </w:r>
              <w:r w:rsidRPr="00A1781D" w:rsidDel="003F71BC">
                <w:rPr>
                  <w:sz w:val="18"/>
                  <w:szCs w:val="18"/>
                </w:rPr>
                <w:delText xml:space="preserve"> номер</w:delText>
              </w:r>
              <w:r w:rsidDel="003F71BC">
                <w:rPr>
                  <w:sz w:val="18"/>
                  <w:szCs w:val="18"/>
                </w:rPr>
                <w:delText>ов</w:delText>
              </w:r>
              <w:r w:rsidRPr="00A1781D" w:rsidDel="003F71BC">
                <w:rPr>
                  <w:sz w:val="18"/>
                  <w:szCs w:val="18"/>
                </w:rPr>
                <w:delText xml:space="preserve"> счет</w:delText>
              </w:r>
              <w:r w:rsidDel="003F71BC">
                <w:rPr>
                  <w:sz w:val="18"/>
                  <w:szCs w:val="18"/>
                </w:rPr>
                <w:delText>ов</w:delText>
              </w:r>
              <w:r w:rsidRPr="00A1781D" w:rsidDel="003F71BC">
                <w:rPr>
                  <w:sz w:val="18"/>
                  <w:szCs w:val="18"/>
                </w:rPr>
                <w:delText xml:space="preserve"> </w:delText>
              </w:r>
              <w:r w:rsidRPr="00693C34" w:rsidDel="003F71BC">
                <w:rPr>
                  <w:sz w:val="18"/>
                  <w:szCs w:val="18"/>
                </w:rPr>
                <w:delText xml:space="preserve">1206 4х, 1206 8х, 1206 73  по КВР </w:delText>
              </w:r>
              <w:r w:rsidDel="003F71BC">
                <w:rPr>
                  <w:sz w:val="18"/>
                  <w:szCs w:val="18"/>
                </w:rPr>
                <w:delText>825</w:delText>
              </w:r>
            </w:del>
          </w:p>
          <w:p w:rsidR="00192527" w:rsidRPr="0023268C" w:rsidRDefault="00192527" w:rsidP="00192527">
            <w:pPr>
              <w:rPr>
                <w:sz w:val="18"/>
                <w:szCs w:val="18"/>
                <w:lang w:val="en-US"/>
              </w:rPr>
            </w:pPr>
            <w:del w:id="757" w:author="Зайцев Павел Борисович" w:date="2026-01-21T17:17:00Z">
              <w:r w:rsidDel="003F71BC">
                <w:rPr>
                  <w:sz w:val="18"/>
                  <w:szCs w:val="18"/>
                </w:rPr>
                <w:delText>(только для главы 303)</w:delText>
              </w:r>
            </w:del>
          </w:p>
        </w:tc>
        <w:tc>
          <w:tcPr>
            <w:tcW w:w="313" w:type="pct"/>
          </w:tcPr>
          <w:p w:rsidR="00192527" w:rsidRPr="00693C34" w:rsidRDefault="00192527" w:rsidP="00192527">
            <w:pPr>
              <w:rPr>
                <w:sz w:val="18"/>
                <w:szCs w:val="18"/>
              </w:rPr>
            </w:pPr>
          </w:p>
        </w:tc>
        <w:tc>
          <w:tcPr>
            <w:tcW w:w="282" w:type="pct"/>
          </w:tcPr>
          <w:p w:rsidR="00192527" w:rsidRPr="00693C34" w:rsidRDefault="00192527" w:rsidP="00192527">
            <w:pPr>
              <w:rPr>
                <w:sz w:val="18"/>
                <w:szCs w:val="18"/>
              </w:rPr>
            </w:pPr>
            <w:del w:id="758" w:author="Зайцев Павел Борисович" w:date="2026-01-21T17:17:00Z">
              <w:r w:rsidRPr="00693C34" w:rsidDel="003F71BC">
                <w:rPr>
                  <w:sz w:val="18"/>
                  <w:szCs w:val="18"/>
                </w:rPr>
                <w:delText>9</w:delText>
              </w:r>
            </w:del>
          </w:p>
        </w:tc>
        <w:tc>
          <w:tcPr>
            <w:tcW w:w="523" w:type="pct"/>
          </w:tcPr>
          <w:p w:rsidR="00192527" w:rsidRPr="00693C34" w:rsidRDefault="00192527" w:rsidP="00192527">
            <w:pPr>
              <w:rPr>
                <w:sz w:val="18"/>
                <w:szCs w:val="18"/>
              </w:rPr>
            </w:pPr>
            <w:del w:id="759" w:author="Зайцев Павел Борисович" w:date="2026-01-21T17:17:00Z">
              <w:r w:rsidRPr="00693C34" w:rsidDel="003F71BC">
                <w:rPr>
                  <w:sz w:val="18"/>
                  <w:szCs w:val="18"/>
                </w:rPr>
                <w:delText>=</w:delText>
              </w:r>
            </w:del>
          </w:p>
        </w:tc>
        <w:tc>
          <w:tcPr>
            <w:tcW w:w="518" w:type="pct"/>
          </w:tcPr>
          <w:p w:rsidR="00192527" w:rsidRPr="00D0699E" w:rsidRDefault="00192527" w:rsidP="00192527">
            <w:pPr>
              <w:rPr>
                <w:sz w:val="18"/>
                <w:szCs w:val="18"/>
                <w:lang w:val="en-US"/>
              </w:rPr>
            </w:pPr>
            <w:del w:id="760" w:author="Зайцев Павел Борисович" w:date="2026-01-21T17:17:00Z">
              <w:r w:rsidRPr="00693C34" w:rsidDel="003F71BC">
                <w:rPr>
                  <w:sz w:val="18"/>
                  <w:szCs w:val="18"/>
                </w:rPr>
                <w:delText>Расшифровка</w:delText>
              </w:r>
            </w:del>
          </w:p>
        </w:tc>
        <w:tc>
          <w:tcPr>
            <w:tcW w:w="664" w:type="pct"/>
          </w:tcPr>
          <w:p w:rsidR="00192527" w:rsidRPr="00693C34" w:rsidRDefault="00192527" w:rsidP="00192527">
            <w:pPr>
              <w:rPr>
                <w:sz w:val="18"/>
                <w:szCs w:val="18"/>
              </w:rPr>
            </w:pPr>
            <w:del w:id="761" w:author="Зайцев Павел Борисович" w:date="2026-01-21T17:17:00Z">
              <w:r w:rsidRPr="00693C34" w:rsidDel="003F71BC">
                <w:rPr>
                  <w:sz w:val="18"/>
                  <w:szCs w:val="18"/>
                </w:rPr>
                <w:delText xml:space="preserve">по соответствующим номерам счетов 1206 4х 000, 1206 8х 000, 1206 73 000 по КВР </w:delText>
              </w:r>
              <w:r w:rsidDel="003F71BC">
                <w:rPr>
                  <w:sz w:val="18"/>
                  <w:szCs w:val="18"/>
                </w:rPr>
                <w:delText>825 (только для главы 303)</w:delText>
              </w:r>
            </w:del>
          </w:p>
        </w:tc>
        <w:tc>
          <w:tcPr>
            <w:tcW w:w="313" w:type="pct"/>
          </w:tcPr>
          <w:p w:rsidR="00192527" w:rsidRPr="00693C34" w:rsidRDefault="00192527" w:rsidP="00192527">
            <w:pPr>
              <w:rPr>
                <w:sz w:val="18"/>
                <w:szCs w:val="18"/>
              </w:rPr>
            </w:pPr>
          </w:p>
        </w:tc>
        <w:tc>
          <w:tcPr>
            <w:tcW w:w="282" w:type="pct"/>
          </w:tcPr>
          <w:p w:rsidR="00192527" w:rsidRPr="00693C34" w:rsidRDefault="00192527" w:rsidP="00192527">
            <w:pPr>
              <w:rPr>
                <w:sz w:val="18"/>
                <w:szCs w:val="18"/>
              </w:rPr>
            </w:pPr>
            <w:del w:id="762" w:author="Зайцев Павел Борисович" w:date="2026-01-21T17:17:00Z">
              <w:r w:rsidRPr="00693C34" w:rsidDel="003F71BC">
                <w:rPr>
                  <w:sz w:val="18"/>
                  <w:szCs w:val="18"/>
                </w:rPr>
                <w:delText>9</w:delText>
              </w:r>
            </w:del>
          </w:p>
        </w:tc>
        <w:tc>
          <w:tcPr>
            <w:tcW w:w="567" w:type="pct"/>
          </w:tcPr>
          <w:p w:rsidR="00192527" w:rsidRPr="00693C34" w:rsidRDefault="00192527" w:rsidP="00192527">
            <w:pPr>
              <w:rPr>
                <w:sz w:val="18"/>
                <w:szCs w:val="18"/>
              </w:rPr>
            </w:pPr>
            <w:del w:id="763" w:author="Зайцев Павел Борисович" w:date="2026-01-21T17:17:00Z">
              <w:r w:rsidRPr="00693C34" w:rsidDel="003F71BC">
                <w:rPr>
                  <w:sz w:val="18"/>
                  <w:szCs w:val="18"/>
                </w:rPr>
                <w:delText xml:space="preserve">Сумма дебиторской  задолженности по счетам 1206 4х, 1206 8х, 1206 73  по КВР </w:delText>
              </w:r>
              <w:r w:rsidDel="003F71BC">
                <w:rPr>
                  <w:sz w:val="18"/>
                  <w:szCs w:val="18"/>
                </w:rPr>
                <w:delText>825</w:delText>
              </w:r>
              <w:r w:rsidRPr="00693C34" w:rsidDel="003F71BC">
                <w:rPr>
                  <w:sz w:val="18"/>
                  <w:szCs w:val="18"/>
                </w:rPr>
                <w:delText xml:space="preserve"> в Сведениях ф. 0503169 не соответствует данным Расшифровки по субсидиям – недопустимо </w:delText>
              </w:r>
            </w:del>
          </w:p>
        </w:tc>
        <w:tc>
          <w:tcPr>
            <w:tcW w:w="379" w:type="pct"/>
          </w:tcPr>
          <w:p w:rsidR="00192527" w:rsidRPr="00693C34" w:rsidRDefault="00192527" w:rsidP="00192527">
            <w:pPr>
              <w:rPr>
                <w:sz w:val="18"/>
                <w:szCs w:val="18"/>
              </w:rPr>
            </w:pPr>
            <w:del w:id="764" w:author="Зайцев Павел Борисович" w:date="2026-01-21T17:17:00Z">
              <w:r w:rsidDel="003F71BC">
                <w:rPr>
                  <w:sz w:val="18"/>
                  <w:szCs w:val="18"/>
                </w:rPr>
                <w:delText>П</w:delText>
              </w:r>
            </w:del>
          </w:p>
        </w:tc>
      </w:tr>
      <w:tr w:rsidR="00192527" w:rsidRPr="00693C34" w:rsidTr="00510029">
        <w:trPr>
          <w:trHeight w:val="1240"/>
        </w:trPr>
        <w:tc>
          <w:tcPr>
            <w:tcW w:w="189" w:type="pct"/>
          </w:tcPr>
          <w:p w:rsidR="00192527" w:rsidRPr="00693C34" w:rsidDel="003F71BC" w:rsidRDefault="00192527" w:rsidP="00192527">
            <w:pPr>
              <w:jc w:val="center"/>
              <w:rPr>
                <w:del w:id="765" w:author="Зайцев Павел Борисович" w:date="2026-01-21T17:17:00Z"/>
                <w:sz w:val="18"/>
                <w:szCs w:val="18"/>
              </w:rPr>
            </w:pPr>
            <w:del w:id="766" w:author="Зайцев Павел Борисович" w:date="2026-01-21T17:17:00Z">
              <w:r w:rsidRPr="00693C34" w:rsidDel="003F71BC">
                <w:rPr>
                  <w:sz w:val="18"/>
                  <w:szCs w:val="18"/>
                </w:rPr>
                <w:delText>5</w:delText>
              </w:r>
              <w:r w:rsidDel="003F71BC">
                <w:rPr>
                  <w:sz w:val="18"/>
                  <w:szCs w:val="18"/>
                </w:rPr>
                <w:delText>.2.3.</w:delText>
              </w:r>
            </w:del>
          </w:p>
          <w:p w:rsidR="00192527" w:rsidRPr="00693C34" w:rsidRDefault="00192527" w:rsidP="00192527">
            <w:pPr>
              <w:jc w:val="center"/>
              <w:rPr>
                <w:sz w:val="18"/>
                <w:szCs w:val="18"/>
              </w:rPr>
            </w:pPr>
          </w:p>
        </w:tc>
        <w:tc>
          <w:tcPr>
            <w:tcW w:w="316" w:type="pct"/>
          </w:tcPr>
          <w:p w:rsidR="00192527" w:rsidRPr="00693C34" w:rsidRDefault="00192527" w:rsidP="00192527">
            <w:pPr>
              <w:ind w:right="-78"/>
              <w:jc w:val="center"/>
              <w:rPr>
                <w:sz w:val="18"/>
                <w:szCs w:val="18"/>
              </w:rPr>
            </w:pPr>
            <w:del w:id="767" w:author="Зайцев Павел Борисович" w:date="2026-01-21T17:17:00Z">
              <w:r w:rsidRPr="00693C34" w:rsidDel="003F71BC">
                <w:rPr>
                  <w:sz w:val="18"/>
                  <w:szCs w:val="18"/>
                </w:rPr>
                <w:delText>0503169</w:delText>
              </w:r>
            </w:del>
          </w:p>
        </w:tc>
        <w:tc>
          <w:tcPr>
            <w:tcW w:w="654" w:type="pct"/>
          </w:tcPr>
          <w:p w:rsidR="00192527" w:rsidDel="003F71BC" w:rsidRDefault="00192527" w:rsidP="00192527">
            <w:pPr>
              <w:rPr>
                <w:del w:id="768" w:author="Зайцев Павел Борисович" w:date="2026-01-21T17:17:00Z"/>
                <w:sz w:val="18"/>
                <w:szCs w:val="18"/>
              </w:rPr>
            </w:pPr>
            <w:del w:id="769" w:author="Зайцев Павел Борисович" w:date="2026-01-21T17:17:00Z">
              <w:r w:rsidRPr="00693C34" w:rsidDel="003F71BC">
                <w:rPr>
                  <w:sz w:val="18"/>
                  <w:szCs w:val="18"/>
                </w:rPr>
                <w:delText xml:space="preserve">по </w:delText>
              </w:r>
              <w:r w:rsidDel="003F71BC">
                <w:rPr>
                  <w:sz w:val="18"/>
                  <w:szCs w:val="18"/>
                </w:rPr>
                <w:delText xml:space="preserve">сумме </w:delText>
              </w:r>
              <w:r w:rsidRPr="00A1781D" w:rsidDel="003F71BC">
                <w:rPr>
                  <w:sz w:val="18"/>
                  <w:szCs w:val="18"/>
                </w:rPr>
                <w:delText>соответствующи</w:delText>
              </w:r>
              <w:r w:rsidDel="003F71BC">
                <w:rPr>
                  <w:sz w:val="18"/>
                  <w:szCs w:val="18"/>
                </w:rPr>
                <w:delText>х</w:delText>
              </w:r>
              <w:r w:rsidRPr="00A1781D" w:rsidDel="003F71BC">
                <w:rPr>
                  <w:sz w:val="18"/>
                  <w:szCs w:val="18"/>
                </w:rPr>
                <w:delText xml:space="preserve"> номер</w:delText>
              </w:r>
              <w:r w:rsidDel="003F71BC">
                <w:rPr>
                  <w:sz w:val="18"/>
                  <w:szCs w:val="18"/>
                </w:rPr>
                <w:delText>ов</w:delText>
              </w:r>
              <w:r w:rsidRPr="00A1781D" w:rsidDel="003F71BC">
                <w:rPr>
                  <w:sz w:val="18"/>
                  <w:szCs w:val="18"/>
                </w:rPr>
                <w:delText xml:space="preserve"> счет</w:delText>
              </w:r>
              <w:r w:rsidDel="003F71BC">
                <w:rPr>
                  <w:sz w:val="18"/>
                  <w:szCs w:val="18"/>
                </w:rPr>
                <w:delText>ов</w:delText>
              </w:r>
              <w:r w:rsidRPr="00A1781D" w:rsidDel="003F71BC">
                <w:rPr>
                  <w:sz w:val="18"/>
                  <w:szCs w:val="18"/>
                </w:rPr>
                <w:delText xml:space="preserve"> </w:delText>
              </w:r>
              <w:r w:rsidRPr="00693C34" w:rsidDel="003F71BC">
                <w:rPr>
                  <w:sz w:val="18"/>
                  <w:szCs w:val="18"/>
                </w:rPr>
                <w:delText xml:space="preserve">1206 4х, 1206 8х, 1206 73  по КВР </w:delText>
              </w:r>
              <w:r w:rsidDel="003F71BC">
                <w:rPr>
                  <w:sz w:val="18"/>
                  <w:szCs w:val="18"/>
                </w:rPr>
                <w:delText>828</w:delText>
              </w:r>
            </w:del>
          </w:p>
          <w:p w:rsidR="00192527" w:rsidRPr="00693C34" w:rsidRDefault="00192527" w:rsidP="00192527">
            <w:pPr>
              <w:rPr>
                <w:sz w:val="18"/>
                <w:szCs w:val="18"/>
              </w:rPr>
            </w:pPr>
            <w:del w:id="770" w:author="Зайцев Павел Борисович" w:date="2026-01-21T17:17:00Z">
              <w:r w:rsidDel="003F71BC">
                <w:rPr>
                  <w:sz w:val="18"/>
                  <w:szCs w:val="18"/>
                </w:rPr>
                <w:delText>(только для главы 321)</w:delText>
              </w:r>
            </w:del>
          </w:p>
        </w:tc>
        <w:tc>
          <w:tcPr>
            <w:tcW w:w="313" w:type="pct"/>
          </w:tcPr>
          <w:p w:rsidR="00192527" w:rsidRPr="00693C34" w:rsidRDefault="00192527" w:rsidP="00192527">
            <w:pPr>
              <w:rPr>
                <w:sz w:val="18"/>
                <w:szCs w:val="18"/>
              </w:rPr>
            </w:pPr>
          </w:p>
        </w:tc>
        <w:tc>
          <w:tcPr>
            <w:tcW w:w="282" w:type="pct"/>
          </w:tcPr>
          <w:p w:rsidR="00192527" w:rsidRPr="00693C34" w:rsidRDefault="00192527" w:rsidP="00192527">
            <w:pPr>
              <w:rPr>
                <w:sz w:val="18"/>
                <w:szCs w:val="18"/>
              </w:rPr>
            </w:pPr>
            <w:del w:id="771" w:author="Зайцев Павел Борисович" w:date="2026-01-21T17:17:00Z">
              <w:r w:rsidRPr="00693C34" w:rsidDel="003F71BC">
                <w:rPr>
                  <w:sz w:val="18"/>
                  <w:szCs w:val="18"/>
                </w:rPr>
                <w:delText>9</w:delText>
              </w:r>
            </w:del>
          </w:p>
        </w:tc>
        <w:tc>
          <w:tcPr>
            <w:tcW w:w="523" w:type="pct"/>
          </w:tcPr>
          <w:p w:rsidR="00192527" w:rsidRPr="00693C34" w:rsidRDefault="00192527" w:rsidP="00192527">
            <w:pPr>
              <w:rPr>
                <w:sz w:val="18"/>
                <w:szCs w:val="18"/>
              </w:rPr>
            </w:pPr>
            <w:del w:id="772" w:author="Зайцев Павел Борисович" w:date="2026-01-21T17:17:00Z">
              <w:r w:rsidRPr="00693C34" w:rsidDel="003F71BC">
                <w:rPr>
                  <w:sz w:val="18"/>
                  <w:szCs w:val="18"/>
                </w:rPr>
                <w:delText>=</w:delText>
              </w:r>
            </w:del>
          </w:p>
        </w:tc>
        <w:tc>
          <w:tcPr>
            <w:tcW w:w="518" w:type="pct"/>
          </w:tcPr>
          <w:p w:rsidR="00192527" w:rsidRPr="00693C34" w:rsidRDefault="00192527" w:rsidP="00192527">
            <w:pPr>
              <w:rPr>
                <w:sz w:val="18"/>
                <w:szCs w:val="18"/>
              </w:rPr>
            </w:pPr>
            <w:del w:id="773" w:author="Зайцев Павел Борисович" w:date="2026-01-21T17:17:00Z">
              <w:r w:rsidRPr="00693C34" w:rsidDel="003F71BC">
                <w:rPr>
                  <w:sz w:val="18"/>
                  <w:szCs w:val="18"/>
                </w:rPr>
                <w:delText>Расшифровка</w:delText>
              </w:r>
            </w:del>
          </w:p>
        </w:tc>
        <w:tc>
          <w:tcPr>
            <w:tcW w:w="664" w:type="pct"/>
          </w:tcPr>
          <w:p w:rsidR="00192527" w:rsidRPr="00693C34" w:rsidRDefault="00192527" w:rsidP="00192527">
            <w:pPr>
              <w:rPr>
                <w:sz w:val="18"/>
                <w:szCs w:val="18"/>
              </w:rPr>
            </w:pPr>
            <w:del w:id="774" w:author="Зайцев Павел Борисович" w:date="2026-01-21T17:17:00Z">
              <w:r w:rsidRPr="00693C34" w:rsidDel="003F71BC">
                <w:rPr>
                  <w:sz w:val="18"/>
                  <w:szCs w:val="18"/>
                </w:rPr>
                <w:delText xml:space="preserve">по соответствующим номерам счетов 1206 4х 000, 1206 8х 000, 1206 73 000 по КВР </w:delText>
              </w:r>
              <w:r w:rsidR="00A43413" w:rsidDel="003F71BC">
                <w:rPr>
                  <w:sz w:val="18"/>
                  <w:szCs w:val="18"/>
                </w:rPr>
                <w:delText>828 (только для главы 3</w:delText>
              </w:r>
              <w:r w:rsidDel="003F71BC">
                <w:rPr>
                  <w:sz w:val="18"/>
                  <w:szCs w:val="18"/>
                </w:rPr>
                <w:delText>21)</w:delText>
              </w:r>
            </w:del>
          </w:p>
        </w:tc>
        <w:tc>
          <w:tcPr>
            <w:tcW w:w="313" w:type="pct"/>
          </w:tcPr>
          <w:p w:rsidR="00192527" w:rsidRPr="00693C34" w:rsidRDefault="00192527" w:rsidP="00192527">
            <w:pPr>
              <w:rPr>
                <w:sz w:val="18"/>
                <w:szCs w:val="18"/>
              </w:rPr>
            </w:pPr>
          </w:p>
        </w:tc>
        <w:tc>
          <w:tcPr>
            <w:tcW w:w="282" w:type="pct"/>
          </w:tcPr>
          <w:p w:rsidR="00192527" w:rsidRPr="00693C34" w:rsidRDefault="00192527" w:rsidP="00192527">
            <w:pPr>
              <w:rPr>
                <w:sz w:val="18"/>
                <w:szCs w:val="18"/>
              </w:rPr>
            </w:pPr>
            <w:del w:id="775" w:author="Зайцев Павел Борисович" w:date="2026-01-21T17:17:00Z">
              <w:r w:rsidRPr="00693C34" w:rsidDel="003F71BC">
                <w:rPr>
                  <w:sz w:val="18"/>
                  <w:szCs w:val="18"/>
                </w:rPr>
                <w:delText>9</w:delText>
              </w:r>
            </w:del>
          </w:p>
        </w:tc>
        <w:tc>
          <w:tcPr>
            <w:tcW w:w="567" w:type="pct"/>
          </w:tcPr>
          <w:p w:rsidR="00192527" w:rsidRPr="00693C34" w:rsidRDefault="00192527" w:rsidP="00A43413">
            <w:pPr>
              <w:rPr>
                <w:sz w:val="18"/>
                <w:szCs w:val="18"/>
              </w:rPr>
            </w:pPr>
            <w:del w:id="776" w:author="Зайцев Павел Борисович" w:date="2026-01-21T17:17:00Z">
              <w:r w:rsidRPr="00693C34" w:rsidDel="003F71BC">
                <w:rPr>
                  <w:sz w:val="18"/>
                  <w:szCs w:val="18"/>
                </w:rPr>
                <w:delText xml:space="preserve">Сумма дебиторской  задолженности по счетам 1206 4х, 1206 8х, 1206 73  по КВР </w:delText>
              </w:r>
              <w:r w:rsidDel="003F71BC">
                <w:rPr>
                  <w:sz w:val="18"/>
                  <w:szCs w:val="18"/>
                </w:rPr>
                <w:delText>82</w:delText>
              </w:r>
              <w:r w:rsidR="00A43413" w:rsidDel="003F71BC">
                <w:rPr>
                  <w:sz w:val="18"/>
                  <w:szCs w:val="18"/>
                </w:rPr>
                <w:delText>8</w:delText>
              </w:r>
              <w:r w:rsidRPr="00693C34" w:rsidDel="003F71BC">
                <w:rPr>
                  <w:sz w:val="18"/>
                  <w:szCs w:val="18"/>
                </w:rPr>
                <w:delText xml:space="preserve"> в Сведениях ф. 0503169 не соответствует данным Расшифровки по субсидиям </w:delText>
              </w:r>
              <w:r w:rsidRPr="00693C34" w:rsidDel="003F71BC">
                <w:rPr>
                  <w:sz w:val="18"/>
                  <w:szCs w:val="18"/>
                </w:rPr>
                <w:lastRenderedPageBreak/>
                <w:delText xml:space="preserve">– недопустимо </w:delText>
              </w:r>
            </w:del>
          </w:p>
        </w:tc>
        <w:tc>
          <w:tcPr>
            <w:tcW w:w="379" w:type="pct"/>
          </w:tcPr>
          <w:p w:rsidR="00192527" w:rsidRDefault="00192527" w:rsidP="00192527">
            <w:pPr>
              <w:rPr>
                <w:sz w:val="18"/>
                <w:szCs w:val="18"/>
              </w:rPr>
            </w:pPr>
            <w:del w:id="777" w:author="Зайцев Павел Борисович" w:date="2026-01-21T17:17:00Z">
              <w:r w:rsidDel="003F71BC">
                <w:rPr>
                  <w:sz w:val="18"/>
                  <w:szCs w:val="18"/>
                </w:rPr>
                <w:lastRenderedPageBreak/>
                <w:delText>П</w:delText>
              </w:r>
            </w:del>
          </w:p>
        </w:tc>
      </w:tr>
      <w:tr w:rsidR="00192527" w:rsidRPr="00761C13" w:rsidTr="00510029">
        <w:trPr>
          <w:trHeight w:val="1240"/>
        </w:trPr>
        <w:tc>
          <w:tcPr>
            <w:tcW w:w="189" w:type="pct"/>
          </w:tcPr>
          <w:p w:rsidR="00192527" w:rsidRPr="00693C34" w:rsidRDefault="00192527" w:rsidP="00192527">
            <w:pPr>
              <w:jc w:val="center"/>
              <w:rPr>
                <w:sz w:val="18"/>
                <w:szCs w:val="18"/>
              </w:rPr>
            </w:pPr>
            <w:r w:rsidRPr="00693C34">
              <w:rPr>
                <w:sz w:val="18"/>
                <w:szCs w:val="18"/>
              </w:rPr>
              <w:lastRenderedPageBreak/>
              <w:t>6</w:t>
            </w:r>
            <w:r>
              <w:rPr>
                <w:sz w:val="18"/>
                <w:szCs w:val="18"/>
              </w:rPr>
              <w:t>.2</w:t>
            </w:r>
          </w:p>
          <w:p w:rsidR="00192527" w:rsidRPr="00693C34" w:rsidRDefault="00192527" w:rsidP="00192527">
            <w:pPr>
              <w:jc w:val="center"/>
              <w:rPr>
                <w:sz w:val="18"/>
                <w:szCs w:val="18"/>
              </w:rPr>
            </w:pPr>
          </w:p>
        </w:tc>
        <w:tc>
          <w:tcPr>
            <w:tcW w:w="316" w:type="pct"/>
          </w:tcPr>
          <w:p w:rsidR="00192527" w:rsidRPr="00693C34" w:rsidRDefault="00192527" w:rsidP="00192527">
            <w:pPr>
              <w:ind w:right="-78"/>
              <w:jc w:val="center"/>
              <w:rPr>
                <w:sz w:val="18"/>
                <w:szCs w:val="18"/>
              </w:rPr>
            </w:pPr>
            <w:r w:rsidRPr="00693C34">
              <w:rPr>
                <w:sz w:val="18"/>
                <w:szCs w:val="18"/>
              </w:rPr>
              <w:t>0503169</w:t>
            </w:r>
          </w:p>
        </w:tc>
        <w:tc>
          <w:tcPr>
            <w:tcW w:w="654" w:type="pct"/>
          </w:tcPr>
          <w:p w:rsidR="00192527" w:rsidRPr="00693C34" w:rsidRDefault="00192527" w:rsidP="00192527">
            <w:pPr>
              <w:rPr>
                <w:sz w:val="18"/>
                <w:szCs w:val="18"/>
              </w:rPr>
            </w:pPr>
            <w:r w:rsidRPr="00693C34">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693C34">
              <w:rPr>
                <w:sz w:val="18"/>
                <w:szCs w:val="18"/>
              </w:rPr>
              <w:t xml:space="preserve">1206 4х, 1206 8х, 1206 </w:t>
            </w:r>
            <w:proofErr w:type="gramStart"/>
            <w:r w:rsidRPr="00693C34">
              <w:rPr>
                <w:sz w:val="18"/>
                <w:szCs w:val="18"/>
              </w:rPr>
              <w:t>73  по</w:t>
            </w:r>
            <w:proofErr w:type="gramEnd"/>
            <w:r w:rsidRPr="00693C34">
              <w:rPr>
                <w:sz w:val="18"/>
                <w:szCs w:val="18"/>
              </w:rPr>
              <w:t xml:space="preserve"> КВР 63х, 81х, 82х</w:t>
            </w:r>
          </w:p>
        </w:tc>
        <w:tc>
          <w:tcPr>
            <w:tcW w:w="313" w:type="pct"/>
          </w:tcPr>
          <w:p w:rsidR="00192527" w:rsidRPr="00693C34" w:rsidRDefault="00192527" w:rsidP="00192527">
            <w:pPr>
              <w:rPr>
                <w:sz w:val="18"/>
                <w:szCs w:val="18"/>
              </w:rPr>
            </w:pPr>
          </w:p>
        </w:tc>
        <w:tc>
          <w:tcPr>
            <w:tcW w:w="282" w:type="pct"/>
          </w:tcPr>
          <w:p w:rsidR="00192527" w:rsidRPr="00693C34" w:rsidRDefault="00192527" w:rsidP="00192527">
            <w:pPr>
              <w:rPr>
                <w:sz w:val="18"/>
                <w:szCs w:val="18"/>
              </w:rPr>
            </w:pPr>
            <w:r w:rsidRPr="00693C34">
              <w:rPr>
                <w:sz w:val="18"/>
                <w:szCs w:val="18"/>
              </w:rPr>
              <w:t>11</w:t>
            </w:r>
          </w:p>
        </w:tc>
        <w:tc>
          <w:tcPr>
            <w:tcW w:w="523" w:type="pct"/>
          </w:tcPr>
          <w:p w:rsidR="00192527" w:rsidRPr="00693C34" w:rsidRDefault="00192527" w:rsidP="00192527">
            <w:pPr>
              <w:rPr>
                <w:sz w:val="18"/>
                <w:szCs w:val="18"/>
              </w:rPr>
            </w:pPr>
            <w:r w:rsidRPr="00693C34">
              <w:rPr>
                <w:sz w:val="18"/>
                <w:szCs w:val="18"/>
              </w:rPr>
              <w:t>=</w:t>
            </w:r>
          </w:p>
        </w:tc>
        <w:tc>
          <w:tcPr>
            <w:tcW w:w="518" w:type="pct"/>
          </w:tcPr>
          <w:p w:rsidR="00192527" w:rsidRPr="00D0699E" w:rsidRDefault="00192527" w:rsidP="00192527">
            <w:pPr>
              <w:rPr>
                <w:sz w:val="18"/>
                <w:szCs w:val="18"/>
                <w:lang w:val="en-US"/>
              </w:rPr>
            </w:pPr>
            <w:r w:rsidRPr="00693C34">
              <w:rPr>
                <w:sz w:val="18"/>
                <w:szCs w:val="18"/>
              </w:rPr>
              <w:t xml:space="preserve">Расшифровка </w:t>
            </w:r>
          </w:p>
        </w:tc>
        <w:tc>
          <w:tcPr>
            <w:tcW w:w="664" w:type="pct"/>
          </w:tcPr>
          <w:p w:rsidR="00192527" w:rsidRPr="00693C34" w:rsidRDefault="00192527" w:rsidP="00192527">
            <w:pPr>
              <w:rPr>
                <w:sz w:val="18"/>
                <w:szCs w:val="18"/>
              </w:rPr>
            </w:pPr>
            <w:r w:rsidRPr="00693C34">
              <w:rPr>
                <w:sz w:val="18"/>
                <w:szCs w:val="18"/>
              </w:rPr>
              <w:t>по соответствующим номерам счетов 1206 4х 000, 1206 8х 000, 1206 73 000 по КВР 63х, 81х, 82х</w:t>
            </w:r>
          </w:p>
        </w:tc>
        <w:tc>
          <w:tcPr>
            <w:tcW w:w="313" w:type="pct"/>
          </w:tcPr>
          <w:p w:rsidR="00192527" w:rsidRPr="00693C34" w:rsidRDefault="00192527" w:rsidP="00192527">
            <w:pPr>
              <w:rPr>
                <w:sz w:val="18"/>
                <w:szCs w:val="18"/>
              </w:rPr>
            </w:pPr>
          </w:p>
        </w:tc>
        <w:tc>
          <w:tcPr>
            <w:tcW w:w="282" w:type="pct"/>
          </w:tcPr>
          <w:p w:rsidR="00192527" w:rsidRPr="00693C34" w:rsidRDefault="00192527" w:rsidP="00192527">
            <w:pPr>
              <w:rPr>
                <w:sz w:val="18"/>
                <w:szCs w:val="18"/>
              </w:rPr>
            </w:pPr>
            <w:r w:rsidRPr="00693C34">
              <w:rPr>
                <w:sz w:val="18"/>
                <w:szCs w:val="18"/>
              </w:rPr>
              <w:t>11</w:t>
            </w:r>
          </w:p>
        </w:tc>
        <w:tc>
          <w:tcPr>
            <w:tcW w:w="567" w:type="pct"/>
          </w:tcPr>
          <w:p w:rsidR="00192527" w:rsidRPr="005522F9" w:rsidRDefault="00192527" w:rsidP="00192527">
            <w:pPr>
              <w:rPr>
                <w:sz w:val="18"/>
                <w:szCs w:val="18"/>
              </w:rPr>
            </w:pPr>
            <w:r w:rsidRPr="00693C34">
              <w:rPr>
                <w:sz w:val="18"/>
                <w:szCs w:val="18"/>
              </w:rPr>
              <w:t xml:space="preserve">Сумма </w:t>
            </w:r>
            <w:proofErr w:type="gramStart"/>
            <w:r w:rsidRPr="00693C34">
              <w:rPr>
                <w:sz w:val="18"/>
                <w:szCs w:val="18"/>
              </w:rPr>
              <w:t>дебиторской  задолженности</w:t>
            </w:r>
            <w:proofErr w:type="gramEnd"/>
            <w:r w:rsidRPr="00693C34">
              <w:rPr>
                <w:sz w:val="18"/>
                <w:szCs w:val="18"/>
              </w:rPr>
              <w:t xml:space="preserve"> по счетам 1206 4х, 1206 8х, 1206 73  по КВР 63х, 81х, 82х</w:t>
            </w:r>
            <w:r w:rsidRPr="00693C34" w:rsidDel="001B7A55">
              <w:rPr>
                <w:sz w:val="18"/>
                <w:szCs w:val="18"/>
              </w:rPr>
              <w:t xml:space="preserve"> </w:t>
            </w:r>
            <w:r w:rsidRPr="00693C34">
              <w:rPr>
                <w:sz w:val="18"/>
                <w:szCs w:val="18"/>
              </w:rPr>
              <w:t>в Сведениях ф. 0503169 не соответствует данным Расшифровки по субсидиям – недопустимо</w:t>
            </w:r>
            <w:r w:rsidRPr="005522F9">
              <w:rPr>
                <w:sz w:val="18"/>
                <w:szCs w:val="18"/>
              </w:rPr>
              <w:t xml:space="preserve"> </w:t>
            </w:r>
          </w:p>
        </w:tc>
        <w:tc>
          <w:tcPr>
            <w:tcW w:w="379" w:type="pct"/>
          </w:tcPr>
          <w:p w:rsidR="00192527" w:rsidRPr="00693C34" w:rsidRDefault="00192527" w:rsidP="00192527">
            <w:pPr>
              <w:rPr>
                <w:sz w:val="18"/>
                <w:szCs w:val="18"/>
              </w:rPr>
            </w:pPr>
            <w:r>
              <w:rPr>
                <w:sz w:val="18"/>
                <w:szCs w:val="18"/>
              </w:rPr>
              <w:t>Б</w:t>
            </w:r>
          </w:p>
        </w:tc>
      </w:tr>
      <w:tr w:rsidR="00192527" w:rsidRPr="00761C13" w:rsidTr="00510029">
        <w:trPr>
          <w:trHeight w:val="1240"/>
        </w:trPr>
        <w:tc>
          <w:tcPr>
            <w:tcW w:w="189" w:type="pct"/>
          </w:tcPr>
          <w:p w:rsidR="00192527" w:rsidRPr="00C81EB6" w:rsidRDefault="00192527" w:rsidP="00192527">
            <w:pPr>
              <w:jc w:val="center"/>
              <w:rPr>
                <w:sz w:val="18"/>
                <w:szCs w:val="18"/>
              </w:rPr>
            </w:pPr>
            <w:r w:rsidRPr="005522F9">
              <w:rPr>
                <w:sz w:val="18"/>
                <w:szCs w:val="18"/>
                <w:lang w:val="en-US"/>
              </w:rPr>
              <w:t>7</w:t>
            </w:r>
            <w:r>
              <w:rPr>
                <w:sz w:val="18"/>
                <w:szCs w:val="18"/>
              </w:rPr>
              <w:t>.1</w:t>
            </w:r>
          </w:p>
          <w:p w:rsidR="00192527" w:rsidRPr="005522F9" w:rsidRDefault="00192527" w:rsidP="00192527">
            <w:pPr>
              <w:jc w:val="center"/>
              <w:rPr>
                <w:sz w:val="18"/>
                <w:szCs w:val="18"/>
              </w:rPr>
            </w:pPr>
          </w:p>
        </w:tc>
        <w:tc>
          <w:tcPr>
            <w:tcW w:w="316" w:type="pct"/>
          </w:tcPr>
          <w:p w:rsidR="00192527" w:rsidRPr="005522F9" w:rsidRDefault="00192527" w:rsidP="00192527">
            <w:pPr>
              <w:ind w:right="-78"/>
              <w:jc w:val="center"/>
              <w:rPr>
                <w:sz w:val="18"/>
                <w:szCs w:val="18"/>
              </w:rPr>
            </w:pPr>
            <w:r w:rsidRPr="005522F9">
              <w:rPr>
                <w:sz w:val="18"/>
                <w:szCs w:val="18"/>
              </w:rPr>
              <w:t>0503169</w:t>
            </w:r>
          </w:p>
        </w:tc>
        <w:tc>
          <w:tcPr>
            <w:tcW w:w="654" w:type="pct"/>
          </w:tcPr>
          <w:p w:rsidR="00192527" w:rsidRPr="005522F9" w:rsidRDefault="00192527" w:rsidP="00192527">
            <w:pPr>
              <w:rPr>
                <w:sz w:val="18"/>
                <w:szCs w:val="18"/>
              </w:rPr>
            </w:pPr>
            <w:r w:rsidRPr="005522F9">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5522F9">
              <w:rPr>
                <w:sz w:val="18"/>
                <w:szCs w:val="18"/>
              </w:rPr>
              <w:t xml:space="preserve">1206 </w:t>
            </w:r>
            <w:proofErr w:type="gramStart"/>
            <w:r w:rsidRPr="005522F9">
              <w:rPr>
                <w:sz w:val="18"/>
                <w:szCs w:val="18"/>
              </w:rPr>
              <w:t>73  по</w:t>
            </w:r>
            <w:proofErr w:type="gramEnd"/>
            <w:r w:rsidRPr="005522F9">
              <w:rPr>
                <w:sz w:val="18"/>
                <w:szCs w:val="18"/>
              </w:rPr>
              <w:t xml:space="preserve"> КВР 463, 466</w:t>
            </w:r>
          </w:p>
        </w:tc>
        <w:tc>
          <w:tcPr>
            <w:tcW w:w="313" w:type="pct"/>
          </w:tcPr>
          <w:p w:rsidR="00192527" w:rsidRPr="005522F9" w:rsidRDefault="00192527" w:rsidP="00192527">
            <w:pPr>
              <w:rPr>
                <w:sz w:val="18"/>
                <w:szCs w:val="18"/>
              </w:rPr>
            </w:pPr>
          </w:p>
        </w:tc>
        <w:tc>
          <w:tcPr>
            <w:tcW w:w="282" w:type="pct"/>
          </w:tcPr>
          <w:p w:rsidR="00192527" w:rsidRPr="005522F9" w:rsidRDefault="00192527" w:rsidP="00192527">
            <w:pPr>
              <w:rPr>
                <w:sz w:val="18"/>
                <w:szCs w:val="18"/>
              </w:rPr>
            </w:pPr>
            <w:r w:rsidRPr="005522F9">
              <w:rPr>
                <w:sz w:val="18"/>
                <w:szCs w:val="18"/>
                <w:lang w:val="en-US"/>
              </w:rPr>
              <w:t>2</w:t>
            </w:r>
          </w:p>
        </w:tc>
        <w:tc>
          <w:tcPr>
            <w:tcW w:w="523" w:type="pct"/>
          </w:tcPr>
          <w:p w:rsidR="00192527" w:rsidRPr="00D0699E" w:rsidRDefault="00192527" w:rsidP="00192527">
            <w:pPr>
              <w:rPr>
                <w:sz w:val="18"/>
                <w:szCs w:val="18"/>
              </w:rPr>
            </w:pPr>
            <w:r w:rsidRPr="005522F9">
              <w:rPr>
                <w:sz w:val="18"/>
                <w:szCs w:val="18"/>
              </w:rPr>
              <w:t>=</w:t>
            </w:r>
          </w:p>
        </w:tc>
        <w:tc>
          <w:tcPr>
            <w:tcW w:w="518" w:type="pct"/>
          </w:tcPr>
          <w:p w:rsidR="00192527" w:rsidRPr="001670A7" w:rsidRDefault="00192527" w:rsidP="00192527">
            <w:pPr>
              <w:rPr>
                <w:sz w:val="18"/>
                <w:szCs w:val="18"/>
              </w:rPr>
            </w:pPr>
            <w:r w:rsidRPr="005522F9">
              <w:rPr>
                <w:sz w:val="18"/>
                <w:szCs w:val="18"/>
              </w:rPr>
              <w:t xml:space="preserve">Расшифровка </w:t>
            </w:r>
          </w:p>
        </w:tc>
        <w:tc>
          <w:tcPr>
            <w:tcW w:w="664" w:type="pct"/>
          </w:tcPr>
          <w:p w:rsidR="00192527" w:rsidRPr="005522F9" w:rsidRDefault="00192527" w:rsidP="00192527">
            <w:pPr>
              <w:rPr>
                <w:sz w:val="18"/>
                <w:szCs w:val="18"/>
              </w:rPr>
            </w:pPr>
            <w:r w:rsidRPr="005522F9">
              <w:rPr>
                <w:sz w:val="18"/>
                <w:szCs w:val="18"/>
              </w:rPr>
              <w:t>по соответствующим номерам счетов счета 1206 73 000 по КВР 463, 466</w:t>
            </w:r>
          </w:p>
        </w:tc>
        <w:tc>
          <w:tcPr>
            <w:tcW w:w="313" w:type="pct"/>
          </w:tcPr>
          <w:p w:rsidR="00192527" w:rsidRPr="005522F9" w:rsidRDefault="00192527" w:rsidP="00192527">
            <w:pPr>
              <w:rPr>
                <w:sz w:val="18"/>
                <w:szCs w:val="18"/>
              </w:rPr>
            </w:pPr>
          </w:p>
        </w:tc>
        <w:tc>
          <w:tcPr>
            <w:tcW w:w="282" w:type="pct"/>
          </w:tcPr>
          <w:p w:rsidR="00192527" w:rsidRPr="005522F9" w:rsidRDefault="00192527" w:rsidP="00192527">
            <w:pPr>
              <w:rPr>
                <w:sz w:val="18"/>
                <w:szCs w:val="18"/>
              </w:rPr>
            </w:pPr>
            <w:r w:rsidRPr="005522F9">
              <w:rPr>
                <w:sz w:val="18"/>
                <w:szCs w:val="18"/>
              </w:rPr>
              <w:t>7</w:t>
            </w:r>
          </w:p>
        </w:tc>
        <w:tc>
          <w:tcPr>
            <w:tcW w:w="567" w:type="pct"/>
          </w:tcPr>
          <w:p w:rsidR="00192527" w:rsidRPr="005522F9" w:rsidRDefault="00192527" w:rsidP="00192527">
            <w:pPr>
              <w:rPr>
                <w:sz w:val="18"/>
                <w:szCs w:val="18"/>
              </w:rPr>
            </w:pPr>
            <w:r w:rsidRPr="005522F9">
              <w:rPr>
                <w:sz w:val="18"/>
                <w:szCs w:val="18"/>
              </w:rPr>
              <w:t xml:space="preserve">Сумма </w:t>
            </w:r>
            <w:proofErr w:type="gramStart"/>
            <w:r w:rsidRPr="005522F9">
              <w:rPr>
                <w:sz w:val="18"/>
                <w:szCs w:val="18"/>
              </w:rPr>
              <w:t>дебиторской  задолженности</w:t>
            </w:r>
            <w:proofErr w:type="gramEnd"/>
            <w:r w:rsidRPr="005522F9">
              <w:rPr>
                <w:sz w:val="18"/>
                <w:szCs w:val="18"/>
              </w:rPr>
              <w:t xml:space="preserve"> по счету 1 206 73  в Сведениях ф. 0503169 не соответствует данным Расшифровки по субсидиям</w:t>
            </w:r>
            <w:r>
              <w:rPr>
                <w:sz w:val="18"/>
                <w:szCs w:val="18"/>
              </w:rPr>
              <w:t xml:space="preserve"> </w:t>
            </w:r>
            <w:r w:rsidRPr="005522F9">
              <w:rPr>
                <w:sz w:val="18"/>
                <w:szCs w:val="18"/>
              </w:rPr>
              <w:t xml:space="preserve">– недопустимо </w:t>
            </w:r>
          </w:p>
        </w:tc>
        <w:tc>
          <w:tcPr>
            <w:tcW w:w="379" w:type="pct"/>
          </w:tcPr>
          <w:p w:rsidR="00192527" w:rsidRPr="005522F9" w:rsidRDefault="00192527" w:rsidP="00192527">
            <w:pPr>
              <w:rPr>
                <w:sz w:val="18"/>
                <w:szCs w:val="18"/>
              </w:rPr>
            </w:pPr>
            <w:r>
              <w:rPr>
                <w:sz w:val="18"/>
                <w:szCs w:val="18"/>
              </w:rPr>
              <w:t>Б</w:t>
            </w:r>
          </w:p>
        </w:tc>
      </w:tr>
      <w:tr w:rsidR="00192527" w:rsidRPr="00761C13" w:rsidTr="00510029">
        <w:trPr>
          <w:trHeight w:val="1240"/>
        </w:trPr>
        <w:tc>
          <w:tcPr>
            <w:tcW w:w="189" w:type="pct"/>
          </w:tcPr>
          <w:p w:rsidR="00192527" w:rsidRPr="005522F9" w:rsidRDefault="00192527" w:rsidP="00192527">
            <w:pPr>
              <w:jc w:val="center"/>
              <w:rPr>
                <w:sz w:val="18"/>
                <w:szCs w:val="18"/>
              </w:rPr>
            </w:pPr>
            <w:r w:rsidRPr="005522F9">
              <w:rPr>
                <w:sz w:val="18"/>
                <w:szCs w:val="18"/>
              </w:rPr>
              <w:t>8</w:t>
            </w:r>
            <w:r>
              <w:rPr>
                <w:sz w:val="18"/>
                <w:szCs w:val="18"/>
              </w:rPr>
              <w:t>.1</w:t>
            </w:r>
          </w:p>
          <w:p w:rsidR="00192527" w:rsidRPr="005522F9" w:rsidRDefault="00192527" w:rsidP="00192527">
            <w:pPr>
              <w:jc w:val="center"/>
              <w:rPr>
                <w:sz w:val="18"/>
                <w:szCs w:val="18"/>
              </w:rPr>
            </w:pPr>
          </w:p>
        </w:tc>
        <w:tc>
          <w:tcPr>
            <w:tcW w:w="316" w:type="pct"/>
          </w:tcPr>
          <w:p w:rsidR="00192527" w:rsidRPr="005522F9" w:rsidRDefault="00192527" w:rsidP="00192527">
            <w:pPr>
              <w:ind w:right="-78"/>
              <w:jc w:val="center"/>
              <w:rPr>
                <w:sz w:val="18"/>
                <w:szCs w:val="18"/>
              </w:rPr>
            </w:pPr>
            <w:r w:rsidRPr="005522F9">
              <w:rPr>
                <w:sz w:val="18"/>
                <w:szCs w:val="18"/>
              </w:rPr>
              <w:t>0503169</w:t>
            </w:r>
          </w:p>
        </w:tc>
        <w:tc>
          <w:tcPr>
            <w:tcW w:w="654" w:type="pct"/>
          </w:tcPr>
          <w:p w:rsidR="00192527" w:rsidRPr="005522F9" w:rsidRDefault="00192527" w:rsidP="00192527">
            <w:pPr>
              <w:rPr>
                <w:sz w:val="18"/>
                <w:szCs w:val="18"/>
              </w:rPr>
            </w:pPr>
            <w:r w:rsidRPr="005522F9">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5522F9">
              <w:rPr>
                <w:sz w:val="18"/>
                <w:szCs w:val="18"/>
              </w:rPr>
              <w:t xml:space="preserve">1206 </w:t>
            </w:r>
            <w:proofErr w:type="gramStart"/>
            <w:r w:rsidRPr="005522F9">
              <w:rPr>
                <w:sz w:val="18"/>
                <w:szCs w:val="18"/>
              </w:rPr>
              <w:t>73  по</w:t>
            </w:r>
            <w:proofErr w:type="gramEnd"/>
            <w:r w:rsidRPr="005522F9">
              <w:rPr>
                <w:sz w:val="18"/>
                <w:szCs w:val="18"/>
              </w:rPr>
              <w:t xml:space="preserve"> КВР 463, 466</w:t>
            </w:r>
          </w:p>
        </w:tc>
        <w:tc>
          <w:tcPr>
            <w:tcW w:w="313" w:type="pct"/>
          </w:tcPr>
          <w:p w:rsidR="00192527" w:rsidRPr="005522F9" w:rsidRDefault="00192527" w:rsidP="00192527">
            <w:pPr>
              <w:rPr>
                <w:sz w:val="18"/>
                <w:szCs w:val="18"/>
              </w:rPr>
            </w:pPr>
          </w:p>
        </w:tc>
        <w:tc>
          <w:tcPr>
            <w:tcW w:w="282" w:type="pct"/>
          </w:tcPr>
          <w:p w:rsidR="00192527" w:rsidRPr="005522F9" w:rsidRDefault="00192527" w:rsidP="00192527">
            <w:pPr>
              <w:rPr>
                <w:sz w:val="18"/>
                <w:szCs w:val="18"/>
              </w:rPr>
            </w:pPr>
            <w:r w:rsidRPr="005522F9">
              <w:rPr>
                <w:sz w:val="18"/>
                <w:szCs w:val="18"/>
              </w:rPr>
              <w:t>9</w:t>
            </w:r>
          </w:p>
        </w:tc>
        <w:tc>
          <w:tcPr>
            <w:tcW w:w="523" w:type="pct"/>
          </w:tcPr>
          <w:p w:rsidR="00192527" w:rsidRPr="005522F9" w:rsidRDefault="00192527" w:rsidP="00192527">
            <w:pPr>
              <w:rPr>
                <w:sz w:val="18"/>
                <w:szCs w:val="18"/>
              </w:rPr>
            </w:pPr>
            <w:r w:rsidRPr="005522F9">
              <w:rPr>
                <w:sz w:val="18"/>
                <w:szCs w:val="18"/>
              </w:rPr>
              <w:t>=</w:t>
            </w:r>
          </w:p>
        </w:tc>
        <w:tc>
          <w:tcPr>
            <w:tcW w:w="518" w:type="pct"/>
          </w:tcPr>
          <w:p w:rsidR="00192527" w:rsidRPr="001670A7" w:rsidRDefault="00192527" w:rsidP="00192527">
            <w:pPr>
              <w:rPr>
                <w:sz w:val="18"/>
                <w:szCs w:val="18"/>
              </w:rPr>
            </w:pPr>
            <w:r w:rsidRPr="005522F9">
              <w:rPr>
                <w:sz w:val="18"/>
                <w:szCs w:val="18"/>
              </w:rPr>
              <w:t xml:space="preserve">Расшифровка </w:t>
            </w:r>
          </w:p>
        </w:tc>
        <w:tc>
          <w:tcPr>
            <w:tcW w:w="664" w:type="pct"/>
          </w:tcPr>
          <w:p w:rsidR="00192527" w:rsidRPr="005522F9" w:rsidRDefault="00192527" w:rsidP="00192527">
            <w:pPr>
              <w:rPr>
                <w:sz w:val="18"/>
                <w:szCs w:val="18"/>
              </w:rPr>
            </w:pPr>
            <w:r w:rsidRPr="005522F9">
              <w:rPr>
                <w:sz w:val="18"/>
                <w:szCs w:val="18"/>
              </w:rPr>
              <w:t>по соответствующим номерам счетов счета 1206 73 000 по КВР 463, 466</w:t>
            </w:r>
          </w:p>
        </w:tc>
        <w:tc>
          <w:tcPr>
            <w:tcW w:w="313" w:type="pct"/>
          </w:tcPr>
          <w:p w:rsidR="00192527" w:rsidRPr="005522F9" w:rsidRDefault="00192527" w:rsidP="00192527">
            <w:pPr>
              <w:rPr>
                <w:sz w:val="18"/>
                <w:szCs w:val="18"/>
              </w:rPr>
            </w:pPr>
          </w:p>
        </w:tc>
        <w:tc>
          <w:tcPr>
            <w:tcW w:w="282" w:type="pct"/>
          </w:tcPr>
          <w:p w:rsidR="00192527" w:rsidRPr="005522F9" w:rsidRDefault="00192527" w:rsidP="00192527">
            <w:pPr>
              <w:rPr>
                <w:sz w:val="18"/>
                <w:szCs w:val="18"/>
              </w:rPr>
            </w:pPr>
            <w:r w:rsidRPr="005522F9">
              <w:rPr>
                <w:sz w:val="18"/>
                <w:szCs w:val="18"/>
              </w:rPr>
              <w:t>9</w:t>
            </w:r>
          </w:p>
        </w:tc>
        <w:tc>
          <w:tcPr>
            <w:tcW w:w="567" w:type="pct"/>
          </w:tcPr>
          <w:p w:rsidR="00192527" w:rsidRPr="005522F9" w:rsidRDefault="00192527" w:rsidP="00192527">
            <w:pPr>
              <w:rPr>
                <w:sz w:val="18"/>
                <w:szCs w:val="18"/>
              </w:rPr>
            </w:pPr>
            <w:r w:rsidRPr="005522F9">
              <w:rPr>
                <w:sz w:val="18"/>
                <w:szCs w:val="18"/>
              </w:rPr>
              <w:t xml:space="preserve">Сумма </w:t>
            </w:r>
            <w:proofErr w:type="gramStart"/>
            <w:r w:rsidRPr="005522F9">
              <w:rPr>
                <w:sz w:val="18"/>
                <w:szCs w:val="18"/>
              </w:rPr>
              <w:t>дебиторской  задолженности</w:t>
            </w:r>
            <w:proofErr w:type="gramEnd"/>
            <w:r w:rsidRPr="005522F9">
              <w:rPr>
                <w:sz w:val="18"/>
                <w:szCs w:val="18"/>
              </w:rPr>
              <w:t xml:space="preserve"> по счету 1 206 73  в Сведениях ф. 0503169 не соответствует данным Расшифровки по субсидиям</w:t>
            </w:r>
            <w:r>
              <w:rPr>
                <w:sz w:val="18"/>
                <w:szCs w:val="18"/>
              </w:rPr>
              <w:t xml:space="preserve"> </w:t>
            </w:r>
            <w:r w:rsidRPr="005522F9">
              <w:rPr>
                <w:sz w:val="18"/>
                <w:szCs w:val="18"/>
              </w:rPr>
              <w:t xml:space="preserve">– недопустимо </w:t>
            </w:r>
          </w:p>
        </w:tc>
        <w:tc>
          <w:tcPr>
            <w:tcW w:w="379" w:type="pct"/>
          </w:tcPr>
          <w:p w:rsidR="00192527" w:rsidRPr="005522F9" w:rsidRDefault="00192527" w:rsidP="00192527">
            <w:pPr>
              <w:rPr>
                <w:sz w:val="18"/>
                <w:szCs w:val="18"/>
              </w:rPr>
            </w:pPr>
            <w:r>
              <w:rPr>
                <w:sz w:val="18"/>
                <w:szCs w:val="18"/>
              </w:rPr>
              <w:t>Б</w:t>
            </w:r>
          </w:p>
        </w:tc>
      </w:tr>
      <w:tr w:rsidR="00192527" w:rsidRPr="00761C13" w:rsidTr="00510029">
        <w:trPr>
          <w:trHeight w:val="1240"/>
        </w:trPr>
        <w:tc>
          <w:tcPr>
            <w:tcW w:w="189" w:type="pct"/>
          </w:tcPr>
          <w:p w:rsidR="00192527" w:rsidRPr="00C81EB6" w:rsidRDefault="00192527" w:rsidP="00192527">
            <w:pPr>
              <w:jc w:val="center"/>
              <w:rPr>
                <w:sz w:val="18"/>
                <w:szCs w:val="18"/>
              </w:rPr>
            </w:pPr>
            <w:r w:rsidRPr="005522F9">
              <w:rPr>
                <w:sz w:val="18"/>
                <w:szCs w:val="18"/>
                <w:lang w:val="en-US"/>
              </w:rPr>
              <w:t>9</w:t>
            </w:r>
            <w:r>
              <w:rPr>
                <w:sz w:val="18"/>
                <w:szCs w:val="18"/>
              </w:rPr>
              <w:t>.1</w:t>
            </w:r>
          </w:p>
          <w:p w:rsidR="00192527" w:rsidRPr="005522F9" w:rsidRDefault="00192527" w:rsidP="00192527">
            <w:pPr>
              <w:jc w:val="center"/>
              <w:rPr>
                <w:sz w:val="18"/>
                <w:szCs w:val="18"/>
              </w:rPr>
            </w:pPr>
          </w:p>
        </w:tc>
        <w:tc>
          <w:tcPr>
            <w:tcW w:w="316" w:type="pct"/>
          </w:tcPr>
          <w:p w:rsidR="00192527" w:rsidRPr="005522F9" w:rsidRDefault="00192527" w:rsidP="00192527">
            <w:pPr>
              <w:ind w:right="-78"/>
              <w:jc w:val="center"/>
              <w:rPr>
                <w:sz w:val="18"/>
                <w:szCs w:val="18"/>
              </w:rPr>
            </w:pPr>
            <w:r w:rsidRPr="005522F9">
              <w:rPr>
                <w:sz w:val="18"/>
                <w:szCs w:val="18"/>
              </w:rPr>
              <w:t>0503169</w:t>
            </w:r>
          </w:p>
        </w:tc>
        <w:tc>
          <w:tcPr>
            <w:tcW w:w="654" w:type="pct"/>
          </w:tcPr>
          <w:p w:rsidR="00192527" w:rsidRPr="005522F9" w:rsidRDefault="00192527" w:rsidP="00192527">
            <w:pPr>
              <w:rPr>
                <w:sz w:val="18"/>
                <w:szCs w:val="18"/>
              </w:rPr>
            </w:pPr>
            <w:r w:rsidRPr="005522F9">
              <w:rPr>
                <w:sz w:val="18"/>
                <w:szCs w:val="18"/>
              </w:rPr>
              <w:t xml:space="preserve">по </w:t>
            </w:r>
            <w:r>
              <w:rPr>
                <w:sz w:val="18"/>
                <w:szCs w:val="18"/>
              </w:rPr>
              <w:t xml:space="preserve">сумме </w:t>
            </w:r>
            <w:r w:rsidRPr="00A1781D">
              <w:rPr>
                <w:sz w:val="18"/>
                <w:szCs w:val="18"/>
              </w:rPr>
              <w:t>соответствующи</w:t>
            </w:r>
            <w:r>
              <w:rPr>
                <w:sz w:val="18"/>
                <w:szCs w:val="18"/>
              </w:rPr>
              <w:t>х</w:t>
            </w:r>
            <w:r w:rsidRPr="00A1781D">
              <w:rPr>
                <w:sz w:val="18"/>
                <w:szCs w:val="18"/>
              </w:rPr>
              <w:t xml:space="preserve"> номер</w:t>
            </w:r>
            <w:r>
              <w:rPr>
                <w:sz w:val="18"/>
                <w:szCs w:val="18"/>
              </w:rPr>
              <w:t>ов</w:t>
            </w:r>
            <w:r w:rsidRPr="00A1781D">
              <w:rPr>
                <w:sz w:val="18"/>
                <w:szCs w:val="18"/>
              </w:rPr>
              <w:t xml:space="preserve"> счет</w:t>
            </w:r>
            <w:r>
              <w:rPr>
                <w:sz w:val="18"/>
                <w:szCs w:val="18"/>
              </w:rPr>
              <w:t>ов</w:t>
            </w:r>
            <w:r w:rsidRPr="00A1781D">
              <w:rPr>
                <w:sz w:val="18"/>
                <w:szCs w:val="18"/>
              </w:rPr>
              <w:t xml:space="preserve"> </w:t>
            </w:r>
            <w:r w:rsidRPr="005522F9">
              <w:rPr>
                <w:sz w:val="18"/>
                <w:szCs w:val="18"/>
              </w:rPr>
              <w:t xml:space="preserve">1206 </w:t>
            </w:r>
            <w:proofErr w:type="gramStart"/>
            <w:r w:rsidRPr="005522F9">
              <w:rPr>
                <w:sz w:val="18"/>
                <w:szCs w:val="18"/>
              </w:rPr>
              <w:t>73  по</w:t>
            </w:r>
            <w:proofErr w:type="gramEnd"/>
            <w:r w:rsidRPr="005522F9">
              <w:rPr>
                <w:sz w:val="18"/>
                <w:szCs w:val="18"/>
              </w:rPr>
              <w:t xml:space="preserve"> КВР 463, 466</w:t>
            </w:r>
          </w:p>
        </w:tc>
        <w:tc>
          <w:tcPr>
            <w:tcW w:w="313" w:type="pct"/>
          </w:tcPr>
          <w:p w:rsidR="00192527" w:rsidRPr="005522F9" w:rsidRDefault="00192527" w:rsidP="00192527">
            <w:pPr>
              <w:rPr>
                <w:sz w:val="18"/>
                <w:szCs w:val="18"/>
              </w:rPr>
            </w:pPr>
          </w:p>
        </w:tc>
        <w:tc>
          <w:tcPr>
            <w:tcW w:w="282" w:type="pct"/>
          </w:tcPr>
          <w:p w:rsidR="00192527" w:rsidRPr="005522F9" w:rsidRDefault="00192527" w:rsidP="00192527">
            <w:pPr>
              <w:rPr>
                <w:sz w:val="18"/>
                <w:szCs w:val="18"/>
              </w:rPr>
            </w:pPr>
            <w:r w:rsidRPr="005522F9">
              <w:rPr>
                <w:sz w:val="18"/>
                <w:szCs w:val="18"/>
              </w:rPr>
              <w:t>11</w:t>
            </w:r>
          </w:p>
        </w:tc>
        <w:tc>
          <w:tcPr>
            <w:tcW w:w="523" w:type="pct"/>
          </w:tcPr>
          <w:p w:rsidR="00192527" w:rsidRPr="00D0699E" w:rsidRDefault="00192527" w:rsidP="00192527">
            <w:pPr>
              <w:rPr>
                <w:sz w:val="18"/>
                <w:szCs w:val="18"/>
              </w:rPr>
            </w:pPr>
            <w:r w:rsidRPr="005522F9">
              <w:rPr>
                <w:sz w:val="18"/>
                <w:szCs w:val="18"/>
              </w:rPr>
              <w:t>=</w:t>
            </w:r>
          </w:p>
        </w:tc>
        <w:tc>
          <w:tcPr>
            <w:tcW w:w="518" w:type="pct"/>
          </w:tcPr>
          <w:p w:rsidR="00192527" w:rsidRPr="001670A7" w:rsidRDefault="00192527" w:rsidP="00192527">
            <w:pPr>
              <w:rPr>
                <w:sz w:val="18"/>
                <w:szCs w:val="18"/>
              </w:rPr>
            </w:pPr>
            <w:r w:rsidRPr="005522F9">
              <w:rPr>
                <w:sz w:val="18"/>
                <w:szCs w:val="18"/>
              </w:rPr>
              <w:t xml:space="preserve">Расшифровка </w:t>
            </w:r>
          </w:p>
        </w:tc>
        <w:tc>
          <w:tcPr>
            <w:tcW w:w="664" w:type="pct"/>
          </w:tcPr>
          <w:p w:rsidR="00192527" w:rsidRPr="005522F9" w:rsidRDefault="00192527" w:rsidP="00192527">
            <w:pPr>
              <w:rPr>
                <w:sz w:val="18"/>
                <w:szCs w:val="18"/>
              </w:rPr>
            </w:pPr>
            <w:r w:rsidRPr="005522F9">
              <w:rPr>
                <w:sz w:val="18"/>
                <w:szCs w:val="18"/>
              </w:rPr>
              <w:t>по соответствующим номерам счетов счета 1206 73 000 по КВР 463, 466</w:t>
            </w:r>
          </w:p>
        </w:tc>
        <w:tc>
          <w:tcPr>
            <w:tcW w:w="313" w:type="pct"/>
          </w:tcPr>
          <w:p w:rsidR="00192527" w:rsidRPr="005522F9" w:rsidRDefault="00192527" w:rsidP="00192527">
            <w:pPr>
              <w:rPr>
                <w:sz w:val="18"/>
                <w:szCs w:val="18"/>
              </w:rPr>
            </w:pPr>
          </w:p>
        </w:tc>
        <w:tc>
          <w:tcPr>
            <w:tcW w:w="282" w:type="pct"/>
          </w:tcPr>
          <w:p w:rsidR="00192527" w:rsidRPr="005522F9" w:rsidRDefault="00192527" w:rsidP="00192527">
            <w:pPr>
              <w:rPr>
                <w:sz w:val="18"/>
                <w:szCs w:val="18"/>
              </w:rPr>
            </w:pPr>
            <w:r w:rsidRPr="005522F9">
              <w:rPr>
                <w:sz w:val="18"/>
                <w:szCs w:val="18"/>
              </w:rPr>
              <w:t>11</w:t>
            </w:r>
          </w:p>
        </w:tc>
        <w:tc>
          <w:tcPr>
            <w:tcW w:w="567" w:type="pct"/>
          </w:tcPr>
          <w:p w:rsidR="00192527" w:rsidRPr="005522F9" w:rsidRDefault="00192527" w:rsidP="00192527">
            <w:pPr>
              <w:rPr>
                <w:sz w:val="18"/>
                <w:szCs w:val="18"/>
              </w:rPr>
            </w:pPr>
            <w:r w:rsidRPr="005522F9">
              <w:rPr>
                <w:sz w:val="18"/>
                <w:szCs w:val="18"/>
              </w:rPr>
              <w:t xml:space="preserve">Сумма </w:t>
            </w:r>
            <w:proofErr w:type="gramStart"/>
            <w:r w:rsidRPr="005522F9">
              <w:rPr>
                <w:sz w:val="18"/>
                <w:szCs w:val="18"/>
              </w:rPr>
              <w:t>дебиторской  задолженности</w:t>
            </w:r>
            <w:proofErr w:type="gramEnd"/>
            <w:r w:rsidRPr="005522F9">
              <w:rPr>
                <w:sz w:val="18"/>
                <w:szCs w:val="18"/>
              </w:rPr>
              <w:t xml:space="preserve"> по счету 1 206 73  в Сведениях ф. 0503169 </w:t>
            </w:r>
            <w:r w:rsidRPr="005522F9">
              <w:rPr>
                <w:sz w:val="18"/>
                <w:szCs w:val="18"/>
              </w:rPr>
              <w:lastRenderedPageBreak/>
              <w:t xml:space="preserve">не соответствует данным Расшифровки по субсидиям – недопустимо </w:t>
            </w:r>
          </w:p>
        </w:tc>
        <w:tc>
          <w:tcPr>
            <w:tcW w:w="379" w:type="pct"/>
          </w:tcPr>
          <w:p w:rsidR="00192527" w:rsidRPr="005522F9" w:rsidRDefault="00192527" w:rsidP="00192527">
            <w:pPr>
              <w:rPr>
                <w:sz w:val="18"/>
                <w:szCs w:val="18"/>
              </w:rPr>
            </w:pPr>
            <w:r>
              <w:rPr>
                <w:sz w:val="18"/>
                <w:szCs w:val="18"/>
              </w:rPr>
              <w:lastRenderedPageBreak/>
              <w:t>Б</w:t>
            </w:r>
          </w:p>
        </w:tc>
      </w:tr>
    </w:tbl>
    <w:p w:rsidR="00004F56" w:rsidRPr="00A1781D" w:rsidRDefault="00004F56" w:rsidP="00A13998">
      <w:pPr>
        <w:rPr>
          <w:sz w:val="18"/>
          <w:szCs w:val="18"/>
        </w:rPr>
      </w:pPr>
    </w:p>
    <w:p w:rsidR="005E5C44" w:rsidRPr="00A1781D" w:rsidRDefault="005E5C44" w:rsidP="00A13998">
      <w:pPr>
        <w:rPr>
          <w:sz w:val="18"/>
          <w:szCs w:val="18"/>
        </w:rPr>
      </w:pPr>
    </w:p>
    <w:p w:rsidR="00A13998" w:rsidRPr="00A1781D" w:rsidRDefault="005E5C44" w:rsidP="00A13998">
      <w:pPr>
        <w:pStyle w:val="1"/>
        <w:numPr>
          <w:ilvl w:val="0"/>
          <w:numId w:val="0"/>
        </w:numPr>
        <w:rPr>
          <w:b/>
          <w:sz w:val="18"/>
          <w:szCs w:val="18"/>
        </w:rPr>
      </w:pPr>
      <w:bookmarkStart w:id="778" w:name="_Toc279650463"/>
      <w:bookmarkStart w:id="779" w:name="_Toc312760382"/>
      <w:bookmarkStart w:id="780" w:name="_Toc424750562"/>
      <w:bookmarkStart w:id="781" w:name="_Toc216965301"/>
      <w:r w:rsidRPr="00A1781D">
        <w:rPr>
          <w:b/>
          <w:sz w:val="18"/>
          <w:szCs w:val="18"/>
        </w:rPr>
        <w:t>2</w:t>
      </w:r>
      <w:r w:rsidR="00EB4DBF">
        <w:rPr>
          <w:b/>
          <w:sz w:val="18"/>
          <w:szCs w:val="18"/>
        </w:rPr>
        <w:t>4</w:t>
      </w:r>
      <w:r w:rsidR="00A13998" w:rsidRPr="00A1781D">
        <w:rPr>
          <w:b/>
          <w:sz w:val="18"/>
          <w:szCs w:val="18"/>
        </w:rPr>
        <w:t>. Сведения о финансовых вложениях получателя бюджетных средств, администратора источников финансирования дефицита бюджета ф. 0503171</w:t>
      </w:r>
      <w:bookmarkEnd w:id="778"/>
      <w:bookmarkEnd w:id="779"/>
      <w:bookmarkEnd w:id="780"/>
      <w:bookmarkEnd w:id="781"/>
    </w:p>
    <w:p w:rsidR="00FC3EC2" w:rsidRPr="00A1781D" w:rsidRDefault="00FC3EC2" w:rsidP="00FC3EC2">
      <w:pPr>
        <w:rPr>
          <w:sz w:val="18"/>
          <w:szCs w:val="18"/>
        </w:rPr>
      </w:pPr>
    </w:p>
    <w:tbl>
      <w:tblPr>
        <w:tblpPr w:leftFromText="180" w:rightFromText="180" w:vertAnchor="text" w:horzAnchor="margin" w:tblpY="32"/>
        <w:tblW w:w="10598" w:type="dxa"/>
        <w:tblLayout w:type="fixed"/>
        <w:tblLook w:val="0000" w:firstRow="0" w:lastRow="0" w:firstColumn="0" w:lastColumn="0" w:noHBand="0" w:noVBand="0"/>
      </w:tblPr>
      <w:tblGrid>
        <w:gridCol w:w="648"/>
        <w:gridCol w:w="1860"/>
        <w:gridCol w:w="687"/>
        <w:gridCol w:w="613"/>
        <w:gridCol w:w="2700"/>
        <w:gridCol w:w="600"/>
        <w:gridCol w:w="2900"/>
        <w:gridCol w:w="590"/>
      </w:tblGrid>
      <w:tr w:rsidR="00171FFB" w:rsidRPr="00A1781D" w:rsidTr="00C356E2">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171FFB" w:rsidRPr="00A1781D" w:rsidRDefault="00171FFB" w:rsidP="003D6874">
            <w:pPr>
              <w:rPr>
                <w:sz w:val="18"/>
                <w:szCs w:val="18"/>
              </w:rPr>
            </w:pPr>
            <w:r w:rsidRPr="00A1781D">
              <w:rPr>
                <w:sz w:val="18"/>
                <w:szCs w:val="18"/>
              </w:rPr>
              <w:t>№ п\п</w:t>
            </w:r>
          </w:p>
        </w:tc>
        <w:tc>
          <w:tcPr>
            <w:tcW w:w="1860" w:type="dxa"/>
            <w:tcBorders>
              <w:top w:val="single" w:sz="4" w:space="0" w:color="auto"/>
              <w:left w:val="nil"/>
              <w:bottom w:val="single" w:sz="4" w:space="0" w:color="auto"/>
              <w:right w:val="single" w:sz="4" w:space="0" w:color="auto"/>
            </w:tcBorders>
            <w:vAlign w:val="center"/>
          </w:tcPr>
          <w:p w:rsidR="00171FFB" w:rsidRPr="00A1781D" w:rsidRDefault="00171FFB" w:rsidP="003D6874">
            <w:pPr>
              <w:rPr>
                <w:sz w:val="18"/>
                <w:szCs w:val="18"/>
              </w:rPr>
            </w:pPr>
            <w:r w:rsidRPr="00A1781D">
              <w:rPr>
                <w:sz w:val="18"/>
                <w:szCs w:val="18"/>
              </w:rPr>
              <w:t>Номер счета бюджетного учета/строка</w:t>
            </w:r>
          </w:p>
        </w:tc>
        <w:tc>
          <w:tcPr>
            <w:tcW w:w="687" w:type="dxa"/>
            <w:tcBorders>
              <w:top w:val="single" w:sz="4" w:space="0" w:color="auto"/>
              <w:left w:val="nil"/>
              <w:bottom w:val="single" w:sz="4" w:space="0" w:color="auto"/>
              <w:right w:val="single" w:sz="4" w:space="0" w:color="auto"/>
            </w:tcBorders>
            <w:vAlign w:val="center"/>
          </w:tcPr>
          <w:p w:rsidR="00171FFB" w:rsidRPr="00A1781D" w:rsidRDefault="00171FFB" w:rsidP="003D6874">
            <w:pPr>
              <w:rPr>
                <w:sz w:val="18"/>
                <w:szCs w:val="18"/>
              </w:rPr>
            </w:pPr>
            <w:r w:rsidRPr="00A1781D">
              <w:rPr>
                <w:sz w:val="18"/>
                <w:szCs w:val="18"/>
              </w:rPr>
              <w:t>Графа</w:t>
            </w:r>
          </w:p>
        </w:tc>
        <w:tc>
          <w:tcPr>
            <w:tcW w:w="613" w:type="dxa"/>
            <w:tcBorders>
              <w:top w:val="single" w:sz="4" w:space="0" w:color="auto"/>
              <w:left w:val="nil"/>
              <w:bottom w:val="single" w:sz="4" w:space="0" w:color="auto"/>
              <w:right w:val="single" w:sz="4" w:space="0" w:color="auto"/>
            </w:tcBorders>
            <w:vAlign w:val="center"/>
          </w:tcPr>
          <w:p w:rsidR="00171FFB" w:rsidRPr="00A1781D" w:rsidRDefault="00171FFB" w:rsidP="003D6874">
            <w:pPr>
              <w:rPr>
                <w:sz w:val="18"/>
                <w:szCs w:val="18"/>
              </w:rPr>
            </w:pPr>
            <w:r w:rsidRPr="00A1781D">
              <w:rPr>
                <w:sz w:val="18"/>
                <w:szCs w:val="18"/>
              </w:rPr>
              <w:t>Соотношение</w:t>
            </w:r>
          </w:p>
        </w:tc>
        <w:tc>
          <w:tcPr>
            <w:tcW w:w="2700" w:type="dxa"/>
            <w:tcBorders>
              <w:top w:val="single" w:sz="4" w:space="0" w:color="auto"/>
              <w:left w:val="nil"/>
              <w:bottom w:val="single" w:sz="4" w:space="0" w:color="auto"/>
              <w:right w:val="single" w:sz="4" w:space="0" w:color="auto"/>
            </w:tcBorders>
            <w:vAlign w:val="center"/>
          </w:tcPr>
          <w:p w:rsidR="00171FFB" w:rsidRPr="00A1781D" w:rsidRDefault="00171FFB" w:rsidP="003D6874">
            <w:pPr>
              <w:rPr>
                <w:sz w:val="18"/>
                <w:szCs w:val="18"/>
              </w:rPr>
            </w:pPr>
            <w:r w:rsidRPr="00A1781D">
              <w:rPr>
                <w:sz w:val="18"/>
                <w:szCs w:val="18"/>
              </w:rPr>
              <w:t>Номер счета бюджетного учета</w:t>
            </w:r>
          </w:p>
        </w:tc>
        <w:tc>
          <w:tcPr>
            <w:tcW w:w="600" w:type="dxa"/>
            <w:tcBorders>
              <w:top w:val="single" w:sz="4" w:space="0" w:color="auto"/>
              <w:left w:val="nil"/>
              <w:bottom w:val="single" w:sz="4" w:space="0" w:color="auto"/>
              <w:right w:val="single" w:sz="4" w:space="0" w:color="auto"/>
            </w:tcBorders>
            <w:vAlign w:val="center"/>
          </w:tcPr>
          <w:p w:rsidR="00171FFB" w:rsidRPr="00A1781D" w:rsidRDefault="00171FFB" w:rsidP="003D6874">
            <w:pPr>
              <w:rPr>
                <w:sz w:val="18"/>
                <w:szCs w:val="18"/>
              </w:rPr>
            </w:pPr>
            <w:r w:rsidRPr="00A1781D">
              <w:rPr>
                <w:sz w:val="18"/>
                <w:szCs w:val="18"/>
              </w:rPr>
              <w:t>Графа</w:t>
            </w:r>
          </w:p>
        </w:tc>
        <w:tc>
          <w:tcPr>
            <w:tcW w:w="2900" w:type="dxa"/>
            <w:tcBorders>
              <w:top w:val="single" w:sz="4" w:space="0" w:color="auto"/>
              <w:left w:val="nil"/>
              <w:bottom w:val="single" w:sz="4" w:space="0" w:color="auto"/>
              <w:right w:val="single" w:sz="4" w:space="0" w:color="auto"/>
            </w:tcBorders>
            <w:vAlign w:val="center"/>
          </w:tcPr>
          <w:p w:rsidR="00171FFB" w:rsidRPr="00A1781D" w:rsidRDefault="00171FFB" w:rsidP="003D6874">
            <w:pPr>
              <w:spacing w:line="360" w:lineRule="auto"/>
              <w:rPr>
                <w:sz w:val="18"/>
                <w:szCs w:val="18"/>
              </w:rPr>
            </w:pPr>
            <w:r w:rsidRPr="00A1781D">
              <w:rPr>
                <w:sz w:val="18"/>
                <w:szCs w:val="18"/>
              </w:rPr>
              <w:t>Контроль показателя</w:t>
            </w:r>
          </w:p>
          <w:p w:rsidR="00171FFB" w:rsidRPr="00A1781D" w:rsidRDefault="00171FFB" w:rsidP="003D6874">
            <w:pPr>
              <w:rPr>
                <w:sz w:val="18"/>
                <w:szCs w:val="18"/>
              </w:rPr>
            </w:pPr>
          </w:p>
        </w:tc>
        <w:tc>
          <w:tcPr>
            <w:tcW w:w="590" w:type="dxa"/>
            <w:tcBorders>
              <w:top w:val="single" w:sz="4" w:space="0" w:color="auto"/>
              <w:left w:val="nil"/>
              <w:bottom w:val="single" w:sz="4" w:space="0" w:color="auto"/>
              <w:right w:val="single" w:sz="4" w:space="0" w:color="auto"/>
            </w:tcBorders>
          </w:tcPr>
          <w:p w:rsidR="00171FFB" w:rsidRPr="00A1781D" w:rsidRDefault="00171FFB" w:rsidP="003D6874">
            <w:pPr>
              <w:spacing w:line="360" w:lineRule="auto"/>
              <w:rPr>
                <w:sz w:val="18"/>
                <w:szCs w:val="18"/>
              </w:rPr>
            </w:pPr>
            <w:r>
              <w:rPr>
                <w:sz w:val="18"/>
                <w:szCs w:val="18"/>
              </w:rPr>
              <w:t>Тип контроля</w:t>
            </w:r>
          </w:p>
        </w:tc>
      </w:tr>
      <w:tr w:rsidR="00171FFB" w:rsidRPr="00A1781D" w:rsidTr="00C356E2">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171FFB" w:rsidRPr="00A1781D" w:rsidRDefault="00171FFB" w:rsidP="000B157C">
            <w:pPr>
              <w:rPr>
                <w:sz w:val="18"/>
                <w:szCs w:val="18"/>
              </w:rPr>
            </w:pPr>
            <w:r w:rsidRPr="00A1781D">
              <w:rPr>
                <w:sz w:val="18"/>
                <w:szCs w:val="18"/>
              </w:rPr>
              <w:t>1</w:t>
            </w:r>
          </w:p>
        </w:tc>
        <w:tc>
          <w:tcPr>
            <w:tcW w:w="186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 xml:space="preserve">%2042%, %2043%,%2045%, </w:t>
            </w:r>
          </w:p>
        </w:tc>
        <w:tc>
          <w:tcPr>
            <w:tcW w:w="687" w:type="dxa"/>
            <w:tcBorders>
              <w:top w:val="single" w:sz="4" w:space="0" w:color="auto"/>
              <w:left w:val="nil"/>
              <w:bottom w:val="single" w:sz="4" w:space="0" w:color="auto"/>
              <w:right w:val="single" w:sz="4" w:space="0" w:color="auto"/>
            </w:tcBorders>
          </w:tcPr>
          <w:p w:rsidR="00171FFB" w:rsidRPr="00A1781D" w:rsidRDefault="00171FFB"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 xml:space="preserve">Итого по коду </w:t>
            </w:r>
            <w:r>
              <w:rPr>
                <w:sz w:val="18"/>
                <w:szCs w:val="18"/>
              </w:rPr>
              <w:t xml:space="preserve">соответствующего </w:t>
            </w:r>
            <w:r w:rsidRPr="00A1781D">
              <w:rPr>
                <w:sz w:val="18"/>
                <w:szCs w:val="18"/>
              </w:rPr>
              <w:t xml:space="preserve">счета </w:t>
            </w:r>
          </w:p>
          <w:p w:rsidR="00171FFB" w:rsidRPr="00A1781D" w:rsidRDefault="00171FFB" w:rsidP="006004E4">
            <w:pPr>
              <w:rPr>
                <w:sz w:val="18"/>
                <w:szCs w:val="18"/>
              </w:rPr>
            </w:pPr>
          </w:p>
        </w:tc>
        <w:tc>
          <w:tcPr>
            <w:tcW w:w="6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Итоговое значение по счету не соответствует сумме аналитических счетов – недопустимо</w:t>
            </w:r>
          </w:p>
        </w:tc>
        <w:tc>
          <w:tcPr>
            <w:tcW w:w="59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Pr>
                <w:sz w:val="18"/>
                <w:szCs w:val="18"/>
              </w:rPr>
              <w:t>Б</w:t>
            </w:r>
          </w:p>
        </w:tc>
      </w:tr>
      <w:tr w:rsidR="00171FFB" w:rsidRPr="00A1781D" w:rsidTr="00C356E2">
        <w:trPr>
          <w:trHeight w:val="940"/>
        </w:trPr>
        <w:tc>
          <w:tcPr>
            <w:tcW w:w="648" w:type="dxa"/>
            <w:tcBorders>
              <w:top w:val="single" w:sz="4" w:space="0" w:color="auto"/>
              <w:left w:val="single" w:sz="4" w:space="0" w:color="auto"/>
              <w:bottom w:val="single" w:sz="4" w:space="0" w:color="auto"/>
              <w:right w:val="single" w:sz="4" w:space="0" w:color="auto"/>
            </w:tcBorders>
            <w:vAlign w:val="center"/>
          </w:tcPr>
          <w:p w:rsidR="00171FFB" w:rsidRPr="00A1781D" w:rsidRDefault="00171FFB" w:rsidP="000B157C">
            <w:pPr>
              <w:rPr>
                <w:sz w:val="18"/>
                <w:szCs w:val="18"/>
              </w:rPr>
            </w:pPr>
            <w:r w:rsidRPr="00A1781D">
              <w:rPr>
                <w:sz w:val="18"/>
                <w:szCs w:val="18"/>
              </w:rPr>
              <w:t>2</w:t>
            </w:r>
          </w:p>
        </w:tc>
        <w:tc>
          <w:tcPr>
            <w:tcW w:w="186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%2152%,</w:t>
            </w:r>
          </w:p>
          <w:p w:rsidR="00171FFB" w:rsidRPr="00A1781D" w:rsidRDefault="00171FFB" w:rsidP="006004E4">
            <w:pPr>
              <w:rPr>
                <w:sz w:val="18"/>
                <w:szCs w:val="18"/>
              </w:rPr>
            </w:pPr>
            <w:r w:rsidRPr="00A1781D">
              <w:rPr>
                <w:sz w:val="18"/>
                <w:szCs w:val="18"/>
              </w:rPr>
              <w:t>%2153%,</w:t>
            </w:r>
          </w:p>
          <w:p w:rsidR="00171FFB" w:rsidRPr="00A1781D" w:rsidRDefault="00171FFB" w:rsidP="006004E4">
            <w:pPr>
              <w:rPr>
                <w:sz w:val="18"/>
                <w:szCs w:val="18"/>
              </w:rPr>
            </w:pPr>
            <w:r w:rsidRPr="00A1781D">
              <w:rPr>
                <w:sz w:val="18"/>
                <w:szCs w:val="18"/>
              </w:rPr>
              <w:t>%2155%</w:t>
            </w:r>
          </w:p>
        </w:tc>
        <w:tc>
          <w:tcPr>
            <w:tcW w:w="687" w:type="dxa"/>
            <w:tcBorders>
              <w:top w:val="single" w:sz="4" w:space="0" w:color="auto"/>
              <w:left w:val="nil"/>
              <w:bottom w:val="single" w:sz="4" w:space="0" w:color="auto"/>
              <w:right w:val="single" w:sz="4" w:space="0" w:color="auto"/>
            </w:tcBorders>
          </w:tcPr>
          <w:p w:rsidR="00171FFB" w:rsidRPr="00A1781D" w:rsidRDefault="00171FFB"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 xml:space="preserve">Итого по коду </w:t>
            </w:r>
            <w:r>
              <w:rPr>
                <w:sz w:val="18"/>
                <w:szCs w:val="18"/>
              </w:rPr>
              <w:t xml:space="preserve">соответствующего </w:t>
            </w:r>
            <w:r w:rsidRPr="00A1781D">
              <w:rPr>
                <w:sz w:val="18"/>
                <w:szCs w:val="18"/>
              </w:rPr>
              <w:t>счета</w:t>
            </w:r>
          </w:p>
          <w:p w:rsidR="00171FFB" w:rsidRPr="00A1781D" w:rsidRDefault="00171FFB" w:rsidP="0013621A">
            <w:pPr>
              <w:rPr>
                <w:sz w:val="18"/>
                <w:szCs w:val="18"/>
              </w:rPr>
            </w:pPr>
          </w:p>
        </w:tc>
        <w:tc>
          <w:tcPr>
            <w:tcW w:w="6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Итоговое значение по счету не соответствует сумме аналитических счетов – недопустимо</w:t>
            </w:r>
          </w:p>
        </w:tc>
        <w:tc>
          <w:tcPr>
            <w:tcW w:w="59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Pr>
                <w:sz w:val="18"/>
                <w:szCs w:val="18"/>
              </w:rPr>
              <w:t>Б</w:t>
            </w:r>
          </w:p>
        </w:tc>
      </w:tr>
      <w:tr w:rsidR="00171FFB" w:rsidRPr="00A1781D" w:rsidTr="00C356E2">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171FFB" w:rsidRPr="00A1781D" w:rsidRDefault="00171FFB" w:rsidP="00A13998">
            <w:pPr>
              <w:rPr>
                <w:sz w:val="18"/>
                <w:szCs w:val="18"/>
              </w:rPr>
            </w:pPr>
            <w:r w:rsidRPr="00A1781D">
              <w:rPr>
                <w:sz w:val="18"/>
                <w:szCs w:val="18"/>
              </w:rPr>
              <w:t>3</w:t>
            </w:r>
          </w:p>
        </w:tc>
        <w:tc>
          <w:tcPr>
            <w:tcW w:w="186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Сумма строк «Итого по коду счета»</w:t>
            </w:r>
          </w:p>
        </w:tc>
        <w:tc>
          <w:tcPr>
            <w:tcW w:w="687" w:type="dxa"/>
            <w:tcBorders>
              <w:top w:val="single" w:sz="4" w:space="0" w:color="auto"/>
              <w:left w:val="nil"/>
              <w:bottom w:val="single" w:sz="4" w:space="0" w:color="auto"/>
              <w:right w:val="single" w:sz="4" w:space="0" w:color="auto"/>
            </w:tcBorders>
          </w:tcPr>
          <w:p w:rsidR="00171FFB" w:rsidRPr="00A1781D" w:rsidRDefault="00171FFB" w:rsidP="006004E4">
            <w:pPr>
              <w:jc w:val="center"/>
              <w:rPr>
                <w:sz w:val="18"/>
                <w:szCs w:val="18"/>
              </w:rPr>
            </w:pPr>
            <w:r w:rsidRPr="00A1781D">
              <w:rPr>
                <w:sz w:val="18"/>
                <w:szCs w:val="18"/>
              </w:rPr>
              <w:t>2</w:t>
            </w:r>
          </w:p>
        </w:tc>
        <w:tc>
          <w:tcPr>
            <w:tcW w:w="613"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w:t>
            </w:r>
          </w:p>
        </w:tc>
        <w:tc>
          <w:tcPr>
            <w:tcW w:w="27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Всего</w:t>
            </w:r>
          </w:p>
        </w:tc>
        <w:tc>
          <w:tcPr>
            <w:tcW w:w="6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2</w:t>
            </w:r>
          </w:p>
        </w:tc>
        <w:tc>
          <w:tcPr>
            <w:tcW w:w="29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Итоговое значение по счетам не соответствует общей сумме по строке «Всего»</w:t>
            </w:r>
          </w:p>
          <w:p w:rsidR="00171FFB" w:rsidRPr="00A1781D" w:rsidRDefault="00171FFB" w:rsidP="006004E4">
            <w:pPr>
              <w:rPr>
                <w:sz w:val="18"/>
                <w:szCs w:val="18"/>
              </w:rPr>
            </w:pPr>
            <w:r w:rsidRPr="00A1781D">
              <w:rPr>
                <w:sz w:val="18"/>
                <w:szCs w:val="18"/>
              </w:rPr>
              <w:t>– недопустимо</w:t>
            </w:r>
          </w:p>
        </w:tc>
        <w:tc>
          <w:tcPr>
            <w:tcW w:w="59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Pr>
                <w:sz w:val="18"/>
                <w:szCs w:val="18"/>
              </w:rPr>
              <w:t>Б</w:t>
            </w:r>
          </w:p>
        </w:tc>
      </w:tr>
      <w:tr w:rsidR="00171FFB" w:rsidRPr="00A1781D" w:rsidTr="00C356E2">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171FFB" w:rsidRPr="00A1781D" w:rsidRDefault="00171FFB" w:rsidP="00A13998">
            <w:pPr>
              <w:rPr>
                <w:sz w:val="18"/>
                <w:szCs w:val="18"/>
              </w:rPr>
            </w:pPr>
            <w:r w:rsidRPr="00A1781D">
              <w:rPr>
                <w:sz w:val="18"/>
                <w:szCs w:val="18"/>
                <w:lang w:val="en-US"/>
              </w:rPr>
              <w:t>4</w:t>
            </w:r>
          </w:p>
        </w:tc>
        <w:tc>
          <w:tcPr>
            <w:tcW w:w="1860" w:type="dxa"/>
            <w:tcBorders>
              <w:top w:val="single" w:sz="4" w:space="0" w:color="auto"/>
              <w:left w:val="nil"/>
              <w:bottom w:val="single" w:sz="4" w:space="0" w:color="auto"/>
              <w:right w:val="single" w:sz="4" w:space="0" w:color="auto"/>
            </w:tcBorders>
          </w:tcPr>
          <w:p w:rsidR="00171FFB" w:rsidRPr="00A1781D" w:rsidRDefault="00171FFB" w:rsidP="00C10287">
            <w:pPr>
              <w:rPr>
                <w:sz w:val="18"/>
                <w:szCs w:val="18"/>
              </w:rPr>
            </w:pPr>
            <w:r w:rsidRPr="00A1781D">
              <w:rPr>
                <w:sz w:val="18"/>
                <w:szCs w:val="18"/>
              </w:rPr>
              <w:t>%204%</w:t>
            </w:r>
            <w:r w:rsidRPr="00A1781D">
              <w:rPr>
                <w:sz w:val="18"/>
                <w:szCs w:val="18"/>
                <w:lang w:val="en-US"/>
              </w:rPr>
              <w:t>0%</w:t>
            </w:r>
          </w:p>
        </w:tc>
        <w:tc>
          <w:tcPr>
            <w:tcW w:w="687" w:type="dxa"/>
            <w:tcBorders>
              <w:top w:val="single" w:sz="4" w:space="0" w:color="auto"/>
              <w:left w:val="nil"/>
              <w:bottom w:val="single" w:sz="4" w:space="0" w:color="auto"/>
              <w:right w:val="single" w:sz="4" w:space="0" w:color="auto"/>
            </w:tcBorders>
          </w:tcPr>
          <w:p w:rsidR="00171FFB" w:rsidRPr="00A1781D" w:rsidRDefault="00171FFB" w:rsidP="006004E4">
            <w:pPr>
              <w:jc w:val="center"/>
              <w:rPr>
                <w:sz w:val="18"/>
                <w:szCs w:val="18"/>
              </w:rPr>
            </w:pPr>
            <w:r w:rsidRPr="00A1781D">
              <w:rPr>
                <w:sz w:val="18"/>
                <w:szCs w:val="18"/>
                <w:lang w:val="en-US"/>
              </w:rPr>
              <w:t>1</w:t>
            </w:r>
          </w:p>
        </w:tc>
        <w:tc>
          <w:tcPr>
            <w:tcW w:w="613"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lang w:val="en-US"/>
              </w:rPr>
              <w:t>=</w:t>
            </w:r>
          </w:p>
        </w:tc>
        <w:tc>
          <w:tcPr>
            <w:tcW w:w="27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r w:rsidRPr="00A1781D">
              <w:rPr>
                <w:sz w:val="18"/>
                <w:szCs w:val="18"/>
              </w:rPr>
              <w:t xml:space="preserve">0 (по всем строкам </w:t>
            </w:r>
            <w:proofErr w:type="gramStart"/>
            <w:r w:rsidRPr="00A1781D">
              <w:rPr>
                <w:sz w:val="18"/>
                <w:szCs w:val="18"/>
              </w:rPr>
              <w:t>кроме  «</w:t>
            </w:r>
            <w:proofErr w:type="gramEnd"/>
            <w:r w:rsidRPr="00A1781D">
              <w:rPr>
                <w:sz w:val="18"/>
                <w:szCs w:val="18"/>
              </w:rPr>
              <w:t>Итого по коду счета»</w:t>
            </w:r>
          </w:p>
        </w:tc>
        <w:tc>
          <w:tcPr>
            <w:tcW w:w="600" w:type="dxa"/>
            <w:tcBorders>
              <w:top w:val="single" w:sz="4" w:space="0" w:color="auto"/>
              <w:left w:val="nil"/>
              <w:bottom w:val="single" w:sz="4" w:space="0" w:color="auto"/>
              <w:right w:val="single" w:sz="4" w:space="0" w:color="auto"/>
            </w:tcBorders>
          </w:tcPr>
          <w:p w:rsidR="00171FFB" w:rsidRPr="00A1781D" w:rsidRDefault="00171FFB" w:rsidP="006004E4">
            <w:pPr>
              <w:rPr>
                <w:sz w:val="18"/>
                <w:szCs w:val="18"/>
              </w:rPr>
            </w:pPr>
          </w:p>
        </w:tc>
        <w:tc>
          <w:tcPr>
            <w:tcW w:w="2900" w:type="dxa"/>
            <w:tcBorders>
              <w:top w:val="single" w:sz="4" w:space="0" w:color="auto"/>
              <w:left w:val="nil"/>
              <w:bottom w:val="single" w:sz="4" w:space="0" w:color="auto"/>
              <w:right w:val="single" w:sz="4" w:space="0" w:color="auto"/>
            </w:tcBorders>
          </w:tcPr>
          <w:p w:rsidR="00171FFB" w:rsidRPr="00A1781D" w:rsidRDefault="00171FFB" w:rsidP="002D4334">
            <w:pPr>
              <w:rPr>
                <w:sz w:val="18"/>
                <w:szCs w:val="18"/>
              </w:rPr>
            </w:pPr>
            <w:r w:rsidRPr="00A1781D">
              <w:rPr>
                <w:sz w:val="18"/>
                <w:szCs w:val="18"/>
              </w:rPr>
              <w:t xml:space="preserve">По всем строкам, кроме строк «итого по коду счета», в коде счета указывается код вида синтетического счета </w:t>
            </w:r>
          </w:p>
        </w:tc>
        <w:tc>
          <w:tcPr>
            <w:tcW w:w="590" w:type="dxa"/>
            <w:tcBorders>
              <w:top w:val="single" w:sz="4" w:space="0" w:color="auto"/>
              <w:left w:val="nil"/>
              <w:bottom w:val="single" w:sz="4" w:space="0" w:color="auto"/>
              <w:right w:val="single" w:sz="4" w:space="0" w:color="auto"/>
            </w:tcBorders>
          </w:tcPr>
          <w:p w:rsidR="00171FFB" w:rsidRPr="00A1781D" w:rsidRDefault="00171FFB" w:rsidP="00C10287">
            <w:pPr>
              <w:rPr>
                <w:sz w:val="18"/>
                <w:szCs w:val="18"/>
              </w:rPr>
            </w:pPr>
            <w:r>
              <w:rPr>
                <w:sz w:val="18"/>
                <w:szCs w:val="18"/>
              </w:rPr>
              <w:t>Б</w:t>
            </w:r>
          </w:p>
        </w:tc>
      </w:tr>
      <w:tr w:rsidR="00F965A5" w:rsidRPr="00A1781D" w:rsidTr="00A96A76">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F965A5" w:rsidRPr="00F965A5" w:rsidRDefault="00F965A5" w:rsidP="00A96A76">
            <w:pPr>
              <w:rPr>
                <w:sz w:val="18"/>
                <w:szCs w:val="18"/>
              </w:rPr>
            </w:pPr>
            <w:r>
              <w:rPr>
                <w:sz w:val="18"/>
                <w:szCs w:val="18"/>
              </w:rPr>
              <w:t>5</w:t>
            </w:r>
          </w:p>
        </w:tc>
        <w:tc>
          <w:tcPr>
            <w:tcW w:w="1860" w:type="dxa"/>
            <w:tcBorders>
              <w:top w:val="single" w:sz="4" w:space="0" w:color="auto"/>
              <w:left w:val="nil"/>
              <w:bottom w:val="single" w:sz="4" w:space="0" w:color="auto"/>
              <w:right w:val="single" w:sz="4" w:space="0" w:color="auto"/>
            </w:tcBorders>
          </w:tcPr>
          <w:p w:rsidR="00F965A5" w:rsidRPr="00A1781D" w:rsidRDefault="00F965A5" w:rsidP="00A96A76">
            <w:pPr>
              <w:rPr>
                <w:sz w:val="18"/>
                <w:szCs w:val="18"/>
              </w:rPr>
            </w:pPr>
            <w:r>
              <w:rPr>
                <w:sz w:val="18"/>
                <w:szCs w:val="18"/>
              </w:rPr>
              <w:t>*</w:t>
            </w:r>
          </w:p>
        </w:tc>
        <w:tc>
          <w:tcPr>
            <w:tcW w:w="687" w:type="dxa"/>
            <w:tcBorders>
              <w:top w:val="single" w:sz="4" w:space="0" w:color="auto"/>
              <w:left w:val="nil"/>
              <w:bottom w:val="single" w:sz="4" w:space="0" w:color="auto"/>
              <w:right w:val="single" w:sz="4" w:space="0" w:color="auto"/>
            </w:tcBorders>
          </w:tcPr>
          <w:p w:rsidR="00F965A5" w:rsidRPr="00F965A5" w:rsidRDefault="00F965A5" w:rsidP="00A96A76">
            <w:pPr>
              <w:jc w:val="center"/>
              <w:rPr>
                <w:sz w:val="18"/>
                <w:szCs w:val="18"/>
              </w:rPr>
            </w:pPr>
            <w:r>
              <w:rPr>
                <w:sz w:val="18"/>
                <w:szCs w:val="18"/>
              </w:rPr>
              <w:t>2</w:t>
            </w:r>
          </w:p>
        </w:tc>
        <w:tc>
          <w:tcPr>
            <w:tcW w:w="613" w:type="dxa"/>
            <w:tcBorders>
              <w:top w:val="single" w:sz="4" w:space="0" w:color="auto"/>
              <w:left w:val="nil"/>
              <w:bottom w:val="single" w:sz="4" w:space="0" w:color="auto"/>
              <w:right w:val="single" w:sz="4" w:space="0" w:color="auto"/>
            </w:tcBorders>
          </w:tcPr>
          <w:p w:rsidR="00F965A5" w:rsidRPr="00A1781D" w:rsidRDefault="00F965A5" w:rsidP="00A96A76">
            <w:pPr>
              <w:rPr>
                <w:sz w:val="18"/>
                <w:szCs w:val="18"/>
              </w:rPr>
            </w:pPr>
            <w:r>
              <w:rPr>
                <w:sz w:val="18"/>
                <w:szCs w:val="18"/>
                <w:lang w:val="en-US"/>
              </w:rPr>
              <w:t>&gt;</w:t>
            </w:r>
            <w:r w:rsidRPr="00A1781D">
              <w:rPr>
                <w:sz w:val="18"/>
                <w:szCs w:val="18"/>
                <w:lang w:val="en-US"/>
              </w:rPr>
              <w:t>=</w:t>
            </w:r>
            <w:r>
              <w:rPr>
                <w:sz w:val="18"/>
                <w:szCs w:val="18"/>
                <w:lang w:val="en-US"/>
              </w:rPr>
              <w:t>0</w:t>
            </w:r>
          </w:p>
        </w:tc>
        <w:tc>
          <w:tcPr>
            <w:tcW w:w="2700" w:type="dxa"/>
            <w:tcBorders>
              <w:top w:val="single" w:sz="4" w:space="0" w:color="auto"/>
              <w:left w:val="nil"/>
              <w:bottom w:val="single" w:sz="4" w:space="0" w:color="auto"/>
              <w:right w:val="single" w:sz="4" w:space="0" w:color="auto"/>
            </w:tcBorders>
          </w:tcPr>
          <w:p w:rsidR="00F965A5" w:rsidRPr="00A1781D" w:rsidRDefault="00F965A5" w:rsidP="00A96A76">
            <w:pPr>
              <w:rPr>
                <w:sz w:val="18"/>
                <w:szCs w:val="18"/>
              </w:rPr>
            </w:pPr>
          </w:p>
        </w:tc>
        <w:tc>
          <w:tcPr>
            <w:tcW w:w="600" w:type="dxa"/>
            <w:tcBorders>
              <w:top w:val="single" w:sz="4" w:space="0" w:color="auto"/>
              <w:left w:val="nil"/>
              <w:bottom w:val="single" w:sz="4" w:space="0" w:color="auto"/>
              <w:right w:val="single" w:sz="4" w:space="0" w:color="auto"/>
            </w:tcBorders>
          </w:tcPr>
          <w:p w:rsidR="00F965A5" w:rsidRPr="00A1781D" w:rsidRDefault="00F965A5" w:rsidP="00A96A76">
            <w:pPr>
              <w:rPr>
                <w:sz w:val="18"/>
                <w:szCs w:val="18"/>
              </w:rPr>
            </w:pPr>
          </w:p>
        </w:tc>
        <w:tc>
          <w:tcPr>
            <w:tcW w:w="2900" w:type="dxa"/>
            <w:tcBorders>
              <w:top w:val="single" w:sz="4" w:space="0" w:color="auto"/>
              <w:left w:val="nil"/>
              <w:bottom w:val="single" w:sz="4" w:space="0" w:color="auto"/>
              <w:right w:val="single" w:sz="4" w:space="0" w:color="auto"/>
            </w:tcBorders>
          </w:tcPr>
          <w:p w:rsidR="00F965A5" w:rsidRPr="00A1781D" w:rsidRDefault="00F965A5" w:rsidP="00A96A76">
            <w:pPr>
              <w:rPr>
                <w:sz w:val="18"/>
                <w:szCs w:val="18"/>
              </w:rPr>
            </w:pPr>
            <w:r>
              <w:rPr>
                <w:sz w:val="18"/>
                <w:szCs w:val="18"/>
              </w:rPr>
              <w:t xml:space="preserve">Показатели в отрицательном значении - </w:t>
            </w:r>
            <w:proofErr w:type="spellStart"/>
            <w:r>
              <w:rPr>
                <w:sz w:val="18"/>
                <w:szCs w:val="18"/>
              </w:rPr>
              <w:t>непустимо</w:t>
            </w:r>
            <w:proofErr w:type="spellEnd"/>
            <w:r w:rsidRPr="00A1781D">
              <w:rPr>
                <w:sz w:val="18"/>
                <w:szCs w:val="18"/>
              </w:rPr>
              <w:t xml:space="preserve"> </w:t>
            </w:r>
          </w:p>
        </w:tc>
        <w:tc>
          <w:tcPr>
            <w:tcW w:w="590" w:type="dxa"/>
            <w:tcBorders>
              <w:top w:val="single" w:sz="4" w:space="0" w:color="auto"/>
              <w:left w:val="nil"/>
              <w:bottom w:val="single" w:sz="4" w:space="0" w:color="auto"/>
              <w:right w:val="single" w:sz="4" w:space="0" w:color="auto"/>
            </w:tcBorders>
          </w:tcPr>
          <w:p w:rsidR="00F965A5" w:rsidRPr="00A1781D" w:rsidRDefault="00F965A5" w:rsidP="00A96A76">
            <w:pPr>
              <w:rPr>
                <w:sz w:val="18"/>
                <w:szCs w:val="18"/>
              </w:rPr>
            </w:pPr>
            <w:r>
              <w:rPr>
                <w:sz w:val="18"/>
                <w:szCs w:val="18"/>
              </w:rPr>
              <w:t>Б</w:t>
            </w:r>
          </w:p>
        </w:tc>
      </w:tr>
    </w:tbl>
    <w:p w:rsidR="008B2C40" w:rsidRPr="00A1781D" w:rsidRDefault="008B2C40" w:rsidP="00A13998">
      <w:pPr>
        <w:rPr>
          <w:sz w:val="18"/>
          <w:szCs w:val="18"/>
        </w:rPr>
      </w:pPr>
    </w:p>
    <w:p w:rsidR="008B2C40" w:rsidRPr="00A1781D" w:rsidRDefault="008B2C40" w:rsidP="00A13998">
      <w:pPr>
        <w:rPr>
          <w:sz w:val="18"/>
          <w:szCs w:val="18"/>
        </w:rPr>
      </w:pPr>
    </w:p>
    <w:p w:rsidR="00D96A14" w:rsidRPr="00A1781D" w:rsidRDefault="00D96A14" w:rsidP="00EB4DBF">
      <w:pPr>
        <w:rPr>
          <w:sz w:val="18"/>
          <w:szCs w:val="18"/>
        </w:rPr>
      </w:pPr>
    </w:p>
    <w:p w:rsidR="00A13998" w:rsidRPr="00A1781D" w:rsidRDefault="005E5C44" w:rsidP="00A13998">
      <w:pPr>
        <w:pStyle w:val="1"/>
        <w:numPr>
          <w:ilvl w:val="0"/>
          <w:numId w:val="0"/>
        </w:numPr>
        <w:rPr>
          <w:b/>
          <w:sz w:val="18"/>
          <w:szCs w:val="18"/>
        </w:rPr>
      </w:pPr>
      <w:bookmarkStart w:id="782" w:name="_Toc312760383"/>
      <w:bookmarkStart w:id="783" w:name="_Toc424750563"/>
      <w:bookmarkStart w:id="784" w:name="_Toc216965302"/>
      <w:r w:rsidRPr="00A1781D">
        <w:rPr>
          <w:b/>
          <w:sz w:val="18"/>
          <w:szCs w:val="18"/>
        </w:rPr>
        <w:t>2</w:t>
      </w:r>
      <w:r w:rsidR="00EB4DBF">
        <w:rPr>
          <w:b/>
          <w:sz w:val="18"/>
          <w:szCs w:val="18"/>
        </w:rPr>
        <w:t>5</w:t>
      </w:r>
      <w:r w:rsidR="00A13998" w:rsidRPr="00A1781D">
        <w:rPr>
          <w:b/>
          <w:sz w:val="18"/>
          <w:szCs w:val="18"/>
        </w:rPr>
        <w:t>. Сведения о государственн</w:t>
      </w:r>
      <w:r w:rsidR="005972B9" w:rsidRPr="00A1781D">
        <w:rPr>
          <w:b/>
          <w:sz w:val="18"/>
          <w:szCs w:val="18"/>
        </w:rPr>
        <w:t>ом</w:t>
      </w:r>
      <w:r w:rsidR="00A13998" w:rsidRPr="00A1781D">
        <w:rPr>
          <w:b/>
          <w:sz w:val="18"/>
          <w:szCs w:val="18"/>
        </w:rPr>
        <w:t xml:space="preserve"> (муниципальн</w:t>
      </w:r>
      <w:r w:rsidR="005972B9" w:rsidRPr="00A1781D">
        <w:rPr>
          <w:b/>
          <w:sz w:val="18"/>
          <w:szCs w:val="18"/>
        </w:rPr>
        <w:t>ом</w:t>
      </w:r>
      <w:r w:rsidR="00A13998" w:rsidRPr="00A1781D">
        <w:rPr>
          <w:b/>
          <w:sz w:val="18"/>
          <w:szCs w:val="18"/>
        </w:rPr>
        <w:t xml:space="preserve">) </w:t>
      </w:r>
      <w:r w:rsidR="005972B9" w:rsidRPr="00A1781D">
        <w:rPr>
          <w:b/>
          <w:sz w:val="18"/>
          <w:szCs w:val="18"/>
        </w:rPr>
        <w:t xml:space="preserve">долге, предоставленных бюджетных кредитах </w:t>
      </w:r>
      <w:r w:rsidR="003925CC" w:rsidRPr="00A1781D">
        <w:rPr>
          <w:b/>
          <w:sz w:val="18"/>
          <w:szCs w:val="18"/>
        </w:rPr>
        <w:t>ф. 05031</w:t>
      </w:r>
      <w:r w:rsidR="00A13998" w:rsidRPr="00A1781D">
        <w:rPr>
          <w:b/>
          <w:sz w:val="18"/>
          <w:szCs w:val="18"/>
        </w:rPr>
        <w:t>72</w:t>
      </w:r>
      <w:bookmarkEnd w:id="782"/>
      <w:bookmarkEnd w:id="783"/>
      <w:bookmarkEnd w:id="784"/>
    </w:p>
    <w:p w:rsidR="00A13998" w:rsidRPr="00A1781D" w:rsidRDefault="00A13998" w:rsidP="00EB4DBF">
      <w:pPr>
        <w:rPr>
          <w:sz w:val="18"/>
          <w:szCs w:val="18"/>
        </w:rPr>
      </w:pPr>
    </w:p>
    <w:tbl>
      <w:tblPr>
        <w:tblpPr w:leftFromText="180" w:rightFromText="180" w:vertAnchor="text" w:horzAnchor="margin" w:tblpY="32"/>
        <w:tblW w:w="10598" w:type="dxa"/>
        <w:tblLayout w:type="fixed"/>
        <w:tblLook w:val="0000" w:firstRow="0" w:lastRow="0" w:firstColumn="0" w:lastColumn="0" w:noHBand="0" w:noVBand="0"/>
      </w:tblPr>
      <w:tblGrid>
        <w:gridCol w:w="648"/>
        <w:gridCol w:w="1560"/>
        <w:gridCol w:w="700"/>
        <w:gridCol w:w="800"/>
        <w:gridCol w:w="2000"/>
        <w:gridCol w:w="777"/>
        <w:gridCol w:w="3423"/>
        <w:gridCol w:w="690"/>
      </w:tblGrid>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 п\п</w:t>
            </w:r>
          </w:p>
        </w:tc>
        <w:tc>
          <w:tcPr>
            <w:tcW w:w="156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учета/строка</w:t>
            </w:r>
          </w:p>
        </w:tc>
        <w:tc>
          <w:tcPr>
            <w:tcW w:w="7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8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Соотношение</w:t>
            </w:r>
          </w:p>
        </w:tc>
        <w:tc>
          <w:tcPr>
            <w:tcW w:w="2000"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Номер счета бюджетного учета</w:t>
            </w:r>
          </w:p>
        </w:tc>
        <w:tc>
          <w:tcPr>
            <w:tcW w:w="777" w:type="dxa"/>
            <w:tcBorders>
              <w:top w:val="single" w:sz="4" w:space="0" w:color="auto"/>
              <w:left w:val="nil"/>
              <w:bottom w:val="single" w:sz="4" w:space="0" w:color="auto"/>
              <w:right w:val="single" w:sz="4" w:space="0" w:color="auto"/>
            </w:tcBorders>
            <w:vAlign w:val="center"/>
          </w:tcPr>
          <w:p w:rsidR="00A54ACD" w:rsidRPr="00A1781D" w:rsidRDefault="00A54ACD" w:rsidP="003D6874">
            <w:pPr>
              <w:rPr>
                <w:sz w:val="18"/>
                <w:szCs w:val="18"/>
              </w:rPr>
            </w:pPr>
            <w:r w:rsidRPr="00A1781D">
              <w:rPr>
                <w:sz w:val="18"/>
                <w:szCs w:val="18"/>
              </w:rPr>
              <w:t>Графа</w:t>
            </w:r>
          </w:p>
        </w:tc>
        <w:tc>
          <w:tcPr>
            <w:tcW w:w="3423" w:type="dxa"/>
            <w:tcBorders>
              <w:top w:val="single" w:sz="4" w:space="0" w:color="auto"/>
              <w:left w:val="nil"/>
              <w:bottom w:val="single" w:sz="4" w:space="0" w:color="auto"/>
              <w:right w:val="single" w:sz="4" w:space="0" w:color="auto"/>
            </w:tcBorders>
            <w:vAlign w:val="center"/>
          </w:tcPr>
          <w:p w:rsidR="00A54ACD" w:rsidRPr="00A1781D" w:rsidRDefault="00A54ACD" w:rsidP="003D6874">
            <w:pPr>
              <w:spacing w:line="360" w:lineRule="auto"/>
              <w:rPr>
                <w:sz w:val="18"/>
                <w:szCs w:val="18"/>
              </w:rPr>
            </w:pPr>
            <w:r w:rsidRPr="00A1781D">
              <w:rPr>
                <w:sz w:val="18"/>
                <w:szCs w:val="18"/>
              </w:rPr>
              <w:t>Контроль показателя</w:t>
            </w:r>
          </w:p>
          <w:p w:rsidR="00A54ACD" w:rsidRPr="00A1781D" w:rsidRDefault="00A54ACD" w:rsidP="003D6874">
            <w:pPr>
              <w:rPr>
                <w:sz w:val="18"/>
                <w:szCs w:val="18"/>
              </w:rPr>
            </w:pPr>
          </w:p>
        </w:tc>
        <w:tc>
          <w:tcPr>
            <w:tcW w:w="690" w:type="dxa"/>
            <w:tcBorders>
              <w:top w:val="single" w:sz="4" w:space="0" w:color="auto"/>
              <w:left w:val="nil"/>
              <w:bottom w:val="single" w:sz="4" w:space="0" w:color="auto"/>
              <w:right w:val="single" w:sz="4" w:space="0" w:color="auto"/>
            </w:tcBorders>
          </w:tcPr>
          <w:p w:rsidR="00A54ACD" w:rsidRPr="00A1781D" w:rsidRDefault="00A54ACD" w:rsidP="003D6874">
            <w:pPr>
              <w:spacing w:line="360" w:lineRule="auto"/>
              <w:rPr>
                <w:sz w:val="18"/>
                <w:szCs w:val="18"/>
              </w:rPr>
            </w:pPr>
            <w:r w:rsidRPr="00293FB2">
              <w:rPr>
                <w:b/>
                <w:sz w:val="16"/>
                <w:szCs w:val="16"/>
              </w:rPr>
              <w:t>Уровень ошибки</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1</w:t>
            </w:r>
          </w:p>
        </w:tc>
        <w:tc>
          <w:tcPr>
            <w:tcW w:w="1560" w:type="dxa"/>
            <w:tcBorders>
              <w:top w:val="single" w:sz="4" w:space="0" w:color="auto"/>
              <w:left w:val="nil"/>
              <w:bottom w:val="single" w:sz="4" w:space="0" w:color="auto"/>
              <w:right w:val="single" w:sz="4" w:space="0" w:color="auto"/>
            </w:tcBorders>
          </w:tcPr>
          <w:p w:rsidR="00A54ACD" w:rsidRPr="00A1781D" w:rsidRDefault="00A54ACD" w:rsidP="002D4334">
            <w:pPr>
              <w:rPr>
                <w:sz w:val="18"/>
                <w:szCs w:val="18"/>
              </w:rPr>
            </w:pPr>
            <w:r w:rsidRPr="00A1781D">
              <w:rPr>
                <w:sz w:val="18"/>
                <w:szCs w:val="18"/>
              </w:rPr>
              <w:t>Сумма строк Раздела 1</w:t>
            </w:r>
            <w:r w:rsidR="002D4334">
              <w:rPr>
                <w:sz w:val="18"/>
                <w:szCs w:val="18"/>
              </w:rPr>
              <w:t xml:space="preserve"> (счета %1207ХХ000)</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A1781D" w:rsidRDefault="00A54ACD" w:rsidP="00435AAC">
            <w:pPr>
              <w:rPr>
                <w:sz w:val="18"/>
                <w:szCs w:val="18"/>
              </w:rPr>
            </w:pPr>
            <w:r w:rsidRPr="00A1781D">
              <w:rPr>
                <w:sz w:val="18"/>
                <w:szCs w:val="18"/>
              </w:rPr>
              <w:t>2</w:t>
            </w:r>
          </w:p>
        </w:tc>
        <w:tc>
          <w:tcPr>
            <w:tcW w:w="156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Сумма строк Раздела 2</w:t>
            </w:r>
            <w:r w:rsidR="002D4334">
              <w:rPr>
                <w:sz w:val="18"/>
                <w:szCs w:val="18"/>
              </w:rPr>
              <w:t xml:space="preserve"> (счета %1301ХХ000)</w:t>
            </w:r>
          </w:p>
        </w:tc>
        <w:tc>
          <w:tcPr>
            <w:tcW w:w="700" w:type="dxa"/>
            <w:tcBorders>
              <w:top w:val="single" w:sz="4" w:space="0" w:color="auto"/>
              <w:left w:val="nil"/>
              <w:bottom w:val="single" w:sz="4" w:space="0" w:color="auto"/>
              <w:right w:val="single" w:sz="4" w:space="0" w:color="auto"/>
            </w:tcBorders>
          </w:tcPr>
          <w:p w:rsidR="00A54ACD" w:rsidRPr="00A1781D" w:rsidRDefault="00A54ACD" w:rsidP="006004E4">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200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w:t>
            </w:r>
          </w:p>
        </w:tc>
        <w:tc>
          <w:tcPr>
            <w:tcW w:w="3423"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sidRPr="00A1781D">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A1781D" w:rsidRDefault="00A54ACD" w:rsidP="006004E4">
            <w:pPr>
              <w:rPr>
                <w:sz w:val="18"/>
                <w:szCs w:val="18"/>
              </w:rPr>
            </w:pPr>
            <w:r>
              <w:rPr>
                <w:sz w:val="18"/>
                <w:szCs w:val="18"/>
              </w:rPr>
              <w:t>Б</w:t>
            </w:r>
          </w:p>
        </w:tc>
      </w:tr>
      <w:tr w:rsidR="00A54ACD" w:rsidRPr="00A1781D" w:rsidTr="00A54ACD">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A54ACD" w:rsidRPr="00F87641" w:rsidRDefault="00A54ACD" w:rsidP="00FC3EC2">
            <w:pPr>
              <w:rPr>
                <w:sz w:val="18"/>
                <w:szCs w:val="18"/>
              </w:rPr>
            </w:pPr>
            <w:r w:rsidRPr="000D6C93">
              <w:rPr>
                <w:sz w:val="18"/>
                <w:szCs w:val="18"/>
              </w:rPr>
              <w:t>7</w:t>
            </w:r>
          </w:p>
        </w:tc>
        <w:tc>
          <w:tcPr>
            <w:tcW w:w="1560" w:type="dxa"/>
            <w:tcBorders>
              <w:top w:val="single" w:sz="4" w:space="0" w:color="auto"/>
              <w:left w:val="nil"/>
              <w:bottom w:val="single" w:sz="4" w:space="0" w:color="auto"/>
              <w:right w:val="single" w:sz="4" w:space="0" w:color="auto"/>
            </w:tcBorders>
          </w:tcPr>
          <w:p w:rsidR="00A54ACD" w:rsidRPr="00F87641" w:rsidRDefault="00A54ACD" w:rsidP="00DD3304">
            <w:pPr>
              <w:rPr>
                <w:sz w:val="18"/>
                <w:szCs w:val="18"/>
              </w:rPr>
            </w:pPr>
            <w:r w:rsidRPr="00F87641">
              <w:rPr>
                <w:sz w:val="18"/>
                <w:szCs w:val="18"/>
              </w:rPr>
              <w:t>Сумма строк Раздела 4</w:t>
            </w:r>
          </w:p>
        </w:tc>
        <w:tc>
          <w:tcPr>
            <w:tcW w:w="700" w:type="dxa"/>
            <w:tcBorders>
              <w:top w:val="single" w:sz="4" w:space="0" w:color="auto"/>
              <w:left w:val="nil"/>
              <w:bottom w:val="single" w:sz="4" w:space="0" w:color="auto"/>
              <w:right w:val="single" w:sz="4" w:space="0" w:color="auto"/>
            </w:tcBorders>
          </w:tcPr>
          <w:p w:rsidR="00A54ACD" w:rsidRPr="00F87641" w:rsidRDefault="00A54ACD" w:rsidP="00FC3EC2">
            <w:pPr>
              <w:jc w:val="center"/>
              <w:rPr>
                <w:sz w:val="18"/>
                <w:szCs w:val="18"/>
              </w:rPr>
            </w:pPr>
            <w:r w:rsidRPr="00F87641">
              <w:rPr>
                <w:sz w:val="18"/>
                <w:szCs w:val="18"/>
              </w:rPr>
              <w:t>3,</w:t>
            </w:r>
            <w:r w:rsidRPr="006A68D4">
              <w:rPr>
                <w:sz w:val="18"/>
                <w:szCs w:val="18"/>
              </w:rPr>
              <w:t xml:space="preserve"> </w:t>
            </w:r>
            <w:r w:rsidRPr="00F87641">
              <w:rPr>
                <w:sz w:val="18"/>
                <w:szCs w:val="18"/>
              </w:rPr>
              <w:t>4</w:t>
            </w:r>
          </w:p>
        </w:tc>
        <w:tc>
          <w:tcPr>
            <w:tcW w:w="8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w:t>
            </w:r>
          </w:p>
        </w:tc>
        <w:tc>
          <w:tcPr>
            <w:tcW w:w="200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Всего</w:t>
            </w:r>
          </w:p>
        </w:tc>
        <w:tc>
          <w:tcPr>
            <w:tcW w:w="777"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3,</w:t>
            </w:r>
            <w:r w:rsidRPr="006A68D4">
              <w:rPr>
                <w:sz w:val="18"/>
                <w:szCs w:val="18"/>
              </w:rPr>
              <w:t xml:space="preserve"> </w:t>
            </w:r>
            <w:r w:rsidRPr="00F87641">
              <w:rPr>
                <w:sz w:val="18"/>
                <w:szCs w:val="18"/>
              </w:rPr>
              <w:t>4</w:t>
            </w:r>
          </w:p>
          <w:p w:rsidR="00A54ACD" w:rsidRPr="00F87641" w:rsidRDefault="00A54ACD" w:rsidP="00FC3EC2">
            <w:pPr>
              <w:rPr>
                <w:sz w:val="18"/>
                <w:szCs w:val="18"/>
              </w:rPr>
            </w:pPr>
          </w:p>
        </w:tc>
        <w:tc>
          <w:tcPr>
            <w:tcW w:w="3423"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sidRPr="00F87641">
              <w:rPr>
                <w:sz w:val="18"/>
                <w:szCs w:val="18"/>
              </w:rPr>
              <w:t>Итоговое значение по счетам не соответствует общей сумме по строке «Всего»</w:t>
            </w:r>
          </w:p>
        </w:tc>
        <w:tc>
          <w:tcPr>
            <w:tcW w:w="690" w:type="dxa"/>
            <w:tcBorders>
              <w:top w:val="single" w:sz="4" w:space="0" w:color="auto"/>
              <w:left w:val="nil"/>
              <w:bottom w:val="single" w:sz="4" w:space="0" w:color="auto"/>
              <w:right w:val="single" w:sz="4" w:space="0" w:color="auto"/>
            </w:tcBorders>
          </w:tcPr>
          <w:p w:rsidR="00A54ACD" w:rsidRPr="00F87641" w:rsidRDefault="00A54ACD" w:rsidP="00FC3EC2">
            <w:pPr>
              <w:rPr>
                <w:sz w:val="18"/>
                <w:szCs w:val="18"/>
              </w:rPr>
            </w:pPr>
            <w:r>
              <w:rPr>
                <w:sz w:val="18"/>
                <w:szCs w:val="18"/>
              </w:rPr>
              <w:t>Б</w:t>
            </w:r>
          </w:p>
        </w:tc>
      </w:tr>
      <w:tr w:rsidR="005A31E0" w:rsidRPr="00A1781D" w:rsidTr="005A31E0">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5A31E0" w:rsidRPr="000D6C93" w:rsidRDefault="005A31E0" w:rsidP="005A31E0">
            <w:pPr>
              <w:rPr>
                <w:sz w:val="18"/>
                <w:szCs w:val="18"/>
              </w:rPr>
            </w:pPr>
            <w:r>
              <w:rPr>
                <w:sz w:val="18"/>
                <w:szCs w:val="18"/>
              </w:rPr>
              <w:t>8</w:t>
            </w:r>
          </w:p>
        </w:tc>
        <w:tc>
          <w:tcPr>
            <w:tcW w:w="1560" w:type="dxa"/>
            <w:tcBorders>
              <w:top w:val="single" w:sz="4" w:space="0" w:color="auto"/>
              <w:left w:val="nil"/>
              <w:bottom w:val="single" w:sz="4" w:space="0" w:color="auto"/>
              <w:right w:val="single" w:sz="4" w:space="0" w:color="auto"/>
            </w:tcBorders>
          </w:tcPr>
          <w:p w:rsidR="005A31E0" w:rsidRPr="00F87641" w:rsidRDefault="005A31E0" w:rsidP="005A31E0">
            <w:pPr>
              <w:rPr>
                <w:sz w:val="18"/>
                <w:szCs w:val="18"/>
              </w:rPr>
            </w:pPr>
            <w:r>
              <w:rPr>
                <w:sz w:val="18"/>
                <w:szCs w:val="18"/>
              </w:rPr>
              <w:t>Строки Раздела 3</w:t>
            </w:r>
          </w:p>
        </w:tc>
        <w:tc>
          <w:tcPr>
            <w:tcW w:w="700" w:type="dxa"/>
            <w:tcBorders>
              <w:top w:val="single" w:sz="4" w:space="0" w:color="auto"/>
              <w:left w:val="nil"/>
              <w:bottom w:val="single" w:sz="4" w:space="0" w:color="auto"/>
              <w:right w:val="single" w:sz="4" w:space="0" w:color="auto"/>
            </w:tcBorders>
          </w:tcPr>
          <w:p w:rsidR="005A31E0" w:rsidRPr="008B7E0B" w:rsidRDefault="005A31E0" w:rsidP="005A31E0">
            <w:pPr>
              <w:jc w:val="center"/>
              <w:rPr>
                <w:sz w:val="18"/>
                <w:szCs w:val="18"/>
              </w:rPr>
            </w:pPr>
            <w:r>
              <w:rPr>
                <w:sz w:val="18"/>
                <w:szCs w:val="18"/>
                <w:lang w:val="en-US"/>
              </w:rPr>
              <w:t>5</w:t>
            </w:r>
            <w:r>
              <w:rPr>
                <w:sz w:val="18"/>
                <w:szCs w:val="18"/>
              </w:rPr>
              <w:t>, 6</w:t>
            </w:r>
          </w:p>
        </w:tc>
        <w:tc>
          <w:tcPr>
            <w:tcW w:w="800" w:type="dxa"/>
            <w:tcBorders>
              <w:top w:val="single" w:sz="4" w:space="0" w:color="auto"/>
              <w:left w:val="nil"/>
              <w:bottom w:val="single" w:sz="4" w:space="0" w:color="auto"/>
              <w:right w:val="single" w:sz="4" w:space="0" w:color="auto"/>
            </w:tcBorders>
          </w:tcPr>
          <w:p w:rsidR="005A31E0" w:rsidRPr="00942CA7" w:rsidRDefault="005A31E0" w:rsidP="005A31E0">
            <w:pPr>
              <w:rPr>
                <w:sz w:val="18"/>
                <w:szCs w:val="18"/>
                <w:lang w:val="en-US"/>
              </w:rPr>
            </w:pPr>
            <w:r>
              <w:rPr>
                <w:sz w:val="18"/>
                <w:szCs w:val="18"/>
                <w:lang w:val="en-US"/>
              </w:rPr>
              <w:t>&gt;=0</w:t>
            </w:r>
          </w:p>
        </w:tc>
        <w:tc>
          <w:tcPr>
            <w:tcW w:w="2000" w:type="dxa"/>
            <w:tcBorders>
              <w:top w:val="single" w:sz="4" w:space="0" w:color="auto"/>
              <w:left w:val="nil"/>
              <w:bottom w:val="single" w:sz="4" w:space="0" w:color="auto"/>
              <w:right w:val="single" w:sz="4" w:space="0" w:color="auto"/>
            </w:tcBorders>
          </w:tcPr>
          <w:p w:rsidR="005A31E0" w:rsidRPr="00F87641" w:rsidRDefault="005A31E0" w:rsidP="005A31E0">
            <w:pPr>
              <w:rPr>
                <w:sz w:val="18"/>
                <w:szCs w:val="18"/>
              </w:rPr>
            </w:pPr>
          </w:p>
        </w:tc>
        <w:tc>
          <w:tcPr>
            <w:tcW w:w="777" w:type="dxa"/>
            <w:tcBorders>
              <w:top w:val="single" w:sz="4" w:space="0" w:color="auto"/>
              <w:left w:val="nil"/>
              <w:bottom w:val="single" w:sz="4" w:space="0" w:color="auto"/>
              <w:right w:val="single" w:sz="4" w:space="0" w:color="auto"/>
            </w:tcBorders>
          </w:tcPr>
          <w:p w:rsidR="005A31E0" w:rsidRPr="00F87641" w:rsidRDefault="005A31E0" w:rsidP="005A31E0">
            <w:pPr>
              <w:rPr>
                <w:sz w:val="18"/>
                <w:szCs w:val="18"/>
              </w:rPr>
            </w:pPr>
          </w:p>
        </w:tc>
        <w:tc>
          <w:tcPr>
            <w:tcW w:w="3423" w:type="dxa"/>
            <w:tcBorders>
              <w:top w:val="single" w:sz="4" w:space="0" w:color="auto"/>
              <w:left w:val="nil"/>
              <w:bottom w:val="single" w:sz="4" w:space="0" w:color="auto"/>
              <w:right w:val="single" w:sz="4" w:space="0" w:color="auto"/>
            </w:tcBorders>
          </w:tcPr>
          <w:p w:rsidR="005A31E0" w:rsidRPr="008B7E0B" w:rsidRDefault="005A31E0" w:rsidP="005A31E0">
            <w:pPr>
              <w:rPr>
                <w:sz w:val="18"/>
                <w:szCs w:val="18"/>
              </w:rPr>
            </w:pPr>
            <w:r>
              <w:rPr>
                <w:sz w:val="18"/>
                <w:szCs w:val="18"/>
              </w:rPr>
              <w:t>Показатели в отрицательном значении недопустимы</w:t>
            </w:r>
          </w:p>
        </w:tc>
        <w:tc>
          <w:tcPr>
            <w:tcW w:w="690" w:type="dxa"/>
            <w:tcBorders>
              <w:top w:val="single" w:sz="4" w:space="0" w:color="auto"/>
              <w:left w:val="nil"/>
              <w:bottom w:val="single" w:sz="4" w:space="0" w:color="auto"/>
              <w:right w:val="single" w:sz="4" w:space="0" w:color="auto"/>
            </w:tcBorders>
          </w:tcPr>
          <w:p w:rsidR="005A31E0" w:rsidRDefault="005A31E0" w:rsidP="005A31E0">
            <w:pPr>
              <w:rPr>
                <w:sz w:val="18"/>
                <w:szCs w:val="18"/>
              </w:rPr>
            </w:pPr>
            <w:r>
              <w:rPr>
                <w:sz w:val="18"/>
                <w:szCs w:val="18"/>
              </w:rPr>
              <w:t>Б</w:t>
            </w:r>
          </w:p>
        </w:tc>
      </w:tr>
      <w:tr w:rsidR="00744B04" w:rsidRPr="00A1781D" w:rsidTr="005A31E0">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744B04" w:rsidRDefault="00744B04" w:rsidP="00744B04">
            <w:pPr>
              <w:rPr>
                <w:sz w:val="18"/>
                <w:szCs w:val="18"/>
              </w:rPr>
            </w:pPr>
            <w:r>
              <w:rPr>
                <w:sz w:val="18"/>
                <w:szCs w:val="18"/>
              </w:rPr>
              <w:t>9</w:t>
            </w:r>
          </w:p>
        </w:tc>
        <w:tc>
          <w:tcPr>
            <w:tcW w:w="1560" w:type="dxa"/>
            <w:tcBorders>
              <w:top w:val="single" w:sz="4" w:space="0" w:color="auto"/>
              <w:left w:val="nil"/>
              <w:bottom w:val="single" w:sz="4" w:space="0" w:color="auto"/>
              <w:right w:val="single" w:sz="4" w:space="0" w:color="auto"/>
            </w:tcBorders>
          </w:tcPr>
          <w:p w:rsidR="00744B04" w:rsidRDefault="00744B04" w:rsidP="00744B04">
            <w:pPr>
              <w:rPr>
                <w:sz w:val="18"/>
                <w:szCs w:val="18"/>
              </w:rPr>
            </w:pPr>
            <w:r>
              <w:rPr>
                <w:sz w:val="18"/>
                <w:szCs w:val="18"/>
              </w:rPr>
              <w:t xml:space="preserve">Сумма </w:t>
            </w:r>
            <w:proofErr w:type="spellStart"/>
            <w:r>
              <w:rPr>
                <w:sz w:val="18"/>
                <w:szCs w:val="18"/>
              </w:rPr>
              <w:t>соотвествующих</w:t>
            </w:r>
            <w:proofErr w:type="spellEnd"/>
            <w:r>
              <w:rPr>
                <w:sz w:val="18"/>
                <w:szCs w:val="18"/>
              </w:rPr>
              <w:t xml:space="preserve"> номеров счетов графы 1 раздела 1 и раздела 2</w:t>
            </w:r>
          </w:p>
        </w:tc>
        <w:tc>
          <w:tcPr>
            <w:tcW w:w="700" w:type="dxa"/>
            <w:tcBorders>
              <w:top w:val="single" w:sz="4" w:space="0" w:color="auto"/>
              <w:left w:val="nil"/>
              <w:bottom w:val="single" w:sz="4" w:space="0" w:color="auto"/>
              <w:right w:val="single" w:sz="4" w:space="0" w:color="auto"/>
            </w:tcBorders>
          </w:tcPr>
          <w:p w:rsidR="00744B04" w:rsidRPr="00744B04" w:rsidRDefault="00744B04" w:rsidP="00744B04">
            <w:pPr>
              <w:jc w:val="center"/>
              <w:rPr>
                <w:sz w:val="18"/>
                <w:szCs w:val="18"/>
              </w:rPr>
            </w:pPr>
            <w:r>
              <w:rPr>
                <w:sz w:val="18"/>
                <w:szCs w:val="18"/>
              </w:rPr>
              <w:t>2</w:t>
            </w:r>
          </w:p>
        </w:tc>
        <w:tc>
          <w:tcPr>
            <w:tcW w:w="800" w:type="dxa"/>
            <w:tcBorders>
              <w:top w:val="single" w:sz="4" w:space="0" w:color="auto"/>
              <w:left w:val="nil"/>
              <w:bottom w:val="single" w:sz="4" w:space="0" w:color="auto"/>
              <w:right w:val="single" w:sz="4" w:space="0" w:color="auto"/>
            </w:tcBorders>
          </w:tcPr>
          <w:p w:rsidR="00744B04" w:rsidRPr="00744B04" w:rsidRDefault="00744B04" w:rsidP="00744B04">
            <w:pPr>
              <w:rPr>
                <w:sz w:val="18"/>
                <w:szCs w:val="18"/>
              </w:rPr>
            </w:pPr>
            <w:r>
              <w:rPr>
                <w:sz w:val="18"/>
                <w:szCs w:val="18"/>
              </w:rPr>
              <w:t>=</w:t>
            </w:r>
          </w:p>
        </w:tc>
        <w:tc>
          <w:tcPr>
            <w:tcW w:w="2000" w:type="dxa"/>
            <w:tcBorders>
              <w:top w:val="single" w:sz="4" w:space="0" w:color="auto"/>
              <w:left w:val="nil"/>
              <w:bottom w:val="single" w:sz="4" w:space="0" w:color="auto"/>
              <w:right w:val="single" w:sz="4" w:space="0" w:color="auto"/>
            </w:tcBorders>
          </w:tcPr>
          <w:p w:rsidR="00744B04" w:rsidRPr="00F87641" w:rsidRDefault="00744B04" w:rsidP="00744B04">
            <w:pPr>
              <w:rPr>
                <w:sz w:val="18"/>
                <w:szCs w:val="18"/>
              </w:rPr>
            </w:pPr>
            <w:r>
              <w:rPr>
                <w:sz w:val="18"/>
                <w:szCs w:val="18"/>
              </w:rPr>
              <w:t>Сумме соответствующих счетов графы 1 раздела 3</w:t>
            </w:r>
          </w:p>
        </w:tc>
        <w:tc>
          <w:tcPr>
            <w:tcW w:w="777" w:type="dxa"/>
            <w:tcBorders>
              <w:top w:val="single" w:sz="4" w:space="0" w:color="auto"/>
              <w:left w:val="nil"/>
              <w:bottom w:val="single" w:sz="4" w:space="0" w:color="auto"/>
              <w:right w:val="single" w:sz="4" w:space="0" w:color="auto"/>
            </w:tcBorders>
          </w:tcPr>
          <w:p w:rsidR="00744B04" w:rsidRPr="00F87641" w:rsidRDefault="00744B04" w:rsidP="00744B04">
            <w:pPr>
              <w:rPr>
                <w:sz w:val="18"/>
                <w:szCs w:val="18"/>
              </w:rPr>
            </w:pPr>
            <w:r>
              <w:rPr>
                <w:sz w:val="18"/>
                <w:szCs w:val="18"/>
              </w:rPr>
              <w:t>5</w:t>
            </w:r>
          </w:p>
        </w:tc>
        <w:tc>
          <w:tcPr>
            <w:tcW w:w="3423" w:type="dxa"/>
            <w:tcBorders>
              <w:top w:val="single" w:sz="4" w:space="0" w:color="auto"/>
              <w:left w:val="nil"/>
              <w:bottom w:val="single" w:sz="4" w:space="0" w:color="auto"/>
              <w:right w:val="single" w:sz="4" w:space="0" w:color="auto"/>
            </w:tcBorders>
          </w:tcPr>
          <w:p w:rsidR="00744B04" w:rsidRDefault="00744B04" w:rsidP="00744B04">
            <w:pPr>
              <w:suppressAutoHyphens w:val="0"/>
              <w:autoSpaceDE w:val="0"/>
              <w:autoSpaceDN w:val="0"/>
              <w:adjustRightInd w:val="0"/>
              <w:jc w:val="both"/>
              <w:rPr>
                <w:sz w:val="18"/>
                <w:szCs w:val="18"/>
                <w:lang w:eastAsia="ru-RU"/>
              </w:rPr>
            </w:pPr>
            <w:r>
              <w:rPr>
                <w:sz w:val="18"/>
                <w:szCs w:val="18"/>
              </w:rPr>
              <w:t>Суммы</w:t>
            </w:r>
            <w:r>
              <w:rPr>
                <w:sz w:val="18"/>
                <w:szCs w:val="18"/>
                <w:lang w:eastAsia="ru-RU"/>
              </w:rPr>
              <w:t xml:space="preserve"> предоставленных бюджетных кредитов, государственного (муниципального) долга на начало отчетного периода, отраженные в разделах 1 и 2 не соответствуют аналитической информации, отраженной в разделе 3</w:t>
            </w:r>
          </w:p>
        </w:tc>
        <w:tc>
          <w:tcPr>
            <w:tcW w:w="690" w:type="dxa"/>
            <w:tcBorders>
              <w:top w:val="single" w:sz="4" w:space="0" w:color="auto"/>
              <w:left w:val="nil"/>
              <w:bottom w:val="single" w:sz="4" w:space="0" w:color="auto"/>
              <w:right w:val="single" w:sz="4" w:space="0" w:color="auto"/>
            </w:tcBorders>
          </w:tcPr>
          <w:p w:rsidR="00744B04" w:rsidRDefault="00744B04" w:rsidP="00744B04">
            <w:pPr>
              <w:rPr>
                <w:sz w:val="18"/>
                <w:szCs w:val="18"/>
              </w:rPr>
            </w:pPr>
            <w:r>
              <w:rPr>
                <w:sz w:val="18"/>
                <w:szCs w:val="18"/>
              </w:rPr>
              <w:t>Б</w:t>
            </w:r>
          </w:p>
        </w:tc>
      </w:tr>
      <w:tr w:rsidR="00744B04" w:rsidTr="00D35E0B">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744B04" w:rsidRDefault="00744B04" w:rsidP="00744B04">
            <w:pPr>
              <w:rPr>
                <w:sz w:val="18"/>
                <w:szCs w:val="18"/>
              </w:rPr>
            </w:pPr>
            <w:r>
              <w:rPr>
                <w:sz w:val="18"/>
                <w:szCs w:val="18"/>
              </w:rPr>
              <w:lastRenderedPageBreak/>
              <w:t>10</w:t>
            </w:r>
          </w:p>
        </w:tc>
        <w:tc>
          <w:tcPr>
            <w:tcW w:w="1560" w:type="dxa"/>
            <w:tcBorders>
              <w:top w:val="single" w:sz="4" w:space="0" w:color="auto"/>
              <w:left w:val="nil"/>
              <w:bottom w:val="single" w:sz="4" w:space="0" w:color="auto"/>
              <w:right w:val="single" w:sz="4" w:space="0" w:color="auto"/>
            </w:tcBorders>
          </w:tcPr>
          <w:p w:rsidR="00744B04" w:rsidRDefault="00744B04" w:rsidP="00744B04">
            <w:pPr>
              <w:rPr>
                <w:sz w:val="18"/>
                <w:szCs w:val="18"/>
              </w:rPr>
            </w:pPr>
            <w:r>
              <w:rPr>
                <w:sz w:val="18"/>
                <w:szCs w:val="18"/>
              </w:rPr>
              <w:t xml:space="preserve">Сумма </w:t>
            </w:r>
            <w:proofErr w:type="spellStart"/>
            <w:r>
              <w:rPr>
                <w:sz w:val="18"/>
                <w:szCs w:val="18"/>
              </w:rPr>
              <w:t>соотвествующих</w:t>
            </w:r>
            <w:proofErr w:type="spellEnd"/>
            <w:r>
              <w:rPr>
                <w:sz w:val="18"/>
                <w:szCs w:val="18"/>
              </w:rPr>
              <w:t xml:space="preserve"> номеров счетов графы 1 раздела 1 и раздела 2</w:t>
            </w:r>
          </w:p>
        </w:tc>
        <w:tc>
          <w:tcPr>
            <w:tcW w:w="700" w:type="dxa"/>
            <w:tcBorders>
              <w:top w:val="single" w:sz="4" w:space="0" w:color="auto"/>
              <w:left w:val="nil"/>
              <w:bottom w:val="single" w:sz="4" w:space="0" w:color="auto"/>
              <w:right w:val="single" w:sz="4" w:space="0" w:color="auto"/>
            </w:tcBorders>
          </w:tcPr>
          <w:p w:rsidR="00744B04" w:rsidRPr="00744B04" w:rsidRDefault="00744B04" w:rsidP="00744B04">
            <w:pPr>
              <w:jc w:val="center"/>
              <w:rPr>
                <w:sz w:val="18"/>
                <w:szCs w:val="18"/>
              </w:rPr>
            </w:pPr>
            <w:r>
              <w:rPr>
                <w:sz w:val="18"/>
                <w:szCs w:val="18"/>
              </w:rPr>
              <w:t>3</w:t>
            </w:r>
          </w:p>
        </w:tc>
        <w:tc>
          <w:tcPr>
            <w:tcW w:w="800" w:type="dxa"/>
            <w:tcBorders>
              <w:top w:val="single" w:sz="4" w:space="0" w:color="auto"/>
              <w:left w:val="nil"/>
              <w:bottom w:val="single" w:sz="4" w:space="0" w:color="auto"/>
              <w:right w:val="single" w:sz="4" w:space="0" w:color="auto"/>
            </w:tcBorders>
          </w:tcPr>
          <w:p w:rsidR="00744B04" w:rsidRPr="00744B04" w:rsidRDefault="00744B04" w:rsidP="00744B04">
            <w:pPr>
              <w:rPr>
                <w:sz w:val="18"/>
                <w:szCs w:val="18"/>
              </w:rPr>
            </w:pPr>
            <w:r>
              <w:rPr>
                <w:sz w:val="18"/>
                <w:szCs w:val="18"/>
              </w:rPr>
              <w:t>=</w:t>
            </w:r>
          </w:p>
        </w:tc>
        <w:tc>
          <w:tcPr>
            <w:tcW w:w="2000" w:type="dxa"/>
            <w:tcBorders>
              <w:top w:val="single" w:sz="4" w:space="0" w:color="auto"/>
              <w:left w:val="nil"/>
              <w:bottom w:val="single" w:sz="4" w:space="0" w:color="auto"/>
              <w:right w:val="single" w:sz="4" w:space="0" w:color="auto"/>
            </w:tcBorders>
          </w:tcPr>
          <w:p w:rsidR="00744B04" w:rsidRPr="00F87641" w:rsidRDefault="00744B04" w:rsidP="00744B04">
            <w:pPr>
              <w:rPr>
                <w:sz w:val="18"/>
                <w:szCs w:val="18"/>
              </w:rPr>
            </w:pPr>
            <w:r>
              <w:rPr>
                <w:sz w:val="18"/>
                <w:szCs w:val="18"/>
              </w:rPr>
              <w:t>Сумме соответствующих счетов графы 1 раздела 3</w:t>
            </w:r>
          </w:p>
        </w:tc>
        <w:tc>
          <w:tcPr>
            <w:tcW w:w="777" w:type="dxa"/>
            <w:tcBorders>
              <w:top w:val="single" w:sz="4" w:space="0" w:color="auto"/>
              <w:left w:val="nil"/>
              <w:bottom w:val="single" w:sz="4" w:space="0" w:color="auto"/>
              <w:right w:val="single" w:sz="4" w:space="0" w:color="auto"/>
            </w:tcBorders>
          </w:tcPr>
          <w:p w:rsidR="00744B04" w:rsidRPr="00F87641" w:rsidRDefault="00744B04" w:rsidP="00744B04">
            <w:pPr>
              <w:rPr>
                <w:sz w:val="18"/>
                <w:szCs w:val="18"/>
              </w:rPr>
            </w:pPr>
            <w:r>
              <w:rPr>
                <w:sz w:val="18"/>
                <w:szCs w:val="18"/>
              </w:rPr>
              <w:t>6</w:t>
            </w:r>
          </w:p>
        </w:tc>
        <w:tc>
          <w:tcPr>
            <w:tcW w:w="3423" w:type="dxa"/>
            <w:tcBorders>
              <w:top w:val="single" w:sz="4" w:space="0" w:color="auto"/>
              <w:left w:val="nil"/>
              <w:bottom w:val="single" w:sz="4" w:space="0" w:color="auto"/>
              <w:right w:val="single" w:sz="4" w:space="0" w:color="auto"/>
            </w:tcBorders>
          </w:tcPr>
          <w:p w:rsidR="00744B04" w:rsidRDefault="00744B04" w:rsidP="00744B04">
            <w:pPr>
              <w:suppressAutoHyphens w:val="0"/>
              <w:autoSpaceDE w:val="0"/>
              <w:autoSpaceDN w:val="0"/>
              <w:adjustRightInd w:val="0"/>
              <w:jc w:val="both"/>
              <w:rPr>
                <w:sz w:val="18"/>
                <w:szCs w:val="18"/>
                <w:lang w:eastAsia="ru-RU"/>
              </w:rPr>
            </w:pPr>
            <w:r>
              <w:rPr>
                <w:sz w:val="18"/>
                <w:szCs w:val="18"/>
              </w:rPr>
              <w:t>Суммы</w:t>
            </w:r>
            <w:r>
              <w:rPr>
                <w:sz w:val="18"/>
                <w:szCs w:val="18"/>
                <w:lang w:eastAsia="ru-RU"/>
              </w:rPr>
              <w:t xml:space="preserve"> предоставленных бюджетных кредитов, государственного (муниципального) долга на конец отчетного периода, отраженные в разделах 1 и 2 не соответствуют аналитической информации, отраженной в разделе 3</w:t>
            </w:r>
          </w:p>
        </w:tc>
        <w:tc>
          <w:tcPr>
            <w:tcW w:w="690" w:type="dxa"/>
            <w:tcBorders>
              <w:top w:val="single" w:sz="4" w:space="0" w:color="auto"/>
              <w:left w:val="nil"/>
              <w:bottom w:val="single" w:sz="4" w:space="0" w:color="auto"/>
              <w:right w:val="single" w:sz="4" w:space="0" w:color="auto"/>
            </w:tcBorders>
          </w:tcPr>
          <w:p w:rsidR="00744B04" w:rsidRDefault="00744B04" w:rsidP="00744B04">
            <w:pPr>
              <w:rPr>
                <w:sz w:val="18"/>
                <w:szCs w:val="18"/>
              </w:rPr>
            </w:pPr>
            <w:r>
              <w:rPr>
                <w:sz w:val="18"/>
                <w:szCs w:val="18"/>
              </w:rPr>
              <w:t>Б</w:t>
            </w:r>
          </w:p>
        </w:tc>
      </w:tr>
      <w:tr w:rsidR="00D630A8" w:rsidTr="00D630A8">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D630A8" w:rsidRDefault="00D630A8" w:rsidP="00D630A8">
            <w:pPr>
              <w:rPr>
                <w:sz w:val="18"/>
                <w:szCs w:val="18"/>
              </w:rPr>
            </w:pPr>
            <w:r>
              <w:rPr>
                <w:sz w:val="18"/>
                <w:szCs w:val="18"/>
              </w:rPr>
              <w:t>11</w:t>
            </w:r>
          </w:p>
        </w:tc>
        <w:tc>
          <w:tcPr>
            <w:tcW w:w="1560" w:type="dxa"/>
            <w:tcBorders>
              <w:top w:val="single" w:sz="4" w:space="0" w:color="auto"/>
              <w:left w:val="nil"/>
              <w:bottom w:val="single" w:sz="4" w:space="0" w:color="auto"/>
              <w:right w:val="single" w:sz="4" w:space="0" w:color="auto"/>
            </w:tcBorders>
          </w:tcPr>
          <w:p w:rsidR="00D630A8" w:rsidRDefault="00D630A8" w:rsidP="002D4334">
            <w:pPr>
              <w:rPr>
                <w:sz w:val="18"/>
                <w:szCs w:val="18"/>
              </w:rPr>
            </w:pPr>
            <w:r>
              <w:rPr>
                <w:sz w:val="18"/>
                <w:szCs w:val="18"/>
              </w:rPr>
              <w:t>Сумма соответствующих номеров счетов графы 1 раздела 3</w:t>
            </w:r>
          </w:p>
        </w:tc>
        <w:tc>
          <w:tcPr>
            <w:tcW w:w="700" w:type="dxa"/>
            <w:tcBorders>
              <w:top w:val="single" w:sz="4" w:space="0" w:color="auto"/>
              <w:left w:val="nil"/>
              <w:bottom w:val="single" w:sz="4" w:space="0" w:color="auto"/>
              <w:right w:val="single" w:sz="4" w:space="0" w:color="auto"/>
            </w:tcBorders>
          </w:tcPr>
          <w:p w:rsidR="00D630A8" w:rsidRDefault="00D630A8" w:rsidP="00D630A8">
            <w:pPr>
              <w:jc w:val="center"/>
              <w:rPr>
                <w:sz w:val="18"/>
                <w:szCs w:val="18"/>
              </w:rPr>
            </w:pPr>
            <w:r>
              <w:rPr>
                <w:sz w:val="18"/>
                <w:szCs w:val="18"/>
              </w:rPr>
              <w:t>5</w:t>
            </w:r>
          </w:p>
        </w:tc>
        <w:tc>
          <w:tcPr>
            <w:tcW w:w="800" w:type="dxa"/>
            <w:tcBorders>
              <w:top w:val="single" w:sz="4" w:space="0" w:color="auto"/>
              <w:left w:val="nil"/>
              <w:bottom w:val="single" w:sz="4" w:space="0" w:color="auto"/>
              <w:right w:val="single" w:sz="4" w:space="0" w:color="auto"/>
            </w:tcBorders>
          </w:tcPr>
          <w:p w:rsidR="00D630A8" w:rsidRDefault="00D630A8" w:rsidP="00D630A8">
            <w:pPr>
              <w:rPr>
                <w:sz w:val="18"/>
                <w:szCs w:val="18"/>
              </w:rPr>
            </w:pPr>
            <w:r>
              <w:rPr>
                <w:sz w:val="18"/>
                <w:szCs w:val="18"/>
              </w:rPr>
              <w:t>-</w:t>
            </w:r>
          </w:p>
        </w:tc>
        <w:tc>
          <w:tcPr>
            <w:tcW w:w="2000" w:type="dxa"/>
            <w:tcBorders>
              <w:top w:val="single" w:sz="4" w:space="0" w:color="auto"/>
              <w:left w:val="nil"/>
              <w:bottom w:val="single" w:sz="4" w:space="0" w:color="auto"/>
              <w:right w:val="single" w:sz="4" w:space="0" w:color="auto"/>
            </w:tcBorders>
          </w:tcPr>
          <w:p w:rsidR="00D630A8" w:rsidRDefault="00D630A8" w:rsidP="00D630A8">
            <w:pPr>
              <w:rPr>
                <w:sz w:val="18"/>
                <w:szCs w:val="18"/>
              </w:rPr>
            </w:pPr>
            <w:r>
              <w:rPr>
                <w:sz w:val="18"/>
                <w:szCs w:val="18"/>
              </w:rPr>
              <w:t>Итого по коду соответствующего счета раздела 3</w:t>
            </w:r>
          </w:p>
        </w:tc>
        <w:tc>
          <w:tcPr>
            <w:tcW w:w="777" w:type="dxa"/>
            <w:tcBorders>
              <w:top w:val="single" w:sz="4" w:space="0" w:color="auto"/>
              <w:left w:val="nil"/>
              <w:bottom w:val="single" w:sz="4" w:space="0" w:color="auto"/>
              <w:right w:val="single" w:sz="4" w:space="0" w:color="auto"/>
            </w:tcBorders>
          </w:tcPr>
          <w:p w:rsidR="00D630A8" w:rsidRDefault="00D630A8" w:rsidP="00D630A8">
            <w:pPr>
              <w:rPr>
                <w:sz w:val="18"/>
                <w:szCs w:val="18"/>
              </w:rPr>
            </w:pPr>
            <w:r>
              <w:rPr>
                <w:sz w:val="18"/>
                <w:szCs w:val="18"/>
              </w:rPr>
              <w:t>5</w:t>
            </w:r>
          </w:p>
        </w:tc>
        <w:tc>
          <w:tcPr>
            <w:tcW w:w="3423" w:type="dxa"/>
            <w:tcBorders>
              <w:top w:val="single" w:sz="4" w:space="0" w:color="auto"/>
              <w:left w:val="nil"/>
              <w:bottom w:val="single" w:sz="4" w:space="0" w:color="auto"/>
              <w:right w:val="single" w:sz="4" w:space="0" w:color="auto"/>
            </w:tcBorders>
          </w:tcPr>
          <w:p w:rsidR="00D630A8" w:rsidRDefault="00D630A8" w:rsidP="00D630A8">
            <w:pPr>
              <w:suppressAutoHyphens w:val="0"/>
              <w:autoSpaceDE w:val="0"/>
              <w:autoSpaceDN w:val="0"/>
              <w:adjustRightInd w:val="0"/>
              <w:jc w:val="both"/>
              <w:rPr>
                <w:sz w:val="18"/>
                <w:szCs w:val="18"/>
              </w:rPr>
            </w:pPr>
            <w:r w:rsidRPr="00A1781D">
              <w:rPr>
                <w:sz w:val="18"/>
                <w:szCs w:val="18"/>
              </w:rPr>
              <w:t>Итоговое значение по счету не соответствует сумме аналитических счетов</w:t>
            </w:r>
            <w:r>
              <w:rPr>
                <w:sz w:val="18"/>
                <w:szCs w:val="18"/>
              </w:rPr>
              <w:t xml:space="preserve"> </w:t>
            </w:r>
            <w:r w:rsidRPr="00A1781D">
              <w:rPr>
                <w:sz w:val="18"/>
                <w:szCs w:val="18"/>
              </w:rPr>
              <w:t>– недопустимо</w:t>
            </w:r>
          </w:p>
        </w:tc>
        <w:tc>
          <w:tcPr>
            <w:tcW w:w="690" w:type="dxa"/>
            <w:tcBorders>
              <w:top w:val="single" w:sz="4" w:space="0" w:color="auto"/>
              <w:left w:val="nil"/>
              <w:bottom w:val="single" w:sz="4" w:space="0" w:color="auto"/>
              <w:right w:val="single" w:sz="4" w:space="0" w:color="auto"/>
            </w:tcBorders>
          </w:tcPr>
          <w:p w:rsidR="00D630A8" w:rsidRDefault="00D630A8" w:rsidP="00D630A8">
            <w:pPr>
              <w:rPr>
                <w:sz w:val="18"/>
                <w:szCs w:val="18"/>
              </w:rPr>
            </w:pPr>
            <w:r>
              <w:rPr>
                <w:sz w:val="18"/>
                <w:szCs w:val="18"/>
              </w:rPr>
              <w:t>Б</w:t>
            </w:r>
          </w:p>
        </w:tc>
      </w:tr>
      <w:tr w:rsidR="00D630A8" w:rsidTr="00D630A8">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D630A8" w:rsidRDefault="00D630A8" w:rsidP="00D630A8">
            <w:pPr>
              <w:rPr>
                <w:sz w:val="18"/>
                <w:szCs w:val="18"/>
              </w:rPr>
            </w:pPr>
            <w:r>
              <w:rPr>
                <w:sz w:val="18"/>
                <w:szCs w:val="18"/>
              </w:rPr>
              <w:t>12</w:t>
            </w:r>
          </w:p>
        </w:tc>
        <w:tc>
          <w:tcPr>
            <w:tcW w:w="1560" w:type="dxa"/>
            <w:tcBorders>
              <w:top w:val="single" w:sz="4" w:space="0" w:color="auto"/>
              <w:left w:val="nil"/>
              <w:bottom w:val="single" w:sz="4" w:space="0" w:color="auto"/>
              <w:right w:val="single" w:sz="4" w:space="0" w:color="auto"/>
            </w:tcBorders>
          </w:tcPr>
          <w:p w:rsidR="00D630A8" w:rsidRDefault="00D630A8" w:rsidP="002D4334">
            <w:pPr>
              <w:rPr>
                <w:sz w:val="18"/>
                <w:szCs w:val="18"/>
              </w:rPr>
            </w:pPr>
            <w:r>
              <w:rPr>
                <w:sz w:val="18"/>
                <w:szCs w:val="18"/>
              </w:rPr>
              <w:t>Сумма соответствующих номеров счетов графы 1 раздела 3</w:t>
            </w:r>
          </w:p>
        </w:tc>
        <w:tc>
          <w:tcPr>
            <w:tcW w:w="700" w:type="dxa"/>
            <w:tcBorders>
              <w:top w:val="single" w:sz="4" w:space="0" w:color="auto"/>
              <w:left w:val="nil"/>
              <w:bottom w:val="single" w:sz="4" w:space="0" w:color="auto"/>
              <w:right w:val="single" w:sz="4" w:space="0" w:color="auto"/>
            </w:tcBorders>
          </w:tcPr>
          <w:p w:rsidR="00D630A8" w:rsidRDefault="00D630A8" w:rsidP="00D630A8">
            <w:pPr>
              <w:jc w:val="center"/>
              <w:rPr>
                <w:sz w:val="18"/>
                <w:szCs w:val="18"/>
              </w:rPr>
            </w:pPr>
            <w:r>
              <w:rPr>
                <w:sz w:val="18"/>
                <w:szCs w:val="18"/>
              </w:rPr>
              <w:t>6</w:t>
            </w:r>
          </w:p>
        </w:tc>
        <w:tc>
          <w:tcPr>
            <w:tcW w:w="800" w:type="dxa"/>
            <w:tcBorders>
              <w:top w:val="single" w:sz="4" w:space="0" w:color="auto"/>
              <w:left w:val="nil"/>
              <w:bottom w:val="single" w:sz="4" w:space="0" w:color="auto"/>
              <w:right w:val="single" w:sz="4" w:space="0" w:color="auto"/>
            </w:tcBorders>
          </w:tcPr>
          <w:p w:rsidR="00D630A8" w:rsidRDefault="00D630A8" w:rsidP="00D630A8">
            <w:pPr>
              <w:rPr>
                <w:sz w:val="18"/>
                <w:szCs w:val="18"/>
              </w:rPr>
            </w:pPr>
            <w:r>
              <w:rPr>
                <w:sz w:val="18"/>
                <w:szCs w:val="18"/>
              </w:rPr>
              <w:t>-</w:t>
            </w:r>
          </w:p>
        </w:tc>
        <w:tc>
          <w:tcPr>
            <w:tcW w:w="2000" w:type="dxa"/>
            <w:tcBorders>
              <w:top w:val="single" w:sz="4" w:space="0" w:color="auto"/>
              <w:left w:val="nil"/>
              <w:bottom w:val="single" w:sz="4" w:space="0" w:color="auto"/>
              <w:right w:val="single" w:sz="4" w:space="0" w:color="auto"/>
            </w:tcBorders>
          </w:tcPr>
          <w:p w:rsidR="00D630A8" w:rsidRDefault="00D630A8" w:rsidP="00D630A8">
            <w:pPr>
              <w:rPr>
                <w:sz w:val="18"/>
                <w:szCs w:val="18"/>
              </w:rPr>
            </w:pPr>
            <w:r>
              <w:rPr>
                <w:sz w:val="18"/>
                <w:szCs w:val="18"/>
              </w:rPr>
              <w:t>Итого по коду соответствующего счета раздела 3</w:t>
            </w:r>
          </w:p>
        </w:tc>
        <w:tc>
          <w:tcPr>
            <w:tcW w:w="777" w:type="dxa"/>
            <w:tcBorders>
              <w:top w:val="single" w:sz="4" w:space="0" w:color="auto"/>
              <w:left w:val="nil"/>
              <w:bottom w:val="single" w:sz="4" w:space="0" w:color="auto"/>
              <w:right w:val="single" w:sz="4" w:space="0" w:color="auto"/>
            </w:tcBorders>
          </w:tcPr>
          <w:p w:rsidR="00D630A8" w:rsidRDefault="00D630A8" w:rsidP="00D630A8">
            <w:pPr>
              <w:rPr>
                <w:sz w:val="18"/>
                <w:szCs w:val="18"/>
              </w:rPr>
            </w:pPr>
            <w:r>
              <w:rPr>
                <w:sz w:val="18"/>
                <w:szCs w:val="18"/>
              </w:rPr>
              <w:t>6</w:t>
            </w:r>
          </w:p>
        </w:tc>
        <w:tc>
          <w:tcPr>
            <w:tcW w:w="3423" w:type="dxa"/>
            <w:tcBorders>
              <w:top w:val="single" w:sz="4" w:space="0" w:color="auto"/>
              <w:left w:val="nil"/>
              <w:bottom w:val="single" w:sz="4" w:space="0" w:color="auto"/>
              <w:right w:val="single" w:sz="4" w:space="0" w:color="auto"/>
            </w:tcBorders>
          </w:tcPr>
          <w:p w:rsidR="00D630A8" w:rsidRDefault="00D630A8" w:rsidP="00D630A8">
            <w:pPr>
              <w:suppressAutoHyphens w:val="0"/>
              <w:autoSpaceDE w:val="0"/>
              <w:autoSpaceDN w:val="0"/>
              <w:adjustRightInd w:val="0"/>
              <w:jc w:val="both"/>
              <w:rPr>
                <w:sz w:val="18"/>
                <w:szCs w:val="18"/>
              </w:rPr>
            </w:pPr>
            <w:r w:rsidRPr="00A1781D">
              <w:rPr>
                <w:sz w:val="18"/>
                <w:szCs w:val="18"/>
              </w:rPr>
              <w:t>Итоговое значение по счету не соответствует сумме аналитических счетов</w:t>
            </w:r>
            <w:r>
              <w:rPr>
                <w:sz w:val="18"/>
                <w:szCs w:val="18"/>
              </w:rPr>
              <w:t xml:space="preserve"> </w:t>
            </w:r>
            <w:r w:rsidRPr="00A1781D">
              <w:rPr>
                <w:sz w:val="18"/>
                <w:szCs w:val="18"/>
              </w:rPr>
              <w:t>– недопустимо</w:t>
            </w:r>
          </w:p>
        </w:tc>
        <w:tc>
          <w:tcPr>
            <w:tcW w:w="690" w:type="dxa"/>
            <w:tcBorders>
              <w:top w:val="single" w:sz="4" w:space="0" w:color="auto"/>
              <w:left w:val="nil"/>
              <w:bottom w:val="single" w:sz="4" w:space="0" w:color="auto"/>
              <w:right w:val="single" w:sz="4" w:space="0" w:color="auto"/>
            </w:tcBorders>
          </w:tcPr>
          <w:p w:rsidR="00D630A8" w:rsidRDefault="00D630A8" w:rsidP="00D630A8">
            <w:pPr>
              <w:rPr>
                <w:sz w:val="18"/>
                <w:szCs w:val="18"/>
              </w:rPr>
            </w:pPr>
            <w:r>
              <w:rPr>
                <w:sz w:val="18"/>
                <w:szCs w:val="18"/>
              </w:rPr>
              <w:t>Б</w:t>
            </w:r>
          </w:p>
        </w:tc>
      </w:tr>
      <w:tr w:rsidR="002D4334" w:rsidRPr="00A1781D" w:rsidTr="007A01B2">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2D4334" w:rsidRPr="00A1781D" w:rsidRDefault="002D4334" w:rsidP="007A01B2">
            <w:pPr>
              <w:rPr>
                <w:sz w:val="18"/>
                <w:szCs w:val="18"/>
              </w:rPr>
            </w:pPr>
            <w:r w:rsidRPr="00A1781D">
              <w:rPr>
                <w:sz w:val="18"/>
                <w:szCs w:val="18"/>
              </w:rPr>
              <w:t>1</w:t>
            </w:r>
            <w:r>
              <w:rPr>
                <w:sz w:val="18"/>
                <w:szCs w:val="18"/>
              </w:rPr>
              <w:t>3</w:t>
            </w:r>
          </w:p>
        </w:tc>
        <w:tc>
          <w:tcPr>
            <w:tcW w:w="1560" w:type="dxa"/>
            <w:tcBorders>
              <w:top w:val="single" w:sz="4" w:space="0" w:color="auto"/>
              <w:left w:val="nil"/>
              <w:bottom w:val="single" w:sz="4" w:space="0" w:color="auto"/>
              <w:right w:val="single" w:sz="4" w:space="0" w:color="auto"/>
            </w:tcBorders>
          </w:tcPr>
          <w:p w:rsidR="002D4334" w:rsidRPr="00A1781D" w:rsidRDefault="002D4334" w:rsidP="002D4334">
            <w:pPr>
              <w:rPr>
                <w:sz w:val="18"/>
                <w:szCs w:val="18"/>
              </w:rPr>
            </w:pPr>
            <w:r>
              <w:rPr>
                <w:sz w:val="18"/>
                <w:szCs w:val="18"/>
              </w:rPr>
              <w:t xml:space="preserve">%120744000 </w:t>
            </w:r>
            <w:r w:rsidRPr="00A1781D">
              <w:rPr>
                <w:sz w:val="18"/>
                <w:szCs w:val="18"/>
              </w:rPr>
              <w:t>Раздел 1</w:t>
            </w:r>
            <w:r>
              <w:rPr>
                <w:sz w:val="18"/>
                <w:szCs w:val="18"/>
              </w:rPr>
              <w:t>, 3</w:t>
            </w:r>
          </w:p>
        </w:tc>
        <w:tc>
          <w:tcPr>
            <w:tcW w:w="700" w:type="dxa"/>
            <w:tcBorders>
              <w:top w:val="single" w:sz="4" w:space="0" w:color="auto"/>
              <w:left w:val="nil"/>
              <w:bottom w:val="single" w:sz="4" w:space="0" w:color="auto"/>
              <w:right w:val="single" w:sz="4" w:space="0" w:color="auto"/>
            </w:tcBorders>
          </w:tcPr>
          <w:p w:rsidR="002D4334" w:rsidRPr="00A1781D" w:rsidRDefault="002D4334" w:rsidP="007A01B2">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2D4334" w:rsidRPr="00A1781D" w:rsidRDefault="002D4334" w:rsidP="007A01B2">
            <w:pPr>
              <w:rPr>
                <w:sz w:val="18"/>
                <w:szCs w:val="18"/>
              </w:rPr>
            </w:pPr>
            <w:r w:rsidRPr="00A1781D">
              <w:rPr>
                <w:sz w:val="18"/>
                <w:szCs w:val="18"/>
              </w:rPr>
              <w:t>=</w:t>
            </w:r>
            <w:r>
              <w:rPr>
                <w:sz w:val="18"/>
                <w:szCs w:val="18"/>
              </w:rPr>
              <w:t>0</w:t>
            </w:r>
          </w:p>
        </w:tc>
        <w:tc>
          <w:tcPr>
            <w:tcW w:w="2000" w:type="dxa"/>
            <w:tcBorders>
              <w:top w:val="single" w:sz="4" w:space="0" w:color="auto"/>
              <w:left w:val="nil"/>
              <w:bottom w:val="single" w:sz="4" w:space="0" w:color="auto"/>
              <w:right w:val="single" w:sz="4" w:space="0" w:color="auto"/>
            </w:tcBorders>
          </w:tcPr>
          <w:p w:rsidR="002D4334" w:rsidRPr="00A1781D" w:rsidRDefault="002D4334" w:rsidP="007A01B2">
            <w:pPr>
              <w:rPr>
                <w:sz w:val="18"/>
                <w:szCs w:val="18"/>
              </w:rPr>
            </w:pPr>
          </w:p>
        </w:tc>
        <w:tc>
          <w:tcPr>
            <w:tcW w:w="777" w:type="dxa"/>
            <w:tcBorders>
              <w:top w:val="single" w:sz="4" w:space="0" w:color="auto"/>
              <w:left w:val="nil"/>
              <w:bottom w:val="single" w:sz="4" w:space="0" w:color="auto"/>
              <w:right w:val="single" w:sz="4" w:space="0" w:color="auto"/>
            </w:tcBorders>
          </w:tcPr>
          <w:p w:rsidR="002D4334" w:rsidRPr="00A1781D" w:rsidRDefault="002D4334" w:rsidP="007A01B2">
            <w:pPr>
              <w:rPr>
                <w:sz w:val="18"/>
                <w:szCs w:val="18"/>
              </w:rPr>
            </w:pPr>
          </w:p>
        </w:tc>
        <w:tc>
          <w:tcPr>
            <w:tcW w:w="3423" w:type="dxa"/>
            <w:tcBorders>
              <w:top w:val="single" w:sz="4" w:space="0" w:color="auto"/>
              <w:left w:val="nil"/>
              <w:bottom w:val="single" w:sz="4" w:space="0" w:color="auto"/>
              <w:right w:val="single" w:sz="4" w:space="0" w:color="auto"/>
            </w:tcBorders>
          </w:tcPr>
          <w:p w:rsidR="002D4334" w:rsidRPr="00A1781D" w:rsidRDefault="002D4334" w:rsidP="002D4334">
            <w:pPr>
              <w:rPr>
                <w:sz w:val="18"/>
                <w:szCs w:val="18"/>
              </w:rPr>
            </w:pPr>
            <w:r>
              <w:rPr>
                <w:sz w:val="18"/>
                <w:szCs w:val="18"/>
              </w:rPr>
              <w:t xml:space="preserve">Показатели по счету 20744 в разделах 1, 3 не </w:t>
            </w:r>
            <w:proofErr w:type="spellStart"/>
            <w:r>
              <w:rPr>
                <w:sz w:val="18"/>
                <w:szCs w:val="18"/>
              </w:rPr>
              <w:t>отраажются</w:t>
            </w:r>
            <w:proofErr w:type="spellEnd"/>
          </w:p>
        </w:tc>
        <w:tc>
          <w:tcPr>
            <w:tcW w:w="690" w:type="dxa"/>
            <w:tcBorders>
              <w:top w:val="single" w:sz="4" w:space="0" w:color="auto"/>
              <w:left w:val="nil"/>
              <w:bottom w:val="single" w:sz="4" w:space="0" w:color="auto"/>
              <w:right w:val="single" w:sz="4" w:space="0" w:color="auto"/>
            </w:tcBorders>
          </w:tcPr>
          <w:p w:rsidR="002D4334" w:rsidRPr="00A1781D" w:rsidRDefault="002D4334" w:rsidP="007A01B2">
            <w:pPr>
              <w:rPr>
                <w:sz w:val="18"/>
                <w:szCs w:val="18"/>
              </w:rPr>
            </w:pPr>
            <w:r>
              <w:rPr>
                <w:sz w:val="18"/>
                <w:szCs w:val="18"/>
              </w:rPr>
              <w:t>Б</w:t>
            </w:r>
          </w:p>
        </w:tc>
      </w:tr>
      <w:tr w:rsidR="002D4334" w:rsidRPr="00A1781D" w:rsidTr="007A01B2">
        <w:trPr>
          <w:trHeight w:val="750"/>
        </w:trPr>
        <w:tc>
          <w:tcPr>
            <w:tcW w:w="648" w:type="dxa"/>
            <w:tcBorders>
              <w:top w:val="single" w:sz="4" w:space="0" w:color="auto"/>
              <w:left w:val="single" w:sz="4" w:space="0" w:color="auto"/>
              <w:bottom w:val="single" w:sz="4" w:space="0" w:color="auto"/>
              <w:right w:val="single" w:sz="4" w:space="0" w:color="auto"/>
            </w:tcBorders>
            <w:vAlign w:val="center"/>
          </w:tcPr>
          <w:p w:rsidR="002D4334" w:rsidRPr="00A1781D" w:rsidRDefault="002D4334" w:rsidP="002D4334">
            <w:pPr>
              <w:rPr>
                <w:sz w:val="18"/>
                <w:szCs w:val="18"/>
              </w:rPr>
            </w:pPr>
            <w:r w:rsidRPr="00A1781D">
              <w:rPr>
                <w:sz w:val="18"/>
                <w:szCs w:val="18"/>
              </w:rPr>
              <w:t>1</w:t>
            </w:r>
            <w:r>
              <w:rPr>
                <w:sz w:val="18"/>
                <w:szCs w:val="18"/>
              </w:rPr>
              <w:t>4</w:t>
            </w:r>
          </w:p>
        </w:tc>
        <w:tc>
          <w:tcPr>
            <w:tcW w:w="1560" w:type="dxa"/>
            <w:tcBorders>
              <w:top w:val="single" w:sz="4" w:space="0" w:color="auto"/>
              <w:left w:val="nil"/>
              <w:bottom w:val="single" w:sz="4" w:space="0" w:color="auto"/>
              <w:right w:val="single" w:sz="4" w:space="0" w:color="auto"/>
            </w:tcBorders>
          </w:tcPr>
          <w:p w:rsidR="002D4334" w:rsidRPr="00A1781D" w:rsidRDefault="002D4334" w:rsidP="002D4334">
            <w:pPr>
              <w:rPr>
                <w:sz w:val="18"/>
                <w:szCs w:val="18"/>
              </w:rPr>
            </w:pPr>
            <w:r>
              <w:rPr>
                <w:sz w:val="18"/>
                <w:szCs w:val="18"/>
              </w:rPr>
              <w:t>%130114000</w:t>
            </w:r>
            <w:r w:rsidRPr="00A1781D">
              <w:rPr>
                <w:sz w:val="18"/>
                <w:szCs w:val="18"/>
              </w:rPr>
              <w:t xml:space="preserve"> Раздел </w:t>
            </w:r>
            <w:r>
              <w:rPr>
                <w:sz w:val="18"/>
                <w:szCs w:val="18"/>
              </w:rPr>
              <w:t>2, 3</w:t>
            </w:r>
          </w:p>
        </w:tc>
        <w:tc>
          <w:tcPr>
            <w:tcW w:w="700" w:type="dxa"/>
            <w:tcBorders>
              <w:top w:val="single" w:sz="4" w:space="0" w:color="auto"/>
              <w:left w:val="nil"/>
              <w:bottom w:val="single" w:sz="4" w:space="0" w:color="auto"/>
              <w:right w:val="single" w:sz="4" w:space="0" w:color="auto"/>
            </w:tcBorders>
          </w:tcPr>
          <w:p w:rsidR="002D4334" w:rsidRPr="00A1781D" w:rsidRDefault="002D4334" w:rsidP="007A01B2">
            <w:pPr>
              <w:jc w:val="center"/>
              <w:rPr>
                <w:sz w:val="18"/>
                <w:szCs w:val="18"/>
              </w:rPr>
            </w:pPr>
            <w:r w:rsidRPr="00A1781D">
              <w:rPr>
                <w:sz w:val="18"/>
                <w:szCs w:val="18"/>
              </w:rPr>
              <w:t>*</w:t>
            </w:r>
          </w:p>
        </w:tc>
        <w:tc>
          <w:tcPr>
            <w:tcW w:w="800" w:type="dxa"/>
            <w:tcBorders>
              <w:top w:val="single" w:sz="4" w:space="0" w:color="auto"/>
              <w:left w:val="nil"/>
              <w:bottom w:val="single" w:sz="4" w:space="0" w:color="auto"/>
              <w:right w:val="single" w:sz="4" w:space="0" w:color="auto"/>
            </w:tcBorders>
          </w:tcPr>
          <w:p w:rsidR="002D4334" w:rsidRPr="00A1781D" w:rsidRDefault="002D4334" w:rsidP="007A01B2">
            <w:pPr>
              <w:rPr>
                <w:sz w:val="18"/>
                <w:szCs w:val="18"/>
              </w:rPr>
            </w:pPr>
            <w:r w:rsidRPr="00A1781D">
              <w:rPr>
                <w:sz w:val="18"/>
                <w:szCs w:val="18"/>
              </w:rPr>
              <w:t>=</w:t>
            </w:r>
            <w:r>
              <w:rPr>
                <w:sz w:val="18"/>
                <w:szCs w:val="18"/>
              </w:rPr>
              <w:t>0</w:t>
            </w:r>
          </w:p>
        </w:tc>
        <w:tc>
          <w:tcPr>
            <w:tcW w:w="2000" w:type="dxa"/>
            <w:tcBorders>
              <w:top w:val="single" w:sz="4" w:space="0" w:color="auto"/>
              <w:left w:val="nil"/>
              <w:bottom w:val="single" w:sz="4" w:space="0" w:color="auto"/>
              <w:right w:val="single" w:sz="4" w:space="0" w:color="auto"/>
            </w:tcBorders>
          </w:tcPr>
          <w:p w:rsidR="002D4334" w:rsidRPr="00A1781D" w:rsidRDefault="002D4334" w:rsidP="007A01B2">
            <w:pPr>
              <w:rPr>
                <w:sz w:val="18"/>
                <w:szCs w:val="18"/>
              </w:rPr>
            </w:pPr>
          </w:p>
        </w:tc>
        <w:tc>
          <w:tcPr>
            <w:tcW w:w="777" w:type="dxa"/>
            <w:tcBorders>
              <w:top w:val="single" w:sz="4" w:space="0" w:color="auto"/>
              <w:left w:val="nil"/>
              <w:bottom w:val="single" w:sz="4" w:space="0" w:color="auto"/>
              <w:right w:val="single" w:sz="4" w:space="0" w:color="auto"/>
            </w:tcBorders>
          </w:tcPr>
          <w:p w:rsidR="002D4334" w:rsidRPr="00A1781D" w:rsidRDefault="002D4334" w:rsidP="007A01B2">
            <w:pPr>
              <w:rPr>
                <w:sz w:val="18"/>
                <w:szCs w:val="18"/>
              </w:rPr>
            </w:pPr>
          </w:p>
        </w:tc>
        <w:tc>
          <w:tcPr>
            <w:tcW w:w="3423" w:type="dxa"/>
            <w:tcBorders>
              <w:top w:val="single" w:sz="4" w:space="0" w:color="auto"/>
              <w:left w:val="nil"/>
              <w:bottom w:val="single" w:sz="4" w:space="0" w:color="auto"/>
              <w:right w:val="single" w:sz="4" w:space="0" w:color="auto"/>
            </w:tcBorders>
          </w:tcPr>
          <w:p w:rsidR="002D4334" w:rsidRPr="00A1781D" w:rsidRDefault="002D4334" w:rsidP="002D4334">
            <w:pPr>
              <w:rPr>
                <w:sz w:val="18"/>
                <w:szCs w:val="18"/>
              </w:rPr>
            </w:pPr>
            <w:r>
              <w:rPr>
                <w:sz w:val="18"/>
                <w:szCs w:val="18"/>
              </w:rPr>
              <w:t xml:space="preserve">Показатели по счету 30114 в разделах 2, 3 не </w:t>
            </w:r>
            <w:proofErr w:type="spellStart"/>
            <w:r>
              <w:rPr>
                <w:sz w:val="18"/>
                <w:szCs w:val="18"/>
              </w:rPr>
              <w:t>отраажются</w:t>
            </w:r>
            <w:proofErr w:type="spellEnd"/>
          </w:p>
        </w:tc>
        <w:tc>
          <w:tcPr>
            <w:tcW w:w="690" w:type="dxa"/>
            <w:tcBorders>
              <w:top w:val="single" w:sz="4" w:space="0" w:color="auto"/>
              <w:left w:val="nil"/>
              <w:bottom w:val="single" w:sz="4" w:space="0" w:color="auto"/>
              <w:right w:val="single" w:sz="4" w:space="0" w:color="auto"/>
            </w:tcBorders>
          </w:tcPr>
          <w:p w:rsidR="002D4334" w:rsidRPr="00A1781D" w:rsidRDefault="002D4334" w:rsidP="007A01B2">
            <w:pPr>
              <w:rPr>
                <w:sz w:val="18"/>
                <w:szCs w:val="18"/>
              </w:rPr>
            </w:pPr>
            <w:r>
              <w:rPr>
                <w:sz w:val="18"/>
                <w:szCs w:val="18"/>
              </w:rPr>
              <w:t>Б</w:t>
            </w:r>
          </w:p>
        </w:tc>
      </w:tr>
    </w:tbl>
    <w:p w:rsidR="00A13998" w:rsidRPr="00A1781D" w:rsidRDefault="00A13998" w:rsidP="00A13998">
      <w:pPr>
        <w:rPr>
          <w:sz w:val="18"/>
          <w:szCs w:val="18"/>
        </w:rPr>
      </w:pPr>
    </w:p>
    <w:p w:rsidR="00FC3EC2" w:rsidRPr="00A1781D" w:rsidRDefault="00FC3EC2" w:rsidP="00FC3EC2">
      <w:pPr>
        <w:rPr>
          <w:sz w:val="18"/>
          <w:szCs w:val="18"/>
        </w:rPr>
      </w:pPr>
    </w:p>
    <w:p w:rsidR="0034537D" w:rsidRPr="00A1781D" w:rsidRDefault="0034537D" w:rsidP="0034537D">
      <w:pPr>
        <w:pStyle w:val="1"/>
        <w:numPr>
          <w:ilvl w:val="0"/>
          <w:numId w:val="0"/>
        </w:numPr>
        <w:rPr>
          <w:b/>
          <w:sz w:val="18"/>
          <w:szCs w:val="18"/>
        </w:rPr>
      </w:pPr>
      <w:bookmarkStart w:id="785" w:name="_Toc216965303"/>
      <w:r w:rsidRPr="00A1781D">
        <w:rPr>
          <w:b/>
          <w:sz w:val="18"/>
          <w:szCs w:val="18"/>
        </w:rPr>
        <w:t>2</w:t>
      </w:r>
      <w:r w:rsidR="00EB4DBF">
        <w:rPr>
          <w:b/>
          <w:sz w:val="18"/>
          <w:szCs w:val="18"/>
        </w:rPr>
        <w:t>6</w:t>
      </w:r>
      <w:r w:rsidRPr="00A1781D">
        <w:rPr>
          <w:b/>
          <w:sz w:val="18"/>
          <w:szCs w:val="18"/>
        </w:rPr>
        <w:t>. Сведения об изменении остатков валюты баланса ф.0503173</w:t>
      </w:r>
      <w:bookmarkEnd w:id="785"/>
    </w:p>
    <w:tbl>
      <w:tblPr>
        <w:tblW w:w="10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51"/>
        <w:gridCol w:w="567"/>
        <w:gridCol w:w="425"/>
        <w:gridCol w:w="1134"/>
        <w:gridCol w:w="567"/>
        <w:gridCol w:w="567"/>
        <w:gridCol w:w="567"/>
        <w:gridCol w:w="567"/>
        <w:gridCol w:w="1418"/>
        <w:gridCol w:w="2184"/>
        <w:gridCol w:w="709"/>
        <w:gridCol w:w="567"/>
      </w:tblGrid>
      <w:tr w:rsidR="00FF0229" w:rsidRPr="00293FB2" w:rsidTr="00A9354A">
        <w:trPr>
          <w:trHeight w:val="339"/>
          <w:tblHeader/>
        </w:trPr>
        <w:tc>
          <w:tcPr>
            <w:tcW w:w="567" w:type="dxa"/>
          </w:tcPr>
          <w:p w:rsidR="00FF0229" w:rsidRPr="00293FB2" w:rsidRDefault="00FF0229" w:rsidP="00F51185">
            <w:pPr>
              <w:jc w:val="center"/>
              <w:rPr>
                <w:b/>
                <w:sz w:val="16"/>
                <w:szCs w:val="16"/>
              </w:rPr>
            </w:pPr>
            <w:r w:rsidRPr="00293FB2">
              <w:rPr>
                <w:b/>
                <w:sz w:val="16"/>
                <w:szCs w:val="16"/>
              </w:rPr>
              <w:t>№ п/п</w:t>
            </w:r>
          </w:p>
        </w:tc>
        <w:tc>
          <w:tcPr>
            <w:tcW w:w="851"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425" w:type="dxa"/>
          </w:tcPr>
          <w:p w:rsidR="00FF0229" w:rsidRPr="00293FB2" w:rsidRDefault="00FF0229" w:rsidP="00F51185">
            <w:pPr>
              <w:jc w:val="center"/>
              <w:rPr>
                <w:b/>
                <w:sz w:val="16"/>
                <w:szCs w:val="16"/>
              </w:rPr>
            </w:pPr>
            <w:r w:rsidRPr="00293FB2">
              <w:rPr>
                <w:b/>
                <w:sz w:val="16"/>
                <w:szCs w:val="16"/>
              </w:rPr>
              <w:t>Раздел</w:t>
            </w:r>
          </w:p>
        </w:tc>
        <w:tc>
          <w:tcPr>
            <w:tcW w:w="1134" w:type="dxa"/>
          </w:tcPr>
          <w:p w:rsidR="00FF0229" w:rsidRPr="00293FB2" w:rsidRDefault="00FF0229" w:rsidP="00F51185">
            <w:pPr>
              <w:jc w:val="center"/>
              <w:rPr>
                <w:b/>
                <w:sz w:val="16"/>
                <w:szCs w:val="16"/>
              </w:rPr>
            </w:pPr>
            <w:r w:rsidRPr="00293FB2">
              <w:rPr>
                <w:b/>
                <w:sz w:val="16"/>
                <w:szCs w:val="16"/>
              </w:rPr>
              <w:t>Показатель</w:t>
            </w:r>
          </w:p>
        </w:tc>
        <w:tc>
          <w:tcPr>
            <w:tcW w:w="567" w:type="dxa"/>
          </w:tcPr>
          <w:p w:rsidR="00FF0229" w:rsidRPr="00293FB2" w:rsidRDefault="00FF0229" w:rsidP="00F51185">
            <w:pPr>
              <w:jc w:val="center"/>
              <w:rPr>
                <w:b/>
                <w:sz w:val="16"/>
                <w:szCs w:val="16"/>
              </w:rPr>
            </w:pPr>
            <w:r w:rsidRPr="00293FB2">
              <w:rPr>
                <w:b/>
                <w:sz w:val="16"/>
                <w:szCs w:val="16"/>
              </w:rPr>
              <w:t>Соотношение</w:t>
            </w:r>
          </w:p>
        </w:tc>
        <w:tc>
          <w:tcPr>
            <w:tcW w:w="567" w:type="dxa"/>
          </w:tcPr>
          <w:p w:rsidR="00FF0229" w:rsidRPr="00293FB2" w:rsidRDefault="00FF0229" w:rsidP="00F51185">
            <w:pPr>
              <w:jc w:val="center"/>
              <w:rPr>
                <w:b/>
                <w:sz w:val="16"/>
                <w:szCs w:val="16"/>
              </w:rPr>
            </w:pPr>
            <w:r w:rsidRPr="00293FB2">
              <w:rPr>
                <w:b/>
                <w:sz w:val="16"/>
                <w:szCs w:val="16"/>
              </w:rPr>
              <w:t>Строка</w:t>
            </w:r>
          </w:p>
        </w:tc>
        <w:tc>
          <w:tcPr>
            <w:tcW w:w="567" w:type="dxa"/>
          </w:tcPr>
          <w:p w:rsidR="00FF0229" w:rsidRPr="00293FB2" w:rsidRDefault="00FF0229" w:rsidP="00F51185">
            <w:pPr>
              <w:jc w:val="center"/>
              <w:rPr>
                <w:b/>
                <w:sz w:val="16"/>
                <w:szCs w:val="16"/>
              </w:rPr>
            </w:pPr>
            <w:r w:rsidRPr="00293FB2">
              <w:rPr>
                <w:b/>
                <w:sz w:val="16"/>
                <w:szCs w:val="16"/>
              </w:rPr>
              <w:t>Графа</w:t>
            </w:r>
          </w:p>
        </w:tc>
        <w:tc>
          <w:tcPr>
            <w:tcW w:w="567" w:type="dxa"/>
          </w:tcPr>
          <w:p w:rsidR="00FF0229" w:rsidRPr="00293FB2" w:rsidRDefault="00FF0229" w:rsidP="00F51185">
            <w:pPr>
              <w:jc w:val="center"/>
              <w:rPr>
                <w:b/>
                <w:sz w:val="16"/>
                <w:szCs w:val="16"/>
              </w:rPr>
            </w:pPr>
            <w:r w:rsidRPr="00293FB2">
              <w:rPr>
                <w:b/>
                <w:sz w:val="16"/>
                <w:szCs w:val="16"/>
              </w:rPr>
              <w:t>Раздел</w:t>
            </w:r>
          </w:p>
        </w:tc>
        <w:tc>
          <w:tcPr>
            <w:tcW w:w="1418" w:type="dxa"/>
          </w:tcPr>
          <w:p w:rsidR="00FF0229" w:rsidRPr="00293FB2" w:rsidRDefault="00FF0229" w:rsidP="00F51185">
            <w:pPr>
              <w:jc w:val="center"/>
              <w:rPr>
                <w:b/>
                <w:sz w:val="16"/>
                <w:szCs w:val="16"/>
              </w:rPr>
            </w:pPr>
            <w:r w:rsidRPr="00293FB2">
              <w:rPr>
                <w:b/>
                <w:sz w:val="16"/>
                <w:szCs w:val="16"/>
              </w:rPr>
              <w:t>Показатель</w:t>
            </w:r>
          </w:p>
        </w:tc>
        <w:tc>
          <w:tcPr>
            <w:tcW w:w="2184" w:type="dxa"/>
          </w:tcPr>
          <w:p w:rsidR="00FF0229" w:rsidRPr="00293FB2" w:rsidRDefault="00FF0229" w:rsidP="00F51185">
            <w:pPr>
              <w:jc w:val="center"/>
              <w:rPr>
                <w:b/>
                <w:sz w:val="16"/>
                <w:szCs w:val="16"/>
              </w:rPr>
            </w:pPr>
            <w:r>
              <w:rPr>
                <w:b/>
                <w:sz w:val="16"/>
                <w:szCs w:val="16"/>
              </w:rPr>
              <w:t>Комментарий</w:t>
            </w:r>
          </w:p>
        </w:tc>
        <w:tc>
          <w:tcPr>
            <w:tcW w:w="709" w:type="dxa"/>
          </w:tcPr>
          <w:p w:rsidR="00FF0229" w:rsidRPr="00293FB2" w:rsidRDefault="00FF0229" w:rsidP="00F51185">
            <w:pPr>
              <w:jc w:val="center"/>
              <w:rPr>
                <w:b/>
                <w:sz w:val="16"/>
                <w:szCs w:val="16"/>
              </w:rPr>
            </w:pPr>
            <w:r>
              <w:rPr>
                <w:b/>
                <w:sz w:val="16"/>
                <w:szCs w:val="16"/>
              </w:rPr>
              <w:t>Тип субъекта</w:t>
            </w:r>
          </w:p>
        </w:tc>
        <w:tc>
          <w:tcPr>
            <w:tcW w:w="567" w:type="dxa"/>
          </w:tcPr>
          <w:p w:rsidR="00FF0229" w:rsidRPr="00293FB2" w:rsidRDefault="00FF0229" w:rsidP="00F51185">
            <w:pPr>
              <w:jc w:val="center"/>
              <w:rPr>
                <w:b/>
                <w:sz w:val="16"/>
                <w:szCs w:val="16"/>
              </w:rPr>
            </w:pPr>
            <w:r w:rsidRPr="00293FB2">
              <w:rPr>
                <w:b/>
                <w:sz w:val="16"/>
                <w:szCs w:val="16"/>
              </w:rPr>
              <w:t>Уровень ошибки</w:t>
            </w:r>
          </w:p>
        </w:tc>
      </w:tr>
      <w:tr w:rsidR="00FF0229" w:rsidRPr="00293FB2" w:rsidTr="00A9354A">
        <w:trPr>
          <w:trHeight w:val="74"/>
        </w:trPr>
        <w:tc>
          <w:tcPr>
            <w:tcW w:w="567" w:type="dxa"/>
          </w:tcPr>
          <w:p w:rsidR="00FF0229" w:rsidRPr="00293FB2" w:rsidRDefault="00FF0229" w:rsidP="00F51185">
            <w:pPr>
              <w:jc w:val="center"/>
              <w:rPr>
                <w:sz w:val="16"/>
                <w:szCs w:val="16"/>
              </w:rPr>
            </w:pPr>
            <w:r>
              <w:rPr>
                <w:sz w:val="16"/>
                <w:szCs w:val="16"/>
              </w:rPr>
              <w:t>1</w:t>
            </w:r>
          </w:p>
        </w:tc>
        <w:tc>
          <w:tcPr>
            <w:tcW w:w="851" w:type="dxa"/>
          </w:tcPr>
          <w:p w:rsidR="00FF0229" w:rsidRPr="00293FB2" w:rsidRDefault="00FF0229" w:rsidP="00F51185">
            <w:pPr>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3</w:t>
            </w:r>
          </w:p>
        </w:tc>
        <w:tc>
          <w:tcPr>
            <w:tcW w:w="425" w:type="dxa"/>
          </w:tcPr>
          <w:p w:rsidR="00FF0229" w:rsidRPr="00293FB2" w:rsidRDefault="00FF0229" w:rsidP="00F51185">
            <w:pPr>
              <w:jc w:val="center"/>
              <w:rPr>
                <w:sz w:val="16"/>
                <w:szCs w:val="16"/>
              </w:rPr>
            </w:pPr>
            <w:r>
              <w:rPr>
                <w:sz w:val="16"/>
                <w:szCs w:val="16"/>
              </w:rPr>
              <w:t>1</w:t>
            </w:r>
          </w:p>
        </w:tc>
        <w:tc>
          <w:tcPr>
            <w:tcW w:w="1134" w:type="dxa"/>
          </w:tcPr>
          <w:p w:rsidR="00FF0229" w:rsidRPr="00293FB2" w:rsidRDefault="00FF0229" w:rsidP="00F51185">
            <w:pPr>
              <w:jc w:val="center"/>
              <w:rPr>
                <w:sz w:val="16"/>
                <w:szCs w:val="16"/>
              </w:rPr>
            </w:pPr>
          </w:p>
        </w:tc>
        <w:tc>
          <w:tcPr>
            <w:tcW w:w="567" w:type="dxa"/>
          </w:tcPr>
          <w:p w:rsidR="00FF0229" w:rsidRPr="00C80604"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w:t>
            </w:r>
          </w:p>
        </w:tc>
        <w:tc>
          <w:tcPr>
            <w:tcW w:w="567" w:type="dxa"/>
          </w:tcPr>
          <w:p w:rsidR="00FF0229" w:rsidRPr="00293FB2" w:rsidRDefault="00FF0229" w:rsidP="00F51185">
            <w:pPr>
              <w:snapToGrid w:val="0"/>
              <w:jc w:val="center"/>
              <w:rPr>
                <w:sz w:val="16"/>
                <w:szCs w:val="16"/>
              </w:rPr>
            </w:pPr>
            <w:r>
              <w:rPr>
                <w:sz w:val="16"/>
                <w:szCs w:val="16"/>
              </w:rPr>
              <w:t>4+5+6+7+8+9</w:t>
            </w:r>
            <w:r w:rsidR="008D3895">
              <w:rPr>
                <w:sz w:val="16"/>
                <w:szCs w:val="16"/>
              </w:rPr>
              <w:t>+10</w:t>
            </w:r>
          </w:p>
        </w:tc>
        <w:tc>
          <w:tcPr>
            <w:tcW w:w="567" w:type="dxa"/>
          </w:tcPr>
          <w:p w:rsidR="00FF0229" w:rsidRPr="00293FB2" w:rsidRDefault="00FF0229" w:rsidP="00F51185">
            <w:pPr>
              <w:jc w:val="center"/>
              <w:rPr>
                <w:sz w:val="16"/>
                <w:szCs w:val="16"/>
              </w:rPr>
            </w:pPr>
            <w:r>
              <w:rPr>
                <w:sz w:val="16"/>
                <w:szCs w:val="16"/>
              </w:rPr>
              <w:t>1</w:t>
            </w:r>
          </w:p>
        </w:tc>
        <w:tc>
          <w:tcPr>
            <w:tcW w:w="1418" w:type="dxa"/>
          </w:tcPr>
          <w:p w:rsidR="00FF0229" w:rsidRPr="00293FB2" w:rsidRDefault="00FF0229" w:rsidP="00F51185">
            <w:pPr>
              <w:jc w:val="center"/>
              <w:rPr>
                <w:sz w:val="16"/>
                <w:szCs w:val="16"/>
              </w:rPr>
            </w:pPr>
          </w:p>
        </w:tc>
        <w:tc>
          <w:tcPr>
            <w:tcW w:w="2184" w:type="dxa"/>
          </w:tcPr>
          <w:p w:rsidR="00FF0229" w:rsidRPr="008E0367" w:rsidRDefault="00FF0229" w:rsidP="00F51185">
            <w:pPr>
              <w:jc w:val="center"/>
              <w:rPr>
                <w:sz w:val="16"/>
                <w:szCs w:val="16"/>
              </w:rPr>
            </w:pPr>
            <w:r>
              <w:rPr>
                <w:sz w:val="16"/>
                <w:szCs w:val="16"/>
              </w:rPr>
              <w:t>Показатель графы 3 не равен сумме показателей граф 4+5+6+7+8+9</w:t>
            </w:r>
            <w:r w:rsidR="008D3895">
              <w:rPr>
                <w:sz w:val="16"/>
                <w:szCs w:val="16"/>
              </w:rPr>
              <w:t>+10</w:t>
            </w:r>
            <w:r>
              <w:rPr>
                <w:sz w:val="16"/>
                <w:szCs w:val="16"/>
              </w:rPr>
              <w:t xml:space="preserve"> </w:t>
            </w:r>
            <w:r w:rsidR="00EE5820">
              <w:rPr>
                <w:sz w:val="16"/>
                <w:szCs w:val="16"/>
              </w:rPr>
              <w:t>–</w:t>
            </w:r>
            <w:r>
              <w:rPr>
                <w:sz w:val="16"/>
                <w:szCs w:val="16"/>
              </w:rPr>
              <w:t xml:space="preserve"> недопустимо</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F44D0C" w:rsidRPr="00293FB2" w:rsidTr="00A9354A">
        <w:trPr>
          <w:trHeight w:val="74"/>
        </w:trPr>
        <w:tc>
          <w:tcPr>
            <w:tcW w:w="567" w:type="dxa"/>
          </w:tcPr>
          <w:p w:rsidR="00F44D0C" w:rsidRPr="00293FB2" w:rsidRDefault="00F44D0C" w:rsidP="00F44D0C">
            <w:pPr>
              <w:jc w:val="center"/>
              <w:rPr>
                <w:sz w:val="16"/>
                <w:szCs w:val="16"/>
              </w:rPr>
            </w:pPr>
            <w:r>
              <w:rPr>
                <w:sz w:val="16"/>
                <w:szCs w:val="16"/>
              </w:rPr>
              <w:t>2</w:t>
            </w:r>
          </w:p>
        </w:tc>
        <w:tc>
          <w:tcPr>
            <w:tcW w:w="851" w:type="dxa"/>
          </w:tcPr>
          <w:p w:rsidR="00F44D0C" w:rsidRPr="00293FB2" w:rsidRDefault="00F44D0C" w:rsidP="00F44D0C">
            <w:pPr>
              <w:jc w:val="center"/>
              <w:rPr>
                <w:sz w:val="16"/>
                <w:szCs w:val="16"/>
              </w:rPr>
            </w:pPr>
            <w:r>
              <w:rPr>
                <w:sz w:val="16"/>
                <w:szCs w:val="16"/>
              </w:rPr>
              <w:t>030</w:t>
            </w:r>
          </w:p>
        </w:tc>
        <w:tc>
          <w:tcPr>
            <w:tcW w:w="567" w:type="dxa"/>
          </w:tcPr>
          <w:p w:rsidR="00F44D0C" w:rsidRDefault="00F44D0C" w:rsidP="00F44D0C">
            <w:pPr>
              <w:jc w:val="center"/>
            </w:pPr>
            <w:r w:rsidRPr="00D257BD">
              <w:rPr>
                <w:sz w:val="16"/>
                <w:szCs w:val="16"/>
              </w:rPr>
              <w:t>4, 5, 6, 7, 8, 9</w:t>
            </w:r>
            <w:r>
              <w:rPr>
                <w:sz w:val="16"/>
                <w:szCs w:val="16"/>
              </w:rPr>
              <w:t>, 10</w:t>
            </w:r>
          </w:p>
        </w:tc>
        <w:tc>
          <w:tcPr>
            <w:tcW w:w="425" w:type="dxa"/>
          </w:tcPr>
          <w:p w:rsidR="00F44D0C" w:rsidRPr="00293FB2" w:rsidRDefault="00F44D0C" w:rsidP="00F44D0C">
            <w:pPr>
              <w:jc w:val="center"/>
              <w:rPr>
                <w:sz w:val="16"/>
                <w:szCs w:val="16"/>
              </w:rPr>
            </w:pPr>
            <w:r>
              <w:rPr>
                <w:sz w:val="16"/>
                <w:szCs w:val="16"/>
              </w:rPr>
              <w:t>1</w:t>
            </w:r>
          </w:p>
        </w:tc>
        <w:tc>
          <w:tcPr>
            <w:tcW w:w="1134" w:type="dxa"/>
          </w:tcPr>
          <w:p w:rsidR="00F44D0C" w:rsidRPr="00293FB2" w:rsidRDefault="00F44D0C" w:rsidP="00F44D0C">
            <w:pPr>
              <w:jc w:val="center"/>
              <w:rPr>
                <w:sz w:val="16"/>
                <w:szCs w:val="16"/>
              </w:rPr>
            </w:pPr>
          </w:p>
        </w:tc>
        <w:tc>
          <w:tcPr>
            <w:tcW w:w="567" w:type="dxa"/>
          </w:tcPr>
          <w:p w:rsidR="00F44D0C" w:rsidRPr="006F5B5E" w:rsidRDefault="00F44D0C" w:rsidP="00F44D0C">
            <w:pPr>
              <w:snapToGrid w:val="0"/>
              <w:jc w:val="center"/>
              <w:rPr>
                <w:sz w:val="16"/>
                <w:szCs w:val="16"/>
                <w:lang w:val="en-US"/>
              </w:rPr>
            </w:pPr>
            <w:r w:rsidRPr="006F5B5E">
              <w:rPr>
                <w:sz w:val="16"/>
                <w:szCs w:val="16"/>
              </w:rPr>
              <w:t>=</w:t>
            </w:r>
          </w:p>
        </w:tc>
        <w:tc>
          <w:tcPr>
            <w:tcW w:w="567" w:type="dxa"/>
          </w:tcPr>
          <w:p w:rsidR="00F44D0C" w:rsidRPr="00293FB2" w:rsidRDefault="00F44D0C" w:rsidP="00F44D0C">
            <w:pPr>
              <w:snapToGrid w:val="0"/>
              <w:jc w:val="center"/>
              <w:rPr>
                <w:sz w:val="16"/>
                <w:szCs w:val="16"/>
              </w:rPr>
            </w:pPr>
            <w:r>
              <w:rPr>
                <w:sz w:val="16"/>
                <w:szCs w:val="16"/>
              </w:rPr>
              <w:t>010 – 020</w:t>
            </w:r>
          </w:p>
        </w:tc>
        <w:tc>
          <w:tcPr>
            <w:tcW w:w="567" w:type="dxa"/>
          </w:tcPr>
          <w:p w:rsidR="00F44D0C" w:rsidRDefault="00F44D0C" w:rsidP="00F44D0C">
            <w:pPr>
              <w:jc w:val="center"/>
            </w:pPr>
            <w:r w:rsidRPr="00D257BD">
              <w:rPr>
                <w:sz w:val="16"/>
                <w:szCs w:val="16"/>
              </w:rPr>
              <w:t>4, 5, 6, 7, 8, 9</w:t>
            </w:r>
            <w:r>
              <w:rPr>
                <w:sz w:val="16"/>
                <w:szCs w:val="16"/>
              </w:rPr>
              <w:t>, 10</w:t>
            </w:r>
          </w:p>
        </w:tc>
        <w:tc>
          <w:tcPr>
            <w:tcW w:w="567" w:type="dxa"/>
          </w:tcPr>
          <w:p w:rsidR="00F44D0C" w:rsidRPr="00293FB2" w:rsidRDefault="00F44D0C" w:rsidP="00F44D0C">
            <w:pPr>
              <w:jc w:val="center"/>
              <w:rPr>
                <w:sz w:val="16"/>
                <w:szCs w:val="16"/>
              </w:rPr>
            </w:pPr>
            <w:r>
              <w:rPr>
                <w:sz w:val="16"/>
                <w:szCs w:val="16"/>
              </w:rPr>
              <w:t>1</w:t>
            </w:r>
          </w:p>
        </w:tc>
        <w:tc>
          <w:tcPr>
            <w:tcW w:w="1418" w:type="dxa"/>
          </w:tcPr>
          <w:p w:rsidR="00F44D0C" w:rsidRPr="00293FB2" w:rsidRDefault="00F44D0C" w:rsidP="00F44D0C">
            <w:pPr>
              <w:jc w:val="center"/>
              <w:rPr>
                <w:sz w:val="16"/>
                <w:szCs w:val="16"/>
              </w:rPr>
            </w:pPr>
          </w:p>
        </w:tc>
        <w:tc>
          <w:tcPr>
            <w:tcW w:w="2184" w:type="dxa"/>
          </w:tcPr>
          <w:p w:rsidR="00F44D0C" w:rsidRPr="008E0367" w:rsidRDefault="00F44D0C" w:rsidP="00F44D0C">
            <w:pPr>
              <w:jc w:val="center"/>
              <w:rPr>
                <w:sz w:val="16"/>
                <w:szCs w:val="16"/>
              </w:rPr>
            </w:pPr>
            <w:r>
              <w:rPr>
                <w:sz w:val="16"/>
                <w:szCs w:val="16"/>
              </w:rPr>
              <w:t>Показатель строки 030 не равен разности показателей строк 010 и 020 – недопустимо</w:t>
            </w:r>
          </w:p>
        </w:tc>
        <w:tc>
          <w:tcPr>
            <w:tcW w:w="709" w:type="dxa"/>
          </w:tcPr>
          <w:p w:rsidR="00F44D0C" w:rsidRPr="00293FB2" w:rsidRDefault="00F44D0C" w:rsidP="00F44D0C">
            <w:pPr>
              <w:jc w:val="center"/>
              <w:rPr>
                <w:sz w:val="16"/>
                <w:szCs w:val="16"/>
              </w:rPr>
            </w:pPr>
            <w:r>
              <w:rPr>
                <w:sz w:val="16"/>
                <w:szCs w:val="16"/>
              </w:rPr>
              <w:t>ПБС, РБС, ГРБС</w:t>
            </w:r>
          </w:p>
        </w:tc>
        <w:tc>
          <w:tcPr>
            <w:tcW w:w="567" w:type="dxa"/>
          </w:tcPr>
          <w:p w:rsidR="00F44D0C" w:rsidRPr="00293FB2" w:rsidRDefault="00F44D0C" w:rsidP="00F44D0C">
            <w:pPr>
              <w:jc w:val="center"/>
              <w:rPr>
                <w:sz w:val="16"/>
                <w:szCs w:val="16"/>
              </w:rPr>
            </w:pPr>
            <w:r>
              <w:rPr>
                <w:sz w:val="16"/>
                <w:szCs w:val="16"/>
              </w:rPr>
              <w:t>Б</w:t>
            </w:r>
          </w:p>
        </w:tc>
      </w:tr>
      <w:tr w:rsidR="00F44D0C" w:rsidRPr="00293FB2" w:rsidTr="00A9354A">
        <w:trPr>
          <w:trHeight w:val="74"/>
        </w:trPr>
        <w:tc>
          <w:tcPr>
            <w:tcW w:w="567" w:type="dxa"/>
          </w:tcPr>
          <w:p w:rsidR="00F44D0C" w:rsidRPr="00293FB2" w:rsidRDefault="00F44D0C" w:rsidP="00F44D0C">
            <w:pPr>
              <w:jc w:val="center"/>
              <w:rPr>
                <w:sz w:val="16"/>
                <w:szCs w:val="16"/>
              </w:rPr>
            </w:pPr>
            <w:r>
              <w:rPr>
                <w:sz w:val="16"/>
                <w:szCs w:val="16"/>
              </w:rPr>
              <w:t>3</w:t>
            </w:r>
          </w:p>
        </w:tc>
        <w:tc>
          <w:tcPr>
            <w:tcW w:w="851" w:type="dxa"/>
          </w:tcPr>
          <w:p w:rsidR="00F44D0C" w:rsidRPr="00293FB2" w:rsidRDefault="00F44D0C" w:rsidP="00F44D0C">
            <w:pPr>
              <w:jc w:val="center"/>
              <w:rPr>
                <w:sz w:val="16"/>
                <w:szCs w:val="16"/>
              </w:rPr>
            </w:pPr>
            <w:r>
              <w:rPr>
                <w:sz w:val="16"/>
                <w:szCs w:val="16"/>
              </w:rPr>
              <w:t>060</w:t>
            </w:r>
          </w:p>
        </w:tc>
        <w:tc>
          <w:tcPr>
            <w:tcW w:w="567" w:type="dxa"/>
          </w:tcPr>
          <w:p w:rsidR="00F44D0C" w:rsidRDefault="00F44D0C" w:rsidP="00F44D0C">
            <w:pPr>
              <w:jc w:val="center"/>
            </w:pPr>
            <w:r w:rsidRPr="00D257BD">
              <w:rPr>
                <w:sz w:val="16"/>
                <w:szCs w:val="16"/>
              </w:rPr>
              <w:t>4, 5, 6, 7, 8, 9</w:t>
            </w:r>
            <w:r>
              <w:rPr>
                <w:sz w:val="16"/>
                <w:szCs w:val="16"/>
              </w:rPr>
              <w:t>, 10</w:t>
            </w:r>
          </w:p>
        </w:tc>
        <w:tc>
          <w:tcPr>
            <w:tcW w:w="425" w:type="dxa"/>
          </w:tcPr>
          <w:p w:rsidR="00F44D0C" w:rsidRPr="00293FB2" w:rsidRDefault="00F44D0C" w:rsidP="00F44D0C">
            <w:pPr>
              <w:jc w:val="center"/>
              <w:rPr>
                <w:sz w:val="16"/>
                <w:szCs w:val="16"/>
              </w:rPr>
            </w:pPr>
            <w:r>
              <w:rPr>
                <w:sz w:val="16"/>
                <w:szCs w:val="16"/>
              </w:rPr>
              <w:t>1</w:t>
            </w:r>
          </w:p>
        </w:tc>
        <w:tc>
          <w:tcPr>
            <w:tcW w:w="1134" w:type="dxa"/>
          </w:tcPr>
          <w:p w:rsidR="00F44D0C" w:rsidRPr="00293FB2" w:rsidRDefault="00F44D0C" w:rsidP="00F44D0C">
            <w:pPr>
              <w:jc w:val="center"/>
              <w:rPr>
                <w:sz w:val="16"/>
                <w:szCs w:val="16"/>
              </w:rPr>
            </w:pPr>
          </w:p>
        </w:tc>
        <w:tc>
          <w:tcPr>
            <w:tcW w:w="567" w:type="dxa"/>
          </w:tcPr>
          <w:p w:rsidR="00F44D0C" w:rsidRPr="006F5B5E" w:rsidRDefault="00F44D0C" w:rsidP="00F44D0C">
            <w:pPr>
              <w:snapToGrid w:val="0"/>
              <w:jc w:val="center"/>
              <w:rPr>
                <w:sz w:val="16"/>
                <w:szCs w:val="16"/>
                <w:lang w:val="en-US"/>
              </w:rPr>
            </w:pPr>
            <w:r w:rsidRPr="006F5B5E">
              <w:rPr>
                <w:sz w:val="16"/>
                <w:szCs w:val="16"/>
              </w:rPr>
              <w:t>=</w:t>
            </w:r>
          </w:p>
        </w:tc>
        <w:tc>
          <w:tcPr>
            <w:tcW w:w="567" w:type="dxa"/>
          </w:tcPr>
          <w:p w:rsidR="00F44D0C" w:rsidRPr="00293FB2" w:rsidRDefault="00F44D0C" w:rsidP="00F44D0C">
            <w:pPr>
              <w:snapToGrid w:val="0"/>
              <w:jc w:val="center"/>
              <w:rPr>
                <w:sz w:val="16"/>
                <w:szCs w:val="16"/>
              </w:rPr>
            </w:pPr>
            <w:r>
              <w:rPr>
                <w:sz w:val="16"/>
                <w:szCs w:val="16"/>
              </w:rPr>
              <w:t>040 – 050</w:t>
            </w:r>
          </w:p>
        </w:tc>
        <w:tc>
          <w:tcPr>
            <w:tcW w:w="567" w:type="dxa"/>
          </w:tcPr>
          <w:p w:rsidR="00F44D0C" w:rsidRDefault="00F44D0C" w:rsidP="00F44D0C">
            <w:pPr>
              <w:jc w:val="center"/>
            </w:pPr>
            <w:r w:rsidRPr="00D257BD">
              <w:rPr>
                <w:sz w:val="16"/>
                <w:szCs w:val="16"/>
              </w:rPr>
              <w:t>4, 5, 6, 7, 8, 9</w:t>
            </w:r>
            <w:r>
              <w:rPr>
                <w:sz w:val="16"/>
                <w:szCs w:val="16"/>
              </w:rPr>
              <w:t>, 10</w:t>
            </w:r>
          </w:p>
        </w:tc>
        <w:tc>
          <w:tcPr>
            <w:tcW w:w="567" w:type="dxa"/>
          </w:tcPr>
          <w:p w:rsidR="00F44D0C" w:rsidRPr="00293FB2" w:rsidRDefault="00F44D0C" w:rsidP="00F44D0C">
            <w:pPr>
              <w:jc w:val="center"/>
              <w:rPr>
                <w:sz w:val="16"/>
                <w:szCs w:val="16"/>
              </w:rPr>
            </w:pPr>
            <w:r>
              <w:rPr>
                <w:sz w:val="16"/>
                <w:szCs w:val="16"/>
              </w:rPr>
              <w:t>1</w:t>
            </w:r>
          </w:p>
        </w:tc>
        <w:tc>
          <w:tcPr>
            <w:tcW w:w="1418" w:type="dxa"/>
          </w:tcPr>
          <w:p w:rsidR="00F44D0C" w:rsidRPr="00293FB2" w:rsidRDefault="00F44D0C" w:rsidP="00F44D0C">
            <w:pPr>
              <w:jc w:val="center"/>
              <w:rPr>
                <w:sz w:val="16"/>
                <w:szCs w:val="16"/>
              </w:rPr>
            </w:pPr>
          </w:p>
        </w:tc>
        <w:tc>
          <w:tcPr>
            <w:tcW w:w="2184" w:type="dxa"/>
          </w:tcPr>
          <w:p w:rsidR="00F44D0C" w:rsidRPr="008E0367" w:rsidRDefault="00F44D0C" w:rsidP="00F44D0C">
            <w:pPr>
              <w:jc w:val="center"/>
              <w:rPr>
                <w:sz w:val="16"/>
                <w:szCs w:val="16"/>
              </w:rPr>
            </w:pPr>
            <w:r>
              <w:rPr>
                <w:sz w:val="16"/>
                <w:szCs w:val="16"/>
              </w:rPr>
              <w:t>Показатель строки 060 не равен разности показателей строк 040 и 050 – недопустимо</w:t>
            </w:r>
          </w:p>
        </w:tc>
        <w:tc>
          <w:tcPr>
            <w:tcW w:w="709" w:type="dxa"/>
          </w:tcPr>
          <w:p w:rsidR="00F44D0C" w:rsidRPr="00293FB2" w:rsidRDefault="00F44D0C" w:rsidP="00F44D0C">
            <w:pPr>
              <w:jc w:val="center"/>
              <w:rPr>
                <w:sz w:val="16"/>
                <w:szCs w:val="16"/>
              </w:rPr>
            </w:pPr>
            <w:r>
              <w:rPr>
                <w:sz w:val="16"/>
                <w:szCs w:val="16"/>
              </w:rPr>
              <w:t>ПБС, РБС, ГРБС</w:t>
            </w:r>
          </w:p>
        </w:tc>
        <w:tc>
          <w:tcPr>
            <w:tcW w:w="567" w:type="dxa"/>
          </w:tcPr>
          <w:p w:rsidR="00F44D0C" w:rsidRPr="00293FB2" w:rsidRDefault="00F44D0C" w:rsidP="00F44D0C">
            <w:pPr>
              <w:jc w:val="center"/>
              <w:rPr>
                <w:sz w:val="16"/>
                <w:szCs w:val="16"/>
              </w:rPr>
            </w:pPr>
            <w:r>
              <w:rPr>
                <w:sz w:val="16"/>
                <w:szCs w:val="16"/>
              </w:rPr>
              <w:t>Б</w:t>
            </w:r>
          </w:p>
        </w:tc>
      </w:tr>
      <w:tr w:rsidR="00F44D0C" w:rsidRPr="00293FB2" w:rsidTr="00A9354A">
        <w:trPr>
          <w:trHeight w:val="74"/>
        </w:trPr>
        <w:tc>
          <w:tcPr>
            <w:tcW w:w="567" w:type="dxa"/>
          </w:tcPr>
          <w:p w:rsidR="00F44D0C" w:rsidRPr="00286FF5" w:rsidRDefault="00F44D0C" w:rsidP="00F44D0C">
            <w:pPr>
              <w:jc w:val="center"/>
              <w:rPr>
                <w:sz w:val="16"/>
                <w:szCs w:val="16"/>
              </w:rPr>
            </w:pPr>
            <w:r>
              <w:rPr>
                <w:sz w:val="16"/>
                <w:szCs w:val="16"/>
              </w:rPr>
              <w:t>4</w:t>
            </w:r>
          </w:p>
        </w:tc>
        <w:tc>
          <w:tcPr>
            <w:tcW w:w="851" w:type="dxa"/>
          </w:tcPr>
          <w:p w:rsidR="00F44D0C" w:rsidRPr="001C3248" w:rsidRDefault="00F44D0C" w:rsidP="00F44D0C">
            <w:pPr>
              <w:jc w:val="center"/>
              <w:rPr>
                <w:sz w:val="16"/>
                <w:szCs w:val="16"/>
              </w:rPr>
            </w:pPr>
            <w:r>
              <w:rPr>
                <w:sz w:val="16"/>
                <w:szCs w:val="16"/>
              </w:rPr>
              <w:t>190</w:t>
            </w:r>
          </w:p>
        </w:tc>
        <w:tc>
          <w:tcPr>
            <w:tcW w:w="567" w:type="dxa"/>
          </w:tcPr>
          <w:p w:rsidR="00F44D0C" w:rsidRDefault="00F44D0C" w:rsidP="00F44D0C">
            <w:pPr>
              <w:jc w:val="center"/>
            </w:pPr>
            <w:r w:rsidRPr="00D257BD">
              <w:rPr>
                <w:sz w:val="16"/>
                <w:szCs w:val="16"/>
              </w:rPr>
              <w:t>4, 5, 6, 7, 8, 9</w:t>
            </w:r>
            <w:r>
              <w:rPr>
                <w:sz w:val="16"/>
                <w:szCs w:val="16"/>
              </w:rPr>
              <w:t>, 10</w:t>
            </w:r>
          </w:p>
        </w:tc>
        <w:tc>
          <w:tcPr>
            <w:tcW w:w="425" w:type="dxa"/>
          </w:tcPr>
          <w:p w:rsidR="00F44D0C" w:rsidRPr="00293FB2" w:rsidRDefault="00F44D0C" w:rsidP="00F44D0C">
            <w:pPr>
              <w:jc w:val="center"/>
              <w:rPr>
                <w:sz w:val="16"/>
                <w:szCs w:val="16"/>
              </w:rPr>
            </w:pPr>
            <w:r>
              <w:rPr>
                <w:sz w:val="16"/>
                <w:szCs w:val="16"/>
              </w:rPr>
              <w:t>1</w:t>
            </w:r>
          </w:p>
        </w:tc>
        <w:tc>
          <w:tcPr>
            <w:tcW w:w="1134" w:type="dxa"/>
          </w:tcPr>
          <w:p w:rsidR="00F44D0C" w:rsidRPr="00293FB2" w:rsidRDefault="00F44D0C" w:rsidP="00F44D0C">
            <w:pPr>
              <w:jc w:val="center"/>
              <w:rPr>
                <w:sz w:val="16"/>
                <w:szCs w:val="16"/>
              </w:rPr>
            </w:pPr>
          </w:p>
        </w:tc>
        <w:tc>
          <w:tcPr>
            <w:tcW w:w="567" w:type="dxa"/>
          </w:tcPr>
          <w:p w:rsidR="00F44D0C" w:rsidRPr="001C3248" w:rsidRDefault="00F44D0C" w:rsidP="00F44D0C">
            <w:pPr>
              <w:snapToGrid w:val="0"/>
              <w:jc w:val="center"/>
              <w:rPr>
                <w:sz w:val="16"/>
                <w:szCs w:val="16"/>
              </w:rPr>
            </w:pPr>
            <w:r>
              <w:rPr>
                <w:sz w:val="16"/>
                <w:szCs w:val="16"/>
              </w:rPr>
              <w:t>=</w:t>
            </w:r>
          </w:p>
        </w:tc>
        <w:tc>
          <w:tcPr>
            <w:tcW w:w="567" w:type="dxa"/>
          </w:tcPr>
          <w:p w:rsidR="00F44D0C" w:rsidRPr="001C3248" w:rsidRDefault="00F44D0C" w:rsidP="00F44D0C">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w:t>
            </w:r>
            <w:r>
              <w:rPr>
                <w:sz w:val="16"/>
                <w:szCs w:val="16"/>
              </w:rPr>
              <w:t>0</w:t>
            </w:r>
            <w:r w:rsidRPr="00B62276">
              <w:rPr>
                <w:sz w:val="16"/>
                <w:szCs w:val="16"/>
              </w:rPr>
              <w:t>0</w:t>
            </w:r>
            <w:r>
              <w:rPr>
                <w:sz w:val="16"/>
                <w:szCs w:val="16"/>
              </w:rPr>
              <w:t>+110+</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Pr>
                <w:sz w:val="16"/>
                <w:szCs w:val="16"/>
              </w:rPr>
              <w:t>+170</w:t>
            </w:r>
          </w:p>
        </w:tc>
        <w:tc>
          <w:tcPr>
            <w:tcW w:w="567" w:type="dxa"/>
          </w:tcPr>
          <w:p w:rsidR="00F44D0C" w:rsidRDefault="00F44D0C" w:rsidP="00F44D0C">
            <w:pPr>
              <w:jc w:val="center"/>
            </w:pPr>
            <w:r w:rsidRPr="00D257BD">
              <w:rPr>
                <w:sz w:val="16"/>
                <w:szCs w:val="16"/>
              </w:rPr>
              <w:t>4, 5, 6, 7, 8, 9</w:t>
            </w:r>
            <w:r>
              <w:rPr>
                <w:sz w:val="16"/>
                <w:szCs w:val="16"/>
              </w:rPr>
              <w:t>, 10</w:t>
            </w:r>
          </w:p>
        </w:tc>
        <w:tc>
          <w:tcPr>
            <w:tcW w:w="567" w:type="dxa"/>
          </w:tcPr>
          <w:p w:rsidR="00F44D0C" w:rsidRPr="00293FB2" w:rsidRDefault="00F44D0C" w:rsidP="00F44D0C">
            <w:pPr>
              <w:jc w:val="center"/>
              <w:rPr>
                <w:sz w:val="16"/>
                <w:szCs w:val="16"/>
              </w:rPr>
            </w:pPr>
            <w:r>
              <w:rPr>
                <w:sz w:val="16"/>
                <w:szCs w:val="16"/>
              </w:rPr>
              <w:t>1</w:t>
            </w:r>
          </w:p>
        </w:tc>
        <w:tc>
          <w:tcPr>
            <w:tcW w:w="1418" w:type="dxa"/>
          </w:tcPr>
          <w:p w:rsidR="00F44D0C" w:rsidRPr="00293FB2" w:rsidRDefault="00F44D0C" w:rsidP="00F44D0C">
            <w:pPr>
              <w:jc w:val="center"/>
              <w:rPr>
                <w:sz w:val="16"/>
                <w:szCs w:val="16"/>
              </w:rPr>
            </w:pPr>
          </w:p>
        </w:tc>
        <w:tc>
          <w:tcPr>
            <w:tcW w:w="2184" w:type="dxa"/>
          </w:tcPr>
          <w:p w:rsidR="00F44D0C" w:rsidRPr="008E0367" w:rsidRDefault="00F44D0C" w:rsidP="00F44D0C">
            <w:pPr>
              <w:jc w:val="center"/>
              <w:rPr>
                <w:sz w:val="16"/>
                <w:szCs w:val="16"/>
              </w:rPr>
            </w:pPr>
            <w:r>
              <w:rPr>
                <w:sz w:val="16"/>
                <w:szCs w:val="16"/>
              </w:rPr>
              <w:t xml:space="preserve">Показатель строки 190 не равен сумме показателей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+10</w:t>
            </w:r>
            <w:r w:rsidRPr="00B62276">
              <w:rPr>
                <w:sz w:val="16"/>
                <w:szCs w:val="16"/>
              </w:rPr>
              <w:t>0</w:t>
            </w:r>
            <w:r>
              <w:rPr>
                <w:sz w:val="16"/>
                <w:szCs w:val="16"/>
              </w:rPr>
              <w:t>+110+</w:t>
            </w:r>
            <w:r w:rsidRPr="00B62276">
              <w:rPr>
                <w:sz w:val="16"/>
                <w:szCs w:val="16"/>
              </w:rPr>
              <w:t>120</w:t>
            </w:r>
            <w:r>
              <w:rPr>
                <w:sz w:val="16"/>
                <w:szCs w:val="16"/>
              </w:rPr>
              <w:t>+</w:t>
            </w:r>
            <w:r w:rsidRPr="00B62276">
              <w:rPr>
                <w:sz w:val="16"/>
                <w:szCs w:val="16"/>
              </w:rPr>
              <w:t>130</w:t>
            </w:r>
            <w:r>
              <w:rPr>
                <w:sz w:val="16"/>
                <w:szCs w:val="16"/>
              </w:rPr>
              <w:t>+1</w:t>
            </w:r>
            <w:r w:rsidRPr="00B62276">
              <w:rPr>
                <w:sz w:val="16"/>
                <w:szCs w:val="16"/>
              </w:rPr>
              <w:t>40</w:t>
            </w:r>
            <w:r>
              <w:rPr>
                <w:sz w:val="16"/>
                <w:szCs w:val="16"/>
              </w:rPr>
              <w:t>+</w:t>
            </w:r>
            <w:r w:rsidRPr="00B62276">
              <w:rPr>
                <w:sz w:val="16"/>
                <w:szCs w:val="16"/>
              </w:rPr>
              <w:t>150</w:t>
            </w:r>
            <w:r>
              <w:rPr>
                <w:sz w:val="16"/>
                <w:szCs w:val="16"/>
              </w:rPr>
              <w:t>+</w:t>
            </w:r>
            <w:r w:rsidRPr="00B62276">
              <w:rPr>
                <w:sz w:val="16"/>
                <w:szCs w:val="16"/>
              </w:rPr>
              <w:t>160</w:t>
            </w:r>
            <w:r>
              <w:rPr>
                <w:sz w:val="16"/>
                <w:szCs w:val="16"/>
              </w:rPr>
              <w:t>+170 – недопустимо</w:t>
            </w:r>
          </w:p>
        </w:tc>
        <w:tc>
          <w:tcPr>
            <w:tcW w:w="709" w:type="dxa"/>
          </w:tcPr>
          <w:p w:rsidR="00F44D0C" w:rsidRPr="00293FB2" w:rsidRDefault="00F44D0C" w:rsidP="00F44D0C">
            <w:pPr>
              <w:jc w:val="center"/>
              <w:rPr>
                <w:sz w:val="16"/>
                <w:szCs w:val="16"/>
              </w:rPr>
            </w:pPr>
            <w:r>
              <w:rPr>
                <w:sz w:val="16"/>
                <w:szCs w:val="16"/>
              </w:rPr>
              <w:t>ПБС, РБС, ГРБС</w:t>
            </w:r>
          </w:p>
        </w:tc>
        <w:tc>
          <w:tcPr>
            <w:tcW w:w="567" w:type="dxa"/>
          </w:tcPr>
          <w:p w:rsidR="00F44D0C" w:rsidRPr="00293FB2" w:rsidRDefault="00F44D0C" w:rsidP="00F44D0C">
            <w:pPr>
              <w:jc w:val="center"/>
              <w:rPr>
                <w:sz w:val="16"/>
                <w:szCs w:val="16"/>
              </w:rPr>
            </w:pPr>
            <w:r>
              <w:rPr>
                <w:sz w:val="16"/>
                <w:szCs w:val="16"/>
              </w:rPr>
              <w:t>Б</w:t>
            </w:r>
          </w:p>
        </w:tc>
      </w:tr>
      <w:tr w:rsidR="00F44D0C" w:rsidRPr="00293FB2" w:rsidTr="00A9354A">
        <w:trPr>
          <w:trHeight w:val="74"/>
        </w:trPr>
        <w:tc>
          <w:tcPr>
            <w:tcW w:w="567" w:type="dxa"/>
          </w:tcPr>
          <w:p w:rsidR="00F44D0C" w:rsidRPr="008E0367" w:rsidRDefault="00F44D0C" w:rsidP="00F44D0C">
            <w:pPr>
              <w:jc w:val="center"/>
              <w:rPr>
                <w:sz w:val="16"/>
                <w:szCs w:val="16"/>
              </w:rPr>
            </w:pPr>
            <w:r>
              <w:rPr>
                <w:sz w:val="16"/>
                <w:szCs w:val="16"/>
              </w:rPr>
              <w:t>5</w:t>
            </w:r>
          </w:p>
        </w:tc>
        <w:tc>
          <w:tcPr>
            <w:tcW w:w="851" w:type="dxa"/>
          </w:tcPr>
          <w:p w:rsidR="00F44D0C" w:rsidRPr="000E4DEC" w:rsidRDefault="00F44D0C" w:rsidP="00F44D0C">
            <w:pPr>
              <w:jc w:val="center"/>
              <w:rPr>
                <w:sz w:val="16"/>
                <w:szCs w:val="16"/>
                <w:lang w:val="en-US"/>
              </w:rPr>
            </w:pPr>
            <w:r>
              <w:rPr>
                <w:sz w:val="16"/>
                <w:szCs w:val="16"/>
                <w:lang w:val="en-US"/>
              </w:rPr>
              <w:t>200</w:t>
            </w:r>
          </w:p>
        </w:tc>
        <w:tc>
          <w:tcPr>
            <w:tcW w:w="567" w:type="dxa"/>
          </w:tcPr>
          <w:p w:rsidR="00F44D0C" w:rsidRDefault="00F44D0C" w:rsidP="00F44D0C">
            <w:pPr>
              <w:jc w:val="center"/>
            </w:pPr>
            <w:r w:rsidRPr="00D257BD">
              <w:rPr>
                <w:sz w:val="16"/>
                <w:szCs w:val="16"/>
              </w:rPr>
              <w:t>4, 5, 6, 7, 8, 9</w:t>
            </w:r>
            <w:r>
              <w:rPr>
                <w:sz w:val="16"/>
                <w:szCs w:val="16"/>
              </w:rPr>
              <w:t>, 10</w:t>
            </w:r>
          </w:p>
        </w:tc>
        <w:tc>
          <w:tcPr>
            <w:tcW w:w="425" w:type="dxa"/>
          </w:tcPr>
          <w:p w:rsidR="00F44D0C" w:rsidRPr="00293FB2" w:rsidRDefault="00F44D0C" w:rsidP="00F44D0C">
            <w:pPr>
              <w:jc w:val="center"/>
              <w:rPr>
                <w:sz w:val="16"/>
                <w:szCs w:val="16"/>
              </w:rPr>
            </w:pPr>
            <w:r>
              <w:rPr>
                <w:sz w:val="16"/>
                <w:szCs w:val="16"/>
              </w:rPr>
              <w:t>1</w:t>
            </w:r>
          </w:p>
        </w:tc>
        <w:tc>
          <w:tcPr>
            <w:tcW w:w="1134" w:type="dxa"/>
          </w:tcPr>
          <w:p w:rsidR="00F44D0C" w:rsidRPr="00293FB2" w:rsidRDefault="00F44D0C" w:rsidP="00F44D0C">
            <w:pPr>
              <w:jc w:val="center"/>
              <w:rPr>
                <w:sz w:val="16"/>
                <w:szCs w:val="16"/>
              </w:rPr>
            </w:pPr>
          </w:p>
        </w:tc>
        <w:tc>
          <w:tcPr>
            <w:tcW w:w="567" w:type="dxa"/>
          </w:tcPr>
          <w:p w:rsidR="00F44D0C" w:rsidRPr="000E4DEC" w:rsidRDefault="00F44D0C" w:rsidP="00F44D0C">
            <w:pPr>
              <w:snapToGrid w:val="0"/>
              <w:jc w:val="center"/>
              <w:rPr>
                <w:sz w:val="16"/>
                <w:szCs w:val="16"/>
                <w:lang w:val="en-US"/>
              </w:rPr>
            </w:pPr>
            <w:r>
              <w:rPr>
                <w:sz w:val="16"/>
                <w:szCs w:val="16"/>
                <w:lang w:val="en-US"/>
              </w:rPr>
              <w:t>=</w:t>
            </w:r>
          </w:p>
        </w:tc>
        <w:tc>
          <w:tcPr>
            <w:tcW w:w="567" w:type="dxa"/>
          </w:tcPr>
          <w:p w:rsidR="00F44D0C" w:rsidRPr="000E4DEC" w:rsidRDefault="00F44D0C" w:rsidP="00F44D0C">
            <w:pPr>
              <w:snapToGrid w:val="0"/>
              <w:jc w:val="center"/>
              <w:rPr>
                <w:sz w:val="16"/>
                <w:szCs w:val="16"/>
                <w:lang w:val="en-US"/>
              </w:rPr>
            </w:pPr>
            <w:r>
              <w:rPr>
                <w:sz w:val="16"/>
                <w:szCs w:val="16"/>
                <w:lang w:val="en-US"/>
              </w:rPr>
              <w:t>20</w:t>
            </w:r>
            <w:r>
              <w:rPr>
                <w:sz w:val="16"/>
                <w:szCs w:val="16"/>
              </w:rPr>
              <w:t>1</w:t>
            </w:r>
            <w:r>
              <w:rPr>
                <w:sz w:val="16"/>
                <w:szCs w:val="16"/>
                <w:lang w:val="en-US"/>
              </w:rPr>
              <w:t>+203+207</w:t>
            </w:r>
          </w:p>
        </w:tc>
        <w:tc>
          <w:tcPr>
            <w:tcW w:w="567" w:type="dxa"/>
          </w:tcPr>
          <w:p w:rsidR="00F44D0C" w:rsidRDefault="00F44D0C" w:rsidP="00F44D0C">
            <w:pPr>
              <w:jc w:val="center"/>
            </w:pPr>
            <w:r w:rsidRPr="00D257BD">
              <w:rPr>
                <w:sz w:val="16"/>
                <w:szCs w:val="16"/>
              </w:rPr>
              <w:t>4, 5, 6, 7, 8, 9</w:t>
            </w:r>
            <w:r>
              <w:rPr>
                <w:sz w:val="16"/>
                <w:szCs w:val="16"/>
              </w:rPr>
              <w:t>, 10</w:t>
            </w:r>
          </w:p>
        </w:tc>
        <w:tc>
          <w:tcPr>
            <w:tcW w:w="567" w:type="dxa"/>
          </w:tcPr>
          <w:p w:rsidR="00F44D0C" w:rsidRPr="00293FB2" w:rsidRDefault="00F44D0C" w:rsidP="00F44D0C">
            <w:pPr>
              <w:jc w:val="center"/>
              <w:rPr>
                <w:sz w:val="16"/>
                <w:szCs w:val="16"/>
              </w:rPr>
            </w:pPr>
            <w:r>
              <w:rPr>
                <w:sz w:val="16"/>
                <w:szCs w:val="16"/>
              </w:rPr>
              <w:t>1</w:t>
            </w:r>
          </w:p>
        </w:tc>
        <w:tc>
          <w:tcPr>
            <w:tcW w:w="1418" w:type="dxa"/>
          </w:tcPr>
          <w:p w:rsidR="00F44D0C" w:rsidRPr="00293FB2" w:rsidRDefault="00F44D0C" w:rsidP="00F44D0C">
            <w:pPr>
              <w:jc w:val="center"/>
              <w:rPr>
                <w:sz w:val="16"/>
                <w:szCs w:val="16"/>
              </w:rPr>
            </w:pPr>
          </w:p>
        </w:tc>
        <w:tc>
          <w:tcPr>
            <w:tcW w:w="2184" w:type="dxa"/>
          </w:tcPr>
          <w:p w:rsidR="00F44D0C" w:rsidRPr="008E0367" w:rsidRDefault="00F44D0C" w:rsidP="00F44D0C">
            <w:pPr>
              <w:jc w:val="center"/>
              <w:rPr>
                <w:sz w:val="16"/>
                <w:szCs w:val="16"/>
              </w:rPr>
            </w:pPr>
            <w:r>
              <w:rPr>
                <w:sz w:val="16"/>
                <w:szCs w:val="16"/>
              </w:rPr>
              <w:t xml:space="preserve">Показатель строки </w:t>
            </w:r>
            <w:r w:rsidRPr="000E4DEC">
              <w:rPr>
                <w:sz w:val="16"/>
                <w:szCs w:val="16"/>
              </w:rPr>
              <w:t>20</w:t>
            </w:r>
            <w:r>
              <w:rPr>
                <w:sz w:val="16"/>
                <w:szCs w:val="16"/>
              </w:rPr>
              <w:t xml:space="preserve">0 не равен сумме показателей строк </w:t>
            </w:r>
            <w:r w:rsidRPr="00D17225">
              <w:rPr>
                <w:sz w:val="16"/>
                <w:szCs w:val="16"/>
              </w:rPr>
              <w:t>20</w:t>
            </w:r>
            <w:r>
              <w:rPr>
                <w:sz w:val="16"/>
                <w:szCs w:val="16"/>
              </w:rPr>
              <w:t>1</w:t>
            </w:r>
            <w:r w:rsidRPr="00D17225">
              <w:rPr>
                <w:sz w:val="16"/>
                <w:szCs w:val="16"/>
              </w:rPr>
              <w:t>+203+207</w:t>
            </w:r>
            <w:r>
              <w:rPr>
                <w:sz w:val="16"/>
                <w:szCs w:val="16"/>
              </w:rPr>
              <w:t xml:space="preserve"> – недопустимо</w:t>
            </w:r>
          </w:p>
        </w:tc>
        <w:tc>
          <w:tcPr>
            <w:tcW w:w="709" w:type="dxa"/>
          </w:tcPr>
          <w:p w:rsidR="00F44D0C" w:rsidRPr="00293FB2" w:rsidRDefault="00F44D0C" w:rsidP="00F44D0C">
            <w:pPr>
              <w:jc w:val="center"/>
              <w:rPr>
                <w:sz w:val="16"/>
                <w:szCs w:val="16"/>
              </w:rPr>
            </w:pPr>
            <w:r>
              <w:rPr>
                <w:sz w:val="16"/>
                <w:szCs w:val="16"/>
              </w:rPr>
              <w:t>ПБС, РБС, ГРБС</w:t>
            </w:r>
          </w:p>
        </w:tc>
        <w:tc>
          <w:tcPr>
            <w:tcW w:w="567" w:type="dxa"/>
          </w:tcPr>
          <w:p w:rsidR="00F44D0C" w:rsidRPr="00293FB2" w:rsidRDefault="00F44D0C" w:rsidP="00F44D0C">
            <w:pPr>
              <w:jc w:val="center"/>
              <w:rPr>
                <w:sz w:val="16"/>
                <w:szCs w:val="16"/>
              </w:rPr>
            </w:pPr>
            <w:r>
              <w:rPr>
                <w:sz w:val="16"/>
                <w:szCs w:val="16"/>
              </w:rPr>
              <w:t>Б</w:t>
            </w:r>
          </w:p>
        </w:tc>
      </w:tr>
      <w:tr w:rsidR="00F44D0C" w:rsidRPr="00293FB2" w:rsidTr="00A9354A">
        <w:trPr>
          <w:trHeight w:val="74"/>
        </w:trPr>
        <w:tc>
          <w:tcPr>
            <w:tcW w:w="567" w:type="dxa"/>
          </w:tcPr>
          <w:p w:rsidR="00F44D0C" w:rsidRPr="00286FF5" w:rsidRDefault="00F44D0C" w:rsidP="00F44D0C">
            <w:pPr>
              <w:jc w:val="center"/>
              <w:rPr>
                <w:sz w:val="16"/>
                <w:szCs w:val="16"/>
              </w:rPr>
            </w:pPr>
            <w:r>
              <w:rPr>
                <w:sz w:val="16"/>
                <w:szCs w:val="16"/>
              </w:rPr>
              <w:t>6</w:t>
            </w:r>
          </w:p>
        </w:tc>
        <w:tc>
          <w:tcPr>
            <w:tcW w:w="851" w:type="dxa"/>
          </w:tcPr>
          <w:p w:rsidR="00F44D0C" w:rsidRPr="001C3248" w:rsidRDefault="00F44D0C" w:rsidP="00F44D0C">
            <w:pPr>
              <w:jc w:val="center"/>
              <w:rPr>
                <w:sz w:val="16"/>
                <w:szCs w:val="16"/>
              </w:rPr>
            </w:pPr>
            <w:r>
              <w:rPr>
                <w:sz w:val="16"/>
                <w:szCs w:val="16"/>
              </w:rPr>
              <w:t>340</w:t>
            </w:r>
          </w:p>
        </w:tc>
        <w:tc>
          <w:tcPr>
            <w:tcW w:w="567" w:type="dxa"/>
          </w:tcPr>
          <w:p w:rsidR="00F44D0C" w:rsidRDefault="00F44D0C" w:rsidP="00F44D0C">
            <w:pPr>
              <w:jc w:val="center"/>
            </w:pPr>
            <w:r w:rsidRPr="00D257BD">
              <w:rPr>
                <w:sz w:val="16"/>
                <w:szCs w:val="16"/>
              </w:rPr>
              <w:t>4, 5, 6, 7, 8, 9</w:t>
            </w:r>
            <w:r>
              <w:rPr>
                <w:sz w:val="16"/>
                <w:szCs w:val="16"/>
              </w:rPr>
              <w:t>, 10</w:t>
            </w:r>
          </w:p>
        </w:tc>
        <w:tc>
          <w:tcPr>
            <w:tcW w:w="425" w:type="dxa"/>
          </w:tcPr>
          <w:p w:rsidR="00F44D0C" w:rsidRPr="00293FB2" w:rsidRDefault="00F44D0C" w:rsidP="00F44D0C">
            <w:pPr>
              <w:jc w:val="center"/>
              <w:rPr>
                <w:sz w:val="16"/>
                <w:szCs w:val="16"/>
              </w:rPr>
            </w:pPr>
            <w:r>
              <w:rPr>
                <w:sz w:val="16"/>
                <w:szCs w:val="16"/>
              </w:rPr>
              <w:t>1</w:t>
            </w:r>
          </w:p>
        </w:tc>
        <w:tc>
          <w:tcPr>
            <w:tcW w:w="1134" w:type="dxa"/>
          </w:tcPr>
          <w:p w:rsidR="00F44D0C" w:rsidRPr="00293FB2" w:rsidRDefault="00F44D0C" w:rsidP="00F44D0C">
            <w:pPr>
              <w:jc w:val="center"/>
              <w:rPr>
                <w:sz w:val="16"/>
                <w:szCs w:val="16"/>
              </w:rPr>
            </w:pPr>
          </w:p>
        </w:tc>
        <w:tc>
          <w:tcPr>
            <w:tcW w:w="567" w:type="dxa"/>
          </w:tcPr>
          <w:p w:rsidR="00F44D0C" w:rsidRPr="001C3248" w:rsidRDefault="00F44D0C" w:rsidP="00F44D0C">
            <w:pPr>
              <w:snapToGrid w:val="0"/>
              <w:jc w:val="center"/>
              <w:rPr>
                <w:sz w:val="16"/>
                <w:szCs w:val="16"/>
              </w:rPr>
            </w:pPr>
            <w:r>
              <w:rPr>
                <w:sz w:val="16"/>
                <w:szCs w:val="16"/>
              </w:rPr>
              <w:t>=</w:t>
            </w:r>
          </w:p>
        </w:tc>
        <w:tc>
          <w:tcPr>
            <w:tcW w:w="567" w:type="dxa"/>
          </w:tcPr>
          <w:p w:rsidR="00F44D0C" w:rsidRPr="001C3248" w:rsidRDefault="00F44D0C" w:rsidP="00F44D0C">
            <w:pPr>
              <w:snapToGrid w:val="0"/>
              <w:jc w:val="center"/>
              <w:rPr>
                <w:sz w:val="16"/>
                <w:szCs w:val="16"/>
              </w:rPr>
            </w:pPr>
            <w:r>
              <w:rPr>
                <w:sz w:val="16"/>
                <w:szCs w:val="16"/>
              </w:rPr>
              <w:t>200+210+220+230+240+250+260+270+280+290</w:t>
            </w:r>
          </w:p>
        </w:tc>
        <w:tc>
          <w:tcPr>
            <w:tcW w:w="567" w:type="dxa"/>
          </w:tcPr>
          <w:p w:rsidR="00F44D0C" w:rsidRDefault="00F44D0C" w:rsidP="00F44D0C">
            <w:pPr>
              <w:jc w:val="center"/>
            </w:pPr>
            <w:r w:rsidRPr="00D257BD">
              <w:rPr>
                <w:sz w:val="16"/>
                <w:szCs w:val="16"/>
              </w:rPr>
              <w:t>4, 5, 6, 7, 8, 9</w:t>
            </w:r>
            <w:r>
              <w:rPr>
                <w:sz w:val="16"/>
                <w:szCs w:val="16"/>
              </w:rPr>
              <w:t>, 10</w:t>
            </w:r>
          </w:p>
        </w:tc>
        <w:tc>
          <w:tcPr>
            <w:tcW w:w="567" w:type="dxa"/>
          </w:tcPr>
          <w:p w:rsidR="00F44D0C" w:rsidRPr="00293FB2" w:rsidRDefault="00F44D0C" w:rsidP="00F44D0C">
            <w:pPr>
              <w:jc w:val="center"/>
              <w:rPr>
                <w:sz w:val="16"/>
                <w:szCs w:val="16"/>
              </w:rPr>
            </w:pPr>
            <w:r>
              <w:rPr>
                <w:sz w:val="16"/>
                <w:szCs w:val="16"/>
              </w:rPr>
              <w:t>1</w:t>
            </w:r>
          </w:p>
        </w:tc>
        <w:tc>
          <w:tcPr>
            <w:tcW w:w="1418" w:type="dxa"/>
          </w:tcPr>
          <w:p w:rsidR="00F44D0C" w:rsidRPr="00293FB2" w:rsidRDefault="00F44D0C" w:rsidP="00F44D0C">
            <w:pPr>
              <w:jc w:val="center"/>
              <w:rPr>
                <w:sz w:val="16"/>
                <w:szCs w:val="16"/>
              </w:rPr>
            </w:pPr>
          </w:p>
        </w:tc>
        <w:tc>
          <w:tcPr>
            <w:tcW w:w="2184" w:type="dxa"/>
          </w:tcPr>
          <w:p w:rsidR="00F44D0C" w:rsidRPr="008E0367" w:rsidRDefault="00F44D0C" w:rsidP="00F44D0C">
            <w:pPr>
              <w:jc w:val="center"/>
              <w:rPr>
                <w:sz w:val="16"/>
                <w:szCs w:val="16"/>
              </w:rPr>
            </w:pPr>
            <w:r>
              <w:rPr>
                <w:sz w:val="16"/>
                <w:szCs w:val="16"/>
              </w:rPr>
              <w:t>Показатель строки 340 не равен сумме показателей строк 200+210+220+230+240+250+260+270+280+290 – недопустимо</w:t>
            </w:r>
          </w:p>
        </w:tc>
        <w:tc>
          <w:tcPr>
            <w:tcW w:w="709" w:type="dxa"/>
          </w:tcPr>
          <w:p w:rsidR="00F44D0C" w:rsidRPr="00293FB2" w:rsidRDefault="00F44D0C" w:rsidP="00F44D0C">
            <w:pPr>
              <w:jc w:val="center"/>
              <w:rPr>
                <w:sz w:val="16"/>
                <w:szCs w:val="16"/>
              </w:rPr>
            </w:pPr>
            <w:r>
              <w:rPr>
                <w:sz w:val="16"/>
                <w:szCs w:val="16"/>
              </w:rPr>
              <w:t>ПБС, РБС, ГРБС</w:t>
            </w:r>
          </w:p>
        </w:tc>
        <w:tc>
          <w:tcPr>
            <w:tcW w:w="567" w:type="dxa"/>
          </w:tcPr>
          <w:p w:rsidR="00F44D0C" w:rsidRPr="00293FB2" w:rsidRDefault="00F44D0C" w:rsidP="00F44D0C">
            <w:pPr>
              <w:jc w:val="center"/>
              <w:rPr>
                <w:sz w:val="16"/>
                <w:szCs w:val="16"/>
              </w:rPr>
            </w:pPr>
            <w:r>
              <w:rPr>
                <w:sz w:val="16"/>
                <w:szCs w:val="16"/>
              </w:rPr>
              <w:t>Б</w:t>
            </w:r>
          </w:p>
        </w:tc>
      </w:tr>
      <w:tr w:rsidR="00F44D0C" w:rsidRPr="00293FB2" w:rsidTr="00A9354A">
        <w:trPr>
          <w:trHeight w:val="74"/>
        </w:trPr>
        <w:tc>
          <w:tcPr>
            <w:tcW w:w="567" w:type="dxa"/>
          </w:tcPr>
          <w:p w:rsidR="00F44D0C" w:rsidRPr="008E0367" w:rsidRDefault="00F44D0C" w:rsidP="00F44D0C">
            <w:pPr>
              <w:jc w:val="center"/>
              <w:rPr>
                <w:sz w:val="16"/>
                <w:szCs w:val="16"/>
              </w:rPr>
            </w:pPr>
            <w:r>
              <w:rPr>
                <w:sz w:val="16"/>
                <w:szCs w:val="16"/>
              </w:rPr>
              <w:t>7</w:t>
            </w:r>
          </w:p>
        </w:tc>
        <w:tc>
          <w:tcPr>
            <w:tcW w:w="851" w:type="dxa"/>
          </w:tcPr>
          <w:p w:rsidR="00F44D0C" w:rsidRPr="00D17225" w:rsidRDefault="00F44D0C" w:rsidP="00F44D0C">
            <w:pPr>
              <w:jc w:val="center"/>
              <w:rPr>
                <w:sz w:val="16"/>
                <w:szCs w:val="16"/>
              </w:rPr>
            </w:pPr>
            <w:r>
              <w:rPr>
                <w:sz w:val="16"/>
                <w:szCs w:val="16"/>
              </w:rPr>
              <w:t>350</w:t>
            </w:r>
          </w:p>
        </w:tc>
        <w:tc>
          <w:tcPr>
            <w:tcW w:w="567" w:type="dxa"/>
          </w:tcPr>
          <w:p w:rsidR="00F44D0C" w:rsidRDefault="00F44D0C" w:rsidP="00F44D0C">
            <w:pPr>
              <w:jc w:val="center"/>
            </w:pPr>
            <w:r w:rsidRPr="00D257BD">
              <w:rPr>
                <w:sz w:val="16"/>
                <w:szCs w:val="16"/>
              </w:rPr>
              <w:t>4, 5, 6, 7, 8, 9</w:t>
            </w:r>
            <w:r>
              <w:rPr>
                <w:sz w:val="16"/>
                <w:szCs w:val="16"/>
              </w:rPr>
              <w:t>, 10</w:t>
            </w:r>
          </w:p>
        </w:tc>
        <w:tc>
          <w:tcPr>
            <w:tcW w:w="425" w:type="dxa"/>
          </w:tcPr>
          <w:p w:rsidR="00F44D0C" w:rsidRPr="00293FB2" w:rsidRDefault="00F44D0C" w:rsidP="00F44D0C">
            <w:pPr>
              <w:jc w:val="center"/>
              <w:rPr>
                <w:sz w:val="16"/>
                <w:szCs w:val="16"/>
              </w:rPr>
            </w:pPr>
            <w:r>
              <w:rPr>
                <w:sz w:val="16"/>
                <w:szCs w:val="16"/>
              </w:rPr>
              <w:t>1</w:t>
            </w:r>
          </w:p>
        </w:tc>
        <w:tc>
          <w:tcPr>
            <w:tcW w:w="1134" w:type="dxa"/>
          </w:tcPr>
          <w:p w:rsidR="00F44D0C" w:rsidRPr="00293FB2" w:rsidRDefault="00F44D0C" w:rsidP="00F44D0C">
            <w:pPr>
              <w:jc w:val="center"/>
              <w:rPr>
                <w:sz w:val="16"/>
                <w:szCs w:val="16"/>
              </w:rPr>
            </w:pPr>
          </w:p>
        </w:tc>
        <w:tc>
          <w:tcPr>
            <w:tcW w:w="567" w:type="dxa"/>
          </w:tcPr>
          <w:p w:rsidR="00F44D0C" w:rsidRPr="000E4DEC" w:rsidRDefault="00F44D0C" w:rsidP="00F44D0C">
            <w:pPr>
              <w:snapToGrid w:val="0"/>
              <w:jc w:val="center"/>
              <w:rPr>
                <w:sz w:val="16"/>
                <w:szCs w:val="16"/>
                <w:lang w:val="en-US"/>
              </w:rPr>
            </w:pPr>
            <w:r>
              <w:rPr>
                <w:sz w:val="16"/>
                <w:szCs w:val="16"/>
                <w:lang w:val="en-US"/>
              </w:rPr>
              <w:t>=</w:t>
            </w:r>
          </w:p>
        </w:tc>
        <w:tc>
          <w:tcPr>
            <w:tcW w:w="567" w:type="dxa"/>
          </w:tcPr>
          <w:p w:rsidR="00F44D0C" w:rsidRPr="00D17225" w:rsidRDefault="00F44D0C" w:rsidP="00F44D0C">
            <w:pPr>
              <w:snapToGrid w:val="0"/>
              <w:jc w:val="center"/>
              <w:rPr>
                <w:sz w:val="16"/>
                <w:szCs w:val="16"/>
              </w:rPr>
            </w:pPr>
            <w:r>
              <w:rPr>
                <w:sz w:val="16"/>
                <w:szCs w:val="16"/>
              </w:rPr>
              <w:t>190+340</w:t>
            </w:r>
          </w:p>
        </w:tc>
        <w:tc>
          <w:tcPr>
            <w:tcW w:w="567" w:type="dxa"/>
          </w:tcPr>
          <w:p w:rsidR="00F44D0C" w:rsidRDefault="00F44D0C" w:rsidP="00F44D0C">
            <w:pPr>
              <w:jc w:val="center"/>
            </w:pPr>
            <w:r w:rsidRPr="00D257BD">
              <w:rPr>
                <w:sz w:val="16"/>
                <w:szCs w:val="16"/>
              </w:rPr>
              <w:t>4, 5, 6, 7, 8, 9</w:t>
            </w:r>
            <w:r>
              <w:rPr>
                <w:sz w:val="16"/>
                <w:szCs w:val="16"/>
              </w:rPr>
              <w:t>, 10</w:t>
            </w:r>
          </w:p>
        </w:tc>
        <w:tc>
          <w:tcPr>
            <w:tcW w:w="567" w:type="dxa"/>
          </w:tcPr>
          <w:p w:rsidR="00F44D0C" w:rsidRPr="00293FB2" w:rsidRDefault="00F44D0C" w:rsidP="00F44D0C">
            <w:pPr>
              <w:jc w:val="center"/>
              <w:rPr>
                <w:sz w:val="16"/>
                <w:szCs w:val="16"/>
              </w:rPr>
            </w:pPr>
            <w:r>
              <w:rPr>
                <w:sz w:val="16"/>
                <w:szCs w:val="16"/>
              </w:rPr>
              <w:t>1</w:t>
            </w:r>
          </w:p>
        </w:tc>
        <w:tc>
          <w:tcPr>
            <w:tcW w:w="1418" w:type="dxa"/>
          </w:tcPr>
          <w:p w:rsidR="00F44D0C" w:rsidRPr="00293FB2" w:rsidRDefault="00F44D0C" w:rsidP="00F44D0C">
            <w:pPr>
              <w:jc w:val="center"/>
              <w:rPr>
                <w:sz w:val="16"/>
                <w:szCs w:val="16"/>
              </w:rPr>
            </w:pPr>
          </w:p>
        </w:tc>
        <w:tc>
          <w:tcPr>
            <w:tcW w:w="2184" w:type="dxa"/>
          </w:tcPr>
          <w:p w:rsidR="00F44D0C" w:rsidRPr="008E0367" w:rsidRDefault="00F44D0C" w:rsidP="00F44D0C">
            <w:pPr>
              <w:jc w:val="center"/>
              <w:rPr>
                <w:sz w:val="16"/>
                <w:szCs w:val="16"/>
              </w:rPr>
            </w:pPr>
            <w:r>
              <w:rPr>
                <w:sz w:val="16"/>
                <w:szCs w:val="16"/>
              </w:rPr>
              <w:t>Показатель строки 350 не равен сумме показателей строк 190+340 – недопустимо</w:t>
            </w:r>
          </w:p>
        </w:tc>
        <w:tc>
          <w:tcPr>
            <w:tcW w:w="709" w:type="dxa"/>
          </w:tcPr>
          <w:p w:rsidR="00F44D0C" w:rsidRPr="00293FB2" w:rsidRDefault="00F44D0C" w:rsidP="00F44D0C">
            <w:pPr>
              <w:jc w:val="center"/>
              <w:rPr>
                <w:sz w:val="16"/>
                <w:szCs w:val="16"/>
              </w:rPr>
            </w:pPr>
            <w:r>
              <w:rPr>
                <w:sz w:val="16"/>
                <w:szCs w:val="16"/>
              </w:rPr>
              <w:t>ПБС, РБС, ГРБС</w:t>
            </w:r>
          </w:p>
        </w:tc>
        <w:tc>
          <w:tcPr>
            <w:tcW w:w="567" w:type="dxa"/>
          </w:tcPr>
          <w:p w:rsidR="00F44D0C" w:rsidRPr="00293FB2" w:rsidRDefault="00F44D0C" w:rsidP="00F44D0C">
            <w:pPr>
              <w:jc w:val="center"/>
              <w:rPr>
                <w:sz w:val="16"/>
                <w:szCs w:val="16"/>
              </w:rPr>
            </w:pPr>
            <w:r>
              <w:rPr>
                <w:sz w:val="16"/>
                <w:szCs w:val="16"/>
              </w:rPr>
              <w:t>Б</w:t>
            </w:r>
          </w:p>
        </w:tc>
      </w:tr>
      <w:tr w:rsidR="00F44D0C" w:rsidRPr="00293FB2" w:rsidTr="00A9354A">
        <w:trPr>
          <w:trHeight w:val="74"/>
        </w:trPr>
        <w:tc>
          <w:tcPr>
            <w:tcW w:w="567" w:type="dxa"/>
          </w:tcPr>
          <w:p w:rsidR="00F44D0C" w:rsidRPr="008E0367" w:rsidRDefault="00F44D0C" w:rsidP="00F44D0C">
            <w:pPr>
              <w:jc w:val="center"/>
              <w:rPr>
                <w:sz w:val="16"/>
                <w:szCs w:val="16"/>
              </w:rPr>
            </w:pPr>
            <w:r>
              <w:rPr>
                <w:sz w:val="16"/>
                <w:szCs w:val="16"/>
              </w:rPr>
              <w:t>8</w:t>
            </w:r>
          </w:p>
        </w:tc>
        <w:tc>
          <w:tcPr>
            <w:tcW w:w="851" w:type="dxa"/>
          </w:tcPr>
          <w:p w:rsidR="00F44D0C" w:rsidRPr="00D17225" w:rsidRDefault="00F44D0C" w:rsidP="00F44D0C">
            <w:pPr>
              <w:jc w:val="center"/>
              <w:rPr>
                <w:sz w:val="16"/>
                <w:szCs w:val="16"/>
              </w:rPr>
            </w:pPr>
            <w:r>
              <w:rPr>
                <w:sz w:val="16"/>
                <w:szCs w:val="16"/>
              </w:rPr>
              <w:t>430</w:t>
            </w:r>
          </w:p>
        </w:tc>
        <w:tc>
          <w:tcPr>
            <w:tcW w:w="567" w:type="dxa"/>
          </w:tcPr>
          <w:p w:rsidR="00F44D0C" w:rsidRDefault="00F44D0C" w:rsidP="00F44D0C">
            <w:pPr>
              <w:jc w:val="center"/>
            </w:pPr>
            <w:r w:rsidRPr="00D257BD">
              <w:rPr>
                <w:sz w:val="16"/>
                <w:szCs w:val="16"/>
              </w:rPr>
              <w:t>4, 5, 6, 7, 8, 9</w:t>
            </w:r>
            <w:r>
              <w:rPr>
                <w:sz w:val="16"/>
                <w:szCs w:val="16"/>
              </w:rPr>
              <w:t>, 10</w:t>
            </w:r>
          </w:p>
        </w:tc>
        <w:tc>
          <w:tcPr>
            <w:tcW w:w="425" w:type="dxa"/>
          </w:tcPr>
          <w:p w:rsidR="00F44D0C" w:rsidRPr="00293FB2" w:rsidRDefault="00F44D0C" w:rsidP="00F44D0C">
            <w:pPr>
              <w:jc w:val="center"/>
              <w:rPr>
                <w:sz w:val="16"/>
                <w:szCs w:val="16"/>
              </w:rPr>
            </w:pPr>
            <w:r>
              <w:rPr>
                <w:sz w:val="16"/>
                <w:szCs w:val="16"/>
              </w:rPr>
              <w:t>1</w:t>
            </w:r>
          </w:p>
        </w:tc>
        <w:tc>
          <w:tcPr>
            <w:tcW w:w="1134" w:type="dxa"/>
          </w:tcPr>
          <w:p w:rsidR="00F44D0C" w:rsidRPr="00293FB2" w:rsidRDefault="00F44D0C" w:rsidP="00F44D0C">
            <w:pPr>
              <w:jc w:val="center"/>
              <w:rPr>
                <w:sz w:val="16"/>
                <w:szCs w:val="16"/>
              </w:rPr>
            </w:pPr>
          </w:p>
        </w:tc>
        <w:tc>
          <w:tcPr>
            <w:tcW w:w="567" w:type="dxa"/>
          </w:tcPr>
          <w:p w:rsidR="00F44D0C" w:rsidRPr="000E4DEC" w:rsidRDefault="00F44D0C" w:rsidP="00F44D0C">
            <w:pPr>
              <w:snapToGrid w:val="0"/>
              <w:jc w:val="center"/>
              <w:rPr>
                <w:sz w:val="16"/>
                <w:szCs w:val="16"/>
                <w:lang w:val="en-US"/>
              </w:rPr>
            </w:pPr>
            <w:r>
              <w:rPr>
                <w:sz w:val="16"/>
                <w:szCs w:val="16"/>
                <w:lang w:val="en-US"/>
              </w:rPr>
              <w:t>=</w:t>
            </w:r>
          </w:p>
        </w:tc>
        <w:tc>
          <w:tcPr>
            <w:tcW w:w="567" w:type="dxa"/>
          </w:tcPr>
          <w:p w:rsidR="00F44D0C" w:rsidRPr="00D17225" w:rsidRDefault="00F44D0C" w:rsidP="00F44D0C">
            <w:pPr>
              <w:snapToGrid w:val="0"/>
              <w:jc w:val="center"/>
              <w:rPr>
                <w:sz w:val="16"/>
                <w:szCs w:val="16"/>
              </w:rPr>
            </w:pPr>
            <w:r>
              <w:rPr>
                <w:sz w:val="16"/>
                <w:szCs w:val="16"/>
              </w:rPr>
              <w:t>431+432+</w:t>
            </w:r>
            <w:r>
              <w:rPr>
                <w:sz w:val="16"/>
                <w:szCs w:val="16"/>
                <w:lang w:val="en-US"/>
              </w:rPr>
              <w:t>433+</w:t>
            </w:r>
            <w:r>
              <w:rPr>
                <w:sz w:val="16"/>
                <w:szCs w:val="16"/>
              </w:rPr>
              <w:t>434+</w:t>
            </w:r>
            <w:r>
              <w:rPr>
                <w:sz w:val="16"/>
                <w:szCs w:val="16"/>
              </w:rPr>
              <w:lastRenderedPageBreak/>
              <w:t>436+437</w:t>
            </w:r>
          </w:p>
        </w:tc>
        <w:tc>
          <w:tcPr>
            <w:tcW w:w="567" w:type="dxa"/>
          </w:tcPr>
          <w:p w:rsidR="00F44D0C" w:rsidRDefault="00F44D0C" w:rsidP="00F44D0C">
            <w:pPr>
              <w:jc w:val="center"/>
            </w:pPr>
            <w:r w:rsidRPr="00D257BD">
              <w:rPr>
                <w:sz w:val="16"/>
                <w:szCs w:val="16"/>
              </w:rPr>
              <w:lastRenderedPageBreak/>
              <w:t>4, 5, 6, 7, 8, 9</w:t>
            </w:r>
            <w:r>
              <w:rPr>
                <w:sz w:val="16"/>
                <w:szCs w:val="16"/>
              </w:rPr>
              <w:t>, 10</w:t>
            </w:r>
          </w:p>
        </w:tc>
        <w:tc>
          <w:tcPr>
            <w:tcW w:w="567" w:type="dxa"/>
          </w:tcPr>
          <w:p w:rsidR="00F44D0C" w:rsidRPr="00293FB2" w:rsidRDefault="00F44D0C" w:rsidP="00F44D0C">
            <w:pPr>
              <w:jc w:val="center"/>
              <w:rPr>
                <w:sz w:val="16"/>
                <w:szCs w:val="16"/>
              </w:rPr>
            </w:pPr>
            <w:r>
              <w:rPr>
                <w:sz w:val="16"/>
                <w:szCs w:val="16"/>
              </w:rPr>
              <w:t>1</w:t>
            </w:r>
          </w:p>
        </w:tc>
        <w:tc>
          <w:tcPr>
            <w:tcW w:w="1418" w:type="dxa"/>
          </w:tcPr>
          <w:p w:rsidR="00F44D0C" w:rsidRPr="00293FB2" w:rsidRDefault="00F44D0C" w:rsidP="00F44D0C">
            <w:pPr>
              <w:jc w:val="center"/>
              <w:rPr>
                <w:sz w:val="16"/>
                <w:szCs w:val="16"/>
              </w:rPr>
            </w:pPr>
          </w:p>
        </w:tc>
        <w:tc>
          <w:tcPr>
            <w:tcW w:w="2184" w:type="dxa"/>
          </w:tcPr>
          <w:p w:rsidR="00F44D0C" w:rsidRPr="008E0367" w:rsidRDefault="00F44D0C" w:rsidP="00F87A37">
            <w:pPr>
              <w:jc w:val="center"/>
              <w:rPr>
                <w:sz w:val="16"/>
                <w:szCs w:val="16"/>
              </w:rPr>
            </w:pPr>
            <w:r>
              <w:rPr>
                <w:sz w:val="16"/>
                <w:szCs w:val="16"/>
              </w:rPr>
              <w:t>Показатель строки 430 не равен сумме показателей строк 431+432+433+434+436+437</w:t>
            </w:r>
            <w:r w:rsidR="00F87A37">
              <w:rPr>
                <w:sz w:val="16"/>
                <w:szCs w:val="16"/>
              </w:rPr>
              <w:t xml:space="preserve"> –</w:t>
            </w:r>
            <w:r>
              <w:rPr>
                <w:sz w:val="16"/>
                <w:szCs w:val="16"/>
              </w:rPr>
              <w:t xml:space="preserve"> недопустимо</w:t>
            </w:r>
          </w:p>
        </w:tc>
        <w:tc>
          <w:tcPr>
            <w:tcW w:w="709" w:type="dxa"/>
          </w:tcPr>
          <w:p w:rsidR="00F44D0C" w:rsidRPr="00293FB2" w:rsidRDefault="00F44D0C" w:rsidP="00F44D0C">
            <w:pPr>
              <w:jc w:val="center"/>
              <w:rPr>
                <w:sz w:val="16"/>
                <w:szCs w:val="16"/>
              </w:rPr>
            </w:pPr>
            <w:r>
              <w:rPr>
                <w:sz w:val="16"/>
                <w:szCs w:val="16"/>
              </w:rPr>
              <w:t>ПБС, РБС, ГРБС</w:t>
            </w:r>
          </w:p>
        </w:tc>
        <w:tc>
          <w:tcPr>
            <w:tcW w:w="567" w:type="dxa"/>
          </w:tcPr>
          <w:p w:rsidR="00F44D0C" w:rsidRPr="00293FB2" w:rsidRDefault="00F44D0C" w:rsidP="00F44D0C">
            <w:pPr>
              <w:jc w:val="center"/>
              <w:rPr>
                <w:sz w:val="16"/>
                <w:szCs w:val="16"/>
              </w:rPr>
            </w:pPr>
            <w:r>
              <w:rPr>
                <w:sz w:val="16"/>
                <w:szCs w:val="16"/>
              </w:rPr>
              <w:t>Б</w:t>
            </w:r>
          </w:p>
        </w:tc>
      </w:tr>
      <w:tr w:rsidR="00F44D0C" w:rsidRPr="00293FB2" w:rsidTr="00A9354A">
        <w:trPr>
          <w:trHeight w:val="74"/>
        </w:trPr>
        <w:tc>
          <w:tcPr>
            <w:tcW w:w="567" w:type="dxa"/>
          </w:tcPr>
          <w:p w:rsidR="00F44D0C" w:rsidRPr="0069303C" w:rsidRDefault="00F44D0C" w:rsidP="00F44D0C">
            <w:pPr>
              <w:jc w:val="center"/>
              <w:rPr>
                <w:sz w:val="16"/>
                <w:szCs w:val="16"/>
              </w:rPr>
            </w:pPr>
            <w:r>
              <w:rPr>
                <w:sz w:val="16"/>
                <w:szCs w:val="16"/>
              </w:rPr>
              <w:lastRenderedPageBreak/>
              <w:t>9</w:t>
            </w:r>
          </w:p>
        </w:tc>
        <w:tc>
          <w:tcPr>
            <w:tcW w:w="851" w:type="dxa"/>
          </w:tcPr>
          <w:p w:rsidR="00F44D0C" w:rsidRPr="001C3248" w:rsidRDefault="00F44D0C" w:rsidP="00F44D0C">
            <w:pPr>
              <w:jc w:val="center"/>
              <w:rPr>
                <w:sz w:val="16"/>
                <w:szCs w:val="16"/>
              </w:rPr>
            </w:pPr>
            <w:r>
              <w:rPr>
                <w:sz w:val="16"/>
                <w:szCs w:val="16"/>
              </w:rPr>
              <w:t>550</w:t>
            </w:r>
          </w:p>
        </w:tc>
        <w:tc>
          <w:tcPr>
            <w:tcW w:w="567" w:type="dxa"/>
          </w:tcPr>
          <w:p w:rsidR="00F44D0C" w:rsidRDefault="00F44D0C" w:rsidP="00F44D0C">
            <w:pPr>
              <w:jc w:val="center"/>
            </w:pPr>
            <w:r w:rsidRPr="00D257BD">
              <w:rPr>
                <w:sz w:val="16"/>
                <w:szCs w:val="16"/>
              </w:rPr>
              <w:t>4, 5, 6, 7, 8, 9</w:t>
            </w:r>
            <w:r>
              <w:rPr>
                <w:sz w:val="16"/>
                <w:szCs w:val="16"/>
              </w:rPr>
              <w:t>, 10</w:t>
            </w:r>
          </w:p>
        </w:tc>
        <w:tc>
          <w:tcPr>
            <w:tcW w:w="425" w:type="dxa"/>
          </w:tcPr>
          <w:p w:rsidR="00F44D0C" w:rsidRPr="00293FB2" w:rsidRDefault="00F44D0C" w:rsidP="00F44D0C">
            <w:pPr>
              <w:jc w:val="center"/>
              <w:rPr>
                <w:sz w:val="16"/>
                <w:szCs w:val="16"/>
              </w:rPr>
            </w:pPr>
            <w:r>
              <w:rPr>
                <w:sz w:val="16"/>
                <w:szCs w:val="16"/>
              </w:rPr>
              <w:t>1</w:t>
            </w:r>
          </w:p>
        </w:tc>
        <w:tc>
          <w:tcPr>
            <w:tcW w:w="1134" w:type="dxa"/>
          </w:tcPr>
          <w:p w:rsidR="00F44D0C" w:rsidRPr="00293FB2" w:rsidRDefault="00F44D0C" w:rsidP="00F44D0C">
            <w:pPr>
              <w:jc w:val="center"/>
              <w:rPr>
                <w:sz w:val="16"/>
                <w:szCs w:val="16"/>
              </w:rPr>
            </w:pPr>
          </w:p>
        </w:tc>
        <w:tc>
          <w:tcPr>
            <w:tcW w:w="567" w:type="dxa"/>
          </w:tcPr>
          <w:p w:rsidR="00F44D0C" w:rsidRPr="001C3248" w:rsidRDefault="00F44D0C" w:rsidP="00F44D0C">
            <w:pPr>
              <w:snapToGrid w:val="0"/>
              <w:jc w:val="center"/>
              <w:rPr>
                <w:sz w:val="16"/>
                <w:szCs w:val="16"/>
              </w:rPr>
            </w:pPr>
            <w:r>
              <w:rPr>
                <w:sz w:val="16"/>
                <w:szCs w:val="16"/>
              </w:rPr>
              <w:t>=</w:t>
            </w:r>
          </w:p>
        </w:tc>
        <w:tc>
          <w:tcPr>
            <w:tcW w:w="567" w:type="dxa"/>
          </w:tcPr>
          <w:p w:rsidR="00F44D0C" w:rsidRPr="001C3248" w:rsidRDefault="00F44D0C" w:rsidP="00F44D0C">
            <w:pPr>
              <w:snapToGrid w:val="0"/>
              <w:jc w:val="center"/>
              <w:rPr>
                <w:sz w:val="16"/>
                <w:szCs w:val="16"/>
              </w:rPr>
            </w:pPr>
            <w:r>
              <w:rPr>
                <w:sz w:val="16"/>
                <w:szCs w:val="16"/>
              </w:rPr>
              <w:t>400+410+420+430+470+510+520</w:t>
            </w:r>
          </w:p>
        </w:tc>
        <w:tc>
          <w:tcPr>
            <w:tcW w:w="567" w:type="dxa"/>
          </w:tcPr>
          <w:p w:rsidR="00F44D0C" w:rsidRDefault="00F44D0C" w:rsidP="00F44D0C">
            <w:pPr>
              <w:jc w:val="center"/>
            </w:pPr>
            <w:r w:rsidRPr="00D257BD">
              <w:rPr>
                <w:sz w:val="16"/>
                <w:szCs w:val="16"/>
              </w:rPr>
              <w:t>4, 5, 6, 7, 8, 9</w:t>
            </w:r>
            <w:r>
              <w:rPr>
                <w:sz w:val="16"/>
                <w:szCs w:val="16"/>
              </w:rPr>
              <w:t>, 10</w:t>
            </w:r>
          </w:p>
        </w:tc>
        <w:tc>
          <w:tcPr>
            <w:tcW w:w="567" w:type="dxa"/>
          </w:tcPr>
          <w:p w:rsidR="00F44D0C" w:rsidRPr="00293FB2" w:rsidRDefault="00F44D0C" w:rsidP="00F44D0C">
            <w:pPr>
              <w:jc w:val="center"/>
              <w:rPr>
                <w:sz w:val="16"/>
                <w:szCs w:val="16"/>
              </w:rPr>
            </w:pPr>
            <w:r>
              <w:rPr>
                <w:sz w:val="16"/>
                <w:szCs w:val="16"/>
              </w:rPr>
              <w:t>1</w:t>
            </w:r>
          </w:p>
        </w:tc>
        <w:tc>
          <w:tcPr>
            <w:tcW w:w="1418" w:type="dxa"/>
          </w:tcPr>
          <w:p w:rsidR="00F44D0C" w:rsidRPr="00293FB2" w:rsidRDefault="00F44D0C" w:rsidP="00F44D0C">
            <w:pPr>
              <w:jc w:val="center"/>
              <w:rPr>
                <w:sz w:val="16"/>
                <w:szCs w:val="16"/>
              </w:rPr>
            </w:pPr>
          </w:p>
        </w:tc>
        <w:tc>
          <w:tcPr>
            <w:tcW w:w="2184" w:type="dxa"/>
          </w:tcPr>
          <w:p w:rsidR="00F44D0C" w:rsidRPr="008E0367" w:rsidRDefault="00F44D0C" w:rsidP="00F44D0C">
            <w:pPr>
              <w:jc w:val="center"/>
              <w:rPr>
                <w:sz w:val="16"/>
                <w:szCs w:val="16"/>
              </w:rPr>
            </w:pPr>
            <w:r>
              <w:rPr>
                <w:sz w:val="16"/>
                <w:szCs w:val="16"/>
              </w:rPr>
              <w:t>Показатель строки 550 не равен сумме показателей строк 400+410+420+430+470+510+520 – недопустимо</w:t>
            </w:r>
          </w:p>
        </w:tc>
        <w:tc>
          <w:tcPr>
            <w:tcW w:w="709" w:type="dxa"/>
          </w:tcPr>
          <w:p w:rsidR="00F44D0C" w:rsidRPr="00293FB2" w:rsidRDefault="00F44D0C" w:rsidP="00F44D0C">
            <w:pPr>
              <w:jc w:val="center"/>
              <w:rPr>
                <w:sz w:val="16"/>
                <w:szCs w:val="16"/>
              </w:rPr>
            </w:pPr>
            <w:r>
              <w:rPr>
                <w:sz w:val="16"/>
                <w:szCs w:val="16"/>
              </w:rPr>
              <w:t>ПБС, РБС, ГРБС</w:t>
            </w:r>
          </w:p>
        </w:tc>
        <w:tc>
          <w:tcPr>
            <w:tcW w:w="567" w:type="dxa"/>
          </w:tcPr>
          <w:p w:rsidR="00F44D0C" w:rsidRPr="00293FB2" w:rsidRDefault="00F44D0C" w:rsidP="00F44D0C">
            <w:pPr>
              <w:jc w:val="center"/>
              <w:rPr>
                <w:sz w:val="16"/>
                <w:szCs w:val="16"/>
              </w:rPr>
            </w:pPr>
            <w:r>
              <w:rPr>
                <w:sz w:val="16"/>
                <w:szCs w:val="16"/>
              </w:rPr>
              <w:t>Б</w:t>
            </w:r>
          </w:p>
        </w:tc>
      </w:tr>
      <w:tr w:rsidR="00F44D0C" w:rsidRPr="00293FB2" w:rsidTr="00A9354A">
        <w:trPr>
          <w:trHeight w:val="74"/>
        </w:trPr>
        <w:tc>
          <w:tcPr>
            <w:tcW w:w="567" w:type="dxa"/>
          </w:tcPr>
          <w:p w:rsidR="00F44D0C" w:rsidRPr="0069303C" w:rsidRDefault="00F44D0C" w:rsidP="00F44D0C">
            <w:pPr>
              <w:jc w:val="center"/>
              <w:rPr>
                <w:sz w:val="16"/>
                <w:szCs w:val="16"/>
              </w:rPr>
            </w:pPr>
            <w:r>
              <w:rPr>
                <w:sz w:val="16"/>
                <w:szCs w:val="16"/>
              </w:rPr>
              <w:t>10</w:t>
            </w:r>
          </w:p>
        </w:tc>
        <w:tc>
          <w:tcPr>
            <w:tcW w:w="851" w:type="dxa"/>
          </w:tcPr>
          <w:p w:rsidR="00F44D0C" w:rsidRPr="002D5D60" w:rsidRDefault="00F44D0C" w:rsidP="00F44D0C">
            <w:pPr>
              <w:jc w:val="center"/>
              <w:rPr>
                <w:sz w:val="16"/>
                <w:szCs w:val="16"/>
              </w:rPr>
            </w:pPr>
            <w:r>
              <w:rPr>
                <w:sz w:val="16"/>
                <w:szCs w:val="16"/>
              </w:rPr>
              <w:t>700</w:t>
            </w:r>
          </w:p>
        </w:tc>
        <w:tc>
          <w:tcPr>
            <w:tcW w:w="567" w:type="dxa"/>
          </w:tcPr>
          <w:p w:rsidR="00F44D0C" w:rsidRDefault="00F44D0C" w:rsidP="00F44D0C">
            <w:pPr>
              <w:jc w:val="center"/>
            </w:pPr>
            <w:r w:rsidRPr="00D257BD">
              <w:rPr>
                <w:sz w:val="16"/>
                <w:szCs w:val="16"/>
              </w:rPr>
              <w:t>4, 5, 6, 7, 8, 9</w:t>
            </w:r>
            <w:r>
              <w:rPr>
                <w:sz w:val="16"/>
                <w:szCs w:val="16"/>
              </w:rPr>
              <w:t>, 10</w:t>
            </w:r>
          </w:p>
        </w:tc>
        <w:tc>
          <w:tcPr>
            <w:tcW w:w="425" w:type="dxa"/>
          </w:tcPr>
          <w:p w:rsidR="00F44D0C" w:rsidRPr="00293FB2" w:rsidRDefault="00F44D0C" w:rsidP="00F44D0C">
            <w:pPr>
              <w:jc w:val="center"/>
              <w:rPr>
                <w:sz w:val="16"/>
                <w:szCs w:val="16"/>
              </w:rPr>
            </w:pPr>
            <w:r>
              <w:rPr>
                <w:sz w:val="16"/>
                <w:szCs w:val="16"/>
              </w:rPr>
              <w:t>1</w:t>
            </w:r>
          </w:p>
        </w:tc>
        <w:tc>
          <w:tcPr>
            <w:tcW w:w="1134" w:type="dxa"/>
          </w:tcPr>
          <w:p w:rsidR="00F44D0C" w:rsidRPr="00293FB2" w:rsidRDefault="00F44D0C" w:rsidP="00F44D0C">
            <w:pPr>
              <w:jc w:val="center"/>
              <w:rPr>
                <w:sz w:val="16"/>
                <w:szCs w:val="16"/>
              </w:rPr>
            </w:pPr>
          </w:p>
        </w:tc>
        <w:tc>
          <w:tcPr>
            <w:tcW w:w="567" w:type="dxa"/>
          </w:tcPr>
          <w:p w:rsidR="00F44D0C" w:rsidRPr="001C3248" w:rsidRDefault="00F44D0C" w:rsidP="00F44D0C">
            <w:pPr>
              <w:snapToGrid w:val="0"/>
              <w:jc w:val="center"/>
              <w:rPr>
                <w:sz w:val="16"/>
                <w:szCs w:val="16"/>
              </w:rPr>
            </w:pPr>
            <w:r>
              <w:rPr>
                <w:sz w:val="16"/>
                <w:szCs w:val="16"/>
              </w:rPr>
              <w:t>=</w:t>
            </w:r>
          </w:p>
        </w:tc>
        <w:tc>
          <w:tcPr>
            <w:tcW w:w="567" w:type="dxa"/>
          </w:tcPr>
          <w:p w:rsidR="00F44D0C" w:rsidRPr="001C3248" w:rsidRDefault="00F44D0C" w:rsidP="00F44D0C">
            <w:pPr>
              <w:snapToGrid w:val="0"/>
              <w:jc w:val="center"/>
              <w:rPr>
                <w:sz w:val="16"/>
                <w:szCs w:val="16"/>
              </w:rPr>
            </w:pPr>
            <w:r>
              <w:rPr>
                <w:sz w:val="16"/>
                <w:szCs w:val="16"/>
              </w:rPr>
              <w:t>550+560</w:t>
            </w:r>
          </w:p>
        </w:tc>
        <w:tc>
          <w:tcPr>
            <w:tcW w:w="567" w:type="dxa"/>
          </w:tcPr>
          <w:p w:rsidR="00F44D0C" w:rsidRDefault="00F44D0C" w:rsidP="00F44D0C">
            <w:pPr>
              <w:jc w:val="center"/>
            </w:pPr>
            <w:r w:rsidRPr="00D257BD">
              <w:rPr>
                <w:sz w:val="16"/>
                <w:szCs w:val="16"/>
              </w:rPr>
              <w:t>4, 5, 6, 7, 8, 9</w:t>
            </w:r>
            <w:r>
              <w:rPr>
                <w:sz w:val="16"/>
                <w:szCs w:val="16"/>
              </w:rPr>
              <w:t>, 10</w:t>
            </w:r>
          </w:p>
        </w:tc>
        <w:tc>
          <w:tcPr>
            <w:tcW w:w="567" w:type="dxa"/>
          </w:tcPr>
          <w:p w:rsidR="00F44D0C" w:rsidRPr="00293FB2" w:rsidRDefault="00F44D0C" w:rsidP="00F44D0C">
            <w:pPr>
              <w:jc w:val="center"/>
              <w:rPr>
                <w:sz w:val="16"/>
                <w:szCs w:val="16"/>
              </w:rPr>
            </w:pPr>
            <w:r>
              <w:rPr>
                <w:sz w:val="16"/>
                <w:szCs w:val="16"/>
              </w:rPr>
              <w:t>1</w:t>
            </w:r>
          </w:p>
        </w:tc>
        <w:tc>
          <w:tcPr>
            <w:tcW w:w="1418" w:type="dxa"/>
          </w:tcPr>
          <w:p w:rsidR="00F44D0C" w:rsidRPr="00293FB2" w:rsidRDefault="00F44D0C" w:rsidP="00F44D0C">
            <w:pPr>
              <w:jc w:val="center"/>
              <w:rPr>
                <w:sz w:val="16"/>
                <w:szCs w:val="16"/>
              </w:rPr>
            </w:pPr>
          </w:p>
        </w:tc>
        <w:tc>
          <w:tcPr>
            <w:tcW w:w="2184" w:type="dxa"/>
          </w:tcPr>
          <w:p w:rsidR="00F44D0C" w:rsidRPr="008E0367" w:rsidRDefault="00F44D0C" w:rsidP="00F44D0C">
            <w:pPr>
              <w:jc w:val="center"/>
              <w:rPr>
                <w:sz w:val="16"/>
                <w:szCs w:val="16"/>
              </w:rPr>
            </w:pPr>
            <w:r>
              <w:rPr>
                <w:sz w:val="16"/>
                <w:szCs w:val="16"/>
              </w:rPr>
              <w:t>Показатель строки 700 не равен сумме показателей строк 550+560 – недопустимо</w:t>
            </w:r>
          </w:p>
        </w:tc>
        <w:tc>
          <w:tcPr>
            <w:tcW w:w="709" w:type="dxa"/>
          </w:tcPr>
          <w:p w:rsidR="00F44D0C" w:rsidRPr="00293FB2" w:rsidRDefault="00F44D0C" w:rsidP="00F44D0C">
            <w:pPr>
              <w:jc w:val="center"/>
              <w:rPr>
                <w:sz w:val="16"/>
                <w:szCs w:val="16"/>
              </w:rPr>
            </w:pPr>
            <w:r>
              <w:rPr>
                <w:sz w:val="16"/>
                <w:szCs w:val="16"/>
              </w:rPr>
              <w:t>ПБС, РБС, ГРБС</w:t>
            </w:r>
          </w:p>
        </w:tc>
        <w:tc>
          <w:tcPr>
            <w:tcW w:w="567" w:type="dxa"/>
          </w:tcPr>
          <w:p w:rsidR="00F44D0C" w:rsidRPr="00293FB2" w:rsidRDefault="00F44D0C" w:rsidP="00F44D0C">
            <w:pPr>
              <w:jc w:val="center"/>
              <w:rPr>
                <w:sz w:val="16"/>
                <w:szCs w:val="16"/>
              </w:rPr>
            </w:pPr>
            <w:r>
              <w:rPr>
                <w:sz w:val="16"/>
                <w:szCs w:val="16"/>
              </w:rPr>
              <w:t>Б</w:t>
            </w:r>
          </w:p>
        </w:tc>
      </w:tr>
      <w:tr w:rsidR="00725F98"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725F98" w:rsidRPr="0069303C" w:rsidRDefault="00725F98" w:rsidP="00042EFC">
            <w:pPr>
              <w:jc w:val="center"/>
              <w:rPr>
                <w:sz w:val="16"/>
                <w:szCs w:val="16"/>
              </w:rPr>
            </w:pPr>
            <w:r>
              <w:rPr>
                <w:sz w:val="16"/>
                <w:szCs w:val="16"/>
              </w:rPr>
              <w:t>10.1</w:t>
            </w:r>
          </w:p>
        </w:tc>
        <w:tc>
          <w:tcPr>
            <w:tcW w:w="851" w:type="dxa"/>
            <w:tcBorders>
              <w:top w:val="single" w:sz="4" w:space="0" w:color="auto"/>
              <w:left w:val="single" w:sz="4" w:space="0" w:color="auto"/>
              <w:bottom w:val="single" w:sz="4" w:space="0" w:color="auto"/>
              <w:right w:val="single" w:sz="4" w:space="0" w:color="auto"/>
            </w:tcBorders>
          </w:tcPr>
          <w:p w:rsidR="00725F98" w:rsidRPr="002D5D60" w:rsidRDefault="00725F98" w:rsidP="00042EFC">
            <w:pPr>
              <w:jc w:val="center"/>
              <w:rPr>
                <w:sz w:val="16"/>
                <w:szCs w:val="16"/>
              </w:rPr>
            </w:pPr>
            <w:r>
              <w:rPr>
                <w:sz w:val="16"/>
                <w:szCs w:val="16"/>
              </w:rPr>
              <w:t>700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r w:rsidR="00F44D0C">
              <w:rPr>
                <w:sz w:val="16"/>
                <w:szCs w:val="16"/>
              </w:rPr>
              <w:t xml:space="preserve">, </w:t>
            </w:r>
            <w:r w:rsidR="00F44D0C" w:rsidRPr="00D257BD">
              <w:rPr>
                <w:sz w:val="16"/>
                <w:szCs w:val="16"/>
              </w:rPr>
              <w:t>4, 5, 6, 7, 8, 9</w:t>
            </w:r>
            <w:r w:rsidR="00F44D0C">
              <w:rPr>
                <w:sz w:val="16"/>
                <w:szCs w:val="16"/>
              </w:rPr>
              <w:t>, 10</w:t>
            </w:r>
          </w:p>
        </w:tc>
        <w:tc>
          <w:tcPr>
            <w:tcW w:w="425"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725F98" w:rsidRPr="001C3248" w:rsidRDefault="00725F98" w:rsidP="00042EFC">
            <w:pPr>
              <w:snapToGrid w:val="0"/>
              <w:jc w:val="center"/>
              <w:rPr>
                <w:sz w:val="16"/>
                <w:szCs w:val="16"/>
              </w:rPr>
            </w:pPr>
            <w:r>
              <w:rPr>
                <w:sz w:val="16"/>
                <w:szCs w:val="16"/>
              </w:rPr>
              <w:t>350</w:t>
            </w:r>
          </w:p>
        </w:tc>
        <w:tc>
          <w:tcPr>
            <w:tcW w:w="567" w:type="dxa"/>
            <w:tcBorders>
              <w:top w:val="single" w:sz="4" w:space="0" w:color="auto"/>
              <w:left w:val="single" w:sz="4" w:space="0" w:color="auto"/>
              <w:bottom w:val="single" w:sz="4" w:space="0" w:color="auto"/>
              <w:right w:val="single" w:sz="4" w:space="0" w:color="auto"/>
            </w:tcBorders>
          </w:tcPr>
          <w:p w:rsidR="00725F98" w:rsidRPr="00725F98" w:rsidRDefault="00725F98" w:rsidP="00042EFC">
            <w:pPr>
              <w:jc w:val="center"/>
              <w:rPr>
                <w:sz w:val="16"/>
                <w:szCs w:val="16"/>
              </w:rPr>
            </w:pPr>
            <w:r>
              <w:rPr>
                <w:sz w:val="16"/>
                <w:szCs w:val="16"/>
              </w:rPr>
              <w:t>3</w:t>
            </w:r>
            <w:r w:rsidR="00F44D0C">
              <w:rPr>
                <w:sz w:val="16"/>
                <w:szCs w:val="16"/>
              </w:rPr>
              <w:t xml:space="preserve">, </w:t>
            </w:r>
            <w:r w:rsidR="00F44D0C" w:rsidRPr="00D257BD">
              <w:rPr>
                <w:sz w:val="16"/>
                <w:szCs w:val="16"/>
              </w:rPr>
              <w:t>4, 5, 6, 7, 8, 9</w:t>
            </w:r>
            <w:r w:rsidR="00F44D0C">
              <w:rPr>
                <w:sz w:val="16"/>
                <w:szCs w:val="16"/>
              </w:rPr>
              <w:t>, 10</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725F98" w:rsidRPr="008E0367" w:rsidRDefault="00725F98" w:rsidP="00725F98">
            <w:pPr>
              <w:jc w:val="center"/>
              <w:rPr>
                <w:sz w:val="16"/>
                <w:szCs w:val="16"/>
              </w:rPr>
            </w:pPr>
            <w:r>
              <w:rPr>
                <w:sz w:val="16"/>
                <w:szCs w:val="16"/>
              </w:rPr>
              <w:t>Показатель строки 700 не равен показателю строки 350 – недопустимо</w:t>
            </w:r>
          </w:p>
        </w:tc>
        <w:tc>
          <w:tcPr>
            <w:tcW w:w="709"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725F98" w:rsidRPr="00293FB2" w:rsidRDefault="00725F98" w:rsidP="00042EFC">
            <w:pPr>
              <w:jc w:val="center"/>
              <w:rPr>
                <w:sz w:val="16"/>
                <w:szCs w:val="16"/>
              </w:rPr>
            </w:pPr>
            <w:r>
              <w:rPr>
                <w:sz w:val="16"/>
                <w:szCs w:val="16"/>
              </w:rPr>
              <w:t>Б</w:t>
            </w:r>
          </w:p>
        </w:tc>
      </w:tr>
      <w:tr w:rsidR="00FF0229" w:rsidRPr="00293FB2" w:rsidTr="00A9354A">
        <w:trPr>
          <w:trHeight w:val="74"/>
        </w:trPr>
        <w:tc>
          <w:tcPr>
            <w:tcW w:w="567" w:type="dxa"/>
          </w:tcPr>
          <w:p w:rsidR="00FF0229" w:rsidRDefault="00E72C20" w:rsidP="00F51185">
            <w:pPr>
              <w:jc w:val="center"/>
              <w:rPr>
                <w:sz w:val="16"/>
                <w:szCs w:val="16"/>
              </w:rPr>
            </w:pPr>
            <w:r>
              <w:rPr>
                <w:sz w:val="16"/>
                <w:szCs w:val="16"/>
              </w:rPr>
              <w:t>11</w:t>
            </w:r>
          </w:p>
        </w:tc>
        <w:tc>
          <w:tcPr>
            <w:tcW w:w="851" w:type="dxa"/>
          </w:tcPr>
          <w:p w:rsidR="00FF0229" w:rsidRDefault="00FF0229" w:rsidP="00F51185">
            <w:pPr>
              <w:jc w:val="center"/>
              <w:rPr>
                <w:sz w:val="16"/>
                <w:szCs w:val="16"/>
              </w:rPr>
            </w:pPr>
          </w:p>
        </w:tc>
        <w:tc>
          <w:tcPr>
            <w:tcW w:w="567" w:type="dxa"/>
          </w:tcPr>
          <w:p w:rsidR="00FF0229" w:rsidRDefault="00FF0229" w:rsidP="00F51185">
            <w:pPr>
              <w:snapToGrid w:val="0"/>
              <w:jc w:val="center"/>
              <w:rPr>
                <w:sz w:val="16"/>
                <w:szCs w:val="16"/>
              </w:rPr>
            </w:pPr>
            <w:r>
              <w:rPr>
                <w:sz w:val="16"/>
                <w:szCs w:val="16"/>
              </w:rPr>
              <w:t>2</w:t>
            </w:r>
          </w:p>
        </w:tc>
        <w:tc>
          <w:tcPr>
            <w:tcW w:w="425"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350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2D5D60" w:rsidP="00F51185">
            <w:pPr>
              <w:jc w:val="center"/>
              <w:rPr>
                <w:sz w:val="16"/>
                <w:szCs w:val="16"/>
              </w:rPr>
            </w:pPr>
            <w:r>
              <w:rPr>
                <w:sz w:val="16"/>
                <w:szCs w:val="16"/>
              </w:rPr>
              <w:t xml:space="preserve">Актив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xml:space="preserve">» </w:t>
            </w:r>
            <w:r w:rsidR="00E72C20">
              <w:rPr>
                <w:sz w:val="16"/>
                <w:szCs w:val="16"/>
              </w:rPr>
              <w:t xml:space="preserve">Раздела 2 </w:t>
            </w:r>
            <w:r>
              <w:rPr>
                <w:sz w:val="16"/>
                <w:szCs w:val="16"/>
              </w:rPr>
              <w:t xml:space="preserve">не равен </w:t>
            </w:r>
            <w:r w:rsidR="00E45A33">
              <w:rPr>
                <w:sz w:val="16"/>
                <w:szCs w:val="16"/>
              </w:rPr>
              <w:t>показателю Актива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354644"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11.1</w:t>
            </w:r>
          </w:p>
        </w:tc>
        <w:tc>
          <w:tcPr>
            <w:tcW w:w="851"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354644" w:rsidRPr="001C3248" w:rsidRDefault="00354644" w:rsidP="00354644">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354644" w:rsidRPr="00BE3EC9" w:rsidRDefault="00354644" w:rsidP="00354644">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Детализированные строки счетов актива баланса</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2</w:t>
            </w:r>
          </w:p>
        </w:tc>
        <w:tc>
          <w:tcPr>
            <w:tcW w:w="1418"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Сумма показа</w:t>
            </w:r>
            <w:r w:rsidR="00BB23E7">
              <w:rPr>
                <w:sz w:val="16"/>
                <w:szCs w:val="16"/>
              </w:rPr>
              <w:t>те</w:t>
            </w:r>
            <w:r>
              <w:rPr>
                <w:sz w:val="16"/>
                <w:szCs w:val="16"/>
              </w:rPr>
              <w:t>лей по всем счетам, кроме 104хх, 114хх</w:t>
            </w:r>
          </w:p>
          <w:p w:rsidR="00354644" w:rsidRDefault="00354644" w:rsidP="00354644">
            <w:pPr>
              <w:jc w:val="center"/>
              <w:rPr>
                <w:sz w:val="16"/>
                <w:szCs w:val="16"/>
              </w:rPr>
            </w:pPr>
            <w:r>
              <w:rPr>
                <w:sz w:val="16"/>
                <w:szCs w:val="16"/>
              </w:rPr>
              <w:t>–</w:t>
            </w:r>
          </w:p>
          <w:p w:rsidR="00354644" w:rsidRPr="00293FB2" w:rsidRDefault="00354644" w:rsidP="00354644">
            <w:pPr>
              <w:jc w:val="center"/>
              <w:rPr>
                <w:sz w:val="16"/>
                <w:szCs w:val="16"/>
              </w:rPr>
            </w:pPr>
            <w:r>
              <w:rPr>
                <w:sz w:val="16"/>
                <w:szCs w:val="16"/>
              </w:rPr>
              <w:t>Сумма показателей по счетам 104хх, 114хх</w:t>
            </w:r>
          </w:p>
        </w:tc>
        <w:tc>
          <w:tcPr>
            <w:tcW w:w="2184" w:type="dxa"/>
            <w:tcBorders>
              <w:top w:val="single" w:sz="4" w:space="0" w:color="auto"/>
              <w:left w:val="single" w:sz="4" w:space="0" w:color="auto"/>
              <w:bottom w:val="single" w:sz="4" w:space="0" w:color="auto"/>
              <w:right w:val="single" w:sz="4" w:space="0" w:color="auto"/>
            </w:tcBorders>
          </w:tcPr>
          <w:p w:rsidR="00354644" w:rsidRPr="008E0367" w:rsidRDefault="00354644" w:rsidP="00354644">
            <w:pPr>
              <w:jc w:val="center"/>
              <w:rPr>
                <w:sz w:val="16"/>
                <w:szCs w:val="16"/>
              </w:rPr>
            </w:pPr>
            <w:r>
              <w:rPr>
                <w:sz w:val="16"/>
                <w:szCs w:val="16"/>
              </w:rPr>
              <w:t>Показатель строки «</w:t>
            </w:r>
            <w:r w:rsidRPr="00BE3EC9">
              <w:rPr>
                <w:sz w:val="16"/>
                <w:szCs w:val="16"/>
              </w:rPr>
              <w:t>Счета актива баланса, итого</w:t>
            </w:r>
            <w:r>
              <w:rPr>
                <w:sz w:val="16"/>
                <w:szCs w:val="16"/>
              </w:rPr>
              <w:t>» Раздела 2 не соответствует сумме детализированных строк – недопустимо</w:t>
            </w:r>
          </w:p>
        </w:tc>
        <w:tc>
          <w:tcPr>
            <w:tcW w:w="709"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Б</w:t>
            </w:r>
          </w:p>
        </w:tc>
      </w:tr>
      <w:tr w:rsidR="00FF0229" w:rsidRPr="00293FB2" w:rsidTr="00A9354A">
        <w:trPr>
          <w:trHeight w:val="74"/>
        </w:trPr>
        <w:tc>
          <w:tcPr>
            <w:tcW w:w="567" w:type="dxa"/>
          </w:tcPr>
          <w:p w:rsidR="00FF0229" w:rsidRDefault="00E72C20" w:rsidP="00F51185">
            <w:pPr>
              <w:jc w:val="center"/>
              <w:rPr>
                <w:sz w:val="16"/>
                <w:szCs w:val="16"/>
              </w:rPr>
            </w:pPr>
            <w:r>
              <w:rPr>
                <w:sz w:val="16"/>
                <w:szCs w:val="16"/>
              </w:rPr>
              <w:t>12</w:t>
            </w:r>
          </w:p>
        </w:tc>
        <w:tc>
          <w:tcPr>
            <w:tcW w:w="851" w:type="dxa"/>
          </w:tcPr>
          <w:p w:rsidR="00FF0229" w:rsidRPr="007A5AEC" w:rsidRDefault="00FF0229" w:rsidP="00F51185">
            <w:pPr>
              <w:jc w:val="center"/>
              <w:rPr>
                <w:sz w:val="16"/>
                <w:szCs w:val="16"/>
                <w:lang w:val="en-US"/>
              </w:rPr>
            </w:pPr>
          </w:p>
        </w:tc>
        <w:tc>
          <w:tcPr>
            <w:tcW w:w="567" w:type="dxa"/>
          </w:tcPr>
          <w:p w:rsidR="00FF0229" w:rsidRDefault="00FF0229" w:rsidP="00F51185">
            <w:pPr>
              <w:snapToGrid w:val="0"/>
              <w:jc w:val="center"/>
              <w:rPr>
                <w:sz w:val="16"/>
                <w:szCs w:val="16"/>
              </w:rPr>
            </w:pPr>
            <w:r>
              <w:rPr>
                <w:sz w:val="16"/>
                <w:szCs w:val="16"/>
              </w:rPr>
              <w:t>2</w:t>
            </w:r>
          </w:p>
        </w:tc>
        <w:tc>
          <w:tcPr>
            <w:tcW w:w="425" w:type="dxa"/>
          </w:tcPr>
          <w:p w:rsidR="00FF0229" w:rsidRPr="001C3248" w:rsidRDefault="00FF0229" w:rsidP="00F51185">
            <w:pPr>
              <w:jc w:val="center"/>
              <w:rPr>
                <w:sz w:val="16"/>
                <w:szCs w:val="16"/>
              </w:rPr>
            </w:pPr>
            <w:r>
              <w:rPr>
                <w:sz w:val="16"/>
                <w:szCs w:val="16"/>
              </w:rPr>
              <w:t>2</w:t>
            </w:r>
          </w:p>
        </w:tc>
        <w:tc>
          <w:tcPr>
            <w:tcW w:w="1134" w:type="dxa"/>
          </w:tcPr>
          <w:p w:rsidR="00FF0229" w:rsidRPr="00293FB2" w:rsidRDefault="00FF0229" w:rsidP="00F51185">
            <w:pPr>
              <w:jc w:val="center"/>
              <w:rPr>
                <w:sz w:val="16"/>
                <w:szCs w:val="16"/>
              </w:rPr>
            </w:pPr>
            <w:r>
              <w:rPr>
                <w:sz w:val="16"/>
                <w:szCs w:val="16"/>
              </w:rPr>
              <w:t>Показатель строки «</w:t>
            </w:r>
            <w:r w:rsidRPr="00BE3EC9">
              <w:rPr>
                <w:sz w:val="16"/>
                <w:szCs w:val="16"/>
              </w:rPr>
              <w:t>Счета пассива баланса, итого</w:t>
            </w:r>
            <w:r>
              <w:rPr>
                <w:sz w:val="16"/>
                <w:szCs w:val="16"/>
              </w:rPr>
              <w:t>»</w:t>
            </w:r>
          </w:p>
        </w:tc>
        <w:tc>
          <w:tcPr>
            <w:tcW w:w="567" w:type="dxa"/>
          </w:tcPr>
          <w:p w:rsidR="00FF0229" w:rsidRPr="00BE3EC9" w:rsidRDefault="00FF0229" w:rsidP="00F51185">
            <w:pPr>
              <w:snapToGrid w:val="0"/>
              <w:jc w:val="center"/>
              <w:rPr>
                <w:sz w:val="16"/>
                <w:szCs w:val="16"/>
              </w:rPr>
            </w:pPr>
            <w:r>
              <w:rPr>
                <w:sz w:val="16"/>
                <w:szCs w:val="16"/>
              </w:rPr>
              <w:t>=</w:t>
            </w:r>
          </w:p>
        </w:tc>
        <w:tc>
          <w:tcPr>
            <w:tcW w:w="567" w:type="dxa"/>
          </w:tcPr>
          <w:p w:rsidR="00FF0229" w:rsidRDefault="00E45A33" w:rsidP="00F51185">
            <w:pPr>
              <w:snapToGrid w:val="0"/>
              <w:jc w:val="center"/>
              <w:rPr>
                <w:sz w:val="16"/>
                <w:szCs w:val="16"/>
              </w:rPr>
            </w:pPr>
            <w:r>
              <w:rPr>
                <w:sz w:val="16"/>
                <w:szCs w:val="16"/>
              </w:rPr>
              <w:t>700</w:t>
            </w:r>
          </w:p>
        </w:tc>
        <w:tc>
          <w:tcPr>
            <w:tcW w:w="567" w:type="dxa"/>
          </w:tcPr>
          <w:p w:rsidR="00FF0229" w:rsidRDefault="004E67F2" w:rsidP="00F51185">
            <w:pPr>
              <w:snapToGrid w:val="0"/>
              <w:jc w:val="center"/>
              <w:rPr>
                <w:sz w:val="16"/>
                <w:szCs w:val="16"/>
              </w:rPr>
            </w:pPr>
            <w:r>
              <w:rPr>
                <w:sz w:val="16"/>
                <w:szCs w:val="16"/>
              </w:rPr>
              <w:t>4</w:t>
            </w:r>
          </w:p>
        </w:tc>
        <w:tc>
          <w:tcPr>
            <w:tcW w:w="567" w:type="dxa"/>
          </w:tcPr>
          <w:p w:rsidR="00FF0229" w:rsidRPr="00293FB2" w:rsidRDefault="00E45A33" w:rsidP="00F51185">
            <w:pPr>
              <w:jc w:val="center"/>
              <w:rPr>
                <w:sz w:val="16"/>
                <w:szCs w:val="16"/>
              </w:rPr>
            </w:pPr>
            <w:r>
              <w:rPr>
                <w:sz w:val="16"/>
                <w:szCs w:val="16"/>
              </w:rPr>
              <w:t>1</w:t>
            </w:r>
          </w:p>
        </w:tc>
        <w:tc>
          <w:tcPr>
            <w:tcW w:w="1418" w:type="dxa"/>
          </w:tcPr>
          <w:p w:rsidR="00FF0229" w:rsidRPr="00293FB2" w:rsidRDefault="00E72C20" w:rsidP="00F51185">
            <w:pPr>
              <w:jc w:val="center"/>
              <w:rPr>
                <w:sz w:val="16"/>
                <w:szCs w:val="16"/>
              </w:rPr>
            </w:pPr>
            <w:r>
              <w:rPr>
                <w:sz w:val="16"/>
                <w:szCs w:val="16"/>
              </w:rPr>
              <w:t>Пассив</w:t>
            </w:r>
            <w:r w:rsidR="002D5D60">
              <w:rPr>
                <w:sz w:val="16"/>
                <w:szCs w:val="16"/>
              </w:rPr>
              <w:t xml:space="preserve"> </w:t>
            </w:r>
            <w:r w:rsidR="00E45A33">
              <w:rPr>
                <w:sz w:val="16"/>
                <w:szCs w:val="16"/>
              </w:rPr>
              <w:t>Баланс</w:t>
            </w:r>
            <w:r>
              <w:rPr>
                <w:sz w:val="16"/>
                <w:szCs w:val="16"/>
              </w:rPr>
              <w:t>а</w:t>
            </w:r>
          </w:p>
        </w:tc>
        <w:tc>
          <w:tcPr>
            <w:tcW w:w="2184" w:type="dxa"/>
          </w:tcPr>
          <w:p w:rsidR="00FF0229" w:rsidRPr="008E0367" w:rsidRDefault="00FF0229" w:rsidP="00F51185">
            <w:pPr>
              <w:jc w:val="center"/>
              <w:rPr>
                <w:sz w:val="16"/>
                <w:szCs w:val="16"/>
              </w:rPr>
            </w:pPr>
            <w:r>
              <w:rPr>
                <w:sz w:val="16"/>
                <w:szCs w:val="16"/>
              </w:rPr>
              <w:t>Показатель строки «</w:t>
            </w:r>
            <w:r w:rsidRPr="00BE3EC9">
              <w:rPr>
                <w:sz w:val="16"/>
                <w:szCs w:val="16"/>
              </w:rPr>
              <w:t xml:space="preserve">Счета пассива баланса, </w:t>
            </w:r>
            <w:proofErr w:type="gramStart"/>
            <w:r w:rsidRPr="00BE3EC9">
              <w:rPr>
                <w:sz w:val="16"/>
                <w:szCs w:val="16"/>
              </w:rPr>
              <w:t>итого</w:t>
            </w:r>
            <w:r>
              <w:rPr>
                <w:sz w:val="16"/>
                <w:szCs w:val="16"/>
              </w:rPr>
              <w:t xml:space="preserve">» </w:t>
            </w:r>
            <w:r w:rsidR="00E72C20">
              <w:rPr>
                <w:sz w:val="16"/>
                <w:szCs w:val="16"/>
              </w:rPr>
              <w:t xml:space="preserve"> </w:t>
            </w:r>
            <w:proofErr w:type="spellStart"/>
            <w:r w:rsidR="00E72C20">
              <w:rPr>
                <w:sz w:val="16"/>
                <w:szCs w:val="16"/>
              </w:rPr>
              <w:t>разедела</w:t>
            </w:r>
            <w:proofErr w:type="spellEnd"/>
            <w:proofErr w:type="gramEnd"/>
            <w:r w:rsidR="00E72C20">
              <w:rPr>
                <w:sz w:val="16"/>
                <w:szCs w:val="16"/>
              </w:rPr>
              <w:t xml:space="preserve"> 2 </w:t>
            </w:r>
            <w:r>
              <w:rPr>
                <w:sz w:val="16"/>
                <w:szCs w:val="16"/>
              </w:rPr>
              <w:t xml:space="preserve">не равен </w:t>
            </w:r>
            <w:r w:rsidR="00E45A33">
              <w:rPr>
                <w:sz w:val="16"/>
                <w:szCs w:val="16"/>
              </w:rPr>
              <w:t>показателю Пассива Баланса</w:t>
            </w:r>
            <w:r w:rsidR="00E72C20">
              <w:rPr>
                <w:sz w:val="16"/>
                <w:szCs w:val="16"/>
              </w:rPr>
              <w:t xml:space="preserve"> в разделе 1</w:t>
            </w:r>
          </w:p>
        </w:tc>
        <w:tc>
          <w:tcPr>
            <w:tcW w:w="709" w:type="dxa"/>
          </w:tcPr>
          <w:p w:rsidR="00FF0229" w:rsidRPr="00293FB2" w:rsidRDefault="00FF0229" w:rsidP="00F51185">
            <w:pPr>
              <w:jc w:val="center"/>
              <w:rPr>
                <w:sz w:val="16"/>
                <w:szCs w:val="16"/>
              </w:rPr>
            </w:pPr>
            <w:r>
              <w:rPr>
                <w:sz w:val="16"/>
                <w:szCs w:val="16"/>
              </w:rPr>
              <w:t>ПБС, РБС, ГРБС</w:t>
            </w:r>
          </w:p>
        </w:tc>
        <w:tc>
          <w:tcPr>
            <w:tcW w:w="567" w:type="dxa"/>
          </w:tcPr>
          <w:p w:rsidR="00FF0229" w:rsidRPr="00293FB2" w:rsidRDefault="00FF0229" w:rsidP="00F51185">
            <w:pPr>
              <w:jc w:val="center"/>
              <w:rPr>
                <w:sz w:val="16"/>
                <w:szCs w:val="16"/>
              </w:rPr>
            </w:pPr>
            <w:r>
              <w:rPr>
                <w:sz w:val="16"/>
                <w:szCs w:val="16"/>
              </w:rPr>
              <w:t>Б</w:t>
            </w:r>
          </w:p>
        </w:tc>
      </w:tr>
      <w:tr w:rsidR="00354644"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12.1</w:t>
            </w:r>
          </w:p>
        </w:tc>
        <w:tc>
          <w:tcPr>
            <w:tcW w:w="851" w:type="dxa"/>
            <w:tcBorders>
              <w:top w:val="single" w:sz="4" w:space="0" w:color="auto"/>
              <w:left w:val="single" w:sz="4" w:space="0" w:color="auto"/>
              <w:bottom w:val="single" w:sz="4" w:space="0" w:color="auto"/>
              <w:right w:val="single" w:sz="4" w:space="0" w:color="auto"/>
            </w:tcBorders>
          </w:tcPr>
          <w:p w:rsidR="00354644" w:rsidRPr="00354644" w:rsidRDefault="00354644" w:rsidP="00354644">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354644" w:rsidRPr="001C3248" w:rsidRDefault="00354644" w:rsidP="00354644">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Показатель строки «</w:t>
            </w:r>
            <w:r w:rsidRPr="00BE3EC9">
              <w:rPr>
                <w:sz w:val="16"/>
                <w:szCs w:val="16"/>
              </w:rPr>
              <w:t xml:space="preserve">Счета </w:t>
            </w:r>
            <w:r>
              <w:rPr>
                <w:sz w:val="16"/>
                <w:szCs w:val="16"/>
              </w:rPr>
              <w:t>пассива</w:t>
            </w:r>
            <w:r w:rsidRPr="00BE3EC9">
              <w:rPr>
                <w:sz w:val="16"/>
                <w:szCs w:val="16"/>
              </w:rPr>
              <w:t xml:space="preserve"> баланса, итого</w:t>
            </w: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354644" w:rsidRPr="00BE3EC9" w:rsidRDefault="00354644" w:rsidP="00354644">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Детализированные строки счетов пассива баланса</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2</w:t>
            </w:r>
          </w:p>
        </w:tc>
        <w:tc>
          <w:tcPr>
            <w:tcW w:w="1418" w:type="dxa"/>
            <w:tcBorders>
              <w:top w:val="single" w:sz="4" w:space="0" w:color="auto"/>
              <w:left w:val="single" w:sz="4" w:space="0" w:color="auto"/>
              <w:bottom w:val="single" w:sz="4" w:space="0" w:color="auto"/>
              <w:right w:val="single" w:sz="4" w:space="0" w:color="auto"/>
            </w:tcBorders>
          </w:tcPr>
          <w:p w:rsidR="00354644" w:rsidRPr="00293FB2" w:rsidRDefault="00354644" w:rsidP="00BB23E7">
            <w:pPr>
              <w:jc w:val="center"/>
              <w:rPr>
                <w:sz w:val="16"/>
                <w:szCs w:val="16"/>
              </w:rPr>
            </w:pPr>
            <w:r>
              <w:rPr>
                <w:sz w:val="16"/>
                <w:szCs w:val="16"/>
              </w:rPr>
              <w:t>Сумма показа</w:t>
            </w:r>
            <w:r w:rsidR="00BB23E7">
              <w:rPr>
                <w:sz w:val="16"/>
                <w:szCs w:val="16"/>
              </w:rPr>
              <w:t>те</w:t>
            </w:r>
            <w:r>
              <w:rPr>
                <w:sz w:val="16"/>
                <w:szCs w:val="16"/>
              </w:rPr>
              <w:t>лей по всем счетам</w:t>
            </w:r>
          </w:p>
        </w:tc>
        <w:tc>
          <w:tcPr>
            <w:tcW w:w="2184" w:type="dxa"/>
            <w:tcBorders>
              <w:top w:val="single" w:sz="4" w:space="0" w:color="auto"/>
              <w:left w:val="single" w:sz="4" w:space="0" w:color="auto"/>
              <w:bottom w:val="single" w:sz="4" w:space="0" w:color="auto"/>
              <w:right w:val="single" w:sz="4" w:space="0" w:color="auto"/>
            </w:tcBorders>
          </w:tcPr>
          <w:p w:rsidR="00354644" w:rsidRPr="008E0367" w:rsidRDefault="00354644" w:rsidP="00354644">
            <w:pPr>
              <w:jc w:val="center"/>
              <w:rPr>
                <w:sz w:val="16"/>
                <w:szCs w:val="16"/>
              </w:rPr>
            </w:pPr>
            <w:r>
              <w:rPr>
                <w:sz w:val="16"/>
                <w:szCs w:val="16"/>
              </w:rPr>
              <w:t>Показатель строки «</w:t>
            </w:r>
            <w:r w:rsidRPr="00BE3EC9">
              <w:rPr>
                <w:sz w:val="16"/>
                <w:szCs w:val="16"/>
              </w:rPr>
              <w:t xml:space="preserve">Счета </w:t>
            </w:r>
            <w:r>
              <w:rPr>
                <w:sz w:val="16"/>
                <w:szCs w:val="16"/>
              </w:rPr>
              <w:t>пассива</w:t>
            </w:r>
            <w:r w:rsidRPr="00BE3EC9">
              <w:rPr>
                <w:sz w:val="16"/>
                <w:szCs w:val="16"/>
              </w:rPr>
              <w:t xml:space="preserve"> баланса, итого</w:t>
            </w:r>
            <w:r>
              <w:rPr>
                <w:sz w:val="16"/>
                <w:szCs w:val="16"/>
              </w:rPr>
              <w:t>» Раздела 2 не соответствует сумме детализированных строк – недопустимо</w:t>
            </w:r>
          </w:p>
        </w:tc>
        <w:tc>
          <w:tcPr>
            <w:tcW w:w="709"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Б</w:t>
            </w:r>
          </w:p>
        </w:tc>
      </w:tr>
      <w:tr w:rsidR="00F86FEC"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13</w:t>
            </w:r>
          </w:p>
        </w:tc>
        <w:tc>
          <w:tcPr>
            <w:tcW w:w="851"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0 101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D83668">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 xml:space="preserve">Сумма показателей счетов актива баланса по коду счета 0 101 00 000 Раздела 2 не равна показателю по строке 010 графы 4 в разделе 1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14</w:t>
            </w:r>
          </w:p>
        </w:tc>
        <w:tc>
          <w:tcPr>
            <w:tcW w:w="851"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0 102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 xml:space="preserve">Сумма показателей счетов актива баланса по коду счета 0 102 00 000 Раздела 2 не равна показателю по строке 040 графы 4 в разделе 1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17</w:t>
            </w:r>
          </w:p>
        </w:tc>
        <w:tc>
          <w:tcPr>
            <w:tcW w:w="851"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0 106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 xml:space="preserve">Сумма показателей счетов актива баланса по коду счета 0 106 00 000 Раздела 2 не равна показателю по строке 120 графы 4 в разделе 1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Default="00F86FEC" w:rsidP="00D83668">
            <w:pPr>
              <w:jc w:val="center"/>
              <w:rPr>
                <w:sz w:val="16"/>
                <w:szCs w:val="16"/>
              </w:rPr>
            </w:pPr>
            <w:r>
              <w:rPr>
                <w:sz w:val="16"/>
                <w:szCs w:val="16"/>
              </w:rPr>
              <w:t>18</w:t>
            </w:r>
          </w:p>
        </w:tc>
        <w:tc>
          <w:tcPr>
            <w:tcW w:w="851"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 xml:space="preserve">Сумма показателей счетов </w:t>
            </w:r>
            <w:r>
              <w:rPr>
                <w:sz w:val="16"/>
                <w:szCs w:val="16"/>
              </w:rPr>
              <w:lastRenderedPageBreak/>
              <w:t>актива баланса по коду счета 0 107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 xml:space="preserve">Сумма показателей счетов актива баланса по коду счета 0 107 00 000 Раздела 2 </w:t>
            </w:r>
            <w:r>
              <w:rPr>
                <w:sz w:val="16"/>
                <w:szCs w:val="16"/>
              </w:rPr>
              <w:lastRenderedPageBreak/>
              <w:t xml:space="preserve">не равна показателю по строке 130 графы 4 в разделе 1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lastRenderedPageBreak/>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F86FEC"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lastRenderedPageBreak/>
              <w:t>19</w:t>
            </w:r>
          </w:p>
        </w:tc>
        <w:tc>
          <w:tcPr>
            <w:tcW w:w="851" w:type="dxa"/>
            <w:tcBorders>
              <w:top w:val="single" w:sz="4" w:space="0" w:color="auto"/>
              <w:left w:val="single" w:sz="4" w:space="0" w:color="auto"/>
              <w:bottom w:val="single" w:sz="4" w:space="0" w:color="auto"/>
              <w:right w:val="single" w:sz="4" w:space="0" w:color="auto"/>
            </w:tcBorders>
          </w:tcPr>
          <w:p w:rsidR="00F86FEC" w:rsidRPr="00EE3F26"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1C3248" w:rsidRDefault="00F86FEC" w:rsidP="00D83668">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Сумма показателей счетов актива баланса по коду счета 0 109 00 000</w:t>
            </w:r>
          </w:p>
        </w:tc>
        <w:tc>
          <w:tcPr>
            <w:tcW w:w="567" w:type="dxa"/>
            <w:tcBorders>
              <w:top w:val="single" w:sz="4" w:space="0" w:color="auto"/>
              <w:left w:val="single" w:sz="4" w:space="0" w:color="auto"/>
              <w:bottom w:val="single" w:sz="4" w:space="0" w:color="auto"/>
              <w:right w:val="single" w:sz="4" w:space="0" w:color="auto"/>
            </w:tcBorders>
          </w:tcPr>
          <w:p w:rsidR="00F86FEC" w:rsidRPr="00BE3EC9" w:rsidRDefault="00F86FEC" w:rsidP="00F86FE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tcPr>
          <w:p w:rsidR="00F86FEC" w:rsidRDefault="00F86FEC" w:rsidP="00F86FEC">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8E0367" w:rsidRDefault="00F86FEC" w:rsidP="00D83668">
            <w:pPr>
              <w:jc w:val="center"/>
              <w:rPr>
                <w:sz w:val="16"/>
                <w:szCs w:val="16"/>
              </w:rPr>
            </w:pPr>
            <w:r>
              <w:rPr>
                <w:sz w:val="16"/>
                <w:szCs w:val="16"/>
              </w:rPr>
              <w:t xml:space="preserve">Сумма показателей счетов актива баланса по коду счета 0 109 00 000 Раздела 2 не равна показателю по строке 150 графы 4 в разделе 1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293FB2" w:rsidRDefault="00F86FEC" w:rsidP="00D83668">
            <w:pPr>
              <w:jc w:val="center"/>
              <w:rPr>
                <w:sz w:val="16"/>
                <w:szCs w:val="16"/>
              </w:rPr>
            </w:pPr>
            <w:r>
              <w:rPr>
                <w:sz w:val="16"/>
                <w:szCs w:val="16"/>
              </w:rPr>
              <w:t>Б</w:t>
            </w:r>
          </w:p>
        </w:tc>
      </w:tr>
      <w:tr w:rsidR="00C41A24" w:rsidRPr="00293FB2" w:rsidTr="00C41A24">
        <w:trPr>
          <w:trHeight w:val="74"/>
        </w:trPr>
        <w:tc>
          <w:tcPr>
            <w:tcW w:w="567" w:type="dxa"/>
            <w:tcBorders>
              <w:top w:val="single" w:sz="4" w:space="0" w:color="auto"/>
              <w:left w:val="single" w:sz="4" w:space="0" w:color="auto"/>
              <w:bottom w:val="single" w:sz="4" w:space="0" w:color="auto"/>
              <w:right w:val="single" w:sz="4" w:space="0" w:color="auto"/>
            </w:tcBorders>
          </w:tcPr>
          <w:p w:rsidR="00C41A24" w:rsidRPr="00E43D00" w:rsidRDefault="00C41A24" w:rsidP="007A01B2">
            <w:pPr>
              <w:jc w:val="center"/>
              <w:rPr>
                <w:sz w:val="16"/>
                <w:szCs w:val="16"/>
              </w:rPr>
            </w:pPr>
            <w:r w:rsidRPr="00E43D00">
              <w:rPr>
                <w:sz w:val="16"/>
                <w:szCs w:val="16"/>
              </w:rPr>
              <w:t>19</w:t>
            </w:r>
            <w:r>
              <w:rPr>
                <w:sz w:val="16"/>
                <w:szCs w:val="16"/>
              </w:rPr>
              <w:t>.1</w:t>
            </w:r>
          </w:p>
        </w:tc>
        <w:tc>
          <w:tcPr>
            <w:tcW w:w="851" w:type="dxa"/>
            <w:tcBorders>
              <w:top w:val="single" w:sz="4" w:space="0" w:color="auto"/>
              <w:left w:val="single" w:sz="4" w:space="0" w:color="auto"/>
              <w:bottom w:val="single" w:sz="4" w:space="0" w:color="auto"/>
              <w:right w:val="single" w:sz="4" w:space="0" w:color="auto"/>
            </w:tcBorders>
          </w:tcPr>
          <w:p w:rsidR="00C41A24" w:rsidRPr="00EE3F26" w:rsidRDefault="00C41A24" w:rsidP="007A01B2">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C41A24" w:rsidRDefault="00C41A24"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C41A24" w:rsidRPr="001C3248" w:rsidRDefault="00C41A24" w:rsidP="007A01B2">
            <w:pPr>
              <w:jc w:val="center"/>
              <w:rPr>
                <w:sz w:val="16"/>
                <w:szCs w:val="16"/>
              </w:rPr>
            </w:pPr>
            <w:r>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C41A24" w:rsidRPr="00293FB2" w:rsidRDefault="00C41A24" w:rsidP="00C41A24">
            <w:pPr>
              <w:jc w:val="center"/>
              <w:rPr>
                <w:sz w:val="16"/>
                <w:szCs w:val="16"/>
              </w:rPr>
            </w:pPr>
            <w:r>
              <w:rPr>
                <w:sz w:val="16"/>
                <w:szCs w:val="16"/>
              </w:rPr>
              <w:t>Сумма показателей счетов актива баланса по коду счета 0 110 00 000</w:t>
            </w:r>
          </w:p>
        </w:tc>
        <w:tc>
          <w:tcPr>
            <w:tcW w:w="567" w:type="dxa"/>
            <w:tcBorders>
              <w:top w:val="single" w:sz="4" w:space="0" w:color="auto"/>
              <w:left w:val="single" w:sz="4" w:space="0" w:color="auto"/>
              <w:bottom w:val="single" w:sz="4" w:space="0" w:color="auto"/>
              <w:right w:val="single" w:sz="4" w:space="0" w:color="auto"/>
            </w:tcBorders>
          </w:tcPr>
          <w:p w:rsidR="00C41A24" w:rsidRPr="00BE3EC9" w:rsidRDefault="00C41A24"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C41A24" w:rsidRDefault="00C41A24" w:rsidP="00C41A24">
            <w:pPr>
              <w:snapToGrid w:val="0"/>
              <w:jc w:val="center"/>
              <w:rPr>
                <w:sz w:val="16"/>
                <w:szCs w:val="16"/>
              </w:rPr>
            </w:pPr>
            <w:r>
              <w:rPr>
                <w:sz w:val="16"/>
                <w:szCs w:val="16"/>
              </w:rPr>
              <w:t>170</w:t>
            </w:r>
          </w:p>
        </w:tc>
        <w:tc>
          <w:tcPr>
            <w:tcW w:w="567" w:type="dxa"/>
            <w:tcBorders>
              <w:top w:val="single" w:sz="4" w:space="0" w:color="auto"/>
              <w:left w:val="single" w:sz="4" w:space="0" w:color="auto"/>
              <w:bottom w:val="single" w:sz="4" w:space="0" w:color="auto"/>
              <w:right w:val="single" w:sz="4" w:space="0" w:color="auto"/>
            </w:tcBorders>
          </w:tcPr>
          <w:p w:rsidR="00C41A24" w:rsidRDefault="00C41A24" w:rsidP="007A01B2">
            <w:pPr>
              <w:snapToGrid w:val="0"/>
              <w:jc w:val="center"/>
              <w:rPr>
                <w:sz w:val="16"/>
                <w:szCs w:val="16"/>
              </w:rPr>
            </w:pPr>
            <w:r>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C41A24" w:rsidRPr="00293FB2" w:rsidRDefault="00C41A24"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C41A24" w:rsidRPr="00293FB2" w:rsidRDefault="00C41A24"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C41A24" w:rsidRPr="008E0367" w:rsidRDefault="00C41A24" w:rsidP="00C41A24">
            <w:pPr>
              <w:jc w:val="center"/>
              <w:rPr>
                <w:sz w:val="16"/>
                <w:szCs w:val="16"/>
              </w:rPr>
            </w:pPr>
            <w:r>
              <w:rPr>
                <w:sz w:val="16"/>
                <w:szCs w:val="16"/>
              </w:rPr>
              <w:t xml:space="preserve">Сумма показателей счетов актива баланса по коду счета 0 110 00 000 Раздела 2 не равна показателю по строке 170 графы 4 в разделе 1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C41A24" w:rsidRPr="00293FB2" w:rsidRDefault="00C41A24"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C41A24" w:rsidRPr="00293FB2" w:rsidRDefault="00C41A24" w:rsidP="007A01B2">
            <w:pPr>
              <w:jc w:val="center"/>
              <w:rPr>
                <w:sz w:val="16"/>
                <w:szCs w:val="16"/>
              </w:rPr>
            </w:pPr>
            <w:r>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20</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w:t>
            </w:r>
            <w:r w:rsidRPr="00AF75EF">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w:t>
            </w:r>
            <w:r w:rsidRPr="00AF75EF">
              <w:rPr>
                <w:sz w:val="16"/>
                <w:szCs w:val="16"/>
              </w:rPr>
              <w:t xml:space="preserve">00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E43D00" w:rsidRDefault="00F86FEC" w:rsidP="00D83668">
            <w:pPr>
              <w:jc w:val="center"/>
              <w:rPr>
                <w:sz w:val="16"/>
                <w:szCs w:val="16"/>
              </w:rPr>
            </w:pPr>
            <w:r w:rsidRPr="00E43D00">
              <w:rPr>
                <w:sz w:val="16"/>
                <w:szCs w:val="16"/>
              </w:rPr>
              <w:t>2</w:t>
            </w:r>
            <w:r>
              <w:rPr>
                <w:sz w:val="16"/>
                <w:szCs w:val="16"/>
              </w:rPr>
              <w:t>1</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204</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24</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2</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и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25</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23</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0 208 00 000, 0 303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актива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206</w:t>
            </w:r>
            <w:r w:rsidRPr="00AF75EF">
              <w:rPr>
                <w:sz w:val="16"/>
                <w:szCs w:val="16"/>
              </w:rPr>
              <w:t xml:space="preserve"> 00</w:t>
            </w:r>
            <w:r>
              <w:rPr>
                <w:sz w:val="16"/>
                <w:szCs w:val="16"/>
              </w:rPr>
              <w:t> </w:t>
            </w:r>
            <w:r w:rsidRPr="00AF75EF">
              <w:rPr>
                <w:sz w:val="16"/>
                <w:szCs w:val="16"/>
              </w:rPr>
              <w:t>000</w:t>
            </w:r>
            <w:r>
              <w:rPr>
                <w:sz w:val="16"/>
                <w:szCs w:val="16"/>
              </w:rPr>
              <w:t xml:space="preserve">, 0 208 00 000, 0 303 00 000 </w:t>
            </w:r>
            <w:r w:rsidRPr="00AF75EF">
              <w:rPr>
                <w:sz w:val="16"/>
                <w:szCs w:val="16"/>
              </w:rPr>
              <w:t>Раздела 2 не рав</w:t>
            </w:r>
            <w:r>
              <w:rPr>
                <w:sz w:val="16"/>
                <w:szCs w:val="16"/>
              </w:rPr>
              <w:t>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26</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24</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207</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с</w:t>
            </w:r>
            <w:r>
              <w:rPr>
                <w:sz w:val="16"/>
                <w:szCs w:val="16"/>
              </w:rPr>
              <w:t>т</w:t>
            </w:r>
            <w:r w:rsidRPr="00AF75EF">
              <w:rPr>
                <w:sz w:val="16"/>
                <w:szCs w:val="16"/>
              </w:rPr>
              <w:t xml:space="preserve">роке </w:t>
            </w:r>
            <w:r>
              <w:rPr>
                <w:sz w:val="16"/>
                <w:szCs w:val="16"/>
              </w:rPr>
              <w:t>27</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25</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210</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28</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DD0B78">
              <w:rPr>
                <w:sz w:val="16"/>
                <w:szCs w:val="16"/>
              </w:rPr>
              <w:t>2</w:t>
            </w:r>
            <w:r>
              <w:rPr>
                <w:sz w:val="16"/>
                <w:szCs w:val="16"/>
              </w:rPr>
              <w:t>6</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215</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29</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27</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971A8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 xml:space="preserve">по </w:t>
            </w:r>
            <w:r w:rsidRPr="00AF75EF">
              <w:rPr>
                <w:sz w:val="16"/>
                <w:szCs w:val="16"/>
              </w:rPr>
              <w:lastRenderedPageBreak/>
              <w:t>коду счета 0 </w:t>
            </w:r>
            <w:r>
              <w:rPr>
                <w:sz w:val="16"/>
                <w:szCs w:val="16"/>
              </w:rPr>
              <w:t>401</w:t>
            </w:r>
            <w:r w:rsidRPr="00AF75EF">
              <w:rPr>
                <w:sz w:val="16"/>
                <w:szCs w:val="16"/>
              </w:rPr>
              <w:t xml:space="preserve"> </w:t>
            </w:r>
            <w:r w:rsidR="00971A88">
              <w:rPr>
                <w:sz w:val="16"/>
                <w:szCs w:val="16"/>
              </w:rPr>
              <w:t>5</w:t>
            </w:r>
            <w:r w:rsidR="00971A88" w:rsidRPr="00AF75EF">
              <w:rPr>
                <w:sz w:val="16"/>
                <w:szCs w:val="16"/>
              </w:rPr>
              <w:t>0 </w:t>
            </w:r>
            <w:r w:rsidRPr="00AF75EF">
              <w:rPr>
                <w:sz w:val="16"/>
                <w:szCs w:val="16"/>
              </w:rPr>
              <w:t>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971A8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актива баланса </w:t>
            </w:r>
            <w:r w:rsidRPr="00AF75EF">
              <w:rPr>
                <w:sz w:val="16"/>
                <w:szCs w:val="16"/>
              </w:rPr>
              <w:t>по коду счета 0 </w:t>
            </w:r>
            <w:r>
              <w:rPr>
                <w:sz w:val="16"/>
                <w:szCs w:val="16"/>
              </w:rPr>
              <w:t>401</w:t>
            </w:r>
            <w:r w:rsidRPr="00AF75EF">
              <w:rPr>
                <w:sz w:val="16"/>
                <w:szCs w:val="16"/>
              </w:rPr>
              <w:t xml:space="preserve"> </w:t>
            </w:r>
            <w:r w:rsidR="00971A88">
              <w:rPr>
                <w:sz w:val="16"/>
                <w:szCs w:val="16"/>
              </w:rPr>
              <w:t>5</w:t>
            </w:r>
            <w:r w:rsidR="00971A88" w:rsidRPr="00AF75EF">
              <w:rPr>
                <w:sz w:val="16"/>
                <w:szCs w:val="16"/>
              </w:rPr>
              <w:t>0</w:t>
            </w:r>
            <w:r w:rsidR="00971A88">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16</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lastRenderedPageBreak/>
              <w:t>28</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301</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40</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30</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показателей</w:t>
            </w:r>
            <w:r w:rsidRPr="00AF75EF">
              <w:rPr>
                <w:sz w:val="16"/>
                <w:szCs w:val="16"/>
              </w:rPr>
              <w:t xml:space="preserve"> </w:t>
            </w:r>
            <w:r>
              <w:rPr>
                <w:sz w:val="16"/>
                <w:szCs w:val="16"/>
              </w:rPr>
              <w:t xml:space="preserve">счетов пассива баланса </w:t>
            </w:r>
            <w:r w:rsidRPr="00AF75EF">
              <w:rPr>
                <w:sz w:val="16"/>
                <w:szCs w:val="16"/>
              </w:rPr>
              <w:t>по коду счета 0 </w:t>
            </w:r>
            <w:r>
              <w:rPr>
                <w:sz w:val="16"/>
                <w:szCs w:val="16"/>
              </w:rPr>
              <w:t>303</w:t>
            </w:r>
            <w:r w:rsidRPr="00AF75EF">
              <w:rPr>
                <w:sz w:val="16"/>
                <w:szCs w:val="16"/>
              </w:rPr>
              <w:t xml:space="preserve"> 00</w:t>
            </w:r>
            <w:r>
              <w:rPr>
                <w:sz w:val="16"/>
                <w:szCs w:val="16"/>
              </w:rPr>
              <w:t> </w:t>
            </w:r>
            <w:r w:rsidRPr="00AF75EF">
              <w:rPr>
                <w:sz w:val="16"/>
                <w:szCs w:val="16"/>
              </w:rPr>
              <w:t>000</w:t>
            </w:r>
            <w:r>
              <w:rPr>
                <w:sz w:val="16"/>
                <w:szCs w:val="16"/>
              </w:rPr>
              <w:t xml:space="preserve"> </w:t>
            </w:r>
            <w:r w:rsidRPr="00AF75EF">
              <w:rPr>
                <w:sz w:val="16"/>
                <w:szCs w:val="16"/>
              </w:rPr>
              <w:t xml:space="preserve">Раздела 2 не </w:t>
            </w:r>
            <w:r>
              <w:rPr>
                <w:sz w:val="16"/>
                <w:szCs w:val="16"/>
              </w:rPr>
              <w:t>равна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42</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31</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0 209 00 000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Сумма п</w:t>
            </w:r>
            <w:r w:rsidRPr="00AF75EF">
              <w:rPr>
                <w:sz w:val="16"/>
                <w:szCs w:val="16"/>
              </w:rPr>
              <w:t>оказател</w:t>
            </w:r>
            <w:r>
              <w:rPr>
                <w:sz w:val="16"/>
                <w:szCs w:val="16"/>
              </w:rPr>
              <w:t>ей</w:t>
            </w:r>
            <w:r w:rsidRPr="00AF75EF">
              <w:rPr>
                <w:sz w:val="16"/>
                <w:szCs w:val="16"/>
              </w:rPr>
              <w:t xml:space="preserve"> </w:t>
            </w:r>
            <w:r>
              <w:rPr>
                <w:sz w:val="16"/>
                <w:szCs w:val="16"/>
              </w:rPr>
              <w:t xml:space="preserve">счетов пассива баланса </w:t>
            </w:r>
            <w:r w:rsidRPr="00AF75EF">
              <w:rPr>
                <w:sz w:val="16"/>
                <w:szCs w:val="16"/>
              </w:rPr>
              <w:t>по код</w:t>
            </w:r>
            <w:r>
              <w:rPr>
                <w:sz w:val="16"/>
                <w:szCs w:val="16"/>
              </w:rPr>
              <w:t>ам</w:t>
            </w:r>
            <w:r w:rsidRPr="00AF75EF">
              <w:rPr>
                <w:sz w:val="16"/>
                <w:szCs w:val="16"/>
              </w:rPr>
              <w:t xml:space="preserve"> счет</w:t>
            </w:r>
            <w:r>
              <w:rPr>
                <w:sz w:val="16"/>
                <w:szCs w:val="16"/>
              </w:rPr>
              <w:t>ов</w:t>
            </w:r>
            <w:r w:rsidRPr="00AF75EF">
              <w:rPr>
                <w:sz w:val="16"/>
                <w:szCs w:val="16"/>
              </w:rPr>
              <w:t xml:space="preserve"> 0 </w:t>
            </w:r>
            <w:r>
              <w:rPr>
                <w:sz w:val="16"/>
                <w:szCs w:val="16"/>
              </w:rPr>
              <w:t>205</w:t>
            </w:r>
            <w:r w:rsidRPr="00AF75EF">
              <w:rPr>
                <w:sz w:val="16"/>
                <w:szCs w:val="16"/>
              </w:rPr>
              <w:t xml:space="preserve"> 00</w:t>
            </w:r>
            <w:r>
              <w:rPr>
                <w:sz w:val="16"/>
                <w:szCs w:val="16"/>
              </w:rPr>
              <w:t> </w:t>
            </w:r>
            <w:r w:rsidRPr="00AF75EF">
              <w:rPr>
                <w:sz w:val="16"/>
                <w:szCs w:val="16"/>
              </w:rPr>
              <w:t>000</w:t>
            </w:r>
            <w:r>
              <w:rPr>
                <w:sz w:val="16"/>
                <w:szCs w:val="16"/>
              </w:rPr>
              <w:t xml:space="preserve">, 0 209 00 000 </w:t>
            </w:r>
            <w:r w:rsidRPr="00AF75EF">
              <w:rPr>
                <w:sz w:val="16"/>
                <w:szCs w:val="16"/>
              </w:rPr>
              <w:t>Раздела 2 не рав</w:t>
            </w:r>
            <w:r>
              <w:rPr>
                <w:sz w:val="16"/>
                <w:szCs w:val="16"/>
              </w:rPr>
              <w:t>на</w:t>
            </w:r>
            <w:r w:rsidRPr="00AF75EF">
              <w:rPr>
                <w:sz w:val="16"/>
                <w:szCs w:val="16"/>
              </w:rPr>
              <w:t xml:space="preserve"> показателю по </w:t>
            </w:r>
            <w:r>
              <w:rPr>
                <w:sz w:val="16"/>
                <w:szCs w:val="16"/>
              </w:rPr>
              <w:t>строке</w:t>
            </w:r>
            <w:r w:rsidRPr="00AF75EF">
              <w:rPr>
                <w:sz w:val="16"/>
                <w:szCs w:val="16"/>
              </w:rPr>
              <w:t xml:space="preserve"> </w:t>
            </w:r>
            <w:r>
              <w:rPr>
                <w:sz w:val="16"/>
                <w:szCs w:val="16"/>
              </w:rPr>
              <w:t>47</w:t>
            </w:r>
            <w:r w:rsidRPr="00AF75EF">
              <w:rPr>
                <w:sz w:val="16"/>
                <w:szCs w:val="16"/>
              </w:rPr>
              <w:t xml:space="preserve">0 графы 4 в разделе 1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971A88" w:rsidRDefault="00F86FEC" w:rsidP="00D83668">
            <w:pPr>
              <w:jc w:val="center"/>
              <w:rPr>
                <w:sz w:val="16"/>
                <w:szCs w:val="16"/>
              </w:rPr>
            </w:pPr>
            <w:r w:rsidRPr="00971A88">
              <w:rPr>
                <w:sz w:val="16"/>
                <w:szCs w:val="16"/>
              </w:rPr>
              <w:t>32</w:t>
            </w:r>
          </w:p>
        </w:tc>
        <w:tc>
          <w:tcPr>
            <w:tcW w:w="851" w:type="dxa"/>
            <w:tcBorders>
              <w:top w:val="single" w:sz="4" w:space="0" w:color="auto"/>
              <w:left w:val="single" w:sz="4" w:space="0" w:color="auto"/>
              <w:bottom w:val="single" w:sz="4" w:space="0" w:color="auto"/>
              <w:right w:val="single" w:sz="4" w:space="0" w:color="auto"/>
            </w:tcBorders>
          </w:tcPr>
          <w:p w:rsidR="00F86FEC" w:rsidRPr="00971A88"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971A88" w:rsidRDefault="00F86FEC" w:rsidP="00F86FEC">
            <w:pPr>
              <w:snapToGrid w:val="0"/>
              <w:jc w:val="center"/>
              <w:rPr>
                <w:sz w:val="16"/>
                <w:szCs w:val="16"/>
              </w:rPr>
            </w:pPr>
            <w:r w:rsidRPr="00971A88">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86FEC" w:rsidRPr="00971A88" w:rsidRDefault="00F86FEC" w:rsidP="00D83668">
            <w:pPr>
              <w:jc w:val="center"/>
              <w:rPr>
                <w:sz w:val="16"/>
                <w:szCs w:val="16"/>
              </w:rPr>
            </w:pPr>
            <w:r w:rsidRPr="00971A88">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971A88" w:rsidRDefault="00F86FEC" w:rsidP="00971A88">
            <w:pPr>
              <w:jc w:val="center"/>
              <w:rPr>
                <w:sz w:val="16"/>
                <w:szCs w:val="16"/>
              </w:rPr>
            </w:pPr>
            <w:r w:rsidRPr="00971A88">
              <w:rPr>
                <w:sz w:val="16"/>
                <w:szCs w:val="16"/>
              </w:rPr>
              <w:t xml:space="preserve">Сумма показателей счетов пассива баланса по коду счета 0 401 </w:t>
            </w:r>
            <w:r w:rsidR="00971A88">
              <w:rPr>
                <w:sz w:val="16"/>
                <w:szCs w:val="16"/>
              </w:rPr>
              <w:t>4</w:t>
            </w:r>
            <w:r w:rsidR="00971A88" w:rsidRPr="00971A88">
              <w:rPr>
                <w:sz w:val="16"/>
                <w:szCs w:val="16"/>
              </w:rPr>
              <w:t>0 </w:t>
            </w:r>
            <w:r w:rsidRPr="00971A88">
              <w:rPr>
                <w:sz w:val="16"/>
                <w:szCs w:val="16"/>
              </w:rPr>
              <w:t>000</w:t>
            </w:r>
          </w:p>
        </w:tc>
        <w:tc>
          <w:tcPr>
            <w:tcW w:w="567" w:type="dxa"/>
            <w:tcBorders>
              <w:top w:val="single" w:sz="4" w:space="0" w:color="auto"/>
              <w:left w:val="single" w:sz="4" w:space="0" w:color="auto"/>
              <w:bottom w:val="single" w:sz="4" w:space="0" w:color="auto"/>
              <w:right w:val="single" w:sz="4" w:space="0" w:color="auto"/>
            </w:tcBorders>
          </w:tcPr>
          <w:p w:rsidR="00F86FEC" w:rsidRPr="00971A88" w:rsidRDefault="00F86FEC" w:rsidP="00F86FEC">
            <w:pPr>
              <w:snapToGrid w:val="0"/>
              <w:jc w:val="center"/>
              <w:rPr>
                <w:sz w:val="16"/>
                <w:szCs w:val="16"/>
              </w:rPr>
            </w:pPr>
            <w:r w:rsidRPr="00971A88">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86FEC" w:rsidRPr="00971A88" w:rsidRDefault="00F86FEC" w:rsidP="00971A88">
            <w:pPr>
              <w:snapToGrid w:val="0"/>
              <w:jc w:val="center"/>
              <w:rPr>
                <w:sz w:val="16"/>
                <w:szCs w:val="16"/>
              </w:rPr>
            </w:pPr>
            <w:r w:rsidRPr="00971A88">
              <w:rPr>
                <w:sz w:val="16"/>
                <w:szCs w:val="16"/>
              </w:rPr>
              <w:t>510</w:t>
            </w:r>
          </w:p>
        </w:tc>
        <w:tc>
          <w:tcPr>
            <w:tcW w:w="567" w:type="dxa"/>
            <w:tcBorders>
              <w:top w:val="single" w:sz="4" w:space="0" w:color="auto"/>
              <w:left w:val="single" w:sz="4" w:space="0" w:color="auto"/>
              <w:bottom w:val="single" w:sz="4" w:space="0" w:color="auto"/>
              <w:right w:val="single" w:sz="4" w:space="0" w:color="auto"/>
            </w:tcBorders>
          </w:tcPr>
          <w:p w:rsidR="00F86FEC" w:rsidRPr="00971A88" w:rsidRDefault="00F86FEC" w:rsidP="00F86FEC">
            <w:pPr>
              <w:snapToGrid w:val="0"/>
              <w:jc w:val="center"/>
              <w:rPr>
                <w:sz w:val="16"/>
                <w:szCs w:val="16"/>
              </w:rPr>
            </w:pPr>
            <w:r w:rsidRPr="00971A88">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F86FEC" w:rsidRPr="00971A88" w:rsidRDefault="00F86FEC" w:rsidP="00D83668">
            <w:pPr>
              <w:jc w:val="center"/>
              <w:rPr>
                <w:sz w:val="16"/>
                <w:szCs w:val="16"/>
              </w:rPr>
            </w:pPr>
            <w:r w:rsidRPr="00971A88">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86FEC" w:rsidRPr="00971A88"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971A88" w:rsidRDefault="00F86FEC" w:rsidP="00971A88">
            <w:pPr>
              <w:jc w:val="center"/>
              <w:rPr>
                <w:sz w:val="16"/>
                <w:szCs w:val="16"/>
              </w:rPr>
            </w:pPr>
            <w:r w:rsidRPr="00971A88">
              <w:rPr>
                <w:sz w:val="16"/>
                <w:szCs w:val="16"/>
              </w:rPr>
              <w:t xml:space="preserve">Сумма показателей счетов пассива баланса по коду счета 0 401 </w:t>
            </w:r>
            <w:r w:rsidR="00971A88">
              <w:rPr>
                <w:sz w:val="16"/>
                <w:szCs w:val="16"/>
              </w:rPr>
              <w:t>4</w:t>
            </w:r>
            <w:r w:rsidR="00971A88" w:rsidRPr="00971A88">
              <w:rPr>
                <w:sz w:val="16"/>
                <w:szCs w:val="16"/>
              </w:rPr>
              <w:t>0 </w:t>
            </w:r>
            <w:r w:rsidRPr="00971A88">
              <w:rPr>
                <w:sz w:val="16"/>
                <w:szCs w:val="16"/>
              </w:rPr>
              <w:t xml:space="preserve">000 Раздела 2 не равна сумме показателей по срокам 510графы 4 в разделе 1 </w:t>
            </w:r>
            <w:r w:rsidR="00971A88">
              <w:rPr>
                <w:sz w:val="16"/>
                <w:szCs w:val="16"/>
              </w:rPr>
              <w:t>–</w:t>
            </w:r>
            <w:r w:rsidRPr="00971A88">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971A88" w:rsidRDefault="00F86FEC" w:rsidP="00D83668">
            <w:pPr>
              <w:jc w:val="center"/>
              <w:rPr>
                <w:sz w:val="16"/>
                <w:szCs w:val="16"/>
              </w:rPr>
            </w:pPr>
            <w:r w:rsidRPr="00971A88">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971A88" w:rsidRDefault="00F86FEC" w:rsidP="00D83668">
            <w:pPr>
              <w:jc w:val="center"/>
              <w:rPr>
                <w:sz w:val="16"/>
                <w:szCs w:val="16"/>
              </w:rPr>
            </w:pPr>
            <w:r w:rsidRPr="00971A88">
              <w:rPr>
                <w:sz w:val="16"/>
                <w:szCs w:val="16"/>
              </w:rPr>
              <w:t>Б</w:t>
            </w:r>
          </w:p>
        </w:tc>
      </w:tr>
      <w:tr w:rsidR="00971A88"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32</w:t>
            </w:r>
            <w:r>
              <w:rPr>
                <w:sz w:val="16"/>
                <w:szCs w:val="16"/>
              </w:rPr>
              <w:t>.1</w:t>
            </w:r>
          </w:p>
        </w:tc>
        <w:tc>
          <w:tcPr>
            <w:tcW w:w="851"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snapToGrid w:val="0"/>
              <w:jc w:val="center"/>
              <w:rPr>
                <w:sz w:val="16"/>
                <w:szCs w:val="16"/>
              </w:rPr>
            </w:pPr>
            <w:r w:rsidRPr="00971A88">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6</w:t>
            </w:r>
            <w:r w:rsidRPr="00971A88">
              <w:rPr>
                <w:sz w:val="16"/>
                <w:szCs w:val="16"/>
              </w:rPr>
              <w:t>0 000</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snapToGrid w:val="0"/>
              <w:jc w:val="center"/>
              <w:rPr>
                <w:sz w:val="16"/>
                <w:szCs w:val="16"/>
              </w:rPr>
            </w:pPr>
            <w:r w:rsidRPr="00971A88">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snapToGrid w:val="0"/>
              <w:jc w:val="center"/>
              <w:rPr>
                <w:sz w:val="16"/>
                <w:szCs w:val="16"/>
              </w:rPr>
            </w:pPr>
            <w:r w:rsidRPr="00971A88">
              <w:rPr>
                <w:sz w:val="16"/>
                <w:szCs w:val="16"/>
              </w:rPr>
              <w:t>520</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snapToGrid w:val="0"/>
              <w:jc w:val="center"/>
              <w:rPr>
                <w:sz w:val="16"/>
                <w:szCs w:val="16"/>
              </w:rPr>
            </w:pPr>
            <w:r w:rsidRPr="00971A88">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6</w:t>
            </w:r>
            <w:r w:rsidRPr="00971A88">
              <w:rPr>
                <w:sz w:val="16"/>
                <w:szCs w:val="16"/>
              </w:rPr>
              <w:t>0 000 Раздела 2 не равна сумме показателей по срокам 520</w:t>
            </w:r>
            <w:r>
              <w:rPr>
                <w:sz w:val="16"/>
                <w:szCs w:val="16"/>
              </w:rPr>
              <w:t xml:space="preserve"> </w:t>
            </w:r>
            <w:r w:rsidRPr="00971A88">
              <w:rPr>
                <w:sz w:val="16"/>
                <w:szCs w:val="16"/>
              </w:rPr>
              <w:t xml:space="preserve">графы 4 в разделе 1 </w:t>
            </w:r>
            <w:r>
              <w:rPr>
                <w:sz w:val="16"/>
                <w:szCs w:val="16"/>
              </w:rPr>
              <w:t>–</w:t>
            </w:r>
            <w:r w:rsidRPr="00971A88">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Б</w:t>
            </w:r>
          </w:p>
        </w:tc>
      </w:tr>
      <w:tr w:rsidR="00971A88"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32</w:t>
            </w:r>
            <w:r>
              <w:rPr>
                <w:sz w:val="16"/>
                <w:szCs w:val="16"/>
              </w:rPr>
              <w:t>.2</w:t>
            </w:r>
          </w:p>
        </w:tc>
        <w:tc>
          <w:tcPr>
            <w:tcW w:w="851"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snapToGrid w:val="0"/>
              <w:jc w:val="center"/>
              <w:rPr>
                <w:sz w:val="16"/>
                <w:szCs w:val="16"/>
              </w:rPr>
            </w:pPr>
            <w:r w:rsidRPr="00971A88">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3</w:t>
            </w:r>
            <w:r w:rsidRPr="00971A88">
              <w:rPr>
                <w:sz w:val="16"/>
                <w:szCs w:val="16"/>
              </w:rPr>
              <w:t>0 000</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snapToGrid w:val="0"/>
              <w:jc w:val="center"/>
              <w:rPr>
                <w:sz w:val="16"/>
                <w:szCs w:val="16"/>
              </w:rPr>
            </w:pPr>
            <w:r w:rsidRPr="00971A88">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snapToGrid w:val="0"/>
              <w:jc w:val="center"/>
              <w:rPr>
                <w:sz w:val="16"/>
                <w:szCs w:val="16"/>
              </w:rPr>
            </w:pPr>
            <w:r w:rsidRPr="00971A88">
              <w:rPr>
                <w:sz w:val="16"/>
                <w:szCs w:val="16"/>
              </w:rPr>
              <w:t>570</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snapToGrid w:val="0"/>
              <w:jc w:val="center"/>
              <w:rPr>
                <w:sz w:val="16"/>
                <w:szCs w:val="16"/>
              </w:rPr>
            </w:pPr>
            <w:r w:rsidRPr="00971A88">
              <w:rPr>
                <w:sz w:val="16"/>
                <w:szCs w:val="16"/>
              </w:rPr>
              <w:t>4</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 xml:space="preserve">Сумма показателей счетов пассива баланса по коду счета 0 401 </w:t>
            </w:r>
            <w:r>
              <w:rPr>
                <w:sz w:val="16"/>
                <w:szCs w:val="16"/>
              </w:rPr>
              <w:t>3</w:t>
            </w:r>
            <w:r w:rsidRPr="00971A88">
              <w:rPr>
                <w:sz w:val="16"/>
                <w:szCs w:val="16"/>
              </w:rPr>
              <w:t xml:space="preserve">0 000 Раздела 2 не равна сумме показателей по срокам 570 графы 4 в разделе 1 </w:t>
            </w:r>
            <w:r>
              <w:rPr>
                <w:sz w:val="16"/>
                <w:szCs w:val="16"/>
              </w:rPr>
              <w:t>–</w:t>
            </w:r>
            <w:r w:rsidRPr="00971A88">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71A88" w:rsidRPr="00971A88" w:rsidRDefault="00971A88" w:rsidP="00971A88">
            <w:pPr>
              <w:jc w:val="center"/>
              <w:rPr>
                <w:sz w:val="16"/>
                <w:szCs w:val="16"/>
              </w:rPr>
            </w:pPr>
            <w:r w:rsidRPr="00971A88">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33</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5</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01.1, 01.2, 01.3, 01.4</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Код причины изменения валюты баланса отличен от значений 01.1, либо 01.2, либо 01.3, либо 01.4</w:t>
            </w:r>
            <w:r w:rsidRPr="00AF75EF">
              <w:rPr>
                <w:sz w:val="16"/>
                <w:szCs w:val="16"/>
              </w:rPr>
              <w:t xml:space="preserve">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34</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3</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Отражение кода главы по БК, отличного от 000 при коде причины изменения валюты баланса 01.3</w:t>
            </w:r>
            <w:r w:rsidRPr="00AF75EF">
              <w:rPr>
                <w:sz w:val="16"/>
                <w:szCs w:val="16"/>
              </w:rPr>
              <w:t xml:space="preserve">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35</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строкам, у которых в графе 5 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t>=</w:t>
            </w:r>
            <w:r>
              <w:rPr>
                <w:sz w:val="16"/>
                <w:szCs w:val="16"/>
              </w:rPr>
              <w:t>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F87A37">
            <w:pPr>
              <w:jc w:val="center"/>
              <w:rPr>
                <w:sz w:val="16"/>
                <w:szCs w:val="16"/>
              </w:rPr>
            </w:pPr>
            <w:r>
              <w:rPr>
                <w:sz w:val="16"/>
                <w:szCs w:val="16"/>
              </w:rPr>
              <w:t>Отражение кода элемента бюджета, отличного от 00 при коде причины изменения валюты баланса 01.3</w:t>
            </w:r>
            <w:r w:rsidR="00F87A37">
              <w:rPr>
                <w:sz w:val="16"/>
                <w:szCs w:val="16"/>
              </w:rPr>
              <w:t xml:space="preserve"> –</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36</w:t>
            </w:r>
          </w:p>
        </w:tc>
        <w:tc>
          <w:tcPr>
            <w:tcW w:w="851"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код элемента бюджета</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По всем строкам, за исключением строк «Счета актива баланса, итого», «Счета пассива баланса, итого»</w:t>
            </w:r>
          </w:p>
        </w:tc>
        <w:tc>
          <w:tcPr>
            <w:tcW w:w="567" w:type="dxa"/>
            <w:tcBorders>
              <w:top w:val="single" w:sz="4" w:space="0" w:color="auto"/>
              <w:left w:val="single" w:sz="4" w:space="0" w:color="auto"/>
              <w:bottom w:val="single" w:sz="4" w:space="0" w:color="auto"/>
              <w:right w:val="single" w:sz="4" w:space="0" w:color="auto"/>
            </w:tcBorders>
          </w:tcPr>
          <w:p w:rsidR="00F86FEC" w:rsidRPr="00F86FEC" w:rsidRDefault="00F86FEC" w:rsidP="00F86FEC">
            <w:pPr>
              <w:snapToGrid w:val="0"/>
              <w:jc w:val="center"/>
              <w:rPr>
                <w:sz w:val="16"/>
                <w:szCs w:val="16"/>
              </w:rPr>
            </w:pPr>
            <w:r w:rsidRPr="00F86FEC">
              <w:rPr>
                <w:sz w:val="16"/>
                <w:szCs w:val="16"/>
              </w:rPr>
              <w:t>&lt;&gt;</w:t>
            </w:r>
            <w:r>
              <w:rPr>
                <w:sz w:val="16"/>
                <w:szCs w:val="16"/>
              </w:rPr>
              <w:t>0</w:t>
            </w:r>
            <w:r w:rsidRPr="00F86FEC">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 xml:space="preserve">Отражение кода элемента бюджета, равного 01 </w:t>
            </w:r>
            <w:r w:rsidR="00F87A37">
              <w:rPr>
                <w:sz w:val="16"/>
                <w:szCs w:val="16"/>
              </w:rPr>
              <w:t>–</w:t>
            </w:r>
            <w:r>
              <w:rPr>
                <w:sz w:val="16"/>
                <w:szCs w:val="16"/>
              </w:rPr>
              <w:t xml:space="preserve"> </w:t>
            </w:r>
            <w:r w:rsidRPr="00AF75EF">
              <w:rPr>
                <w:sz w:val="16"/>
                <w:szCs w:val="16"/>
              </w:rPr>
              <w:t>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F86FEC"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37</w:t>
            </w:r>
          </w:p>
        </w:tc>
        <w:tc>
          <w:tcPr>
            <w:tcW w:w="851" w:type="dxa"/>
            <w:tcBorders>
              <w:top w:val="single" w:sz="4" w:space="0" w:color="auto"/>
              <w:left w:val="single" w:sz="4" w:space="0" w:color="auto"/>
              <w:bottom w:val="single" w:sz="4" w:space="0" w:color="auto"/>
              <w:right w:val="single" w:sz="4" w:space="0" w:color="auto"/>
            </w:tcBorders>
          </w:tcPr>
          <w:p w:rsidR="00F86FEC" w:rsidRPr="00F86FEC" w:rsidRDefault="00F86FEC" w:rsidP="00D83668">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Pr>
                <w:sz w:val="16"/>
                <w:szCs w:val="16"/>
              </w:rPr>
              <w:t>4 ОКТМО</w:t>
            </w:r>
          </w:p>
        </w:tc>
        <w:tc>
          <w:tcPr>
            <w:tcW w:w="425"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 xml:space="preserve">По строкам, у которых в графе 5 </w:t>
            </w:r>
            <w:r>
              <w:rPr>
                <w:sz w:val="16"/>
                <w:szCs w:val="16"/>
              </w:rPr>
              <w:lastRenderedPageBreak/>
              <w:t>отражен код причины 01.3</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r w:rsidRPr="00AF75EF">
              <w:rPr>
                <w:sz w:val="16"/>
                <w:szCs w:val="16"/>
              </w:rPr>
              <w:lastRenderedPageBreak/>
              <w:t>=</w:t>
            </w:r>
            <w:r>
              <w:rPr>
                <w:sz w:val="16"/>
                <w:szCs w:val="16"/>
              </w:rPr>
              <w:t>00000000</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F86FEC">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Pr>
                <w:sz w:val="16"/>
                <w:szCs w:val="16"/>
              </w:rPr>
              <w:t xml:space="preserve">Отражение ОКТМО, отличного от 0000000 при коде причины изменения </w:t>
            </w:r>
            <w:r>
              <w:rPr>
                <w:sz w:val="16"/>
                <w:szCs w:val="16"/>
              </w:rPr>
              <w:lastRenderedPageBreak/>
              <w:t xml:space="preserve">валюты </w:t>
            </w:r>
            <w:proofErr w:type="gramStart"/>
            <w:r>
              <w:rPr>
                <w:sz w:val="16"/>
                <w:szCs w:val="16"/>
              </w:rPr>
              <w:t>баланса  01.3</w:t>
            </w:r>
            <w:proofErr w:type="gramEnd"/>
            <w:r w:rsidRPr="00AF75EF">
              <w:rPr>
                <w:sz w:val="16"/>
                <w:szCs w:val="16"/>
              </w:rPr>
              <w:t xml:space="preserve"> </w:t>
            </w:r>
            <w:r w:rsidR="00F87A37">
              <w:rPr>
                <w:sz w:val="16"/>
                <w:szCs w:val="16"/>
              </w:rPr>
              <w:t>–</w:t>
            </w:r>
            <w:r w:rsidRPr="00AF75EF">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lastRenderedPageBreak/>
              <w:t>ПБС, РБС, ГРБС</w:t>
            </w:r>
          </w:p>
        </w:tc>
        <w:tc>
          <w:tcPr>
            <w:tcW w:w="567" w:type="dxa"/>
            <w:tcBorders>
              <w:top w:val="single" w:sz="4" w:space="0" w:color="auto"/>
              <w:left w:val="single" w:sz="4" w:space="0" w:color="auto"/>
              <w:bottom w:val="single" w:sz="4" w:space="0" w:color="auto"/>
              <w:right w:val="single" w:sz="4" w:space="0" w:color="auto"/>
            </w:tcBorders>
          </w:tcPr>
          <w:p w:rsidR="00F86FEC" w:rsidRPr="00AF75EF" w:rsidRDefault="00F86FEC" w:rsidP="00D83668">
            <w:pPr>
              <w:jc w:val="center"/>
              <w:rPr>
                <w:sz w:val="16"/>
                <w:szCs w:val="16"/>
              </w:rPr>
            </w:pPr>
            <w:r w:rsidRPr="00AF75EF">
              <w:rPr>
                <w:sz w:val="16"/>
                <w:szCs w:val="16"/>
              </w:rPr>
              <w:t>Б</w:t>
            </w:r>
          </w:p>
        </w:tc>
      </w:tr>
      <w:tr w:rsidR="00CE12F4" w:rsidRPr="00AF75EF"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jc w:val="center"/>
              <w:rPr>
                <w:sz w:val="16"/>
                <w:szCs w:val="16"/>
              </w:rPr>
            </w:pPr>
            <w:r>
              <w:rPr>
                <w:sz w:val="16"/>
                <w:szCs w:val="16"/>
              </w:rPr>
              <w:lastRenderedPageBreak/>
              <w:t>38</w:t>
            </w:r>
          </w:p>
        </w:tc>
        <w:tc>
          <w:tcPr>
            <w:tcW w:w="851" w:type="dxa"/>
            <w:tcBorders>
              <w:top w:val="single" w:sz="4" w:space="0" w:color="auto"/>
              <w:left w:val="single" w:sz="4" w:space="0" w:color="auto"/>
              <w:bottom w:val="single" w:sz="4" w:space="0" w:color="auto"/>
              <w:right w:val="single" w:sz="4" w:space="0" w:color="auto"/>
            </w:tcBorders>
          </w:tcPr>
          <w:p w:rsidR="00CE12F4" w:rsidRPr="00F86FEC" w:rsidRDefault="00CE12F4" w:rsidP="00CE12F4">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jc w:val="center"/>
              <w:rPr>
                <w:sz w:val="16"/>
                <w:szCs w:val="16"/>
              </w:rPr>
            </w:pPr>
            <w:r>
              <w:rPr>
                <w:sz w:val="16"/>
                <w:szCs w:val="16"/>
              </w:rPr>
              <w:t>По строкам, у которых в графе 4 отражен код ОКТМО 22222222</w:t>
            </w:r>
          </w:p>
        </w:tc>
        <w:tc>
          <w:tcPr>
            <w:tcW w:w="567"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snapToGrid w:val="0"/>
              <w:jc w:val="center"/>
              <w:rPr>
                <w:sz w:val="16"/>
                <w:szCs w:val="16"/>
              </w:rPr>
            </w:pPr>
            <w:r w:rsidRPr="00AF75EF">
              <w:rPr>
                <w:sz w:val="16"/>
                <w:szCs w:val="16"/>
              </w:rPr>
              <w:t>=</w:t>
            </w: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jc w:val="center"/>
              <w:rPr>
                <w:sz w:val="16"/>
                <w:szCs w:val="16"/>
              </w:rPr>
            </w:pPr>
            <w:r>
              <w:rPr>
                <w:sz w:val="16"/>
                <w:szCs w:val="16"/>
              </w:rPr>
              <w:t>Показатели по строкам с ОКТМО 22222222 требуют пояснения</w:t>
            </w:r>
          </w:p>
        </w:tc>
        <w:tc>
          <w:tcPr>
            <w:tcW w:w="709" w:type="dxa"/>
            <w:tcBorders>
              <w:top w:val="single" w:sz="4" w:space="0" w:color="auto"/>
              <w:left w:val="single" w:sz="4" w:space="0" w:color="auto"/>
              <w:bottom w:val="single" w:sz="4" w:space="0" w:color="auto"/>
              <w:right w:val="single" w:sz="4" w:space="0" w:color="auto"/>
            </w:tcBorders>
          </w:tcPr>
          <w:p w:rsidR="00CE12F4" w:rsidRPr="00AF75EF" w:rsidRDefault="00CE12F4" w:rsidP="00CE12F4">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CE12F4" w:rsidRPr="00AF75EF" w:rsidRDefault="00D04BFB" w:rsidP="00CE12F4">
            <w:pPr>
              <w:jc w:val="center"/>
              <w:rPr>
                <w:sz w:val="16"/>
                <w:szCs w:val="16"/>
              </w:rPr>
            </w:pPr>
            <w:r>
              <w:rPr>
                <w:sz w:val="16"/>
                <w:szCs w:val="16"/>
              </w:rPr>
              <w:t>П</w:t>
            </w:r>
          </w:p>
        </w:tc>
      </w:tr>
      <w:tr w:rsidR="004C0F30" w:rsidRPr="00AF75EF" w:rsidTr="004C0F30">
        <w:trPr>
          <w:trHeight w:val="74"/>
        </w:trPr>
        <w:tc>
          <w:tcPr>
            <w:tcW w:w="567"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jc w:val="center"/>
              <w:rPr>
                <w:sz w:val="16"/>
                <w:szCs w:val="16"/>
              </w:rPr>
            </w:pPr>
            <w:r>
              <w:rPr>
                <w:sz w:val="16"/>
                <w:szCs w:val="16"/>
              </w:rPr>
              <w:t>38.1</w:t>
            </w:r>
          </w:p>
        </w:tc>
        <w:tc>
          <w:tcPr>
            <w:tcW w:w="851" w:type="dxa"/>
            <w:tcBorders>
              <w:top w:val="single" w:sz="4" w:space="0" w:color="auto"/>
              <w:left w:val="single" w:sz="4" w:space="0" w:color="auto"/>
              <w:bottom w:val="single" w:sz="4" w:space="0" w:color="auto"/>
              <w:right w:val="single" w:sz="4" w:space="0" w:color="auto"/>
            </w:tcBorders>
          </w:tcPr>
          <w:p w:rsidR="004C0F30" w:rsidRPr="00F86FEC" w:rsidRDefault="004C0F30" w:rsidP="004C0F30">
            <w:pPr>
              <w:jc w:val="center"/>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jc w:val="center"/>
              <w:rPr>
                <w:sz w:val="16"/>
                <w:szCs w:val="16"/>
              </w:rPr>
            </w:pPr>
            <w:r w:rsidRPr="00AF75EF">
              <w:rPr>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jc w:val="center"/>
              <w:rPr>
                <w:sz w:val="16"/>
                <w:szCs w:val="16"/>
              </w:rPr>
            </w:pPr>
            <w:r>
              <w:rPr>
                <w:sz w:val="16"/>
                <w:szCs w:val="16"/>
              </w:rPr>
              <w:t>По строкам, у которых в графе 4 отражен код ОКТМО 22222222</w:t>
            </w:r>
          </w:p>
        </w:tc>
        <w:tc>
          <w:tcPr>
            <w:tcW w:w="567"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snapToGrid w:val="0"/>
              <w:jc w:val="center"/>
              <w:rPr>
                <w:sz w:val="16"/>
                <w:szCs w:val="16"/>
              </w:rPr>
            </w:pPr>
            <w:r>
              <w:rPr>
                <w:sz w:val="16"/>
                <w:szCs w:val="16"/>
                <w:lang w:val="en-US"/>
              </w:rPr>
              <w:t>&lt;&gt;</w:t>
            </w:r>
            <w:r>
              <w:rPr>
                <w:sz w:val="16"/>
                <w:szCs w:val="16"/>
              </w:rPr>
              <w:t>0, пусто</w:t>
            </w:r>
          </w:p>
        </w:tc>
        <w:tc>
          <w:tcPr>
            <w:tcW w:w="567"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jc w:val="center"/>
              <w:rPr>
                <w:sz w:val="16"/>
                <w:szCs w:val="16"/>
              </w:rPr>
            </w:pPr>
            <w:r>
              <w:rPr>
                <w:sz w:val="16"/>
                <w:szCs w:val="16"/>
              </w:rPr>
              <w:t>По строкам с ОКТМО 22222222 недопустимы нулевые значения</w:t>
            </w:r>
          </w:p>
        </w:tc>
        <w:tc>
          <w:tcPr>
            <w:tcW w:w="709"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jc w:val="center"/>
              <w:rPr>
                <w:sz w:val="16"/>
                <w:szCs w:val="16"/>
              </w:rPr>
            </w:pPr>
            <w:r w:rsidRPr="00AF75EF">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4C0F30" w:rsidRPr="00AF75EF" w:rsidRDefault="004C0F30" w:rsidP="004C0F30">
            <w:pPr>
              <w:jc w:val="center"/>
              <w:rPr>
                <w:sz w:val="16"/>
                <w:szCs w:val="16"/>
              </w:rPr>
            </w:pPr>
            <w:r>
              <w:rPr>
                <w:sz w:val="16"/>
                <w:szCs w:val="16"/>
              </w:rPr>
              <w:t>Б</w:t>
            </w:r>
          </w:p>
        </w:tc>
      </w:tr>
      <w:tr w:rsidR="009A4CB2"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39</w:t>
            </w:r>
          </w:p>
        </w:tc>
        <w:tc>
          <w:tcPr>
            <w:tcW w:w="851"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sz w:val="16"/>
                <w:szCs w:val="16"/>
              </w:rPr>
            </w:pPr>
            <w:r w:rsidRPr="009A4CB2">
              <w:rPr>
                <w:sz w:val="16"/>
                <w:szCs w:val="16"/>
              </w:rPr>
              <w:t>100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101+102+103+104+105</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4CB2" w:rsidRDefault="009A4CB2" w:rsidP="00B35CE4">
            <w:pPr>
              <w:jc w:val="center"/>
              <w:rPr>
                <w:sz w:val="16"/>
                <w:szCs w:val="16"/>
              </w:rPr>
            </w:pPr>
            <w:r>
              <w:rPr>
                <w:sz w:val="16"/>
                <w:szCs w:val="16"/>
              </w:rPr>
              <w:t xml:space="preserve">Стр.100 </w:t>
            </w:r>
            <w:r w:rsidRPr="00776932">
              <w:rPr>
                <w:sz w:val="16"/>
                <w:szCs w:val="16"/>
              </w:rPr>
              <w:t xml:space="preserve">&lt;&gt; </w:t>
            </w:r>
            <w:r w:rsidR="00B35CE4">
              <w:rPr>
                <w:sz w:val="16"/>
                <w:szCs w:val="16"/>
              </w:rPr>
              <w:t>Стр</w:t>
            </w:r>
            <w:r>
              <w:rPr>
                <w:sz w:val="16"/>
                <w:szCs w:val="16"/>
              </w:rPr>
              <w:t xml:space="preserve">. </w:t>
            </w:r>
            <w:r w:rsidRPr="00776932">
              <w:rPr>
                <w:sz w:val="16"/>
                <w:szCs w:val="16"/>
              </w:rPr>
              <w:t>101 +</w:t>
            </w:r>
            <w:r>
              <w:rPr>
                <w:sz w:val="16"/>
                <w:szCs w:val="16"/>
              </w:rPr>
              <w:t xml:space="preserve">Стр. </w:t>
            </w:r>
            <w:r w:rsidRPr="00776932">
              <w:rPr>
                <w:sz w:val="16"/>
                <w:szCs w:val="16"/>
              </w:rPr>
              <w:t>102+</w:t>
            </w:r>
            <w:r>
              <w:rPr>
                <w:sz w:val="16"/>
                <w:szCs w:val="16"/>
              </w:rPr>
              <w:t xml:space="preserve"> Стр.</w:t>
            </w:r>
            <w:r w:rsidRPr="00776932">
              <w:rPr>
                <w:sz w:val="16"/>
                <w:szCs w:val="16"/>
              </w:rPr>
              <w:t>103+</w:t>
            </w:r>
            <w:r>
              <w:rPr>
                <w:sz w:val="16"/>
                <w:szCs w:val="16"/>
              </w:rPr>
              <w:t xml:space="preserve"> Стр</w:t>
            </w:r>
            <w:r w:rsidRPr="00776932">
              <w:rPr>
                <w:sz w:val="16"/>
                <w:szCs w:val="16"/>
              </w:rPr>
              <w:t xml:space="preserve">104+ </w:t>
            </w:r>
            <w:proofErr w:type="spellStart"/>
            <w:r w:rsidR="00B35CE4">
              <w:rPr>
                <w:sz w:val="16"/>
                <w:szCs w:val="16"/>
              </w:rPr>
              <w:t>Стр</w:t>
            </w:r>
            <w:proofErr w:type="spellEnd"/>
            <w:r w:rsidR="00B35CE4">
              <w:rPr>
                <w:sz w:val="16"/>
                <w:szCs w:val="16"/>
              </w:rPr>
              <w:t xml:space="preserve"> </w:t>
            </w:r>
            <w:r w:rsidRPr="00776932">
              <w:rPr>
                <w:sz w:val="16"/>
                <w:szCs w:val="16"/>
              </w:rPr>
              <w:t xml:space="preserve">105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Pr="005231D9" w:rsidRDefault="009A4CB2" w:rsidP="009669AF">
            <w:pPr>
              <w:jc w:val="center"/>
              <w:rPr>
                <w:sz w:val="16"/>
                <w:szCs w:val="16"/>
              </w:rPr>
            </w:pPr>
            <w:r>
              <w:rPr>
                <w:sz w:val="16"/>
                <w:szCs w:val="16"/>
              </w:rPr>
              <w:t>Б</w:t>
            </w:r>
          </w:p>
        </w:tc>
      </w:tr>
      <w:tr w:rsidR="009A4CB2"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40</w:t>
            </w:r>
          </w:p>
        </w:tc>
        <w:tc>
          <w:tcPr>
            <w:tcW w:w="851" w:type="dxa"/>
            <w:tcBorders>
              <w:top w:val="single" w:sz="4" w:space="0" w:color="auto"/>
              <w:left w:val="single" w:sz="4" w:space="0" w:color="auto"/>
              <w:bottom w:val="single" w:sz="4" w:space="0" w:color="auto"/>
              <w:right w:val="single" w:sz="4" w:space="0" w:color="auto"/>
            </w:tcBorders>
          </w:tcPr>
          <w:p w:rsidR="009A4CB2" w:rsidRPr="009A4CB2" w:rsidRDefault="009A4CB2" w:rsidP="009A4CB2">
            <w:pPr>
              <w:jc w:val="center"/>
              <w:rPr>
                <w:sz w:val="16"/>
                <w:szCs w:val="16"/>
              </w:rPr>
            </w:pPr>
            <w:r w:rsidRPr="009A4CB2">
              <w:rPr>
                <w:sz w:val="16"/>
                <w:szCs w:val="16"/>
              </w:rPr>
              <w:t>110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111+112</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D535F6" w:rsidRDefault="009A4CB2" w:rsidP="009A4CB2">
            <w:pPr>
              <w:jc w:val="center"/>
              <w:rPr>
                <w:sz w:val="16"/>
                <w:szCs w:val="16"/>
              </w:rPr>
            </w:pPr>
            <w:proofErr w:type="spellStart"/>
            <w:r>
              <w:rPr>
                <w:sz w:val="16"/>
                <w:szCs w:val="16"/>
              </w:rPr>
              <w:t>Стр</w:t>
            </w:r>
            <w:proofErr w:type="spellEnd"/>
            <w:r>
              <w:rPr>
                <w:sz w:val="16"/>
                <w:szCs w:val="16"/>
              </w:rPr>
              <w:t xml:space="preserve"> 110 </w:t>
            </w:r>
            <w:r w:rsidRPr="00776932">
              <w:rPr>
                <w:sz w:val="16"/>
                <w:szCs w:val="16"/>
              </w:rPr>
              <w:t>&lt;&gt;</w:t>
            </w:r>
            <w:r>
              <w:rPr>
                <w:sz w:val="16"/>
                <w:szCs w:val="16"/>
              </w:rPr>
              <w:t xml:space="preserve"> стр. 111 + стр. 112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Б</w:t>
            </w:r>
          </w:p>
        </w:tc>
      </w:tr>
      <w:tr w:rsidR="009A4CB2"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41</w:t>
            </w:r>
          </w:p>
        </w:tc>
        <w:tc>
          <w:tcPr>
            <w:tcW w:w="851" w:type="dxa"/>
            <w:tcBorders>
              <w:top w:val="single" w:sz="4" w:space="0" w:color="auto"/>
              <w:left w:val="single" w:sz="4" w:space="0" w:color="auto"/>
              <w:bottom w:val="single" w:sz="4" w:space="0" w:color="auto"/>
              <w:right w:val="single" w:sz="4" w:space="0" w:color="auto"/>
            </w:tcBorders>
          </w:tcPr>
          <w:p w:rsidR="009A4CB2" w:rsidRPr="009A4CB2" w:rsidRDefault="009A4CB2" w:rsidP="00585D65">
            <w:pPr>
              <w:jc w:val="center"/>
              <w:rPr>
                <w:sz w:val="16"/>
                <w:szCs w:val="16"/>
              </w:rPr>
            </w:pPr>
            <w:r w:rsidRPr="009A4CB2">
              <w:rPr>
                <w:sz w:val="16"/>
                <w:szCs w:val="16"/>
              </w:rPr>
              <w:t>170</w:t>
            </w:r>
            <w:r>
              <w:rPr>
                <w:sz w:val="16"/>
                <w:szCs w:val="16"/>
              </w:rPr>
              <w:t>-17</w:t>
            </w:r>
            <w:r w:rsidR="006525BD">
              <w:rPr>
                <w:sz w:val="16"/>
                <w:szCs w:val="16"/>
              </w:rPr>
              <w:t>3</w:t>
            </w:r>
            <w:r>
              <w:rPr>
                <w:sz w:val="16"/>
                <w:szCs w:val="16"/>
              </w:rPr>
              <w:t>, 180</w:t>
            </w:r>
            <w:r w:rsidR="00585D65">
              <w:rPr>
                <w:sz w:val="16"/>
                <w:szCs w:val="16"/>
              </w:rPr>
              <w:t xml:space="preserve">, </w:t>
            </w:r>
            <w:r>
              <w:rPr>
                <w:sz w:val="16"/>
                <w:szCs w:val="16"/>
              </w:rPr>
              <w:t>182</w:t>
            </w:r>
            <w:r w:rsidR="00585D65">
              <w:rPr>
                <w:sz w:val="16"/>
                <w:szCs w:val="16"/>
              </w:rPr>
              <w:t>, 183</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9A4CB2" w:rsidP="009A4CB2">
            <w:pPr>
              <w:jc w:val="center"/>
              <w:rPr>
                <w:sz w:val="16"/>
                <w:szCs w:val="16"/>
              </w:rPr>
            </w:pPr>
            <w:r>
              <w:rPr>
                <w:sz w:val="16"/>
                <w:szCs w:val="16"/>
              </w:rPr>
              <w:t>Показатели по счетам 17, 18 в разделе 3 ф. 0503173 недопустимы</w:t>
            </w:r>
          </w:p>
        </w:tc>
        <w:tc>
          <w:tcPr>
            <w:tcW w:w="709"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r>
              <w:rPr>
                <w:sz w:val="16"/>
                <w:szCs w:val="16"/>
              </w:rPr>
              <w:t>Б</w:t>
            </w:r>
          </w:p>
        </w:tc>
      </w:tr>
      <w:tr w:rsidR="009A4CB2"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r>
              <w:rPr>
                <w:sz w:val="16"/>
                <w:szCs w:val="16"/>
              </w:rPr>
              <w:t>42</w:t>
            </w:r>
          </w:p>
        </w:tc>
        <w:tc>
          <w:tcPr>
            <w:tcW w:w="851" w:type="dxa"/>
            <w:tcBorders>
              <w:top w:val="single" w:sz="4" w:space="0" w:color="auto"/>
              <w:left w:val="single" w:sz="4" w:space="0" w:color="auto"/>
              <w:bottom w:val="single" w:sz="4" w:space="0" w:color="auto"/>
              <w:right w:val="single" w:sz="4" w:space="0" w:color="auto"/>
            </w:tcBorders>
          </w:tcPr>
          <w:p w:rsidR="009A4CB2" w:rsidRPr="009A4CB2" w:rsidRDefault="007D78F3" w:rsidP="00102AC2">
            <w:pPr>
              <w:jc w:val="center"/>
              <w:rPr>
                <w:sz w:val="16"/>
                <w:szCs w:val="16"/>
              </w:rPr>
            </w:pPr>
            <w:r w:rsidRPr="007D78F3">
              <w:rPr>
                <w:sz w:val="16"/>
                <w:szCs w:val="16"/>
              </w:rPr>
              <w:t>210, 213, 220, 223, 230, 234, 580</w:t>
            </w: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snapToGrid w:val="0"/>
              <w:jc w:val="center"/>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tcPr>
          <w:p w:rsidR="009A4CB2" w:rsidRPr="00293FB2" w:rsidRDefault="007D78F3" w:rsidP="009669AF">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Default="009A4CB2" w:rsidP="009669AF">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A4CB2" w:rsidRPr="00293FB2" w:rsidRDefault="009A4CB2" w:rsidP="009669AF">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9A4CB2" w:rsidRDefault="009A4CB2" w:rsidP="009669AF">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A4CB2" w:rsidRPr="009A682D" w:rsidRDefault="007D78F3" w:rsidP="00102AC2">
            <w:pPr>
              <w:jc w:val="center"/>
              <w:rPr>
                <w:sz w:val="16"/>
                <w:szCs w:val="16"/>
              </w:rPr>
            </w:pPr>
            <w:r>
              <w:rPr>
                <w:sz w:val="16"/>
                <w:szCs w:val="16"/>
              </w:rPr>
              <w:t xml:space="preserve">Показатели по строкам </w:t>
            </w:r>
            <w:r w:rsidRPr="007D78F3">
              <w:rPr>
                <w:sz w:val="16"/>
                <w:szCs w:val="16"/>
              </w:rPr>
              <w:t>210, 213, 220, 223, 230, 234, 580</w:t>
            </w:r>
            <w:r>
              <w:rPr>
                <w:sz w:val="16"/>
                <w:szCs w:val="16"/>
              </w:rPr>
              <w:t xml:space="preserve"> в разделе 1 ф. 0503173 недопустимы</w:t>
            </w:r>
          </w:p>
        </w:tc>
        <w:tc>
          <w:tcPr>
            <w:tcW w:w="709"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A4CB2" w:rsidRDefault="007D78F3" w:rsidP="009669AF">
            <w:pPr>
              <w:jc w:val="center"/>
              <w:rPr>
                <w:sz w:val="16"/>
                <w:szCs w:val="16"/>
              </w:rPr>
            </w:pPr>
            <w:r>
              <w:rPr>
                <w:sz w:val="16"/>
                <w:szCs w:val="16"/>
              </w:rPr>
              <w:t>Б</w:t>
            </w:r>
          </w:p>
        </w:tc>
      </w:tr>
      <w:tr w:rsidR="00E85E63"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sz w:val="16"/>
                <w:szCs w:val="16"/>
              </w:rPr>
            </w:pPr>
            <w:r>
              <w:rPr>
                <w:sz w:val="16"/>
                <w:szCs w:val="16"/>
              </w:rPr>
              <w:t>43</w:t>
            </w:r>
          </w:p>
        </w:tc>
        <w:tc>
          <w:tcPr>
            <w:tcW w:w="851" w:type="dxa"/>
            <w:tcBorders>
              <w:top w:val="single" w:sz="4" w:space="0" w:color="auto"/>
              <w:left w:val="single" w:sz="4" w:space="0" w:color="auto"/>
              <w:bottom w:val="single" w:sz="4" w:space="0" w:color="auto"/>
              <w:right w:val="single" w:sz="4" w:space="0" w:color="auto"/>
            </w:tcBorders>
          </w:tcPr>
          <w:p w:rsidR="00E85E63" w:rsidRPr="007D78F3" w:rsidRDefault="00E85E63" w:rsidP="00DE44A1">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snapToGrid w:val="0"/>
              <w:jc w:val="center"/>
              <w:rPr>
                <w:sz w:val="16"/>
                <w:szCs w:val="16"/>
              </w:rPr>
            </w:pPr>
            <w:r>
              <w:rPr>
                <w:sz w:val="16"/>
                <w:szCs w:val="16"/>
              </w:rPr>
              <w:t>*</w:t>
            </w:r>
          </w:p>
        </w:tc>
        <w:tc>
          <w:tcPr>
            <w:tcW w:w="425"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sz w:val="16"/>
                <w:szCs w:val="16"/>
              </w:rPr>
            </w:pPr>
            <w:r>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sz w:val="16"/>
                <w:szCs w:val="16"/>
              </w:rPr>
            </w:pPr>
            <w:r>
              <w:rPr>
                <w:sz w:val="16"/>
                <w:szCs w:val="16"/>
              </w:rPr>
              <w:t xml:space="preserve">ф. 173 по </w:t>
            </w:r>
            <w:proofErr w:type="gramStart"/>
            <w:r>
              <w:rPr>
                <w:sz w:val="16"/>
                <w:szCs w:val="16"/>
              </w:rPr>
              <w:t>средствам  во</w:t>
            </w:r>
            <w:proofErr w:type="gramEnd"/>
            <w:r>
              <w:rPr>
                <w:sz w:val="16"/>
                <w:szCs w:val="16"/>
              </w:rPr>
              <w:t xml:space="preserve"> временном распоряжении</w:t>
            </w:r>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snapToGrid w:val="0"/>
              <w:jc w:val="center"/>
              <w:rPr>
                <w:sz w:val="16"/>
                <w:szCs w:val="16"/>
              </w:rPr>
            </w:pPr>
            <w:r>
              <w:rPr>
                <w:sz w:val="16"/>
                <w:szCs w:val="16"/>
              </w:rPr>
              <w:t>= 0</w:t>
            </w:r>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E85E63" w:rsidRPr="00293FB2" w:rsidRDefault="00E85E63" w:rsidP="00DE44A1">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sz w:val="16"/>
                <w:szCs w:val="16"/>
              </w:rPr>
            </w:pPr>
            <w:r>
              <w:rPr>
                <w:sz w:val="16"/>
                <w:szCs w:val="16"/>
              </w:rPr>
              <w:t>Раздел 3 ф. 173 по средствам во временном распоряжении не заполняется</w:t>
            </w:r>
          </w:p>
        </w:tc>
        <w:tc>
          <w:tcPr>
            <w:tcW w:w="709"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E85E63" w:rsidRDefault="00E85E63" w:rsidP="00DE44A1">
            <w:pPr>
              <w:jc w:val="center"/>
              <w:rPr>
                <w:sz w:val="16"/>
                <w:szCs w:val="16"/>
              </w:rPr>
            </w:pPr>
            <w:r>
              <w:rPr>
                <w:sz w:val="16"/>
                <w:szCs w:val="16"/>
              </w:rPr>
              <w:t>Б</w:t>
            </w:r>
          </w:p>
        </w:tc>
      </w:tr>
      <w:tr w:rsidR="009408FB"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9408FB" w:rsidRDefault="009408FB" w:rsidP="009408FB">
            <w:pPr>
              <w:jc w:val="center"/>
              <w:rPr>
                <w:sz w:val="16"/>
                <w:szCs w:val="16"/>
              </w:rPr>
            </w:pPr>
            <w:r>
              <w:rPr>
                <w:sz w:val="16"/>
                <w:szCs w:val="16"/>
              </w:rPr>
              <w:t>44</w:t>
            </w:r>
          </w:p>
        </w:tc>
        <w:tc>
          <w:tcPr>
            <w:tcW w:w="851" w:type="dxa"/>
            <w:tcBorders>
              <w:top w:val="single" w:sz="4" w:space="0" w:color="auto"/>
              <w:left w:val="single" w:sz="4" w:space="0" w:color="auto"/>
              <w:bottom w:val="single" w:sz="4" w:space="0" w:color="auto"/>
              <w:right w:val="single" w:sz="4" w:space="0" w:color="auto"/>
            </w:tcBorders>
          </w:tcPr>
          <w:p w:rsidR="009408FB" w:rsidRPr="007D78F3" w:rsidRDefault="009408FB" w:rsidP="00354644">
            <w:pPr>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408FB" w:rsidRDefault="009408FB" w:rsidP="00354644">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9408FB" w:rsidRDefault="009408FB" w:rsidP="00354644">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9408FB" w:rsidRDefault="009408FB" w:rsidP="00354644">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9408FB" w:rsidRDefault="009408FB" w:rsidP="009408FB">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408FB" w:rsidRDefault="009408FB" w:rsidP="00354644">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9408FB" w:rsidRDefault="009408FB" w:rsidP="00354644">
            <w:pPr>
              <w:snapToGrid w:val="0"/>
              <w:jc w:val="center"/>
              <w:rPr>
                <w:sz w:val="16"/>
                <w:szCs w:val="16"/>
              </w:rPr>
            </w:pPr>
            <w:r>
              <w:rPr>
                <w:sz w:val="16"/>
                <w:szCs w:val="16"/>
              </w:rPr>
              <w:t>3+4+5+6+7</w:t>
            </w:r>
          </w:p>
        </w:tc>
        <w:tc>
          <w:tcPr>
            <w:tcW w:w="567" w:type="dxa"/>
            <w:tcBorders>
              <w:top w:val="single" w:sz="4" w:space="0" w:color="auto"/>
              <w:left w:val="single" w:sz="4" w:space="0" w:color="auto"/>
              <w:bottom w:val="single" w:sz="4" w:space="0" w:color="auto"/>
              <w:right w:val="single" w:sz="4" w:space="0" w:color="auto"/>
            </w:tcBorders>
          </w:tcPr>
          <w:p w:rsidR="009408FB" w:rsidRPr="00293FB2" w:rsidRDefault="009408FB" w:rsidP="00354644">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rsidR="009408FB" w:rsidRDefault="009408FB" w:rsidP="00354644">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9408FB" w:rsidRDefault="009408FB" w:rsidP="009408FB">
            <w:pPr>
              <w:jc w:val="center"/>
              <w:rPr>
                <w:sz w:val="16"/>
                <w:szCs w:val="16"/>
              </w:rPr>
            </w:pPr>
            <w:r>
              <w:rPr>
                <w:sz w:val="16"/>
                <w:szCs w:val="16"/>
              </w:rPr>
              <w:t>Показатель графы 2 не равен сумме показателей граф 3+4+5+6+7 – недопустимо</w:t>
            </w:r>
          </w:p>
        </w:tc>
        <w:tc>
          <w:tcPr>
            <w:tcW w:w="709" w:type="dxa"/>
            <w:tcBorders>
              <w:top w:val="single" w:sz="4" w:space="0" w:color="auto"/>
              <w:left w:val="single" w:sz="4" w:space="0" w:color="auto"/>
              <w:bottom w:val="single" w:sz="4" w:space="0" w:color="auto"/>
              <w:right w:val="single" w:sz="4" w:space="0" w:color="auto"/>
            </w:tcBorders>
          </w:tcPr>
          <w:p w:rsidR="009408FB" w:rsidRDefault="009408FB" w:rsidP="00354644">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9408FB" w:rsidRDefault="009408FB" w:rsidP="00354644">
            <w:pPr>
              <w:jc w:val="center"/>
              <w:rPr>
                <w:sz w:val="16"/>
                <w:szCs w:val="16"/>
              </w:rPr>
            </w:pPr>
            <w:r>
              <w:rPr>
                <w:sz w:val="16"/>
                <w:szCs w:val="16"/>
              </w:rPr>
              <w:t>Б</w:t>
            </w:r>
          </w:p>
        </w:tc>
      </w:tr>
      <w:tr w:rsidR="00BC03BC"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BC03BC" w:rsidRDefault="00BC03BC" w:rsidP="00BC03BC">
            <w:pPr>
              <w:jc w:val="center"/>
              <w:rPr>
                <w:sz w:val="16"/>
                <w:szCs w:val="16"/>
              </w:rPr>
            </w:pPr>
            <w:r>
              <w:rPr>
                <w:sz w:val="16"/>
                <w:szCs w:val="16"/>
              </w:rPr>
              <w:t>45</w:t>
            </w:r>
          </w:p>
        </w:tc>
        <w:tc>
          <w:tcPr>
            <w:tcW w:w="851" w:type="dxa"/>
            <w:tcBorders>
              <w:top w:val="single" w:sz="4" w:space="0" w:color="auto"/>
              <w:left w:val="single" w:sz="4" w:space="0" w:color="auto"/>
              <w:bottom w:val="single" w:sz="4" w:space="0" w:color="auto"/>
              <w:right w:val="single" w:sz="4" w:space="0" w:color="auto"/>
            </w:tcBorders>
          </w:tcPr>
          <w:p w:rsidR="00BC03BC" w:rsidRPr="007D78F3" w:rsidRDefault="00354644" w:rsidP="00BC03BC">
            <w:pPr>
              <w:jc w:val="center"/>
              <w:rPr>
                <w:sz w:val="16"/>
                <w:szCs w:val="16"/>
              </w:rPr>
            </w:pPr>
            <w:r w:rsidRPr="00BE3EC9">
              <w:rPr>
                <w:sz w:val="16"/>
                <w:szCs w:val="16"/>
              </w:rPr>
              <w:t>Счета актива баланса, итого</w:t>
            </w:r>
          </w:p>
        </w:tc>
        <w:tc>
          <w:tcPr>
            <w:tcW w:w="567" w:type="dxa"/>
            <w:tcBorders>
              <w:top w:val="single" w:sz="4" w:space="0" w:color="auto"/>
              <w:left w:val="single" w:sz="4" w:space="0" w:color="auto"/>
              <w:bottom w:val="single" w:sz="4" w:space="0" w:color="auto"/>
              <w:right w:val="single" w:sz="4" w:space="0" w:color="auto"/>
            </w:tcBorders>
          </w:tcPr>
          <w:p w:rsidR="00BC03BC" w:rsidRDefault="00BC03BC" w:rsidP="00BC03BC">
            <w:pPr>
              <w:snapToGrid w:val="0"/>
              <w:jc w:val="center"/>
              <w:rPr>
                <w:sz w:val="16"/>
                <w:szCs w:val="16"/>
              </w:rPr>
            </w:pPr>
            <w:r>
              <w:rPr>
                <w:sz w:val="16"/>
                <w:szCs w:val="16"/>
              </w:rPr>
              <w:t>2,3,4,5,6,7</w:t>
            </w:r>
          </w:p>
        </w:tc>
        <w:tc>
          <w:tcPr>
            <w:tcW w:w="425" w:type="dxa"/>
            <w:tcBorders>
              <w:top w:val="single" w:sz="4" w:space="0" w:color="auto"/>
              <w:left w:val="single" w:sz="4" w:space="0" w:color="auto"/>
              <w:bottom w:val="single" w:sz="4" w:space="0" w:color="auto"/>
              <w:right w:val="single" w:sz="4" w:space="0" w:color="auto"/>
            </w:tcBorders>
          </w:tcPr>
          <w:p w:rsidR="00BC03BC" w:rsidRDefault="00BC03BC" w:rsidP="00BC03BC">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BC03BC" w:rsidRDefault="00BC03BC" w:rsidP="00BC03BC">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BC03BC" w:rsidRDefault="00BC03BC" w:rsidP="00BC03BC">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C03BC" w:rsidRDefault="00354644" w:rsidP="00BC03BC">
            <w:pPr>
              <w:snapToGrid w:val="0"/>
              <w:jc w:val="center"/>
              <w:rPr>
                <w:sz w:val="16"/>
                <w:szCs w:val="16"/>
              </w:rPr>
            </w:pPr>
            <w:r>
              <w:rPr>
                <w:sz w:val="16"/>
                <w:szCs w:val="16"/>
              </w:rPr>
              <w:t>Детализированные строки счетов актива баланса</w:t>
            </w:r>
          </w:p>
        </w:tc>
        <w:tc>
          <w:tcPr>
            <w:tcW w:w="567" w:type="dxa"/>
            <w:tcBorders>
              <w:top w:val="single" w:sz="4" w:space="0" w:color="auto"/>
              <w:left w:val="single" w:sz="4" w:space="0" w:color="auto"/>
              <w:bottom w:val="single" w:sz="4" w:space="0" w:color="auto"/>
              <w:right w:val="single" w:sz="4" w:space="0" w:color="auto"/>
            </w:tcBorders>
          </w:tcPr>
          <w:p w:rsidR="00BC03BC" w:rsidRDefault="00BC03BC" w:rsidP="00BC03BC">
            <w:pPr>
              <w:snapToGrid w:val="0"/>
              <w:jc w:val="center"/>
              <w:rPr>
                <w:sz w:val="16"/>
                <w:szCs w:val="16"/>
              </w:rPr>
            </w:pPr>
            <w:r>
              <w:rPr>
                <w:sz w:val="16"/>
                <w:szCs w:val="16"/>
              </w:rPr>
              <w:t>2,3,4,5,6,7</w:t>
            </w:r>
          </w:p>
        </w:tc>
        <w:tc>
          <w:tcPr>
            <w:tcW w:w="567" w:type="dxa"/>
            <w:tcBorders>
              <w:top w:val="single" w:sz="4" w:space="0" w:color="auto"/>
              <w:left w:val="single" w:sz="4" w:space="0" w:color="auto"/>
              <w:bottom w:val="single" w:sz="4" w:space="0" w:color="auto"/>
              <w:right w:val="single" w:sz="4" w:space="0" w:color="auto"/>
            </w:tcBorders>
          </w:tcPr>
          <w:p w:rsidR="00BC03BC" w:rsidRPr="00293FB2" w:rsidRDefault="00BC03BC" w:rsidP="00BC03BC">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rsidR="00BC03BC" w:rsidRDefault="00354644" w:rsidP="00354644">
            <w:pPr>
              <w:jc w:val="center"/>
              <w:rPr>
                <w:sz w:val="16"/>
                <w:szCs w:val="16"/>
              </w:rPr>
            </w:pPr>
            <w:r>
              <w:rPr>
                <w:sz w:val="16"/>
                <w:szCs w:val="16"/>
              </w:rPr>
              <w:t>Сумма показат</w:t>
            </w:r>
            <w:r w:rsidR="008E35FD">
              <w:rPr>
                <w:sz w:val="16"/>
                <w:szCs w:val="16"/>
              </w:rPr>
              <w:t>е</w:t>
            </w:r>
            <w:r>
              <w:rPr>
                <w:sz w:val="16"/>
                <w:szCs w:val="16"/>
              </w:rPr>
              <w:t xml:space="preserve">лей по всем счетам, кроме </w:t>
            </w:r>
            <w:r w:rsidR="00423041">
              <w:rPr>
                <w:sz w:val="16"/>
                <w:szCs w:val="16"/>
              </w:rPr>
              <w:t>1</w:t>
            </w:r>
            <w:r>
              <w:rPr>
                <w:sz w:val="16"/>
                <w:szCs w:val="16"/>
              </w:rPr>
              <w:t xml:space="preserve">104хх, </w:t>
            </w:r>
            <w:r w:rsidR="00423041">
              <w:rPr>
                <w:sz w:val="16"/>
                <w:szCs w:val="16"/>
              </w:rPr>
              <w:t>1</w:t>
            </w:r>
            <w:r>
              <w:rPr>
                <w:sz w:val="16"/>
                <w:szCs w:val="16"/>
              </w:rPr>
              <w:t>114хх</w:t>
            </w:r>
          </w:p>
          <w:p w:rsidR="00354644" w:rsidRDefault="00354644" w:rsidP="00354644">
            <w:pPr>
              <w:jc w:val="center"/>
              <w:rPr>
                <w:sz w:val="16"/>
                <w:szCs w:val="16"/>
              </w:rPr>
            </w:pPr>
            <w:r>
              <w:rPr>
                <w:sz w:val="16"/>
                <w:szCs w:val="16"/>
              </w:rPr>
              <w:t>–</w:t>
            </w:r>
          </w:p>
          <w:p w:rsidR="00354644" w:rsidRDefault="00354644" w:rsidP="00354644">
            <w:pPr>
              <w:jc w:val="center"/>
              <w:rPr>
                <w:sz w:val="16"/>
                <w:szCs w:val="16"/>
              </w:rPr>
            </w:pPr>
            <w:r>
              <w:rPr>
                <w:sz w:val="16"/>
                <w:szCs w:val="16"/>
              </w:rPr>
              <w:t xml:space="preserve">Сумма показателей по счетам </w:t>
            </w:r>
            <w:r w:rsidR="00423041">
              <w:rPr>
                <w:sz w:val="16"/>
                <w:szCs w:val="16"/>
              </w:rPr>
              <w:t>1</w:t>
            </w:r>
            <w:r>
              <w:rPr>
                <w:sz w:val="16"/>
                <w:szCs w:val="16"/>
              </w:rPr>
              <w:t xml:space="preserve">104хх, </w:t>
            </w:r>
            <w:r w:rsidR="00423041">
              <w:rPr>
                <w:sz w:val="16"/>
                <w:szCs w:val="16"/>
              </w:rPr>
              <w:t>1</w:t>
            </w:r>
            <w:r>
              <w:rPr>
                <w:sz w:val="16"/>
                <w:szCs w:val="16"/>
              </w:rPr>
              <w:t>114хх</w:t>
            </w:r>
          </w:p>
        </w:tc>
        <w:tc>
          <w:tcPr>
            <w:tcW w:w="2184" w:type="dxa"/>
            <w:tcBorders>
              <w:top w:val="single" w:sz="4" w:space="0" w:color="auto"/>
              <w:left w:val="single" w:sz="4" w:space="0" w:color="auto"/>
              <w:bottom w:val="single" w:sz="4" w:space="0" w:color="auto"/>
              <w:right w:val="single" w:sz="4" w:space="0" w:color="auto"/>
            </w:tcBorders>
          </w:tcPr>
          <w:p w:rsidR="00BC03BC" w:rsidRDefault="00BC03BC" w:rsidP="00BC03BC">
            <w:pPr>
              <w:jc w:val="center"/>
              <w:rPr>
                <w:sz w:val="16"/>
                <w:szCs w:val="16"/>
              </w:rPr>
            </w:pPr>
            <w:r>
              <w:rPr>
                <w:sz w:val="16"/>
                <w:szCs w:val="16"/>
              </w:rPr>
              <w:t xml:space="preserve">Итоговая сумма изменения актива баланса не соответствует сумме детализированных строк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BC03BC" w:rsidRDefault="00BC03BC" w:rsidP="00BC03BC">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BC03BC" w:rsidRDefault="00BC03BC" w:rsidP="00BC03BC">
            <w:pPr>
              <w:jc w:val="center"/>
              <w:rPr>
                <w:sz w:val="16"/>
                <w:szCs w:val="16"/>
              </w:rPr>
            </w:pPr>
            <w:r>
              <w:rPr>
                <w:sz w:val="16"/>
                <w:szCs w:val="16"/>
              </w:rPr>
              <w:t>Б</w:t>
            </w:r>
          </w:p>
        </w:tc>
      </w:tr>
      <w:tr w:rsidR="00354644"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46</w:t>
            </w:r>
          </w:p>
        </w:tc>
        <w:tc>
          <w:tcPr>
            <w:tcW w:w="851" w:type="dxa"/>
            <w:tcBorders>
              <w:top w:val="single" w:sz="4" w:space="0" w:color="auto"/>
              <w:left w:val="single" w:sz="4" w:space="0" w:color="auto"/>
              <w:bottom w:val="single" w:sz="4" w:space="0" w:color="auto"/>
              <w:right w:val="single" w:sz="4" w:space="0" w:color="auto"/>
            </w:tcBorders>
          </w:tcPr>
          <w:p w:rsidR="00354644" w:rsidRPr="007D78F3" w:rsidRDefault="00354644" w:rsidP="00354644">
            <w:pPr>
              <w:jc w:val="center"/>
              <w:rPr>
                <w:sz w:val="16"/>
                <w:szCs w:val="16"/>
              </w:rPr>
            </w:pPr>
            <w:r w:rsidRPr="00BE3EC9">
              <w:rPr>
                <w:sz w:val="16"/>
                <w:szCs w:val="16"/>
              </w:rPr>
              <w:t xml:space="preserve">Счета </w:t>
            </w:r>
            <w:r>
              <w:rPr>
                <w:sz w:val="16"/>
                <w:szCs w:val="16"/>
              </w:rPr>
              <w:t>пассива</w:t>
            </w:r>
            <w:r w:rsidRPr="00BE3EC9">
              <w:rPr>
                <w:sz w:val="16"/>
                <w:szCs w:val="16"/>
              </w:rPr>
              <w:t xml:space="preserve"> баланса, итого</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2,3,4,5,6,7</w:t>
            </w:r>
          </w:p>
        </w:tc>
        <w:tc>
          <w:tcPr>
            <w:tcW w:w="425"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Детализированные строки счетов актива баланса</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2,3,4,5,6,7</w:t>
            </w:r>
          </w:p>
        </w:tc>
        <w:tc>
          <w:tcPr>
            <w:tcW w:w="567"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rsidR="00354644" w:rsidRDefault="00354644" w:rsidP="008E35FD">
            <w:pPr>
              <w:jc w:val="center"/>
              <w:rPr>
                <w:sz w:val="16"/>
                <w:szCs w:val="16"/>
              </w:rPr>
            </w:pPr>
            <w:r>
              <w:rPr>
                <w:sz w:val="16"/>
                <w:szCs w:val="16"/>
              </w:rPr>
              <w:t>Сумма показа</w:t>
            </w:r>
            <w:r w:rsidR="008E35FD">
              <w:rPr>
                <w:sz w:val="16"/>
                <w:szCs w:val="16"/>
              </w:rPr>
              <w:t>те</w:t>
            </w:r>
            <w:r>
              <w:rPr>
                <w:sz w:val="16"/>
                <w:szCs w:val="16"/>
              </w:rPr>
              <w:t>лей по всем счетам</w:t>
            </w:r>
          </w:p>
        </w:tc>
        <w:tc>
          <w:tcPr>
            <w:tcW w:w="2184"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 xml:space="preserve">Итоговая сумма изменения пассива баланса не соответствует сумме детализированных строк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Б</w:t>
            </w:r>
          </w:p>
        </w:tc>
      </w:tr>
      <w:tr w:rsidR="00354644"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47</w:t>
            </w:r>
          </w:p>
        </w:tc>
        <w:tc>
          <w:tcPr>
            <w:tcW w:w="851" w:type="dxa"/>
            <w:tcBorders>
              <w:top w:val="single" w:sz="4" w:space="0" w:color="auto"/>
              <w:left w:val="single" w:sz="4" w:space="0" w:color="auto"/>
              <w:bottom w:val="single" w:sz="4" w:space="0" w:color="auto"/>
              <w:right w:val="single" w:sz="4" w:space="0" w:color="auto"/>
            </w:tcBorders>
          </w:tcPr>
          <w:p w:rsidR="00354644" w:rsidRPr="007D78F3" w:rsidRDefault="00354644" w:rsidP="00354644">
            <w:pPr>
              <w:jc w:val="center"/>
              <w:rPr>
                <w:sz w:val="16"/>
                <w:szCs w:val="16"/>
              </w:rPr>
            </w:pPr>
            <w:r w:rsidRPr="00BE3EC9">
              <w:rPr>
                <w:sz w:val="16"/>
                <w:szCs w:val="16"/>
              </w:rPr>
              <w:t>Счета актива баланса, итого</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350</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354644" w:rsidRPr="00293FB2" w:rsidRDefault="00354644" w:rsidP="00354644">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354644" w:rsidRDefault="00354644" w:rsidP="00653512">
            <w:pPr>
              <w:jc w:val="center"/>
              <w:rPr>
                <w:sz w:val="16"/>
                <w:szCs w:val="16"/>
              </w:rPr>
            </w:pPr>
            <w:r>
              <w:rPr>
                <w:sz w:val="16"/>
                <w:szCs w:val="16"/>
              </w:rPr>
              <w:t>Итоговая сумма изменения актива баланса не соответствует аналогично</w:t>
            </w:r>
            <w:r w:rsidR="00653512">
              <w:rPr>
                <w:sz w:val="16"/>
                <w:szCs w:val="16"/>
              </w:rPr>
              <w:t>му</w:t>
            </w:r>
            <w:r>
              <w:rPr>
                <w:sz w:val="16"/>
                <w:szCs w:val="16"/>
              </w:rPr>
              <w:t xml:space="preserve"> показател</w:t>
            </w:r>
            <w:r w:rsidR="00653512">
              <w:rPr>
                <w:sz w:val="16"/>
                <w:szCs w:val="16"/>
              </w:rPr>
              <w:t>ю</w:t>
            </w:r>
            <w:r>
              <w:rPr>
                <w:sz w:val="16"/>
                <w:szCs w:val="16"/>
              </w:rPr>
              <w:t xml:space="preserve"> раздела 1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354644" w:rsidRDefault="00354644" w:rsidP="00354644">
            <w:pPr>
              <w:jc w:val="center"/>
              <w:rPr>
                <w:sz w:val="16"/>
                <w:szCs w:val="16"/>
              </w:rPr>
            </w:pPr>
            <w:r>
              <w:rPr>
                <w:sz w:val="16"/>
                <w:szCs w:val="16"/>
              </w:rPr>
              <w:t>Б</w:t>
            </w:r>
          </w:p>
        </w:tc>
      </w:tr>
      <w:tr w:rsidR="00653512"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653512" w:rsidRDefault="00653512" w:rsidP="00653512">
            <w:pPr>
              <w:jc w:val="center"/>
              <w:rPr>
                <w:sz w:val="16"/>
                <w:szCs w:val="16"/>
              </w:rPr>
            </w:pPr>
            <w:r>
              <w:rPr>
                <w:sz w:val="16"/>
                <w:szCs w:val="16"/>
              </w:rPr>
              <w:t>48</w:t>
            </w:r>
          </w:p>
        </w:tc>
        <w:tc>
          <w:tcPr>
            <w:tcW w:w="851" w:type="dxa"/>
            <w:tcBorders>
              <w:top w:val="single" w:sz="4" w:space="0" w:color="auto"/>
              <w:left w:val="single" w:sz="4" w:space="0" w:color="auto"/>
              <w:bottom w:val="single" w:sz="4" w:space="0" w:color="auto"/>
              <w:right w:val="single" w:sz="4" w:space="0" w:color="auto"/>
            </w:tcBorders>
          </w:tcPr>
          <w:p w:rsidR="00653512" w:rsidRPr="007D78F3" w:rsidRDefault="00653512" w:rsidP="00653512">
            <w:pPr>
              <w:jc w:val="center"/>
              <w:rPr>
                <w:sz w:val="16"/>
                <w:szCs w:val="16"/>
              </w:rPr>
            </w:pPr>
            <w:r w:rsidRPr="00BE3EC9">
              <w:rPr>
                <w:sz w:val="16"/>
                <w:szCs w:val="16"/>
              </w:rPr>
              <w:t xml:space="preserve">Счета </w:t>
            </w:r>
            <w:r>
              <w:rPr>
                <w:sz w:val="16"/>
                <w:szCs w:val="16"/>
              </w:rPr>
              <w:t>пассива</w:t>
            </w:r>
            <w:r w:rsidRPr="00BE3EC9">
              <w:rPr>
                <w:sz w:val="16"/>
                <w:szCs w:val="16"/>
              </w:rPr>
              <w:t xml:space="preserve"> баланса, итого</w:t>
            </w:r>
          </w:p>
        </w:tc>
        <w:tc>
          <w:tcPr>
            <w:tcW w:w="567" w:type="dxa"/>
            <w:tcBorders>
              <w:top w:val="single" w:sz="4" w:space="0" w:color="auto"/>
              <w:left w:val="single" w:sz="4" w:space="0" w:color="auto"/>
              <w:bottom w:val="single" w:sz="4" w:space="0" w:color="auto"/>
              <w:right w:val="single" w:sz="4" w:space="0" w:color="auto"/>
            </w:tcBorders>
          </w:tcPr>
          <w:p w:rsidR="00653512" w:rsidRDefault="00653512" w:rsidP="00C117A9">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53512" w:rsidRDefault="00653512" w:rsidP="00C117A9">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53512" w:rsidRDefault="00653512" w:rsidP="00C117A9">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53512" w:rsidRDefault="00653512" w:rsidP="00C117A9">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53512" w:rsidRDefault="00653512" w:rsidP="00C117A9">
            <w:pPr>
              <w:snapToGrid w:val="0"/>
              <w:jc w:val="center"/>
              <w:rPr>
                <w:sz w:val="16"/>
                <w:szCs w:val="16"/>
              </w:rPr>
            </w:pPr>
            <w:r>
              <w:rPr>
                <w:sz w:val="16"/>
                <w:szCs w:val="16"/>
              </w:rPr>
              <w:t>700</w:t>
            </w:r>
          </w:p>
        </w:tc>
        <w:tc>
          <w:tcPr>
            <w:tcW w:w="567" w:type="dxa"/>
            <w:tcBorders>
              <w:top w:val="single" w:sz="4" w:space="0" w:color="auto"/>
              <w:left w:val="single" w:sz="4" w:space="0" w:color="auto"/>
              <w:bottom w:val="single" w:sz="4" w:space="0" w:color="auto"/>
              <w:right w:val="single" w:sz="4" w:space="0" w:color="auto"/>
            </w:tcBorders>
          </w:tcPr>
          <w:p w:rsidR="00653512" w:rsidRDefault="00653512" w:rsidP="00C117A9">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53512" w:rsidRPr="00293FB2" w:rsidRDefault="00653512" w:rsidP="00C117A9">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53512" w:rsidRDefault="00653512" w:rsidP="00C117A9">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53512" w:rsidRDefault="00653512" w:rsidP="00653512">
            <w:pPr>
              <w:jc w:val="center"/>
              <w:rPr>
                <w:sz w:val="16"/>
                <w:szCs w:val="16"/>
              </w:rPr>
            </w:pPr>
            <w:r>
              <w:rPr>
                <w:sz w:val="16"/>
                <w:szCs w:val="16"/>
              </w:rPr>
              <w:t xml:space="preserve">Итоговая сумма изменения пассива баланса не соответствует аналогичному показателю раздела 1 </w:t>
            </w:r>
            <w:r w:rsidR="00F87A37">
              <w:rPr>
                <w:sz w:val="16"/>
                <w:szCs w:val="16"/>
              </w:rPr>
              <w:t>–</w:t>
            </w:r>
            <w:r>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53512" w:rsidRDefault="00653512" w:rsidP="00C117A9">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53512" w:rsidRDefault="00653512" w:rsidP="00C117A9">
            <w:pPr>
              <w:jc w:val="center"/>
              <w:rPr>
                <w:sz w:val="16"/>
                <w:szCs w:val="16"/>
              </w:rPr>
            </w:pPr>
            <w:r>
              <w:rPr>
                <w:sz w:val="16"/>
                <w:szCs w:val="16"/>
              </w:rPr>
              <w:t>Б</w:t>
            </w:r>
          </w:p>
        </w:tc>
      </w:tr>
      <w:tr w:rsidR="00F56D92"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F56D92" w:rsidRDefault="00F56D92" w:rsidP="00F56D92">
            <w:pPr>
              <w:jc w:val="center"/>
              <w:rPr>
                <w:sz w:val="16"/>
                <w:szCs w:val="16"/>
              </w:rPr>
            </w:pPr>
            <w:r>
              <w:rPr>
                <w:sz w:val="16"/>
                <w:szCs w:val="16"/>
              </w:rPr>
              <w:lastRenderedPageBreak/>
              <w:t>49</w:t>
            </w:r>
            <w:r w:rsidR="00BF4891">
              <w:rPr>
                <w:sz w:val="16"/>
                <w:szCs w:val="16"/>
              </w:rPr>
              <w:t xml:space="preserve"> для разреза КВФО 1</w:t>
            </w:r>
          </w:p>
        </w:tc>
        <w:tc>
          <w:tcPr>
            <w:tcW w:w="851" w:type="dxa"/>
            <w:tcBorders>
              <w:top w:val="single" w:sz="4" w:space="0" w:color="auto"/>
              <w:left w:val="single" w:sz="4" w:space="0" w:color="auto"/>
              <w:bottom w:val="single" w:sz="4" w:space="0" w:color="auto"/>
              <w:right w:val="single" w:sz="4" w:space="0" w:color="auto"/>
            </w:tcBorders>
          </w:tcPr>
          <w:p w:rsidR="00F56D92" w:rsidRPr="007D78F3" w:rsidRDefault="00F56D92" w:rsidP="00C117A9">
            <w:pPr>
              <w:jc w:val="center"/>
              <w:rPr>
                <w:sz w:val="16"/>
                <w:szCs w:val="16"/>
              </w:rPr>
            </w:pPr>
            <w:r>
              <w:rPr>
                <w:sz w:val="16"/>
                <w:szCs w:val="16"/>
              </w:rPr>
              <w:t>Детализированные строки</w:t>
            </w:r>
          </w:p>
        </w:tc>
        <w:tc>
          <w:tcPr>
            <w:tcW w:w="567" w:type="dxa"/>
            <w:tcBorders>
              <w:top w:val="single" w:sz="4" w:space="0" w:color="auto"/>
              <w:left w:val="single" w:sz="4" w:space="0" w:color="auto"/>
              <w:bottom w:val="single" w:sz="4" w:space="0" w:color="auto"/>
              <w:right w:val="single" w:sz="4" w:space="0" w:color="auto"/>
            </w:tcBorders>
          </w:tcPr>
          <w:p w:rsidR="00F56D92" w:rsidRDefault="00F56D92" w:rsidP="00C117A9">
            <w:pPr>
              <w:snapToGrid w:val="0"/>
              <w:jc w:val="center"/>
              <w:rPr>
                <w:sz w:val="16"/>
                <w:szCs w:val="16"/>
              </w:rPr>
            </w:pPr>
            <w:r>
              <w:rPr>
                <w:sz w:val="16"/>
                <w:szCs w:val="16"/>
              </w:rPr>
              <w:t>1</w:t>
            </w:r>
          </w:p>
        </w:tc>
        <w:tc>
          <w:tcPr>
            <w:tcW w:w="425" w:type="dxa"/>
            <w:tcBorders>
              <w:top w:val="single" w:sz="4" w:space="0" w:color="auto"/>
              <w:left w:val="single" w:sz="4" w:space="0" w:color="auto"/>
              <w:bottom w:val="single" w:sz="4" w:space="0" w:color="auto"/>
              <w:right w:val="single" w:sz="4" w:space="0" w:color="auto"/>
            </w:tcBorders>
          </w:tcPr>
          <w:p w:rsidR="00F56D92" w:rsidRDefault="00F56D92" w:rsidP="00C117A9">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F56D92" w:rsidRDefault="00F56D92" w:rsidP="00C117A9">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56D92" w:rsidRDefault="00F56D92" w:rsidP="00C117A9">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56D92" w:rsidRDefault="00F56D92" w:rsidP="00C117A9">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56D92" w:rsidRDefault="00F56D92" w:rsidP="00C117A9">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56D92" w:rsidRPr="00293FB2" w:rsidRDefault="00F56D92" w:rsidP="00C117A9">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F56D92" w:rsidRDefault="00423041" w:rsidP="00423041">
            <w:pPr>
              <w:jc w:val="center"/>
              <w:rPr>
                <w:sz w:val="16"/>
                <w:szCs w:val="16"/>
              </w:rPr>
            </w:pPr>
            <w:r>
              <w:rPr>
                <w:sz w:val="16"/>
                <w:szCs w:val="16"/>
              </w:rPr>
              <w:t>КФО 1 + детализированные коды счетов</w:t>
            </w:r>
          </w:p>
        </w:tc>
        <w:tc>
          <w:tcPr>
            <w:tcW w:w="2184" w:type="dxa"/>
            <w:tcBorders>
              <w:top w:val="single" w:sz="4" w:space="0" w:color="auto"/>
              <w:left w:val="single" w:sz="4" w:space="0" w:color="auto"/>
              <w:bottom w:val="single" w:sz="4" w:space="0" w:color="auto"/>
              <w:right w:val="single" w:sz="4" w:space="0" w:color="auto"/>
            </w:tcBorders>
          </w:tcPr>
          <w:p w:rsidR="00F56D92" w:rsidRDefault="00423041" w:rsidP="00423041">
            <w:pPr>
              <w:jc w:val="center"/>
              <w:rPr>
                <w:sz w:val="16"/>
                <w:szCs w:val="16"/>
              </w:rPr>
            </w:pPr>
            <w:r>
              <w:rPr>
                <w:sz w:val="16"/>
                <w:szCs w:val="16"/>
              </w:rPr>
              <w:t xml:space="preserve">В детализированных строках графы 1 отражается </w:t>
            </w:r>
            <w:r w:rsidRPr="00423041">
              <w:rPr>
                <w:sz w:val="16"/>
                <w:szCs w:val="16"/>
              </w:rPr>
              <w:t>код счета бюджетного учета</w:t>
            </w:r>
            <w:r>
              <w:rPr>
                <w:sz w:val="16"/>
                <w:szCs w:val="16"/>
              </w:rPr>
              <w:t xml:space="preserve"> (18 - 23 разряды номера счета)</w:t>
            </w:r>
          </w:p>
        </w:tc>
        <w:tc>
          <w:tcPr>
            <w:tcW w:w="709" w:type="dxa"/>
            <w:tcBorders>
              <w:top w:val="single" w:sz="4" w:space="0" w:color="auto"/>
              <w:left w:val="single" w:sz="4" w:space="0" w:color="auto"/>
              <w:bottom w:val="single" w:sz="4" w:space="0" w:color="auto"/>
              <w:right w:val="single" w:sz="4" w:space="0" w:color="auto"/>
            </w:tcBorders>
          </w:tcPr>
          <w:p w:rsidR="00F56D92" w:rsidRDefault="00F56D92" w:rsidP="00C117A9">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56D92" w:rsidRDefault="00F56D92" w:rsidP="00C117A9">
            <w:pPr>
              <w:jc w:val="center"/>
              <w:rPr>
                <w:sz w:val="16"/>
                <w:szCs w:val="16"/>
              </w:rPr>
            </w:pPr>
            <w:r>
              <w:rPr>
                <w:sz w:val="16"/>
                <w:szCs w:val="16"/>
              </w:rPr>
              <w:t>Б</w:t>
            </w:r>
          </w:p>
        </w:tc>
      </w:tr>
      <w:tr w:rsidR="00BF4891" w:rsidRPr="00293FB2" w:rsidTr="00BF4891">
        <w:trPr>
          <w:trHeight w:val="74"/>
        </w:trPr>
        <w:tc>
          <w:tcPr>
            <w:tcW w:w="567" w:type="dxa"/>
            <w:tcBorders>
              <w:top w:val="single" w:sz="4" w:space="0" w:color="auto"/>
              <w:left w:val="single" w:sz="4" w:space="0" w:color="auto"/>
              <w:bottom w:val="single" w:sz="4" w:space="0" w:color="auto"/>
              <w:right w:val="single" w:sz="4" w:space="0" w:color="auto"/>
            </w:tcBorders>
          </w:tcPr>
          <w:p w:rsidR="00BF4891" w:rsidRDefault="00BF4891" w:rsidP="00465817">
            <w:pPr>
              <w:jc w:val="center"/>
              <w:rPr>
                <w:sz w:val="16"/>
                <w:szCs w:val="16"/>
              </w:rPr>
            </w:pPr>
            <w:r>
              <w:rPr>
                <w:sz w:val="16"/>
                <w:szCs w:val="16"/>
              </w:rPr>
              <w:t>49.1 для разреза КВФО 3</w:t>
            </w:r>
          </w:p>
        </w:tc>
        <w:tc>
          <w:tcPr>
            <w:tcW w:w="851" w:type="dxa"/>
            <w:tcBorders>
              <w:top w:val="single" w:sz="4" w:space="0" w:color="auto"/>
              <w:left w:val="single" w:sz="4" w:space="0" w:color="auto"/>
              <w:bottom w:val="single" w:sz="4" w:space="0" w:color="auto"/>
              <w:right w:val="single" w:sz="4" w:space="0" w:color="auto"/>
            </w:tcBorders>
          </w:tcPr>
          <w:p w:rsidR="00BF4891" w:rsidRPr="007D78F3" w:rsidRDefault="00BF4891" w:rsidP="00465817">
            <w:pPr>
              <w:jc w:val="center"/>
              <w:rPr>
                <w:sz w:val="16"/>
                <w:szCs w:val="16"/>
              </w:rPr>
            </w:pPr>
            <w:r>
              <w:rPr>
                <w:sz w:val="16"/>
                <w:szCs w:val="16"/>
              </w:rPr>
              <w:t>Детализированные строки</w:t>
            </w:r>
          </w:p>
        </w:tc>
        <w:tc>
          <w:tcPr>
            <w:tcW w:w="567" w:type="dxa"/>
            <w:tcBorders>
              <w:top w:val="single" w:sz="4" w:space="0" w:color="auto"/>
              <w:left w:val="single" w:sz="4" w:space="0" w:color="auto"/>
              <w:bottom w:val="single" w:sz="4" w:space="0" w:color="auto"/>
              <w:right w:val="single" w:sz="4" w:space="0" w:color="auto"/>
            </w:tcBorders>
          </w:tcPr>
          <w:p w:rsidR="00BF4891" w:rsidRDefault="00BF4891" w:rsidP="00465817">
            <w:pPr>
              <w:snapToGrid w:val="0"/>
              <w:jc w:val="center"/>
              <w:rPr>
                <w:sz w:val="16"/>
                <w:szCs w:val="16"/>
              </w:rPr>
            </w:pPr>
            <w:r>
              <w:rPr>
                <w:sz w:val="16"/>
                <w:szCs w:val="16"/>
              </w:rPr>
              <w:t>1</w:t>
            </w:r>
          </w:p>
        </w:tc>
        <w:tc>
          <w:tcPr>
            <w:tcW w:w="425" w:type="dxa"/>
            <w:tcBorders>
              <w:top w:val="single" w:sz="4" w:space="0" w:color="auto"/>
              <w:left w:val="single" w:sz="4" w:space="0" w:color="auto"/>
              <w:bottom w:val="single" w:sz="4" w:space="0" w:color="auto"/>
              <w:right w:val="single" w:sz="4" w:space="0" w:color="auto"/>
            </w:tcBorders>
          </w:tcPr>
          <w:p w:rsidR="00BF4891" w:rsidRDefault="00BF4891" w:rsidP="00465817">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BF4891" w:rsidRDefault="00BF4891" w:rsidP="00465817">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BF4891" w:rsidRDefault="00BF4891" w:rsidP="00465817">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BF4891" w:rsidRDefault="00BF4891" w:rsidP="00465817">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BF4891" w:rsidRDefault="00BF4891" w:rsidP="00465817">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BF4891" w:rsidRPr="00293FB2" w:rsidRDefault="00BF4891" w:rsidP="00465817">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BF4891" w:rsidRDefault="00BF4891" w:rsidP="00BF4891">
            <w:pPr>
              <w:jc w:val="center"/>
              <w:rPr>
                <w:sz w:val="16"/>
                <w:szCs w:val="16"/>
              </w:rPr>
            </w:pPr>
            <w:r>
              <w:rPr>
                <w:sz w:val="16"/>
                <w:szCs w:val="16"/>
              </w:rPr>
              <w:t>КФО 3 + детализированные коды счетов</w:t>
            </w:r>
          </w:p>
        </w:tc>
        <w:tc>
          <w:tcPr>
            <w:tcW w:w="2184" w:type="dxa"/>
            <w:tcBorders>
              <w:top w:val="single" w:sz="4" w:space="0" w:color="auto"/>
              <w:left w:val="single" w:sz="4" w:space="0" w:color="auto"/>
              <w:bottom w:val="single" w:sz="4" w:space="0" w:color="auto"/>
              <w:right w:val="single" w:sz="4" w:space="0" w:color="auto"/>
            </w:tcBorders>
          </w:tcPr>
          <w:p w:rsidR="00BF4891" w:rsidRDefault="00BF4891" w:rsidP="00465817">
            <w:pPr>
              <w:jc w:val="center"/>
              <w:rPr>
                <w:sz w:val="16"/>
                <w:szCs w:val="16"/>
              </w:rPr>
            </w:pPr>
            <w:r>
              <w:rPr>
                <w:sz w:val="16"/>
                <w:szCs w:val="16"/>
              </w:rPr>
              <w:t xml:space="preserve">В детализированных строках графы 1 отражается </w:t>
            </w:r>
            <w:r w:rsidRPr="00423041">
              <w:rPr>
                <w:sz w:val="16"/>
                <w:szCs w:val="16"/>
              </w:rPr>
              <w:t>код счета бюджетного учета</w:t>
            </w:r>
            <w:r>
              <w:rPr>
                <w:sz w:val="16"/>
                <w:szCs w:val="16"/>
              </w:rPr>
              <w:t xml:space="preserve"> (18 - 23 разряды номера счета)</w:t>
            </w:r>
          </w:p>
        </w:tc>
        <w:tc>
          <w:tcPr>
            <w:tcW w:w="709" w:type="dxa"/>
            <w:tcBorders>
              <w:top w:val="single" w:sz="4" w:space="0" w:color="auto"/>
              <w:left w:val="single" w:sz="4" w:space="0" w:color="auto"/>
              <w:bottom w:val="single" w:sz="4" w:space="0" w:color="auto"/>
              <w:right w:val="single" w:sz="4" w:space="0" w:color="auto"/>
            </w:tcBorders>
          </w:tcPr>
          <w:p w:rsidR="00BF4891" w:rsidRDefault="00BF4891" w:rsidP="00465817">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BF4891" w:rsidRDefault="00BF4891" w:rsidP="00465817">
            <w:pPr>
              <w:jc w:val="center"/>
              <w:rPr>
                <w:sz w:val="16"/>
                <w:szCs w:val="16"/>
              </w:rPr>
            </w:pPr>
            <w:r>
              <w:rPr>
                <w:sz w:val="16"/>
                <w:szCs w:val="16"/>
              </w:rPr>
              <w:t>Б</w:t>
            </w:r>
          </w:p>
        </w:tc>
      </w:tr>
      <w:tr w:rsidR="000D61B9"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0D61B9" w:rsidRDefault="000D61B9" w:rsidP="000D61B9">
            <w:pPr>
              <w:jc w:val="center"/>
              <w:rPr>
                <w:sz w:val="16"/>
                <w:szCs w:val="16"/>
              </w:rPr>
            </w:pPr>
            <w:r>
              <w:rPr>
                <w:sz w:val="16"/>
                <w:szCs w:val="16"/>
              </w:rPr>
              <w:t>50</w:t>
            </w:r>
          </w:p>
        </w:tc>
        <w:tc>
          <w:tcPr>
            <w:tcW w:w="851" w:type="dxa"/>
            <w:tcBorders>
              <w:top w:val="single" w:sz="4" w:space="0" w:color="auto"/>
              <w:left w:val="single" w:sz="4" w:space="0" w:color="auto"/>
              <w:bottom w:val="single" w:sz="4" w:space="0" w:color="auto"/>
              <w:right w:val="single" w:sz="4" w:space="0" w:color="auto"/>
            </w:tcBorders>
          </w:tcPr>
          <w:p w:rsidR="000D61B9" w:rsidRDefault="000D61B9" w:rsidP="000D61B9">
            <w:pPr>
              <w:jc w:val="center"/>
              <w:rPr>
                <w:sz w:val="16"/>
                <w:szCs w:val="16"/>
              </w:rPr>
            </w:pPr>
            <w:r>
              <w:rPr>
                <w:sz w:val="16"/>
                <w:szCs w:val="16"/>
              </w:rPr>
              <w:t>Счета актива баланса</w:t>
            </w:r>
            <w:r w:rsidR="005E76A3">
              <w:rPr>
                <w:sz w:val="16"/>
                <w:szCs w:val="16"/>
              </w:rPr>
              <w:t>, итого</w:t>
            </w:r>
          </w:p>
        </w:tc>
        <w:tc>
          <w:tcPr>
            <w:tcW w:w="567" w:type="dxa"/>
            <w:tcBorders>
              <w:top w:val="single" w:sz="4" w:space="0" w:color="auto"/>
              <w:left w:val="single" w:sz="4" w:space="0" w:color="auto"/>
              <w:bottom w:val="single" w:sz="4" w:space="0" w:color="auto"/>
              <w:right w:val="single" w:sz="4" w:space="0" w:color="auto"/>
            </w:tcBorders>
          </w:tcPr>
          <w:p w:rsidR="000D61B9" w:rsidRDefault="000D61B9" w:rsidP="000D61B9">
            <w:pPr>
              <w:snapToGrid w:val="0"/>
              <w:jc w:val="center"/>
              <w:rPr>
                <w:sz w:val="16"/>
                <w:szCs w:val="16"/>
              </w:rPr>
            </w:pPr>
            <w:r>
              <w:rPr>
                <w:sz w:val="16"/>
                <w:szCs w:val="16"/>
              </w:rPr>
              <w:t>с 2 по 7</w:t>
            </w:r>
          </w:p>
        </w:tc>
        <w:tc>
          <w:tcPr>
            <w:tcW w:w="425" w:type="dxa"/>
            <w:tcBorders>
              <w:top w:val="single" w:sz="4" w:space="0" w:color="auto"/>
              <w:left w:val="single" w:sz="4" w:space="0" w:color="auto"/>
              <w:bottom w:val="single" w:sz="4" w:space="0" w:color="auto"/>
              <w:right w:val="single" w:sz="4" w:space="0" w:color="auto"/>
            </w:tcBorders>
          </w:tcPr>
          <w:p w:rsidR="000D61B9" w:rsidRDefault="000D61B9" w:rsidP="000D61B9">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0D61B9" w:rsidRDefault="000D61B9" w:rsidP="000D61B9">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0D61B9" w:rsidRDefault="000D61B9" w:rsidP="000D61B9">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0D61B9" w:rsidRDefault="000D61B9" w:rsidP="005E76A3">
            <w:pPr>
              <w:snapToGrid w:val="0"/>
              <w:jc w:val="center"/>
              <w:rPr>
                <w:sz w:val="16"/>
                <w:szCs w:val="16"/>
              </w:rPr>
            </w:pPr>
            <w:r>
              <w:rPr>
                <w:sz w:val="16"/>
                <w:szCs w:val="16"/>
              </w:rPr>
              <w:t xml:space="preserve">Счета </w:t>
            </w:r>
            <w:r w:rsidR="005E76A3">
              <w:rPr>
                <w:sz w:val="16"/>
                <w:szCs w:val="16"/>
              </w:rPr>
              <w:t xml:space="preserve">пассива </w:t>
            </w:r>
            <w:r>
              <w:rPr>
                <w:sz w:val="16"/>
                <w:szCs w:val="16"/>
              </w:rPr>
              <w:t>баланса</w:t>
            </w:r>
            <w:r w:rsidR="005E76A3">
              <w:rPr>
                <w:sz w:val="16"/>
                <w:szCs w:val="16"/>
              </w:rPr>
              <w:t>, итого</w:t>
            </w:r>
          </w:p>
        </w:tc>
        <w:tc>
          <w:tcPr>
            <w:tcW w:w="567" w:type="dxa"/>
            <w:tcBorders>
              <w:top w:val="single" w:sz="4" w:space="0" w:color="auto"/>
              <w:left w:val="single" w:sz="4" w:space="0" w:color="auto"/>
              <w:bottom w:val="single" w:sz="4" w:space="0" w:color="auto"/>
              <w:right w:val="single" w:sz="4" w:space="0" w:color="auto"/>
            </w:tcBorders>
          </w:tcPr>
          <w:p w:rsidR="000D61B9" w:rsidRDefault="000D61B9" w:rsidP="000D61B9">
            <w:pPr>
              <w:snapToGrid w:val="0"/>
              <w:jc w:val="center"/>
              <w:rPr>
                <w:sz w:val="16"/>
                <w:szCs w:val="16"/>
              </w:rPr>
            </w:pPr>
            <w:r>
              <w:rPr>
                <w:sz w:val="16"/>
                <w:szCs w:val="16"/>
              </w:rPr>
              <w:t>с 2 по 7</w:t>
            </w:r>
          </w:p>
        </w:tc>
        <w:tc>
          <w:tcPr>
            <w:tcW w:w="567" w:type="dxa"/>
            <w:tcBorders>
              <w:top w:val="single" w:sz="4" w:space="0" w:color="auto"/>
              <w:left w:val="single" w:sz="4" w:space="0" w:color="auto"/>
              <w:bottom w:val="single" w:sz="4" w:space="0" w:color="auto"/>
              <w:right w:val="single" w:sz="4" w:space="0" w:color="auto"/>
            </w:tcBorders>
          </w:tcPr>
          <w:p w:rsidR="000D61B9" w:rsidRPr="00293FB2" w:rsidRDefault="000D61B9" w:rsidP="000D61B9">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rsidR="000D61B9" w:rsidRDefault="000D61B9" w:rsidP="000D61B9">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0D61B9" w:rsidRDefault="000D61B9" w:rsidP="000D61B9">
            <w:pPr>
              <w:jc w:val="center"/>
              <w:rPr>
                <w:sz w:val="16"/>
                <w:szCs w:val="16"/>
              </w:rPr>
            </w:pPr>
            <w:r w:rsidRPr="000D61B9">
              <w:rPr>
                <w:sz w:val="16"/>
                <w:szCs w:val="16"/>
              </w:rPr>
              <w:t>Итоговая сумма изменения актива баланса не соответствует</w:t>
            </w:r>
            <w:r>
              <w:rPr>
                <w:sz w:val="16"/>
                <w:szCs w:val="16"/>
              </w:rPr>
              <w:t xml:space="preserve"> и</w:t>
            </w:r>
            <w:r w:rsidRPr="000D61B9">
              <w:rPr>
                <w:sz w:val="16"/>
                <w:szCs w:val="16"/>
              </w:rPr>
              <w:t>тогов</w:t>
            </w:r>
            <w:r>
              <w:rPr>
                <w:sz w:val="16"/>
                <w:szCs w:val="16"/>
              </w:rPr>
              <w:t>ой</w:t>
            </w:r>
            <w:r w:rsidRPr="000D61B9">
              <w:rPr>
                <w:sz w:val="16"/>
                <w:szCs w:val="16"/>
              </w:rPr>
              <w:t xml:space="preserve"> сумм</w:t>
            </w:r>
            <w:r>
              <w:rPr>
                <w:sz w:val="16"/>
                <w:szCs w:val="16"/>
              </w:rPr>
              <w:t>е</w:t>
            </w:r>
            <w:r w:rsidRPr="000D61B9">
              <w:rPr>
                <w:sz w:val="16"/>
                <w:szCs w:val="16"/>
              </w:rPr>
              <w:t xml:space="preserve"> изменения пассива баланса</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0D61B9" w:rsidRDefault="000D61B9" w:rsidP="000D61B9">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0D61B9" w:rsidRDefault="000D61B9" w:rsidP="000D61B9">
            <w:pPr>
              <w:jc w:val="center"/>
              <w:rPr>
                <w:sz w:val="16"/>
                <w:szCs w:val="16"/>
              </w:rPr>
            </w:pPr>
            <w:r>
              <w:rPr>
                <w:sz w:val="16"/>
                <w:szCs w:val="16"/>
              </w:rPr>
              <w:t>Б</w:t>
            </w:r>
          </w:p>
        </w:tc>
      </w:tr>
      <w:tr w:rsidR="00A9354A"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A9354A" w:rsidRDefault="00A9354A" w:rsidP="00A9354A">
            <w:pPr>
              <w:jc w:val="center"/>
              <w:rPr>
                <w:sz w:val="16"/>
                <w:szCs w:val="16"/>
              </w:rPr>
            </w:pPr>
            <w:r>
              <w:rPr>
                <w:sz w:val="16"/>
                <w:szCs w:val="16"/>
              </w:rPr>
              <w:t>51 для</w:t>
            </w:r>
            <w:r w:rsidR="00AC1777">
              <w:rPr>
                <w:sz w:val="16"/>
                <w:szCs w:val="16"/>
              </w:rPr>
              <w:t xml:space="preserve"> разреза</w:t>
            </w:r>
            <w:r>
              <w:rPr>
                <w:sz w:val="16"/>
                <w:szCs w:val="16"/>
              </w:rPr>
              <w:t xml:space="preserve"> КВФО 3</w:t>
            </w:r>
          </w:p>
        </w:tc>
        <w:tc>
          <w:tcPr>
            <w:tcW w:w="851" w:type="dxa"/>
            <w:tcBorders>
              <w:top w:val="single" w:sz="4" w:space="0" w:color="auto"/>
              <w:left w:val="single" w:sz="4" w:space="0" w:color="auto"/>
              <w:bottom w:val="single" w:sz="4" w:space="0" w:color="auto"/>
              <w:right w:val="single" w:sz="4" w:space="0" w:color="auto"/>
            </w:tcBorders>
          </w:tcPr>
          <w:p w:rsidR="00A9354A" w:rsidRDefault="00A9354A" w:rsidP="00A9354A">
            <w:pPr>
              <w:jc w:val="center"/>
              <w:rPr>
                <w:sz w:val="16"/>
                <w:szCs w:val="16"/>
              </w:rPr>
            </w:pPr>
            <w:r>
              <w:rPr>
                <w:sz w:val="16"/>
                <w:szCs w:val="16"/>
              </w:rPr>
              <w:t>*, кроме с 200 по 207, 250, 260, 280, 340, 350, 430, 431, 550, 700</w:t>
            </w: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A9354A">
            <w:pPr>
              <w:snapToGrid w:val="0"/>
              <w:jc w:val="center"/>
              <w:rPr>
                <w:sz w:val="16"/>
                <w:szCs w:val="16"/>
              </w:rPr>
            </w:pPr>
            <w:r>
              <w:rPr>
                <w:sz w:val="16"/>
                <w:szCs w:val="16"/>
              </w:rPr>
              <w:t>с 3 по 10</w:t>
            </w:r>
          </w:p>
        </w:tc>
        <w:tc>
          <w:tcPr>
            <w:tcW w:w="425"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7A01B2">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7A01B2">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7A01B2">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9354A" w:rsidRPr="00293FB2" w:rsidRDefault="00A9354A" w:rsidP="007A01B2">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9354A" w:rsidRDefault="00A9354A" w:rsidP="00A9354A">
            <w:pPr>
              <w:jc w:val="center"/>
              <w:rPr>
                <w:sz w:val="16"/>
                <w:szCs w:val="16"/>
              </w:rPr>
            </w:pPr>
            <w:r>
              <w:rPr>
                <w:sz w:val="16"/>
                <w:szCs w:val="16"/>
              </w:rPr>
              <w:t>Отражение показателей по КВФО 3 допустимо только по строкам с 200 по 207, 250, 260, 280, 340, 350, 430, 431, 550, 570, 700</w:t>
            </w:r>
          </w:p>
        </w:tc>
        <w:tc>
          <w:tcPr>
            <w:tcW w:w="709"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r>
              <w:rPr>
                <w:sz w:val="16"/>
                <w:szCs w:val="16"/>
              </w:rPr>
              <w:t>Б</w:t>
            </w:r>
          </w:p>
        </w:tc>
      </w:tr>
      <w:tr w:rsidR="00A9354A" w:rsidRPr="00293FB2" w:rsidTr="00A9354A">
        <w:trPr>
          <w:trHeight w:val="74"/>
        </w:trPr>
        <w:tc>
          <w:tcPr>
            <w:tcW w:w="567" w:type="dxa"/>
            <w:tcBorders>
              <w:top w:val="single" w:sz="4" w:space="0" w:color="auto"/>
              <w:left w:val="single" w:sz="4" w:space="0" w:color="auto"/>
              <w:bottom w:val="single" w:sz="4" w:space="0" w:color="auto"/>
              <w:right w:val="single" w:sz="4" w:space="0" w:color="auto"/>
            </w:tcBorders>
          </w:tcPr>
          <w:p w:rsidR="00A9354A" w:rsidRDefault="00A9354A" w:rsidP="00A9354A">
            <w:pPr>
              <w:jc w:val="center"/>
              <w:rPr>
                <w:sz w:val="16"/>
                <w:szCs w:val="16"/>
              </w:rPr>
            </w:pPr>
            <w:r>
              <w:rPr>
                <w:sz w:val="16"/>
                <w:szCs w:val="16"/>
              </w:rPr>
              <w:t>52</w:t>
            </w:r>
          </w:p>
        </w:tc>
        <w:tc>
          <w:tcPr>
            <w:tcW w:w="851" w:type="dxa"/>
            <w:tcBorders>
              <w:top w:val="single" w:sz="4" w:space="0" w:color="auto"/>
              <w:left w:val="single" w:sz="4" w:space="0" w:color="auto"/>
              <w:bottom w:val="single" w:sz="4" w:space="0" w:color="auto"/>
              <w:right w:val="single" w:sz="4" w:space="0" w:color="auto"/>
            </w:tcBorders>
          </w:tcPr>
          <w:p w:rsidR="00A9354A" w:rsidRDefault="00A9354A">
            <w:pPr>
              <w:jc w:val="center"/>
              <w:rPr>
                <w:sz w:val="16"/>
                <w:szCs w:val="16"/>
              </w:rPr>
            </w:pPr>
            <w:r>
              <w:rPr>
                <w:sz w:val="16"/>
                <w:szCs w:val="16"/>
              </w:rPr>
              <w:t>Детализированные строки по счетам 120551, 120561, 120651, 120654, 130251, 130254, 130466, 130476, 130486, 130496, 140116, 140117, 140118, 140119, 140126, 140127, 140128, 140129</w:t>
            </w: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A9354A">
            <w:pPr>
              <w:snapToGrid w:val="0"/>
              <w:jc w:val="center"/>
              <w:rPr>
                <w:sz w:val="16"/>
                <w:szCs w:val="16"/>
              </w:rPr>
            </w:pPr>
            <w:r>
              <w:rPr>
                <w:sz w:val="16"/>
                <w:szCs w:val="16"/>
              </w:rPr>
              <w:t>с 2 по 7</w:t>
            </w:r>
          </w:p>
        </w:tc>
        <w:tc>
          <w:tcPr>
            <w:tcW w:w="425"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7A01B2">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7A01B2">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7A01B2">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9354A" w:rsidRPr="00293FB2" w:rsidRDefault="00A9354A" w:rsidP="007A01B2">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9354A" w:rsidRDefault="00A9354A">
            <w:pPr>
              <w:jc w:val="center"/>
              <w:rPr>
                <w:sz w:val="16"/>
                <w:szCs w:val="16"/>
              </w:rPr>
            </w:pPr>
            <w:r>
              <w:rPr>
                <w:sz w:val="16"/>
                <w:szCs w:val="16"/>
              </w:rPr>
              <w:t xml:space="preserve">Отражение показателей по счетам </w:t>
            </w:r>
            <w:r w:rsidRPr="00A9354A">
              <w:rPr>
                <w:sz w:val="16"/>
                <w:szCs w:val="16"/>
              </w:rPr>
              <w:t>120551, 120561, 120651, 120654, 130251, 130254, 130466, 130476, 130486, 130496, 140116, 140117, 140118, 140119, 140126, 140127, 140128, 140129</w:t>
            </w:r>
            <w:r>
              <w:rPr>
                <w:sz w:val="16"/>
                <w:szCs w:val="16"/>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9354A" w:rsidRDefault="00A9354A" w:rsidP="007A01B2">
            <w:pPr>
              <w:jc w:val="center"/>
              <w:rPr>
                <w:sz w:val="16"/>
                <w:szCs w:val="16"/>
              </w:rPr>
            </w:pPr>
            <w:r>
              <w:rPr>
                <w:sz w:val="16"/>
                <w:szCs w:val="16"/>
              </w:rPr>
              <w:t>Б</w:t>
            </w:r>
          </w:p>
        </w:tc>
      </w:tr>
      <w:tr w:rsidR="00E145E0" w:rsidRPr="00293FB2" w:rsidTr="00E145E0">
        <w:trPr>
          <w:trHeight w:val="74"/>
        </w:trPr>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53</w:t>
            </w:r>
          </w:p>
        </w:tc>
        <w:tc>
          <w:tcPr>
            <w:tcW w:w="851"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Сумма показателей по счетам актива баланса 1101ХХ</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010</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E145E0" w:rsidRPr="00293FB2" w:rsidRDefault="00E145E0" w:rsidP="00E145E0">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E145E0" w:rsidRDefault="00AC1777" w:rsidP="00AC1777">
            <w:pPr>
              <w:jc w:val="center"/>
              <w:rPr>
                <w:sz w:val="16"/>
                <w:szCs w:val="16"/>
              </w:rPr>
            </w:pPr>
            <w:r>
              <w:rPr>
                <w:sz w:val="16"/>
                <w:szCs w:val="16"/>
              </w:rPr>
              <w:t>Сумма показателей по счетам актива баланса 1101ХХ</w:t>
            </w:r>
            <w:r w:rsidRPr="00E145E0">
              <w:rPr>
                <w:sz w:val="16"/>
                <w:szCs w:val="16"/>
              </w:rPr>
              <w:t xml:space="preserve"> </w:t>
            </w:r>
            <w:r w:rsidR="00E145E0" w:rsidRPr="00E145E0">
              <w:rPr>
                <w:sz w:val="16"/>
                <w:szCs w:val="16"/>
              </w:rPr>
              <w:t xml:space="preserve">Раздела </w:t>
            </w:r>
            <w:r w:rsidR="00E145E0">
              <w:rPr>
                <w:sz w:val="16"/>
                <w:szCs w:val="16"/>
              </w:rPr>
              <w:t>4</w:t>
            </w:r>
            <w:r w:rsidR="00E145E0" w:rsidRPr="00E145E0">
              <w:rPr>
                <w:sz w:val="16"/>
                <w:szCs w:val="16"/>
              </w:rPr>
              <w:t xml:space="preserve"> не равна показателю по строке 010 графы </w:t>
            </w:r>
            <w:r w:rsidR="00662EE0">
              <w:rPr>
                <w:sz w:val="16"/>
                <w:szCs w:val="16"/>
              </w:rPr>
              <w:t>6</w:t>
            </w:r>
            <w:r w:rsidR="00E145E0" w:rsidRPr="00E145E0">
              <w:rPr>
                <w:sz w:val="16"/>
                <w:szCs w:val="16"/>
              </w:rPr>
              <w:t xml:space="preserve"> в разделе 1 </w:t>
            </w:r>
            <w:r w:rsidR="00E145E0">
              <w:rPr>
                <w:sz w:val="16"/>
                <w:szCs w:val="16"/>
              </w:rPr>
              <w:t>–</w:t>
            </w:r>
            <w:r w:rsidR="00E145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Б</w:t>
            </w:r>
          </w:p>
        </w:tc>
      </w:tr>
      <w:tr w:rsidR="00E145E0" w:rsidRPr="00293FB2" w:rsidTr="00E145E0">
        <w:trPr>
          <w:trHeight w:val="74"/>
        </w:trPr>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53.1</w:t>
            </w:r>
          </w:p>
        </w:tc>
        <w:tc>
          <w:tcPr>
            <w:tcW w:w="851"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E145E0" w:rsidRDefault="00E145E0" w:rsidP="00027E1A">
            <w:pPr>
              <w:jc w:val="center"/>
              <w:rPr>
                <w:sz w:val="16"/>
                <w:szCs w:val="16"/>
              </w:rPr>
            </w:pPr>
            <w:r>
              <w:rPr>
                <w:sz w:val="16"/>
                <w:szCs w:val="16"/>
              </w:rPr>
              <w:t>Сумма показателей по счетам 11141Х, с 111432 по 11</w:t>
            </w:r>
            <w:r w:rsidR="00027E1A">
              <w:rPr>
                <w:sz w:val="16"/>
                <w:szCs w:val="16"/>
              </w:rPr>
              <w:t>1</w:t>
            </w:r>
            <w:r>
              <w:rPr>
                <w:sz w:val="16"/>
                <w:szCs w:val="16"/>
              </w:rPr>
              <w:t>438</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020 – 021</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E145E0" w:rsidRPr="00293FB2" w:rsidRDefault="00E145E0" w:rsidP="00E145E0">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E145E0" w:rsidRDefault="00AC1777" w:rsidP="00AC1777">
            <w:pPr>
              <w:jc w:val="center"/>
              <w:rPr>
                <w:sz w:val="16"/>
                <w:szCs w:val="16"/>
              </w:rPr>
            </w:pPr>
            <w:r>
              <w:rPr>
                <w:sz w:val="16"/>
                <w:szCs w:val="16"/>
              </w:rPr>
              <w:t xml:space="preserve">Сумма показателей по счетам 11141Х, с 111432 по 111438 </w:t>
            </w:r>
            <w:r w:rsidR="00E145E0" w:rsidRPr="00E145E0">
              <w:rPr>
                <w:sz w:val="16"/>
                <w:szCs w:val="16"/>
              </w:rPr>
              <w:t xml:space="preserve">Раздела </w:t>
            </w:r>
            <w:r w:rsidR="00E145E0">
              <w:rPr>
                <w:sz w:val="16"/>
                <w:szCs w:val="16"/>
              </w:rPr>
              <w:t>4</w:t>
            </w:r>
            <w:r w:rsidR="00E145E0" w:rsidRPr="00E145E0">
              <w:rPr>
                <w:sz w:val="16"/>
                <w:szCs w:val="16"/>
              </w:rPr>
              <w:t xml:space="preserve"> не равна </w:t>
            </w:r>
            <w:r w:rsidR="00E145E0">
              <w:rPr>
                <w:sz w:val="16"/>
                <w:szCs w:val="16"/>
              </w:rPr>
              <w:t xml:space="preserve">разнице </w:t>
            </w:r>
            <w:r w:rsidR="00E145E0" w:rsidRPr="00E145E0">
              <w:rPr>
                <w:sz w:val="16"/>
                <w:szCs w:val="16"/>
              </w:rPr>
              <w:t>показател</w:t>
            </w:r>
            <w:r w:rsidR="00E145E0">
              <w:rPr>
                <w:sz w:val="16"/>
                <w:szCs w:val="16"/>
              </w:rPr>
              <w:t>ей</w:t>
            </w:r>
            <w:r w:rsidR="00E145E0" w:rsidRPr="00E145E0">
              <w:rPr>
                <w:sz w:val="16"/>
                <w:szCs w:val="16"/>
              </w:rPr>
              <w:t xml:space="preserve"> по строк</w:t>
            </w:r>
            <w:r w:rsidR="00E145E0">
              <w:rPr>
                <w:sz w:val="16"/>
                <w:szCs w:val="16"/>
              </w:rPr>
              <w:t>ам</w:t>
            </w:r>
            <w:r w:rsidR="00E145E0" w:rsidRPr="00E145E0">
              <w:rPr>
                <w:sz w:val="16"/>
                <w:szCs w:val="16"/>
              </w:rPr>
              <w:t xml:space="preserve"> </w:t>
            </w:r>
            <w:r w:rsidR="00E145E0">
              <w:rPr>
                <w:sz w:val="16"/>
                <w:szCs w:val="16"/>
              </w:rPr>
              <w:t xml:space="preserve">020 и </w:t>
            </w:r>
            <w:r w:rsidR="00E145E0" w:rsidRPr="00E145E0">
              <w:rPr>
                <w:sz w:val="16"/>
                <w:szCs w:val="16"/>
              </w:rPr>
              <w:t>0</w:t>
            </w:r>
            <w:r w:rsidR="00E145E0">
              <w:rPr>
                <w:sz w:val="16"/>
                <w:szCs w:val="16"/>
              </w:rPr>
              <w:t>21</w:t>
            </w:r>
            <w:r w:rsidR="00E145E0" w:rsidRPr="00E145E0">
              <w:rPr>
                <w:sz w:val="16"/>
                <w:szCs w:val="16"/>
              </w:rPr>
              <w:t xml:space="preserve"> графы </w:t>
            </w:r>
            <w:r w:rsidR="00662EE0">
              <w:rPr>
                <w:sz w:val="16"/>
                <w:szCs w:val="16"/>
              </w:rPr>
              <w:t>6</w:t>
            </w:r>
            <w:r w:rsidR="00E145E0" w:rsidRPr="00E145E0">
              <w:rPr>
                <w:sz w:val="16"/>
                <w:szCs w:val="16"/>
              </w:rPr>
              <w:t xml:space="preserve"> в разделе 1 </w:t>
            </w:r>
            <w:r w:rsidR="00E145E0">
              <w:rPr>
                <w:sz w:val="16"/>
                <w:szCs w:val="16"/>
              </w:rPr>
              <w:t>–</w:t>
            </w:r>
            <w:r w:rsidR="00E145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Б</w:t>
            </w:r>
          </w:p>
        </w:tc>
      </w:tr>
      <w:tr w:rsidR="00E145E0" w:rsidRPr="00293FB2" w:rsidTr="00E145E0">
        <w:trPr>
          <w:trHeight w:val="74"/>
        </w:trPr>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53.2</w:t>
            </w:r>
          </w:p>
        </w:tc>
        <w:tc>
          <w:tcPr>
            <w:tcW w:w="851"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E145E0" w:rsidRDefault="00E145E0" w:rsidP="00361630">
            <w:pPr>
              <w:jc w:val="center"/>
              <w:rPr>
                <w:sz w:val="16"/>
                <w:szCs w:val="16"/>
              </w:rPr>
            </w:pPr>
            <w:r>
              <w:rPr>
                <w:sz w:val="16"/>
                <w:szCs w:val="16"/>
              </w:rPr>
              <w:t>Сумма показателей по счетам 11041Х, с 110432 по 110438</w:t>
            </w:r>
            <w:r w:rsidR="00027E1A">
              <w:rPr>
                <w:sz w:val="16"/>
                <w:szCs w:val="16"/>
              </w:rPr>
              <w:t>, 110491, 110492, с 110494 по 110498</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021</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E145E0" w:rsidRPr="00293FB2" w:rsidRDefault="00E145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E145E0" w:rsidRDefault="00AC1777" w:rsidP="00361630">
            <w:pPr>
              <w:jc w:val="center"/>
              <w:rPr>
                <w:sz w:val="16"/>
                <w:szCs w:val="16"/>
              </w:rPr>
            </w:pPr>
            <w:r>
              <w:rPr>
                <w:sz w:val="16"/>
                <w:szCs w:val="16"/>
              </w:rPr>
              <w:t xml:space="preserve">Сумма показателей по счетам 11041Х, с 110432 по 110438, 110491, 110492, с 110494 по 110498 </w:t>
            </w:r>
            <w:r w:rsidR="00E145E0" w:rsidRPr="00E145E0">
              <w:rPr>
                <w:sz w:val="16"/>
                <w:szCs w:val="16"/>
              </w:rPr>
              <w:t xml:space="preserve">Раздела </w:t>
            </w:r>
            <w:r w:rsidR="00E145E0">
              <w:rPr>
                <w:sz w:val="16"/>
                <w:szCs w:val="16"/>
              </w:rPr>
              <w:t>4</w:t>
            </w:r>
            <w:r w:rsidR="00E145E0" w:rsidRPr="00E145E0">
              <w:rPr>
                <w:sz w:val="16"/>
                <w:szCs w:val="16"/>
              </w:rPr>
              <w:t xml:space="preserve"> не равна показателю по строке 0</w:t>
            </w:r>
            <w:r w:rsidR="00E145E0">
              <w:rPr>
                <w:sz w:val="16"/>
                <w:szCs w:val="16"/>
              </w:rPr>
              <w:t>21</w:t>
            </w:r>
            <w:r w:rsidR="00E145E0" w:rsidRPr="00E145E0">
              <w:rPr>
                <w:sz w:val="16"/>
                <w:szCs w:val="16"/>
              </w:rPr>
              <w:t xml:space="preserve"> графы </w:t>
            </w:r>
            <w:r w:rsidR="00662EE0">
              <w:rPr>
                <w:sz w:val="16"/>
                <w:szCs w:val="16"/>
              </w:rPr>
              <w:t>6</w:t>
            </w:r>
            <w:r w:rsidR="00E145E0" w:rsidRPr="00E145E0">
              <w:rPr>
                <w:sz w:val="16"/>
                <w:szCs w:val="16"/>
              </w:rPr>
              <w:t xml:space="preserve"> в разделе 1 </w:t>
            </w:r>
            <w:r w:rsidR="00E145E0">
              <w:rPr>
                <w:sz w:val="16"/>
                <w:szCs w:val="16"/>
              </w:rPr>
              <w:t>–</w:t>
            </w:r>
            <w:r w:rsidR="00E145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Б</w:t>
            </w:r>
          </w:p>
        </w:tc>
      </w:tr>
      <w:tr w:rsidR="00E145E0" w:rsidRPr="00293FB2" w:rsidTr="00E145E0">
        <w:trPr>
          <w:trHeight w:val="74"/>
        </w:trPr>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54</w:t>
            </w:r>
          </w:p>
        </w:tc>
        <w:tc>
          <w:tcPr>
            <w:tcW w:w="851"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 xml:space="preserve">Сумма показателей по счетам актива </w:t>
            </w:r>
            <w:r>
              <w:rPr>
                <w:sz w:val="16"/>
                <w:szCs w:val="16"/>
              </w:rPr>
              <w:lastRenderedPageBreak/>
              <w:t>баланса 1102ХХ</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040</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E145E0" w:rsidRPr="00293FB2" w:rsidRDefault="00E145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E145E0" w:rsidRDefault="00AC1777" w:rsidP="00AC1777">
            <w:pPr>
              <w:jc w:val="center"/>
              <w:rPr>
                <w:sz w:val="16"/>
                <w:szCs w:val="16"/>
              </w:rPr>
            </w:pPr>
            <w:r>
              <w:rPr>
                <w:sz w:val="16"/>
                <w:szCs w:val="16"/>
              </w:rPr>
              <w:t>Сумма показателей по счетам актива баланса 1102ХХ</w:t>
            </w:r>
            <w:r w:rsidRPr="00E145E0">
              <w:rPr>
                <w:sz w:val="16"/>
                <w:szCs w:val="16"/>
              </w:rPr>
              <w:t xml:space="preserve"> </w:t>
            </w:r>
            <w:r w:rsidR="00E145E0" w:rsidRPr="00E145E0">
              <w:rPr>
                <w:sz w:val="16"/>
                <w:szCs w:val="16"/>
              </w:rPr>
              <w:t xml:space="preserve">Раздела </w:t>
            </w:r>
            <w:r w:rsidR="00E145E0">
              <w:rPr>
                <w:sz w:val="16"/>
                <w:szCs w:val="16"/>
              </w:rPr>
              <w:t>4</w:t>
            </w:r>
            <w:r w:rsidR="00E145E0" w:rsidRPr="00E145E0">
              <w:rPr>
                <w:sz w:val="16"/>
                <w:szCs w:val="16"/>
              </w:rPr>
              <w:t xml:space="preserve"> не равна показателю по строке 0</w:t>
            </w:r>
            <w:r w:rsidR="00E145E0">
              <w:rPr>
                <w:sz w:val="16"/>
                <w:szCs w:val="16"/>
              </w:rPr>
              <w:t>4</w:t>
            </w:r>
            <w:r w:rsidR="00E145E0" w:rsidRPr="00E145E0">
              <w:rPr>
                <w:sz w:val="16"/>
                <w:szCs w:val="16"/>
              </w:rPr>
              <w:t xml:space="preserve">0 </w:t>
            </w:r>
            <w:r w:rsidR="00E145E0" w:rsidRPr="00E145E0">
              <w:rPr>
                <w:sz w:val="16"/>
                <w:szCs w:val="16"/>
              </w:rPr>
              <w:lastRenderedPageBreak/>
              <w:t xml:space="preserve">графы </w:t>
            </w:r>
            <w:r w:rsidR="00662EE0">
              <w:rPr>
                <w:sz w:val="16"/>
                <w:szCs w:val="16"/>
              </w:rPr>
              <w:t>6</w:t>
            </w:r>
            <w:r w:rsidR="00E145E0" w:rsidRPr="00E145E0">
              <w:rPr>
                <w:sz w:val="16"/>
                <w:szCs w:val="16"/>
              </w:rPr>
              <w:t xml:space="preserve"> в разделе 1 </w:t>
            </w:r>
            <w:r w:rsidR="00E145E0">
              <w:rPr>
                <w:sz w:val="16"/>
                <w:szCs w:val="16"/>
              </w:rPr>
              <w:t>–</w:t>
            </w:r>
            <w:r w:rsidR="00E145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lastRenderedPageBreak/>
              <w:t>ПБС, РБС, ГРБС</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Б</w:t>
            </w:r>
          </w:p>
        </w:tc>
      </w:tr>
      <w:tr w:rsidR="00E145E0" w:rsidRPr="00293FB2" w:rsidTr="00E145E0">
        <w:trPr>
          <w:trHeight w:val="74"/>
        </w:trPr>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lastRenderedPageBreak/>
              <w:t>54.1</w:t>
            </w:r>
          </w:p>
        </w:tc>
        <w:tc>
          <w:tcPr>
            <w:tcW w:w="851"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Сумма показателей по счетам 1</w:t>
            </w:r>
            <w:r w:rsidRPr="00E145E0">
              <w:rPr>
                <w:sz w:val="16"/>
                <w:szCs w:val="16"/>
              </w:rPr>
              <w:t xml:space="preserve">1143D, </w:t>
            </w:r>
            <w:r>
              <w:rPr>
                <w:sz w:val="16"/>
                <w:szCs w:val="16"/>
              </w:rPr>
              <w:t>1</w:t>
            </w:r>
            <w:r w:rsidRPr="00E145E0">
              <w:rPr>
                <w:sz w:val="16"/>
                <w:szCs w:val="16"/>
              </w:rPr>
              <w:t xml:space="preserve">1143I, </w:t>
            </w:r>
            <w:r>
              <w:rPr>
                <w:sz w:val="16"/>
                <w:szCs w:val="16"/>
              </w:rPr>
              <w:t>1</w:t>
            </w:r>
            <w:r w:rsidRPr="00E145E0">
              <w:rPr>
                <w:sz w:val="16"/>
                <w:szCs w:val="16"/>
              </w:rPr>
              <w:t xml:space="preserve">1143N, </w:t>
            </w:r>
            <w:r>
              <w:rPr>
                <w:sz w:val="16"/>
                <w:szCs w:val="16"/>
              </w:rPr>
              <w:t>1</w:t>
            </w:r>
            <w:r w:rsidRPr="00E145E0">
              <w:rPr>
                <w:sz w:val="16"/>
                <w:szCs w:val="16"/>
              </w:rPr>
              <w:t>1143R</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snapToGrid w:val="0"/>
              <w:jc w:val="center"/>
              <w:rPr>
                <w:sz w:val="16"/>
                <w:szCs w:val="16"/>
              </w:rPr>
            </w:pPr>
            <w:r>
              <w:rPr>
                <w:sz w:val="16"/>
                <w:szCs w:val="16"/>
              </w:rPr>
              <w:t>050 – 051</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E145E0" w:rsidRPr="00293FB2" w:rsidRDefault="00E145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E145E0" w:rsidRDefault="00AC1777" w:rsidP="00AC1777">
            <w:pPr>
              <w:jc w:val="center"/>
              <w:rPr>
                <w:sz w:val="16"/>
                <w:szCs w:val="16"/>
              </w:rPr>
            </w:pPr>
            <w:r>
              <w:rPr>
                <w:sz w:val="16"/>
                <w:szCs w:val="16"/>
              </w:rPr>
              <w:t>Сумма показателей по счетам 1</w:t>
            </w:r>
            <w:r w:rsidRPr="00E145E0">
              <w:rPr>
                <w:sz w:val="16"/>
                <w:szCs w:val="16"/>
              </w:rPr>
              <w:t xml:space="preserve">1143D, </w:t>
            </w:r>
            <w:r>
              <w:rPr>
                <w:sz w:val="16"/>
                <w:szCs w:val="16"/>
              </w:rPr>
              <w:t>1</w:t>
            </w:r>
            <w:r w:rsidRPr="00E145E0">
              <w:rPr>
                <w:sz w:val="16"/>
                <w:szCs w:val="16"/>
              </w:rPr>
              <w:t xml:space="preserve">1143I, </w:t>
            </w:r>
            <w:r>
              <w:rPr>
                <w:sz w:val="16"/>
                <w:szCs w:val="16"/>
              </w:rPr>
              <w:t>1</w:t>
            </w:r>
            <w:r w:rsidRPr="00E145E0">
              <w:rPr>
                <w:sz w:val="16"/>
                <w:szCs w:val="16"/>
              </w:rPr>
              <w:t xml:space="preserve">1143N, </w:t>
            </w:r>
            <w:r>
              <w:rPr>
                <w:sz w:val="16"/>
                <w:szCs w:val="16"/>
              </w:rPr>
              <w:t>1</w:t>
            </w:r>
            <w:r w:rsidRPr="00E145E0">
              <w:rPr>
                <w:sz w:val="16"/>
                <w:szCs w:val="16"/>
              </w:rPr>
              <w:t xml:space="preserve">1143R </w:t>
            </w:r>
            <w:r w:rsidR="00E145E0" w:rsidRPr="00E145E0">
              <w:rPr>
                <w:sz w:val="16"/>
                <w:szCs w:val="16"/>
              </w:rPr>
              <w:t xml:space="preserve">Раздела </w:t>
            </w:r>
            <w:r w:rsidR="00E145E0">
              <w:rPr>
                <w:sz w:val="16"/>
                <w:szCs w:val="16"/>
              </w:rPr>
              <w:t>4</w:t>
            </w:r>
            <w:r w:rsidR="00E145E0" w:rsidRPr="00E145E0">
              <w:rPr>
                <w:sz w:val="16"/>
                <w:szCs w:val="16"/>
              </w:rPr>
              <w:t xml:space="preserve"> не равна </w:t>
            </w:r>
            <w:r w:rsidR="00E145E0">
              <w:rPr>
                <w:sz w:val="16"/>
                <w:szCs w:val="16"/>
              </w:rPr>
              <w:t xml:space="preserve">разнице </w:t>
            </w:r>
            <w:r w:rsidR="00E145E0" w:rsidRPr="00E145E0">
              <w:rPr>
                <w:sz w:val="16"/>
                <w:szCs w:val="16"/>
              </w:rPr>
              <w:t>показател</w:t>
            </w:r>
            <w:r w:rsidR="00E145E0">
              <w:rPr>
                <w:sz w:val="16"/>
                <w:szCs w:val="16"/>
              </w:rPr>
              <w:t>ей</w:t>
            </w:r>
            <w:r w:rsidR="00E145E0" w:rsidRPr="00E145E0">
              <w:rPr>
                <w:sz w:val="16"/>
                <w:szCs w:val="16"/>
              </w:rPr>
              <w:t xml:space="preserve"> по строк</w:t>
            </w:r>
            <w:r w:rsidR="00E145E0">
              <w:rPr>
                <w:sz w:val="16"/>
                <w:szCs w:val="16"/>
              </w:rPr>
              <w:t>ам</w:t>
            </w:r>
            <w:r w:rsidR="00E145E0" w:rsidRPr="00E145E0">
              <w:rPr>
                <w:sz w:val="16"/>
                <w:szCs w:val="16"/>
              </w:rPr>
              <w:t xml:space="preserve"> </w:t>
            </w:r>
            <w:r w:rsidR="00E145E0">
              <w:rPr>
                <w:sz w:val="16"/>
                <w:szCs w:val="16"/>
              </w:rPr>
              <w:t xml:space="preserve">050 и </w:t>
            </w:r>
            <w:r w:rsidR="00E145E0" w:rsidRPr="00E145E0">
              <w:rPr>
                <w:sz w:val="16"/>
                <w:szCs w:val="16"/>
              </w:rPr>
              <w:t>0</w:t>
            </w:r>
            <w:r w:rsidR="00E145E0">
              <w:rPr>
                <w:sz w:val="16"/>
                <w:szCs w:val="16"/>
              </w:rPr>
              <w:t>51</w:t>
            </w:r>
            <w:r w:rsidR="00E145E0" w:rsidRPr="00E145E0">
              <w:rPr>
                <w:sz w:val="16"/>
                <w:szCs w:val="16"/>
              </w:rPr>
              <w:t xml:space="preserve"> графы </w:t>
            </w:r>
            <w:r w:rsidR="00662EE0">
              <w:rPr>
                <w:sz w:val="16"/>
                <w:szCs w:val="16"/>
              </w:rPr>
              <w:t>6</w:t>
            </w:r>
            <w:r w:rsidR="00E145E0" w:rsidRPr="00E145E0">
              <w:rPr>
                <w:sz w:val="16"/>
                <w:szCs w:val="16"/>
              </w:rPr>
              <w:t xml:space="preserve"> в разделе 1 </w:t>
            </w:r>
            <w:r w:rsidR="00E145E0">
              <w:rPr>
                <w:sz w:val="16"/>
                <w:szCs w:val="16"/>
              </w:rPr>
              <w:t>–</w:t>
            </w:r>
            <w:r w:rsidR="00E145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Б</w:t>
            </w:r>
          </w:p>
        </w:tc>
      </w:tr>
      <w:tr w:rsidR="00E145E0" w:rsidRPr="00293FB2" w:rsidTr="00E145E0">
        <w:trPr>
          <w:trHeight w:val="74"/>
        </w:trPr>
        <w:tc>
          <w:tcPr>
            <w:tcW w:w="567" w:type="dxa"/>
            <w:tcBorders>
              <w:top w:val="single" w:sz="4" w:space="0" w:color="auto"/>
              <w:left w:val="single" w:sz="4" w:space="0" w:color="auto"/>
              <w:bottom w:val="single" w:sz="4" w:space="0" w:color="auto"/>
              <w:right w:val="single" w:sz="4" w:space="0" w:color="auto"/>
            </w:tcBorders>
          </w:tcPr>
          <w:p w:rsidR="00E145E0" w:rsidRDefault="00E145E0" w:rsidP="00E145E0">
            <w:pPr>
              <w:jc w:val="center"/>
              <w:rPr>
                <w:sz w:val="16"/>
                <w:szCs w:val="16"/>
              </w:rPr>
            </w:pPr>
            <w:r>
              <w:rPr>
                <w:sz w:val="16"/>
                <w:szCs w:val="16"/>
              </w:rPr>
              <w:t>54.2</w:t>
            </w:r>
          </w:p>
        </w:tc>
        <w:tc>
          <w:tcPr>
            <w:tcW w:w="851"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Сумма показателей по счетам 1</w:t>
            </w:r>
            <w:r w:rsidRPr="00E145E0">
              <w:rPr>
                <w:sz w:val="16"/>
                <w:szCs w:val="16"/>
              </w:rPr>
              <w:t xml:space="preserve">1043D, </w:t>
            </w:r>
            <w:r>
              <w:rPr>
                <w:sz w:val="16"/>
                <w:szCs w:val="16"/>
              </w:rPr>
              <w:t>1</w:t>
            </w:r>
            <w:r w:rsidRPr="00E145E0">
              <w:rPr>
                <w:sz w:val="16"/>
                <w:szCs w:val="16"/>
              </w:rPr>
              <w:t xml:space="preserve">1043I, </w:t>
            </w:r>
            <w:r>
              <w:rPr>
                <w:sz w:val="16"/>
                <w:szCs w:val="16"/>
              </w:rPr>
              <w:t>1</w:t>
            </w:r>
            <w:r w:rsidRPr="00E145E0">
              <w:rPr>
                <w:sz w:val="16"/>
                <w:szCs w:val="16"/>
              </w:rPr>
              <w:t xml:space="preserve">1043N, </w:t>
            </w:r>
            <w:r>
              <w:rPr>
                <w:sz w:val="16"/>
                <w:szCs w:val="16"/>
              </w:rPr>
              <w:t>1</w:t>
            </w:r>
            <w:r w:rsidRPr="00E145E0">
              <w:rPr>
                <w:sz w:val="16"/>
                <w:szCs w:val="16"/>
              </w:rPr>
              <w:t>1043R</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325E33">
            <w:pPr>
              <w:snapToGrid w:val="0"/>
              <w:jc w:val="center"/>
              <w:rPr>
                <w:sz w:val="16"/>
                <w:szCs w:val="16"/>
              </w:rPr>
            </w:pPr>
            <w:r>
              <w:rPr>
                <w:sz w:val="16"/>
                <w:szCs w:val="16"/>
              </w:rPr>
              <w:t>0</w:t>
            </w:r>
            <w:r w:rsidR="00325E33">
              <w:rPr>
                <w:sz w:val="16"/>
                <w:szCs w:val="16"/>
              </w:rPr>
              <w:t>5</w:t>
            </w:r>
            <w:r>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E145E0" w:rsidRPr="00293FB2" w:rsidRDefault="00E145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E145E0" w:rsidRDefault="00AC1777" w:rsidP="00AC1777">
            <w:pPr>
              <w:jc w:val="center"/>
              <w:rPr>
                <w:sz w:val="16"/>
                <w:szCs w:val="16"/>
              </w:rPr>
            </w:pPr>
            <w:r>
              <w:rPr>
                <w:sz w:val="16"/>
                <w:szCs w:val="16"/>
              </w:rPr>
              <w:t>Сумма показателей по счетам 1</w:t>
            </w:r>
            <w:r w:rsidRPr="00E145E0">
              <w:rPr>
                <w:sz w:val="16"/>
                <w:szCs w:val="16"/>
              </w:rPr>
              <w:t xml:space="preserve">1043D, </w:t>
            </w:r>
            <w:r>
              <w:rPr>
                <w:sz w:val="16"/>
                <w:szCs w:val="16"/>
              </w:rPr>
              <w:t>1</w:t>
            </w:r>
            <w:r w:rsidRPr="00E145E0">
              <w:rPr>
                <w:sz w:val="16"/>
                <w:szCs w:val="16"/>
              </w:rPr>
              <w:t xml:space="preserve">1043I, </w:t>
            </w:r>
            <w:r>
              <w:rPr>
                <w:sz w:val="16"/>
                <w:szCs w:val="16"/>
              </w:rPr>
              <w:t>1</w:t>
            </w:r>
            <w:r w:rsidRPr="00E145E0">
              <w:rPr>
                <w:sz w:val="16"/>
                <w:szCs w:val="16"/>
              </w:rPr>
              <w:t xml:space="preserve">1043N, </w:t>
            </w:r>
            <w:r>
              <w:rPr>
                <w:sz w:val="16"/>
                <w:szCs w:val="16"/>
              </w:rPr>
              <w:t>1</w:t>
            </w:r>
            <w:r w:rsidRPr="00E145E0">
              <w:rPr>
                <w:sz w:val="16"/>
                <w:szCs w:val="16"/>
              </w:rPr>
              <w:t xml:space="preserve">1043R </w:t>
            </w:r>
            <w:r w:rsidR="00E145E0" w:rsidRPr="00E145E0">
              <w:rPr>
                <w:sz w:val="16"/>
                <w:szCs w:val="16"/>
              </w:rPr>
              <w:t xml:space="preserve">Раздела </w:t>
            </w:r>
            <w:r w:rsidR="00E145E0">
              <w:rPr>
                <w:sz w:val="16"/>
                <w:szCs w:val="16"/>
              </w:rPr>
              <w:t>4</w:t>
            </w:r>
            <w:r w:rsidR="00E145E0" w:rsidRPr="00E145E0">
              <w:rPr>
                <w:sz w:val="16"/>
                <w:szCs w:val="16"/>
              </w:rPr>
              <w:t xml:space="preserve"> не равна показателю по строке 0</w:t>
            </w:r>
            <w:r w:rsidR="00E145E0">
              <w:rPr>
                <w:sz w:val="16"/>
                <w:szCs w:val="16"/>
              </w:rPr>
              <w:t>51</w:t>
            </w:r>
            <w:r w:rsidR="00E145E0" w:rsidRPr="00E145E0">
              <w:rPr>
                <w:sz w:val="16"/>
                <w:szCs w:val="16"/>
              </w:rPr>
              <w:t xml:space="preserve"> графы </w:t>
            </w:r>
            <w:r w:rsidR="00662EE0">
              <w:rPr>
                <w:sz w:val="16"/>
                <w:szCs w:val="16"/>
              </w:rPr>
              <w:t>6</w:t>
            </w:r>
            <w:r w:rsidR="00E145E0" w:rsidRPr="00E145E0">
              <w:rPr>
                <w:sz w:val="16"/>
                <w:szCs w:val="16"/>
              </w:rPr>
              <w:t xml:space="preserve"> в разделе 1 </w:t>
            </w:r>
            <w:r w:rsidR="00E145E0">
              <w:rPr>
                <w:sz w:val="16"/>
                <w:szCs w:val="16"/>
              </w:rPr>
              <w:t>–</w:t>
            </w:r>
            <w:r w:rsidR="00E145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E145E0" w:rsidRDefault="00E145E0" w:rsidP="007A01B2">
            <w:pPr>
              <w:jc w:val="center"/>
              <w:rPr>
                <w:sz w:val="16"/>
                <w:szCs w:val="16"/>
              </w:rPr>
            </w:pPr>
            <w:r>
              <w:rPr>
                <w:sz w:val="16"/>
                <w:szCs w:val="16"/>
              </w:rPr>
              <w:t>Б</w:t>
            </w:r>
          </w:p>
        </w:tc>
      </w:tr>
      <w:tr w:rsidR="00D24B93" w:rsidRPr="00293FB2" w:rsidTr="00D24B93">
        <w:trPr>
          <w:trHeight w:val="74"/>
        </w:trPr>
        <w:tc>
          <w:tcPr>
            <w:tcW w:w="567" w:type="dxa"/>
            <w:tcBorders>
              <w:top w:val="single" w:sz="4" w:space="0" w:color="auto"/>
              <w:left w:val="single" w:sz="4" w:space="0" w:color="auto"/>
              <w:bottom w:val="single" w:sz="4" w:space="0" w:color="auto"/>
              <w:right w:val="single" w:sz="4" w:space="0" w:color="auto"/>
            </w:tcBorders>
          </w:tcPr>
          <w:p w:rsidR="00D24B93" w:rsidRDefault="00D24B93" w:rsidP="007A01B2">
            <w:pPr>
              <w:jc w:val="center"/>
              <w:rPr>
                <w:sz w:val="16"/>
                <w:szCs w:val="16"/>
              </w:rPr>
            </w:pPr>
            <w:r>
              <w:rPr>
                <w:sz w:val="16"/>
                <w:szCs w:val="16"/>
              </w:rPr>
              <w:t>55</w:t>
            </w:r>
          </w:p>
        </w:tc>
        <w:tc>
          <w:tcPr>
            <w:tcW w:w="851" w:type="dxa"/>
            <w:tcBorders>
              <w:top w:val="single" w:sz="4" w:space="0" w:color="auto"/>
              <w:left w:val="single" w:sz="4" w:space="0" w:color="auto"/>
              <w:bottom w:val="single" w:sz="4" w:space="0" w:color="auto"/>
              <w:right w:val="single" w:sz="4" w:space="0" w:color="auto"/>
            </w:tcBorders>
          </w:tcPr>
          <w:p w:rsidR="00D24B93" w:rsidRDefault="00D24B93"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D24B93" w:rsidRDefault="00D24B93"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D24B93" w:rsidRDefault="00D24B93"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D24B93" w:rsidRDefault="00D24B93" w:rsidP="00D24B93">
            <w:pPr>
              <w:jc w:val="center"/>
              <w:rPr>
                <w:sz w:val="16"/>
                <w:szCs w:val="16"/>
              </w:rPr>
            </w:pPr>
            <w:r>
              <w:rPr>
                <w:sz w:val="16"/>
                <w:szCs w:val="16"/>
              </w:rPr>
              <w:t>Сумма показателей по счетам актива баланса 1103ХХ за мин</w:t>
            </w:r>
            <w:r w:rsidR="00DA1C97">
              <w:rPr>
                <w:sz w:val="16"/>
                <w:szCs w:val="16"/>
              </w:rPr>
              <w:t>у</w:t>
            </w:r>
            <w:r>
              <w:rPr>
                <w:sz w:val="16"/>
                <w:szCs w:val="16"/>
              </w:rPr>
              <w:t>сом суммы показателей по счетам актива баланса 11147Х</w:t>
            </w:r>
          </w:p>
        </w:tc>
        <w:tc>
          <w:tcPr>
            <w:tcW w:w="567" w:type="dxa"/>
            <w:tcBorders>
              <w:top w:val="single" w:sz="4" w:space="0" w:color="auto"/>
              <w:left w:val="single" w:sz="4" w:space="0" w:color="auto"/>
              <w:bottom w:val="single" w:sz="4" w:space="0" w:color="auto"/>
              <w:right w:val="single" w:sz="4" w:space="0" w:color="auto"/>
            </w:tcBorders>
          </w:tcPr>
          <w:p w:rsidR="00D24B93" w:rsidRDefault="00D24B93"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D24B93" w:rsidRDefault="00D24B93" w:rsidP="00D24B93">
            <w:pPr>
              <w:snapToGrid w:val="0"/>
              <w:jc w:val="center"/>
              <w:rPr>
                <w:sz w:val="16"/>
                <w:szCs w:val="16"/>
              </w:rPr>
            </w:pPr>
            <w:r>
              <w:rPr>
                <w:sz w:val="16"/>
                <w:szCs w:val="16"/>
              </w:rPr>
              <w:t>070</w:t>
            </w:r>
          </w:p>
        </w:tc>
        <w:tc>
          <w:tcPr>
            <w:tcW w:w="567" w:type="dxa"/>
            <w:tcBorders>
              <w:top w:val="single" w:sz="4" w:space="0" w:color="auto"/>
              <w:left w:val="single" w:sz="4" w:space="0" w:color="auto"/>
              <w:bottom w:val="single" w:sz="4" w:space="0" w:color="auto"/>
              <w:right w:val="single" w:sz="4" w:space="0" w:color="auto"/>
            </w:tcBorders>
          </w:tcPr>
          <w:p w:rsidR="00D24B93" w:rsidRDefault="00D24B93"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D24B93" w:rsidRPr="00293FB2" w:rsidRDefault="00D24B93"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D24B93" w:rsidRDefault="00D24B93"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D24B93" w:rsidRDefault="00AC1777" w:rsidP="00AC1777">
            <w:pPr>
              <w:jc w:val="center"/>
              <w:rPr>
                <w:sz w:val="16"/>
                <w:szCs w:val="16"/>
              </w:rPr>
            </w:pPr>
            <w:r>
              <w:rPr>
                <w:sz w:val="16"/>
                <w:szCs w:val="16"/>
              </w:rPr>
              <w:t>Сумма показателей по счетам актива баланса 1103ХХ за мин</w:t>
            </w:r>
            <w:r w:rsidR="00DA1C97">
              <w:rPr>
                <w:sz w:val="16"/>
                <w:szCs w:val="16"/>
              </w:rPr>
              <w:t>у</w:t>
            </w:r>
            <w:r>
              <w:rPr>
                <w:sz w:val="16"/>
                <w:szCs w:val="16"/>
              </w:rPr>
              <w:t>сом суммы показателей по счетам актива баланса 11147Х</w:t>
            </w:r>
            <w:r w:rsidRPr="00E145E0">
              <w:rPr>
                <w:sz w:val="16"/>
                <w:szCs w:val="16"/>
              </w:rPr>
              <w:t xml:space="preserve"> </w:t>
            </w:r>
            <w:r w:rsidR="00D24B93" w:rsidRPr="00E145E0">
              <w:rPr>
                <w:sz w:val="16"/>
                <w:szCs w:val="16"/>
              </w:rPr>
              <w:t xml:space="preserve">Раздела </w:t>
            </w:r>
            <w:r w:rsidR="00D24B93">
              <w:rPr>
                <w:sz w:val="16"/>
                <w:szCs w:val="16"/>
              </w:rPr>
              <w:t>4</w:t>
            </w:r>
            <w:r w:rsidR="00D24B93" w:rsidRPr="00E145E0">
              <w:rPr>
                <w:sz w:val="16"/>
                <w:szCs w:val="16"/>
              </w:rPr>
              <w:t xml:space="preserve"> не равна показателю по строке 0</w:t>
            </w:r>
            <w:r w:rsidR="00D24B93">
              <w:rPr>
                <w:sz w:val="16"/>
                <w:szCs w:val="16"/>
              </w:rPr>
              <w:t>7</w:t>
            </w:r>
            <w:r w:rsidR="00D24B93" w:rsidRPr="00E145E0">
              <w:rPr>
                <w:sz w:val="16"/>
                <w:szCs w:val="16"/>
              </w:rPr>
              <w:t xml:space="preserve">0 графы </w:t>
            </w:r>
            <w:r w:rsidR="00662EE0">
              <w:rPr>
                <w:sz w:val="16"/>
                <w:szCs w:val="16"/>
              </w:rPr>
              <w:t>6</w:t>
            </w:r>
            <w:r w:rsidR="00D24B93" w:rsidRPr="00E145E0">
              <w:rPr>
                <w:sz w:val="16"/>
                <w:szCs w:val="16"/>
              </w:rPr>
              <w:t xml:space="preserve"> в разделе 1 </w:t>
            </w:r>
            <w:r w:rsidR="00D24B93">
              <w:rPr>
                <w:sz w:val="16"/>
                <w:szCs w:val="16"/>
              </w:rPr>
              <w:t>–</w:t>
            </w:r>
            <w:r w:rsidR="00D24B93"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D24B93" w:rsidRDefault="00D24B93"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D24B93" w:rsidRDefault="00D24B93" w:rsidP="007A01B2">
            <w:pPr>
              <w:jc w:val="center"/>
              <w:rPr>
                <w:sz w:val="16"/>
                <w:szCs w:val="16"/>
              </w:rPr>
            </w:pPr>
            <w:r>
              <w:rPr>
                <w:sz w:val="16"/>
                <w:szCs w:val="16"/>
              </w:rPr>
              <w:t>Б</w:t>
            </w:r>
          </w:p>
        </w:tc>
      </w:tr>
      <w:tr w:rsidR="00027E1A" w:rsidRPr="00293FB2" w:rsidTr="00027E1A">
        <w:trPr>
          <w:trHeight w:val="74"/>
        </w:trPr>
        <w:tc>
          <w:tcPr>
            <w:tcW w:w="567" w:type="dxa"/>
            <w:tcBorders>
              <w:top w:val="single" w:sz="4" w:space="0" w:color="auto"/>
              <w:left w:val="single" w:sz="4" w:space="0" w:color="auto"/>
              <w:bottom w:val="single" w:sz="4" w:space="0" w:color="auto"/>
              <w:right w:val="single" w:sz="4" w:space="0" w:color="auto"/>
            </w:tcBorders>
          </w:tcPr>
          <w:p w:rsidR="00027E1A" w:rsidRDefault="00027E1A" w:rsidP="00027E1A">
            <w:pPr>
              <w:jc w:val="center"/>
              <w:rPr>
                <w:sz w:val="16"/>
                <w:szCs w:val="16"/>
              </w:rPr>
            </w:pPr>
            <w:r>
              <w:rPr>
                <w:sz w:val="16"/>
                <w:szCs w:val="16"/>
              </w:rPr>
              <w:t>56</w:t>
            </w:r>
          </w:p>
        </w:tc>
        <w:tc>
          <w:tcPr>
            <w:tcW w:w="851"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027E1A" w:rsidRDefault="00027E1A" w:rsidP="00027E1A">
            <w:pPr>
              <w:jc w:val="center"/>
              <w:rPr>
                <w:sz w:val="16"/>
                <w:szCs w:val="16"/>
              </w:rPr>
            </w:pPr>
            <w:r>
              <w:rPr>
                <w:sz w:val="16"/>
                <w:szCs w:val="16"/>
              </w:rPr>
              <w:t>Сумма показателей по счетам актива баланса 1105ХХ за мин</w:t>
            </w:r>
            <w:r w:rsidR="00DA1C97">
              <w:rPr>
                <w:sz w:val="16"/>
                <w:szCs w:val="16"/>
              </w:rPr>
              <w:t>у</w:t>
            </w:r>
            <w:r>
              <w:rPr>
                <w:sz w:val="16"/>
                <w:szCs w:val="16"/>
              </w:rPr>
              <w:t>сом суммы показателей по счетам актива баланса 11148Х</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027E1A">
            <w:pPr>
              <w:snapToGrid w:val="0"/>
              <w:jc w:val="center"/>
              <w:rPr>
                <w:sz w:val="16"/>
                <w:szCs w:val="16"/>
              </w:rPr>
            </w:pPr>
            <w:r>
              <w:rPr>
                <w:sz w:val="16"/>
                <w:szCs w:val="16"/>
              </w:rPr>
              <w:t>080</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027E1A" w:rsidRPr="00293FB2" w:rsidRDefault="00027E1A"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027E1A" w:rsidRDefault="00AC1777" w:rsidP="00662EE0">
            <w:pPr>
              <w:jc w:val="center"/>
              <w:rPr>
                <w:sz w:val="16"/>
                <w:szCs w:val="16"/>
              </w:rPr>
            </w:pPr>
            <w:r>
              <w:rPr>
                <w:sz w:val="16"/>
                <w:szCs w:val="16"/>
              </w:rPr>
              <w:t>Сумма показателей по счетам актива баланса 1105ХХ за мин</w:t>
            </w:r>
            <w:r w:rsidR="00DA1C97">
              <w:rPr>
                <w:sz w:val="16"/>
                <w:szCs w:val="16"/>
              </w:rPr>
              <w:t>у</w:t>
            </w:r>
            <w:r>
              <w:rPr>
                <w:sz w:val="16"/>
                <w:szCs w:val="16"/>
              </w:rPr>
              <w:t>сом суммы показателей по счетам актива баланса 11148Х</w:t>
            </w:r>
            <w:r w:rsidRPr="00E145E0">
              <w:rPr>
                <w:sz w:val="16"/>
                <w:szCs w:val="16"/>
              </w:rPr>
              <w:t xml:space="preserve"> </w:t>
            </w:r>
            <w:r w:rsidR="00027E1A" w:rsidRPr="00E145E0">
              <w:rPr>
                <w:sz w:val="16"/>
                <w:szCs w:val="16"/>
              </w:rPr>
              <w:t xml:space="preserve">Раздела </w:t>
            </w:r>
            <w:r w:rsidR="00027E1A">
              <w:rPr>
                <w:sz w:val="16"/>
                <w:szCs w:val="16"/>
              </w:rPr>
              <w:t>4</w:t>
            </w:r>
            <w:r w:rsidR="00027E1A" w:rsidRPr="00E145E0">
              <w:rPr>
                <w:sz w:val="16"/>
                <w:szCs w:val="16"/>
              </w:rPr>
              <w:t xml:space="preserve"> не равна показателю по строке 0</w:t>
            </w:r>
            <w:r w:rsidR="00027E1A">
              <w:rPr>
                <w:sz w:val="16"/>
                <w:szCs w:val="16"/>
              </w:rPr>
              <w:t>8</w:t>
            </w:r>
            <w:r w:rsidR="00027E1A" w:rsidRPr="00E145E0">
              <w:rPr>
                <w:sz w:val="16"/>
                <w:szCs w:val="16"/>
              </w:rPr>
              <w:t xml:space="preserve">0 графы </w:t>
            </w:r>
            <w:r w:rsidR="00662EE0">
              <w:rPr>
                <w:sz w:val="16"/>
                <w:szCs w:val="16"/>
              </w:rPr>
              <w:t>6</w:t>
            </w:r>
            <w:r w:rsidR="00027E1A" w:rsidRPr="00E145E0">
              <w:rPr>
                <w:sz w:val="16"/>
                <w:szCs w:val="16"/>
              </w:rPr>
              <w:t xml:space="preserve"> в разделе 1 </w:t>
            </w:r>
            <w:r w:rsidR="00027E1A">
              <w:rPr>
                <w:sz w:val="16"/>
                <w:szCs w:val="16"/>
              </w:rPr>
              <w:t>–</w:t>
            </w:r>
            <w:r w:rsidR="00027E1A"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r>
              <w:rPr>
                <w:sz w:val="16"/>
                <w:szCs w:val="16"/>
              </w:rPr>
              <w:t>Б</w:t>
            </w:r>
          </w:p>
        </w:tc>
      </w:tr>
      <w:tr w:rsidR="00027E1A" w:rsidRPr="00293FB2" w:rsidTr="00027E1A">
        <w:trPr>
          <w:trHeight w:val="74"/>
        </w:trPr>
        <w:tc>
          <w:tcPr>
            <w:tcW w:w="567" w:type="dxa"/>
            <w:tcBorders>
              <w:top w:val="single" w:sz="4" w:space="0" w:color="auto"/>
              <w:left w:val="single" w:sz="4" w:space="0" w:color="auto"/>
              <w:bottom w:val="single" w:sz="4" w:space="0" w:color="auto"/>
              <w:right w:val="single" w:sz="4" w:space="0" w:color="auto"/>
            </w:tcBorders>
          </w:tcPr>
          <w:p w:rsidR="00027E1A" w:rsidRDefault="00027E1A" w:rsidP="00027E1A">
            <w:pPr>
              <w:jc w:val="center"/>
              <w:rPr>
                <w:sz w:val="16"/>
                <w:szCs w:val="16"/>
              </w:rPr>
            </w:pPr>
            <w:r>
              <w:rPr>
                <w:sz w:val="16"/>
                <w:szCs w:val="16"/>
              </w:rPr>
              <w:t>57</w:t>
            </w:r>
          </w:p>
        </w:tc>
        <w:tc>
          <w:tcPr>
            <w:tcW w:w="851"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027E1A" w:rsidRDefault="00027E1A" w:rsidP="00027E1A">
            <w:pPr>
              <w:jc w:val="center"/>
              <w:rPr>
                <w:sz w:val="16"/>
                <w:szCs w:val="16"/>
              </w:rPr>
            </w:pPr>
            <w:r>
              <w:rPr>
                <w:sz w:val="16"/>
                <w:szCs w:val="16"/>
              </w:rPr>
              <w:t>Сумма показателей по счетам актива баланса 1111ХХ за мин</w:t>
            </w:r>
            <w:r w:rsidR="00DA1C97">
              <w:rPr>
                <w:sz w:val="16"/>
                <w:szCs w:val="16"/>
              </w:rPr>
              <w:t>у</w:t>
            </w:r>
            <w:r>
              <w:rPr>
                <w:sz w:val="16"/>
                <w:szCs w:val="16"/>
              </w:rPr>
              <w:t xml:space="preserve">сом суммы показателей по счетам актива баланса </w:t>
            </w:r>
            <w:r w:rsidR="00275EEE">
              <w:rPr>
                <w:sz w:val="16"/>
                <w:szCs w:val="16"/>
              </w:rPr>
              <w:t>1</w:t>
            </w:r>
            <w:r w:rsidRPr="00027E1A">
              <w:rPr>
                <w:sz w:val="16"/>
                <w:szCs w:val="16"/>
              </w:rPr>
              <w:t xml:space="preserve">10441, </w:t>
            </w:r>
            <w:r w:rsidR="00275EEE">
              <w:rPr>
                <w:sz w:val="16"/>
                <w:szCs w:val="16"/>
              </w:rPr>
              <w:t>1</w:t>
            </w:r>
            <w:r w:rsidRPr="00027E1A">
              <w:rPr>
                <w:sz w:val="16"/>
                <w:szCs w:val="16"/>
              </w:rPr>
              <w:t xml:space="preserve">10442, </w:t>
            </w:r>
            <w:r w:rsidR="00275EEE">
              <w:rPr>
                <w:sz w:val="16"/>
                <w:szCs w:val="16"/>
              </w:rPr>
              <w:t>1</w:t>
            </w:r>
            <w:r w:rsidRPr="00027E1A">
              <w:rPr>
                <w:sz w:val="16"/>
                <w:szCs w:val="16"/>
              </w:rPr>
              <w:t>10444-</w:t>
            </w:r>
            <w:r w:rsidR="00275EEE">
              <w:rPr>
                <w:sz w:val="16"/>
                <w:szCs w:val="16"/>
              </w:rPr>
              <w:t>1</w:t>
            </w:r>
            <w:r w:rsidRPr="00027E1A">
              <w:rPr>
                <w:sz w:val="16"/>
                <w:szCs w:val="16"/>
              </w:rPr>
              <w:t xml:space="preserve">10449, </w:t>
            </w:r>
            <w:r w:rsidR="00275EEE">
              <w:rPr>
                <w:sz w:val="16"/>
                <w:szCs w:val="16"/>
              </w:rPr>
              <w:t>1</w:t>
            </w:r>
            <w:r w:rsidRPr="00027E1A">
              <w:rPr>
                <w:sz w:val="16"/>
                <w:szCs w:val="16"/>
              </w:rPr>
              <w:t xml:space="preserve">11441, </w:t>
            </w:r>
            <w:r w:rsidR="00275EEE">
              <w:rPr>
                <w:sz w:val="16"/>
                <w:szCs w:val="16"/>
              </w:rPr>
              <w:t>1</w:t>
            </w:r>
            <w:r w:rsidRPr="00027E1A">
              <w:rPr>
                <w:sz w:val="16"/>
                <w:szCs w:val="16"/>
              </w:rPr>
              <w:t xml:space="preserve">11442, </w:t>
            </w:r>
            <w:r w:rsidR="00275EEE">
              <w:rPr>
                <w:sz w:val="16"/>
                <w:szCs w:val="16"/>
              </w:rPr>
              <w:t>1</w:t>
            </w:r>
            <w:r w:rsidRPr="00027E1A">
              <w:rPr>
                <w:sz w:val="16"/>
                <w:szCs w:val="16"/>
              </w:rPr>
              <w:t>11444-</w:t>
            </w:r>
            <w:r w:rsidR="00275EEE">
              <w:rPr>
                <w:sz w:val="16"/>
                <w:szCs w:val="16"/>
              </w:rPr>
              <w:t>1</w:t>
            </w:r>
            <w:r w:rsidRPr="00027E1A">
              <w:rPr>
                <w:sz w:val="16"/>
                <w:szCs w:val="16"/>
              </w:rPr>
              <w:t>11448</w:t>
            </w:r>
            <w:r>
              <w:rPr>
                <w:sz w:val="16"/>
                <w:szCs w:val="16"/>
              </w:rPr>
              <w:t xml:space="preserve">, </w:t>
            </w:r>
            <w:r w:rsidR="00275EEE">
              <w:rPr>
                <w:sz w:val="16"/>
                <w:szCs w:val="16"/>
              </w:rPr>
              <w:t>1</w:t>
            </w:r>
            <w:r w:rsidRPr="00027E1A">
              <w:rPr>
                <w:sz w:val="16"/>
                <w:szCs w:val="16"/>
              </w:rPr>
              <w:t xml:space="preserve">1046D, </w:t>
            </w:r>
            <w:r w:rsidR="00275EEE">
              <w:rPr>
                <w:sz w:val="16"/>
                <w:szCs w:val="16"/>
              </w:rPr>
              <w:t>1</w:t>
            </w:r>
            <w:r w:rsidRPr="00027E1A">
              <w:rPr>
                <w:sz w:val="16"/>
                <w:szCs w:val="16"/>
              </w:rPr>
              <w:t xml:space="preserve">1046I, </w:t>
            </w:r>
            <w:r w:rsidR="00275EEE">
              <w:rPr>
                <w:sz w:val="16"/>
                <w:szCs w:val="16"/>
              </w:rPr>
              <w:t>1</w:t>
            </w:r>
            <w:r w:rsidRPr="00027E1A">
              <w:rPr>
                <w:sz w:val="16"/>
                <w:szCs w:val="16"/>
              </w:rPr>
              <w:t xml:space="preserve">1046N, </w:t>
            </w:r>
            <w:r w:rsidR="00275EEE">
              <w:rPr>
                <w:sz w:val="16"/>
                <w:szCs w:val="16"/>
              </w:rPr>
              <w:t>1</w:t>
            </w:r>
            <w:r w:rsidRPr="00027E1A">
              <w:rPr>
                <w:sz w:val="16"/>
                <w:szCs w:val="16"/>
              </w:rPr>
              <w:t xml:space="preserve">1046R, </w:t>
            </w:r>
            <w:r w:rsidR="00275EEE">
              <w:rPr>
                <w:sz w:val="16"/>
                <w:szCs w:val="16"/>
              </w:rPr>
              <w:t>1</w:t>
            </w:r>
            <w:r w:rsidRPr="00027E1A">
              <w:rPr>
                <w:sz w:val="16"/>
                <w:szCs w:val="16"/>
              </w:rPr>
              <w:t>1049I</w:t>
            </w:r>
            <w:r>
              <w:rPr>
                <w:sz w:val="16"/>
                <w:szCs w:val="16"/>
              </w:rPr>
              <w:t xml:space="preserve">, </w:t>
            </w:r>
            <w:r w:rsidR="00275EEE">
              <w:rPr>
                <w:sz w:val="16"/>
                <w:szCs w:val="16"/>
              </w:rPr>
              <w:t>1</w:t>
            </w:r>
            <w:r w:rsidRPr="00027E1A">
              <w:rPr>
                <w:sz w:val="16"/>
                <w:szCs w:val="16"/>
              </w:rPr>
              <w:t xml:space="preserve">1146D, </w:t>
            </w:r>
            <w:r w:rsidR="00275EEE">
              <w:rPr>
                <w:sz w:val="16"/>
                <w:szCs w:val="16"/>
              </w:rPr>
              <w:t>1</w:t>
            </w:r>
            <w:r w:rsidRPr="00027E1A">
              <w:rPr>
                <w:sz w:val="16"/>
                <w:szCs w:val="16"/>
              </w:rPr>
              <w:t xml:space="preserve">1146I, </w:t>
            </w:r>
            <w:r w:rsidR="00275EEE">
              <w:rPr>
                <w:sz w:val="16"/>
                <w:szCs w:val="16"/>
              </w:rPr>
              <w:t>1</w:t>
            </w:r>
            <w:r w:rsidRPr="00027E1A">
              <w:rPr>
                <w:sz w:val="16"/>
                <w:szCs w:val="16"/>
              </w:rPr>
              <w:t xml:space="preserve">1146N, </w:t>
            </w:r>
            <w:r w:rsidR="00275EEE">
              <w:rPr>
                <w:sz w:val="16"/>
                <w:szCs w:val="16"/>
              </w:rPr>
              <w:t>1</w:t>
            </w:r>
            <w:r w:rsidRPr="00027E1A">
              <w:rPr>
                <w:sz w:val="16"/>
                <w:szCs w:val="16"/>
              </w:rPr>
              <w:t>1146R</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100</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027E1A" w:rsidRPr="00293FB2" w:rsidRDefault="00027E1A"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027E1A" w:rsidRDefault="00AC1777" w:rsidP="00662EE0">
            <w:pPr>
              <w:jc w:val="center"/>
              <w:rPr>
                <w:sz w:val="16"/>
                <w:szCs w:val="16"/>
              </w:rPr>
            </w:pPr>
            <w:r>
              <w:rPr>
                <w:sz w:val="16"/>
                <w:szCs w:val="16"/>
              </w:rPr>
              <w:t>Сумма показателей по счетам актива баланса 1111ХХ за мин</w:t>
            </w:r>
            <w:r w:rsidR="00DA1C97">
              <w:rPr>
                <w:sz w:val="16"/>
                <w:szCs w:val="16"/>
              </w:rPr>
              <w:t>у</w:t>
            </w:r>
            <w:r>
              <w:rPr>
                <w:sz w:val="16"/>
                <w:szCs w:val="16"/>
              </w:rPr>
              <w:t xml:space="preserve">сом суммы показателей по счетам актива баланса </w:t>
            </w:r>
            <w:r w:rsidR="00275EEE">
              <w:rPr>
                <w:sz w:val="16"/>
                <w:szCs w:val="16"/>
              </w:rPr>
              <w:t>1</w:t>
            </w:r>
            <w:r w:rsidRPr="00027E1A">
              <w:rPr>
                <w:sz w:val="16"/>
                <w:szCs w:val="16"/>
              </w:rPr>
              <w:t xml:space="preserve">10441, </w:t>
            </w:r>
            <w:r w:rsidR="00275EEE">
              <w:rPr>
                <w:sz w:val="16"/>
                <w:szCs w:val="16"/>
              </w:rPr>
              <w:t>1</w:t>
            </w:r>
            <w:r w:rsidRPr="00027E1A">
              <w:rPr>
                <w:sz w:val="16"/>
                <w:szCs w:val="16"/>
              </w:rPr>
              <w:t xml:space="preserve">10442, </w:t>
            </w:r>
            <w:r w:rsidR="00275EEE">
              <w:rPr>
                <w:sz w:val="16"/>
                <w:szCs w:val="16"/>
              </w:rPr>
              <w:t>1</w:t>
            </w:r>
            <w:r w:rsidRPr="00027E1A">
              <w:rPr>
                <w:sz w:val="16"/>
                <w:szCs w:val="16"/>
              </w:rPr>
              <w:t>10444-</w:t>
            </w:r>
            <w:r w:rsidR="00275EEE">
              <w:rPr>
                <w:sz w:val="16"/>
                <w:szCs w:val="16"/>
              </w:rPr>
              <w:t>1</w:t>
            </w:r>
            <w:r w:rsidRPr="00027E1A">
              <w:rPr>
                <w:sz w:val="16"/>
                <w:szCs w:val="16"/>
              </w:rPr>
              <w:t xml:space="preserve">10449, </w:t>
            </w:r>
            <w:r w:rsidR="00275EEE">
              <w:rPr>
                <w:sz w:val="16"/>
                <w:szCs w:val="16"/>
              </w:rPr>
              <w:t>1</w:t>
            </w:r>
            <w:r w:rsidRPr="00027E1A">
              <w:rPr>
                <w:sz w:val="16"/>
                <w:szCs w:val="16"/>
              </w:rPr>
              <w:t xml:space="preserve">11441, </w:t>
            </w:r>
            <w:r w:rsidR="00275EEE">
              <w:rPr>
                <w:sz w:val="16"/>
                <w:szCs w:val="16"/>
              </w:rPr>
              <w:t>1</w:t>
            </w:r>
            <w:r w:rsidRPr="00027E1A">
              <w:rPr>
                <w:sz w:val="16"/>
                <w:szCs w:val="16"/>
              </w:rPr>
              <w:t xml:space="preserve">11442, </w:t>
            </w:r>
            <w:r w:rsidR="00275EEE">
              <w:rPr>
                <w:sz w:val="16"/>
                <w:szCs w:val="16"/>
              </w:rPr>
              <w:t>1</w:t>
            </w:r>
            <w:r w:rsidRPr="00027E1A">
              <w:rPr>
                <w:sz w:val="16"/>
                <w:szCs w:val="16"/>
              </w:rPr>
              <w:t>11444-</w:t>
            </w:r>
            <w:r w:rsidR="00275EEE">
              <w:rPr>
                <w:sz w:val="16"/>
                <w:szCs w:val="16"/>
              </w:rPr>
              <w:t>1</w:t>
            </w:r>
            <w:r w:rsidRPr="00027E1A">
              <w:rPr>
                <w:sz w:val="16"/>
                <w:szCs w:val="16"/>
              </w:rPr>
              <w:t>11448</w:t>
            </w:r>
            <w:r>
              <w:rPr>
                <w:sz w:val="16"/>
                <w:szCs w:val="16"/>
              </w:rPr>
              <w:t xml:space="preserve">, </w:t>
            </w:r>
            <w:r w:rsidR="00275EEE">
              <w:rPr>
                <w:sz w:val="16"/>
                <w:szCs w:val="16"/>
              </w:rPr>
              <w:t>1</w:t>
            </w:r>
            <w:r w:rsidRPr="00027E1A">
              <w:rPr>
                <w:sz w:val="16"/>
                <w:szCs w:val="16"/>
              </w:rPr>
              <w:t xml:space="preserve">1046D, </w:t>
            </w:r>
            <w:r w:rsidR="00275EEE">
              <w:rPr>
                <w:sz w:val="16"/>
                <w:szCs w:val="16"/>
              </w:rPr>
              <w:t>1</w:t>
            </w:r>
            <w:r w:rsidRPr="00027E1A">
              <w:rPr>
                <w:sz w:val="16"/>
                <w:szCs w:val="16"/>
              </w:rPr>
              <w:t xml:space="preserve">1046I, </w:t>
            </w:r>
            <w:r w:rsidR="00275EEE">
              <w:rPr>
                <w:sz w:val="16"/>
                <w:szCs w:val="16"/>
              </w:rPr>
              <w:t>1</w:t>
            </w:r>
            <w:r w:rsidRPr="00027E1A">
              <w:rPr>
                <w:sz w:val="16"/>
                <w:szCs w:val="16"/>
              </w:rPr>
              <w:t xml:space="preserve">1046N, </w:t>
            </w:r>
            <w:r w:rsidR="00275EEE">
              <w:rPr>
                <w:sz w:val="16"/>
                <w:szCs w:val="16"/>
              </w:rPr>
              <w:t>1</w:t>
            </w:r>
            <w:r w:rsidRPr="00027E1A">
              <w:rPr>
                <w:sz w:val="16"/>
                <w:szCs w:val="16"/>
              </w:rPr>
              <w:t xml:space="preserve">1046R, </w:t>
            </w:r>
            <w:r w:rsidR="00275EEE">
              <w:rPr>
                <w:sz w:val="16"/>
                <w:szCs w:val="16"/>
              </w:rPr>
              <w:t>1</w:t>
            </w:r>
            <w:r w:rsidRPr="00027E1A">
              <w:rPr>
                <w:sz w:val="16"/>
                <w:szCs w:val="16"/>
              </w:rPr>
              <w:t>1049I</w:t>
            </w:r>
            <w:r>
              <w:rPr>
                <w:sz w:val="16"/>
                <w:szCs w:val="16"/>
              </w:rPr>
              <w:t xml:space="preserve">, </w:t>
            </w:r>
            <w:r w:rsidR="00275EEE">
              <w:rPr>
                <w:sz w:val="16"/>
                <w:szCs w:val="16"/>
              </w:rPr>
              <w:t>1</w:t>
            </w:r>
            <w:r w:rsidRPr="00027E1A">
              <w:rPr>
                <w:sz w:val="16"/>
                <w:szCs w:val="16"/>
              </w:rPr>
              <w:t xml:space="preserve">1146D, </w:t>
            </w:r>
            <w:r w:rsidR="00275EEE">
              <w:rPr>
                <w:sz w:val="16"/>
                <w:szCs w:val="16"/>
              </w:rPr>
              <w:t>1</w:t>
            </w:r>
            <w:r w:rsidRPr="00027E1A">
              <w:rPr>
                <w:sz w:val="16"/>
                <w:szCs w:val="16"/>
              </w:rPr>
              <w:t xml:space="preserve">1146I, </w:t>
            </w:r>
            <w:r w:rsidR="00275EEE">
              <w:rPr>
                <w:sz w:val="16"/>
                <w:szCs w:val="16"/>
              </w:rPr>
              <w:t>1</w:t>
            </w:r>
            <w:r w:rsidRPr="00027E1A">
              <w:rPr>
                <w:sz w:val="16"/>
                <w:szCs w:val="16"/>
              </w:rPr>
              <w:t xml:space="preserve">1146N, </w:t>
            </w:r>
            <w:r w:rsidR="00275EEE">
              <w:rPr>
                <w:sz w:val="16"/>
                <w:szCs w:val="16"/>
              </w:rPr>
              <w:t>1</w:t>
            </w:r>
            <w:r w:rsidRPr="00027E1A">
              <w:rPr>
                <w:sz w:val="16"/>
                <w:szCs w:val="16"/>
              </w:rPr>
              <w:t>1146R</w:t>
            </w:r>
            <w:r>
              <w:rPr>
                <w:sz w:val="16"/>
                <w:szCs w:val="16"/>
              </w:rPr>
              <w:t xml:space="preserve"> </w:t>
            </w:r>
            <w:r w:rsidR="00027E1A" w:rsidRPr="00E145E0">
              <w:rPr>
                <w:sz w:val="16"/>
                <w:szCs w:val="16"/>
              </w:rPr>
              <w:t xml:space="preserve">Раздела </w:t>
            </w:r>
            <w:r w:rsidR="00027E1A">
              <w:rPr>
                <w:sz w:val="16"/>
                <w:szCs w:val="16"/>
              </w:rPr>
              <w:t>4</w:t>
            </w:r>
            <w:r w:rsidR="00027E1A" w:rsidRPr="00E145E0">
              <w:rPr>
                <w:sz w:val="16"/>
                <w:szCs w:val="16"/>
              </w:rPr>
              <w:t xml:space="preserve"> не равна показателю по строке </w:t>
            </w:r>
            <w:r w:rsidR="00027E1A">
              <w:rPr>
                <w:sz w:val="16"/>
                <w:szCs w:val="16"/>
              </w:rPr>
              <w:t>10</w:t>
            </w:r>
            <w:r w:rsidR="00027E1A" w:rsidRPr="00E145E0">
              <w:rPr>
                <w:sz w:val="16"/>
                <w:szCs w:val="16"/>
              </w:rPr>
              <w:t xml:space="preserve">0 графы </w:t>
            </w:r>
            <w:r w:rsidR="00662EE0">
              <w:rPr>
                <w:sz w:val="16"/>
                <w:szCs w:val="16"/>
              </w:rPr>
              <w:t>6</w:t>
            </w:r>
            <w:r w:rsidR="00027E1A" w:rsidRPr="00E145E0">
              <w:rPr>
                <w:sz w:val="16"/>
                <w:szCs w:val="16"/>
              </w:rPr>
              <w:t xml:space="preserve"> в разделе 1 </w:t>
            </w:r>
            <w:r w:rsidR="00027E1A">
              <w:rPr>
                <w:sz w:val="16"/>
                <w:szCs w:val="16"/>
              </w:rPr>
              <w:t>–</w:t>
            </w:r>
            <w:r w:rsidR="00027E1A"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r>
              <w:rPr>
                <w:sz w:val="16"/>
                <w:szCs w:val="16"/>
              </w:rPr>
              <w:t>Б</w:t>
            </w:r>
          </w:p>
        </w:tc>
      </w:tr>
      <w:tr w:rsidR="00027E1A" w:rsidRPr="00293FB2" w:rsidTr="00027E1A">
        <w:trPr>
          <w:trHeight w:val="74"/>
        </w:trPr>
        <w:tc>
          <w:tcPr>
            <w:tcW w:w="567" w:type="dxa"/>
            <w:tcBorders>
              <w:top w:val="single" w:sz="4" w:space="0" w:color="auto"/>
              <w:left w:val="single" w:sz="4" w:space="0" w:color="auto"/>
              <w:bottom w:val="single" w:sz="4" w:space="0" w:color="auto"/>
              <w:right w:val="single" w:sz="4" w:space="0" w:color="auto"/>
            </w:tcBorders>
          </w:tcPr>
          <w:p w:rsidR="00027E1A" w:rsidRDefault="00027E1A" w:rsidP="00027E1A">
            <w:pPr>
              <w:jc w:val="center"/>
              <w:rPr>
                <w:sz w:val="16"/>
                <w:szCs w:val="16"/>
              </w:rPr>
            </w:pPr>
            <w:r>
              <w:rPr>
                <w:sz w:val="16"/>
                <w:szCs w:val="16"/>
              </w:rPr>
              <w:t>58</w:t>
            </w:r>
          </w:p>
        </w:tc>
        <w:tc>
          <w:tcPr>
            <w:tcW w:w="851"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027E1A" w:rsidRDefault="00027E1A" w:rsidP="00027E1A">
            <w:pPr>
              <w:jc w:val="center"/>
              <w:rPr>
                <w:sz w:val="16"/>
                <w:szCs w:val="16"/>
              </w:rPr>
            </w:pPr>
            <w:r>
              <w:rPr>
                <w:sz w:val="16"/>
                <w:szCs w:val="16"/>
              </w:rPr>
              <w:t xml:space="preserve">Сумма показателей по счетам актива баланса 1113ХХ за </w:t>
            </w:r>
            <w:r>
              <w:rPr>
                <w:sz w:val="16"/>
                <w:szCs w:val="16"/>
              </w:rPr>
              <w:lastRenderedPageBreak/>
              <w:t>мин</w:t>
            </w:r>
            <w:r w:rsidR="00DA1C97">
              <w:rPr>
                <w:sz w:val="16"/>
                <w:szCs w:val="16"/>
              </w:rPr>
              <w:t>у</w:t>
            </w:r>
            <w:r>
              <w:rPr>
                <w:sz w:val="16"/>
                <w:szCs w:val="16"/>
              </w:rPr>
              <w:t>сом суммы показателей по счетам актива баланса 11149Х</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110</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027E1A" w:rsidRPr="00293FB2" w:rsidRDefault="00027E1A"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027E1A" w:rsidRDefault="00AC1777" w:rsidP="00662EE0">
            <w:pPr>
              <w:jc w:val="center"/>
              <w:rPr>
                <w:sz w:val="16"/>
                <w:szCs w:val="16"/>
              </w:rPr>
            </w:pPr>
            <w:r>
              <w:rPr>
                <w:sz w:val="16"/>
                <w:szCs w:val="16"/>
              </w:rPr>
              <w:t>Сумма показателей по счетам актива баланса 1113ХХ за мин</w:t>
            </w:r>
            <w:r w:rsidR="00DA1C97">
              <w:rPr>
                <w:sz w:val="16"/>
                <w:szCs w:val="16"/>
              </w:rPr>
              <w:t>у</w:t>
            </w:r>
            <w:r>
              <w:rPr>
                <w:sz w:val="16"/>
                <w:szCs w:val="16"/>
              </w:rPr>
              <w:t>сом суммы показателей по счетам актива баланса 11149Х</w:t>
            </w:r>
            <w:r w:rsidRPr="00E145E0">
              <w:rPr>
                <w:sz w:val="16"/>
                <w:szCs w:val="16"/>
              </w:rPr>
              <w:t xml:space="preserve"> </w:t>
            </w:r>
            <w:r w:rsidR="00027E1A" w:rsidRPr="00E145E0">
              <w:rPr>
                <w:sz w:val="16"/>
                <w:szCs w:val="16"/>
              </w:rPr>
              <w:t xml:space="preserve">Раздела </w:t>
            </w:r>
            <w:r w:rsidR="00027E1A">
              <w:rPr>
                <w:sz w:val="16"/>
                <w:szCs w:val="16"/>
              </w:rPr>
              <w:t>4</w:t>
            </w:r>
            <w:r w:rsidR="00027E1A" w:rsidRPr="00E145E0">
              <w:rPr>
                <w:sz w:val="16"/>
                <w:szCs w:val="16"/>
              </w:rPr>
              <w:t xml:space="preserve"> не равна </w:t>
            </w:r>
            <w:r w:rsidR="00027E1A" w:rsidRPr="00E145E0">
              <w:rPr>
                <w:sz w:val="16"/>
                <w:szCs w:val="16"/>
              </w:rPr>
              <w:lastRenderedPageBreak/>
              <w:t xml:space="preserve">показателю по строке </w:t>
            </w:r>
            <w:r w:rsidR="00FD2070">
              <w:rPr>
                <w:sz w:val="16"/>
                <w:szCs w:val="16"/>
              </w:rPr>
              <w:t>11</w:t>
            </w:r>
            <w:r w:rsidR="00027E1A" w:rsidRPr="00E145E0">
              <w:rPr>
                <w:sz w:val="16"/>
                <w:szCs w:val="16"/>
              </w:rPr>
              <w:t xml:space="preserve">0 графы </w:t>
            </w:r>
            <w:r w:rsidR="00662EE0">
              <w:rPr>
                <w:sz w:val="16"/>
                <w:szCs w:val="16"/>
              </w:rPr>
              <w:t>6</w:t>
            </w:r>
            <w:r w:rsidR="00027E1A" w:rsidRPr="00E145E0">
              <w:rPr>
                <w:sz w:val="16"/>
                <w:szCs w:val="16"/>
              </w:rPr>
              <w:t xml:space="preserve"> в разделе 1 </w:t>
            </w:r>
            <w:r w:rsidR="00027E1A">
              <w:rPr>
                <w:sz w:val="16"/>
                <w:szCs w:val="16"/>
              </w:rPr>
              <w:t>–</w:t>
            </w:r>
            <w:r w:rsidR="00027E1A"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r>
              <w:rPr>
                <w:sz w:val="16"/>
                <w:szCs w:val="16"/>
              </w:rPr>
              <w:lastRenderedPageBreak/>
              <w:t>ПБС, РБС, ГРБС</w:t>
            </w:r>
          </w:p>
        </w:tc>
        <w:tc>
          <w:tcPr>
            <w:tcW w:w="567" w:type="dxa"/>
            <w:tcBorders>
              <w:top w:val="single" w:sz="4" w:space="0" w:color="auto"/>
              <w:left w:val="single" w:sz="4" w:space="0" w:color="auto"/>
              <w:bottom w:val="single" w:sz="4" w:space="0" w:color="auto"/>
              <w:right w:val="single" w:sz="4" w:space="0" w:color="auto"/>
            </w:tcBorders>
          </w:tcPr>
          <w:p w:rsidR="00027E1A" w:rsidRDefault="00027E1A" w:rsidP="007A01B2">
            <w:pPr>
              <w:jc w:val="center"/>
              <w:rPr>
                <w:sz w:val="16"/>
                <w:szCs w:val="16"/>
              </w:rPr>
            </w:pPr>
            <w:r>
              <w:rPr>
                <w:sz w:val="16"/>
                <w:szCs w:val="16"/>
              </w:rPr>
              <w:t>Б</w:t>
            </w:r>
          </w:p>
        </w:tc>
      </w:tr>
      <w:tr w:rsidR="00331A93" w:rsidRPr="00293FB2" w:rsidTr="00331A93">
        <w:trPr>
          <w:trHeight w:val="74"/>
        </w:trPr>
        <w:tc>
          <w:tcPr>
            <w:tcW w:w="567" w:type="dxa"/>
            <w:tcBorders>
              <w:top w:val="single" w:sz="4" w:space="0" w:color="auto"/>
              <w:left w:val="single" w:sz="4" w:space="0" w:color="auto"/>
              <w:bottom w:val="single" w:sz="4" w:space="0" w:color="auto"/>
              <w:right w:val="single" w:sz="4" w:space="0" w:color="auto"/>
            </w:tcBorders>
          </w:tcPr>
          <w:p w:rsidR="00331A93" w:rsidRDefault="00331A93" w:rsidP="00331A93">
            <w:pPr>
              <w:jc w:val="center"/>
              <w:rPr>
                <w:sz w:val="16"/>
                <w:szCs w:val="16"/>
              </w:rPr>
            </w:pPr>
            <w:r>
              <w:rPr>
                <w:sz w:val="16"/>
                <w:szCs w:val="16"/>
              </w:rPr>
              <w:lastRenderedPageBreak/>
              <w:t>59</w:t>
            </w:r>
          </w:p>
        </w:tc>
        <w:tc>
          <w:tcPr>
            <w:tcW w:w="851" w:type="dxa"/>
            <w:tcBorders>
              <w:top w:val="single" w:sz="4" w:space="0" w:color="auto"/>
              <w:left w:val="single" w:sz="4" w:space="0" w:color="auto"/>
              <w:bottom w:val="single" w:sz="4" w:space="0" w:color="auto"/>
              <w:right w:val="single" w:sz="4" w:space="0" w:color="auto"/>
            </w:tcBorders>
          </w:tcPr>
          <w:p w:rsidR="00331A93" w:rsidRDefault="00331A93"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331A93" w:rsidRDefault="00331A93"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331A93" w:rsidRDefault="00331A93"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331A93" w:rsidRDefault="00331A93" w:rsidP="00331A93">
            <w:pPr>
              <w:jc w:val="center"/>
              <w:rPr>
                <w:sz w:val="16"/>
                <w:szCs w:val="16"/>
              </w:rPr>
            </w:pPr>
            <w:r>
              <w:rPr>
                <w:sz w:val="16"/>
                <w:szCs w:val="16"/>
              </w:rPr>
              <w:t>Сумма показателей по счетам актива баланса 1106ХХ</w:t>
            </w:r>
          </w:p>
        </w:tc>
        <w:tc>
          <w:tcPr>
            <w:tcW w:w="567" w:type="dxa"/>
            <w:tcBorders>
              <w:top w:val="single" w:sz="4" w:space="0" w:color="auto"/>
              <w:left w:val="single" w:sz="4" w:space="0" w:color="auto"/>
              <w:bottom w:val="single" w:sz="4" w:space="0" w:color="auto"/>
              <w:right w:val="single" w:sz="4" w:space="0" w:color="auto"/>
            </w:tcBorders>
          </w:tcPr>
          <w:p w:rsidR="00331A93" w:rsidRDefault="00331A93"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331A93" w:rsidRDefault="00331A93" w:rsidP="007A01B2">
            <w:pPr>
              <w:snapToGrid w:val="0"/>
              <w:jc w:val="center"/>
              <w:rPr>
                <w:sz w:val="16"/>
                <w:szCs w:val="16"/>
              </w:rPr>
            </w:pPr>
            <w:r>
              <w:rPr>
                <w:sz w:val="16"/>
                <w:szCs w:val="16"/>
              </w:rPr>
              <w:t>120</w:t>
            </w:r>
          </w:p>
        </w:tc>
        <w:tc>
          <w:tcPr>
            <w:tcW w:w="567" w:type="dxa"/>
            <w:tcBorders>
              <w:top w:val="single" w:sz="4" w:space="0" w:color="auto"/>
              <w:left w:val="single" w:sz="4" w:space="0" w:color="auto"/>
              <w:bottom w:val="single" w:sz="4" w:space="0" w:color="auto"/>
              <w:right w:val="single" w:sz="4" w:space="0" w:color="auto"/>
            </w:tcBorders>
          </w:tcPr>
          <w:p w:rsidR="00331A93" w:rsidRDefault="00331A93"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331A93" w:rsidRPr="00293FB2" w:rsidRDefault="00331A93"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331A93" w:rsidRDefault="00331A93"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331A93" w:rsidRDefault="00AC1777" w:rsidP="00AC1777">
            <w:pPr>
              <w:jc w:val="center"/>
              <w:rPr>
                <w:sz w:val="16"/>
                <w:szCs w:val="16"/>
              </w:rPr>
            </w:pPr>
            <w:r>
              <w:rPr>
                <w:sz w:val="16"/>
                <w:szCs w:val="16"/>
              </w:rPr>
              <w:t>Сумма показателей по счетам актива баланса 1106ХХ</w:t>
            </w:r>
            <w:r w:rsidRPr="00E145E0">
              <w:rPr>
                <w:sz w:val="16"/>
                <w:szCs w:val="16"/>
              </w:rPr>
              <w:t xml:space="preserve"> </w:t>
            </w:r>
            <w:r w:rsidR="00331A93" w:rsidRPr="00E145E0">
              <w:rPr>
                <w:sz w:val="16"/>
                <w:szCs w:val="16"/>
              </w:rPr>
              <w:t xml:space="preserve">Раздела </w:t>
            </w:r>
            <w:r w:rsidR="00331A93">
              <w:rPr>
                <w:sz w:val="16"/>
                <w:szCs w:val="16"/>
              </w:rPr>
              <w:t>4</w:t>
            </w:r>
            <w:r w:rsidR="00331A93" w:rsidRPr="00E145E0">
              <w:rPr>
                <w:sz w:val="16"/>
                <w:szCs w:val="16"/>
              </w:rPr>
              <w:t xml:space="preserve"> не равна показателю по строке </w:t>
            </w:r>
            <w:r w:rsidR="00331A93">
              <w:rPr>
                <w:sz w:val="16"/>
                <w:szCs w:val="16"/>
              </w:rPr>
              <w:t>12</w:t>
            </w:r>
            <w:r w:rsidR="00331A93" w:rsidRPr="00E145E0">
              <w:rPr>
                <w:sz w:val="16"/>
                <w:szCs w:val="16"/>
              </w:rPr>
              <w:t xml:space="preserve">0 графы </w:t>
            </w:r>
            <w:r w:rsidR="00662EE0">
              <w:rPr>
                <w:sz w:val="16"/>
                <w:szCs w:val="16"/>
              </w:rPr>
              <w:t>6</w:t>
            </w:r>
            <w:r w:rsidR="00331A93" w:rsidRPr="00E145E0">
              <w:rPr>
                <w:sz w:val="16"/>
                <w:szCs w:val="16"/>
              </w:rPr>
              <w:t xml:space="preserve"> в разделе 1 </w:t>
            </w:r>
            <w:r w:rsidR="00331A93">
              <w:rPr>
                <w:sz w:val="16"/>
                <w:szCs w:val="16"/>
              </w:rPr>
              <w:t>–</w:t>
            </w:r>
            <w:r w:rsidR="00331A93"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331A93" w:rsidRDefault="00331A93"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331A93" w:rsidRDefault="00331A93" w:rsidP="007A01B2">
            <w:pPr>
              <w:jc w:val="center"/>
              <w:rPr>
                <w:sz w:val="16"/>
                <w:szCs w:val="16"/>
              </w:rPr>
            </w:pPr>
            <w:r>
              <w:rPr>
                <w:sz w:val="16"/>
                <w:szCs w:val="16"/>
              </w:rPr>
              <w:t>Б</w:t>
            </w:r>
          </w:p>
        </w:tc>
      </w:tr>
      <w:tr w:rsidR="00FD2070" w:rsidRPr="00293FB2" w:rsidTr="00FD2070">
        <w:trPr>
          <w:trHeight w:val="74"/>
        </w:trPr>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60</w:t>
            </w:r>
          </w:p>
        </w:tc>
        <w:tc>
          <w:tcPr>
            <w:tcW w:w="851"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FD2070" w:rsidRDefault="00FD2070" w:rsidP="00FD2070">
            <w:pPr>
              <w:jc w:val="center"/>
              <w:rPr>
                <w:sz w:val="16"/>
                <w:szCs w:val="16"/>
              </w:rPr>
            </w:pPr>
            <w:r>
              <w:rPr>
                <w:sz w:val="16"/>
                <w:szCs w:val="16"/>
              </w:rPr>
              <w:t>Сумма показателей по счетам актива баланса 1107ХХ</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FD2070">
            <w:pPr>
              <w:snapToGrid w:val="0"/>
              <w:jc w:val="center"/>
              <w:rPr>
                <w:sz w:val="16"/>
                <w:szCs w:val="16"/>
              </w:rPr>
            </w:pPr>
            <w:r>
              <w:rPr>
                <w:sz w:val="16"/>
                <w:szCs w:val="16"/>
              </w:rPr>
              <w:t>130</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FD2070" w:rsidRPr="00293FB2" w:rsidRDefault="00FD207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D2070" w:rsidRDefault="00AC1777" w:rsidP="00AC1777">
            <w:pPr>
              <w:jc w:val="center"/>
              <w:rPr>
                <w:sz w:val="16"/>
                <w:szCs w:val="16"/>
              </w:rPr>
            </w:pPr>
            <w:r>
              <w:rPr>
                <w:sz w:val="16"/>
                <w:szCs w:val="16"/>
              </w:rPr>
              <w:t>Сумма показателей по счетам актива баланса 1107ХХ</w:t>
            </w:r>
            <w:r w:rsidRPr="00E145E0">
              <w:rPr>
                <w:sz w:val="16"/>
                <w:szCs w:val="16"/>
              </w:rPr>
              <w:t xml:space="preserve"> </w:t>
            </w:r>
            <w:r w:rsidR="00FD2070" w:rsidRPr="00E145E0">
              <w:rPr>
                <w:sz w:val="16"/>
                <w:szCs w:val="16"/>
              </w:rPr>
              <w:t xml:space="preserve">Раздела </w:t>
            </w:r>
            <w:r w:rsidR="00FD2070">
              <w:rPr>
                <w:sz w:val="16"/>
                <w:szCs w:val="16"/>
              </w:rPr>
              <w:t>4</w:t>
            </w:r>
            <w:r w:rsidR="00FD2070" w:rsidRPr="00E145E0">
              <w:rPr>
                <w:sz w:val="16"/>
                <w:szCs w:val="16"/>
              </w:rPr>
              <w:t xml:space="preserve"> не равна показателю по строке </w:t>
            </w:r>
            <w:r w:rsidR="00FD2070">
              <w:rPr>
                <w:sz w:val="16"/>
                <w:szCs w:val="16"/>
              </w:rPr>
              <w:t>13</w:t>
            </w:r>
            <w:r w:rsidR="00FD2070" w:rsidRPr="00E145E0">
              <w:rPr>
                <w:sz w:val="16"/>
                <w:szCs w:val="16"/>
              </w:rPr>
              <w:t xml:space="preserve">0 графы </w:t>
            </w:r>
            <w:r w:rsidR="00662EE0">
              <w:rPr>
                <w:sz w:val="16"/>
                <w:szCs w:val="16"/>
              </w:rPr>
              <w:t>6</w:t>
            </w:r>
            <w:r w:rsidR="00FD2070" w:rsidRPr="00E145E0">
              <w:rPr>
                <w:sz w:val="16"/>
                <w:szCs w:val="16"/>
              </w:rPr>
              <w:t xml:space="preserve"> в разделе 1 </w:t>
            </w:r>
            <w:r w:rsidR="00FD2070">
              <w:rPr>
                <w:sz w:val="16"/>
                <w:szCs w:val="16"/>
              </w:rPr>
              <w:t>–</w:t>
            </w:r>
            <w:r w:rsidR="00FD207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Б</w:t>
            </w:r>
          </w:p>
        </w:tc>
      </w:tr>
      <w:tr w:rsidR="00FD2070" w:rsidRPr="00293FB2" w:rsidTr="00FD2070">
        <w:trPr>
          <w:trHeight w:val="74"/>
        </w:trPr>
        <w:tc>
          <w:tcPr>
            <w:tcW w:w="567" w:type="dxa"/>
            <w:tcBorders>
              <w:top w:val="single" w:sz="4" w:space="0" w:color="auto"/>
              <w:left w:val="single" w:sz="4" w:space="0" w:color="auto"/>
              <w:bottom w:val="single" w:sz="4" w:space="0" w:color="auto"/>
              <w:right w:val="single" w:sz="4" w:space="0" w:color="auto"/>
            </w:tcBorders>
          </w:tcPr>
          <w:p w:rsidR="00FD2070" w:rsidRDefault="00FD2070" w:rsidP="00FD2070">
            <w:pPr>
              <w:jc w:val="center"/>
              <w:rPr>
                <w:sz w:val="16"/>
                <w:szCs w:val="16"/>
              </w:rPr>
            </w:pPr>
            <w:r>
              <w:rPr>
                <w:sz w:val="16"/>
                <w:szCs w:val="16"/>
              </w:rPr>
              <w:t>61</w:t>
            </w:r>
          </w:p>
        </w:tc>
        <w:tc>
          <w:tcPr>
            <w:tcW w:w="851"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FD2070" w:rsidRDefault="00FD2070" w:rsidP="00730AB1">
            <w:pPr>
              <w:jc w:val="center"/>
              <w:rPr>
                <w:sz w:val="16"/>
                <w:szCs w:val="16"/>
              </w:rPr>
            </w:pPr>
            <w:r>
              <w:rPr>
                <w:sz w:val="16"/>
                <w:szCs w:val="16"/>
              </w:rPr>
              <w:t>Сумма показателей по счетам актива баланса 1108ХХ</w:t>
            </w:r>
            <w:r w:rsidR="00730AB1">
              <w:rPr>
                <w:sz w:val="16"/>
                <w:szCs w:val="16"/>
              </w:rPr>
              <w:t xml:space="preserve"> за минусом суммы показателей по счетам актива баланса 11045Х и 11145Х</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FD2070">
            <w:pPr>
              <w:snapToGrid w:val="0"/>
              <w:jc w:val="center"/>
              <w:rPr>
                <w:sz w:val="16"/>
                <w:szCs w:val="16"/>
              </w:rPr>
            </w:pPr>
            <w:r>
              <w:rPr>
                <w:sz w:val="16"/>
                <w:szCs w:val="16"/>
              </w:rPr>
              <w:t>140</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FD2070" w:rsidRPr="00293FB2" w:rsidRDefault="00FD207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D2070" w:rsidRDefault="00AC1777" w:rsidP="00AC1777">
            <w:pPr>
              <w:jc w:val="center"/>
              <w:rPr>
                <w:sz w:val="16"/>
                <w:szCs w:val="16"/>
              </w:rPr>
            </w:pPr>
            <w:r>
              <w:rPr>
                <w:sz w:val="16"/>
                <w:szCs w:val="16"/>
              </w:rPr>
              <w:t>Сумма показателей по счетам актива баланса 1108ХХ</w:t>
            </w:r>
            <w:r w:rsidRPr="00E145E0">
              <w:rPr>
                <w:sz w:val="16"/>
                <w:szCs w:val="16"/>
              </w:rPr>
              <w:t xml:space="preserve"> </w:t>
            </w:r>
            <w:r w:rsidR="00FD2070" w:rsidRPr="00E145E0">
              <w:rPr>
                <w:sz w:val="16"/>
                <w:szCs w:val="16"/>
              </w:rPr>
              <w:t xml:space="preserve">Раздела </w:t>
            </w:r>
            <w:r w:rsidR="00FD2070">
              <w:rPr>
                <w:sz w:val="16"/>
                <w:szCs w:val="16"/>
              </w:rPr>
              <w:t>4</w:t>
            </w:r>
            <w:r w:rsidR="00FD2070" w:rsidRPr="00E145E0">
              <w:rPr>
                <w:sz w:val="16"/>
                <w:szCs w:val="16"/>
              </w:rPr>
              <w:t xml:space="preserve"> не равна показателю по строке </w:t>
            </w:r>
            <w:r w:rsidR="00FD2070">
              <w:rPr>
                <w:sz w:val="16"/>
                <w:szCs w:val="16"/>
              </w:rPr>
              <w:t>14</w:t>
            </w:r>
            <w:r w:rsidR="00FD2070" w:rsidRPr="00E145E0">
              <w:rPr>
                <w:sz w:val="16"/>
                <w:szCs w:val="16"/>
              </w:rPr>
              <w:t xml:space="preserve">0 графы </w:t>
            </w:r>
            <w:r w:rsidR="00662EE0">
              <w:rPr>
                <w:sz w:val="16"/>
                <w:szCs w:val="16"/>
              </w:rPr>
              <w:t>6</w:t>
            </w:r>
            <w:r w:rsidR="00FD2070" w:rsidRPr="00E145E0">
              <w:rPr>
                <w:sz w:val="16"/>
                <w:szCs w:val="16"/>
              </w:rPr>
              <w:t xml:space="preserve"> в разделе 1 </w:t>
            </w:r>
            <w:r w:rsidR="00FD2070">
              <w:rPr>
                <w:sz w:val="16"/>
                <w:szCs w:val="16"/>
              </w:rPr>
              <w:t>–</w:t>
            </w:r>
            <w:r w:rsidR="00FD207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Б</w:t>
            </w:r>
          </w:p>
        </w:tc>
      </w:tr>
      <w:tr w:rsidR="00FD2070" w:rsidRPr="00293FB2" w:rsidTr="00FD2070">
        <w:trPr>
          <w:trHeight w:val="74"/>
        </w:trPr>
        <w:tc>
          <w:tcPr>
            <w:tcW w:w="567" w:type="dxa"/>
            <w:tcBorders>
              <w:top w:val="single" w:sz="4" w:space="0" w:color="auto"/>
              <w:left w:val="single" w:sz="4" w:space="0" w:color="auto"/>
              <w:bottom w:val="single" w:sz="4" w:space="0" w:color="auto"/>
              <w:right w:val="single" w:sz="4" w:space="0" w:color="auto"/>
            </w:tcBorders>
          </w:tcPr>
          <w:p w:rsidR="00FD2070" w:rsidRDefault="00FD2070" w:rsidP="00FD2070">
            <w:pPr>
              <w:jc w:val="center"/>
              <w:rPr>
                <w:sz w:val="16"/>
                <w:szCs w:val="16"/>
              </w:rPr>
            </w:pPr>
            <w:r>
              <w:rPr>
                <w:sz w:val="16"/>
                <w:szCs w:val="16"/>
              </w:rPr>
              <w:t>62</w:t>
            </w:r>
          </w:p>
        </w:tc>
        <w:tc>
          <w:tcPr>
            <w:tcW w:w="851"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FD2070" w:rsidRDefault="00FD2070" w:rsidP="00FD2070">
            <w:pPr>
              <w:jc w:val="center"/>
              <w:rPr>
                <w:sz w:val="16"/>
                <w:szCs w:val="16"/>
              </w:rPr>
            </w:pPr>
            <w:r>
              <w:rPr>
                <w:sz w:val="16"/>
                <w:szCs w:val="16"/>
              </w:rPr>
              <w:t>Сумма показателей по счетам актива баланса 1109ХХ</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FD2070">
            <w:pPr>
              <w:snapToGrid w:val="0"/>
              <w:jc w:val="center"/>
              <w:rPr>
                <w:sz w:val="16"/>
                <w:szCs w:val="16"/>
              </w:rPr>
            </w:pPr>
            <w:r>
              <w:rPr>
                <w:sz w:val="16"/>
                <w:szCs w:val="16"/>
              </w:rPr>
              <w:t>150</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FD2070" w:rsidRPr="00293FB2" w:rsidRDefault="00FD207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D2070" w:rsidRDefault="00AC1777" w:rsidP="00AC1777">
            <w:pPr>
              <w:jc w:val="center"/>
              <w:rPr>
                <w:sz w:val="16"/>
                <w:szCs w:val="16"/>
              </w:rPr>
            </w:pPr>
            <w:r>
              <w:rPr>
                <w:sz w:val="16"/>
                <w:szCs w:val="16"/>
              </w:rPr>
              <w:t>Сумма показателей по счетам актива баланса 1109ХХ</w:t>
            </w:r>
            <w:r w:rsidRPr="00E145E0">
              <w:rPr>
                <w:sz w:val="16"/>
                <w:szCs w:val="16"/>
              </w:rPr>
              <w:t xml:space="preserve"> </w:t>
            </w:r>
            <w:r w:rsidR="00FD2070" w:rsidRPr="00E145E0">
              <w:rPr>
                <w:sz w:val="16"/>
                <w:szCs w:val="16"/>
              </w:rPr>
              <w:t xml:space="preserve">Раздела </w:t>
            </w:r>
            <w:r w:rsidR="00FD2070">
              <w:rPr>
                <w:sz w:val="16"/>
                <w:szCs w:val="16"/>
              </w:rPr>
              <w:t>4</w:t>
            </w:r>
            <w:r w:rsidR="00FD2070" w:rsidRPr="00E145E0">
              <w:rPr>
                <w:sz w:val="16"/>
                <w:szCs w:val="16"/>
              </w:rPr>
              <w:t xml:space="preserve"> не равна показателю по строке </w:t>
            </w:r>
            <w:r w:rsidR="00FD2070">
              <w:rPr>
                <w:sz w:val="16"/>
                <w:szCs w:val="16"/>
              </w:rPr>
              <w:t>15</w:t>
            </w:r>
            <w:r w:rsidR="00FD2070" w:rsidRPr="00E145E0">
              <w:rPr>
                <w:sz w:val="16"/>
                <w:szCs w:val="16"/>
              </w:rPr>
              <w:t xml:space="preserve">0 графы </w:t>
            </w:r>
            <w:r w:rsidR="00662EE0">
              <w:rPr>
                <w:sz w:val="16"/>
                <w:szCs w:val="16"/>
              </w:rPr>
              <w:t>6</w:t>
            </w:r>
            <w:r w:rsidR="00FD2070" w:rsidRPr="00E145E0">
              <w:rPr>
                <w:sz w:val="16"/>
                <w:szCs w:val="16"/>
              </w:rPr>
              <w:t xml:space="preserve"> в разделе 1 </w:t>
            </w:r>
            <w:r w:rsidR="00FD2070">
              <w:rPr>
                <w:sz w:val="16"/>
                <w:szCs w:val="16"/>
              </w:rPr>
              <w:t>–</w:t>
            </w:r>
            <w:r w:rsidR="00FD207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Б</w:t>
            </w:r>
          </w:p>
        </w:tc>
      </w:tr>
      <w:tr w:rsidR="00FD2070" w:rsidRPr="00293FB2" w:rsidTr="00FD2070">
        <w:trPr>
          <w:trHeight w:val="74"/>
        </w:trPr>
        <w:tc>
          <w:tcPr>
            <w:tcW w:w="567" w:type="dxa"/>
            <w:tcBorders>
              <w:top w:val="single" w:sz="4" w:space="0" w:color="auto"/>
              <w:left w:val="single" w:sz="4" w:space="0" w:color="auto"/>
              <w:bottom w:val="single" w:sz="4" w:space="0" w:color="auto"/>
              <w:right w:val="single" w:sz="4" w:space="0" w:color="auto"/>
            </w:tcBorders>
          </w:tcPr>
          <w:p w:rsidR="00FD2070" w:rsidRDefault="00FD2070" w:rsidP="00FD2070">
            <w:pPr>
              <w:jc w:val="center"/>
              <w:rPr>
                <w:sz w:val="16"/>
                <w:szCs w:val="16"/>
              </w:rPr>
            </w:pPr>
            <w:r>
              <w:rPr>
                <w:sz w:val="16"/>
                <w:szCs w:val="16"/>
              </w:rPr>
              <w:t>63</w:t>
            </w:r>
          </w:p>
        </w:tc>
        <w:tc>
          <w:tcPr>
            <w:tcW w:w="851"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FD2070" w:rsidRDefault="00AC1777" w:rsidP="00AC1777">
            <w:pPr>
              <w:jc w:val="center"/>
              <w:rPr>
                <w:sz w:val="16"/>
                <w:szCs w:val="16"/>
              </w:rPr>
            </w:pPr>
            <w:r>
              <w:rPr>
                <w:sz w:val="16"/>
                <w:szCs w:val="16"/>
              </w:rPr>
              <w:t>П</w:t>
            </w:r>
            <w:r w:rsidR="00FD2070">
              <w:rPr>
                <w:sz w:val="16"/>
                <w:szCs w:val="16"/>
              </w:rPr>
              <w:t>оказател</w:t>
            </w:r>
            <w:r>
              <w:rPr>
                <w:sz w:val="16"/>
                <w:szCs w:val="16"/>
              </w:rPr>
              <w:t>ь</w:t>
            </w:r>
            <w:r w:rsidR="00FD2070">
              <w:rPr>
                <w:sz w:val="16"/>
                <w:szCs w:val="16"/>
              </w:rPr>
              <w:t xml:space="preserve"> по счет</w:t>
            </w:r>
            <w:r>
              <w:rPr>
                <w:sz w:val="16"/>
                <w:szCs w:val="16"/>
              </w:rPr>
              <w:t>у</w:t>
            </w:r>
            <w:r w:rsidR="00FD2070">
              <w:rPr>
                <w:sz w:val="16"/>
                <w:szCs w:val="16"/>
              </w:rPr>
              <w:t xml:space="preserve"> актива баланса 140150</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FD2070">
            <w:pPr>
              <w:snapToGrid w:val="0"/>
              <w:jc w:val="center"/>
              <w:rPr>
                <w:sz w:val="16"/>
                <w:szCs w:val="16"/>
              </w:rPr>
            </w:pPr>
            <w:r>
              <w:rPr>
                <w:sz w:val="16"/>
                <w:szCs w:val="16"/>
              </w:rPr>
              <w:t>160</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FD2070" w:rsidRPr="00293FB2" w:rsidRDefault="00FD207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D2070" w:rsidRDefault="00AC1777" w:rsidP="00AC1777">
            <w:pPr>
              <w:jc w:val="center"/>
              <w:rPr>
                <w:sz w:val="16"/>
                <w:szCs w:val="16"/>
              </w:rPr>
            </w:pPr>
            <w:r>
              <w:rPr>
                <w:sz w:val="16"/>
                <w:szCs w:val="16"/>
              </w:rPr>
              <w:t>П</w:t>
            </w:r>
            <w:r w:rsidR="00FD2070" w:rsidRPr="00E145E0">
              <w:rPr>
                <w:sz w:val="16"/>
                <w:szCs w:val="16"/>
              </w:rPr>
              <w:t>оказател</w:t>
            </w:r>
            <w:r>
              <w:rPr>
                <w:sz w:val="16"/>
                <w:szCs w:val="16"/>
              </w:rPr>
              <w:t>ь</w:t>
            </w:r>
            <w:r w:rsidR="00FD2070" w:rsidRPr="00E145E0">
              <w:rPr>
                <w:sz w:val="16"/>
                <w:szCs w:val="16"/>
              </w:rPr>
              <w:t xml:space="preserve"> </w:t>
            </w:r>
            <w:r>
              <w:rPr>
                <w:sz w:val="16"/>
                <w:szCs w:val="16"/>
              </w:rPr>
              <w:t xml:space="preserve">по </w:t>
            </w:r>
            <w:r w:rsidR="00FD2070" w:rsidRPr="00E145E0">
              <w:rPr>
                <w:sz w:val="16"/>
                <w:szCs w:val="16"/>
              </w:rPr>
              <w:t>счет</w:t>
            </w:r>
            <w:r>
              <w:rPr>
                <w:sz w:val="16"/>
                <w:szCs w:val="16"/>
              </w:rPr>
              <w:t>у</w:t>
            </w:r>
            <w:r w:rsidR="00FD2070" w:rsidRPr="00E145E0">
              <w:rPr>
                <w:sz w:val="16"/>
                <w:szCs w:val="16"/>
              </w:rPr>
              <w:t xml:space="preserve"> актива баланса </w:t>
            </w:r>
            <w:r w:rsidR="00FD2070">
              <w:rPr>
                <w:sz w:val="16"/>
                <w:szCs w:val="16"/>
              </w:rPr>
              <w:t>140150</w:t>
            </w:r>
            <w:r w:rsidR="00FD2070" w:rsidRPr="00E145E0">
              <w:rPr>
                <w:sz w:val="16"/>
                <w:szCs w:val="16"/>
              </w:rPr>
              <w:t xml:space="preserve"> Раздела </w:t>
            </w:r>
            <w:r w:rsidR="00FD2070">
              <w:rPr>
                <w:sz w:val="16"/>
                <w:szCs w:val="16"/>
              </w:rPr>
              <w:t>4</w:t>
            </w:r>
            <w:r w:rsidR="00FD2070" w:rsidRPr="00E145E0">
              <w:rPr>
                <w:sz w:val="16"/>
                <w:szCs w:val="16"/>
              </w:rPr>
              <w:t xml:space="preserve"> не равна показателю по строке </w:t>
            </w:r>
            <w:r w:rsidR="00FD2070">
              <w:rPr>
                <w:sz w:val="16"/>
                <w:szCs w:val="16"/>
              </w:rPr>
              <w:t>16</w:t>
            </w:r>
            <w:r w:rsidR="00FD2070" w:rsidRPr="00E145E0">
              <w:rPr>
                <w:sz w:val="16"/>
                <w:szCs w:val="16"/>
              </w:rPr>
              <w:t xml:space="preserve">0 графы </w:t>
            </w:r>
            <w:r w:rsidR="00662EE0">
              <w:rPr>
                <w:sz w:val="16"/>
                <w:szCs w:val="16"/>
              </w:rPr>
              <w:t xml:space="preserve">6 </w:t>
            </w:r>
            <w:r w:rsidR="00FD2070" w:rsidRPr="00E145E0">
              <w:rPr>
                <w:sz w:val="16"/>
                <w:szCs w:val="16"/>
              </w:rPr>
              <w:t xml:space="preserve">в разделе 1 </w:t>
            </w:r>
            <w:r w:rsidR="00FD2070">
              <w:rPr>
                <w:sz w:val="16"/>
                <w:szCs w:val="16"/>
              </w:rPr>
              <w:t>–</w:t>
            </w:r>
            <w:r w:rsidR="00FD207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Б</w:t>
            </w:r>
          </w:p>
        </w:tc>
      </w:tr>
      <w:tr w:rsidR="00FD2070" w:rsidRPr="00293FB2" w:rsidTr="00FD2070">
        <w:trPr>
          <w:trHeight w:val="74"/>
        </w:trPr>
        <w:tc>
          <w:tcPr>
            <w:tcW w:w="567" w:type="dxa"/>
            <w:tcBorders>
              <w:top w:val="single" w:sz="4" w:space="0" w:color="auto"/>
              <w:left w:val="single" w:sz="4" w:space="0" w:color="auto"/>
              <w:bottom w:val="single" w:sz="4" w:space="0" w:color="auto"/>
              <w:right w:val="single" w:sz="4" w:space="0" w:color="auto"/>
            </w:tcBorders>
          </w:tcPr>
          <w:p w:rsidR="00FD2070" w:rsidRDefault="00FD2070" w:rsidP="00FD2070">
            <w:pPr>
              <w:jc w:val="center"/>
              <w:rPr>
                <w:sz w:val="16"/>
                <w:szCs w:val="16"/>
              </w:rPr>
            </w:pPr>
            <w:r>
              <w:rPr>
                <w:sz w:val="16"/>
                <w:szCs w:val="16"/>
              </w:rPr>
              <w:t>64</w:t>
            </w:r>
          </w:p>
        </w:tc>
        <w:tc>
          <w:tcPr>
            <w:tcW w:w="851"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FD2070" w:rsidRDefault="00FD2070" w:rsidP="00FD2070">
            <w:pPr>
              <w:jc w:val="center"/>
              <w:rPr>
                <w:sz w:val="16"/>
                <w:szCs w:val="16"/>
              </w:rPr>
            </w:pPr>
            <w:r>
              <w:rPr>
                <w:sz w:val="16"/>
                <w:szCs w:val="16"/>
              </w:rPr>
              <w:t>Сумма показателей по счетам актива баланса 1110ХХ</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170</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FD2070" w:rsidRPr="00293FB2" w:rsidRDefault="00FD207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D2070" w:rsidRDefault="00AC1777" w:rsidP="00AC1777">
            <w:pPr>
              <w:jc w:val="center"/>
              <w:rPr>
                <w:sz w:val="16"/>
                <w:szCs w:val="16"/>
              </w:rPr>
            </w:pPr>
            <w:r>
              <w:rPr>
                <w:sz w:val="16"/>
                <w:szCs w:val="16"/>
              </w:rPr>
              <w:t>Сумма показателей по счетам актива баланса 1110ХХ</w:t>
            </w:r>
            <w:r w:rsidRPr="00E145E0">
              <w:rPr>
                <w:sz w:val="16"/>
                <w:szCs w:val="16"/>
              </w:rPr>
              <w:t xml:space="preserve"> </w:t>
            </w:r>
            <w:r w:rsidR="00FD2070" w:rsidRPr="00E145E0">
              <w:rPr>
                <w:sz w:val="16"/>
                <w:szCs w:val="16"/>
              </w:rPr>
              <w:t xml:space="preserve">Раздела </w:t>
            </w:r>
            <w:r w:rsidR="00FD2070">
              <w:rPr>
                <w:sz w:val="16"/>
                <w:szCs w:val="16"/>
              </w:rPr>
              <w:t>4</w:t>
            </w:r>
            <w:r w:rsidR="00FD2070" w:rsidRPr="00E145E0">
              <w:rPr>
                <w:sz w:val="16"/>
                <w:szCs w:val="16"/>
              </w:rPr>
              <w:t xml:space="preserve"> не равна показателю по строке </w:t>
            </w:r>
            <w:r w:rsidR="00FD2070">
              <w:rPr>
                <w:sz w:val="16"/>
                <w:szCs w:val="16"/>
              </w:rPr>
              <w:t>17</w:t>
            </w:r>
            <w:r w:rsidR="00FD2070" w:rsidRPr="00E145E0">
              <w:rPr>
                <w:sz w:val="16"/>
                <w:szCs w:val="16"/>
              </w:rPr>
              <w:t xml:space="preserve">0 графы </w:t>
            </w:r>
            <w:r w:rsidR="00662EE0">
              <w:rPr>
                <w:sz w:val="16"/>
                <w:szCs w:val="16"/>
              </w:rPr>
              <w:t>6</w:t>
            </w:r>
            <w:r w:rsidR="00FD2070" w:rsidRPr="00E145E0">
              <w:rPr>
                <w:sz w:val="16"/>
                <w:szCs w:val="16"/>
              </w:rPr>
              <w:t xml:space="preserve"> в разделе 1 </w:t>
            </w:r>
            <w:r w:rsidR="00FD2070">
              <w:rPr>
                <w:sz w:val="16"/>
                <w:szCs w:val="16"/>
              </w:rPr>
              <w:t>–</w:t>
            </w:r>
            <w:r w:rsidR="00FD207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D2070" w:rsidRDefault="00FD207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65</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1201ХХ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200</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1201ХХ</w:t>
            </w:r>
            <w:r w:rsidRPr="00E145E0">
              <w:rPr>
                <w:sz w:val="16"/>
                <w:szCs w:val="16"/>
              </w:rPr>
              <w:t xml:space="preserve">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200</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66</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12011Х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201</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12011Х</w:t>
            </w:r>
            <w:r w:rsidRPr="00E145E0">
              <w:rPr>
                <w:sz w:val="16"/>
                <w:szCs w:val="16"/>
              </w:rPr>
              <w:t xml:space="preserve">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201</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66.1</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12012Х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203</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12012Х</w:t>
            </w:r>
            <w:r w:rsidRPr="00E145E0">
              <w:rPr>
                <w:sz w:val="16"/>
                <w:szCs w:val="16"/>
              </w:rPr>
              <w:t xml:space="preserve">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203</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66.2</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П</w:t>
            </w:r>
            <w:r w:rsidR="00662EE0">
              <w:rPr>
                <w:sz w:val="16"/>
                <w:szCs w:val="16"/>
              </w:rPr>
              <w:t>оказател</w:t>
            </w:r>
            <w:r>
              <w:rPr>
                <w:sz w:val="16"/>
                <w:szCs w:val="16"/>
              </w:rPr>
              <w:t>ь</w:t>
            </w:r>
            <w:r w:rsidR="00662EE0">
              <w:rPr>
                <w:sz w:val="16"/>
                <w:szCs w:val="16"/>
              </w:rPr>
              <w:t xml:space="preserve"> по счет</w:t>
            </w:r>
            <w:r>
              <w:rPr>
                <w:sz w:val="16"/>
                <w:szCs w:val="16"/>
              </w:rPr>
              <w:t>у</w:t>
            </w:r>
            <w:r w:rsidR="00662EE0">
              <w:rPr>
                <w:sz w:val="16"/>
                <w:szCs w:val="16"/>
              </w:rPr>
              <w:t xml:space="preserve"> актива баланса 120122</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204</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 xml:space="preserve">Показатель по счету актива баланса 120122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204</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66.3</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AC1777" w:rsidP="00662EE0">
            <w:pPr>
              <w:jc w:val="center"/>
              <w:rPr>
                <w:sz w:val="16"/>
                <w:szCs w:val="16"/>
              </w:rPr>
            </w:pPr>
            <w:r>
              <w:rPr>
                <w:sz w:val="16"/>
                <w:szCs w:val="16"/>
              </w:rPr>
              <w:t xml:space="preserve">Показатель по счету актива </w:t>
            </w:r>
            <w:r>
              <w:rPr>
                <w:sz w:val="16"/>
                <w:szCs w:val="16"/>
              </w:rPr>
              <w:lastRenderedPageBreak/>
              <w:t xml:space="preserve">баланса </w:t>
            </w:r>
            <w:r w:rsidR="00662EE0">
              <w:rPr>
                <w:sz w:val="16"/>
                <w:szCs w:val="16"/>
              </w:rPr>
              <w:t>120127</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lastRenderedPageBreak/>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206</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 xml:space="preserve">Показатель по счету актива баланса 120127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lastRenderedPageBreak/>
              <w:t>206</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lastRenderedPageBreak/>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lastRenderedPageBreak/>
              <w:t>66.4</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12013Х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207</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12013Х</w:t>
            </w:r>
            <w:r w:rsidRPr="00E145E0">
              <w:rPr>
                <w:sz w:val="16"/>
                <w:szCs w:val="16"/>
              </w:rPr>
              <w:t xml:space="preserve">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207</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70</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1204ХХ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240</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1204ХХ</w:t>
            </w:r>
            <w:r w:rsidRPr="00E145E0">
              <w:rPr>
                <w:sz w:val="16"/>
                <w:szCs w:val="16"/>
              </w:rPr>
              <w:t xml:space="preserve">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240</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71</w:t>
            </w:r>
            <w:r w:rsidR="00F430C1">
              <w:rPr>
                <w:sz w:val="16"/>
                <w:szCs w:val="16"/>
              </w:rPr>
              <w:t xml:space="preserve"> для разреза КВФО 1</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1205ХХ, 1209ХХ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1205ХХ, 1209ХХ</w:t>
            </w:r>
            <w:r w:rsidRPr="00E145E0">
              <w:rPr>
                <w:sz w:val="16"/>
                <w:szCs w:val="16"/>
              </w:rPr>
              <w:t xml:space="preserve">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250</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F430C1" w:rsidRPr="00293FB2" w:rsidTr="00F430C1">
        <w:trPr>
          <w:trHeight w:val="74"/>
        </w:trPr>
        <w:tc>
          <w:tcPr>
            <w:tcW w:w="567" w:type="dxa"/>
            <w:tcBorders>
              <w:top w:val="single" w:sz="4" w:space="0" w:color="auto"/>
              <w:left w:val="single" w:sz="4" w:space="0" w:color="auto"/>
              <w:bottom w:val="single" w:sz="4" w:space="0" w:color="auto"/>
              <w:right w:val="single" w:sz="4" w:space="0" w:color="auto"/>
            </w:tcBorders>
          </w:tcPr>
          <w:p w:rsidR="00F430C1" w:rsidRDefault="00F430C1" w:rsidP="00F430C1">
            <w:pPr>
              <w:jc w:val="center"/>
              <w:rPr>
                <w:sz w:val="16"/>
                <w:szCs w:val="16"/>
              </w:rPr>
            </w:pPr>
            <w:r>
              <w:rPr>
                <w:sz w:val="16"/>
                <w:szCs w:val="16"/>
              </w:rPr>
              <w:t>71.1 для разреза КВФО 3</w:t>
            </w:r>
          </w:p>
        </w:tc>
        <w:tc>
          <w:tcPr>
            <w:tcW w:w="851" w:type="dxa"/>
            <w:tcBorders>
              <w:top w:val="single" w:sz="4" w:space="0" w:color="auto"/>
              <w:left w:val="single" w:sz="4" w:space="0" w:color="auto"/>
              <w:bottom w:val="single" w:sz="4" w:space="0" w:color="auto"/>
              <w:right w:val="single" w:sz="4" w:space="0" w:color="auto"/>
            </w:tcBorders>
          </w:tcPr>
          <w:p w:rsidR="00F430C1" w:rsidRDefault="00F430C1" w:rsidP="008954E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430C1" w:rsidRDefault="00F430C1" w:rsidP="008954EA">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F430C1" w:rsidRDefault="00F430C1" w:rsidP="008954EA">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F430C1" w:rsidRDefault="00F430C1" w:rsidP="00F430C1">
            <w:pPr>
              <w:jc w:val="center"/>
              <w:rPr>
                <w:sz w:val="16"/>
                <w:szCs w:val="16"/>
              </w:rPr>
            </w:pPr>
            <w:r>
              <w:rPr>
                <w:sz w:val="16"/>
                <w:szCs w:val="16"/>
              </w:rPr>
              <w:t>Сумма показателей по счетам актива баланса 3205ХХ, 3209ХХ</w:t>
            </w:r>
          </w:p>
        </w:tc>
        <w:tc>
          <w:tcPr>
            <w:tcW w:w="567" w:type="dxa"/>
            <w:tcBorders>
              <w:top w:val="single" w:sz="4" w:space="0" w:color="auto"/>
              <w:left w:val="single" w:sz="4" w:space="0" w:color="auto"/>
              <w:bottom w:val="single" w:sz="4" w:space="0" w:color="auto"/>
              <w:right w:val="single" w:sz="4" w:space="0" w:color="auto"/>
            </w:tcBorders>
          </w:tcPr>
          <w:p w:rsidR="00F430C1" w:rsidRDefault="00F430C1" w:rsidP="008954EA">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F430C1" w:rsidRDefault="00F430C1" w:rsidP="008954EA">
            <w:pPr>
              <w:snapToGrid w:val="0"/>
              <w:jc w:val="center"/>
              <w:rPr>
                <w:sz w:val="16"/>
                <w:szCs w:val="16"/>
              </w:rPr>
            </w:pPr>
            <w:r>
              <w:rPr>
                <w:sz w:val="16"/>
                <w:szCs w:val="16"/>
              </w:rPr>
              <w:t>250</w:t>
            </w:r>
          </w:p>
        </w:tc>
        <w:tc>
          <w:tcPr>
            <w:tcW w:w="567" w:type="dxa"/>
            <w:tcBorders>
              <w:top w:val="single" w:sz="4" w:space="0" w:color="auto"/>
              <w:left w:val="single" w:sz="4" w:space="0" w:color="auto"/>
              <w:bottom w:val="single" w:sz="4" w:space="0" w:color="auto"/>
              <w:right w:val="single" w:sz="4" w:space="0" w:color="auto"/>
            </w:tcBorders>
          </w:tcPr>
          <w:p w:rsidR="00F430C1" w:rsidRDefault="00F430C1" w:rsidP="008954EA">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F430C1" w:rsidRPr="00293FB2" w:rsidRDefault="00F430C1" w:rsidP="008954EA">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F430C1" w:rsidRDefault="00F430C1" w:rsidP="008954EA">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F430C1" w:rsidRDefault="00F430C1" w:rsidP="00F430C1">
            <w:pPr>
              <w:jc w:val="center"/>
              <w:rPr>
                <w:sz w:val="16"/>
                <w:szCs w:val="16"/>
              </w:rPr>
            </w:pPr>
            <w:r>
              <w:rPr>
                <w:sz w:val="16"/>
                <w:szCs w:val="16"/>
              </w:rPr>
              <w:t>Сумма показателей по счетам актива баланса 3205ХХ, 3209ХХ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250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F430C1" w:rsidRDefault="00F430C1" w:rsidP="008954EA">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F430C1" w:rsidRDefault="00F430C1" w:rsidP="008954EA">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72</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1206ХХ, 1208ХХ, 1303ХХ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260</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1206ХХ, 1208ХХ, 1303ХХ</w:t>
            </w:r>
            <w:r w:rsidR="00662EE0" w:rsidRPr="00E145E0">
              <w:rPr>
                <w:sz w:val="16"/>
                <w:szCs w:val="16"/>
              </w:rPr>
              <w:t xml:space="preserve"> 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260</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73</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1207ХХ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270</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1207ХХ</w:t>
            </w:r>
            <w:r w:rsidRPr="00E145E0">
              <w:rPr>
                <w:sz w:val="16"/>
                <w:szCs w:val="16"/>
              </w:rPr>
              <w:t xml:space="preserve">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270</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74</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1210ХХ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662EE0">
            <w:pPr>
              <w:snapToGrid w:val="0"/>
              <w:jc w:val="center"/>
              <w:rPr>
                <w:sz w:val="16"/>
                <w:szCs w:val="16"/>
              </w:rPr>
            </w:pPr>
            <w:r>
              <w:rPr>
                <w:sz w:val="16"/>
                <w:szCs w:val="16"/>
              </w:rPr>
              <w:t>280</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1210ХХ</w:t>
            </w:r>
            <w:r w:rsidRPr="00E145E0">
              <w:rPr>
                <w:sz w:val="16"/>
                <w:szCs w:val="16"/>
              </w:rPr>
              <w:t xml:space="preserve">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280</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662EE0" w:rsidRPr="00293FB2" w:rsidTr="00662EE0">
        <w:trPr>
          <w:trHeight w:val="74"/>
        </w:trPr>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74.1</w:t>
            </w:r>
          </w:p>
        </w:tc>
        <w:tc>
          <w:tcPr>
            <w:tcW w:w="851"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662EE0" w:rsidRDefault="00662EE0" w:rsidP="00662EE0">
            <w:pPr>
              <w:jc w:val="center"/>
              <w:rPr>
                <w:sz w:val="16"/>
                <w:szCs w:val="16"/>
              </w:rPr>
            </w:pPr>
            <w:r>
              <w:rPr>
                <w:sz w:val="16"/>
                <w:szCs w:val="16"/>
              </w:rPr>
              <w:t>Сумма показателей по счетам актива баланса 12101Х</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AC1777">
            <w:pPr>
              <w:snapToGrid w:val="0"/>
              <w:jc w:val="center"/>
              <w:rPr>
                <w:sz w:val="16"/>
                <w:szCs w:val="16"/>
              </w:rPr>
            </w:pPr>
            <w:r>
              <w:rPr>
                <w:sz w:val="16"/>
                <w:szCs w:val="16"/>
              </w:rPr>
              <w:t>28</w:t>
            </w:r>
            <w:r w:rsidR="00AC1777">
              <w:rPr>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662EE0" w:rsidRPr="00293FB2" w:rsidRDefault="00662EE0"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662EE0" w:rsidRDefault="00AC1777" w:rsidP="00AC1777">
            <w:pPr>
              <w:jc w:val="center"/>
              <w:rPr>
                <w:sz w:val="16"/>
                <w:szCs w:val="16"/>
              </w:rPr>
            </w:pPr>
            <w:r>
              <w:rPr>
                <w:sz w:val="16"/>
                <w:szCs w:val="16"/>
              </w:rPr>
              <w:t>Сумма показателей по счетам актива баланса 12101Х</w:t>
            </w:r>
            <w:r w:rsidRPr="00E145E0">
              <w:rPr>
                <w:sz w:val="16"/>
                <w:szCs w:val="16"/>
              </w:rPr>
              <w:t xml:space="preserve"> </w:t>
            </w:r>
            <w:r w:rsidR="00662EE0" w:rsidRPr="00E145E0">
              <w:rPr>
                <w:sz w:val="16"/>
                <w:szCs w:val="16"/>
              </w:rPr>
              <w:t xml:space="preserve">Раздела </w:t>
            </w:r>
            <w:r w:rsidR="00662EE0">
              <w:rPr>
                <w:sz w:val="16"/>
                <w:szCs w:val="16"/>
              </w:rPr>
              <w:t>4</w:t>
            </w:r>
            <w:r w:rsidR="00662EE0" w:rsidRPr="00E145E0">
              <w:rPr>
                <w:sz w:val="16"/>
                <w:szCs w:val="16"/>
              </w:rPr>
              <w:t xml:space="preserve"> не равна показателю по строке </w:t>
            </w:r>
            <w:r w:rsidR="00662EE0">
              <w:rPr>
                <w:sz w:val="16"/>
                <w:szCs w:val="16"/>
              </w:rPr>
              <w:t>28</w:t>
            </w:r>
            <w:r>
              <w:rPr>
                <w:sz w:val="16"/>
                <w:szCs w:val="16"/>
              </w:rPr>
              <w:t>2</w:t>
            </w:r>
            <w:r w:rsidR="00662EE0" w:rsidRPr="00E145E0">
              <w:rPr>
                <w:sz w:val="16"/>
                <w:szCs w:val="16"/>
              </w:rPr>
              <w:t xml:space="preserve"> графы </w:t>
            </w:r>
            <w:r w:rsidR="00662EE0">
              <w:rPr>
                <w:sz w:val="16"/>
                <w:szCs w:val="16"/>
              </w:rPr>
              <w:t>6</w:t>
            </w:r>
            <w:r w:rsidR="00662EE0" w:rsidRPr="00E145E0">
              <w:rPr>
                <w:sz w:val="16"/>
                <w:szCs w:val="16"/>
              </w:rPr>
              <w:t xml:space="preserve"> в разделе 1 </w:t>
            </w:r>
            <w:r w:rsidR="00662EE0">
              <w:rPr>
                <w:sz w:val="16"/>
                <w:szCs w:val="16"/>
              </w:rPr>
              <w:t>–</w:t>
            </w:r>
            <w:r w:rsidR="00662EE0"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662EE0" w:rsidRDefault="00662EE0"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75</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актива баланса 1215ХХ</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290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актива баланса 1215ХХ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290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76</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пассива баланса 1301ХХ</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400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пассива баланса 1301ХХ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400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77</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пассива баланса 1302ХХ, 1208ХХ, 130402, 130403</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410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 xml:space="preserve">Сумма показателей по счетам пассива баланса 1302ХХ, 1208ХХ, 130402, 130403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410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lastRenderedPageBreak/>
              <w:t>78</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пассива баланса 1303ХХ</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420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пассива баланса 1303ХХ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420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79</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516A0C">
            <w:pPr>
              <w:jc w:val="center"/>
              <w:rPr>
                <w:sz w:val="16"/>
                <w:szCs w:val="16"/>
              </w:rPr>
            </w:pPr>
            <w:r>
              <w:rPr>
                <w:sz w:val="16"/>
                <w:szCs w:val="16"/>
              </w:rPr>
              <w:t xml:space="preserve">Показатель по счету пассива баланса </w:t>
            </w:r>
            <w:r w:rsidR="00516A0C">
              <w:rPr>
                <w:sz w:val="16"/>
                <w:szCs w:val="16"/>
              </w:rPr>
              <w:t>3</w:t>
            </w:r>
            <w:r>
              <w:rPr>
                <w:sz w:val="16"/>
                <w:szCs w:val="16"/>
              </w:rPr>
              <w:t>30401</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431</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516A0C">
            <w:pPr>
              <w:jc w:val="center"/>
              <w:rPr>
                <w:sz w:val="16"/>
                <w:szCs w:val="16"/>
              </w:rPr>
            </w:pPr>
            <w:r>
              <w:rPr>
                <w:sz w:val="16"/>
                <w:szCs w:val="16"/>
              </w:rPr>
              <w:t xml:space="preserve">Показатель по счету пассива баланса </w:t>
            </w:r>
            <w:r w:rsidR="00516A0C">
              <w:rPr>
                <w:sz w:val="16"/>
                <w:szCs w:val="16"/>
              </w:rPr>
              <w:t>3</w:t>
            </w:r>
            <w:r>
              <w:rPr>
                <w:sz w:val="16"/>
                <w:szCs w:val="16"/>
              </w:rPr>
              <w:t xml:space="preserve">30401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431</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79.1 для разреза КВФО 1</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Показатель по счету пассива баланса 130401</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 xml:space="preserve">Показатель по счету пассива баланса 130401 </w:t>
            </w:r>
            <w:r w:rsidRPr="00E145E0">
              <w:rPr>
                <w:sz w:val="16"/>
                <w:szCs w:val="16"/>
              </w:rPr>
              <w:t xml:space="preserve">Раздела </w:t>
            </w:r>
            <w:r>
              <w:rPr>
                <w:sz w:val="16"/>
                <w:szCs w:val="16"/>
              </w:rPr>
              <w:t>4</w:t>
            </w:r>
            <w:r w:rsidRPr="00E145E0">
              <w:rPr>
                <w:sz w:val="16"/>
                <w:szCs w:val="16"/>
              </w:rPr>
              <w:t xml:space="preserve"> </w:t>
            </w:r>
            <w:r>
              <w:rPr>
                <w:sz w:val="16"/>
                <w:szCs w:val="16"/>
              </w:rPr>
              <w:t>по разрезу КВФО 1</w:t>
            </w:r>
            <w:r w:rsidRPr="00E145E0">
              <w:rPr>
                <w:sz w:val="16"/>
                <w:szCs w:val="16"/>
              </w:rPr>
              <w:t xml:space="preserve">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80</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Показатель по счету пассива баланса 130404</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432</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 xml:space="preserve">Показатель по счету пассива баланса 130404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432</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81</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Показатель по счету пассива баланса 130406</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433</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 xml:space="preserve">Показатель по счету пассива баланса 130406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433</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82</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пассива баланса 12101Х</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434</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пассива баланса 12101Х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434</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83</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Показатель по счету пассива баланса 1304</w:t>
            </w:r>
            <w:r>
              <w:rPr>
                <w:sz w:val="16"/>
                <w:szCs w:val="16"/>
                <w:lang w:val="en-US"/>
              </w:rPr>
              <w:t>T</w:t>
            </w: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436</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Показатель по счету пассива баланса 1304</w:t>
            </w:r>
            <w:r>
              <w:rPr>
                <w:sz w:val="16"/>
                <w:szCs w:val="16"/>
                <w:lang w:val="en-US"/>
              </w:rPr>
              <w:t>T</w:t>
            </w:r>
            <w:r>
              <w:rPr>
                <w:sz w:val="16"/>
                <w:szCs w:val="16"/>
              </w:rPr>
              <w:t xml:space="preserve">6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436</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84</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Показатель по счету пассива баланса 130407</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437</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 xml:space="preserve">Показатель по счету пассива баланса 130407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437</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85</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пассива баланса 1205ХХ, 1209ХХ</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470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 xml:space="preserve">Сумма показателей по счетам пассива баланса </w:t>
            </w:r>
            <w:r w:rsidR="00275EEE">
              <w:rPr>
                <w:sz w:val="16"/>
                <w:szCs w:val="16"/>
              </w:rPr>
              <w:t>1205ХХ, 1209ХХ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470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86</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Показатель по счету пассива баланса 140160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3F2750">
            <w:pPr>
              <w:snapToGrid w:val="0"/>
              <w:jc w:val="center"/>
              <w:rPr>
                <w:sz w:val="16"/>
                <w:szCs w:val="16"/>
              </w:rPr>
            </w:pPr>
            <w:r>
              <w:rPr>
                <w:sz w:val="16"/>
                <w:szCs w:val="16"/>
              </w:rPr>
              <w:t>5</w:t>
            </w:r>
            <w:r w:rsidR="003F2750">
              <w:rPr>
                <w:sz w:val="16"/>
                <w:szCs w:val="16"/>
              </w:rPr>
              <w:t>2</w:t>
            </w: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 xml:space="preserve">Показатель по счету пассива баланса 140160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520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87</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Сумма показателей по счетам пассива баланса 14014Х</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3F2750">
            <w:pPr>
              <w:snapToGrid w:val="0"/>
              <w:jc w:val="center"/>
              <w:rPr>
                <w:sz w:val="16"/>
                <w:szCs w:val="16"/>
              </w:rPr>
            </w:pPr>
            <w:r>
              <w:rPr>
                <w:sz w:val="16"/>
                <w:szCs w:val="16"/>
              </w:rPr>
              <w:t>5</w:t>
            </w:r>
            <w:r w:rsidR="003F2750">
              <w:rPr>
                <w:sz w:val="16"/>
                <w:szCs w:val="16"/>
              </w:rPr>
              <w:t>1</w:t>
            </w:r>
            <w:r>
              <w:rPr>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3F2750">
            <w:pPr>
              <w:jc w:val="center"/>
              <w:rPr>
                <w:sz w:val="16"/>
                <w:szCs w:val="16"/>
              </w:rPr>
            </w:pPr>
            <w:r>
              <w:rPr>
                <w:sz w:val="16"/>
                <w:szCs w:val="16"/>
              </w:rPr>
              <w:t>Сумма показателей по счетам пассива баланса 14014Х</w:t>
            </w:r>
            <w:r w:rsidRPr="00E145E0">
              <w:rPr>
                <w:sz w:val="16"/>
                <w:szCs w:val="16"/>
              </w:rPr>
              <w:t xml:space="preserve"> Раздела </w:t>
            </w:r>
            <w:r>
              <w:rPr>
                <w:sz w:val="16"/>
                <w:szCs w:val="16"/>
              </w:rPr>
              <w:t>4</w:t>
            </w:r>
            <w:r w:rsidRPr="00E145E0">
              <w:rPr>
                <w:sz w:val="16"/>
                <w:szCs w:val="16"/>
              </w:rPr>
              <w:t xml:space="preserve"> не равна показателю по строке </w:t>
            </w:r>
            <w:r>
              <w:rPr>
                <w:sz w:val="16"/>
                <w:szCs w:val="16"/>
              </w:rPr>
              <w:t>5</w:t>
            </w:r>
            <w:r w:rsidR="003F2750">
              <w:rPr>
                <w:sz w:val="16"/>
                <w:szCs w:val="16"/>
              </w:rPr>
              <w:t>1</w:t>
            </w:r>
            <w:r>
              <w:rPr>
                <w:sz w:val="16"/>
                <w:szCs w:val="16"/>
              </w:rPr>
              <w:t>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r w:rsidR="00AC1777" w:rsidRPr="00293FB2" w:rsidTr="00AC1777">
        <w:trPr>
          <w:trHeight w:val="74"/>
        </w:trPr>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88</w:t>
            </w:r>
          </w:p>
        </w:tc>
        <w:tc>
          <w:tcPr>
            <w:tcW w:w="851"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2</w:t>
            </w:r>
          </w:p>
        </w:tc>
        <w:tc>
          <w:tcPr>
            <w:tcW w:w="425"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4</w:t>
            </w:r>
          </w:p>
        </w:tc>
        <w:tc>
          <w:tcPr>
            <w:tcW w:w="113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Показатель по счету пассива баланса 140130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AC1777">
            <w:pPr>
              <w:snapToGrid w:val="0"/>
              <w:jc w:val="center"/>
              <w:rPr>
                <w:sz w:val="16"/>
                <w:szCs w:val="16"/>
              </w:rPr>
            </w:pPr>
            <w:r>
              <w:rPr>
                <w:sz w:val="16"/>
                <w:szCs w:val="16"/>
              </w:rPr>
              <w:t>570</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snapToGrid w:val="0"/>
              <w:jc w:val="center"/>
              <w:rPr>
                <w:sz w:val="16"/>
                <w:szCs w:val="16"/>
              </w:rPr>
            </w:pPr>
            <w:r>
              <w:rPr>
                <w:sz w:val="16"/>
                <w:szCs w:val="16"/>
              </w:rPr>
              <w:t>6</w:t>
            </w:r>
          </w:p>
        </w:tc>
        <w:tc>
          <w:tcPr>
            <w:tcW w:w="567" w:type="dxa"/>
            <w:tcBorders>
              <w:top w:val="single" w:sz="4" w:space="0" w:color="auto"/>
              <w:left w:val="single" w:sz="4" w:space="0" w:color="auto"/>
              <w:bottom w:val="single" w:sz="4" w:space="0" w:color="auto"/>
              <w:right w:val="single" w:sz="4" w:space="0" w:color="auto"/>
            </w:tcBorders>
          </w:tcPr>
          <w:p w:rsidR="00AC1777" w:rsidRPr="00293FB2" w:rsidRDefault="00AC1777" w:rsidP="007A01B2">
            <w:pPr>
              <w:jc w:val="center"/>
              <w:rPr>
                <w:sz w:val="16"/>
                <w:szCs w:val="16"/>
              </w:rPr>
            </w:pPr>
            <w:r>
              <w:rPr>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p>
        </w:tc>
        <w:tc>
          <w:tcPr>
            <w:tcW w:w="2184" w:type="dxa"/>
            <w:tcBorders>
              <w:top w:val="single" w:sz="4" w:space="0" w:color="auto"/>
              <w:left w:val="single" w:sz="4" w:space="0" w:color="auto"/>
              <w:bottom w:val="single" w:sz="4" w:space="0" w:color="auto"/>
              <w:right w:val="single" w:sz="4" w:space="0" w:color="auto"/>
            </w:tcBorders>
          </w:tcPr>
          <w:p w:rsidR="00AC1777" w:rsidRDefault="00AC1777" w:rsidP="00AC1777">
            <w:pPr>
              <w:jc w:val="center"/>
              <w:rPr>
                <w:sz w:val="16"/>
                <w:szCs w:val="16"/>
              </w:rPr>
            </w:pPr>
            <w:r>
              <w:rPr>
                <w:sz w:val="16"/>
                <w:szCs w:val="16"/>
              </w:rPr>
              <w:t xml:space="preserve">Показатель по счету пассива баланса 140130 </w:t>
            </w:r>
            <w:r w:rsidRPr="00E145E0">
              <w:rPr>
                <w:sz w:val="16"/>
                <w:szCs w:val="16"/>
              </w:rPr>
              <w:t xml:space="preserve">Раздела </w:t>
            </w:r>
            <w:r>
              <w:rPr>
                <w:sz w:val="16"/>
                <w:szCs w:val="16"/>
              </w:rPr>
              <w:t>4</w:t>
            </w:r>
            <w:r w:rsidRPr="00E145E0">
              <w:rPr>
                <w:sz w:val="16"/>
                <w:szCs w:val="16"/>
              </w:rPr>
              <w:t xml:space="preserve"> не равна показателю по строке </w:t>
            </w:r>
            <w:r>
              <w:rPr>
                <w:sz w:val="16"/>
                <w:szCs w:val="16"/>
              </w:rPr>
              <w:t>570</w:t>
            </w:r>
            <w:r w:rsidRPr="00E145E0">
              <w:rPr>
                <w:sz w:val="16"/>
                <w:szCs w:val="16"/>
              </w:rPr>
              <w:t xml:space="preserve"> графы </w:t>
            </w:r>
            <w:r>
              <w:rPr>
                <w:sz w:val="16"/>
                <w:szCs w:val="16"/>
              </w:rPr>
              <w:t>6</w:t>
            </w:r>
            <w:r w:rsidRPr="00E145E0">
              <w:rPr>
                <w:sz w:val="16"/>
                <w:szCs w:val="16"/>
              </w:rPr>
              <w:t xml:space="preserve"> в разделе 1 </w:t>
            </w:r>
            <w:r>
              <w:rPr>
                <w:sz w:val="16"/>
                <w:szCs w:val="16"/>
              </w:rPr>
              <w:t>–</w:t>
            </w:r>
            <w:r w:rsidRPr="00E145E0">
              <w:rPr>
                <w:sz w:val="16"/>
                <w:szCs w:val="16"/>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ПБС, РБС, ГРБС</w:t>
            </w:r>
          </w:p>
        </w:tc>
        <w:tc>
          <w:tcPr>
            <w:tcW w:w="567" w:type="dxa"/>
            <w:tcBorders>
              <w:top w:val="single" w:sz="4" w:space="0" w:color="auto"/>
              <w:left w:val="single" w:sz="4" w:space="0" w:color="auto"/>
              <w:bottom w:val="single" w:sz="4" w:space="0" w:color="auto"/>
              <w:right w:val="single" w:sz="4" w:space="0" w:color="auto"/>
            </w:tcBorders>
          </w:tcPr>
          <w:p w:rsidR="00AC1777" w:rsidRDefault="00AC1777" w:rsidP="007A01B2">
            <w:pPr>
              <w:jc w:val="center"/>
              <w:rPr>
                <w:sz w:val="16"/>
                <w:szCs w:val="16"/>
              </w:rPr>
            </w:pPr>
            <w:r>
              <w:rPr>
                <w:sz w:val="16"/>
                <w:szCs w:val="16"/>
              </w:rPr>
              <w:t>Б</w:t>
            </w:r>
          </w:p>
        </w:tc>
      </w:tr>
    </w:tbl>
    <w:p w:rsidR="0069524C" w:rsidRPr="00A1781D" w:rsidRDefault="0069524C" w:rsidP="006004E4">
      <w:pPr>
        <w:rPr>
          <w:sz w:val="18"/>
          <w:szCs w:val="18"/>
        </w:rPr>
      </w:pPr>
      <w:r w:rsidRPr="00A1781D">
        <w:rPr>
          <w:sz w:val="18"/>
          <w:szCs w:val="18"/>
        </w:rPr>
        <w:t>*- соотношение должно быть выполнено для каждой строки (графы).</w:t>
      </w:r>
    </w:p>
    <w:p w:rsidR="00CE12F4" w:rsidRDefault="00CE12F4" w:rsidP="006004E4">
      <w:pPr>
        <w:rPr>
          <w:sz w:val="18"/>
          <w:szCs w:val="18"/>
        </w:rPr>
      </w:pPr>
    </w:p>
    <w:p w:rsidR="00D96A14" w:rsidRPr="00A1781D" w:rsidRDefault="00CE12F4" w:rsidP="006004E4">
      <w:pPr>
        <w:rPr>
          <w:sz w:val="18"/>
          <w:szCs w:val="18"/>
        </w:rPr>
      </w:pPr>
      <w:r>
        <w:rPr>
          <w:sz w:val="18"/>
          <w:szCs w:val="18"/>
        </w:rPr>
        <w:t>Форматно-логические контроли раздела 2 Сведений (ф. 0503173)</w:t>
      </w:r>
    </w:p>
    <w:tbl>
      <w:tblPr>
        <w:tblStyle w:val="aff"/>
        <w:tblW w:w="0" w:type="auto"/>
        <w:jc w:val="center"/>
        <w:tblLook w:val="04A0" w:firstRow="1" w:lastRow="0" w:firstColumn="1" w:lastColumn="0" w:noHBand="0" w:noVBand="1"/>
      </w:tblPr>
      <w:tblGrid>
        <w:gridCol w:w="905"/>
        <w:gridCol w:w="1665"/>
        <w:gridCol w:w="1630"/>
        <w:gridCol w:w="1473"/>
        <w:gridCol w:w="913"/>
        <w:gridCol w:w="3893"/>
      </w:tblGrid>
      <w:tr w:rsidR="00CE12F4" w:rsidRPr="00CE12F4" w:rsidTr="00CE12F4">
        <w:trPr>
          <w:trHeight w:val="240"/>
          <w:jc w:val="center"/>
        </w:trPr>
        <w:tc>
          <w:tcPr>
            <w:tcW w:w="960" w:type="dxa"/>
            <w:vMerge w:val="restart"/>
            <w:vAlign w:val="center"/>
            <w:hideMark/>
          </w:tcPr>
          <w:p w:rsidR="00CE12F4" w:rsidRPr="00CE12F4" w:rsidRDefault="00CE12F4" w:rsidP="00CE12F4">
            <w:pPr>
              <w:jc w:val="center"/>
              <w:rPr>
                <w:sz w:val="18"/>
                <w:szCs w:val="18"/>
              </w:rPr>
            </w:pPr>
            <w:r w:rsidRPr="00CE12F4">
              <w:rPr>
                <w:sz w:val="18"/>
                <w:szCs w:val="18"/>
              </w:rPr>
              <w:t>№ п/п</w:t>
            </w:r>
          </w:p>
        </w:tc>
        <w:tc>
          <w:tcPr>
            <w:tcW w:w="5960" w:type="dxa"/>
            <w:gridSpan w:val="4"/>
            <w:vAlign w:val="center"/>
            <w:hideMark/>
          </w:tcPr>
          <w:p w:rsidR="00CE12F4" w:rsidRPr="00CE12F4" w:rsidRDefault="00CE12F4" w:rsidP="00CE12F4">
            <w:pPr>
              <w:jc w:val="center"/>
              <w:rPr>
                <w:sz w:val="18"/>
                <w:szCs w:val="18"/>
              </w:rPr>
            </w:pPr>
            <w:r w:rsidRPr="00CE12F4">
              <w:rPr>
                <w:sz w:val="18"/>
                <w:szCs w:val="18"/>
              </w:rPr>
              <w:t>графа</w:t>
            </w:r>
          </w:p>
        </w:tc>
        <w:tc>
          <w:tcPr>
            <w:tcW w:w="4240" w:type="dxa"/>
            <w:vMerge w:val="restart"/>
            <w:vAlign w:val="center"/>
            <w:hideMark/>
          </w:tcPr>
          <w:p w:rsidR="00CE12F4" w:rsidRPr="00CE12F4" w:rsidRDefault="00CE12F4" w:rsidP="00CE12F4">
            <w:pPr>
              <w:jc w:val="center"/>
              <w:rPr>
                <w:sz w:val="18"/>
                <w:szCs w:val="18"/>
              </w:rPr>
            </w:pPr>
            <w:r w:rsidRPr="00CE12F4">
              <w:rPr>
                <w:sz w:val="18"/>
                <w:szCs w:val="18"/>
              </w:rPr>
              <w:t>Уровень контроля</w:t>
            </w:r>
          </w:p>
        </w:tc>
      </w:tr>
      <w:tr w:rsidR="00CE12F4" w:rsidRPr="00CE12F4" w:rsidTr="00CE12F4">
        <w:trPr>
          <w:trHeight w:val="480"/>
          <w:jc w:val="center"/>
        </w:trPr>
        <w:tc>
          <w:tcPr>
            <w:tcW w:w="960" w:type="dxa"/>
            <w:vMerge/>
            <w:vAlign w:val="center"/>
            <w:hideMark/>
          </w:tcPr>
          <w:p w:rsidR="00CE12F4" w:rsidRPr="00CE12F4" w:rsidRDefault="00CE12F4" w:rsidP="009B46FD">
            <w:pPr>
              <w:jc w:val="center"/>
              <w:rPr>
                <w:sz w:val="18"/>
                <w:szCs w:val="18"/>
              </w:rPr>
            </w:pPr>
          </w:p>
        </w:tc>
        <w:tc>
          <w:tcPr>
            <w:tcW w:w="1780" w:type="dxa"/>
            <w:vAlign w:val="center"/>
            <w:hideMark/>
          </w:tcPr>
          <w:p w:rsidR="00CE12F4" w:rsidRPr="00CE12F4" w:rsidRDefault="00CE12F4" w:rsidP="009B46FD">
            <w:pPr>
              <w:jc w:val="center"/>
              <w:rPr>
                <w:sz w:val="18"/>
                <w:szCs w:val="18"/>
              </w:rPr>
            </w:pPr>
            <w:r w:rsidRPr="00CE12F4">
              <w:rPr>
                <w:sz w:val="18"/>
                <w:szCs w:val="18"/>
              </w:rPr>
              <w:t>гр. 3</w:t>
            </w:r>
          </w:p>
        </w:tc>
        <w:tc>
          <w:tcPr>
            <w:tcW w:w="1720" w:type="dxa"/>
            <w:vAlign w:val="center"/>
            <w:hideMark/>
          </w:tcPr>
          <w:p w:rsidR="00CE12F4" w:rsidRPr="00CE12F4" w:rsidRDefault="00CE12F4" w:rsidP="009B46FD">
            <w:pPr>
              <w:jc w:val="center"/>
              <w:rPr>
                <w:sz w:val="18"/>
                <w:szCs w:val="18"/>
              </w:rPr>
            </w:pPr>
            <w:r w:rsidRPr="00CE12F4">
              <w:rPr>
                <w:sz w:val="18"/>
                <w:szCs w:val="18"/>
              </w:rPr>
              <w:t>гр. 4 - элемент бюджета</w:t>
            </w:r>
          </w:p>
        </w:tc>
        <w:tc>
          <w:tcPr>
            <w:tcW w:w="1500" w:type="dxa"/>
            <w:vAlign w:val="center"/>
            <w:hideMark/>
          </w:tcPr>
          <w:p w:rsidR="00CE12F4" w:rsidRPr="00CE12F4" w:rsidRDefault="00CE12F4" w:rsidP="009B46FD">
            <w:pPr>
              <w:jc w:val="center"/>
              <w:rPr>
                <w:sz w:val="18"/>
                <w:szCs w:val="18"/>
              </w:rPr>
            </w:pPr>
            <w:r w:rsidRPr="00CE12F4">
              <w:rPr>
                <w:sz w:val="18"/>
                <w:szCs w:val="18"/>
              </w:rPr>
              <w:t>гр. 4 - ОКТМО</w:t>
            </w:r>
          </w:p>
        </w:tc>
        <w:tc>
          <w:tcPr>
            <w:tcW w:w="960" w:type="dxa"/>
            <w:vAlign w:val="center"/>
            <w:hideMark/>
          </w:tcPr>
          <w:p w:rsidR="00CE12F4" w:rsidRPr="00CE12F4" w:rsidRDefault="00CE12F4" w:rsidP="009B46FD">
            <w:pPr>
              <w:jc w:val="center"/>
              <w:rPr>
                <w:sz w:val="18"/>
                <w:szCs w:val="18"/>
              </w:rPr>
            </w:pPr>
            <w:r w:rsidRPr="00CE12F4">
              <w:rPr>
                <w:sz w:val="18"/>
                <w:szCs w:val="18"/>
              </w:rPr>
              <w:t>гр. 5</w:t>
            </w:r>
          </w:p>
        </w:tc>
        <w:tc>
          <w:tcPr>
            <w:tcW w:w="4240" w:type="dxa"/>
            <w:vMerge/>
            <w:vAlign w:val="center"/>
            <w:hideMark/>
          </w:tcPr>
          <w:p w:rsidR="00CE12F4" w:rsidRPr="00CE12F4" w:rsidRDefault="00CE12F4">
            <w:pPr>
              <w:rPr>
                <w:sz w:val="18"/>
                <w:szCs w:val="18"/>
              </w:rPr>
            </w:pPr>
          </w:p>
        </w:tc>
      </w:tr>
      <w:tr w:rsidR="00CE12F4" w:rsidRPr="00CE12F4" w:rsidTr="00CE12F4">
        <w:trPr>
          <w:trHeight w:val="480"/>
          <w:jc w:val="center"/>
        </w:trPr>
        <w:tc>
          <w:tcPr>
            <w:tcW w:w="960" w:type="dxa"/>
            <w:vAlign w:val="center"/>
            <w:hideMark/>
          </w:tcPr>
          <w:p w:rsidR="00CE12F4" w:rsidRPr="00CE12F4" w:rsidRDefault="00CE12F4" w:rsidP="00CE12F4">
            <w:pPr>
              <w:jc w:val="center"/>
              <w:rPr>
                <w:sz w:val="18"/>
                <w:szCs w:val="18"/>
              </w:rPr>
            </w:pPr>
            <w:r w:rsidRPr="00CE12F4">
              <w:rPr>
                <w:sz w:val="18"/>
                <w:szCs w:val="18"/>
              </w:rPr>
              <w:t>1</w:t>
            </w:r>
          </w:p>
        </w:tc>
        <w:tc>
          <w:tcPr>
            <w:tcW w:w="1780" w:type="dxa"/>
            <w:vAlign w:val="center"/>
            <w:hideMark/>
          </w:tcPr>
          <w:p w:rsidR="00CE12F4" w:rsidRPr="00CE12F4" w:rsidRDefault="00CE12F4" w:rsidP="00CE12F4">
            <w:pPr>
              <w:jc w:val="center"/>
              <w:rPr>
                <w:sz w:val="18"/>
                <w:szCs w:val="18"/>
              </w:rPr>
            </w:pPr>
            <w:r w:rsidRPr="00CE12F4">
              <w:rPr>
                <w:sz w:val="18"/>
                <w:szCs w:val="18"/>
              </w:rPr>
              <w:t>ХХХ (кроме 000)</w:t>
            </w:r>
          </w:p>
        </w:tc>
        <w:tc>
          <w:tcPr>
            <w:tcW w:w="1720" w:type="dxa"/>
            <w:vAlign w:val="center"/>
            <w:hideMark/>
          </w:tcPr>
          <w:p w:rsidR="00CE12F4" w:rsidRPr="00CE12F4" w:rsidRDefault="00CE12F4" w:rsidP="00CE12F4">
            <w:pPr>
              <w:jc w:val="center"/>
              <w:rPr>
                <w:sz w:val="18"/>
                <w:szCs w:val="18"/>
              </w:rPr>
            </w:pPr>
            <w:r w:rsidRPr="00CE12F4">
              <w:rPr>
                <w:sz w:val="18"/>
                <w:szCs w:val="18"/>
              </w:rPr>
              <w:t>00</w:t>
            </w:r>
          </w:p>
        </w:tc>
        <w:tc>
          <w:tcPr>
            <w:tcW w:w="1500" w:type="dxa"/>
            <w:vAlign w:val="center"/>
            <w:hideMark/>
          </w:tcPr>
          <w:p w:rsidR="00CE12F4" w:rsidRPr="00CE12F4" w:rsidRDefault="00CE12F4" w:rsidP="00CE12F4">
            <w:pPr>
              <w:jc w:val="center"/>
              <w:rPr>
                <w:sz w:val="18"/>
                <w:szCs w:val="18"/>
              </w:rPr>
            </w:pPr>
            <w:r w:rsidRPr="00CE12F4">
              <w:rPr>
                <w:sz w:val="18"/>
                <w:szCs w:val="18"/>
              </w:rPr>
              <w:t>00000000</w:t>
            </w:r>
          </w:p>
        </w:tc>
        <w:tc>
          <w:tcPr>
            <w:tcW w:w="960" w:type="dxa"/>
            <w:vAlign w:val="center"/>
            <w:hideMark/>
          </w:tcPr>
          <w:p w:rsidR="00CE12F4" w:rsidRPr="00CE12F4" w:rsidRDefault="00CE12F4" w:rsidP="00CE12F4">
            <w:pPr>
              <w:jc w:val="center"/>
              <w:rPr>
                <w:sz w:val="18"/>
                <w:szCs w:val="18"/>
              </w:rPr>
            </w:pPr>
            <w:r w:rsidRPr="00CE12F4">
              <w:rPr>
                <w:sz w:val="18"/>
                <w:szCs w:val="18"/>
              </w:rPr>
              <w:t>01.1</w:t>
            </w:r>
          </w:p>
        </w:tc>
        <w:tc>
          <w:tcPr>
            <w:tcW w:w="4240" w:type="dxa"/>
            <w:vAlign w:val="center"/>
            <w:hideMark/>
          </w:tcPr>
          <w:p w:rsidR="00CE12F4" w:rsidRPr="00CE12F4" w:rsidRDefault="00CE12F4" w:rsidP="00CE12F4">
            <w:pPr>
              <w:jc w:val="center"/>
              <w:rPr>
                <w:sz w:val="18"/>
                <w:szCs w:val="18"/>
              </w:rPr>
            </w:pPr>
            <w:r w:rsidRPr="00CE12F4">
              <w:rPr>
                <w:sz w:val="18"/>
                <w:szCs w:val="18"/>
              </w:rPr>
              <w:t xml:space="preserve">П (на </w:t>
            </w:r>
            <w:proofErr w:type="gramStart"/>
            <w:r w:rsidRPr="00CE12F4">
              <w:rPr>
                <w:sz w:val="18"/>
                <w:szCs w:val="18"/>
              </w:rPr>
              <w:t>01.01.2025)</w:t>
            </w:r>
            <w:r w:rsidRPr="00CE12F4">
              <w:rPr>
                <w:sz w:val="18"/>
                <w:szCs w:val="18"/>
              </w:rPr>
              <w:br/>
              <w:t>Б</w:t>
            </w:r>
            <w:proofErr w:type="gramEnd"/>
            <w:r w:rsidRPr="00CE12F4">
              <w:rPr>
                <w:sz w:val="18"/>
                <w:szCs w:val="18"/>
              </w:rPr>
              <w:t xml:space="preserve"> (после 01.01.2025)</w:t>
            </w:r>
          </w:p>
        </w:tc>
      </w:tr>
      <w:tr w:rsidR="00CE12F4" w:rsidRPr="00CE12F4" w:rsidTr="00CE12F4">
        <w:trPr>
          <w:trHeight w:val="960"/>
          <w:jc w:val="center"/>
        </w:trPr>
        <w:tc>
          <w:tcPr>
            <w:tcW w:w="960" w:type="dxa"/>
            <w:vAlign w:val="center"/>
            <w:hideMark/>
          </w:tcPr>
          <w:p w:rsidR="00CE12F4" w:rsidRPr="00CE12F4" w:rsidRDefault="00CE12F4" w:rsidP="00CE12F4">
            <w:pPr>
              <w:jc w:val="center"/>
              <w:rPr>
                <w:sz w:val="18"/>
                <w:szCs w:val="18"/>
              </w:rPr>
            </w:pPr>
            <w:r w:rsidRPr="00CE12F4">
              <w:rPr>
                <w:sz w:val="18"/>
                <w:szCs w:val="18"/>
              </w:rPr>
              <w:lastRenderedPageBreak/>
              <w:t>2</w:t>
            </w:r>
          </w:p>
        </w:tc>
        <w:tc>
          <w:tcPr>
            <w:tcW w:w="1780" w:type="dxa"/>
            <w:vAlign w:val="center"/>
            <w:hideMark/>
          </w:tcPr>
          <w:p w:rsidR="00CE12F4" w:rsidRPr="00CE12F4" w:rsidRDefault="00CE12F4" w:rsidP="00CE12F4">
            <w:pPr>
              <w:jc w:val="center"/>
              <w:rPr>
                <w:sz w:val="18"/>
                <w:szCs w:val="18"/>
              </w:rPr>
            </w:pPr>
            <w:r w:rsidRPr="00CE12F4">
              <w:rPr>
                <w:sz w:val="18"/>
                <w:szCs w:val="18"/>
              </w:rPr>
              <w:t>000</w:t>
            </w:r>
          </w:p>
        </w:tc>
        <w:tc>
          <w:tcPr>
            <w:tcW w:w="1720" w:type="dxa"/>
            <w:vAlign w:val="center"/>
            <w:hideMark/>
          </w:tcPr>
          <w:p w:rsidR="00CE12F4" w:rsidRPr="00CE12F4" w:rsidRDefault="00CE12F4" w:rsidP="00CE12F4">
            <w:pPr>
              <w:jc w:val="center"/>
              <w:rPr>
                <w:sz w:val="18"/>
                <w:szCs w:val="18"/>
              </w:rPr>
            </w:pPr>
            <w:r w:rsidRPr="00CE12F4">
              <w:rPr>
                <w:sz w:val="18"/>
                <w:szCs w:val="18"/>
              </w:rPr>
              <w:t>00</w:t>
            </w:r>
          </w:p>
        </w:tc>
        <w:tc>
          <w:tcPr>
            <w:tcW w:w="1500" w:type="dxa"/>
            <w:vAlign w:val="center"/>
            <w:hideMark/>
          </w:tcPr>
          <w:p w:rsidR="00CE12F4" w:rsidRPr="00CE12F4" w:rsidRDefault="00CE12F4" w:rsidP="00CE12F4">
            <w:pPr>
              <w:jc w:val="center"/>
              <w:rPr>
                <w:sz w:val="18"/>
                <w:szCs w:val="18"/>
              </w:rPr>
            </w:pPr>
            <w:r w:rsidRPr="00CE12F4">
              <w:rPr>
                <w:sz w:val="18"/>
                <w:szCs w:val="18"/>
              </w:rPr>
              <w:t>22222222</w:t>
            </w:r>
          </w:p>
        </w:tc>
        <w:tc>
          <w:tcPr>
            <w:tcW w:w="960" w:type="dxa"/>
            <w:vAlign w:val="center"/>
            <w:hideMark/>
          </w:tcPr>
          <w:p w:rsidR="00CE12F4" w:rsidRPr="00CE12F4" w:rsidRDefault="00CE12F4" w:rsidP="00CE12F4">
            <w:pPr>
              <w:jc w:val="center"/>
              <w:rPr>
                <w:sz w:val="18"/>
                <w:szCs w:val="18"/>
              </w:rPr>
            </w:pPr>
            <w:r w:rsidRPr="00CE12F4">
              <w:rPr>
                <w:sz w:val="18"/>
                <w:szCs w:val="18"/>
              </w:rPr>
              <w:t>01.1</w:t>
            </w:r>
          </w:p>
        </w:tc>
        <w:tc>
          <w:tcPr>
            <w:tcW w:w="4240" w:type="dxa"/>
            <w:vAlign w:val="center"/>
            <w:hideMark/>
          </w:tcPr>
          <w:p w:rsidR="00CE12F4" w:rsidRPr="00CE12F4" w:rsidRDefault="00CE12F4" w:rsidP="00CE12F4">
            <w:pPr>
              <w:jc w:val="center"/>
              <w:rPr>
                <w:sz w:val="18"/>
                <w:szCs w:val="18"/>
              </w:rPr>
            </w:pPr>
            <w:r w:rsidRPr="00CE12F4">
              <w:rPr>
                <w:sz w:val="18"/>
                <w:szCs w:val="18"/>
              </w:rPr>
              <w:t xml:space="preserve">П (на </w:t>
            </w:r>
            <w:proofErr w:type="gramStart"/>
            <w:r w:rsidRPr="00CE12F4">
              <w:rPr>
                <w:sz w:val="18"/>
                <w:szCs w:val="18"/>
              </w:rPr>
              <w:t>01.01.2025)</w:t>
            </w:r>
            <w:r w:rsidRPr="00CE12F4">
              <w:rPr>
                <w:sz w:val="18"/>
                <w:szCs w:val="18"/>
              </w:rPr>
              <w:br/>
              <w:t>Б</w:t>
            </w:r>
            <w:proofErr w:type="gramEnd"/>
            <w:r w:rsidRPr="00CE12F4">
              <w:rPr>
                <w:sz w:val="18"/>
                <w:szCs w:val="18"/>
              </w:rPr>
              <w:t xml:space="preserve"> (после 01.01.2025)</w:t>
            </w:r>
          </w:p>
        </w:tc>
      </w:tr>
      <w:tr w:rsidR="00CE12F4" w:rsidRPr="00CE12F4" w:rsidTr="00CE12F4">
        <w:trPr>
          <w:trHeight w:val="480"/>
          <w:jc w:val="center"/>
        </w:trPr>
        <w:tc>
          <w:tcPr>
            <w:tcW w:w="960" w:type="dxa"/>
            <w:vAlign w:val="center"/>
            <w:hideMark/>
          </w:tcPr>
          <w:p w:rsidR="00CE12F4" w:rsidRPr="00CE12F4" w:rsidRDefault="00CE12F4" w:rsidP="00CE12F4">
            <w:pPr>
              <w:jc w:val="center"/>
              <w:rPr>
                <w:sz w:val="18"/>
                <w:szCs w:val="18"/>
              </w:rPr>
            </w:pPr>
            <w:r w:rsidRPr="00CE12F4">
              <w:rPr>
                <w:sz w:val="18"/>
                <w:szCs w:val="18"/>
              </w:rPr>
              <w:t>3</w:t>
            </w:r>
          </w:p>
        </w:tc>
        <w:tc>
          <w:tcPr>
            <w:tcW w:w="1780" w:type="dxa"/>
            <w:vAlign w:val="center"/>
            <w:hideMark/>
          </w:tcPr>
          <w:p w:rsidR="00CE12F4" w:rsidRPr="00CE12F4" w:rsidRDefault="00CE12F4" w:rsidP="00CE12F4">
            <w:pPr>
              <w:jc w:val="center"/>
              <w:rPr>
                <w:sz w:val="18"/>
                <w:szCs w:val="18"/>
              </w:rPr>
            </w:pPr>
            <w:r w:rsidRPr="00CE12F4">
              <w:rPr>
                <w:sz w:val="18"/>
                <w:szCs w:val="18"/>
              </w:rPr>
              <w:t>ХХХ (кроме 000)</w:t>
            </w:r>
          </w:p>
        </w:tc>
        <w:tc>
          <w:tcPr>
            <w:tcW w:w="1720" w:type="dxa"/>
            <w:vAlign w:val="center"/>
            <w:hideMark/>
          </w:tcPr>
          <w:p w:rsidR="00CE12F4" w:rsidRPr="00CE12F4" w:rsidRDefault="00CE12F4" w:rsidP="00CE12F4">
            <w:pPr>
              <w:jc w:val="center"/>
              <w:rPr>
                <w:sz w:val="18"/>
                <w:szCs w:val="18"/>
              </w:rPr>
            </w:pPr>
            <w:r w:rsidRPr="00CE12F4">
              <w:rPr>
                <w:sz w:val="18"/>
                <w:szCs w:val="18"/>
              </w:rPr>
              <w:t>00</w:t>
            </w:r>
          </w:p>
        </w:tc>
        <w:tc>
          <w:tcPr>
            <w:tcW w:w="1500" w:type="dxa"/>
            <w:vAlign w:val="center"/>
            <w:hideMark/>
          </w:tcPr>
          <w:p w:rsidR="00CE12F4" w:rsidRPr="00CE12F4" w:rsidRDefault="00CE12F4" w:rsidP="00CE12F4">
            <w:pPr>
              <w:jc w:val="center"/>
              <w:rPr>
                <w:sz w:val="18"/>
                <w:szCs w:val="18"/>
              </w:rPr>
            </w:pPr>
            <w:r w:rsidRPr="00CE12F4">
              <w:rPr>
                <w:sz w:val="18"/>
                <w:szCs w:val="18"/>
              </w:rPr>
              <w:t>00000000</w:t>
            </w:r>
          </w:p>
        </w:tc>
        <w:tc>
          <w:tcPr>
            <w:tcW w:w="960" w:type="dxa"/>
            <w:vAlign w:val="center"/>
            <w:hideMark/>
          </w:tcPr>
          <w:p w:rsidR="00CE12F4" w:rsidRPr="00CE12F4" w:rsidRDefault="00CE12F4" w:rsidP="00CE12F4">
            <w:pPr>
              <w:jc w:val="center"/>
              <w:rPr>
                <w:sz w:val="18"/>
                <w:szCs w:val="18"/>
              </w:rPr>
            </w:pPr>
            <w:r w:rsidRPr="00CE12F4">
              <w:rPr>
                <w:sz w:val="18"/>
                <w:szCs w:val="18"/>
              </w:rPr>
              <w:t>01.2</w:t>
            </w:r>
          </w:p>
        </w:tc>
        <w:tc>
          <w:tcPr>
            <w:tcW w:w="4240" w:type="dxa"/>
            <w:vAlign w:val="center"/>
            <w:hideMark/>
          </w:tcPr>
          <w:p w:rsidR="00CE12F4" w:rsidRPr="00CE12F4" w:rsidRDefault="00CE12F4" w:rsidP="00CE12F4">
            <w:pPr>
              <w:jc w:val="center"/>
              <w:rPr>
                <w:sz w:val="18"/>
                <w:szCs w:val="18"/>
              </w:rPr>
            </w:pPr>
            <w:r w:rsidRPr="00CE12F4">
              <w:rPr>
                <w:sz w:val="18"/>
                <w:szCs w:val="18"/>
              </w:rPr>
              <w:t xml:space="preserve">П (на </w:t>
            </w:r>
            <w:proofErr w:type="gramStart"/>
            <w:r w:rsidRPr="00CE12F4">
              <w:rPr>
                <w:sz w:val="18"/>
                <w:szCs w:val="18"/>
              </w:rPr>
              <w:t>01.01.2025)</w:t>
            </w:r>
            <w:r w:rsidRPr="00CE12F4">
              <w:rPr>
                <w:sz w:val="18"/>
                <w:szCs w:val="18"/>
              </w:rPr>
              <w:br/>
              <w:t>Б</w:t>
            </w:r>
            <w:proofErr w:type="gramEnd"/>
            <w:r w:rsidRPr="00CE12F4">
              <w:rPr>
                <w:sz w:val="18"/>
                <w:szCs w:val="18"/>
              </w:rPr>
              <w:t xml:space="preserve"> (после 01.01.2025)</w:t>
            </w:r>
          </w:p>
        </w:tc>
      </w:tr>
      <w:tr w:rsidR="00CE12F4" w:rsidRPr="00CE12F4" w:rsidTr="00CE12F4">
        <w:trPr>
          <w:trHeight w:val="480"/>
          <w:jc w:val="center"/>
        </w:trPr>
        <w:tc>
          <w:tcPr>
            <w:tcW w:w="960" w:type="dxa"/>
            <w:vAlign w:val="center"/>
            <w:hideMark/>
          </w:tcPr>
          <w:p w:rsidR="00CE12F4" w:rsidRPr="00CE12F4" w:rsidRDefault="00CE12F4" w:rsidP="00CE12F4">
            <w:pPr>
              <w:jc w:val="center"/>
              <w:rPr>
                <w:sz w:val="18"/>
                <w:szCs w:val="18"/>
              </w:rPr>
            </w:pPr>
            <w:r w:rsidRPr="00CE12F4">
              <w:rPr>
                <w:sz w:val="18"/>
                <w:szCs w:val="18"/>
              </w:rPr>
              <w:t>4</w:t>
            </w:r>
          </w:p>
        </w:tc>
        <w:tc>
          <w:tcPr>
            <w:tcW w:w="1780" w:type="dxa"/>
            <w:vAlign w:val="center"/>
            <w:hideMark/>
          </w:tcPr>
          <w:p w:rsidR="00CE12F4" w:rsidRPr="00CE12F4" w:rsidRDefault="00CE12F4" w:rsidP="00CE12F4">
            <w:pPr>
              <w:jc w:val="center"/>
              <w:rPr>
                <w:sz w:val="18"/>
                <w:szCs w:val="18"/>
              </w:rPr>
            </w:pPr>
            <w:r w:rsidRPr="00CE12F4">
              <w:rPr>
                <w:sz w:val="18"/>
                <w:szCs w:val="18"/>
              </w:rPr>
              <w:t>000</w:t>
            </w:r>
          </w:p>
        </w:tc>
        <w:tc>
          <w:tcPr>
            <w:tcW w:w="1720" w:type="dxa"/>
            <w:vAlign w:val="center"/>
            <w:hideMark/>
          </w:tcPr>
          <w:p w:rsidR="00CE12F4" w:rsidRPr="00CE12F4" w:rsidRDefault="00CE12F4" w:rsidP="00CE12F4">
            <w:pPr>
              <w:jc w:val="center"/>
              <w:rPr>
                <w:sz w:val="18"/>
                <w:szCs w:val="18"/>
              </w:rPr>
            </w:pPr>
            <w:r w:rsidRPr="00CE12F4">
              <w:rPr>
                <w:sz w:val="18"/>
                <w:szCs w:val="18"/>
              </w:rPr>
              <w:t>00</w:t>
            </w:r>
          </w:p>
        </w:tc>
        <w:tc>
          <w:tcPr>
            <w:tcW w:w="1500" w:type="dxa"/>
            <w:vAlign w:val="center"/>
            <w:hideMark/>
          </w:tcPr>
          <w:p w:rsidR="00CE12F4" w:rsidRPr="00CE12F4" w:rsidRDefault="00CE12F4" w:rsidP="00CE12F4">
            <w:pPr>
              <w:jc w:val="center"/>
              <w:rPr>
                <w:sz w:val="18"/>
                <w:szCs w:val="18"/>
              </w:rPr>
            </w:pPr>
            <w:r w:rsidRPr="00CE12F4">
              <w:rPr>
                <w:sz w:val="18"/>
                <w:szCs w:val="18"/>
              </w:rPr>
              <w:t>00000000</w:t>
            </w:r>
          </w:p>
        </w:tc>
        <w:tc>
          <w:tcPr>
            <w:tcW w:w="960" w:type="dxa"/>
            <w:vAlign w:val="center"/>
            <w:hideMark/>
          </w:tcPr>
          <w:p w:rsidR="00CE12F4" w:rsidRPr="00CE12F4" w:rsidRDefault="00CE12F4" w:rsidP="00CE12F4">
            <w:pPr>
              <w:jc w:val="center"/>
              <w:rPr>
                <w:sz w:val="18"/>
                <w:szCs w:val="18"/>
              </w:rPr>
            </w:pPr>
            <w:r w:rsidRPr="00CE12F4">
              <w:rPr>
                <w:sz w:val="18"/>
                <w:szCs w:val="18"/>
              </w:rPr>
              <w:t>01.3</w:t>
            </w:r>
          </w:p>
        </w:tc>
        <w:tc>
          <w:tcPr>
            <w:tcW w:w="4240" w:type="dxa"/>
            <w:vAlign w:val="center"/>
            <w:hideMark/>
          </w:tcPr>
          <w:p w:rsidR="00CE12F4" w:rsidRPr="00CE12F4" w:rsidRDefault="00CE12F4" w:rsidP="00CE12F4">
            <w:pPr>
              <w:jc w:val="center"/>
              <w:rPr>
                <w:sz w:val="18"/>
                <w:szCs w:val="18"/>
              </w:rPr>
            </w:pPr>
            <w:r w:rsidRPr="00CE12F4">
              <w:rPr>
                <w:sz w:val="18"/>
                <w:szCs w:val="18"/>
              </w:rPr>
              <w:t xml:space="preserve">П (на </w:t>
            </w:r>
            <w:proofErr w:type="gramStart"/>
            <w:r w:rsidRPr="00CE12F4">
              <w:rPr>
                <w:sz w:val="18"/>
                <w:szCs w:val="18"/>
              </w:rPr>
              <w:t>01.01.2025)</w:t>
            </w:r>
            <w:r w:rsidRPr="00CE12F4">
              <w:rPr>
                <w:sz w:val="18"/>
                <w:szCs w:val="18"/>
              </w:rPr>
              <w:br/>
              <w:t>Б</w:t>
            </w:r>
            <w:proofErr w:type="gramEnd"/>
            <w:r w:rsidRPr="00CE12F4">
              <w:rPr>
                <w:sz w:val="18"/>
                <w:szCs w:val="18"/>
              </w:rPr>
              <w:t xml:space="preserve"> (после 01.01.2025)</w:t>
            </w:r>
          </w:p>
        </w:tc>
      </w:tr>
      <w:tr w:rsidR="00CE12F4" w:rsidRPr="00CE12F4" w:rsidTr="00CE12F4">
        <w:trPr>
          <w:trHeight w:val="480"/>
          <w:jc w:val="center"/>
        </w:trPr>
        <w:tc>
          <w:tcPr>
            <w:tcW w:w="960" w:type="dxa"/>
            <w:vAlign w:val="center"/>
            <w:hideMark/>
          </w:tcPr>
          <w:p w:rsidR="00CE12F4" w:rsidRPr="00CE12F4" w:rsidRDefault="00CE12F4" w:rsidP="00CE12F4">
            <w:pPr>
              <w:jc w:val="center"/>
              <w:rPr>
                <w:sz w:val="18"/>
                <w:szCs w:val="18"/>
              </w:rPr>
            </w:pPr>
            <w:r w:rsidRPr="00CE12F4">
              <w:rPr>
                <w:sz w:val="18"/>
                <w:szCs w:val="18"/>
              </w:rPr>
              <w:t>5</w:t>
            </w:r>
          </w:p>
        </w:tc>
        <w:tc>
          <w:tcPr>
            <w:tcW w:w="1780" w:type="dxa"/>
            <w:vAlign w:val="center"/>
            <w:hideMark/>
          </w:tcPr>
          <w:p w:rsidR="00CE12F4" w:rsidRPr="00CE12F4" w:rsidRDefault="00CE12F4" w:rsidP="00CE12F4">
            <w:pPr>
              <w:jc w:val="center"/>
              <w:rPr>
                <w:sz w:val="18"/>
                <w:szCs w:val="18"/>
              </w:rPr>
            </w:pPr>
            <w:r w:rsidRPr="00CE12F4">
              <w:rPr>
                <w:sz w:val="18"/>
                <w:szCs w:val="18"/>
              </w:rPr>
              <w:t>ХХХ (кроме 000)</w:t>
            </w:r>
          </w:p>
        </w:tc>
        <w:tc>
          <w:tcPr>
            <w:tcW w:w="1720" w:type="dxa"/>
            <w:vAlign w:val="center"/>
            <w:hideMark/>
          </w:tcPr>
          <w:p w:rsidR="00CE12F4" w:rsidRPr="00CE12F4" w:rsidRDefault="00CE12F4" w:rsidP="00CE12F4">
            <w:pPr>
              <w:jc w:val="center"/>
              <w:rPr>
                <w:sz w:val="18"/>
                <w:szCs w:val="18"/>
              </w:rPr>
            </w:pPr>
            <w:r w:rsidRPr="00CE12F4">
              <w:rPr>
                <w:sz w:val="18"/>
                <w:szCs w:val="18"/>
              </w:rPr>
              <w:t>00</w:t>
            </w:r>
          </w:p>
        </w:tc>
        <w:tc>
          <w:tcPr>
            <w:tcW w:w="1500" w:type="dxa"/>
            <w:vAlign w:val="center"/>
            <w:hideMark/>
          </w:tcPr>
          <w:p w:rsidR="00CE12F4" w:rsidRPr="00CE12F4" w:rsidRDefault="00CE12F4" w:rsidP="00CE12F4">
            <w:pPr>
              <w:jc w:val="center"/>
              <w:rPr>
                <w:sz w:val="18"/>
                <w:szCs w:val="18"/>
              </w:rPr>
            </w:pPr>
            <w:r w:rsidRPr="00CE12F4">
              <w:rPr>
                <w:sz w:val="18"/>
                <w:szCs w:val="18"/>
              </w:rPr>
              <w:t>00000000</w:t>
            </w:r>
          </w:p>
        </w:tc>
        <w:tc>
          <w:tcPr>
            <w:tcW w:w="960" w:type="dxa"/>
            <w:vAlign w:val="center"/>
            <w:hideMark/>
          </w:tcPr>
          <w:p w:rsidR="00CE12F4" w:rsidRPr="00CE12F4" w:rsidRDefault="00CE12F4" w:rsidP="00CE12F4">
            <w:pPr>
              <w:jc w:val="center"/>
              <w:rPr>
                <w:sz w:val="18"/>
                <w:szCs w:val="18"/>
              </w:rPr>
            </w:pPr>
            <w:r w:rsidRPr="00CE12F4">
              <w:rPr>
                <w:sz w:val="18"/>
                <w:szCs w:val="18"/>
              </w:rPr>
              <w:t>01.4</w:t>
            </w:r>
          </w:p>
        </w:tc>
        <w:tc>
          <w:tcPr>
            <w:tcW w:w="4240" w:type="dxa"/>
            <w:vAlign w:val="center"/>
            <w:hideMark/>
          </w:tcPr>
          <w:p w:rsidR="00CE12F4" w:rsidRPr="00CE12F4" w:rsidRDefault="00CE12F4" w:rsidP="00CE12F4">
            <w:pPr>
              <w:jc w:val="center"/>
              <w:rPr>
                <w:sz w:val="18"/>
                <w:szCs w:val="18"/>
              </w:rPr>
            </w:pPr>
            <w:r w:rsidRPr="00CE12F4">
              <w:rPr>
                <w:sz w:val="18"/>
                <w:szCs w:val="18"/>
              </w:rPr>
              <w:t xml:space="preserve">П (на </w:t>
            </w:r>
            <w:proofErr w:type="gramStart"/>
            <w:r w:rsidRPr="00CE12F4">
              <w:rPr>
                <w:sz w:val="18"/>
                <w:szCs w:val="18"/>
              </w:rPr>
              <w:t>01.01.2025)</w:t>
            </w:r>
            <w:r w:rsidRPr="00CE12F4">
              <w:rPr>
                <w:sz w:val="18"/>
                <w:szCs w:val="18"/>
              </w:rPr>
              <w:br/>
              <w:t>Б</w:t>
            </w:r>
            <w:proofErr w:type="gramEnd"/>
            <w:r w:rsidRPr="00CE12F4">
              <w:rPr>
                <w:sz w:val="18"/>
                <w:szCs w:val="18"/>
              </w:rPr>
              <w:t xml:space="preserve"> (после 01.01.2025)</w:t>
            </w:r>
          </w:p>
        </w:tc>
      </w:tr>
      <w:tr w:rsidR="00CE12F4" w:rsidRPr="00CE12F4" w:rsidTr="00CE12F4">
        <w:trPr>
          <w:trHeight w:val="720"/>
          <w:jc w:val="center"/>
        </w:trPr>
        <w:tc>
          <w:tcPr>
            <w:tcW w:w="960" w:type="dxa"/>
            <w:vAlign w:val="center"/>
            <w:hideMark/>
          </w:tcPr>
          <w:p w:rsidR="00CE12F4" w:rsidRPr="00CE12F4" w:rsidRDefault="00CE12F4" w:rsidP="00CE12F4">
            <w:pPr>
              <w:jc w:val="center"/>
              <w:rPr>
                <w:sz w:val="18"/>
                <w:szCs w:val="18"/>
              </w:rPr>
            </w:pPr>
            <w:r w:rsidRPr="00CE12F4">
              <w:rPr>
                <w:sz w:val="18"/>
                <w:szCs w:val="18"/>
              </w:rPr>
              <w:t>6</w:t>
            </w:r>
          </w:p>
        </w:tc>
        <w:tc>
          <w:tcPr>
            <w:tcW w:w="1780" w:type="dxa"/>
            <w:vAlign w:val="center"/>
            <w:hideMark/>
          </w:tcPr>
          <w:p w:rsidR="00CE12F4" w:rsidRPr="00CE12F4" w:rsidRDefault="00CE12F4" w:rsidP="00CE12F4">
            <w:pPr>
              <w:jc w:val="center"/>
              <w:rPr>
                <w:sz w:val="18"/>
                <w:szCs w:val="18"/>
              </w:rPr>
            </w:pPr>
            <w:r w:rsidRPr="00CE12F4">
              <w:rPr>
                <w:sz w:val="18"/>
                <w:szCs w:val="18"/>
              </w:rPr>
              <w:t>ХХХ (кроме 000)</w:t>
            </w:r>
          </w:p>
        </w:tc>
        <w:tc>
          <w:tcPr>
            <w:tcW w:w="1720" w:type="dxa"/>
            <w:vAlign w:val="center"/>
            <w:hideMark/>
          </w:tcPr>
          <w:p w:rsidR="00CE12F4" w:rsidRPr="00CE12F4" w:rsidRDefault="00CE12F4" w:rsidP="00CE12F4">
            <w:pPr>
              <w:jc w:val="center"/>
              <w:rPr>
                <w:sz w:val="18"/>
                <w:szCs w:val="18"/>
              </w:rPr>
            </w:pPr>
            <w:r w:rsidRPr="00CE12F4">
              <w:rPr>
                <w:sz w:val="18"/>
                <w:szCs w:val="18"/>
              </w:rPr>
              <w:t>02, 03, 04, 05, 06, 08, 09, 10, 11, 12, 13, 14</w:t>
            </w:r>
          </w:p>
        </w:tc>
        <w:tc>
          <w:tcPr>
            <w:tcW w:w="1500" w:type="dxa"/>
            <w:vAlign w:val="center"/>
            <w:hideMark/>
          </w:tcPr>
          <w:p w:rsidR="00CE12F4" w:rsidRPr="00CE12F4" w:rsidRDefault="00CE12F4" w:rsidP="00CE12F4">
            <w:pPr>
              <w:jc w:val="center"/>
              <w:rPr>
                <w:sz w:val="18"/>
                <w:szCs w:val="18"/>
              </w:rPr>
            </w:pPr>
            <w:r w:rsidRPr="00CE12F4">
              <w:rPr>
                <w:sz w:val="18"/>
                <w:szCs w:val="18"/>
              </w:rPr>
              <w:t>ХХХХХХХХ</w:t>
            </w:r>
          </w:p>
        </w:tc>
        <w:tc>
          <w:tcPr>
            <w:tcW w:w="960" w:type="dxa"/>
            <w:vAlign w:val="center"/>
            <w:hideMark/>
          </w:tcPr>
          <w:p w:rsidR="00CE12F4" w:rsidRPr="00CE12F4" w:rsidRDefault="00CE12F4" w:rsidP="00CE12F4">
            <w:pPr>
              <w:jc w:val="center"/>
              <w:rPr>
                <w:sz w:val="18"/>
                <w:szCs w:val="18"/>
              </w:rPr>
            </w:pPr>
            <w:r w:rsidRPr="00CE12F4">
              <w:rPr>
                <w:sz w:val="18"/>
                <w:szCs w:val="18"/>
              </w:rPr>
              <w:t>01.4</w:t>
            </w:r>
          </w:p>
        </w:tc>
        <w:tc>
          <w:tcPr>
            <w:tcW w:w="4240" w:type="dxa"/>
            <w:vAlign w:val="center"/>
            <w:hideMark/>
          </w:tcPr>
          <w:p w:rsidR="00CE12F4" w:rsidRPr="00CE12F4" w:rsidRDefault="00CE12F4" w:rsidP="00CE12F4">
            <w:pPr>
              <w:jc w:val="center"/>
              <w:rPr>
                <w:sz w:val="18"/>
                <w:szCs w:val="18"/>
              </w:rPr>
            </w:pPr>
            <w:r w:rsidRPr="00CE12F4">
              <w:rPr>
                <w:sz w:val="18"/>
                <w:szCs w:val="18"/>
              </w:rPr>
              <w:t xml:space="preserve">П (на </w:t>
            </w:r>
            <w:proofErr w:type="gramStart"/>
            <w:r w:rsidRPr="00CE12F4">
              <w:rPr>
                <w:sz w:val="18"/>
                <w:szCs w:val="18"/>
              </w:rPr>
              <w:t>01.01.2025)</w:t>
            </w:r>
            <w:r w:rsidRPr="00CE12F4">
              <w:rPr>
                <w:sz w:val="18"/>
                <w:szCs w:val="18"/>
              </w:rPr>
              <w:br/>
              <w:t>Б</w:t>
            </w:r>
            <w:proofErr w:type="gramEnd"/>
            <w:r w:rsidRPr="00CE12F4">
              <w:rPr>
                <w:sz w:val="18"/>
                <w:szCs w:val="18"/>
              </w:rPr>
              <w:t xml:space="preserve"> (после 01.01.2025)</w:t>
            </w:r>
          </w:p>
        </w:tc>
      </w:tr>
    </w:tbl>
    <w:p w:rsidR="00D96A14" w:rsidRPr="00A1781D" w:rsidRDefault="00D96A14" w:rsidP="00D96A14">
      <w:pPr>
        <w:rPr>
          <w:sz w:val="18"/>
          <w:szCs w:val="18"/>
        </w:rPr>
      </w:pPr>
    </w:p>
    <w:p w:rsidR="00DE0B9C" w:rsidRPr="00A1781D" w:rsidRDefault="00DE0B9C" w:rsidP="00DE0B9C">
      <w:pPr>
        <w:rPr>
          <w:sz w:val="18"/>
          <w:szCs w:val="18"/>
        </w:rPr>
      </w:pPr>
    </w:p>
    <w:p w:rsidR="00F03647" w:rsidRPr="00A1781D" w:rsidRDefault="00F03647" w:rsidP="00CC5C9A">
      <w:pPr>
        <w:pStyle w:val="1"/>
        <w:numPr>
          <w:ilvl w:val="0"/>
          <w:numId w:val="0"/>
        </w:numPr>
        <w:rPr>
          <w:b/>
          <w:sz w:val="18"/>
          <w:szCs w:val="18"/>
        </w:rPr>
      </w:pPr>
      <w:bookmarkStart w:id="786" w:name="_Toc216965304"/>
      <w:r w:rsidRPr="00A1781D">
        <w:rPr>
          <w:b/>
          <w:sz w:val="18"/>
          <w:szCs w:val="18"/>
        </w:rPr>
        <w:t>2</w:t>
      </w:r>
      <w:r w:rsidR="00EB4DBF">
        <w:rPr>
          <w:b/>
          <w:sz w:val="18"/>
          <w:szCs w:val="18"/>
        </w:rPr>
        <w:t>7</w:t>
      </w:r>
      <w:r w:rsidRPr="00A1781D">
        <w:rPr>
          <w:b/>
          <w:sz w:val="18"/>
          <w:szCs w:val="18"/>
        </w:rPr>
        <w:t>.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bookmarkEnd w:id="786"/>
      <w:r w:rsidRPr="00A1781D">
        <w:rPr>
          <w:b/>
          <w:sz w:val="18"/>
          <w:szCs w:val="18"/>
        </w:rPr>
        <w:t xml:space="preserve"> </w:t>
      </w:r>
    </w:p>
    <w:p w:rsidR="0037465A" w:rsidRPr="00A1781D" w:rsidRDefault="0037465A" w:rsidP="002E6730">
      <w:pPr>
        <w:rPr>
          <w:b/>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1165"/>
        <w:gridCol w:w="820"/>
        <w:gridCol w:w="1808"/>
        <w:gridCol w:w="848"/>
        <w:gridCol w:w="2588"/>
        <w:gridCol w:w="709"/>
      </w:tblGrid>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 п/п</w:t>
            </w:r>
          </w:p>
        </w:tc>
        <w:tc>
          <w:tcPr>
            <w:tcW w:w="1984" w:type="dxa"/>
            <w:shd w:val="clear" w:color="auto" w:fill="auto"/>
          </w:tcPr>
          <w:p w:rsidR="00A54ACD" w:rsidRPr="00A1781D" w:rsidRDefault="00A54ACD" w:rsidP="00F03647">
            <w:pPr>
              <w:rPr>
                <w:b/>
                <w:sz w:val="18"/>
                <w:szCs w:val="18"/>
              </w:rPr>
            </w:pPr>
            <w:r w:rsidRPr="00A1781D">
              <w:rPr>
                <w:sz w:val="18"/>
                <w:szCs w:val="18"/>
              </w:rPr>
              <w:t>Строка</w:t>
            </w:r>
          </w:p>
        </w:tc>
        <w:tc>
          <w:tcPr>
            <w:tcW w:w="1165" w:type="dxa"/>
            <w:shd w:val="clear" w:color="auto" w:fill="auto"/>
          </w:tcPr>
          <w:p w:rsidR="00A54ACD" w:rsidRPr="00A1781D" w:rsidRDefault="00A54ACD" w:rsidP="00F03647">
            <w:pPr>
              <w:rPr>
                <w:b/>
                <w:sz w:val="18"/>
                <w:szCs w:val="18"/>
              </w:rPr>
            </w:pPr>
            <w:r w:rsidRPr="00A1781D">
              <w:rPr>
                <w:sz w:val="18"/>
                <w:szCs w:val="18"/>
              </w:rPr>
              <w:t>Графа</w:t>
            </w:r>
          </w:p>
        </w:tc>
        <w:tc>
          <w:tcPr>
            <w:tcW w:w="820" w:type="dxa"/>
            <w:shd w:val="clear" w:color="auto" w:fill="auto"/>
          </w:tcPr>
          <w:p w:rsidR="00A54ACD" w:rsidRPr="00A1781D" w:rsidRDefault="00A54ACD" w:rsidP="00F03647">
            <w:pPr>
              <w:rPr>
                <w:b/>
                <w:sz w:val="18"/>
                <w:szCs w:val="18"/>
              </w:rPr>
            </w:pPr>
            <w:r w:rsidRPr="00A1781D">
              <w:rPr>
                <w:sz w:val="18"/>
                <w:szCs w:val="18"/>
              </w:rPr>
              <w:t>Соотношение</w:t>
            </w:r>
          </w:p>
        </w:tc>
        <w:tc>
          <w:tcPr>
            <w:tcW w:w="1808" w:type="dxa"/>
            <w:shd w:val="clear" w:color="auto" w:fill="auto"/>
          </w:tcPr>
          <w:p w:rsidR="00A54ACD" w:rsidRPr="00A1781D" w:rsidRDefault="00A54ACD" w:rsidP="00F03647">
            <w:pPr>
              <w:rPr>
                <w:b/>
                <w:sz w:val="18"/>
                <w:szCs w:val="18"/>
              </w:rPr>
            </w:pPr>
            <w:r w:rsidRPr="00A1781D">
              <w:rPr>
                <w:sz w:val="18"/>
                <w:szCs w:val="18"/>
              </w:rPr>
              <w:t>Строка</w:t>
            </w:r>
          </w:p>
        </w:tc>
        <w:tc>
          <w:tcPr>
            <w:tcW w:w="848" w:type="dxa"/>
            <w:shd w:val="clear" w:color="auto" w:fill="auto"/>
          </w:tcPr>
          <w:p w:rsidR="00A54ACD" w:rsidRPr="00A1781D" w:rsidRDefault="00A54ACD" w:rsidP="00F03647">
            <w:pPr>
              <w:rPr>
                <w:b/>
                <w:sz w:val="18"/>
                <w:szCs w:val="18"/>
              </w:rPr>
            </w:pPr>
            <w:r w:rsidRPr="00A1781D">
              <w:rPr>
                <w:sz w:val="18"/>
                <w:szCs w:val="18"/>
              </w:rPr>
              <w:t>Графа</w:t>
            </w:r>
          </w:p>
        </w:tc>
        <w:tc>
          <w:tcPr>
            <w:tcW w:w="2588" w:type="dxa"/>
            <w:shd w:val="clear" w:color="auto" w:fill="auto"/>
          </w:tcPr>
          <w:p w:rsidR="00A54ACD" w:rsidRPr="00A1781D" w:rsidRDefault="00A54ACD" w:rsidP="00F03647">
            <w:pPr>
              <w:rPr>
                <w:b/>
                <w:sz w:val="18"/>
                <w:szCs w:val="18"/>
              </w:rPr>
            </w:pPr>
            <w:r w:rsidRPr="00A1781D">
              <w:rPr>
                <w:sz w:val="18"/>
                <w:szCs w:val="18"/>
              </w:rPr>
              <w:t>Контроль показателей</w:t>
            </w:r>
          </w:p>
        </w:tc>
        <w:tc>
          <w:tcPr>
            <w:tcW w:w="709" w:type="dxa"/>
          </w:tcPr>
          <w:p w:rsidR="00A54ACD" w:rsidRPr="00A1781D" w:rsidRDefault="00A54ACD" w:rsidP="00F03647">
            <w:pPr>
              <w:rPr>
                <w:sz w:val="18"/>
                <w:szCs w:val="18"/>
              </w:rPr>
            </w:pPr>
            <w:r w:rsidRPr="00293FB2">
              <w:rPr>
                <w:b/>
                <w:sz w:val="16"/>
                <w:szCs w:val="16"/>
              </w:rPr>
              <w:t>Уровень ошибки</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1</w:t>
            </w:r>
          </w:p>
        </w:tc>
        <w:tc>
          <w:tcPr>
            <w:tcW w:w="1984" w:type="dxa"/>
            <w:shd w:val="clear" w:color="auto" w:fill="auto"/>
          </w:tcPr>
          <w:p w:rsidR="00A54ACD" w:rsidRPr="00A1781D" w:rsidRDefault="00A54ACD" w:rsidP="00F03647">
            <w:pPr>
              <w:rPr>
                <w:b/>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всех строк раздела «Государственные (муниципальные) унитарные предприятия»</w:t>
            </w:r>
          </w:p>
        </w:tc>
        <w:tc>
          <w:tcPr>
            <w:tcW w:w="848" w:type="dxa"/>
            <w:shd w:val="clear" w:color="auto" w:fill="auto"/>
          </w:tcPr>
          <w:p w:rsidR="00A54ACD" w:rsidRPr="00A1781D" w:rsidRDefault="00A54ACD" w:rsidP="00F03647">
            <w:pPr>
              <w:rPr>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«Государственные (муниципальные) унитарные предприятия, всего»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2</w:t>
            </w:r>
          </w:p>
        </w:tc>
        <w:tc>
          <w:tcPr>
            <w:tcW w:w="1984" w:type="dxa"/>
            <w:shd w:val="clear" w:color="auto" w:fill="auto"/>
          </w:tcPr>
          <w:p w:rsidR="00A54ACD" w:rsidRPr="00A1781D" w:rsidRDefault="00A54ACD" w:rsidP="00F03647">
            <w:pPr>
              <w:rPr>
                <w:b/>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всех строк раздела «Иные организации с государственным участием в капитале»</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F03647">
            <w:pPr>
              <w:rPr>
                <w:b/>
                <w:sz w:val="18"/>
                <w:szCs w:val="18"/>
              </w:rPr>
            </w:pPr>
            <w:r w:rsidRPr="00A1781D">
              <w:rPr>
                <w:sz w:val="18"/>
                <w:szCs w:val="18"/>
              </w:rPr>
              <w:t xml:space="preserve">Показатель строки «Иные организации с 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F0364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b/>
                <w:sz w:val="18"/>
                <w:szCs w:val="18"/>
              </w:rPr>
            </w:pPr>
            <w:r w:rsidRPr="00A1781D">
              <w:rPr>
                <w:sz w:val="18"/>
                <w:szCs w:val="18"/>
              </w:rPr>
              <w:t>3</w:t>
            </w:r>
          </w:p>
        </w:tc>
        <w:tc>
          <w:tcPr>
            <w:tcW w:w="1984" w:type="dxa"/>
            <w:shd w:val="clear" w:color="auto" w:fill="auto"/>
          </w:tcPr>
          <w:p w:rsidR="00A54ACD" w:rsidRPr="00A1781D" w:rsidRDefault="00A54ACD" w:rsidP="00F03647">
            <w:pPr>
              <w:rPr>
                <w:b/>
                <w:sz w:val="18"/>
                <w:szCs w:val="18"/>
              </w:rPr>
            </w:pPr>
            <w:r w:rsidRPr="00A1781D">
              <w:rPr>
                <w:sz w:val="18"/>
                <w:szCs w:val="18"/>
              </w:rPr>
              <w:t>Всего</w:t>
            </w:r>
          </w:p>
        </w:tc>
        <w:tc>
          <w:tcPr>
            <w:tcW w:w="1165" w:type="dxa"/>
            <w:shd w:val="clear" w:color="auto" w:fill="auto"/>
          </w:tcPr>
          <w:p w:rsidR="00A54ACD" w:rsidRPr="00A1781D" w:rsidRDefault="00A54ACD" w:rsidP="00F03647">
            <w:pPr>
              <w:rPr>
                <w:b/>
                <w:sz w:val="18"/>
                <w:szCs w:val="18"/>
              </w:rPr>
            </w:pPr>
            <w:r w:rsidRPr="00A1781D">
              <w:rPr>
                <w:sz w:val="18"/>
                <w:szCs w:val="18"/>
              </w:rPr>
              <w:t>4,6,7,8</w:t>
            </w:r>
          </w:p>
        </w:tc>
        <w:tc>
          <w:tcPr>
            <w:tcW w:w="820" w:type="dxa"/>
            <w:shd w:val="clear" w:color="auto" w:fill="auto"/>
          </w:tcPr>
          <w:p w:rsidR="00A54ACD" w:rsidRPr="00A1781D" w:rsidRDefault="00A54ACD" w:rsidP="00F03647">
            <w:pPr>
              <w:rPr>
                <w:b/>
                <w:sz w:val="18"/>
                <w:szCs w:val="18"/>
              </w:rPr>
            </w:pPr>
            <w:r w:rsidRPr="00A1781D">
              <w:rPr>
                <w:sz w:val="18"/>
                <w:szCs w:val="18"/>
              </w:rPr>
              <w:t>=</w:t>
            </w:r>
          </w:p>
        </w:tc>
        <w:tc>
          <w:tcPr>
            <w:tcW w:w="1808" w:type="dxa"/>
            <w:shd w:val="clear" w:color="auto" w:fill="auto"/>
          </w:tcPr>
          <w:p w:rsidR="00A54ACD" w:rsidRPr="00A1781D" w:rsidRDefault="00A54ACD" w:rsidP="00F03647">
            <w:pPr>
              <w:rPr>
                <w:b/>
                <w:sz w:val="18"/>
                <w:szCs w:val="18"/>
              </w:rPr>
            </w:pPr>
            <w:r w:rsidRPr="00A1781D">
              <w:rPr>
                <w:sz w:val="18"/>
                <w:szCs w:val="18"/>
              </w:rPr>
              <w:t>Сумма строк «Государственные (муниципальные) унитарные предприятия, всего» и «Иные организации с государственным участием в капитале, всего»</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b/>
                <w:sz w:val="18"/>
                <w:szCs w:val="18"/>
              </w:rPr>
            </w:pPr>
            <w:r w:rsidRPr="00A1781D">
              <w:rPr>
                <w:sz w:val="18"/>
                <w:szCs w:val="18"/>
              </w:rPr>
              <w:t xml:space="preserve">Показатель </w:t>
            </w:r>
            <w:proofErr w:type="gramStart"/>
            <w:r w:rsidRPr="00A1781D">
              <w:rPr>
                <w:sz w:val="18"/>
                <w:szCs w:val="18"/>
              </w:rPr>
              <w:t>строки  Всего</w:t>
            </w:r>
            <w:proofErr w:type="gramEnd"/>
            <w:r w:rsidRPr="00A1781D">
              <w:rPr>
                <w:sz w:val="18"/>
                <w:szCs w:val="18"/>
              </w:rPr>
              <w:t xml:space="preserve"> не соответствует сумме строк «Государственные (муниципальные) унитарные предприятия, всего»  и «Иные организации с государственным участием в капитале» не равен сумме всех строк раздела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rPr>
          <w:trHeight w:val="461"/>
        </w:trPr>
        <w:tc>
          <w:tcPr>
            <w:tcW w:w="534" w:type="dxa"/>
            <w:shd w:val="clear" w:color="auto" w:fill="auto"/>
          </w:tcPr>
          <w:p w:rsidR="00A54ACD" w:rsidRPr="00A1781D" w:rsidRDefault="00A54ACD" w:rsidP="00F03647">
            <w:pPr>
              <w:rPr>
                <w:sz w:val="18"/>
                <w:szCs w:val="18"/>
              </w:rPr>
            </w:pPr>
            <w:r w:rsidRPr="00A1781D">
              <w:rPr>
                <w:sz w:val="18"/>
                <w:szCs w:val="18"/>
              </w:rPr>
              <w:t>4</w:t>
            </w:r>
          </w:p>
        </w:tc>
        <w:tc>
          <w:tcPr>
            <w:tcW w:w="1984" w:type="dxa"/>
            <w:shd w:val="clear" w:color="auto" w:fill="auto"/>
          </w:tcPr>
          <w:p w:rsidR="00A54ACD" w:rsidRPr="00A1781D" w:rsidRDefault="00A54ACD" w:rsidP="00F03647">
            <w:pPr>
              <w:rPr>
                <w:sz w:val="18"/>
                <w:szCs w:val="18"/>
              </w:rPr>
            </w:pPr>
            <w:r w:rsidRPr="00A1781D">
              <w:rPr>
                <w:sz w:val="18"/>
                <w:szCs w:val="18"/>
              </w:rPr>
              <w:t>*</w:t>
            </w:r>
          </w:p>
        </w:tc>
        <w:tc>
          <w:tcPr>
            <w:tcW w:w="1165" w:type="dxa"/>
            <w:shd w:val="clear" w:color="auto" w:fill="auto"/>
          </w:tcPr>
          <w:p w:rsidR="00A54ACD" w:rsidRPr="00A1781D" w:rsidRDefault="00A54ACD" w:rsidP="00F03647">
            <w:pPr>
              <w:rPr>
                <w:sz w:val="18"/>
                <w:szCs w:val="18"/>
              </w:rPr>
            </w:pPr>
            <w:r w:rsidRPr="00A1781D">
              <w:rPr>
                <w:sz w:val="18"/>
                <w:szCs w:val="18"/>
              </w:rPr>
              <w:t>8</w:t>
            </w:r>
          </w:p>
        </w:tc>
        <w:tc>
          <w:tcPr>
            <w:tcW w:w="820" w:type="dxa"/>
            <w:shd w:val="clear" w:color="auto" w:fill="auto"/>
          </w:tcPr>
          <w:p w:rsidR="00A54ACD" w:rsidRPr="00A1781D" w:rsidRDefault="00A54ACD" w:rsidP="00F03647">
            <w:pPr>
              <w:rPr>
                <w:sz w:val="18"/>
                <w:szCs w:val="18"/>
              </w:rPr>
            </w:pPr>
            <w:r w:rsidRPr="00A1781D">
              <w:rPr>
                <w:sz w:val="18"/>
                <w:szCs w:val="18"/>
              </w:rPr>
              <w:t>=</w:t>
            </w:r>
          </w:p>
        </w:tc>
        <w:tc>
          <w:tcPr>
            <w:tcW w:w="1808" w:type="dxa"/>
            <w:shd w:val="clear" w:color="auto" w:fill="auto"/>
          </w:tcPr>
          <w:p w:rsidR="00A54ACD" w:rsidRPr="00A1781D" w:rsidRDefault="00A54ACD" w:rsidP="00F03647">
            <w:pPr>
              <w:rPr>
                <w:sz w:val="18"/>
                <w:szCs w:val="18"/>
              </w:rPr>
            </w:pPr>
            <w:r w:rsidRPr="00A1781D">
              <w:rPr>
                <w:sz w:val="18"/>
                <w:szCs w:val="18"/>
              </w:rPr>
              <w:t>4+6-7</w:t>
            </w: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 xml:space="preserve">Гр. 8 &lt;&gt; гр.4+гр.6-гр.7 </w:t>
            </w:r>
            <w:r>
              <w:rPr>
                <w:sz w:val="18"/>
                <w:szCs w:val="18"/>
              </w:rPr>
              <w:t>–</w:t>
            </w:r>
            <w:r w:rsidRPr="00A1781D">
              <w:rPr>
                <w:sz w:val="18"/>
                <w:szCs w:val="18"/>
              </w:rPr>
              <w:t xml:space="preserve"> недопустимо</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5</w:t>
            </w:r>
          </w:p>
        </w:tc>
        <w:tc>
          <w:tcPr>
            <w:tcW w:w="1984" w:type="dxa"/>
            <w:shd w:val="clear" w:color="auto" w:fill="auto"/>
          </w:tcPr>
          <w:p w:rsidR="00A54ACD" w:rsidRPr="00A1781D" w:rsidRDefault="00A54ACD" w:rsidP="00F03647">
            <w:pPr>
              <w:rPr>
                <w:sz w:val="18"/>
                <w:szCs w:val="18"/>
              </w:rPr>
            </w:pPr>
            <w:r w:rsidRPr="00A1781D">
              <w:rPr>
                <w:sz w:val="18"/>
                <w:szCs w:val="18"/>
              </w:rPr>
              <w:t>Государственные (муниципальные) унитарные предприятия,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6</w:t>
            </w:r>
          </w:p>
        </w:tc>
        <w:tc>
          <w:tcPr>
            <w:tcW w:w="1984" w:type="dxa"/>
            <w:shd w:val="clear" w:color="auto" w:fill="auto"/>
          </w:tcPr>
          <w:p w:rsidR="00A54ACD" w:rsidRPr="00A1781D" w:rsidRDefault="00A54ACD" w:rsidP="00F03647">
            <w:pPr>
              <w:rPr>
                <w:sz w:val="18"/>
                <w:szCs w:val="18"/>
              </w:rPr>
            </w:pPr>
            <w:r w:rsidRPr="00A1781D">
              <w:rPr>
                <w:sz w:val="18"/>
                <w:szCs w:val="18"/>
              </w:rPr>
              <w:t>Иные организации с государственным участием в капитале, 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A54ACD" w:rsidRPr="00A1781D" w:rsidTr="00A54ACD">
        <w:tc>
          <w:tcPr>
            <w:tcW w:w="534" w:type="dxa"/>
            <w:shd w:val="clear" w:color="auto" w:fill="auto"/>
          </w:tcPr>
          <w:p w:rsidR="00A54ACD" w:rsidRPr="00A1781D" w:rsidRDefault="00A54ACD" w:rsidP="00F03647">
            <w:pPr>
              <w:rPr>
                <w:sz w:val="18"/>
                <w:szCs w:val="18"/>
              </w:rPr>
            </w:pPr>
            <w:r w:rsidRPr="00A1781D">
              <w:rPr>
                <w:sz w:val="18"/>
                <w:szCs w:val="18"/>
              </w:rPr>
              <w:t>7</w:t>
            </w:r>
          </w:p>
        </w:tc>
        <w:tc>
          <w:tcPr>
            <w:tcW w:w="1984" w:type="dxa"/>
            <w:shd w:val="clear" w:color="auto" w:fill="auto"/>
          </w:tcPr>
          <w:p w:rsidR="00A54ACD" w:rsidRPr="00A1781D" w:rsidRDefault="00A54ACD" w:rsidP="00F03647">
            <w:pPr>
              <w:rPr>
                <w:sz w:val="18"/>
                <w:szCs w:val="18"/>
              </w:rPr>
            </w:pPr>
            <w:r w:rsidRPr="00A1781D">
              <w:rPr>
                <w:sz w:val="18"/>
                <w:szCs w:val="18"/>
              </w:rPr>
              <w:t>Всего</w:t>
            </w:r>
          </w:p>
        </w:tc>
        <w:tc>
          <w:tcPr>
            <w:tcW w:w="1165" w:type="dxa"/>
            <w:shd w:val="clear" w:color="auto" w:fill="auto"/>
          </w:tcPr>
          <w:p w:rsidR="00A54ACD" w:rsidRPr="00A1781D" w:rsidRDefault="00A54ACD" w:rsidP="00F03647">
            <w:pPr>
              <w:rPr>
                <w:sz w:val="18"/>
                <w:szCs w:val="18"/>
              </w:rPr>
            </w:pPr>
            <w:r w:rsidRPr="00A1781D">
              <w:rPr>
                <w:sz w:val="18"/>
                <w:szCs w:val="18"/>
              </w:rPr>
              <w:t>2,3,5</w:t>
            </w:r>
          </w:p>
        </w:tc>
        <w:tc>
          <w:tcPr>
            <w:tcW w:w="820" w:type="dxa"/>
            <w:shd w:val="clear" w:color="auto" w:fill="auto"/>
          </w:tcPr>
          <w:p w:rsidR="00A54ACD" w:rsidRPr="00A1781D" w:rsidRDefault="00A54ACD" w:rsidP="00F03647">
            <w:pPr>
              <w:rPr>
                <w:sz w:val="18"/>
                <w:szCs w:val="18"/>
              </w:rPr>
            </w:pPr>
            <w:r w:rsidRPr="00A1781D">
              <w:rPr>
                <w:sz w:val="18"/>
                <w:szCs w:val="18"/>
              </w:rPr>
              <w:t>=0</w:t>
            </w:r>
          </w:p>
        </w:tc>
        <w:tc>
          <w:tcPr>
            <w:tcW w:w="1808" w:type="dxa"/>
            <w:shd w:val="clear" w:color="auto" w:fill="auto"/>
          </w:tcPr>
          <w:p w:rsidR="00A54ACD" w:rsidRPr="00A1781D" w:rsidRDefault="00A54ACD" w:rsidP="00F03647">
            <w:pPr>
              <w:rPr>
                <w:sz w:val="18"/>
                <w:szCs w:val="18"/>
              </w:rPr>
            </w:pPr>
          </w:p>
        </w:tc>
        <w:tc>
          <w:tcPr>
            <w:tcW w:w="848" w:type="dxa"/>
            <w:shd w:val="clear" w:color="auto" w:fill="auto"/>
          </w:tcPr>
          <w:p w:rsidR="00A54ACD" w:rsidRPr="00A1781D" w:rsidRDefault="00A54ACD" w:rsidP="00F03647">
            <w:pPr>
              <w:rPr>
                <w:b/>
                <w:sz w:val="18"/>
                <w:szCs w:val="18"/>
              </w:rPr>
            </w:pPr>
          </w:p>
        </w:tc>
        <w:tc>
          <w:tcPr>
            <w:tcW w:w="2588" w:type="dxa"/>
            <w:shd w:val="clear" w:color="auto" w:fill="auto"/>
          </w:tcPr>
          <w:p w:rsidR="00A54ACD" w:rsidRPr="00A1781D" w:rsidRDefault="00A54ACD" w:rsidP="002C71F7">
            <w:pPr>
              <w:rPr>
                <w:sz w:val="18"/>
                <w:szCs w:val="18"/>
              </w:rPr>
            </w:pPr>
            <w:r w:rsidRPr="00A1781D">
              <w:rPr>
                <w:sz w:val="18"/>
                <w:szCs w:val="18"/>
              </w:rPr>
              <w:t>Строка не заполняется</w:t>
            </w:r>
          </w:p>
        </w:tc>
        <w:tc>
          <w:tcPr>
            <w:tcW w:w="709" w:type="dxa"/>
          </w:tcPr>
          <w:p w:rsidR="00A54ACD" w:rsidRPr="00A1781D" w:rsidRDefault="00A54ACD" w:rsidP="002C71F7">
            <w:pPr>
              <w:rPr>
                <w:sz w:val="18"/>
                <w:szCs w:val="18"/>
              </w:rPr>
            </w:pPr>
            <w:r>
              <w:rPr>
                <w:sz w:val="18"/>
                <w:szCs w:val="18"/>
              </w:rPr>
              <w:t>Б</w:t>
            </w:r>
          </w:p>
        </w:tc>
      </w:tr>
      <w:tr w:rsidR="00DA19BA" w:rsidRPr="00A1781D" w:rsidTr="00DA19BA">
        <w:tc>
          <w:tcPr>
            <w:tcW w:w="534"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Pr>
                <w:sz w:val="18"/>
                <w:szCs w:val="18"/>
              </w:rPr>
              <w:t>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sidRPr="00A1781D">
              <w:rPr>
                <w:sz w:val="18"/>
                <w:szCs w:val="18"/>
              </w:rPr>
              <w:t>Государственные (муниципальные) унитарные предприятия</w:t>
            </w:r>
          </w:p>
        </w:tc>
        <w:tc>
          <w:tcPr>
            <w:tcW w:w="1165"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Pr>
                <w:sz w:val="18"/>
                <w:szCs w:val="18"/>
              </w:rPr>
              <w:t>5</w:t>
            </w:r>
          </w:p>
        </w:tc>
        <w:tc>
          <w:tcPr>
            <w:tcW w:w="820"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sidRPr="00A1781D">
              <w:rPr>
                <w:sz w:val="18"/>
                <w:szCs w:val="18"/>
              </w:rPr>
              <w:t>=%1 11 07011 01%</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b/>
                <w:sz w:val="18"/>
                <w:szCs w:val="18"/>
              </w:rPr>
            </w:pP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Pr>
                <w:sz w:val="18"/>
                <w:szCs w:val="18"/>
              </w:rPr>
              <w:t xml:space="preserve">Применение КБК, отличных от </w:t>
            </w:r>
            <w:r w:rsidRPr="00A1781D">
              <w:rPr>
                <w:sz w:val="18"/>
                <w:szCs w:val="18"/>
              </w:rPr>
              <w:t>%1 11 07011 01%</w:t>
            </w:r>
            <w:r>
              <w:rPr>
                <w:sz w:val="18"/>
                <w:szCs w:val="18"/>
              </w:rPr>
              <w:t xml:space="preserve"> - недопустимо</w:t>
            </w:r>
          </w:p>
        </w:tc>
        <w:tc>
          <w:tcPr>
            <w:tcW w:w="709" w:type="dxa"/>
            <w:tcBorders>
              <w:top w:val="single" w:sz="4" w:space="0" w:color="auto"/>
              <w:left w:val="single" w:sz="4" w:space="0" w:color="auto"/>
              <w:bottom w:val="single" w:sz="4" w:space="0" w:color="auto"/>
              <w:right w:val="single" w:sz="4" w:space="0" w:color="auto"/>
            </w:tcBorders>
          </w:tcPr>
          <w:p w:rsidR="00DA19BA" w:rsidRPr="00A1781D" w:rsidRDefault="00DA19BA" w:rsidP="00DA19BA">
            <w:pPr>
              <w:rPr>
                <w:sz w:val="18"/>
                <w:szCs w:val="18"/>
              </w:rPr>
            </w:pPr>
            <w:r>
              <w:rPr>
                <w:sz w:val="18"/>
                <w:szCs w:val="18"/>
              </w:rPr>
              <w:t>Б</w:t>
            </w:r>
          </w:p>
        </w:tc>
      </w:tr>
      <w:tr w:rsidR="00DA19BA" w:rsidRPr="00A1781D" w:rsidTr="00DA19BA">
        <w:tc>
          <w:tcPr>
            <w:tcW w:w="534"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pPr>
              <w:rPr>
                <w:sz w:val="18"/>
                <w:szCs w:val="18"/>
              </w:rPr>
            </w:pPr>
            <w:r>
              <w:rPr>
                <w:sz w:val="18"/>
                <w:szCs w:val="18"/>
              </w:rPr>
              <w:t>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sidRPr="00A1781D">
              <w:rPr>
                <w:sz w:val="18"/>
                <w:szCs w:val="18"/>
              </w:rPr>
              <w:t>Иные организации с государственным участием в капитале</w:t>
            </w:r>
          </w:p>
        </w:tc>
        <w:tc>
          <w:tcPr>
            <w:tcW w:w="1165"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Pr>
                <w:sz w:val="18"/>
                <w:szCs w:val="18"/>
              </w:rPr>
              <w:t>5</w:t>
            </w:r>
          </w:p>
        </w:tc>
        <w:tc>
          <w:tcPr>
            <w:tcW w:w="820"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sidRPr="00A1781D">
              <w:rPr>
                <w:sz w:val="18"/>
                <w:szCs w:val="18"/>
              </w:rPr>
              <w:t>=</w:t>
            </w:r>
            <w:r w:rsidR="00E26603">
              <w:rPr>
                <w:sz w:val="18"/>
                <w:szCs w:val="18"/>
              </w:rPr>
              <w:t xml:space="preserve"> </w:t>
            </w:r>
            <w:r w:rsidR="00E26603" w:rsidRPr="00A1781D">
              <w:rPr>
                <w:sz w:val="18"/>
                <w:szCs w:val="18"/>
              </w:rPr>
              <w:t>%1 11 01010 01%</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b/>
                <w:sz w:val="18"/>
                <w:szCs w:val="18"/>
              </w:rPr>
            </w:pP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Pr>
                <w:sz w:val="18"/>
                <w:szCs w:val="18"/>
              </w:rPr>
              <w:t xml:space="preserve">Применение КБК, отличных от </w:t>
            </w:r>
            <w:r w:rsidR="00E26603" w:rsidRPr="00A1781D">
              <w:rPr>
                <w:sz w:val="18"/>
                <w:szCs w:val="18"/>
              </w:rPr>
              <w:t>%1 11 01010 01%</w:t>
            </w:r>
            <w:r w:rsidR="00E26603">
              <w:rPr>
                <w:sz w:val="18"/>
                <w:szCs w:val="18"/>
              </w:rPr>
              <w:t xml:space="preserve"> </w:t>
            </w:r>
            <w:r>
              <w:rPr>
                <w:sz w:val="18"/>
                <w:szCs w:val="18"/>
              </w:rPr>
              <w:t>- недопустимо</w:t>
            </w:r>
          </w:p>
        </w:tc>
        <w:tc>
          <w:tcPr>
            <w:tcW w:w="709" w:type="dxa"/>
            <w:tcBorders>
              <w:top w:val="single" w:sz="4" w:space="0" w:color="auto"/>
              <w:left w:val="single" w:sz="4" w:space="0" w:color="auto"/>
              <w:bottom w:val="single" w:sz="4" w:space="0" w:color="auto"/>
              <w:right w:val="single" w:sz="4" w:space="0" w:color="auto"/>
            </w:tcBorders>
          </w:tcPr>
          <w:p w:rsidR="00DA19BA" w:rsidRPr="00A1781D" w:rsidRDefault="00DA19BA" w:rsidP="00DA19BA">
            <w:pPr>
              <w:rPr>
                <w:sz w:val="18"/>
                <w:szCs w:val="18"/>
              </w:rPr>
            </w:pPr>
            <w:r>
              <w:rPr>
                <w:sz w:val="18"/>
                <w:szCs w:val="18"/>
              </w:rPr>
              <w:t>Б (кроме 092)</w:t>
            </w:r>
          </w:p>
        </w:tc>
      </w:tr>
      <w:tr w:rsidR="00DA19BA" w:rsidRPr="00A1781D" w:rsidTr="00DA19BA">
        <w:tc>
          <w:tcPr>
            <w:tcW w:w="534"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Pr>
                <w:sz w:val="18"/>
                <w:szCs w:val="18"/>
              </w:rPr>
              <w:t>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sidRPr="00A1781D">
              <w:rPr>
                <w:sz w:val="18"/>
                <w:szCs w:val="18"/>
              </w:rPr>
              <w:t>Иные организации с государственным участием в капитале</w:t>
            </w:r>
          </w:p>
        </w:tc>
        <w:tc>
          <w:tcPr>
            <w:tcW w:w="1165"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r>
              <w:rPr>
                <w:sz w:val="18"/>
                <w:szCs w:val="18"/>
              </w:rPr>
              <w:t>5</w:t>
            </w:r>
          </w:p>
        </w:tc>
        <w:tc>
          <w:tcPr>
            <w:tcW w:w="820" w:type="dxa"/>
            <w:tcBorders>
              <w:top w:val="single" w:sz="4" w:space="0" w:color="auto"/>
              <w:left w:val="single" w:sz="4" w:space="0" w:color="auto"/>
              <w:bottom w:val="single" w:sz="4" w:space="0" w:color="auto"/>
              <w:right w:val="single" w:sz="4" w:space="0" w:color="auto"/>
            </w:tcBorders>
            <w:shd w:val="clear" w:color="auto" w:fill="auto"/>
          </w:tcPr>
          <w:p w:rsidR="00E26603" w:rsidRDefault="00DA19BA" w:rsidP="00DA19BA">
            <w:pPr>
              <w:rPr>
                <w:sz w:val="18"/>
                <w:szCs w:val="18"/>
              </w:rPr>
            </w:pPr>
            <w:r w:rsidRPr="00A1781D">
              <w:rPr>
                <w:sz w:val="18"/>
                <w:szCs w:val="18"/>
              </w:rPr>
              <w:t>=</w:t>
            </w:r>
            <w:r w:rsidR="00E26603">
              <w:rPr>
                <w:sz w:val="18"/>
                <w:szCs w:val="18"/>
              </w:rPr>
              <w:t xml:space="preserve"> </w:t>
            </w:r>
            <w:r w:rsidR="00E26603" w:rsidRPr="00A1781D">
              <w:rPr>
                <w:sz w:val="18"/>
                <w:szCs w:val="18"/>
              </w:rPr>
              <w:t>%1 11 01010 01%</w:t>
            </w:r>
            <w:r w:rsidR="00E26603">
              <w:rPr>
                <w:sz w:val="18"/>
                <w:szCs w:val="18"/>
              </w:rPr>
              <w:t>;</w:t>
            </w:r>
          </w:p>
          <w:p w:rsidR="00DA19BA" w:rsidRPr="00A1781D" w:rsidRDefault="00E26603">
            <w:pPr>
              <w:rPr>
                <w:sz w:val="18"/>
                <w:szCs w:val="18"/>
              </w:rPr>
            </w:pPr>
            <w:r w:rsidRPr="00A1781D">
              <w:rPr>
                <w:sz w:val="18"/>
                <w:szCs w:val="18"/>
              </w:rPr>
              <w:lastRenderedPageBreak/>
              <w:t>%1 1</w:t>
            </w:r>
            <w:r w:rsidR="00C954A9">
              <w:rPr>
                <w:sz w:val="18"/>
                <w:szCs w:val="18"/>
              </w:rPr>
              <w:t>1</w:t>
            </w:r>
            <w:r w:rsidRPr="00A1781D">
              <w:rPr>
                <w:sz w:val="18"/>
                <w:szCs w:val="18"/>
              </w:rPr>
              <w:t xml:space="preserve"> 0</w:t>
            </w:r>
            <w:r>
              <w:rPr>
                <w:sz w:val="18"/>
                <w:szCs w:val="18"/>
              </w:rPr>
              <w:t>2</w:t>
            </w:r>
            <w:r w:rsidRPr="00A1781D">
              <w:rPr>
                <w:sz w:val="18"/>
                <w:szCs w:val="18"/>
              </w:rPr>
              <w:t>01</w:t>
            </w:r>
            <w:r>
              <w:rPr>
                <w:sz w:val="18"/>
                <w:szCs w:val="18"/>
              </w:rPr>
              <w:t>4</w:t>
            </w:r>
            <w:r w:rsidRPr="00A1781D">
              <w:rPr>
                <w:sz w:val="18"/>
                <w:szCs w:val="18"/>
              </w:rPr>
              <w:t xml:space="preserve"> 01%</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sz w:val="18"/>
                <w:szCs w:val="18"/>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DA19BA" w:rsidRPr="00A1781D" w:rsidRDefault="00DA19BA" w:rsidP="00DA19BA">
            <w:pPr>
              <w:rPr>
                <w:b/>
                <w:sz w:val="18"/>
                <w:szCs w:val="18"/>
              </w:rPr>
            </w:pPr>
          </w:p>
        </w:tc>
        <w:tc>
          <w:tcPr>
            <w:tcW w:w="2588" w:type="dxa"/>
            <w:tcBorders>
              <w:top w:val="single" w:sz="4" w:space="0" w:color="auto"/>
              <w:left w:val="single" w:sz="4" w:space="0" w:color="auto"/>
              <w:bottom w:val="single" w:sz="4" w:space="0" w:color="auto"/>
              <w:right w:val="single" w:sz="4" w:space="0" w:color="auto"/>
            </w:tcBorders>
            <w:shd w:val="clear" w:color="auto" w:fill="auto"/>
          </w:tcPr>
          <w:p w:rsidR="00E26603" w:rsidRDefault="00DA19BA" w:rsidP="00E26603">
            <w:pPr>
              <w:rPr>
                <w:sz w:val="18"/>
                <w:szCs w:val="18"/>
              </w:rPr>
            </w:pPr>
            <w:r>
              <w:rPr>
                <w:sz w:val="18"/>
                <w:szCs w:val="18"/>
              </w:rPr>
              <w:t xml:space="preserve">Применение КБК, отличных от </w:t>
            </w:r>
            <w:r w:rsidR="00E26603" w:rsidRPr="00A1781D">
              <w:rPr>
                <w:sz w:val="18"/>
                <w:szCs w:val="18"/>
              </w:rPr>
              <w:t>%1 11 01010 01%</w:t>
            </w:r>
            <w:r w:rsidR="00E26603">
              <w:rPr>
                <w:sz w:val="18"/>
                <w:szCs w:val="18"/>
              </w:rPr>
              <w:t>;</w:t>
            </w:r>
          </w:p>
          <w:p w:rsidR="00DA19BA" w:rsidRPr="00A1781D" w:rsidRDefault="00E26603">
            <w:pPr>
              <w:rPr>
                <w:sz w:val="18"/>
                <w:szCs w:val="18"/>
              </w:rPr>
            </w:pPr>
            <w:r w:rsidRPr="00A1781D">
              <w:rPr>
                <w:sz w:val="18"/>
                <w:szCs w:val="18"/>
              </w:rPr>
              <w:t>%1 1</w:t>
            </w:r>
            <w:r w:rsidR="00C954A9">
              <w:rPr>
                <w:sz w:val="18"/>
                <w:szCs w:val="18"/>
              </w:rPr>
              <w:t>1</w:t>
            </w:r>
            <w:r w:rsidRPr="00A1781D">
              <w:rPr>
                <w:sz w:val="18"/>
                <w:szCs w:val="18"/>
              </w:rPr>
              <w:t xml:space="preserve"> 0</w:t>
            </w:r>
            <w:r>
              <w:rPr>
                <w:sz w:val="18"/>
                <w:szCs w:val="18"/>
              </w:rPr>
              <w:t>2</w:t>
            </w:r>
            <w:r w:rsidRPr="00A1781D">
              <w:rPr>
                <w:sz w:val="18"/>
                <w:szCs w:val="18"/>
              </w:rPr>
              <w:t>01</w:t>
            </w:r>
            <w:r>
              <w:rPr>
                <w:sz w:val="18"/>
                <w:szCs w:val="18"/>
              </w:rPr>
              <w:t>4</w:t>
            </w:r>
            <w:r w:rsidRPr="00A1781D">
              <w:rPr>
                <w:sz w:val="18"/>
                <w:szCs w:val="18"/>
              </w:rPr>
              <w:t xml:space="preserve"> 01%</w:t>
            </w:r>
            <w:r>
              <w:rPr>
                <w:sz w:val="18"/>
                <w:szCs w:val="18"/>
              </w:rPr>
              <w:t xml:space="preserve"> </w:t>
            </w:r>
            <w:r w:rsidR="00DA19BA">
              <w:rPr>
                <w:sz w:val="18"/>
                <w:szCs w:val="18"/>
              </w:rPr>
              <w:t>- недопустимо</w:t>
            </w:r>
          </w:p>
        </w:tc>
        <w:tc>
          <w:tcPr>
            <w:tcW w:w="709" w:type="dxa"/>
            <w:tcBorders>
              <w:top w:val="single" w:sz="4" w:space="0" w:color="auto"/>
              <w:left w:val="single" w:sz="4" w:space="0" w:color="auto"/>
              <w:bottom w:val="single" w:sz="4" w:space="0" w:color="auto"/>
              <w:right w:val="single" w:sz="4" w:space="0" w:color="auto"/>
            </w:tcBorders>
          </w:tcPr>
          <w:p w:rsidR="00DA19BA" w:rsidRPr="00A1781D" w:rsidRDefault="00DA19BA" w:rsidP="00DA19BA">
            <w:pPr>
              <w:rPr>
                <w:sz w:val="18"/>
                <w:szCs w:val="18"/>
              </w:rPr>
            </w:pPr>
            <w:r>
              <w:rPr>
                <w:sz w:val="18"/>
                <w:szCs w:val="18"/>
              </w:rPr>
              <w:t>Б (только 092)</w:t>
            </w:r>
          </w:p>
        </w:tc>
      </w:tr>
    </w:tbl>
    <w:p w:rsidR="0037465A" w:rsidRPr="00A1781D" w:rsidRDefault="0037465A" w:rsidP="002E6730">
      <w:pPr>
        <w:rPr>
          <w:b/>
          <w:sz w:val="18"/>
          <w:szCs w:val="18"/>
        </w:rPr>
      </w:pPr>
    </w:p>
    <w:p w:rsidR="00DE0B9C" w:rsidRPr="00A1781D" w:rsidRDefault="005E2056" w:rsidP="00CC5C9A">
      <w:pPr>
        <w:pStyle w:val="1"/>
        <w:numPr>
          <w:ilvl w:val="0"/>
          <w:numId w:val="0"/>
        </w:numPr>
        <w:rPr>
          <w:b/>
          <w:sz w:val="18"/>
          <w:szCs w:val="18"/>
        </w:rPr>
      </w:pPr>
      <w:bookmarkStart w:id="787" w:name="_Toc216965305"/>
      <w:r>
        <w:rPr>
          <w:b/>
          <w:sz w:val="18"/>
          <w:szCs w:val="18"/>
        </w:rPr>
        <w:t>28</w:t>
      </w:r>
      <w:r w:rsidR="00F03647" w:rsidRPr="00A1781D">
        <w:rPr>
          <w:b/>
          <w:sz w:val="18"/>
          <w:szCs w:val="18"/>
        </w:rPr>
        <w:t>. Сведения о принятых и неисполненных обязательствах получателя бюджетных средств ф. 0503175</w:t>
      </w:r>
      <w:bookmarkEnd w:id="787"/>
    </w:p>
    <w:p w:rsidR="001E37C6" w:rsidRPr="00A1781D" w:rsidRDefault="001E37C6" w:rsidP="002E6730">
      <w:pPr>
        <w:rPr>
          <w:b/>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689"/>
        <w:gridCol w:w="961"/>
        <w:gridCol w:w="1808"/>
        <w:gridCol w:w="848"/>
        <w:gridCol w:w="2053"/>
        <w:gridCol w:w="992"/>
      </w:tblGrid>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 п/п</w:t>
            </w:r>
          </w:p>
        </w:tc>
        <w:tc>
          <w:tcPr>
            <w:tcW w:w="851" w:type="dxa"/>
            <w:shd w:val="clear" w:color="auto" w:fill="auto"/>
          </w:tcPr>
          <w:p w:rsidR="00935827" w:rsidRPr="00A1781D" w:rsidRDefault="00935827" w:rsidP="00C47CAE">
            <w:pPr>
              <w:rPr>
                <w:sz w:val="18"/>
                <w:szCs w:val="18"/>
              </w:rPr>
            </w:pPr>
            <w:r w:rsidRPr="00A1781D">
              <w:rPr>
                <w:sz w:val="18"/>
                <w:szCs w:val="18"/>
              </w:rPr>
              <w:t>Раздел</w:t>
            </w:r>
          </w:p>
        </w:tc>
        <w:tc>
          <w:tcPr>
            <w:tcW w:w="1721" w:type="dxa"/>
            <w:shd w:val="clear" w:color="auto" w:fill="auto"/>
          </w:tcPr>
          <w:p w:rsidR="00935827" w:rsidRPr="00A1781D" w:rsidRDefault="00935827" w:rsidP="00C47CAE">
            <w:pPr>
              <w:rPr>
                <w:b/>
                <w:sz w:val="18"/>
                <w:szCs w:val="18"/>
              </w:rPr>
            </w:pPr>
            <w:r w:rsidRPr="00A1781D">
              <w:rPr>
                <w:sz w:val="18"/>
                <w:szCs w:val="18"/>
              </w:rPr>
              <w:t>Строка</w:t>
            </w:r>
          </w:p>
        </w:tc>
        <w:tc>
          <w:tcPr>
            <w:tcW w:w="689" w:type="dxa"/>
            <w:shd w:val="clear" w:color="auto" w:fill="auto"/>
          </w:tcPr>
          <w:p w:rsidR="00935827" w:rsidRPr="00A1781D" w:rsidRDefault="00935827" w:rsidP="00C47CAE">
            <w:pPr>
              <w:rPr>
                <w:b/>
                <w:sz w:val="18"/>
                <w:szCs w:val="18"/>
              </w:rPr>
            </w:pPr>
            <w:r w:rsidRPr="00A1781D">
              <w:rPr>
                <w:sz w:val="18"/>
                <w:szCs w:val="18"/>
              </w:rPr>
              <w:t>Графа</w:t>
            </w:r>
          </w:p>
        </w:tc>
        <w:tc>
          <w:tcPr>
            <w:tcW w:w="961" w:type="dxa"/>
            <w:shd w:val="clear" w:color="auto" w:fill="auto"/>
          </w:tcPr>
          <w:p w:rsidR="00935827" w:rsidRPr="00A1781D" w:rsidRDefault="00935827" w:rsidP="00C47CAE">
            <w:pPr>
              <w:rPr>
                <w:b/>
                <w:sz w:val="18"/>
                <w:szCs w:val="18"/>
              </w:rPr>
            </w:pPr>
            <w:r w:rsidRPr="00A1781D">
              <w:rPr>
                <w:sz w:val="18"/>
                <w:szCs w:val="18"/>
              </w:rPr>
              <w:t>Соотношение</w:t>
            </w:r>
          </w:p>
        </w:tc>
        <w:tc>
          <w:tcPr>
            <w:tcW w:w="1808" w:type="dxa"/>
            <w:shd w:val="clear" w:color="auto" w:fill="auto"/>
          </w:tcPr>
          <w:p w:rsidR="00935827" w:rsidRPr="00A1781D" w:rsidRDefault="00935827" w:rsidP="00C47CAE">
            <w:pPr>
              <w:rPr>
                <w:b/>
                <w:sz w:val="18"/>
                <w:szCs w:val="18"/>
              </w:rPr>
            </w:pPr>
            <w:r w:rsidRPr="00A1781D">
              <w:rPr>
                <w:sz w:val="18"/>
                <w:szCs w:val="18"/>
              </w:rPr>
              <w:t>Строка</w:t>
            </w:r>
          </w:p>
        </w:tc>
        <w:tc>
          <w:tcPr>
            <w:tcW w:w="848" w:type="dxa"/>
            <w:shd w:val="clear" w:color="auto" w:fill="auto"/>
          </w:tcPr>
          <w:p w:rsidR="00935827" w:rsidRPr="00A1781D" w:rsidRDefault="00935827" w:rsidP="00C47CAE">
            <w:pPr>
              <w:rPr>
                <w:b/>
                <w:sz w:val="18"/>
                <w:szCs w:val="18"/>
              </w:rPr>
            </w:pPr>
            <w:r w:rsidRPr="00A1781D">
              <w:rPr>
                <w:sz w:val="18"/>
                <w:szCs w:val="18"/>
              </w:rPr>
              <w:t>Графа</w:t>
            </w:r>
          </w:p>
        </w:tc>
        <w:tc>
          <w:tcPr>
            <w:tcW w:w="2053" w:type="dxa"/>
            <w:shd w:val="clear" w:color="auto" w:fill="auto"/>
          </w:tcPr>
          <w:p w:rsidR="00935827" w:rsidRPr="00A1781D" w:rsidRDefault="00935827" w:rsidP="00C47CAE">
            <w:pPr>
              <w:rPr>
                <w:b/>
                <w:sz w:val="18"/>
                <w:szCs w:val="18"/>
              </w:rPr>
            </w:pPr>
            <w:r w:rsidRPr="00A1781D">
              <w:rPr>
                <w:sz w:val="18"/>
                <w:szCs w:val="18"/>
              </w:rPr>
              <w:t>Контроль показателей</w:t>
            </w:r>
          </w:p>
        </w:tc>
        <w:tc>
          <w:tcPr>
            <w:tcW w:w="992" w:type="dxa"/>
            <w:shd w:val="clear" w:color="auto" w:fill="auto"/>
          </w:tcPr>
          <w:p w:rsidR="00935827" w:rsidRPr="00A1781D" w:rsidRDefault="00935827" w:rsidP="00935827">
            <w:pPr>
              <w:rPr>
                <w:b/>
                <w:sz w:val="18"/>
                <w:szCs w:val="18"/>
              </w:rPr>
            </w:pPr>
            <w:r>
              <w:rPr>
                <w:b/>
                <w:sz w:val="18"/>
                <w:szCs w:val="18"/>
              </w:rPr>
              <w:t>Уровень ошибки</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1</w:t>
            </w:r>
          </w:p>
        </w:tc>
        <w:tc>
          <w:tcPr>
            <w:tcW w:w="851" w:type="dxa"/>
            <w:shd w:val="clear" w:color="auto" w:fill="auto"/>
          </w:tcPr>
          <w:p w:rsidR="00935827" w:rsidRPr="00A1781D" w:rsidRDefault="00935827" w:rsidP="00C47CAE">
            <w:pPr>
              <w:rPr>
                <w:sz w:val="18"/>
                <w:szCs w:val="18"/>
              </w:rPr>
            </w:pPr>
            <w:r w:rsidRPr="00A1781D">
              <w:rPr>
                <w:sz w:val="18"/>
                <w:szCs w:val="18"/>
              </w:rPr>
              <w:t>*</w:t>
            </w:r>
          </w:p>
        </w:tc>
        <w:tc>
          <w:tcPr>
            <w:tcW w:w="1721" w:type="dxa"/>
            <w:shd w:val="clear" w:color="auto" w:fill="auto"/>
          </w:tcPr>
          <w:p w:rsidR="00935827" w:rsidRPr="00A1781D" w:rsidRDefault="00935827" w:rsidP="00C47CAE">
            <w:pPr>
              <w:rPr>
                <w:sz w:val="18"/>
                <w:szCs w:val="18"/>
              </w:rPr>
            </w:pPr>
            <w:r w:rsidRPr="00A1781D">
              <w:rPr>
                <w:sz w:val="18"/>
                <w:szCs w:val="18"/>
              </w:rPr>
              <w:t>Всего</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9B14BD">
            <w:pPr>
              <w:rPr>
                <w:b/>
                <w:sz w:val="18"/>
                <w:szCs w:val="18"/>
              </w:rPr>
            </w:pPr>
            <w:r w:rsidRPr="00A1781D">
              <w:rPr>
                <w:sz w:val="18"/>
                <w:szCs w:val="18"/>
              </w:rPr>
              <w:t xml:space="preserve">Строка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«Всего» - недопустимо</w:t>
            </w:r>
          </w:p>
        </w:tc>
        <w:tc>
          <w:tcPr>
            <w:tcW w:w="992" w:type="dxa"/>
            <w:shd w:val="clear" w:color="auto" w:fill="auto"/>
          </w:tcPr>
          <w:p w:rsidR="00935827" w:rsidRPr="00A1781D" w:rsidRDefault="00935827" w:rsidP="009B14BD">
            <w:pPr>
              <w:rPr>
                <w:b/>
                <w:sz w:val="18"/>
                <w:szCs w:val="18"/>
              </w:rPr>
            </w:pPr>
            <w:r>
              <w:rPr>
                <w:b/>
                <w:sz w:val="18"/>
                <w:szCs w:val="18"/>
              </w:rPr>
              <w:t>Б</w:t>
            </w:r>
          </w:p>
        </w:tc>
      </w:tr>
      <w:tr w:rsidR="00935827" w:rsidRPr="00A1781D" w:rsidTr="0094287F">
        <w:tc>
          <w:tcPr>
            <w:tcW w:w="675" w:type="dxa"/>
            <w:shd w:val="clear" w:color="auto" w:fill="auto"/>
          </w:tcPr>
          <w:p w:rsidR="00935827" w:rsidRPr="00A1781D" w:rsidRDefault="00935827" w:rsidP="00C47CAE">
            <w:pPr>
              <w:rPr>
                <w:b/>
                <w:sz w:val="18"/>
                <w:szCs w:val="18"/>
              </w:rPr>
            </w:pPr>
            <w:r w:rsidRPr="00A1781D">
              <w:rPr>
                <w:sz w:val="18"/>
                <w:szCs w:val="18"/>
              </w:rPr>
              <w:t>2</w:t>
            </w:r>
          </w:p>
        </w:tc>
        <w:tc>
          <w:tcPr>
            <w:tcW w:w="851" w:type="dxa"/>
            <w:shd w:val="clear" w:color="auto" w:fill="auto"/>
          </w:tcPr>
          <w:p w:rsidR="00935827" w:rsidRPr="00A1781D" w:rsidRDefault="00935827" w:rsidP="00C47CAE">
            <w:pPr>
              <w:rPr>
                <w:b/>
                <w:sz w:val="18"/>
                <w:szCs w:val="18"/>
              </w:rPr>
            </w:pPr>
            <w:r w:rsidRPr="00A1781D">
              <w:rPr>
                <w:b/>
                <w:sz w:val="18"/>
                <w:szCs w:val="18"/>
              </w:rPr>
              <w:t>*</w:t>
            </w:r>
          </w:p>
        </w:tc>
        <w:tc>
          <w:tcPr>
            <w:tcW w:w="1721" w:type="dxa"/>
            <w:shd w:val="clear" w:color="auto" w:fill="auto"/>
          </w:tcPr>
          <w:p w:rsidR="00935827" w:rsidRPr="00A1781D" w:rsidRDefault="00935827" w:rsidP="00C47CAE">
            <w:pPr>
              <w:rPr>
                <w:b/>
                <w:sz w:val="18"/>
                <w:szCs w:val="18"/>
              </w:rPr>
            </w:pPr>
            <w:r w:rsidRPr="00A1781D">
              <w:rPr>
                <w:sz w:val="18"/>
                <w:szCs w:val="18"/>
              </w:rPr>
              <w:t>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9B14BD">
            <w:pPr>
              <w:rPr>
                <w:sz w:val="18"/>
                <w:szCs w:val="18"/>
              </w:rPr>
            </w:pPr>
            <w:r w:rsidRPr="00A1781D">
              <w:rPr>
                <w:sz w:val="18"/>
                <w:szCs w:val="18"/>
              </w:rPr>
              <w:t>Сумма всех строк, формирующих строку «Итого по коду счета»</w:t>
            </w:r>
          </w:p>
        </w:tc>
        <w:tc>
          <w:tcPr>
            <w:tcW w:w="848" w:type="dxa"/>
            <w:shd w:val="clear" w:color="auto" w:fill="auto"/>
          </w:tcPr>
          <w:p w:rsidR="00935827" w:rsidRPr="00A1781D" w:rsidRDefault="00935827" w:rsidP="00C47CAE">
            <w:pPr>
              <w:rPr>
                <w:sz w:val="18"/>
                <w:szCs w:val="18"/>
              </w:rPr>
            </w:pPr>
            <w:r w:rsidRPr="00A1781D">
              <w:rPr>
                <w:sz w:val="18"/>
                <w:szCs w:val="18"/>
              </w:rPr>
              <w:t>2</w:t>
            </w:r>
          </w:p>
        </w:tc>
        <w:tc>
          <w:tcPr>
            <w:tcW w:w="2053" w:type="dxa"/>
            <w:shd w:val="clear" w:color="auto" w:fill="auto"/>
          </w:tcPr>
          <w:p w:rsidR="00935827" w:rsidRPr="00A1781D" w:rsidRDefault="00935827" w:rsidP="00C47CAE">
            <w:pPr>
              <w:rPr>
                <w:sz w:val="18"/>
                <w:szCs w:val="18"/>
              </w:rPr>
            </w:pPr>
            <w:r w:rsidRPr="00A1781D">
              <w:rPr>
                <w:sz w:val="18"/>
                <w:szCs w:val="18"/>
              </w:rPr>
              <w:t xml:space="preserve">Строка строк, формирующих строку </w:t>
            </w:r>
            <w:r w:rsidRPr="00A1781D">
              <w:rPr>
                <w:b/>
                <w:sz w:val="18"/>
                <w:szCs w:val="18"/>
              </w:rPr>
              <w:t>«</w:t>
            </w:r>
            <w:r w:rsidRPr="00A1781D">
              <w:rPr>
                <w:sz w:val="18"/>
                <w:szCs w:val="18"/>
              </w:rPr>
              <w:t>Итого по коду счета», не равна строке</w:t>
            </w:r>
            <w:r w:rsidRPr="00A1781D">
              <w:rPr>
                <w:b/>
                <w:sz w:val="18"/>
                <w:szCs w:val="18"/>
              </w:rPr>
              <w:t xml:space="preserve"> «</w:t>
            </w:r>
            <w:r w:rsidRPr="00A1781D">
              <w:rPr>
                <w:sz w:val="18"/>
                <w:szCs w:val="18"/>
              </w:rPr>
              <w:t>Итого по коду счета» - недопустимо</w:t>
            </w:r>
          </w:p>
        </w:tc>
        <w:tc>
          <w:tcPr>
            <w:tcW w:w="992" w:type="dxa"/>
            <w:shd w:val="clear" w:color="auto" w:fill="auto"/>
          </w:tcPr>
          <w:p w:rsidR="00935827" w:rsidRPr="00A1781D" w:rsidRDefault="00935827" w:rsidP="00C47CAE">
            <w:pPr>
              <w:rPr>
                <w:sz w:val="18"/>
                <w:szCs w:val="18"/>
              </w:rPr>
            </w:pPr>
            <w:r>
              <w:rPr>
                <w:sz w:val="18"/>
                <w:szCs w:val="18"/>
              </w:rPr>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3</w:t>
            </w:r>
          </w:p>
        </w:tc>
        <w:tc>
          <w:tcPr>
            <w:tcW w:w="851" w:type="dxa"/>
            <w:shd w:val="clear" w:color="auto" w:fill="auto"/>
          </w:tcPr>
          <w:p w:rsidR="00935827" w:rsidRPr="00A1781D" w:rsidRDefault="00935827" w:rsidP="00C47CAE">
            <w:pPr>
              <w:rPr>
                <w:sz w:val="18"/>
                <w:szCs w:val="18"/>
              </w:rPr>
            </w:pPr>
            <w:r w:rsidRPr="00A1781D">
              <w:rPr>
                <w:sz w:val="18"/>
                <w:szCs w:val="18"/>
              </w:rPr>
              <w:t>3</w:t>
            </w:r>
          </w:p>
        </w:tc>
        <w:tc>
          <w:tcPr>
            <w:tcW w:w="1721" w:type="dxa"/>
            <w:shd w:val="clear" w:color="auto" w:fill="auto"/>
          </w:tcPr>
          <w:p w:rsidR="00935827" w:rsidRPr="00A1781D" w:rsidRDefault="00935827" w:rsidP="00C47CAE">
            <w:pPr>
              <w:rPr>
                <w:sz w:val="18"/>
                <w:szCs w:val="18"/>
                <w:lang w:val="en-US"/>
              </w:rPr>
            </w:pPr>
            <w:r w:rsidRPr="00A1781D">
              <w:rPr>
                <w:sz w:val="18"/>
                <w:szCs w:val="18"/>
                <w:lang w:val="en-US"/>
              </w:rPr>
              <w:t>*</w:t>
            </w:r>
          </w:p>
        </w:tc>
        <w:tc>
          <w:tcPr>
            <w:tcW w:w="689" w:type="dxa"/>
            <w:shd w:val="clear" w:color="auto" w:fill="auto"/>
          </w:tcPr>
          <w:p w:rsidR="00935827" w:rsidRPr="00A1781D" w:rsidRDefault="00935827" w:rsidP="00C47CAE">
            <w:pPr>
              <w:rPr>
                <w:sz w:val="18"/>
                <w:szCs w:val="18"/>
              </w:rPr>
            </w:pPr>
            <w:r w:rsidRPr="00A1781D">
              <w:rPr>
                <w:sz w:val="18"/>
                <w:szCs w:val="18"/>
              </w:rPr>
              <w:t>2</w:t>
            </w:r>
          </w:p>
        </w:tc>
        <w:tc>
          <w:tcPr>
            <w:tcW w:w="961" w:type="dxa"/>
            <w:shd w:val="clear" w:color="auto" w:fill="auto"/>
          </w:tcPr>
          <w:p w:rsidR="00935827" w:rsidRPr="00A1781D" w:rsidRDefault="00935827" w:rsidP="00C47CAE">
            <w:pPr>
              <w:rPr>
                <w:sz w:val="18"/>
                <w:szCs w:val="18"/>
                <w:lang w:val="en-US"/>
              </w:rPr>
            </w:pPr>
            <w:r w:rsidRPr="00A1781D">
              <w:rPr>
                <w:sz w:val="18"/>
                <w:szCs w:val="18"/>
                <w:lang w:val="en-US"/>
              </w:rPr>
              <w:t>&gt;=</w:t>
            </w:r>
          </w:p>
        </w:tc>
        <w:tc>
          <w:tcPr>
            <w:tcW w:w="1808" w:type="dxa"/>
            <w:shd w:val="clear" w:color="auto" w:fill="auto"/>
          </w:tcPr>
          <w:p w:rsidR="00935827" w:rsidRPr="00A1781D" w:rsidRDefault="00935827" w:rsidP="009B14BD">
            <w:pPr>
              <w:rPr>
                <w:sz w:val="18"/>
                <w:szCs w:val="18"/>
                <w:lang w:val="en-US"/>
              </w:rPr>
            </w:pPr>
            <w:r w:rsidRPr="00A1781D">
              <w:rPr>
                <w:sz w:val="18"/>
                <w:szCs w:val="18"/>
                <w:lang w:val="en-US"/>
              </w:rPr>
              <w:t>*</w:t>
            </w:r>
          </w:p>
        </w:tc>
        <w:tc>
          <w:tcPr>
            <w:tcW w:w="848" w:type="dxa"/>
            <w:shd w:val="clear" w:color="auto" w:fill="auto"/>
          </w:tcPr>
          <w:p w:rsidR="00935827" w:rsidRPr="00A1781D" w:rsidRDefault="00935827" w:rsidP="00C47CAE">
            <w:pPr>
              <w:rPr>
                <w:sz w:val="18"/>
                <w:szCs w:val="18"/>
                <w:lang w:val="en-US"/>
              </w:rPr>
            </w:pPr>
            <w:r w:rsidRPr="00A1781D">
              <w:rPr>
                <w:sz w:val="18"/>
                <w:szCs w:val="18"/>
                <w:lang w:val="en-US"/>
              </w:rPr>
              <w:t>3+4</w:t>
            </w:r>
          </w:p>
        </w:tc>
        <w:tc>
          <w:tcPr>
            <w:tcW w:w="2053" w:type="dxa"/>
            <w:shd w:val="clear" w:color="auto" w:fill="auto"/>
          </w:tcPr>
          <w:p w:rsidR="00935827" w:rsidRPr="00A1781D" w:rsidRDefault="00935827" w:rsidP="005B5E9D">
            <w:pPr>
              <w:rPr>
                <w:sz w:val="18"/>
                <w:szCs w:val="18"/>
              </w:rPr>
            </w:pPr>
            <w:r w:rsidRPr="00A1781D">
              <w:rPr>
                <w:sz w:val="18"/>
                <w:szCs w:val="18"/>
              </w:rPr>
              <w:t xml:space="preserve">Гр. 2 меньше суммы гр. 3 + гр. 4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B5E9D">
            <w:pPr>
              <w:rPr>
                <w:sz w:val="18"/>
                <w:szCs w:val="18"/>
              </w:rPr>
            </w:pPr>
            <w:r>
              <w:rPr>
                <w:sz w:val="18"/>
                <w:szCs w:val="18"/>
              </w:rPr>
              <w:t>Б</w:t>
            </w:r>
          </w:p>
        </w:tc>
      </w:tr>
      <w:tr w:rsidR="00935827" w:rsidRPr="00A1781D" w:rsidTr="0094287F">
        <w:tc>
          <w:tcPr>
            <w:tcW w:w="675" w:type="dxa"/>
            <w:shd w:val="clear" w:color="auto" w:fill="auto"/>
          </w:tcPr>
          <w:p w:rsidR="00935827" w:rsidRPr="00A1781D" w:rsidRDefault="00935827" w:rsidP="00C47CAE">
            <w:pPr>
              <w:rPr>
                <w:sz w:val="18"/>
                <w:szCs w:val="18"/>
              </w:rPr>
            </w:pPr>
            <w:r w:rsidRPr="00A1781D">
              <w:rPr>
                <w:sz w:val="18"/>
                <w:szCs w:val="18"/>
              </w:rPr>
              <w:t>6</w:t>
            </w:r>
          </w:p>
        </w:tc>
        <w:tc>
          <w:tcPr>
            <w:tcW w:w="851" w:type="dxa"/>
            <w:shd w:val="clear" w:color="auto" w:fill="auto"/>
          </w:tcPr>
          <w:p w:rsidR="00935827" w:rsidRPr="00A1781D" w:rsidRDefault="00935827" w:rsidP="00C47CAE">
            <w:pPr>
              <w:rPr>
                <w:sz w:val="18"/>
                <w:szCs w:val="18"/>
              </w:rPr>
            </w:pPr>
            <w:r w:rsidRPr="00A1781D">
              <w:rPr>
                <w:sz w:val="18"/>
                <w:szCs w:val="18"/>
              </w:rPr>
              <w:t>1</w:t>
            </w:r>
          </w:p>
        </w:tc>
        <w:tc>
          <w:tcPr>
            <w:tcW w:w="1721" w:type="dxa"/>
            <w:shd w:val="clear" w:color="auto" w:fill="auto"/>
          </w:tcPr>
          <w:p w:rsidR="00935827" w:rsidRPr="00A1781D" w:rsidRDefault="00935827" w:rsidP="005A55B6">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935827" w:rsidP="00C47CAE">
            <w:pPr>
              <w:rPr>
                <w:sz w:val="18"/>
                <w:szCs w:val="18"/>
              </w:rPr>
            </w:pPr>
            <w:r w:rsidRPr="00A1781D">
              <w:rPr>
                <w:sz w:val="18"/>
                <w:szCs w:val="18"/>
              </w:rPr>
              <w:t xml:space="preserve">01, 02, 03, 04, 05, 06, 07, 08, 09, 10, 11, </w:t>
            </w:r>
            <w:r w:rsidR="000D1FEB">
              <w:rPr>
                <w:sz w:val="18"/>
                <w:szCs w:val="18"/>
              </w:rPr>
              <w:t xml:space="preserve">12, 13, </w:t>
            </w:r>
            <w:r w:rsidRPr="00A1781D">
              <w:rPr>
                <w:sz w:val="18"/>
                <w:szCs w:val="18"/>
              </w:rPr>
              <w:t>99</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633B5D">
            <w:pPr>
              <w:rPr>
                <w:sz w:val="18"/>
                <w:szCs w:val="18"/>
              </w:rPr>
            </w:pPr>
            <w:r w:rsidRPr="00A1781D">
              <w:rPr>
                <w:sz w:val="18"/>
                <w:szCs w:val="18"/>
              </w:rPr>
              <w:t xml:space="preserve">В графе 7 раздела 1 Сведений ф. 0503175 указаны значения, отличные от 01, 02, 03, 04, 05, 06, 07, 08, 09, 10, 11, </w:t>
            </w:r>
            <w:r w:rsidR="000D1FEB">
              <w:rPr>
                <w:sz w:val="18"/>
                <w:szCs w:val="18"/>
              </w:rPr>
              <w:t xml:space="preserve">12, 13, </w:t>
            </w:r>
            <w:r w:rsidRPr="00A1781D">
              <w:rPr>
                <w:sz w:val="18"/>
                <w:szCs w:val="18"/>
              </w:rPr>
              <w:t xml:space="preserve">99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5A55B6">
            <w:pPr>
              <w:rPr>
                <w:sz w:val="18"/>
                <w:szCs w:val="18"/>
              </w:rPr>
            </w:pPr>
            <w:r>
              <w:rPr>
                <w:sz w:val="18"/>
                <w:szCs w:val="18"/>
              </w:rPr>
              <w:t>Б</w:t>
            </w:r>
          </w:p>
        </w:tc>
      </w:tr>
      <w:tr w:rsidR="00935827" w:rsidRPr="00A1781D" w:rsidTr="0094287F">
        <w:trPr>
          <w:trHeight w:val="1080"/>
        </w:trPr>
        <w:tc>
          <w:tcPr>
            <w:tcW w:w="675" w:type="dxa"/>
            <w:shd w:val="clear" w:color="auto" w:fill="auto"/>
          </w:tcPr>
          <w:p w:rsidR="00935827" w:rsidRPr="00A1781D" w:rsidRDefault="00935827" w:rsidP="00280AED">
            <w:pPr>
              <w:rPr>
                <w:sz w:val="18"/>
                <w:szCs w:val="18"/>
              </w:rPr>
            </w:pPr>
            <w:r w:rsidRPr="00A1781D">
              <w:rPr>
                <w:sz w:val="18"/>
                <w:szCs w:val="18"/>
              </w:rPr>
              <w:t>7</w:t>
            </w:r>
          </w:p>
        </w:tc>
        <w:tc>
          <w:tcPr>
            <w:tcW w:w="851" w:type="dxa"/>
            <w:shd w:val="clear" w:color="auto" w:fill="auto"/>
          </w:tcPr>
          <w:p w:rsidR="00935827" w:rsidRPr="00A1781D" w:rsidRDefault="00935827" w:rsidP="00C47CAE">
            <w:pPr>
              <w:rPr>
                <w:sz w:val="18"/>
                <w:szCs w:val="18"/>
              </w:rPr>
            </w:pPr>
            <w:r w:rsidRPr="00A1781D">
              <w:rPr>
                <w:sz w:val="18"/>
                <w:szCs w:val="18"/>
              </w:rPr>
              <w:t>2</w:t>
            </w:r>
          </w:p>
        </w:tc>
        <w:tc>
          <w:tcPr>
            <w:tcW w:w="1721" w:type="dxa"/>
            <w:shd w:val="clear" w:color="auto" w:fill="auto"/>
          </w:tcPr>
          <w:p w:rsidR="00935827" w:rsidRPr="00A1781D" w:rsidRDefault="00935827" w:rsidP="00C47CAE">
            <w:pPr>
              <w:rPr>
                <w:sz w:val="18"/>
                <w:szCs w:val="18"/>
              </w:rPr>
            </w:pPr>
            <w:r w:rsidRPr="00A1781D">
              <w:rPr>
                <w:sz w:val="18"/>
                <w:szCs w:val="18"/>
              </w:rPr>
              <w:t>* (кроме строк «Итого по коду счета»)</w:t>
            </w:r>
          </w:p>
        </w:tc>
        <w:tc>
          <w:tcPr>
            <w:tcW w:w="689" w:type="dxa"/>
            <w:shd w:val="clear" w:color="auto" w:fill="auto"/>
          </w:tcPr>
          <w:p w:rsidR="00935827" w:rsidRPr="00A1781D" w:rsidRDefault="00935827" w:rsidP="00C47CAE">
            <w:pPr>
              <w:rPr>
                <w:sz w:val="18"/>
                <w:szCs w:val="18"/>
              </w:rPr>
            </w:pPr>
            <w:r w:rsidRPr="00A1781D">
              <w:rPr>
                <w:sz w:val="18"/>
                <w:szCs w:val="18"/>
              </w:rPr>
              <w:t>7</w:t>
            </w:r>
          </w:p>
        </w:tc>
        <w:tc>
          <w:tcPr>
            <w:tcW w:w="961" w:type="dxa"/>
            <w:shd w:val="clear" w:color="auto" w:fill="auto"/>
          </w:tcPr>
          <w:p w:rsidR="00935827" w:rsidRPr="00A1781D" w:rsidRDefault="00935827" w:rsidP="00C47CAE">
            <w:pPr>
              <w:rPr>
                <w:sz w:val="18"/>
                <w:szCs w:val="18"/>
              </w:rPr>
            </w:pPr>
            <w:r w:rsidRPr="00A1781D">
              <w:rPr>
                <w:sz w:val="18"/>
                <w:szCs w:val="18"/>
              </w:rPr>
              <w:t>=</w:t>
            </w:r>
          </w:p>
        </w:tc>
        <w:tc>
          <w:tcPr>
            <w:tcW w:w="1808" w:type="dxa"/>
            <w:shd w:val="clear" w:color="auto" w:fill="auto"/>
          </w:tcPr>
          <w:p w:rsidR="00935827" w:rsidRPr="00A1781D" w:rsidRDefault="00DF40D1" w:rsidP="00C47CAE">
            <w:pPr>
              <w:rPr>
                <w:sz w:val="18"/>
                <w:szCs w:val="18"/>
              </w:rPr>
            </w:pPr>
            <w:r>
              <w:rPr>
                <w:sz w:val="18"/>
                <w:szCs w:val="18"/>
              </w:rPr>
              <w:t xml:space="preserve">03, </w:t>
            </w:r>
            <w:r w:rsidR="00935827" w:rsidRPr="00A1781D">
              <w:rPr>
                <w:sz w:val="18"/>
                <w:szCs w:val="18"/>
              </w:rPr>
              <w:t>71, 72, 73, 74, 75</w:t>
            </w: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A1781D" w:rsidRDefault="00935827" w:rsidP="00633B5D">
            <w:pPr>
              <w:rPr>
                <w:sz w:val="18"/>
                <w:szCs w:val="18"/>
              </w:rPr>
            </w:pPr>
            <w:r w:rsidRPr="00A1781D">
              <w:rPr>
                <w:sz w:val="18"/>
                <w:szCs w:val="18"/>
              </w:rPr>
              <w:t xml:space="preserve">В графе 7 раздела 2 Сведений ф. 0503175 указаны значения, отличные от </w:t>
            </w:r>
            <w:r w:rsidR="00FE0D75">
              <w:rPr>
                <w:sz w:val="18"/>
                <w:szCs w:val="18"/>
              </w:rPr>
              <w:t xml:space="preserve">03, </w:t>
            </w:r>
            <w:r w:rsidRPr="00A1781D">
              <w:rPr>
                <w:sz w:val="18"/>
                <w:szCs w:val="18"/>
              </w:rPr>
              <w:t xml:space="preserve">71, 72, 73, 74, 75 </w:t>
            </w:r>
            <w:r w:rsidR="00EE5820">
              <w:rPr>
                <w:sz w:val="18"/>
                <w:szCs w:val="18"/>
              </w:rPr>
              <w:t>–</w:t>
            </w:r>
            <w:r w:rsidRPr="00A1781D">
              <w:rPr>
                <w:sz w:val="18"/>
                <w:szCs w:val="18"/>
              </w:rPr>
              <w:t xml:space="preserve"> недопустимо</w:t>
            </w:r>
          </w:p>
        </w:tc>
        <w:tc>
          <w:tcPr>
            <w:tcW w:w="992" w:type="dxa"/>
            <w:shd w:val="clear" w:color="auto" w:fill="auto"/>
          </w:tcPr>
          <w:p w:rsidR="00935827" w:rsidRPr="00A1781D" w:rsidRDefault="00935827" w:rsidP="004D2370">
            <w:pPr>
              <w:rPr>
                <w:sz w:val="18"/>
                <w:szCs w:val="18"/>
              </w:rPr>
            </w:pPr>
            <w:r>
              <w:rPr>
                <w:sz w:val="18"/>
                <w:szCs w:val="18"/>
              </w:rPr>
              <w:t>Б</w:t>
            </w:r>
          </w:p>
        </w:tc>
      </w:tr>
      <w:tr w:rsidR="00935827" w:rsidRPr="00A1781D" w:rsidTr="0094287F">
        <w:trPr>
          <w:trHeight w:val="414"/>
        </w:trPr>
        <w:tc>
          <w:tcPr>
            <w:tcW w:w="675" w:type="dxa"/>
            <w:shd w:val="clear" w:color="auto" w:fill="auto"/>
          </w:tcPr>
          <w:p w:rsidR="00935827" w:rsidRPr="00A1781D" w:rsidRDefault="008B21C5" w:rsidP="00280AED">
            <w:pPr>
              <w:rPr>
                <w:sz w:val="18"/>
                <w:szCs w:val="18"/>
              </w:rPr>
            </w:pPr>
            <w:r>
              <w:rPr>
                <w:sz w:val="18"/>
                <w:szCs w:val="18"/>
              </w:rPr>
              <w:t>8</w:t>
            </w:r>
          </w:p>
        </w:tc>
        <w:tc>
          <w:tcPr>
            <w:tcW w:w="851" w:type="dxa"/>
            <w:shd w:val="clear" w:color="auto" w:fill="auto"/>
          </w:tcPr>
          <w:p w:rsidR="00935827" w:rsidRPr="00A1781D" w:rsidRDefault="008B21C5" w:rsidP="00C47CAE">
            <w:pPr>
              <w:rPr>
                <w:sz w:val="18"/>
                <w:szCs w:val="18"/>
              </w:rPr>
            </w:pPr>
            <w:r>
              <w:rPr>
                <w:sz w:val="18"/>
                <w:szCs w:val="18"/>
              </w:rPr>
              <w:t>4</w:t>
            </w:r>
          </w:p>
        </w:tc>
        <w:tc>
          <w:tcPr>
            <w:tcW w:w="1721" w:type="dxa"/>
            <w:shd w:val="clear" w:color="auto" w:fill="auto"/>
          </w:tcPr>
          <w:p w:rsidR="00935827" w:rsidRPr="00A1781D" w:rsidRDefault="008B21C5">
            <w:pPr>
              <w:rPr>
                <w:sz w:val="18"/>
                <w:szCs w:val="18"/>
              </w:rPr>
            </w:pPr>
            <w:r w:rsidRPr="008B21C5">
              <w:rPr>
                <w:sz w:val="18"/>
                <w:szCs w:val="18"/>
              </w:rPr>
              <w:t>*</w:t>
            </w:r>
            <w:r>
              <w:rPr>
                <w:sz w:val="18"/>
                <w:szCs w:val="18"/>
              </w:rPr>
              <w:t xml:space="preserve"> (детализированные строки)</w:t>
            </w:r>
          </w:p>
        </w:tc>
        <w:tc>
          <w:tcPr>
            <w:tcW w:w="689" w:type="dxa"/>
            <w:shd w:val="clear" w:color="auto" w:fill="auto"/>
          </w:tcPr>
          <w:p w:rsidR="00935827" w:rsidRPr="00A1781D" w:rsidRDefault="008B21C5" w:rsidP="00C47CAE">
            <w:pPr>
              <w:rPr>
                <w:sz w:val="18"/>
                <w:szCs w:val="18"/>
              </w:rPr>
            </w:pPr>
            <w:r>
              <w:rPr>
                <w:sz w:val="18"/>
                <w:szCs w:val="18"/>
              </w:rPr>
              <w:t>1</w:t>
            </w:r>
          </w:p>
        </w:tc>
        <w:tc>
          <w:tcPr>
            <w:tcW w:w="961" w:type="dxa"/>
            <w:shd w:val="clear" w:color="auto" w:fill="auto"/>
          </w:tcPr>
          <w:p w:rsidR="00935827" w:rsidRPr="00935827" w:rsidRDefault="006506E9" w:rsidP="00935827">
            <w:pPr>
              <w:rPr>
                <w:sz w:val="18"/>
                <w:szCs w:val="18"/>
              </w:rPr>
            </w:pPr>
            <w:r>
              <w:rPr>
                <w:sz w:val="18"/>
                <w:szCs w:val="18"/>
              </w:rPr>
              <w:t>=150217, 150227, 150237, 150247, 150297</w:t>
            </w:r>
          </w:p>
        </w:tc>
        <w:tc>
          <w:tcPr>
            <w:tcW w:w="1808" w:type="dxa"/>
            <w:shd w:val="clear" w:color="auto" w:fill="auto"/>
          </w:tcPr>
          <w:p w:rsidR="00935827" w:rsidRPr="00A1781D" w:rsidRDefault="00935827" w:rsidP="00C47CAE">
            <w:pPr>
              <w:rPr>
                <w:sz w:val="18"/>
                <w:szCs w:val="18"/>
              </w:rPr>
            </w:pPr>
          </w:p>
        </w:tc>
        <w:tc>
          <w:tcPr>
            <w:tcW w:w="848" w:type="dxa"/>
            <w:shd w:val="clear" w:color="auto" w:fill="auto"/>
          </w:tcPr>
          <w:p w:rsidR="00935827" w:rsidRPr="00A1781D" w:rsidRDefault="00935827" w:rsidP="00C47CAE">
            <w:pPr>
              <w:rPr>
                <w:sz w:val="18"/>
                <w:szCs w:val="18"/>
              </w:rPr>
            </w:pPr>
          </w:p>
        </w:tc>
        <w:tc>
          <w:tcPr>
            <w:tcW w:w="2053" w:type="dxa"/>
            <w:shd w:val="clear" w:color="auto" w:fill="auto"/>
          </w:tcPr>
          <w:p w:rsidR="00935827" w:rsidRPr="00935827" w:rsidRDefault="006506E9">
            <w:pPr>
              <w:rPr>
                <w:sz w:val="18"/>
                <w:szCs w:val="18"/>
              </w:rPr>
            </w:pPr>
            <w:r>
              <w:rPr>
                <w:sz w:val="18"/>
                <w:szCs w:val="18"/>
              </w:rPr>
              <w:t>Счета, отличные от 150217, 150227, 150237, 150247, 150297 недопустимы</w:t>
            </w:r>
          </w:p>
        </w:tc>
        <w:tc>
          <w:tcPr>
            <w:tcW w:w="992" w:type="dxa"/>
            <w:shd w:val="clear" w:color="auto" w:fill="auto"/>
          </w:tcPr>
          <w:p w:rsidR="00935827" w:rsidRDefault="006506E9" w:rsidP="004D2370">
            <w:pPr>
              <w:rPr>
                <w:sz w:val="18"/>
                <w:szCs w:val="18"/>
              </w:rPr>
            </w:pPr>
            <w:r>
              <w:rPr>
                <w:sz w:val="18"/>
                <w:szCs w:val="18"/>
              </w:rPr>
              <w:t>Б</w:t>
            </w:r>
          </w:p>
        </w:tc>
      </w:tr>
      <w:tr w:rsidR="00ED5E6D" w:rsidRPr="00A1781D" w:rsidTr="00ED5E6D">
        <w:trPr>
          <w:trHeight w:val="414"/>
        </w:trPr>
        <w:tc>
          <w:tcPr>
            <w:tcW w:w="675"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1,2</w:t>
            </w:r>
          </w:p>
        </w:tc>
        <w:tc>
          <w:tcPr>
            <w:tcW w:w="1721"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Детализированные строки</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r w:rsidRPr="00A1781D">
              <w:rPr>
                <w:sz w:val="18"/>
                <w:szCs w:val="18"/>
              </w:rPr>
              <w:t>2</w:t>
            </w:r>
          </w:p>
        </w:tc>
        <w:tc>
          <w:tcPr>
            <w:tcW w:w="961" w:type="dxa"/>
            <w:tcBorders>
              <w:top w:val="single" w:sz="4" w:space="0" w:color="auto"/>
              <w:left w:val="single" w:sz="4" w:space="0" w:color="auto"/>
              <w:bottom w:val="single" w:sz="4" w:space="0" w:color="auto"/>
              <w:right w:val="single" w:sz="4" w:space="0" w:color="auto"/>
            </w:tcBorders>
            <w:shd w:val="clear" w:color="auto" w:fill="auto"/>
          </w:tcPr>
          <w:p w:rsidR="00ED5E6D" w:rsidRPr="005A31E0" w:rsidRDefault="00ED5E6D" w:rsidP="00ED5E6D">
            <w:pPr>
              <w:rPr>
                <w:sz w:val="18"/>
                <w:szCs w:val="18"/>
              </w:rPr>
            </w:pPr>
            <w:r>
              <w:rPr>
                <w:sz w:val="18"/>
                <w:szCs w:val="18"/>
                <w:lang w:val="en-US"/>
              </w:rPr>
              <w:t>&gt;</w:t>
            </w:r>
            <w:r w:rsidRPr="00A1781D">
              <w:rPr>
                <w:sz w:val="18"/>
                <w:szCs w:val="18"/>
              </w:rPr>
              <w:t>=</w:t>
            </w:r>
            <w:r>
              <w:rPr>
                <w:sz w:val="18"/>
                <w:szCs w:val="18"/>
                <w:lang w:val="en-US"/>
              </w:rPr>
              <w:t>1</w:t>
            </w:r>
            <w:r w:rsidR="005A31E0">
              <w:rPr>
                <w:sz w:val="18"/>
                <w:szCs w:val="18"/>
              </w:rPr>
              <w:t>0</w:t>
            </w:r>
            <w:r>
              <w:rPr>
                <w:sz w:val="18"/>
                <w:szCs w:val="18"/>
                <w:lang w:val="en-US"/>
              </w:rPr>
              <w:t>0</w:t>
            </w:r>
            <w:r w:rsidR="005A31E0">
              <w:rPr>
                <w:sz w:val="18"/>
                <w:szCs w:val="18"/>
              </w:rPr>
              <w:t> </w:t>
            </w:r>
            <w:r>
              <w:rPr>
                <w:sz w:val="18"/>
                <w:szCs w:val="18"/>
                <w:lang w:val="en-US"/>
              </w:rPr>
              <w:t>000</w:t>
            </w:r>
            <w:r w:rsidR="005A31E0">
              <w:rPr>
                <w:sz w:val="18"/>
                <w:szCs w:val="18"/>
              </w:rPr>
              <w:t> </w:t>
            </w:r>
            <w:r>
              <w:rPr>
                <w:sz w:val="18"/>
                <w:szCs w:val="18"/>
                <w:lang w:val="en-US"/>
              </w:rPr>
              <w:t>000</w:t>
            </w:r>
            <w:r w:rsidR="005A31E0">
              <w:rPr>
                <w:sz w:val="18"/>
                <w:szCs w:val="18"/>
              </w:rPr>
              <w:t>,00</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p>
        </w:tc>
        <w:tc>
          <w:tcPr>
            <w:tcW w:w="2053" w:type="dxa"/>
            <w:tcBorders>
              <w:top w:val="single" w:sz="4" w:space="0" w:color="auto"/>
              <w:left w:val="single" w:sz="4" w:space="0" w:color="auto"/>
              <w:bottom w:val="single" w:sz="4" w:space="0" w:color="auto"/>
              <w:right w:val="single" w:sz="4" w:space="0" w:color="auto"/>
            </w:tcBorders>
            <w:shd w:val="clear" w:color="auto" w:fill="auto"/>
          </w:tcPr>
          <w:p w:rsidR="00ED5E6D" w:rsidRPr="00ED5E6D" w:rsidRDefault="00ED5E6D" w:rsidP="00ED5E6D">
            <w:pPr>
              <w:rPr>
                <w:sz w:val="18"/>
                <w:szCs w:val="18"/>
              </w:rPr>
            </w:pPr>
            <w:r>
              <w:rPr>
                <w:sz w:val="18"/>
                <w:szCs w:val="18"/>
              </w:rPr>
              <w:t>Отражение показателей менее 10</w:t>
            </w:r>
            <w:r w:rsidR="005A31E0">
              <w:rPr>
                <w:sz w:val="18"/>
                <w:szCs w:val="18"/>
              </w:rPr>
              <w:t>0</w:t>
            </w:r>
            <w:r>
              <w:rPr>
                <w:sz w:val="18"/>
                <w:szCs w:val="18"/>
              </w:rPr>
              <w:t xml:space="preserve"> млн. руб. недопустимо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5E6D" w:rsidRPr="00A1781D" w:rsidRDefault="00ED5E6D" w:rsidP="00ED5E6D">
            <w:pPr>
              <w:rPr>
                <w:sz w:val="18"/>
                <w:szCs w:val="18"/>
              </w:rPr>
            </w:pPr>
            <w:r>
              <w:rPr>
                <w:sz w:val="18"/>
                <w:szCs w:val="18"/>
              </w:rPr>
              <w:t>Б</w:t>
            </w:r>
          </w:p>
        </w:tc>
      </w:tr>
    </w:tbl>
    <w:p w:rsidR="00EE5820" w:rsidRDefault="00EE5820" w:rsidP="00EE5820">
      <w:pPr>
        <w:rPr>
          <w:b/>
          <w:sz w:val="18"/>
          <w:szCs w:val="18"/>
        </w:rPr>
      </w:pPr>
      <w:r>
        <w:rPr>
          <w:b/>
          <w:sz w:val="18"/>
          <w:szCs w:val="18"/>
        </w:rPr>
        <w:t xml:space="preserve">Форматный контроль для </w:t>
      </w:r>
      <w:r w:rsidRPr="00A1781D">
        <w:rPr>
          <w:b/>
          <w:sz w:val="18"/>
          <w:szCs w:val="18"/>
        </w:rPr>
        <w:t>Сведени</w:t>
      </w:r>
      <w:r>
        <w:rPr>
          <w:b/>
          <w:sz w:val="18"/>
          <w:szCs w:val="18"/>
        </w:rPr>
        <w:t>й</w:t>
      </w:r>
      <w:r w:rsidRPr="00A1781D">
        <w:rPr>
          <w:b/>
          <w:sz w:val="18"/>
          <w:szCs w:val="18"/>
        </w:rPr>
        <w:t xml:space="preserve"> о принятых и неисполненных обязательствах получателя бюджетных средств ф. 0503175</w:t>
      </w:r>
      <w:r>
        <w:rPr>
          <w:b/>
          <w:sz w:val="18"/>
          <w:szCs w:val="18"/>
        </w:rPr>
        <w:t>.</w:t>
      </w:r>
    </w:p>
    <w:p w:rsidR="00EE5820" w:rsidRDefault="00EE5820" w:rsidP="00EE5820">
      <w:pPr>
        <w:rPr>
          <w:b/>
          <w:sz w:val="18"/>
          <w:szCs w:val="18"/>
        </w:rPr>
      </w:pPr>
    </w:p>
    <w:p w:rsidR="00EE5820" w:rsidRPr="008B21C5" w:rsidRDefault="00EE5820" w:rsidP="00870BB4">
      <w:pPr>
        <w:jc w:val="both"/>
        <w:rPr>
          <w:sz w:val="18"/>
          <w:szCs w:val="18"/>
        </w:rPr>
      </w:pPr>
      <w:r>
        <w:rPr>
          <w:b/>
          <w:sz w:val="18"/>
          <w:szCs w:val="18"/>
        </w:rPr>
        <w:t xml:space="preserve">Для </w:t>
      </w:r>
      <w:r>
        <w:rPr>
          <w:sz w:val="18"/>
          <w:szCs w:val="18"/>
        </w:rPr>
        <w:t xml:space="preserve">всех детализированных строк </w:t>
      </w:r>
      <w:r w:rsidRPr="00A1781D">
        <w:rPr>
          <w:sz w:val="18"/>
          <w:szCs w:val="18"/>
        </w:rPr>
        <w:t>(кроме строк «Итого по коду счета»)</w:t>
      </w:r>
      <w:r>
        <w:rPr>
          <w:sz w:val="18"/>
          <w:szCs w:val="18"/>
        </w:rPr>
        <w:t xml:space="preserve"> в 24-27 разряде номера счета указывается </w:t>
      </w:r>
      <w:proofErr w:type="spellStart"/>
      <w:r>
        <w:rPr>
          <w:sz w:val="18"/>
          <w:szCs w:val="18"/>
        </w:rPr>
        <w:t>детализированнный</w:t>
      </w:r>
      <w:proofErr w:type="spellEnd"/>
      <w:r>
        <w:rPr>
          <w:sz w:val="18"/>
          <w:szCs w:val="18"/>
        </w:rPr>
        <w:t xml:space="preserve"> код КОСГУ, указание группировочных кодов, в том числе кода 000 и т.д. не допустимо.</w:t>
      </w:r>
    </w:p>
    <w:p w:rsidR="001E37C6" w:rsidRPr="00A1781D" w:rsidRDefault="001E37C6" w:rsidP="002E6730">
      <w:pPr>
        <w:rPr>
          <w:b/>
          <w:sz w:val="18"/>
          <w:szCs w:val="18"/>
        </w:rPr>
      </w:pPr>
    </w:p>
    <w:p w:rsidR="006604CF" w:rsidRPr="00A1781D" w:rsidRDefault="006604CF" w:rsidP="002E6730">
      <w:pPr>
        <w:rPr>
          <w:b/>
          <w:sz w:val="18"/>
          <w:szCs w:val="18"/>
        </w:rPr>
      </w:pPr>
    </w:p>
    <w:p w:rsidR="006604CF" w:rsidRPr="00A1781D" w:rsidRDefault="005E2056" w:rsidP="00CC5C9A">
      <w:pPr>
        <w:pStyle w:val="1"/>
        <w:numPr>
          <w:ilvl w:val="0"/>
          <w:numId w:val="0"/>
        </w:numPr>
        <w:rPr>
          <w:b/>
          <w:sz w:val="18"/>
          <w:szCs w:val="18"/>
        </w:rPr>
      </w:pPr>
      <w:bookmarkStart w:id="788" w:name="_Toc216965306"/>
      <w:r>
        <w:rPr>
          <w:b/>
          <w:sz w:val="18"/>
          <w:szCs w:val="18"/>
        </w:rPr>
        <w:t>29</w:t>
      </w:r>
      <w:r w:rsidR="006604CF" w:rsidRPr="00A1781D">
        <w:rPr>
          <w:b/>
          <w:sz w:val="18"/>
          <w:szCs w:val="18"/>
        </w:rPr>
        <w:t>. Отчет о движении денежных средств ф.0503123</w:t>
      </w:r>
      <w:bookmarkEnd w:id="788"/>
      <w:r w:rsidR="00A945F1" w:rsidRPr="00A1781D">
        <w:rPr>
          <w:b/>
          <w:sz w:val="18"/>
          <w:szCs w:val="18"/>
        </w:rPr>
        <w:t xml:space="preserve"> </w:t>
      </w:r>
    </w:p>
    <w:p w:rsidR="00213116" w:rsidRPr="00A1781D" w:rsidRDefault="00213116" w:rsidP="00A92764">
      <w:pPr>
        <w:rPr>
          <w:sz w:val="18"/>
          <w:szCs w:val="18"/>
        </w:rPr>
      </w:pPr>
    </w:p>
    <w:p w:rsidR="00A359CC" w:rsidRDefault="005E2056" w:rsidP="005E2056">
      <w:pPr>
        <w:pStyle w:val="2"/>
        <w:ind w:left="0" w:firstLine="0"/>
        <w:jc w:val="both"/>
        <w:rPr>
          <w:b/>
          <w:sz w:val="18"/>
          <w:szCs w:val="18"/>
        </w:rPr>
      </w:pPr>
      <w:bookmarkStart w:id="789" w:name="_Toc216965307"/>
      <w:r>
        <w:rPr>
          <w:b/>
          <w:sz w:val="18"/>
          <w:szCs w:val="18"/>
        </w:rPr>
        <w:t>29</w:t>
      </w:r>
      <w:r w:rsidR="00A359CC">
        <w:rPr>
          <w:b/>
          <w:sz w:val="18"/>
          <w:szCs w:val="18"/>
        </w:rPr>
        <w:t>.1. Таблица допустимости кодов бюджетной классификации (Форматно-логический</w:t>
      </w:r>
      <w:r w:rsidR="00A359CC" w:rsidRPr="002B046F">
        <w:rPr>
          <w:b/>
          <w:sz w:val="18"/>
          <w:szCs w:val="18"/>
        </w:rPr>
        <w:t xml:space="preserve"> </w:t>
      </w:r>
      <w:r w:rsidR="00A359CC">
        <w:rPr>
          <w:b/>
          <w:sz w:val="18"/>
          <w:szCs w:val="18"/>
        </w:rPr>
        <w:t>контроль)</w:t>
      </w:r>
      <w:bookmarkEnd w:id="789"/>
    </w:p>
    <w:p w:rsidR="005E2056" w:rsidRDefault="005E2056" w:rsidP="00A359CC">
      <w:pPr>
        <w:ind w:right="5"/>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281"/>
        <w:gridCol w:w="3264"/>
        <w:gridCol w:w="837"/>
      </w:tblGrid>
      <w:tr w:rsidR="00E02B11" w:rsidRPr="00FD18EB" w:rsidTr="00790F9F">
        <w:tc>
          <w:tcPr>
            <w:tcW w:w="3185" w:type="dxa"/>
            <w:shd w:val="clear" w:color="auto" w:fill="auto"/>
            <w:vAlign w:val="center"/>
          </w:tcPr>
          <w:p w:rsidR="00E02B11" w:rsidRPr="00FD18EB" w:rsidRDefault="00E02B11" w:rsidP="00E02B11">
            <w:pPr>
              <w:rPr>
                <w:sz w:val="18"/>
                <w:szCs w:val="18"/>
              </w:rPr>
            </w:pPr>
            <w:r w:rsidRPr="00FD18EB">
              <w:rPr>
                <w:sz w:val="18"/>
                <w:szCs w:val="18"/>
              </w:rPr>
              <w:t>Код бюджетной классификации</w:t>
            </w:r>
          </w:p>
        </w:tc>
        <w:tc>
          <w:tcPr>
            <w:tcW w:w="1601" w:type="dxa"/>
            <w:shd w:val="clear" w:color="auto" w:fill="auto"/>
            <w:vAlign w:val="center"/>
          </w:tcPr>
          <w:p w:rsidR="00E02B11" w:rsidRPr="00FD18EB" w:rsidRDefault="00E02B11" w:rsidP="00E02B11">
            <w:pPr>
              <w:rPr>
                <w:sz w:val="18"/>
                <w:szCs w:val="18"/>
              </w:rPr>
            </w:pPr>
            <w:r w:rsidRPr="00FD18EB">
              <w:rPr>
                <w:sz w:val="18"/>
                <w:szCs w:val="18"/>
              </w:rPr>
              <w:t>Показатель</w:t>
            </w:r>
          </w:p>
        </w:tc>
        <w:tc>
          <w:tcPr>
            <w:tcW w:w="711" w:type="dxa"/>
            <w:shd w:val="clear" w:color="auto" w:fill="auto"/>
            <w:vAlign w:val="center"/>
          </w:tcPr>
          <w:p w:rsidR="00E02B11" w:rsidRPr="00FD18EB" w:rsidRDefault="00E02B11" w:rsidP="00E02B11">
            <w:pPr>
              <w:rPr>
                <w:sz w:val="18"/>
                <w:szCs w:val="18"/>
              </w:rPr>
            </w:pPr>
            <w:r w:rsidRPr="00FD18EB">
              <w:rPr>
                <w:sz w:val="18"/>
                <w:szCs w:val="18"/>
              </w:rPr>
              <w:t>Строка</w:t>
            </w:r>
          </w:p>
        </w:tc>
        <w:tc>
          <w:tcPr>
            <w:tcW w:w="567" w:type="dxa"/>
            <w:shd w:val="clear" w:color="auto" w:fill="auto"/>
            <w:vAlign w:val="center"/>
          </w:tcPr>
          <w:p w:rsidR="00E02B11" w:rsidRPr="00FD18EB" w:rsidRDefault="00E02B11" w:rsidP="00E02B11">
            <w:pPr>
              <w:rPr>
                <w:sz w:val="18"/>
                <w:szCs w:val="18"/>
              </w:rPr>
            </w:pPr>
            <w:r w:rsidRPr="00FD18EB">
              <w:rPr>
                <w:sz w:val="18"/>
                <w:szCs w:val="18"/>
              </w:rPr>
              <w:t>Графа</w:t>
            </w:r>
          </w:p>
        </w:tc>
        <w:tc>
          <w:tcPr>
            <w:tcW w:w="281" w:type="dxa"/>
            <w:shd w:val="clear" w:color="auto" w:fill="auto"/>
            <w:vAlign w:val="center"/>
          </w:tcPr>
          <w:p w:rsidR="00E02B11" w:rsidRPr="00FD18EB" w:rsidRDefault="00E02B11" w:rsidP="00E02B11">
            <w:pPr>
              <w:rPr>
                <w:sz w:val="18"/>
                <w:szCs w:val="18"/>
              </w:rPr>
            </w:pPr>
            <w:r w:rsidRPr="00FD18EB">
              <w:rPr>
                <w:sz w:val="18"/>
                <w:szCs w:val="18"/>
              </w:rPr>
              <w:t>Раздел</w:t>
            </w:r>
          </w:p>
        </w:tc>
        <w:tc>
          <w:tcPr>
            <w:tcW w:w="3264" w:type="dxa"/>
            <w:shd w:val="clear" w:color="auto" w:fill="auto"/>
            <w:vAlign w:val="center"/>
          </w:tcPr>
          <w:p w:rsidR="00E02B11" w:rsidRPr="00FD18EB" w:rsidRDefault="00E02B11" w:rsidP="00E02B11">
            <w:pPr>
              <w:rPr>
                <w:sz w:val="18"/>
                <w:szCs w:val="18"/>
              </w:rPr>
            </w:pPr>
            <w:r w:rsidRPr="00FD18EB">
              <w:rPr>
                <w:sz w:val="18"/>
                <w:szCs w:val="18"/>
              </w:rPr>
              <w:t>Комментарий</w:t>
            </w:r>
          </w:p>
        </w:tc>
        <w:tc>
          <w:tcPr>
            <w:tcW w:w="837" w:type="dxa"/>
            <w:shd w:val="clear" w:color="auto" w:fill="auto"/>
          </w:tcPr>
          <w:p w:rsidR="00E02B11" w:rsidRPr="00FD18EB" w:rsidRDefault="00E02B11" w:rsidP="00E02B11">
            <w:pPr>
              <w:rPr>
                <w:sz w:val="18"/>
                <w:szCs w:val="18"/>
              </w:rPr>
            </w:pPr>
            <w:r w:rsidRPr="00FD18EB">
              <w:rPr>
                <w:sz w:val="18"/>
                <w:szCs w:val="18"/>
              </w:rPr>
              <w:t>Уровень ошибки</w:t>
            </w:r>
          </w:p>
        </w:tc>
      </w:tr>
      <w:tr w:rsidR="00E02B11" w:rsidRPr="00FD18EB" w:rsidTr="00790F9F">
        <w:tc>
          <w:tcPr>
            <w:tcW w:w="3185" w:type="dxa"/>
            <w:shd w:val="clear" w:color="auto" w:fill="auto"/>
          </w:tcPr>
          <w:p w:rsidR="00E02B11" w:rsidRPr="00FD18EB" w:rsidRDefault="00E02B11" w:rsidP="00FA21FC">
            <w:pPr>
              <w:rPr>
                <w:sz w:val="18"/>
                <w:szCs w:val="18"/>
              </w:rPr>
            </w:pPr>
            <w:r w:rsidRPr="00FD18EB">
              <w:rPr>
                <w:sz w:val="18"/>
                <w:szCs w:val="18"/>
              </w:rPr>
              <w:t>000, 1</w:t>
            </w:r>
            <w:r w:rsidR="00433256">
              <w:rPr>
                <w:sz w:val="18"/>
                <w:szCs w:val="18"/>
              </w:rPr>
              <w:t>ХХ</w:t>
            </w:r>
            <w:r w:rsidRPr="00FD18EB">
              <w:rPr>
                <w:sz w:val="18"/>
                <w:szCs w:val="18"/>
              </w:rPr>
              <w:t xml:space="preserve">, 200, 210, 220 ,230, 240, 250, 260, </w:t>
            </w:r>
            <w:r w:rsidR="00FA21FC" w:rsidRPr="00FD18EB">
              <w:rPr>
                <w:sz w:val="18"/>
                <w:szCs w:val="18"/>
              </w:rPr>
              <w:t>27</w:t>
            </w:r>
            <w:r w:rsidR="00FA21FC">
              <w:rPr>
                <w:sz w:val="18"/>
                <w:szCs w:val="18"/>
              </w:rPr>
              <w:t>Х</w:t>
            </w:r>
            <w:r w:rsidRPr="00FD18EB">
              <w:rPr>
                <w:sz w:val="18"/>
                <w:szCs w:val="18"/>
              </w:rPr>
              <w:t>,</w:t>
            </w:r>
            <w:r w:rsidR="00A06942">
              <w:rPr>
                <w:sz w:val="18"/>
                <w:szCs w:val="18"/>
              </w:rPr>
              <w:t xml:space="preserve"> 280,</w:t>
            </w:r>
            <w:r w:rsidRPr="00FD18EB">
              <w:rPr>
                <w:sz w:val="18"/>
                <w:szCs w:val="18"/>
              </w:rPr>
              <w:t xml:space="preserve"> 290, 300,</w:t>
            </w:r>
            <w:r w:rsidR="00A06942">
              <w:rPr>
                <w:sz w:val="18"/>
                <w:szCs w:val="18"/>
              </w:rPr>
              <w:t xml:space="preserve"> 340,</w:t>
            </w:r>
            <w:r w:rsidRPr="00FD18EB">
              <w:rPr>
                <w:sz w:val="18"/>
                <w:szCs w:val="18"/>
              </w:rPr>
              <w:t xml:space="preserve"> 4</w:t>
            </w:r>
            <w:r w:rsidR="00433256">
              <w:rPr>
                <w:sz w:val="18"/>
                <w:szCs w:val="18"/>
              </w:rPr>
              <w:t>ХХ</w:t>
            </w:r>
            <w:r w:rsidRPr="00577677">
              <w:rPr>
                <w:strike/>
                <w:sz w:val="18"/>
                <w:szCs w:val="18"/>
              </w:rPr>
              <w:t xml:space="preserve"> </w:t>
            </w:r>
            <w:r w:rsidRPr="00FD18EB">
              <w:rPr>
                <w:sz w:val="18"/>
                <w:szCs w:val="18"/>
              </w:rPr>
              <w:t>,5</w:t>
            </w:r>
            <w:r w:rsidRPr="00105709">
              <w:rPr>
                <w:sz w:val="18"/>
                <w:szCs w:val="18"/>
              </w:rPr>
              <w:t>00</w:t>
            </w:r>
            <w:r w:rsidRPr="00FD18EB">
              <w:rPr>
                <w:sz w:val="18"/>
                <w:szCs w:val="18"/>
              </w:rPr>
              <w:t>,</w:t>
            </w:r>
            <w:r w:rsidR="00A06942">
              <w:rPr>
                <w:sz w:val="18"/>
                <w:szCs w:val="18"/>
              </w:rPr>
              <w:t xml:space="preserve"> 56х,</w:t>
            </w:r>
            <w:r w:rsidRPr="00FD18EB">
              <w:rPr>
                <w:sz w:val="18"/>
                <w:szCs w:val="18"/>
              </w:rPr>
              <w:t xml:space="preserve"> 6</w:t>
            </w:r>
            <w:r w:rsidRPr="004F46AB">
              <w:rPr>
                <w:sz w:val="18"/>
                <w:szCs w:val="18"/>
              </w:rPr>
              <w:t>00</w:t>
            </w:r>
            <w:r w:rsidRPr="00FD18EB">
              <w:rPr>
                <w:sz w:val="18"/>
                <w:szCs w:val="18"/>
              </w:rPr>
              <w:t>,</w:t>
            </w:r>
            <w:r w:rsidR="00A06942">
              <w:rPr>
                <w:sz w:val="18"/>
                <w:szCs w:val="18"/>
              </w:rPr>
              <w:t xml:space="preserve"> </w:t>
            </w:r>
            <w:r w:rsidR="003260C1">
              <w:rPr>
                <w:sz w:val="18"/>
                <w:szCs w:val="18"/>
              </w:rPr>
              <w:t xml:space="preserve">642, </w:t>
            </w:r>
            <w:r w:rsidR="00A06942">
              <w:rPr>
                <w:sz w:val="18"/>
                <w:szCs w:val="18"/>
              </w:rPr>
              <w:t>66х,</w:t>
            </w:r>
            <w:r w:rsidRPr="00FD18EB">
              <w:rPr>
                <w:sz w:val="18"/>
                <w:szCs w:val="18"/>
              </w:rPr>
              <w:t xml:space="preserve"> 7</w:t>
            </w:r>
            <w:r w:rsidRPr="004F46AB">
              <w:rPr>
                <w:sz w:val="18"/>
                <w:szCs w:val="18"/>
              </w:rPr>
              <w:t>00</w:t>
            </w:r>
            <w:r w:rsidRPr="00FD18EB">
              <w:rPr>
                <w:sz w:val="18"/>
                <w:szCs w:val="18"/>
              </w:rPr>
              <w:t>,</w:t>
            </w:r>
            <w:r w:rsidR="00A06942">
              <w:rPr>
                <w:sz w:val="18"/>
                <w:szCs w:val="18"/>
              </w:rPr>
              <w:t xml:space="preserve"> 73х,</w:t>
            </w:r>
            <w:r w:rsidRPr="00FD18EB">
              <w:rPr>
                <w:sz w:val="18"/>
                <w:szCs w:val="18"/>
              </w:rPr>
              <w:t xml:space="preserve"> 8</w:t>
            </w:r>
            <w:r w:rsidRPr="004F46AB">
              <w:rPr>
                <w:sz w:val="18"/>
                <w:szCs w:val="18"/>
              </w:rPr>
              <w:t>00</w:t>
            </w:r>
            <w:r w:rsidR="00A06942">
              <w:rPr>
                <w:sz w:val="18"/>
                <w:szCs w:val="18"/>
              </w:rPr>
              <w:t>, 83х</w:t>
            </w:r>
          </w:p>
        </w:tc>
        <w:tc>
          <w:tcPr>
            <w:tcW w:w="1601" w:type="dxa"/>
            <w:shd w:val="clear" w:color="auto" w:fill="auto"/>
          </w:tcPr>
          <w:p w:rsidR="00E02B11" w:rsidRPr="00FD18EB" w:rsidRDefault="00E02B11" w:rsidP="00E02B11">
            <w:pPr>
              <w:rPr>
                <w:sz w:val="18"/>
                <w:szCs w:val="18"/>
              </w:rPr>
            </w:pPr>
            <w:r w:rsidRPr="00FD18EB">
              <w:rPr>
                <w:sz w:val="18"/>
                <w:szCs w:val="18"/>
              </w:rPr>
              <w:t>Код по КОСГУ в строках, формирующих строку 900</w:t>
            </w:r>
            <w:r w:rsidR="007B00B2">
              <w:rPr>
                <w:sz w:val="18"/>
                <w:szCs w:val="18"/>
              </w:rPr>
              <w:t>0</w:t>
            </w:r>
          </w:p>
        </w:tc>
        <w:tc>
          <w:tcPr>
            <w:tcW w:w="711" w:type="dxa"/>
            <w:shd w:val="clear" w:color="auto" w:fill="auto"/>
          </w:tcPr>
          <w:p w:rsidR="00E02B11" w:rsidRPr="00FD18EB" w:rsidRDefault="00E02B11" w:rsidP="00E02B11">
            <w:pPr>
              <w:rPr>
                <w:sz w:val="18"/>
                <w:szCs w:val="18"/>
              </w:rPr>
            </w:pPr>
            <w:r w:rsidRPr="00FD18EB">
              <w:rPr>
                <w:sz w:val="18"/>
                <w:szCs w:val="18"/>
              </w:rPr>
              <w:t>900</w:t>
            </w:r>
            <w:r w:rsidR="007B00B2">
              <w:rPr>
                <w:sz w:val="18"/>
                <w:szCs w:val="18"/>
              </w:rPr>
              <w:t>0</w:t>
            </w:r>
          </w:p>
        </w:tc>
        <w:tc>
          <w:tcPr>
            <w:tcW w:w="567" w:type="dxa"/>
            <w:shd w:val="clear" w:color="auto" w:fill="auto"/>
          </w:tcPr>
          <w:p w:rsidR="00E02B11" w:rsidRPr="00FD18EB" w:rsidRDefault="00E02B11" w:rsidP="00E02B11">
            <w:pPr>
              <w:rPr>
                <w:sz w:val="18"/>
                <w:szCs w:val="18"/>
              </w:rPr>
            </w:pPr>
            <w:r w:rsidRPr="00FD18EB">
              <w:rPr>
                <w:sz w:val="18"/>
                <w:szCs w:val="18"/>
              </w:rPr>
              <w:t>3</w:t>
            </w:r>
          </w:p>
        </w:tc>
        <w:tc>
          <w:tcPr>
            <w:tcW w:w="281" w:type="dxa"/>
            <w:shd w:val="clear" w:color="auto" w:fill="auto"/>
          </w:tcPr>
          <w:p w:rsidR="00E02B11" w:rsidRPr="00FD18EB" w:rsidRDefault="00E02B11" w:rsidP="00E02B11">
            <w:pPr>
              <w:rPr>
                <w:sz w:val="18"/>
                <w:szCs w:val="18"/>
              </w:rPr>
            </w:pPr>
            <w:r w:rsidRPr="00FD18EB">
              <w:rPr>
                <w:sz w:val="18"/>
                <w:szCs w:val="18"/>
              </w:rPr>
              <w:t>4</w:t>
            </w:r>
          </w:p>
        </w:tc>
        <w:tc>
          <w:tcPr>
            <w:tcW w:w="3264" w:type="dxa"/>
            <w:shd w:val="clear" w:color="auto" w:fill="auto"/>
          </w:tcPr>
          <w:p w:rsidR="00E02B11" w:rsidRPr="00FD18EB" w:rsidRDefault="00E02B11" w:rsidP="00E02B11">
            <w:pPr>
              <w:rPr>
                <w:sz w:val="18"/>
                <w:szCs w:val="18"/>
              </w:rPr>
            </w:pPr>
            <w:r w:rsidRPr="00FD18EB">
              <w:rPr>
                <w:sz w:val="18"/>
                <w:szCs w:val="18"/>
              </w:rPr>
              <w:t xml:space="preserve">Применение указанных кодов </w:t>
            </w:r>
            <w:r w:rsidR="00A54013" w:rsidRPr="00A54013">
              <w:rPr>
                <w:sz w:val="18"/>
                <w:szCs w:val="18"/>
              </w:rPr>
              <w:t>классификации операций сектора государственного управления</w:t>
            </w:r>
            <w:r w:rsidR="00274C66">
              <w:rPr>
                <w:sz w:val="18"/>
                <w:szCs w:val="18"/>
              </w:rPr>
              <w:t xml:space="preserve"> </w:t>
            </w:r>
            <w:r w:rsidRPr="00FD18EB">
              <w:rPr>
                <w:sz w:val="18"/>
                <w:szCs w:val="18"/>
              </w:rPr>
              <w:t>недопустимо</w:t>
            </w:r>
          </w:p>
        </w:tc>
        <w:tc>
          <w:tcPr>
            <w:tcW w:w="837" w:type="dxa"/>
            <w:shd w:val="clear" w:color="auto" w:fill="auto"/>
          </w:tcPr>
          <w:p w:rsidR="00E02B11" w:rsidRPr="00FD18EB" w:rsidRDefault="00E02B11" w:rsidP="00E02B11">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D83FA4">
            <w:pPr>
              <w:rPr>
                <w:sz w:val="18"/>
                <w:szCs w:val="18"/>
              </w:rPr>
            </w:pPr>
            <w:r w:rsidRPr="00FD18EB">
              <w:rPr>
                <w:sz w:val="18"/>
                <w:szCs w:val="18"/>
              </w:rPr>
              <w:t>0000, 0100, 0200, 0300, 0400, 0500, 0600, 0700,0800, 0900, 1000, 1100, 1200, 1300, 1400</w:t>
            </w:r>
          </w:p>
        </w:tc>
        <w:tc>
          <w:tcPr>
            <w:tcW w:w="1601" w:type="dxa"/>
            <w:shd w:val="clear" w:color="auto" w:fill="auto"/>
          </w:tcPr>
          <w:p w:rsidR="00764FA3" w:rsidRPr="00FD18EB" w:rsidRDefault="00764FA3" w:rsidP="00D83FA4">
            <w:pPr>
              <w:rPr>
                <w:sz w:val="18"/>
                <w:szCs w:val="18"/>
              </w:rPr>
            </w:pPr>
            <w:r w:rsidRPr="00FD18EB">
              <w:rPr>
                <w:sz w:val="18"/>
                <w:szCs w:val="18"/>
              </w:rPr>
              <w:t>Код раздела, подраздела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r w:rsidR="00764FA3" w:rsidRPr="00FD18EB" w:rsidTr="00790F9F">
        <w:tc>
          <w:tcPr>
            <w:tcW w:w="3185" w:type="dxa"/>
            <w:shd w:val="clear" w:color="auto" w:fill="auto"/>
          </w:tcPr>
          <w:p w:rsidR="00764FA3" w:rsidRPr="00FD18EB" w:rsidRDefault="00764FA3" w:rsidP="000278CF">
            <w:pPr>
              <w:rPr>
                <w:sz w:val="18"/>
                <w:szCs w:val="18"/>
              </w:rPr>
            </w:pPr>
            <w:r w:rsidRPr="00FD18EB">
              <w:rPr>
                <w:sz w:val="18"/>
                <w:szCs w:val="18"/>
              </w:rPr>
              <w:t xml:space="preserve">000, 100, 110, 120, 130, </w:t>
            </w:r>
            <w:r w:rsidR="000278CF">
              <w:rPr>
                <w:sz w:val="18"/>
                <w:szCs w:val="18"/>
              </w:rPr>
              <w:t>14Х</w:t>
            </w:r>
            <w:r w:rsidRPr="00FD18EB">
              <w:rPr>
                <w:sz w:val="18"/>
                <w:szCs w:val="18"/>
              </w:rPr>
              <w:t>, 200, 210, 220, 230, 240, 300, 310, 320, 400, 406, 407, 410, 450, 460, 500, 510, 520, 600, 610, 620, 630, 700, 800,</w:t>
            </w:r>
            <w:r w:rsidR="003E67CE">
              <w:rPr>
                <w:sz w:val="18"/>
                <w:szCs w:val="18"/>
              </w:rPr>
              <w:t>801-809,</w:t>
            </w:r>
            <w:r w:rsidRPr="00FD18EB">
              <w:rPr>
                <w:sz w:val="18"/>
                <w:szCs w:val="18"/>
              </w:rPr>
              <w:t xml:space="preserve"> 810, 820, 830, 840, 850, 860</w:t>
            </w:r>
            <w:r w:rsidR="00580AB3">
              <w:rPr>
                <w:sz w:val="18"/>
                <w:szCs w:val="18"/>
              </w:rPr>
              <w:t>, 870, 890</w:t>
            </w:r>
          </w:p>
        </w:tc>
        <w:tc>
          <w:tcPr>
            <w:tcW w:w="1601" w:type="dxa"/>
            <w:shd w:val="clear" w:color="auto" w:fill="auto"/>
          </w:tcPr>
          <w:p w:rsidR="00764FA3" w:rsidRPr="00FD18EB" w:rsidRDefault="00764FA3" w:rsidP="00D83FA4">
            <w:pPr>
              <w:rPr>
                <w:sz w:val="18"/>
                <w:szCs w:val="18"/>
              </w:rPr>
            </w:pPr>
            <w:r w:rsidRPr="00FD18EB">
              <w:rPr>
                <w:sz w:val="18"/>
                <w:szCs w:val="18"/>
              </w:rPr>
              <w:t>Код вида расходов в строках, формирующих строку 900</w:t>
            </w:r>
            <w:r w:rsidR="007B00B2">
              <w:rPr>
                <w:sz w:val="18"/>
                <w:szCs w:val="18"/>
              </w:rPr>
              <w:t>0</w:t>
            </w:r>
          </w:p>
        </w:tc>
        <w:tc>
          <w:tcPr>
            <w:tcW w:w="711" w:type="dxa"/>
            <w:shd w:val="clear" w:color="auto" w:fill="auto"/>
          </w:tcPr>
          <w:p w:rsidR="00764FA3" w:rsidRPr="00FD18EB" w:rsidRDefault="00764FA3" w:rsidP="00D83FA4">
            <w:pPr>
              <w:rPr>
                <w:sz w:val="18"/>
                <w:szCs w:val="18"/>
              </w:rPr>
            </w:pPr>
            <w:r w:rsidRPr="00FD18EB">
              <w:rPr>
                <w:sz w:val="18"/>
                <w:szCs w:val="18"/>
              </w:rPr>
              <w:t>900</w:t>
            </w:r>
            <w:r w:rsidR="007B00B2">
              <w:rPr>
                <w:sz w:val="18"/>
                <w:szCs w:val="18"/>
              </w:rPr>
              <w:t>0</w:t>
            </w:r>
          </w:p>
        </w:tc>
        <w:tc>
          <w:tcPr>
            <w:tcW w:w="567" w:type="dxa"/>
            <w:shd w:val="clear" w:color="auto" w:fill="auto"/>
          </w:tcPr>
          <w:p w:rsidR="00764FA3" w:rsidRPr="00FD18EB" w:rsidRDefault="00764FA3" w:rsidP="00D83FA4">
            <w:pPr>
              <w:rPr>
                <w:sz w:val="18"/>
                <w:szCs w:val="18"/>
              </w:rPr>
            </w:pPr>
            <w:r w:rsidRPr="00FD18EB">
              <w:rPr>
                <w:sz w:val="18"/>
                <w:szCs w:val="18"/>
              </w:rPr>
              <w:t>4</w:t>
            </w:r>
          </w:p>
        </w:tc>
        <w:tc>
          <w:tcPr>
            <w:tcW w:w="281" w:type="dxa"/>
            <w:shd w:val="clear" w:color="auto" w:fill="auto"/>
          </w:tcPr>
          <w:p w:rsidR="00764FA3" w:rsidRPr="00FD18EB" w:rsidRDefault="00764FA3" w:rsidP="00D83FA4">
            <w:pPr>
              <w:rPr>
                <w:sz w:val="18"/>
                <w:szCs w:val="18"/>
              </w:rPr>
            </w:pPr>
            <w:r w:rsidRPr="00FD18EB">
              <w:rPr>
                <w:sz w:val="18"/>
                <w:szCs w:val="18"/>
              </w:rPr>
              <w:t>4</w:t>
            </w:r>
          </w:p>
        </w:tc>
        <w:tc>
          <w:tcPr>
            <w:tcW w:w="3264" w:type="dxa"/>
            <w:shd w:val="clear" w:color="auto" w:fill="auto"/>
          </w:tcPr>
          <w:p w:rsidR="00764FA3" w:rsidRPr="00FD18EB" w:rsidRDefault="00764FA3" w:rsidP="00D83FA4">
            <w:pPr>
              <w:rPr>
                <w:sz w:val="18"/>
                <w:szCs w:val="18"/>
              </w:rPr>
            </w:pPr>
            <w:r w:rsidRPr="00FD18EB">
              <w:rPr>
                <w:sz w:val="18"/>
                <w:szCs w:val="18"/>
              </w:rPr>
              <w:t>Применение указанных кодов бюджетной классификации недопустимо</w:t>
            </w:r>
          </w:p>
        </w:tc>
        <w:tc>
          <w:tcPr>
            <w:tcW w:w="837" w:type="dxa"/>
            <w:shd w:val="clear" w:color="auto" w:fill="auto"/>
          </w:tcPr>
          <w:p w:rsidR="00764FA3" w:rsidRPr="00FD18EB" w:rsidRDefault="00764FA3" w:rsidP="00D83FA4">
            <w:pPr>
              <w:rPr>
                <w:sz w:val="18"/>
                <w:szCs w:val="18"/>
              </w:rPr>
            </w:pPr>
            <w:r w:rsidRPr="00FD18EB">
              <w:rPr>
                <w:sz w:val="18"/>
                <w:szCs w:val="18"/>
              </w:rPr>
              <w:t>Б</w:t>
            </w:r>
          </w:p>
        </w:tc>
      </w:tr>
    </w:tbl>
    <w:p w:rsidR="00693C34" w:rsidRDefault="00693C34" w:rsidP="00A92764">
      <w:pPr>
        <w:rPr>
          <w:sz w:val="24"/>
          <w:szCs w:val="24"/>
          <w:lang w:eastAsia="ru-RU"/>
        </w:rPr>
      </w:pPr>
    </w:p>
    <w:p w:rsidR="00213116" w:rsidRPr="00A1781D" w:rsidRDefault="00D45270" w:rsidP="00A92764">
      <w:pPr>
        <w:rPr>
          <w:b/>
        </w:rPr>
      </w:pPr>
      <w:r>
        <w:rPr>
          <w:sz w:val="24"/>
          <w:szCs w:val="24"/>
          <w:lang w:eastAsia="ru-RU"/>
        </w:rPr>
        <w:lastRenderedPageBreak/>
        <w:t>Показатели строк 9000 должны формироваться с учетом требований</w:t>
      </w:r>
      <w:r w:rsidR="00A92B23">
        <w:rPr>
          <w:sz w:val="24"/>
          <w:szCs w:val="24"/>
          <w:lang w:eastAsia="ru-RU"/>
        </w:rPr>
        <w:t xml:space="preserve"> </w:t>
      </w:r>
      <w:r w:rsidR="00BF12DA">
        <w:rPr>
          <w:sz w:val="24"/>
          <w:szCs w:val="24"/>
          <w:lang w:eastAsia="ru-RU"/>
        </w:rPr>
        <w:t>ТАБЛИЦ</w:t>
      </w:r>
      <w:r>
        <w:rPr>
          <w:sz w:val="24"/>
          <w:szCs w:val="24"/>
          <w:lang w:eastAsia="ru-RU"/>
        </w:rPr>
        <w:t>Ы</w:t>
      </w:r>
      <w:r w:rsidR="00BF12DA">
        <w:rPr>
          <w:sz w:val="24"/>
          <w:szCs w:val="24"/>
          <w:lang w:eastAsia="ru-RU"/>
        </w:rPr>
        <w:t xml:space="preserve"> СООТВЕТСТВИЯ ВИДОВ РАСХОДОВ </w:t>
      </w:r>
      <w:r w:rsidR="00A92B23" w:rsidRPr="00A92B23">
        <w:rPr>
          <w:sz w:val="24"/>
          <w:szCs w:val="24"/>
          <w:lang w:eastAsia="ru-RU"/>
        </w:rPr>
        <w:t>КЛАССИФИКАЦИИ</w:t>
      </w:r>
      <w:r w:rsidR="00BF12DA">
        <w:rPr>
          <w:sz w:val="24"/>
          <w:szCs w:val="24"/>
          <w:lang w:eastAsia="ru-RU"/>
        </w:rPr>
        <w:t xml:space="preserve"> РАСХОДОВ БЮДЖЕТОВ И СТАТЕЙ (ПОДСТАТЕЙ) КЛАССИФИКАЦИИ ОПЕРАЦИЙ СЕКТОРА ГОСУДАРСТВЕННОГО УПРАВЛЕНИЯ, ОТНОСЯЩИХСЯ К РАСХОДАМ БЮДЖЕТОВ, </w:t>
      </w:r>
      <w:r w:rsidR="00040888">
        <w:rPr>
          <w:sz w:val="24"/>
          <w:szCs w:val="24"/>
          <w:lang w:eastAsia="ru-RU"/>
        </w:rPr>
        <w:t>применяемой в соответствующем году</w:t>
      </w:r>
    </w:p>
    <w:p w:rsidR="00A92764" w:rsidRPr="00A1781D" w:rsidRDefault="00A92764" w:rsidP="00A92764"/>
    <w:p w:rsidR="00E22DD0" w:rsidRDefault="005E2056" w:rsidP="005E2056">
      <w:pPr>
        <w:pStyle w:val="2"/>
        <w:ind w:left="0" w:firstLine="0"/>
        <w:jc w:val="both"/>
        <w:rPr>
          <w:b/>
          <w:sz w:val="18"/>
          <w:szCs w:val="18"/>
        </w:rPr>
      </w:pPr>
      <w:bookmarkStart w:id="790" w:name="_Toc216965308"/>
      <w:r>
        <w:rPr>
          <w:b/>
          <w:sz w:val="18"/>
          <w:szCs w:val="18"/>
        </w:rPr>
        <w:t>29</w:t>
      </w:r>
      <w:r w:rsidR="00E22DD0">
        <w:rPr>
          <w:b/>
          <w:sz w:val="18"/>
          <w:szCs w:val="18"/>
        </w:rPr>
        <w:t xml:space="preserve">.2. Контрольные соотношения для </w:t>
      </w:r>
      <w:proofErr w:type="spellStart"/>
      <w:r w:rsidR="00E22DD0">
        <w:rPr>
          <w:b/>
          <w:sz w:val="18"/>
          <w:szCs w:val="18"/>
        </w:rPr>
        <w:t>внутридокументного</w:t>
      </w:r>
      <w:proofErr w:type="spellEnd"/>
      <w:r w:rsidR="00E22DD0">
        <w:rPr>
          <w:b/>
          <w:sz w:val="18"/>
          <w:szCs w:val="18"/>
        </w:rPr>
        <w:t xml:space="preserve"> контроля</w:t>
      </w:r>
      <w:bookmarkEnd w:id="790"/>
    </w:p>
    <w:p w:rsidR="006604CF" w:rsidRPr="00A1781D" w:rsidRDefault="006604CF" w:rsidP="002E6730">
      <w:pPr>
        <w:rPr>
          <w:b/>
          <w:sz w:val="18"/>
          <w:szCs w:val="18"/>
        </w:rPr>
      </w:pPr>
    </w:p>
    <w:tbl>
      <w:tblPr>
        <w:tblW w:w="114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567"/>
        <w:gridCol w:w="567"/>
        <w:gridCol w:w="992"/>
        <w:gridCol w:w="1701"/>
        <w:gridCol w:w="709"/>
        <w:gridCol w:w="709"/>
        <w:gridCol w:w="2976"/>
        <w:gridCol w:w="993"/>
        <w:gridCol w:w="850"/>
      </w:tblGrid>
      <w:tr w:rsidR="00790F9F" w:rsidRPr="00A1781D" w:rsidTr="00790F9F">
        <w:trPr>
          <w:tblHeader/>
        </w:trPr>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 п/п</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Строка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567"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992"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Соотношение</w:t>
            </w:r>
          </w:p>
        </w:tc>
        <w:tc>
          <w:tcPr>
            <w:tcW w:w="1701"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Строка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sidRPr="00A1781D">
              <w:rPr>
                <w:sz w:val="18"/>
                <w:szCs w:val="18"/>
              </w:rPr>
              <w:t>Графа</w:t>
            </w:r>
          </w:p>
        </w:tc>
        <w:tc>
          <w:tcPr>
            <w:tcW w:w="709"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Показатель</w:t>
            </w:r>
          </w:p>
        </w:tc>
        <w:tc>
          <w:tcPr>
            <w:tcW w:w="2976"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C3DAF">
            <w:pPr>
              <w:rPr>
                <w:sz w:val="18"/>
                <w:szCs w:val="18"/>
              </w:rPr>
            </w:pPr>
            <w:r w:rsidRPr="00A1781D">
              <w:rPr>
                <w:sz w:val="18"/>
                <w:szCs w:val="18"/>
              </w:rPr>
              <w:t>Контроль показателя</w:t>
            </w:r>
          </w:p>
          <w:p w:rsidR="00E02B11" w:rsidRPr="00A1781D" w:rsidRDefault="00E02B11" w:rsidP="00EC3DAF">
            <w:pP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E02B11" w:rsidRPr="00A1781D" w:rsidRDefault="00E02B11" w:rsidP="00E02B11">
            <w:pPr>
              <w:jc w:val="center"/>
              <w:rPr>
                <w:sz w:val="18"/>
                <w:szCs w:val="18"/>
              </w:rPr>
            </w:pPr>
            <w:r>
              <w:rPr>
                <w:sz w:val="18"/>
                <w:szCs w:val="18"/>
              </w:rPr>
              <w:t>Тип субъекта</w:t>
            </w:r>
          </w:p>
        </w:tc>
        <w:tc>
          <w:tcPr>
            <w:tcW w:w="850" w:type="dxa"/>
            <w:tcBorders>
              <w:top w:val="single" w:sz="4" w:space="0" w:color="auto"/>
              <w:left w:val="single" w:sz="4" w:space="0" w:color="auto"/>
              <w:bottom w:val="single" w:sz="4" w:space="0" w:color="auto"/>
              <w:right w:val="single" w:sz="4" w:space="0" w:color="auto"/>
            </w:tcBorders>
            <w:vAlign w:val="center"/>
          </w:tcPr>
          <w:p w:rsidR="00E02B11" w:rsidRDefault="00E02B11" w:rsidP="00E02B11">
            <w:pPr>
              <w:jc w:val="center"/>
              <w:rPr>
                <w:sz w:val="18"/>
                <w:szCs w:val="18"/>
              </w:rPr>
            </w:pPr>
            <w:r>
              <w:rPr>
                <w:sz w:val="18"/>
                <w:szCs w:val="18"/>
              </w:rPr>
              <w:t>Уровень ошибки</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010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020</w:t>
            </w:r>
            <w:r w:rsidR="002A42B7">
              <w:rPr>
                <w:sz w:val="18"/>
                <w:szCs w:val="18"/>
              </w:rPr>
              <w:t>0</w:t>
            </w:r>
            <w:r w:rsidRPr="00A1781D">
              <w:rPr>
                <w:sz w:val="18"/>
                <w:szCs w:val="18"/>
              </w:rPr>
              <w:t>+13</w:t>
            </w:r>
            <w:r w:rsidR="002A42B7">
              <w:rPr>
                <w:sz w:val="18"/>
                <w:szCs w:val="18"/>
              </w:rPr>
              <w:t>0</w:t>
            </w:r>
            <w:r w:rsidRPr="00A1781D">
              <w:rPr>
                <w:sz w:val="18"/>
                <w:szCs w:val="18"/>
              </w:rPr>
              <w:t>0+1</w:t>
            </w:r>
            <w:r w:rsidR="002A42B7">
              <w:rPr>
                <w:sz w:val="18"/>
                <w:szCs w:val="18"/>
              </w:rPr>
              <w:t>80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 01</w:t>
            </w:r>
            <w:r w:rsidR="002A42B7">
              <w:rPr>
                <w:sz w:val="18"/>
                <w:szCs w:val="18"/>
              </w:rPr>
              <w:t>0</w:t>
            </w:r>
            <w:r w:rsidRPr="00A1781D">
              <w:rPr>
                <w:sz w:val="18"/>
                <w:szCs w:val="18"/>
              </w:rPr>
              <w:t>0 &lt;&gt; Стр.02</w:t>
            </w:r>
            <w:r w:rsidR="002A42B7">
              <w:rPr>
                <w:sz w:val="18"/>
                <w:szCs w:val="18"/>
              </w:rPr>
              <w:t>0</w:t>
            </w:r>
            <w:r w:rsidRPr="00A1781D">
              <w:rPr>
                <w:sz w:val="18"/>
                <w:szCs w:val="18"/>
              </w:rPr>
              <w:t>0 + Стр.13</w:t>
            </w:r>
            <w:r w:rsidR="002A42B7">
              <w:rPr>
                <w:sz w:val="18"/>
                <w:szCs w:val="18"/>
              </w:rPr>
              <w:t>0</w:t>
            </w:r>
            <w:r w:rsidRPr="00A1781D">
              <w:rPr>
                <w:sz w:val="18"/>
                <w:szCs w:val="18"/>
              </w:rPr>
              <w:t>0 + Стр.</w:t>
            </w:r>
            <w:r w:rsidR="002A42B7" w:rsidRPr="00A1781D">
              <w:rPr>
                <w:sz w:val="18"/>
                <w:szCs w:val="18"/>
              </w:rPr>
              <w:t>1</w:t>
            </w:r>
            <w:r w:rsidR="002A42B7">
              <w:rPr>
                <w:sz w:val="18"/>
                <w:szCs w:val="18"/>
              </w:rPr>
              <w:t>80</w:t>
            </w:r>
            <w:r w:rsidR="002A42B7" w:rsidRPr="00A1781D">
              <w:rPr>
                <w:sz w:val="18"/>
                <w:szCs w:val="18"/>
              </w:rPr>
              <w:t xml:space="preserve">0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790F9F" w:rsidRPr="00A1781D" w:rsidTr="00790F9F">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020</w:t>
            </w:r>
            <w:r w:rsidR="002A42B7">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2B11" w:rsidRPr="00A1781D" w:rsidRDefault="00E02B11" w:rsidP="0046121F">
            <w:pPr>
              <w:rPr>
                <w:sz w:val="18"/>
                <w:szCs w:val="18"/>
              </w:rPr>
            </w:pPr>
            <w:r w:rsidRPr="00A1781D">
              <w:rPr>
                <w:sz w:val="18"/>
                <w:szCs w:val="18"/>
              </w:rPr>
              <w:t>030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040</w:t>
            </w:r>
            <w:r w:rsidR="002A42B7">
              <w:rPr>
                <w:sz w:val="18"/>
                <w:szCs w:val="18"/>
              </w:rPr>
              <w:t>0</w:t>
            </w:r>
            <w:r w:rsidRPr="00A1781D">
              <w:rPr>
                <w:sz w:val="18"/>
                <w:szCs w:val="18"/>
              </w:rPr>
              <w:t>+</w:t>
            </w:r>
            <w:r w:rsidR="00021F7A">
              <w:rPr>
                <w:sz w:val="18"/>
                <w:szCs w:val="18"/>
              </w:rPr>
              <w:t xml:space="preserve"> </w:t>
            </w:r>
            <w:r w:rsidRPr="00A1781D">
              <w:rPr>
                <w:sz w:val="18"/>
                <w:szCs w:val="18"/>
              </w:rPr>
              <w:t>050</w:t>
            </w:r>
            <w:r w:rsidR="002A42B7">
              <w:rPr>
                <w:sz w:val="18"/>
                <w:szCs w:val="18"/>
              </w:rPr>
              <w:t>0</w:t>
            </w:r>
            <w:r w:rsidR="00021F7A">
              <w:rPr>
                <w:sz w:val="18"/>
                <w:szCs w:val="18"/>
              </w:rPr>
              <w:t xml:space="preserve"> </w:t>
            </w:r>
            <w:r w:rsidRPr="00A1781D">
              <w:rPr>
                <w:sz w:val="18"/>
                <w:szCs w:val="18"/>
              </w:rPr>
              <w:t>+ 060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070</w:t>
            </w:r>
            <w:r w:rsidR="002A42B7">
              <w:rPr>
                <w:sz w:val="18"/>
                <w:szCs w:val="18"/>
              </w:rPr>
              <w:t>0</w:t>
            </w:r>
            <w:r w:rsidR="00021F7A">
              <w:rPr>
                <w:sz w:val="18"/>
                <w:szCs w:val="18"/>
              </w:rPr>
              <w:t xml:space="preserve"> </w:t>
            </w:r>
            <w:r w:rsidRPr="00A1781D">
              <w:rPr>
                <w:sz w:val="18"/>
                <w:szCs w:val="18"/>
              </w:rPr>
              <w:t>+ 080</w:t>
            </w:r>
            <w:r w:rsidR="002A42B7">
              <w:rPr>
                <w:sz w:val="18"/>
                <w:szCs w:val="18"/>
              </w:rPr>
              <w:t>0</w:t>
            </w:r>
            <w:r w:rsidR="00021F7A">
              <w:rPr>
                <w:sz w:val="18"/>
                <w:szCs w:val="18"/>
              </w:rPr>
              <w:t xml:space="preserve"> </w:t>
            </w:r>
            <w:r w:rsidRPr="00A1781D">
              <w:rPr>
                <w:sz w:val="18"/>
                <w:szCs w:val="18"/>
              </w:rPr>
              <w:t>+</w:t>
            </w:r>
            <w:r w:rsidR="00021F7A">
              <w:rPr>
                <w:sz w:val="18"/>
                <w:szCs w:val="18"/>
              </w:rPr>
              <w:t xml:space="preserve"> </w:t>
            </w:r>
            <w:r w:rsidRPr="00A1781D">
              <w:rPr>
                <w:sz w:val="18"/>
                <w:szCs w:val="18"/>
              </w:rPr>
              <w:t>120</w:t>
            </w:r>
            <w:r w:rsidR="002A42B7">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2B11" w:rsidRPr="00A1781D" w:rsidRDefault="00E02B11" w:rsidP="002A42B7">
            <w:pPr>
              <w:rPr>
                <w:sz w:val="18"/>
                <w:szCs w:val="18"/>
              </w:rPr>
            </w:pPr>
            <w:r w:rsidRPr="00A1781D">
              <w:rPr>
                <w:sz w:val="18"/>
                <w:szCs w:val="18"/>
              </w:rPr>
              <w:t>Стр.020</w:t>
            </w:r>
            <w:r w:rsidR="002A42B7">
              <w:rPr>
                <w:sz w:val="18"/>
                <w:szCs w:val="18"/>
              </w:rPr>
              <w:t>0</w:t>
            </w:r>
            <w:r w:rsidRPr="00A1781D">
              <w:rPr>
                <w:sz w:val="18"/>
                <w:szCs w:val="18"/>
              </w:rPr>
              <w:t xml:space="preserve"> &lt;&gt; Стр.030</w:t>
            </w:r>
            <w:r w:rsidR="002A42B7">
              <w:rPr>
                <w:sz w:val="18"/>
                <w:szCs w:val="18"/>
              </w:rPr>
              <w:t>0</w:t>
            </w:r>
            <w:r w:rsidRPr="00A1781D">
              <w:rPr>
                <w:sz w:val="18"/>
                <w:szCs w:val="18"/>
              </w:rPr>
              <w:t xml:space="preserve"> + Стр.040</w:t>
            </w:r>
            <w:r w:rsidR="002A42B7">
              <w:rPr>
                <w:sz w:val="18"/>
                <w:szCs w:val="18"/>
              </w:rPr>
              <w:t>0</w:t>
            </w:r>
            <w:r w:rsidRPr="00A1781D">
              <w:rPr>
                <w:sz w:val="18"/>
                <w:szCs w:val="18"/>
              </w:rPr>
              <w:t xml:space="preserve"> + Стр.050</w:t>
            </w:r>
            <w:r w:rsidR="002A42B7">
              <w:rPr>
                <w:sz w:val="18"/>
                <w:szCs w:val="18"/>
              </w:rPr>
              <w:t>0</w:t>
            </w:r>
            <w:r w:rsidRPr="00A1781D">
              <w:rPr>
                <w:sz w:val="18"/>
                <w:szCs w:val="18"/>
              </w:rPr>
              <w:t xml:space="preserve"> + Стр.060</w:t>
            </w:r>
            <w:r w:rsidR="002A42B7">
              <w:rPr>
                <w:sz w:val="18"/>
                <w:szCs w:val="18"/>
              </w:rPr>
              <w:t>0</w:t>
            </w:r>
            <w:r w:rsidRPr="00A1781D">
              <w:rPr>
                <w:sz w:val="18"/>
                <w:szCs w:val="18"/>
              </w:rPr>
              <w:t xml:space="preserve"> + Стр.070</w:t>
            </w:r>
            <w:r w:rsidR="002A42B7">
              <w:rPr>
                <w:sz w:val="18"/>
                <w:szCs w:val="18"/>
              </w:rPr>
              <w:t>0</w:t>
            </w:r>
            <w:r w:rsidRPr="00A1781D">
              <w:rPr>
                <w:sz w:val="18"/>
                <w:szCs w:val="18"/>
              </w:rPr>
              <w:t xml:space="preserve"> + Стр.080</w:t>
            </w:r>
            <w:r w:rsidR="002A42B7">
              <w:rPr>
                <w:sz w:val="18"/>
                <w:szCs w:val="18"/>
              </w:rPr>
              <w:t>0</w:t>
            </w:r>
            <w:r w:rsidRPr="00A1781D">
              <w:rPr>
                <w:sz w:val="18"/>
                <w:szCs w:val="18"/>
              </w:rPr>
              <w:t xml:space="preserve"> + Стр.120</w:t>
            </w:r>
            <w:r w:rsidR="002A42B7">
              <w:rPr>
                <w:sz w:val="18"/>
                <w:szCs w:val="18"/>
              </w:rPr>
              <w:t>0</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2B11" w:rsidRPr="00A1781D" w:rsidRDefault="00E02B11" w:rsidP="00E02B11">
            <w:pPr>
              <w:jc w:val="center"/>
              <w:rPr>
                <w:sz w:val="18"/>
                <w:szCs w:val="18"/>
              </w:rPr>
            </w:pPr>
            <w:r>
              <w:rPr>
                <w:sz w:val="18"/>
                <w:szCs w:val="18"/>
              </w:rPr>
              <w:t>Б</w:t>
            </w:r>
          </w:p>
        </w:tc>
      </w:tr>
      <w:tr w:rsidR="00E05499" w:rsidRPr="00A1781D" w:rsidTr="0046121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0</w:t>
            </w:r>
            <w:r>
              <w:rPr>
                <w:sz w:val="18"/>
                <w:szCs w:val="18"/>
              </w:rPr>
              <w:t>3</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030</w:t>
            </w:r>
            <w:r>
              <w:rPr>
                <w:sz w:val="18"/>
                <w:szCs w:val="18"/>
              </w:rPr>
              <w:t xml:space="preserve">1 </w:t>
            </w:r>
            <w:r w:rsidRPr="00A1781D">
              <w:rPr>
                <w:sz w:val="18"/>
                <w:szCs w:val="18"/>
              </w:rPr>
              <w:t>+</w:t>
            </w:r>
            <w:r>
              <w:rPr>
                <w:sz w:val="18"/>
                <w:szCs w:val="18"/>
              </w:rPr>
              <w:t xml:space="preserve"> </w:t>
            </w:r>
            <w:r w:rsidRPr="00A1781D">
              <w:rPr>
                <w:sz w:val="18"/>
                <w:szCs w:val="18"/>
              </w:rPr>
              <w:t>030</w:t>
            </w:r>
            <w:r>
              <w:rPr>
                <w:sz w:val="18"/>
                <w:szCs w:val="18"/>
              </w:rPr>
              <w:t>2</w:t>
            </w:r>
            <w:r w:rsidRPr="00A1781D">
              <w:rPr>
                <w:sz w:val="18"/>
                <w:szCs w:val="18"/>
              </w:rPr>
              <w:t>+</w:t>
            </w:r>
            <w:r>
              <w:rPr>
                <w:sz w:val="18"/>
                <w:szCs w:val="18"/>
              </w:rPr>
              <w:t xml:space="preserve"> </w:t>
            </w:r>
            <w:r w:rsidRPr="00A1781D">
              <w:rPr>
                <w:sz w:val="18"/>
                <w:szCs w:val="18"/>
              </w:rPr>
              <w:t>030</w:t>
            </w:r>
            <w:r>
              <w:rPr>
                <w:sz w:val="18"/>
                <w:szCs w:val="18"/>
              </w:rPr>
              <w:t xml:space="preserve">3 </w:t>
            </w:r>
            <w:r w:rsidRPr="00A1781D">
              <w:rPr>
                <w:sz w:val="18"/>
                <w:szCs w:val="18"/>
              </w:rPr>
              <w:t>+ 030</w:t>
            </w:r>
            <w:r>
              <w:rPr>
                <w:sz w:val="18"/>
                <w:szCs w:val="18"/>
              </w:rPr>
              <w:t xml:space="preserve">4 </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rPr>
                <w:sz w:val="18"/>
                <w:szCs w:val="18"/>
              </w:rPr>
            </w:pPr>
            <w:r w:rsidRPr="00A1781D">
              <w:rPr>
                <w:sz w:val="18"/>
                <w:szCs w:val="18"/>
              </w:rPr>
              <w:t>Стр.0</w:t>
            </w:r>
            <w:r>
              <w:rPr>
                <w:sz w:val="18"/>
                <w:szCs w:val="18"/>
              </w:rPr>
              <w:t>3</w:t>
            </w:r>
            <w:r w:rsidRPr="00A1781D">
              <w:rPr>
                <w:sz w:val="18"/>
                <w:szCs w:val="18"/>
              </w:rPr>
              <w:t>0</w:t>
            </w:r>
            <w:r>
              <w:rPr>
                <w:sz w:val="18"/>
                <w:szCs w:val="18"/>
              </w:rPr>
              <w:t>0</w:t>
            </w:r>
            <w:r w:rsidRPr="00A1781D">
              <w:rPr>
                <w:sz w:val="18"/>
                <w:szCs w:val="18"/>
              </w:rPr>
              <w:t xml:space="preserve"> &lt;&gt; Стр.030</w:t>
            </w:r>
            <w:r>
              <w:rPr>
                <w:sz w:val="18"/>
                <w:szCs w:val="18"/>
              </w:rPr>
              <w:t>1</w:t>
            </w:r>
            <w:r w:rsidRPr="00A1781D">
              <w:rPr>
                <w:sz w:val="18"/>
                <w:szCs w:val="18"/>
              </w:rPr>
              <w:t xml:space="preserve"> + Стр.0</w:t>
            </w:r>
            <w:r>
              <w:rPr>
                <w:sz w:val="18"/>
                <w:szCs w:val="18"/>
              </w:rPr>
              <w:t>3</w:t>
            </w:r>
            <w:r w:rsidRPr="00A1781D">
              <w:rPr>
                <w:sz w:val="18"/>
                <w:szCs w:val="18"/>
              </w:rPr>
              <w:t>0</w:t>
            </w:r>
            <w:r>
              <w:rPr>
                <w:sz w:val="18"/>
                <w:szCs w:val="18"/>
              </w:rPr>
              <w:t>2</w:t>
            </w:r>
            <w:r w:rsidRPr="00A1781D">
              <w:rPr>
                <w:sz w:val="18"/>
                <w:szCs w:val="18"/>
              </w:rPr>
              <w:t xml:space="preserve"> + Стр.0</w:t>
            </w:r>
            <w:r>
              <w:rPr>
                <w:sz w:val="18"/>
                <w:szCs w:val="18"/>
              </w:rPr>
              <w:t>3</w:t>
            </w:r>
            <w:r w:rsidRPr="00A1781D">
              <w:rPr>
                <w:sz w:val="18"/>
                <w:szCs w:val="18"/>
              </w:rPr>
              <w:t>0</w:t>
            </w:r>
            <w:r>
              <w:rPr>
                <w:sz w:val="18"/>
                <w:szCs w:val="18"/>
              </w:rPr>
              <w:t>3</w:t>
            </w:r>
            <w:r w:rsidRPr="00A1781D">
              <w:rPr>
                <w:sz w:val="18"/>
                <w:szCs w:val="18"/>
              </w:rPr>
              <w:t xml:space="preserve"> + Стр.0</w:t>
            </w:r>
            <w:r>
              <w:rPr>
                <w:sz w:val="18"/>
                <w:szCs w:val="18"/>
              </w:rPr>
              <w:t>3</w:t>
            </w:r>
            <w:r w:rsidRPr="00A1781D">
              <w:rPr>
                <w:sz w:val="18"/>
                <w:szCs w:val="18"/>
              </w:rPr>
              <w:t>0</w:t>
            </w:r>
            <w:r>
              <w:rPr>
                <w:sz w:val="18"/>
                <w:szCs w:val="18"/>
              </w:rPr>
              <w:t>4</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46121F">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jc w:val="center"/>
              <w:rPr>
                <w:sz w:val="18"/>
                <w:szCs w:val="18"/>
              </w:rPr>
            </w:pPr>
            <w:r>
              <w:rPr>
                <w:sz w:val="18"/>
                <w:szCs w:val="18"/>
              </w:rPr>
              <w:t>0400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E05499" w:rsidRPr="00764FA3" w:rsidRDefault="00E05499" w:rsidP="00764FA3">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764FA3">
            <w:pPr>
              <w:rPr>
                <w:sz w:val="18"/>
                <w:szCs w:val="18"/>
                <w:lang w:val="en-US"/>
              </w:rPr>
            </w:pPr>
            <w:r>
              <w:rPr>
                <w:sz w:val="18"/>
                <w:szCs w:val="18"/>
              </w:rPr>
              <w:t>0401 + 0402 + 0403 + 0404 + 0405 + 0406 + 0407 + 0408 + 0409</w:t>
            </w:r>
            <w:r w:rsidR="00515528">
              <w:rPr>
                <w:sz w:val="18"/>
                <w:szCs w:val="18"/>
              </w:rPr>
              <w:t>+0410+0411</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lang w:val="en-US"/>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515528">
            <w:pPr>
              <w:rPr>
                <w:sz w:val="18"/>
                <w:szCs w:val="18"/>
              </w:rPr>
            </w:pPr>
            <w:r w:rsidRPr="00A1781D">
              <w:rPr>
                <w:sz w:val="18"/>
                <w:szCs w:val="18"/>
              </w:rPr>
              <w:t>Стр.0</w:t>
            </w:r>
            <w:r>
              <w:rPr>
                <w:sz w:val="18"/>
                <w:szCs w:val="18"/>
              </w:rPr>
              <w:t>4</w:t>
            </w:r>
            <w:r w:rsidRPr="00A1781D">
              <w:rPr>
                <w:sz w:val="18"/>
                <w:szCs w:val="18"/>
              </w:rPr>
              <w:t>0</w:t>
            </w:r>
            <w:r>
              <w:rPr>
                <w:sz w:val="18"/>
                <w:szCs w:val="18"/>
              </w:rPr>
              <w:t>0</w:t>
            </w:r>
            <w:r w:rsidRPr="00A1781D">
              <w:rPr>
                <w:sz w:val="18"/>
                <w:szCs w:val="18"/>
              </w:rPr>
              <w:t xml:space="preserve"> &lt;&gt; Стр.0</w:t>
            </w:r>
            <w:r>
              <w:rPr>
                <w:sz w:val="18"/>
                <w:szCs w:val="18"/>
              </w:rPr>
              <w:t>401</w:t>
            </w:r>
            <w:r w:rsidRPr="00A1781D">
              <w:rPr>
                <w:sz w:val="18"/>
                <w:szCs w:val="18"/>
              </w:rPr>
              <w:t xml:space="preserve"> + Стр.04</w:t>
            </w:r>
            <w:r>
              <w:rPr>
                <w:sz w:val="18"/>
                <w:szCs w:val="18"/>
              </w:rPr>
              <w:t>02</w:t>
            </w:r>
            <w:r w:rsidRPr="00A1781D">
              <w:rPr>
                <w:sz w:val="18"/>
                <w:szCs w:val="18"/>
              </w:rPr>
              <w:t xml:space="preserve"> + Стр.0</w:t>
            </w:r>
            <w:r>
              <w:rPr>
                <w:sz w:val="18"/>
                <w:szCs w:val="18"/>
              </w:rPr>
              <w:t>403</w:t>
            </w:r>
            <w:r w:rsidRPr="00A1781D">
              <w:rPr>
                <w:sz w:val="18"/>
                <w:szCs w:val="18"/>
              </w:rPr>
              <w:t xml:space="preserve"> + Стр.0</w:t>
            </w:r>
            <w:r>
              <w:rPr>
                <w:sz w:val="18"/>
                <w:szCs w:val="18"/>
              </w:rPr>
              <w:t>404</w:t>
            </w:r>
            <w:r w:rsidRPr="00A1781D">
              <w:rPr>
                <w:sz w:val="18"/>
                <w:szCs w:val="18"/>
              </w:rPr>
              <w:t xml:space="preserve"> + Стр.0</w:t>
            </w:r>
            <w:r>
              <w:rPr>
                <w:sz w:val="18"/>
                <w:szCs w:val="18"/>
              </w:rPr>
              <w:t>405</w:t>
            </w:r>
            <w:r w:rsidRPr="00A1781D">
              <w:rPr>
                <w:sz w:val="18"/>
                <w:szCs w:val="18"/>
              </w:rPr>
              <w:t xml:space="preserve"> + Стр.0</w:t>
            </w:r>
            <w:r>
              <w:rPr>
                <w:sz w:val="18"/>
                <w:szCs w:val="18"/>
              </w:rPr>
              <w:t>406</w:t>
            </w:r>
            <w:r w:rsidRPr="00A1781D">
              <w:rPr>
                <w:sz w:val="18"/>
                <w:szCs w:val="18"/>
              </w:rPr>
              <w:t xml:space="preserve"> + Стр.</w:t>
            </w:r>
            <w:r>
              <w:rPr>
                <w:sz w:val="18"/>
                <w:szCs w:val="18"/>
              </w:rPr>
              <w:t>0407</w:t>
            </w:r>
            <w:r w:rsidRPr="00A1781D">
              <w:rPr>
                <w:sz w:val="18"/>
                <w:szCs w:val="18"/>
              </w:rPr>
              <w:t xml:space="preserve"> + Стр.</w:t>
            </w:r>
            <w:proofErr w:type="gramStart"/>
            <w:r>
              <w:rPr>
                <w:sz w:val="18"/>
                <w:szCs w:val="18"/>
              </w:rPr>
              <w:t>0408  +</w:t>
            </w:r>
            <w:proofErr w:type="gramEnd"/>
            <w:r>
              <w:rPr>
                <w:sz w:val="18"/>
                <w:szCs w:val="18"/>
              </w:rPr>
              <w:t xml:space="preserve"> Стр.0409</w:t>
            </w:r>
            <w:r w:rsidRPr="00A1781D">
              <w:rPr>
                <w:sz w:val="18"/>
                <w:szCs w:val="18"/>
              </w:rPr>
              <w:t xml:space="preserve"> </w:t>
            </w:r>
            <w:r w:rsidR="00515528" w:rsidRPr="00A1781D">
              <w:rPr>
                <w:sz w:val="18"/>
                <w:szCs w:val="18"/>
              </w:rPr>
              <w:t>+ Стр.</w:t>
            </w:r>
            <w:r w:rsidR="00515528">
              <w:rPr>
                <w:sz w:val="18"/>
                <w:szCs w:val="18"/>
              </w:rPr>
              <w:t xml:space="preserve">0410  + Стр.0411 </w:t>
            </w:r>
            <w:r w:rsidR="00744357">
              <w:rPr>
                <w:sz w:val="18"/>
                <w:szCs w:val="18"/>
              </w:rPr>
              <w:t>–</w:t>
            </w:r>
            <w:r w:rsidRPr="00A1781D">
              <w:rPr>
                <w:sz w:val="18"/>
                <w:szCs w:val="18"/>
              </w:rPr>
              <w:t xml:space="preserve"> недопустимо</w:t>
            </w:r>
            <w:r w:rsidRPr="00412118" w:rsidDel="00021F7A">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0500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412118" w:rsidRDefault="00E05499" w:rsidP="00D83FA4">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7A5AEC" w:rsidRDefault="00E05499" w:rsidP="00F554E1">
            <w:pPr>
              <w:rPr>
                <w:sz w:val="18"/>
                <w:szCs w:val="18"/>
              </w:rPr>
            </w:pPr>
            <w:r>
              <w:rPr>
                <w:sz w:val="18"/>
                <w:szCs w:val="18"/>
              </w:rPr>
              <w:t>0502 + 0503 + 0504+ 0505 + 0506</w:t>
            </w:r>
            <w:r w:rsidR="00F554E1">
              <w:rPr>
                <w:sz w:val="18"/>
                <w:szCs w:val="18"/>
              </w:rPr>
              <w:t xml:space="preserve"> + 0507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D83FA4">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7A5AEC" w:rsidRDefault="00E05499"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7A5AEC" w:rsidRDefault="00E05499" w:rsidP="00F554E1">
            <w:pPr>
              <w:rPr>
                <w:sz w:val="18"/>
                <w:szCs w:val="18"/>
              </w:rPr>
            </w:pPr>
            <w:r w:rsidRPr="00A1781D">
              <w:rPr>
                <w:sz w:val="18"/>
                <w:szCs w:val="18"/>
              </w:rPr>
              <w:t>Стр.0</w:t>
            </w:r>
            <w:r>
              <w:rPr>
                <w:sz w:val="18"/>
                <w:szCs w:val="18"/>
              </w:rPr>
              <w:t>5</w:t>
            </w:r>
            <w:r w:rsidRPr="00A1781D">
              <w:rPr>
                <w:sz w:val="18"/>
                <w:szCs w:val="18"/>
              </w:rPr>
              <w:t>0</w:t>
            </w:r>
            <w:r w:rsidR="00DC1594">
              <w:rPr>
                <w:sz w:val="18"/>
                <w:szCs w:val="18"/>
              </w:rPr>
              <w:t>0</w:t>
            </w:r>
            <w:r w:rsidRPr="00A1781D">
              <w:rPr>
                <w:sz w:val="18"/>
                <w:szCs w:val="18"/>
              </w:rPr>
              <w:t xml:space="preserve"> &lt;&gt; Стр.0</w:t>
            </w:r>
            <w:r>
              <w:rPr>
                <w:sz w:val="18"/>
                <w:szCs w:val="18"/>
              </w:rPr>
              <w:t>5</w:t>
            </w:r>
            <w:r w:rsidR="00DC1594">
              <w:rPr>
                <w:sz w:val="18"/>
                <w:szCs w:val="18"/>
              </w:rPr>
              <w:t>0</w:t>
            </w:r>
            <w:r>
              <w:rPr>
                <w:sz w:val="18"/>
                <w:szCs w:val="18"/>
              </w:rPr>
              <w:t>2</w:t>
            </w:r>
            <w:r w:rsidRPr="00A1781D">
              <w:rPr>
                <w:sz w:val="18"/>
                <w:szCs w:val="18"/>
              </w:rPr>
              <w:t xml:space="preserve"> + Стр.0</w:t>
            </w:r>
            <w:r>
              <w:rPr>
                <w:sz w:val="18"/>
                <w:szCs w:val="18"/>
              </w:rPr>
              <w:t>5</w:t>
            </w:r>
            <w:r w:rsidR="00DC1594">
              <w:rPr>
                <w:sz w:val="18"/>
                <w:szCs w:val="18"/>
              </w:rPr>
              <w:t>0</w:t>
            </w:r>
            <w:r>
              <w:rPr>
                <w:sz w:val="18"/>
                <w:szCs w:val="18"/>
              </w:rPr>
              <w:t>3</w:t>
            </w:r>
            <w:r w:rsidRPr="00A1781D">
              <w:rPr>
                <w:sz w:val="18"/>
                <w:szCs w:val="18"/>
              </w:rPr>
              <w:t xml:space="preserve"> + Стр.0</w:t>
            </w:r>
            <w:r>
              <w:rPr>
                <w:sz w:val="18"/>
                <w:szCs w:val="18"/>
              </w:rPr>
              <w:t>5</w:t>
            </w:r>
            <w:r w:rsidR="00DC1594">
              <w:rPr>
                <w:sz w:val="18"/>
                <w:szCs w:val="18"/>
              </w:rPr>
              <w:t>0</w:t>
            </w:r>
            <w:r>
              <w:rPr>
                <w:sz w:val="18"/>
                <w:szCs w:val="18"/>
              </w:rPr>
              <w:t>4</w:t>
            </w:r>
            <w:r w:rsidRPr="00A1781D">
              <w:rPr>
                <w:sz w:val="18"/>
                <w:szCs w:val="18"/>
              </w:rPr>
              <w:t xml:space="preserve"> + Стр.0</w:t>
            </w:r>
            <w:r>
              <w:rPr>
                <w:sz w:val="18"/>
                <w:szCs w:val="18"/>
              </w:rPr>
              <w:t>5</w:t>
            </w:r>
            <w:r w:rsidR="00DC1594">
              <w:rPr>
                <w:sz w:val="18"/>
                <w:szCs w:val="18"/>
              </w:rPr>
              <w:t>0</w:t>
            </w:r>
            <w:r>
              <w:rPr>
                <w:sz w:val="18"/>
                <w:szCs w:val="18"/>
              </w:rPr>
              <w:t>5</w:t>
            </w:r>
            <w:r w:rsidRPr="00A1781D">
              <w:rPr>
                <w:sz w:val="18"/>
                <w:szCs w:val="18"/>
              </w:rPr>
              <w:t xml:space="preserve"> + Стр.0</w:t>
            </w:r>
            <w:r>
              <w:rPr>
                <w:sz w:val="18"/>
                <w:szCs w:val="18"/>
              </w:rPr>
              <w:t>5</w:t>
            </w:r>
            <w:r w:rsidR="00DC1594">
              <w:rPr>
                <w:sz w:val="18"/>
                <w:szCs w:val="18"/>
              </w:rPr>
              <w:t>0</w:t>
            </w:r>
            <w:r>
              <w:rPr>
                <w:sz w:val="18"/>
                <w:szCs w:val="18"/>
              </w:rPr>
              <w:t>6</w:t>
            </w:r>
            <w:r w:rsidRPr="00A1781D">
              <w:rPr>
                <w:sz w:val="18"/>
                <w:szCs w:val="18"/>
              </w:rPr>
              <w:t xml:space="preserve"> </w:t>
            </w:r>
            <w:r w:rsidR="00F554E1" w:rsidRPr="00A1781D">
              <w:rPr>
                <w:sz w:val="18"/>
                <w:szCs w:val="18"/>
              </w:rPr>
              <w:t>+ Стр.0</w:t>
            </w:r>
            <w:r w:rsidR="00F554E1">
              <w:rPr>
                <w:sz w:val="18"/>
                <w:szCs w:val="18"/>
              </w:rPr>
              <w:t>507</w:t>
            </w:r>
            <w:r w:rsidR="00F554E1" w:rsidRPr="00A1781D">
              <w:rPr>
                <w:sz w:val="18"/>
                <w:szCs w:val="18"/>
              </w:rPr>
              <w:t xml:space="preserve"> </w:t>
            </w:r>
            <w:r w:rsidR="003561E0">
              <w:rPr>
                <w:sz w:val="18"/>
                <w:szCs w:val="18"/>
              </w:rPr>
              <w:t>–</w:t>
            </w:r>
            <w:r w:rsidRPr="00A1781D">
              <w:rPr>
                <w:sz w:val="18"/>
                <w:szCs w:val="18"/>
              </w:rPr>
              <w:t xml:space="preserve"> </w:t>
            </w:r>
            <w:r w:rsidR="000E0128"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9278A0" w:rsidRDefault="000E0128"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0600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0601+0602+0603+0604+0605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BE66E8" w:rsidP="00E02B11">
            <w:pPr>
              <w:jc w:val="center"/>
              <w:rPr>
                <w:sz w:val="18"/>
                <w:szCs w:val="18"/>
              </w:rPr>
            </w:pPr>
            <w:r>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412118" w:rsidRDefault="00E05499" w:rsidP="00744357">
            <w:pPr>
              <w:rPr>
                <w:sz w:val="18"/>
                <w:szCs w:val="18"/>
              </w:rPr>
            </w:pPr>
            <w:r>
              <w:rPr>
                <w:sz w:val="18"/>
                <w:szCs w:val="18"/>
              </w:rPr>
              <w:t>Стр.0600</w:t>
            </w:r>
            <w:proofErr w:type="gramStart"/>
            <w:r w:rsidRPr="007A5AEC">
              <w:rPr>
                <w:sz w:val="18"/>
                <w:szCs w:val="18"/>
              </w:rPr>
              <w:t>&lt;&gt;</w:t>
            </w:r>
            <w:r>
              <w:rPr>
                <w:sz w:val="18"/>
                <w:szCs w:val="18"/>
              </w:rPr>
              <w:t>Стр.</w:t>
            </w:r>
            <w:proofErr w:type="gramEnd"/>
            <w:r>
              <w:rPr>
                <w:sz w:val="18"/>
                <w:szCs w:val="18"/>
              </w:rPr>
              <w:t>0601+Стр.0602+Стр.0603+Стр.0604+Стр.0605</w:t>
            </w:r>
            <w:r w:rsidR="00744357">
              <w:rPr>
                <w:sz w:val="18"/>
                <w:szCs w:val="18"/>
              </w:rPr>
              <w:t xml:space="preserve"> – </w:t>
            </w:r>
            <w:r>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Default="00E05499" w:rsidP="00D83FA4">
            <w:pPr>
              <w:jc w:val="center"/>
              <w:rPr>
                <w:sz w:val="18"/>
                <w:szCs w:val="18"/>
              </w:rPr>
            </w:pPr>
            <w:r>
              <w:rPr>
                <w:sz w:val="18"/>
                <w:szCs w:val="18"/>
              </w:rPr>
              <w:t>Б</w:t>
            </w:r>
          </w:p>
          <w:p w:rsidR="00E05499" w:rsidRPr="00A1781D" w:rsidRDefault="00E05499" w:rsidP="00D83FA4">
            <w:pPr>
              <w:jc w:val="center"/>
              <w:rPr>
                <w:sz w:val="18"/>
                <w:szCs w:val="18"/>
              </w:rPr>
            </w:pP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070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2A42B7">
            <w:pPr>
              <w:rPr>
                <w:sz w:val="18"/>
                <w:szCs w:val="18"/>
              </w:rPr>
            </w:pPr>
            <w:r w:rsidRPr="00A1781D">
              <w:rPr>
                <w:sz w:val="18"/>
                <w:szCs w:val="18"/>
              </w:rPr>
              <w:t>07</w:t>
            </w:r>
            <w:r>
              <w:rPr>
                <w:sz w:val="18"/>
                <w:szCs w:val="18"/>
              </w:rPr>
              <w:t>0</w:t>
            </w:r>
            <w:r w:rsidRPr="00A1781D">
              <w:rPr>
                <w:sz w:val="18"/>
                <w:szCs w:val="18"/>
              </w:rPr>
              <w:t>1+07</w:t>
            </w:r>
            <w:r>
              <w:rPr>
                <w:sz w:val="18"/>
                <w:szCs w:val="18"/>
              </w:rPr>
              <w:t>03</w:t>
            </w:r>
            <w:r w:rsidRPr="00A1781D">
              <w:rPr>
                <w:sz w:val="18"/>
                <w:szCs w:val="18"/>
              </w:rPr>
              <w:t>+07</w:t>
            </w:r>
            <w:r>
              <w:rPr>
                <w:sz w:val="18"/>
                <w:szCs w:val="18"/>
              </w:rPr>
              <w:t>04+0705+0706+0707+0708+0709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Стр.070</w:t>
            </w:r>
            <w:r>
              <w:rPr>
                <w:sz w:val="18"/>
                <w:szCs w:val="18"/>
              </w:rPr>
              <w:t>0</w:t>
            </w:r>
            <w:r w:rsidRPr="00A1781D">
              <w:rPr>
                <w:sz w:val="18"/>
                <w:szCs w:val="18"/>
              </w:rPr>
              <w:t xml:space="preserve"> &lt;&gt; Стр.07</w:t>
            </w:r>
            <w:r>
              <w:rPr>
                <w:sz w:val="18"/>
                <w:szCs w:val="18"/>
              </w:rPr>
              <w:t>0</w:t>
            </w:r>
            <w:r w:rsidRPr="00A1781D">
              <w:rPr>
                <w:sz w:val="18"/>
                <w:szCs w:val="18"/>
              </w:rPr>
              <w:t>1+</w:t>
            </w:r>
            <w:r w:rsidR="00DC1594" w:rsidRPr="00A1781D">
              <w:rPr>
                <w:sz w:val="18"/>
                <w:szCs w:val="18"/>
              </w:rPr>
              <w:t xml:space="preserve"> Стр.</w:t>
            </w:r>
            <w:r w:rsidRPr="00A1781D">
              <w:rPr>
                <w:sz w:val="18"/>
                <w:szCs w:val="18"/>
              </w:rPr>
              <w:t>07</w:t>
            </w:r>
            <w:r>
              <w:rPr>
                <w:sz w:val="18"/>
                <w:szCs w:val="18"/>
              </w:rPr>
              <w:t>0</w:t>
            </w:r>
            <w:r w:rsidRPr="00A1781D">
              <w:rPr>
                <w:sz w:val="18"/>
                <w:szCs w:val="18"/>
              </w:rPr>
              <w:t>3</w:t>
            </w:r>
            <w:r>
              <w:rPr>
                <w:sz w:val="18"/>
                <w:szCs w:val="18"/>
              </w:rPr>
              <w:t>+</w:t>
            </w:r>
            <w:r w:rsidR="00DC1594" w:rsidRPr="00A1781D">
              <w:rPr>
                <w:sz w:val="18"/>
                <w:szCs w:val="18"/>
              </w:rPr>
              <w:t xml:space="preserve"> Стр.</w:t>
            </w:r>
            <w:r>
              <w:rPr>
                <w:sz w:val="18"/>
                <w:szCs w:val="18"/>
              </w:rPr>
              <w:t>0704+</w:t>
            </w:r>
            <w:r w:rsidR="00DC1594" w:rsidRPr="00A1781D">
              <w:rPr>
                <w:sz w:val="18"/>
                <w:szCs w:val="18"/>
              </w:rPr>
              <w:t xml:space="preserve"> Стр.</w:t>
            </w:r>
            <w:r>
              <w:rPr>
                <w:sz w:val="18"/>
                <w:szCs w:val="18"/>
              </w:rPr>
              <w:t>0705+</w:t>
            </w:r>
            <w:r w:rsidR="00DC1594" w:rsidRPr="00A1781D">
              <w:rPr>
                <w:sz w:val="18"/>
                <w:szCs w:val="18"/>
              </w:rPr>
              <w:t xml:space="preserve"> Стр.</w:t>
            </w:r>
            <w:r>
              <w:rPr>
                <w:sz w:val="18"/>
                <w:szCs w:val="18"/>
              </w:rPr>
              <w:t>0706+</w:t>
            </w:r>
            <w:r w:rsidR="00DC1594" w:rsidRPr="00A1781D">
              <w:rPr>
                <w:sz w:val="18"/>
                <w:szCs w:val="18"/>
              </w:rPr>
              <w:t xml:space="preserve"> Стр.</w:t>
            </w:r>
            <w:r>
              <w:rPr>
                <w:sz w:val="18"/>
                <w:szCs w:val="18"/>
              </w:rPr>
              <w:t>0707+</w:t>
            </w:r>
            <w:r w:rsidR="00DC1594" w:rsidRPr="00A1781D">
              <w:rPr>
                <w:sz w:val="18"/>
                <w:szCs w:val="18"/>
              </w:rPr>
              <w:t xml:space="preserve"> Стр.</w:t>
            </w:r>
            <w:r>
              <w:rPr>
                <w:sz w:val="18"/>
                <w:szCs w:val="18"/>
              </w:rPr>
              <w:t>0708+</w:t>
            </w:r>
            <w:r w:rsidR="00DC1594" w:rsidRPr="00A1781D">
              <w:rPr>
                <w:sz w:val="18"/>
                <w:szCs w:val="18"/>
              </w:rPr>
              <w:t xml:space="preserve"> Стр.</w:t>
            </w:r>
            <w:r>
              <w:rPr>
                <w:sz w:val="18"/>
                <w:szCs w:val="18"/>
              </w:rPr>
              <w:t xml:space="preserve">0709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072F72">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0</w:t>
            </w:r>
            <w:r>
              <w:rPr>
                <w:sz w:val="18"/>
                <w:szCs w:val="18"/>
              </w:rPr>
              <w:t>8</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rPr>
                <w:sz w:val="18"/>
                <w:szCs w:val="18"/>
              </w:rPr>
            </w:pPr>
            <w:r w:rsidRPr="00A1781D">
              <w:rPr>
                <w:sz w:val="18"/>
                <w:szCs w:val="18"/>
              </w:rPr>
              <w:t>0</w:t>
            </w:r>
            <w:r>
              <w:rPr>
                <w:sz w:val="18"/>
                <w:szCs w:val="18"/>
              </w:rPr>
              <w:t>80</w:t>
            </w:r>
            <w:r w:rsidRPr="00A1781D">
              <w:rPr>
                <w:sz w:val="18"/>
                <w:szCs w:val="18"/>
              </w:rPr>
              <w:t>1+0</w:t>
            </w:r>
            <w:r>
              <w:rPr>
                <w:sz w:val="18"/>
                <w:szCs w:val="18"/>
              </w:rPr>
              <w:t>803</w:t>
            </w:r>
            <w:r w:rsidRPr="00A1781D">
              <w:rPr>
                <w:sz w:val="18"/>
                <w:szCs w:val="18"/>
              </w:rPr>
              <w:t>+0</w:t>
            </w:r>
            <w:r>
              <w:rPr>
                <w:sz w:val="18"/>
                <w:szCs w:val="18"/>
              </w:rPr>
              <w:t>804+0805+0806+0807+0808</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44357">
            <w:pPr>
              <w:rPr>
                <w:sz w:val="18"/>
                <w:szCs w:val="18"/>
              </w:rPr>
            </w:pPr>
            <w:r w:rsidRPr="00A1781D">
              <w:rPr>
                <w:sz w:val="18"/>
                <w:szCs w:val="18"/>
              </w:rPr>
              <w:t>Стр.0</w:t>
            </w:r>
            <w:r>
              <w:rPr>
                <w:sz w:val="18"/>
                <w:szCs w:val="18"/>
              </w:rPr>
              <w:t>8</w:t>
            </w:r>
            <w:r w:rsidRPr="00A1781D">
              <w:rPr>
                <w:sz w:val="18"/>
                <w:szCs w:val="18"/>
              </w:rPr>
              <w:t>0</w:t>
            </w:r>
            <w:r>
              <w:rPr>
                <w:sz w:val="18"/>
                <w:szCs w:val="18"/>
              </w:rPr>
              <w:t>0</w:t>
            </w:r>
            <w:r w:rsidRPr="00A1781D">
              <w:rPr>
                <w:sz w:val="18"/>
                <w:szCs w:val="18"/>
              </w:rPr>
              <w:t xml:space="preserve"> &lt;&gt; Стр.0</w:t>
            </w:r>
            <w:r>
              <w:rPr>
                <w:sz w:val="18"/>
                <w:szCs w:val="18"/>
              </w:rPr>
              <w:t>80</w:t>
            </w:r>
            <w:r w:rsidRPr="00A1781D">
              <w:rPr>
                <w:sz w:val="18"/>
                <w:szCs w:val="18"/>
              </w:rPr>
              <w:t>1+</w:t>
            </w:r>
            <w:r w:rsidR="00DC1594" w:rsidRPr="00A1781D">
              <w:rPr>
                <w:sz w:val="18"/>
                <w:szCs w:val="18"/>
              </w:rPr>
              <w:t xml:space="preserve"> Стр.</w:t>
            </w:r>
            <w:r w:rsidRPr="00A1781D">
              <w:rPr>
                <w:sz w:val="18"/>
                <w:szCs w:val="18"/>
              </w:rPr>
              <w:t>0</w:t>
            </w:r>
            <w:r>
              <w:rPr>
                <w:sz w:val="18"/>
                <w:szCs w:val="18"/>
              </w:rPr>
              <w:t>80</w:t>
            </w:r>
            <w:r w:rsidRPr="00A1781D">
              <w:rPr>
                <w:sz w:val="18"/>
                <w:szCs w:val="18"/>
              </w:rPr>
              <w:t>3</w:t>
            </w:r>
            <w:r>
              <w:rPr>
                <w:sz w:val="18"/>
                <w:szCs w:val="18"/>
              </w:rPr>
              <w:t>+</w:t>
            </w:r>
            <w:r w:rsidR="00DC1594" w:rsidRPr="00A1781D">
              <w:rPr>
                <w:sz w:val="18"/>
                <w:szCs w:val="18"/>
              </w:rPr>
              <w:t xml:space="preserve"> Стр.</w:t>
            </w:r>
            <w:r>
              <w:rPr>
                <w:sz w:val="18"/>
                <w:szCs w:val="18"/>
              </w:rPr>
              <w:t>0804+</w:t>
            </w:r>
            <w:r w:rsidR="00DC1594" w:rsidRPr="00A1781D">
              <w:rPr>
                <w:sz w:val="18"/>
                <w:szCs w:val="18"/>
              </w:rPr>
              <w:t xml:space="preserve"> Стр.</w:t>
            </w:r>
            <w:r>
              <w:rPr>
                <w:sz w:val="18"/>
                <w:szCs w:val="18"/>
              </w:rPr>
              <w:t>0805+</w:t>
            </w:r>
            <w:r w:rsidR="00DC1594" w:rsidRPr="00A1781D">
              <w:rPr>
                <w:sz w:val="18"/>
                <w:szCs w:val="18"/>
              </w:rPr>
              <w:t xml:space="preserve"> Стр.</w:t>
            </w:r>
            <w:r>
              <w:rPr>
                <w:sz w:val="18"/>
                <w:szCs w:val="18"/>
              </w:rPr>
              <w:t>0806+</w:t>
            </w:r>
            <w:r w:rsidR="00DC1594" w:rsidRPr="00A1781D">
              <w:rPr>
                <w:sz w:val="18"/>
                <w:szCs w:val="18"/>
              </w:rPr>
              <w:t xml:space="preserve"> Стр.</w:t>
            </w:r>
            <w:r>
              <w:rPr>
                <w:sz w:val="18"/>
                <w:szCs w:val="18"/>
              </w:rPr>
              <w:t>0807+</w:t>
            </w:r>
            <w:r w:rsidR="00DC1594" w:rsidRPr="00A1781D">
              <w:rPr>
                <w:sz w:val="18"/>
                <w:szCs w:val="18"/>
              </w:rPr>
              <w:t xml:space="preserve"> Стр.</w:t>
            </w:r>
            <w:r>
              <w:rPr>
                <w:sz w:val="18"/>
                <w:szCs w:val="18"/>
              </w:rPr>
              <w:t>0808</w:t>
            </w:r>
            <w:r w:rsidR="00744357">
              <w:rPr>
                <w:sz w:val="18"/>
                <w:szCs w:val="18"/>
              </w:rPr>
              <w:t xml:space="preserve"> –</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072F72">
            <w:pPr>
              <w:jc w:val="center"/>
              <w:rPr>
                <w:sz w:val="18"/>
                <w:szCs w:val="18"/>
              </w:rPr>
            </w:pPr>
            <w:r>
              <w:rPr>
                <w:sz w:val="18"/>
                <w:szCs w:val="18"/>
              </w:rPr>
              <w:t>Б</w:t>
            </w:r>
          </w:p>
        </w:tc>
      </w:tr>
      <w:tr w:rsidR="00E05499" w:rsidRPr="00A1781D" w:rsidTr="00D74F94">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12</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817C8">
            <w:pPr>
              <w:rPr>
                <w:sz w:val="18"/>
                <w:szCs w:val="18"/>
              </w:rPr>
            </w:pPr>
            <w:r>
              <w:rPr>
                <w:sz w:val="18"/>
                <w:szCs w:val="18"/>
              </w:rPr>
              <w:t>120</w:t>
            </w:r>
            <w:r w:rsidRPr="00A1781D">
              <w:rPr>
                <w:sz w:val="18"/>
                <w:szCs w:val="18"/>
              </w:rPr>
              <w:t>1+</w:t>
            </w:r>
            <w:r>
              <w:rPr>
                <w:sz w:val="18"/>
                <w:szCs w:val="18"/>
              </w:rPr>
              <w:t>1202</w:t>
            </w:r>
            <w:r w:rsidRPr="00A1781D">
              <w:rPr>
                <w:sz w:val="18"/>
                <w:szCs w:val="18"/>
              </w:rPr>
              <w:t>+</w:t>
            </w:r>
            <w:r>
              <w:rPr>
                <w:sz w:val="18"/>
                <w:szCs w:val="18"/>
              </w:rPr>
              <w:t>1203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44357">
            <w:pPr>
              <w:rPr>
                <w:sz w:val="18"/>
                <w:szCs w:val="18"/>
              </w:rPr>
            </w:pPr>
            <w:r w:rsidRPr="00A1781D">
              <w:rPr>
                <w:sz w:val="18"/>
                <w:szCs w:val="18"/>
              </w:rPr>
              <w:t>Стр.</w:t>
            </w:r>
            <w:r>
              <w:rPr>
                <w:sz w:val="18"/>
                <w:szCs w:val="18"/>
              </w:rPr>
              <w:t>12</w:t>
            </w:r>
            <w:r w:rsidRPr="00A1781D">
              <w:rPr>
                <w:sz w:val="18"/>
                <w:szCs w:val="18"/>
              </w:rPr>
              <w:t>0</w:t>
            </w:r>
            <w:r>
              <w:rPr>
                <w:sz w:val="18"/>
                <w:szCs w:val="18"/>
              </w:rPr>
              <w:t>0</w:t>
            </w:r>
            <w:r w:rsidRPr="00A1781D">
              <w:rPr>
                <w:sz w:val="18"/>
                <w:szCs w:val="18"/>
              </w:rPr>
              <w:t xml:space="preserve"> &lt;&gt; Стр.</w:t>
            </w:r>
            <w:r>
              <w:rPr>
                <w:sz w:val="18"/>
                <w:szCs w:val="18"/>
              </w:rPr>
              <w:t>120</w:t>
            </w:r>
            <w:r w:rsidRPr="00A1781D">
              <w:rPr>
                <w:sz w:val="18"/>
                <w:szCs w:val="18"/>
              </w:rPr>
              <w:t>1+</w:t>
            </w:r>
            <w:r>
              <w:rPr>
                <w:sz w:val="18"/>
                <w:szCs w:val="18"/>
              </w:rPr>
              <w:t>1202+120</w:t>
            </w:r>
            <w:r w:rsidRPr="00A1781D">
              <w:rPr>
                <w:sz w:val="18"/>
                <w:szCs w:val="18"/>
              </w:rPr>
              <w:t>3</w:t>
            </w:r>
            <w:r>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D74F94">
            <w:pPr>
              <w:jc w:val="center"/>
              <w:rPr>
                <w:sz w:val="18"/>
                <w:szCs w:val="18"/>
              </w:rPr>
            </w:pPr>
            <w:r>
              <w:rPr>
                <w:sz w:val="18"/>
                <w:szCs w:val="18"/>
              </w:rPr>
              <w:t>Б</w:t>
            </w:r>
          </w:p>
        </w:tc>
      </w:tr>
      <w:tr w:rsidR="004209A9" w:rsidRPr="00A1781D" w:rsidTr="004209A9">
        <w:tc>
          <w:tcPr>
            <w:tcW w:w="709"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sz w:val="18"/>
                <w:szCs w:val="18"/>
              </w:rPr>
            </w:pPr>
            <w:r>
              <w:rPr>
                <w:sz w:val="18"/>
                <w:szCs w:val="18"/>
              </w:rPr>
              <w:t>9.1 кроме главы 100</w:t>
            </w:r>
          </w:p>
        </w:tc>
        <w:tc>
          <w:tcPr>
            <w:tcW w:w="709" w:type="dxa"/>
            <w:tcBorders>
              <w:top w:val="single" w:sz="4" w:space="0" w:color="auto"/>
              <w:left w:val="single" w:sz="4" w:space="0" w:color="auto"/>
              <w:bottom w:val="single" w:sz="4" w:space="0" w:color="auto"/>
              <w:right w:val="single" w:sz="4" w:space="0" w:color="auto"/>
            </w:tcBorders>
          </w:tcPr>
          <w:p w:rsidR="004209A9" w:rsidRPr="00A1781D" w:rsidRDefault="004209A9" w:rsidP="004209A9">
            <w:pPr>
              <w:jc w:val="center"/>
              <w:rPr>
                <w:sz w:val="18"/>
                <w:szCs w:val="18"/>
              </w:rPr>
            </w:pPr>
            <w:r>
              <w:rPr>
                <w:sz w:val="18"/>
                <w:szCs w:val="18"/>
              </w:rPr>
              <w:t>12</w:t>
            </w:r>
            <w:r w:rsidRPr="00A1781D">
              <w:rPr>
                <w:sz w:val="18"/>
                <w:szCs w:val="18"/>
              </w:rPr>
              <w:t>0</w:t>
            </w:r>
            <w:r>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sz w:val="18"/>
                <w:szCs w:val="18"/>
              </w:rPr>
            </w:pPr>
            <w:r w:rsidRPr="00A1781D">
              <w:rPr>
                <w:sz w:val="18"/>
                <w:szCs w:val="18"/>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4209A9" w:rsidRPr="00A1781D" w:rsidRDefault="004209A9" w:rsidP="004209A9">
            <w:pPr>
              <w:rPr>
                <w:sz w:val="18"/>
                <w:szCs w:val="18"/>
              </w:rPr>
            </w:pPr>
            <w:r>
              <w:rPr>
                <w:sz w:val="18"/>
                <w:szCs w:val="18"/>
              </w:rPr>
              <w:t>Невыясненные поступления допустимы только у главы 100</w:t>
            </w:r>
          </w:p>
        </w:tc>
        <w:tc>
          <w:tcPr>
            <w:tcW w:w="993"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4209A9" w:rsidRPr="00A1781D" w:rsidRDefault="004209A9" w:rsidP="005522C8">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10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130</w:t>
            </w:r>
            <w:r>
              <w:rPr>
                <w:sz w:val="18"/>
                <w:szCs w:val="18"/>
              </w:rPr>
              <w:t>0</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right w:val="single" w:sz="4" w:space="0" w:color="auto"/>
            </w:tcBorders>
          </w:tcPr>
          <w:p w:rsidR="00E05499" w:rsidRPr="00A1781D" w:rsidRDefault="00E05499" w:rsidP="00E02B11">
            <w:pPr>
              <w:rPr>
                <w:sz w:val="18"/>
                <w:szCs w:val="18"/>
              </w:rPr>
            </w:pPr>
            <w:r w:rsidRPr="00A1781D">
              <w:rPr>
                <w:sz w:val="18"/>
                <w:szCs w:val="18"/>
              </w:rPr>
              <w:t>140</w:t>
            </w:r>
            <w:r>
              <w:rPr>
                <w:sz w:val="18"/>
                <w:szCs w:val="18"/>
              </w:rPr>
              <w:t>0+1600</w:t>
            </w: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right w:val="single" w:sz="4" w:space="0" w:color="auto"/>
            </w:tcBorders>
          </w:tcPr>
          <w:p w:rsidR="00E05499" w:rsidRPr="00A1781D" w:rsidRDefault="00E05499" w:rsidP="00744357">
            <w:pPr>
              <w:rPr>
                <w:sz w:val="18"/>
                <w:szCs w:val="18"/>
              </w:rPr>
            </w:pPr>
            <w:r w:rsidRPr="00A1781D">
              <w:rPr>
                <w:sz w:val="18"/>
                <w:szCs w:val="18"/>
              </w:rPr>
              <w:t>Стр.130</w:t>
            </w:r>
            <w:r>
              <w:rPr>
                <w:sz w:val="18"/>
                <w:szCs w:val="18"/>
              </w:rPr>
              <w:t xml:space="preserve">0 </w:t>
            </w:r>
            <w:r w:rsidRPr="00A1781D">
              <w:rPr>
                <w:sz w:val="18"/>
                <w:szCs w:val="18"/>
              </w:rPr>
              <w:t>&lt;&gt; Стр140</w:t>
            </w:r>
            <w:r>
              <w:rPr>
                <w:sz w:val="18"/>
                <w:szCs w:val="18"/>
              </w:rPr>
              <w:t xml:space="preserve">0+1600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11</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14</w:t>
            </w:r>
            <w:r>
              <w:rPr>
                <w:sz w:val="18"/>
                <w:szCs w:val="18"/>
              </w:rPr>
              <w:t>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141</w:t>
            </w:r>
            <w:r>
              <w:rPr>
                <w:sz w:val="18"/>
                <w:szCs w:val="18"/>
              </w:rPr>
              <w:t>0</w:t>
            </w:r>
            <w:r w:rsidRPr="00A1781D">
              <w:rPr>
                <w:sz w:val="18"/>
                <w:szCs w:val="18"/>
              </w:rPr>
              <w:t>+142</w:t>
            </w:r>
            <w:r>
              <w:rPr>
                <w:sz w:val="18"/>
                <w:szCs w:val="18"/>
              </w:rPr>
              <w:t>0</w:t>
            </w:r>
            <w:r w:rsidRPr="00A1781D">
              <w:rPr>
                <w:sz w:val="18"/>
                <w:szCs w:val="18"/>
              </w:rPr>
              <w:t>+143</w:t>
            </w:r>
            <w:r>
              <w:rPr>
                <w:sz w:val="18"/>
                <w:szCs w:val="18"/>
              </w:rPr>
              <w:t>0</w:t>
            </w:r>
            <w:r w:rsidRPr="00A1781D">
              <w:rPr>
                <w:sz w:val="18"/>
                <w:szCs w:val="18"/>
              </w:rPr>
              <w:t>+144</w:t>
            </w:r>
            <w:r>
              <w:rPr>
                <w:sz w:val="18"/>
                <w:szCs w:val="18"/>
              </w:rPr>
              <w:t>0</w:t>
            </w:r>
            <w:r w:rsidR="00515528">
              <w:rPr>
                <w:sz w:val="18"/>
                <w:szCs w:val="18"/>
              </w:rPr>
              <w:t>+1450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515528">
            <w:pPr>
              <w:rPr>
                <w:sz w:val="18"/>
                <w:szCs w:val="18"/>
              </w:rPr>
            </w:pPr>
            <w:r w:rsidRPr="00A1781D">
              <w:rPr>
                <w:sz w:val="18"/>
                <w:szCs w:val="18"/>
              </w:rPr>
              <w:t>Стр.140</w:t>
            </w:r>
            <w:r>
              <w:rPr>
                <w:sz w:val="18"/>
                <w:szCs w:val="18"/>
              </w:rPr>
              <w:t>0</w:t>
            </w:r>
            <w:r w:rsidRPr="00A1781D">
              <w:rPr>
                <w:sz w:val="18"/>
                <w:szCs w:val="18"/>
              </w:rPr>
              <w:t xml:space="preserve"> &lt;&gt; Стр.141</w:t>
            </w:r>
            <w:r>
              <w:rPr>
                <w:sz w:val="18"/>
                <w:szCs w:val="18"/>
              </w:rPr>
              <w:t>0</w:t>
            </w:r>
            <w:r w:rsidRPr="00A1781D">
              <w:rPr>
                <w:sz w:val="18"/>
                <w:szCs w:val="18"/>
              </w:rPr>
              <w:t xml:space="preserve"> + Стр.142</w:t>
            </w:r>
            <w:r>
              <w:rPr>
                <w:sz w:val="18"/>
                <w:szCs w:val="18"/>
              </w:rPr>
              <w:t xml:space="preserve">0 </w:t>
            </w:r>
            <w:r w:rsidRPr="00A1781D">
              <w:rPr>
                <w:sz w:val="18"/>
                <w:szCs w:val="18"/>
              </w:rPr>
              <w:t>+ Стр. 143</w:t>
            </w:r>
            <w:r>
              <w:rPr>
                <w:sz w:val="18"/>
                <w:szCs w:val="18"/>
              </w:rPr>
              <w:t>0</w:t>
            </w:r>
            <w:r w:rsidRPr="00A1781D">
              <w:rPr>
                <w:sz w:val="18"/>
                <w:szCs w:val="18"/>
              </w:rPr>
              <w:t>+ Стр.144</w:t>
            </w:r>
            <w:r>
              <w:rPr>
                <w:sz w:val="18"/>
                <w:szCs w:val="18"/>
              </w:rPr>
              <w:t>0</w:t>
            </w:r>
            <w:r w:rsidRPr="00A1781D">
              <w:rPr>
                <w:sz w:val="18"/>
                <w:szCs w:val="18"/>
              </w:rPr>
              <w:t xml:space="preserve"> </w:t>
            </w:r>
            <w:r w:rsidR="00515528" w:rsidRPr="00A1781D">
              <w:rPr>
                <w:sz w:val="18"/>
                <w:szCs w:val="18"/>
              </w:rPr>
              <w:t>+ Стр.14</w:t>
            </w:r>
            <w:r w:rsidR="00515528">
              <w:rPr>
                <w:sz w:val="18"/>
                <w:szCs w:val="18"/>
              </w:rPr>
              <w:t xml:space="preserve">50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12</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14</w:t>
            </w:r>
            <w:r>
              <w:rPr>
                <w:sz w:val="18"/>
                <w:szCs w:val="18"/>
              </w:rPr>
              <w:t>4</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14</w:t>
            </w:r>
            <w:r>
              <w:rPr>
                <w:sz w:val="18"/>
                <w:szCs w:val="18"/>
              </w:rPr>
              <w:t>41</w:t>
            </w:r>
            <w:r w:rsidRPr="00A1781D">
              <w:rPr>
                <w:sz w:val="18"/>
                <w:szCs w:val="18"/>
              </w:rPr>
              <w:t>+14</w:t>
            </w:r>
            <w:r>
              <w:rPr>
                <w:sz w:val="18"/>
                <w:szCs w:val="18"/>
              </w:rPr>
              <w:t>42</w:t>
            </w:r>
            <w:r w:rsidRPr="00A1781D">
              <w:rPr>
                <w:sz w:val="18"/>
                <w:szCs w:val="18"/>
              </w:rPr>
              <w:t>+14</w:t>
            </w:r>
            <w:r>
              <w:rPr>
                <w:sz w:val="18"/>
                <w:szCs w:val="18"/>
              </w:rPr>
              <w:t>43</w:t>
            </w:r>
            <w:r w:rsidRPr="00A1781D">
              <w:rPr>
                <w:sz w:val="18"/>
                <w:szCs w:val="18"/>
              </w:rPr>
              <w:t>+144</w:t>
            </w:r>
            <w:r>
              <w:rPr>
                <w:sz w:val="18"/>
                <w:szCs w:val="18"/>
              </w:rPr>
              <w:t>4+1445+1446+1449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44357">
            <w:pPr>
              <w:rPr>
                <w:sz w:val="18"/>
                <w:szCs w:val="18"/>
              </w:rPr>
            </w:pPr>
            <w:r w:rsidRPr="00A1781D">
              <w:rPr>
                <w:sz w:val="18"/>
                <w:szCs w:val="18"/>
              </w:rPr>
              <w:t>Стр.14</w:t>
            </w:r>
            <w:r>
              <w:rPr>
                <w:sz w:val="18"/>
                <w:szCs w:val="18"/>
              </w:rPr>
              <w:t>40</w:t>
            </w:r>
            <w:r w:rsidRPr="00A1781D">
              <w:rPr>
                <w:sz w:val="18"/>
                <w:szCs w:val="18"/>
              </w:rPr>
              <w:t xml:space="preserve"> &lt;&gt; Стр.14</w:t>
            </w:r>
            <w:r>
              <w:rPr>
                <w:sz w:val="18"/>
                <w:szCs w:val="18"/>
              </w:rPr>
              <w:t>41</w:t>
            </w:r>
            <w:r w:rsidRPr="00A1781D">
              <w:rPr>
                <w:sz w:val="18"/>
                <w:szCs w:val="18"/>
              </w:rPr>
              <w:t xml:space="preserve"> + Стр.14</w:t>
            </w:r>
            <w:r>
              <w:rPr>
                <w:sz w:val="18"/>
                <w:szCs w:val="18"/>
              </w:rPr>
              <w:t xml:space="preserve">42 </w:t>
            </w:r>
            <w:r w:rsidRPr="00A1781D">
              <w:rPr>
                <w:sz w:val="18"/>
                <w:szCs w:val="18"/>
              </w:rPr>
              <w:t>+ Стр. 14</w:t>
            </w:r>
            <w:r>
              <w:rPr>
                <w:sz w:val="18"/>
                <w:szCs w:val="18"/>
              </w:rPr>
              <w:t>43</w:t>
            </w:r>
            <w:r w:rsidRPr="00A1781D">
              <w:rPr>
                <w:sz w:val="18"/>
                <w:szCs w:val="18"/>
              </w:rPr>
              <w:t>+ Стр.144</w:t>
            </w:r>
            <w:r>
              <w:rPr>
                <w:sz w:val="18"/>
                <w:szCs w:val="18"/>
              </w:rPr>
              <w:t>4</w:t>
            </w:r>
            <w:r w:rsidRPr="00A1781D">
              <w:rPr>
                <w:sz w:val="18"/>
                <w:szCs w:val="18"/>
              </w:rPr>
              <w:t xml:space="preserve"> + Стр.144</w:t>
            </w:r>
            <w:r>
              <w:rPr>
                <w:sz w:val="18"/>
                <w:szCs w:val="18"/>
              </w:rPr>
              <w:t>5</w:t>
            </w:r>
            <w:r w:rsidRPr="00A1781D">
              <w:rPr>
                <w:sz w:val="18"/>
                <w:szCs w:val="18"/>
              </w:rPr>
              <w:t xml:space="preserve"> + Стр.144</w:t>
            </w:r>
            <w:r>
              <w:rPr>
                <w:sz w:val="18"/>
                <w:szCs w:val="18"/>
              </w:rPr>
              <w:t>6</w:t>
            </w:r>
            <w:r w:rsidRPr="00A1781D">
              <w:rPr>
                <w:sz w:val="18"/>
                <w:szCs w:val="18"/>
              </w:rPr>
              <w:t xml:space="preserve"> + Стр.144</w:t>
            </w:r>
            <w:r>
              <w:rPr>
                <w:sz w:val="18"/>
                <w:szCs w:val="18"/>
              </w:rPr>
              <w:t>9</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1C0298" w:rsidP="00E02B11">
            <w:pPr>
              <w:jc w:val="center"/>
              <w:rPr>
                <w:sz w:val="18"/>
                <w:szCs w:val="18"/>
              </w:rPr>
            </w:pPr>
            <w:r>
              <w:rPr>
                <w:sz w:val="18"/>
                <w:szCs w:val="18"/>
              </w:rPr>
              <w:t>13</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sidRPr="00A1781D">
              <w:rPr>
                <w:sz w:val="18"/>
                <w:szCs w:val="18"/>
              </w:rPr>
              <w:t>161</w:t>
            </w:r>
            <w:r>
              <w:rPr>
                <w:sz w:val="18"/>
                <w:szCs w:val="18"/>
              </w:rPr>
              <w:t>0</w:t>
            </w:r>
            <w:r w:rsidRPr="00A1781D">
              <w:rPr>
                <w:sz w:val="18"/>
                <w:szCs w:val="18"/>
              </w:rPr>
              <w:t>+162</w:t>
            </w:r>
            <w:r>
              <w:rPr>
                <w:sz w:val="18"/>
                <w:szCs w:val="18"/>
              </w:rPr>
              <w:t>0</w:t>
            </w:r>
            <w:r w:rsidRPr="00A1781D">
              <w:rPr>
                <w:sz w:val="18"/>
                <w:szCs w:val="18"/>
              </w:rPr>
              <w:t>+163</w:t>
            </w:r>
            <w:r>
              <w:rPr>
                <w:sz w:val="18"/>
                <w:szCs w:val="18"/>
              </w:rPr>
              <w:t>0</w:t>
            </w:r>
            <w:r w:rsidRPr="00A1781D">
              <w:rPr>
                <w:sz w:val="18"/>
                <w:szCs w:val="18"/>
              </w:rPr>
              <w:t>+164</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44357">
            <w:pPr>
              <w:rPr>
                <w:sz w:val="18"/>
                <w:szCs w:val="18"/>
              </w:rPr>
            </w:pPr>
            <w:r w:rsidRPr="00A1781D">
              <w:rPr>
                <w:sz w:val="18"/>
                <w:szCs w:val="18"/>
              </w:rPr>
              <w:t>Стр.160</w:t>
            </w:r>
            <w:r>
              <w:rPr>
                <w:sz w:val="18"/>
                <w:szCs w:val="18"/>
              </w:rPr>
              <w:t>0</w:t>
            </w:r>
            <w:r w:rsidRPr="00A1781D">
              <w:rPr>
                <w:sz w:val="18"/>
                <w:szCs w:val="18"/>
              </w:rPr>
              <w:t xml:space="preserve"> &lt;&gt; Стр.161</w:t>
            </w:r>
            <w:r>
              <w:rPr>
                <w:sz w:val="18"/>
                <w:szCs w:val="18"/>
              </w:rPr>
              <w:t>0</w:t>
            </w:r>
            <w:r w:rsidRPr="00A1781D">
              <w:rPr>
                <w:sz w:val="18"/>
                <w:szCs w:val="18"/>
              </w:rPr>
              <w:t xml:space="preserve"> + Стр.162</w:t>
            </w:r>
            <w:r>
              <w:rPr>
                <w:sz w:val="18"/>
                <w:szCs w:val="18"/>
              </w:rPr>
              <w:t>0</w:t>
            </w:r>
            <w:r w:rsidRPr="00A1781D">
              <w:rPr>
                <w:sz w:val="18"/>
                <w:szCs w:val="18"/>
              </w:rPr>
              <w:t xml:space="preserve"> + Стр. 163</w:t>
            </w:r>
            <w:r>
              <w:rPr>
                <w:sz w:val="18"/>
                <w:szCs w:val="18"/>
              </w:rPr>
              <w:t>0</w:t>
            </w:r>
            <w:r w:rsidRPr="00A1781D">
              <w:rPr>
                <w:sz w:val="18"/>
                <w:szCs w:val="18"/>
              </w:rPr>
              <w:t>+ Стр.164</w:t>
            </w:r>
            <w:r>
              <w:rPr>
                <w:sz w:val="18"/>
                <w:szCs w:val="18"/>
              </w:rPr>
              <w:t>0</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16</w:t>
            </w:r>
            <w:r>
              <w:rPr>
                <w:sz w:val="18"/>
                <w:szCs w:val="18"/>
              </w:rPr>
              <w:t>30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16</w:t>
            </w:r>
            <w:r>
              <w:rPr>
                <w:sz w:val="18"/>
                <w:szCs w:val="18"/>
              </w:rPr>
              <w:t>31</w:t>
            </w:r>
            <w:r w:rsidRPr="00A1781D">
              <w:rPr>
                <w:sz w:val="18"/>
                <w:szCs w:val="18"/>
              </w:rPr>
              <w:t>+16</w:t>
            </w:r>
            <w:r>
              <w:rPr>
                <w:sz w:val="18"/>
                <w:szCs w:val="18"/>
              </w:rPr>
              <w:t>32</w:t>
            </w:r>
            <w:r w:rsidRPr="00A1781D">
              <w:rPr>
                <w:sz w:val="18"/>
                <w:szCs w:val="18"/>
              </w:rPr>
              <w:t>+163</w:t>
            </w:r>
            <w:r>
              <w:rPr>
                <w:sz w:val="18"/>
                <w:szCs w:val="18"/>
              </w:rPr>
              <w:t>3</w:t>
            </w:r>
            <w:r w:rsidRPr="00A1781D">
              <w:rPr>
                <w:sz w:val="18"/>
                <w:szCs w:val="18"/>
              </w:rPr>
              <w:t>+16</w:t>
            </w:r>
            <w:r>
              <w:rPr>
                <w:sz w:val="18"/>
                <w:szCs w:val="18"/>
              </w:rPr>
              <w:t>34+1635+1636+1637+1638+1639</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44357">
            <w:pPr>
              <w:rPr>
                <w:sz w:val="18"/>
                <w:szCs w:val="18"/>
              </w:rPr>
            </w:pPr>
            <w:r w:rsidRPr="00A1781D">
              <w:rPr>
                <w:sz w:val="18"/>
                <w:szCs w:val="18"/>
              </w:rPr>
              <w:t>Стр.16</w:t>
            </w:r>
            <w:r>
              <w:rPr>
                <w:sz w:val="18"/>
                <w:szCs w:val="18"/>
              </w:rPr>
              <w:t>30</w:t>
            </w:r>
            <w:r w:rsidRPr="00A1781D">
              <w:rPr>
                <w:sz w:val="18"/>
                <w:szCs w:val="18"/>
              </w:rPr>
              <w:t xml:space="preserve"> &lt;&gt; Стр.16</w:t>
            </w:r>
            <w:r>
              <w:rPr>
                <w:sz w:val="18"/>
                <w:szCs w:val="18"/>
              </w:rPr>
              <w:t>31</w:t>
            </w:r>
            <w:r w:rsidRPr="00A1781D">
              <w:rPr>
                <w:sz w:val="18"/>
                <w:szCs w:val="18"/>
              </w:rPr>
              <w:t xml:space="preserve"> + Стр.16</w:t>
            </w:r>
            <w:r>
              <w:rPr>
                <w:sz w:val="18"/>
                <w:szCs w:val="18"/>
              </w:rPr>
              <w:t>32</w:t>
            </w:r>
            <w:r w:rsidRPr="00A1781D">
              <w:rPr>
                <w:sz w:val="18"/>
                <w:szCs w:val="18"/>
              </w:rPr>
              <w:t xml:space="preserve"> + Стр. 163</w:t>
            </w:r>
            <w:r>
              <w:rPr>
                <w:sz w:val="18"/>
                <w:szCs w:val="18"/>
              </w:rPr>
              <w:t>3</w:t>
            </w:r>
            <w:r w:rsidRPr="00A1781D">
              <w:rPr>
                <w:sz w:val="18"/>
                <w:szCs w:val="18"/>
              </w:rPr>
              <w:t>+ Стр.16</w:t>
            </w:r>
            <w:r>
              <w:rPr>
                <w:sz w:val="18"/>
                <w:szCs w:val="18"/>
              </w:rPr>
              <w:t>34</w:t>
            </w:r>
            <w:r w:rsidRPr="00A1781D">
              <w:rPr>
                <w:sz w:val="18"/>
                <w:szCs w:val="18"/>
              </w:rPr>
              <w:t xml:space="preserve"> + Стр.16</w:t>
            </w:r>
            <w:r>
              <w:rPr>
                <w:sz w:val="18"/>
                <w:szCs w:val="18"/>
              </w:rPr>
              <w:t>35</w:t>
            </w:r>
            <w:r w:rsidRPr="00A1781D">
              <w:rPr>
                <w:sz w:val="18"/>
                <w:szCs w:val="18"/>
              </w:rPr>
              <w:t xml:space="preserve"> + Стр.16</w:t>
            </w:r>
            <w:r>
              <w:rPr>
                <w:sz w:val="18"/>
                <w:szCs w:val="18"/>
              </w:rPr>
              <w:t>36</w:t>
            </w:r>
            <w:r w:rsidRPr="00A1781D">
              <w:rPr>
                <w:sz w:val="18"/>
                <w:szCs w:val="18"/>
              </w:rPr>
              <w:t xml:space="preserve"> + Стр.16</w:t>
            </w:r>
            <w:r>
              <w:rPr>
                <w:sz w:val="18"/>
                <w:szCs w:val="18"/>
              </w:rPr>
              <w:t>37</w:t>
            </w:r>
            <w:r w:rsidRPr="00A1781D">
              <w:rPr>
                <w:sz w:val="18"/>
                <w:szCs w:val="18"/>
              </w:rPr>
              <w:t xml:space="preserve"> + Стр.16</w:t>
            </w:r>
            <w:r>
              <w:rPr>
                <w:sz w:val="18"/>
                <w:szCs w:val="18"/>
              </w:rPr>
              <w:t>38</w:t>
            </w:r>
            <w:r w:rsidRPr="00A1781D">
              <w:rPr>
                <w:sz w:val="18"/>
                <w:szCs w:val="18"/>
              </w:rPr>
              <w:t xml:space="preserve"> + Стр.16</w:t>
            </w:r>
            <w:r>
              <w:rPr>
                <w:sz w:val="18"/>
                <w:szCs w:val="18"/>
              </w:rPr>
              <w:t>39</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180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rPr>
                <w:sz w:val="18"/>
                <w:szCs w:val="18"/>
              </w:rPr>
            </w:pPr>
            <w:r>
              <w:rPr>
                <w:sz w:val="18"/>
                <w:szCs w:val="18"/>
              </w:rPr>
              <w:t>1900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44357">
            <w:pPr>
              <w:rPr>
                <w:sz w:val="18"/>
                <w:szCs w:val="18"/>
              </w:rPr>
            </w:pPr>
            <w:r w:rsidRPr="00A1781D">
              <w:rPr>
                <w:sz w:val="18"/>
                <w:szCs w:val="18"/>
              </w:rPr>
              <w:t>Стр.180</w:t>
            </w:r>
            <w:r>
              <w:rPr>
                <w:sz w:val="18"/>
                <w:szCs w:val="18"/>
              </w:rPr>
              <w:t>0</w:t>
            </w:r>
            <w:r w:rsidRPr="00A1781D">
              <w:rPr>
                <w:sz w:val="18"/>
                <w:szCs w:val="18"/>
              </w:rPr>
              <w:t xml:space="preserve"> &lt;&gt; Стр. </w:t>
            </w:r>
            <w:r>
              <w:rPr>
                <w:sz w:val="18"/>
                <w:szCs w:val="18"/>
              </w:rPr>
              <w:t>1900</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E05499" w:rsidRPr="00A1781D" w:rsidTr="00A54D7B">
        <w:trPr>
          <w:trHeight w:val="330"/>
        </w:trPr>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t>1</w:t>
            </w:r>
            <w:r w:rsidR="001C0298">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1</w:t>
            </w:r>
            <w:r>
              <w:rPr>
                <w:sz w:val="18"/>
                <w:szCs w:val="18"/>
              </w:rPr>
              <w:t>900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Pr>
                <w:sz w:val="18"/>
                <w:szCs w:val="18"/>
              </w:rPr>
              <w:t>1910+1920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44357">
            <w:pPr>
              <w:rPr>
                <w:sz w:val="18"/>
                <w:szCs w:val="18"/>
              </w:rPr>
            </w:pPr>
            <w:r w:rsidRPr="00A1781D">
              <w:rPr>
                <w:sz w:val="18"/>
                <w:szCs w:val="18"/>
              </w:rPr>
              <w:t>Стр.1</w:t>
            </w:r>
            <w:r>
              <w:rPr>
                <w:sz w:val="18"/>
                <w:szCs w:val="18"/>
              </w:rPr>
              <w:t>9</w:t>
            </w:r>
            <w:r w:rsidRPr="00A1781D">
              <w:rPr>
                <w:sz w:val="18"/>
                <w:szCs w:val="18"/>
              </w:rPr>
              <w:t>0</w:t>
            </w:r>
            <w:r>
              <w:rPr>
                <w:sz w:val="18"/>
                <w:szCs w:val="18"/>
              </w:rPr>
              <w:t>0</w:t>
            </w:r>
            <w:r w:rsidRPr="00A1781D">
              <w:rPr>
                <w:sz w:val="18"/>
                <w:szCs w:val="18"/>
              </w:rPr>
              <w:t xml:space="preserve"> &lt;&gt; Стр. </w:t>
            </w:r>
            <w:r>
              <w:rPr>
                <w:sz w:val="18"/>
                <w:szCs w:val="18"/>
              </w:rPr>
              <w:t>1910</w:t>
            </w:r>
            <w:r w:rsidRPr="00A1781D">
              <w:rPr>
                <w:sz w:val="18"/>
                <w:szCs w:val="18"/>
              </w:rPr>
              <w:t xml:space="preserve"> </w:t>
            </w:r>
            <w:r>
              <w:rPr>
                <w:sz w:val="18"/>
                <w:szCs w:val="18"/>
              </w:rPr>
              <w:t xml:space="preserve">+ 1920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jc w:val="center"/>
              <w:rPr>
                <w:sz w:val="18"/>
                <w:szCs w:val="18"/>
              </w:rPr>
            </w:pPr>
            <w:r>
              <w:rPr>
                <w:sz w:val="18"/>
                <w:szCs w:val="18"/>
              </w:rPr>
              <w:t>Б</w:t>
            </w:r>
          </w:p>
        </w:tc>
      </w:tr>
      <w:tr w:rsidR="00E05499" w:rsidRPr="00A1781D" w:rsidTr="00790F9F">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1C0298">
            <w:pPr>
              <w:jc w:val="center"/>
              <w:rPr>
                <w:sz w:val="18"/>
                <w:szCs w:val="18"/>
              </w:rPr>
            </w:pPr>
            <w:r>
              <w:rPr>
                <w:sz w:val="18"/>
                <w:szCs w:val="18"/>
              </w:rPr>
              <w:lastRenderedPageBreak/>
              <w:t>1</w:t>
            </w:r>
            <w:r w:rsidR="001C0298">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210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05499" w:rsidRPr="00A1781D" w:rsidRDefault="00E05499" w:rsidP="00A54D7B">
            <w:pPr>
              <w:rPr>
                <w:sz w:val="18"/>
                <w:szCs w:val="18"/>
              </w:rPr>
            </w:pPr>
            <w:r w:rsidRPr="00A1781D">
              <w:rPr>
                <w:sz w:val="18"/>
                <w:szCs w:val="18"/>
              </w:rPr>
              <w:t>220</w:t>
            </w:r>
            <w:r>
              <w:rPr>
                <w:sz w:val="18"/>
                <w:szCs w:val="18"/>
              </w:rPr>
              <w:t>0</w:t>
            </w:r>
            <w:r w:rsidRPr="00A1781D">
              <w:rPr>
                <w:sz w:val="18"/>
                <w:szCs w:val="18"/>
              </w:rPr>
              <w:t>+3</w:t>
            </w:r>
            <w:r>
              <w:rPr>
                <w:sz w:val="18"/>
                <w:szCs w:val="18"/>
              </w:rPr>
              <w:t>20</w:t>
            </w:r>
            <w:r w:rsidRPr="00A1781D">
              <w:rPr>
                <w:sz w:val="18"/>
                <w:szCs w:val="18"/>
              </w:rPr>
              <w:t>0+3</w:t>
            </w:r>
            <w:r>
              <w:rPr>
                <w:sz w:val="18"/>
                <w:szCs w:val="18"/>
              </w:rPr>
              <w:t>60</w:t>
            </w:r>
            <w:r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05499" w:rsidRPr="00A1781D" w:rsidRDefault="00E05499" w:rsidP="00744357">
            <w:pPr>
              <w:rPr>
                <w:sz w:val="18"/>
                <w:szCs w:val="18"/>
              </w:rPr>
            </w:pPr>
            <w:r w:rsidRPr="00A1781D">
              <w:rPr>
                <w:sz w:val="18"/>
                <w:szCs w:val="18"/>
              </w:rPr>
              <w:t>Стр.210</w:t>
            </w:r>
            <w:r w:rsidR="00DC1594">
              <w:rPr>
                <w:sz w:val="18"/>
                <w:szCs w:val="18"/>
              </w:rPr>
              <w:t>0</w:t>
            </w:r>
            <w:r w:rsidRPr="00A1781D">
              <w:rPr>
                <w:sz w:val="18"/>
                <w:szCs w:val="18"/>
              </w:rPr>
              <w:t xml:space="preserve"> &lt;&gt; Стр.220</w:t>
            </w:r>
            <w:r w:rsidR="00DC1594">
              <w:rPr>
                <w:sz w:val="18"/>
                <w:szCs w:val="18"/>
              </w:rPr>
              <w:t>0</w:t>
            </w:r>
            <w:r w:rsidRPr="00A1781D">
              <w:rPr>
                <w:sz w:val="18"/>
                <w:szCs w:val="18"/>
              </w:rPr>
              <w:t xml:space="preserve"> +Стр.</w:t>
            </w:r>
            <w:r w:rsidR="00DC1594" w:rsidRPr="00A1781D">
              <w:rPr>
                <w:sz w:val="18"/>
                <w:szCs w:val="18"/>
              </w:rPr>
              <w:t>3</w:t>
            </w:r>
            <w:r w:rsidR="00DC1594">
              <w:rPr>
                <w:sz w:val="18"/>
                <w:szCs w:val="18"/>
              </w:rPr>
              <w:t>20</w:t>
            </w:r>
            <w:r w:rsidR="00DC1594" w:rsidRPr="00A1781D">
              <w:rPr>
                <w:sz w:val="18"/>
                <w:szCs w:val="18"/>
              </w:rPr>
              <w:t xml:space="preserve">0 </w:t>
            </w:r>
            <w:r w:rsidRPr="00A1781D">
              <w:rPr>
                <w:sz w:val="18"/>
                <w:szCs w:val="18"/>
              </w:rPr>
              <w:t>+ Стр.</w:t>
            </w:r>
            <w:r w:rsidR="00DC1594" w:rsidRPr="00A1781D">
              <w:rPr>
                <w:sz w:val="18"/>
                <w:szCs w:val="18"/>
              </w:rPr>
              <w:t>3</w:t>
            </w:r>
            <w:r w:rsidR="00DC1594">
              <w:rPr>
                <w:sz w:val="18"/>
                <w:szCs w:val="18"/>
              </w:rPr>
              <w:t>60</w:t>
            </w:r>
            <w:r w:rsidR="00DC1594" w:rsidRPr="00A1781D">
              <w:rPr>
                <w:sz w:val="18"/>
                <w:szCs w:val="18"/>
              </w:rPr>
              <w:t>0</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05499" w:rsidRPr="00A1781D" w:rsidRDefault="00E05499"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230</w:t>
            </w:r>
            <w:r>
              <w:rPr>
                <w:sz w:val="18"/>
                <w:szCs w:val="18"/>
              </w:rPr>
              <w:t>0</w:t>
            </w:r>
            <w:r w:rsidRPr="00A1781D">
              <w:rPr>
                <w:sz w:val="18"/>
                <w:szCs w:val="18"/>
              </w:rPr>
              <w:t>+240</w:t>
            </w:r>
            <w:r>
              <w:rPr>
                <w:sz w:val="18"/>
                <w:szCs w:val="18"/>
              </w:rPr>
              <w:t>0</w:t>
            </w:r>
            <w:r w:rsidRPr="00A1781D">
              <w:rPr>
                <w:sz w:val="18"/>
                <w:szCs w:val="18"/>
              </w:rPr>
              <w:t>+250</w:t>
            </w:r>
            <w:r>
              <w:rPr>
                <w:sz w:val="18"/>
                <w:szCs w:val="18"/>
              </w:rPr>
              <w:t>0</w:t>
            </w:r>
            <w:r w:rsidRPr="00A1781D">
              <w:rPr>
                <w:sz w:val="18"/>
                <w:szCs w:val="18"/>
              </w:rPr>
              <w:t>+260</w:t>
            </w:r>
            <w:r>
              <w:rPr>
                <w:sz w:val="18"/>
                <w:szCs w:val="18"/>
              </w:rPr>
              <w:t>0</w:t>
            </w:r>
            <w:r w:rsidRPr="00A1781D">
              <w:rPr>
                <w:sz w:val="18"/>
                <w:szCs w:val="18"/>
              </w:rPr>
              <w:t>+270</w:t>
            </w:r>
            <w:r>
              <w:rPr>
                <w:sz w:val="18"/>
                <w:szCs w:val="18"/>
              </w:rPr>
              <w:t>0</w:t>
            </w:r>
            <w:r w:rsidRPr="00A1781D">
              <w:rPr>
                <w:sz w:val="18"/>
                <w:szCs w:val="18"/>
              </w:rPr>
              <w:t>+280</w:t>
            </w:r>
            <w:r>
              <w:rPr>
                <w:sz w:val="18"/>
                <w:szCs w:val="18"/>
              </w:rPr>
              <w:t>0</w:t>
            </w:r>
            <w:r w:rsidRPr="00A1781D">
              <w:rPr>
                <w:sz w:val="18"/>
                <w:szCs w:val="18"/>
              </w:rPr>
              <w:t>+ 290</w:t>
            </w:r>
            <w:r>
              <w:rPr>
                <w:sz w:val="18"/>
                <w:szCs w:val="18"/>
              </w:rPr>
              <w:t>0</w:t>
            </w:r>
            <w:r w:rsidRPr="00A1781D">
              <w:rPr>
                <w:sz w:val="18"/>
                <w:szCs w:val="18"/>
              </w:rPr>
              <w:t>+300</w:t>
            </w:r>
            <w:r>
              <w:rPr>
                <w:sz w:val="18"/>
                <w:szCs w:val="18"/>
              </w:rPr>
              <w:t>0+3100 +3110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Стр.220</w:t>
            </w:r>
            <w:r>
              <w:rPr>
                <w:sz w:val="18"/>
                <w:szCs w:val="18"/>
              </w:rPr>
              <w:t>0</w:t>
            </w:r>
            <w:r w:rsidRPr="00A1781D">
              <w:rPr>
                <w:sz w:val="18"/>
                <w:szCs w:val="18"/>
              </w:rPr>
              <w:t xml:space="preserve"> &lt;&gt; Стр.230</w:t>
            </w:r>
            <w:r>
              <w:rPr>
                <w:sz w:val="18"/>
                <w:szCs w:val="18"/>
              </w:rPr>
              <w:t>0</w:t>
            </w:r>
            <w:r w:rsidRPr="00A1781D">
              <w:rPr>
                <w:sz w:val="18"/>
                <w:szCs w:val="18"/>
              </w:rPr>
              <w:t xml:space="preserve"> + Стр.240</w:t>
            </w:r>
            <w:r>
              <w:rPr>
                <w:sz w:val="18"/>
                <w:szCs w:val="18"/>
              </w:rPr>
              <w:t>0</w:t>
            </w:r>
            <w:r w:rsidRPr="00A1781D">
              <w:rPr>
                <w:sz w:val="18"/>
                <w:szCs w:val="18"/>
              </w:rPr>
              <w:t xml:space="preserve"> + 250</w:t>
            </w:r>
            <w:r>
              <w:rPr>
                <w:sz w:val="18"/>
                <w:szCs w:val="18"/>
              </w:rPr>
              <w:t>0</w:t>
            </w:r>
            <w:r w:rsidRPr="00A1781D">
              <w:rPr>
                <w:sz w:val="18"/>
                <w:szCs w:val="18"/>
              </w:rPr>
              <w:t>+Стр.260</w:t>
            </w:r>
            <w:r>
              <w:rPr>
                <w:sz w:val="18"/>
                <w:szCs w:val="18"/>
              </w:rPr>
              <w:t>0</w:t>
            </w:r>
            <w:r w:rsidRPr="00A1781D">
              <w:rPr>
                <w:sz w:val="18"/>
                <w:szCs w:val="18"/>
              </w:rPr>
              <w:t xml:space="preserve"> + Стр.270</w:t>
            </w:r>
            <w:r>
              <w:rPr>
                <w:sz w:val="18"/>
                <w:szCs w:val="18"/>
              </w:rPr>
              <w:t>0</w:t>
            </w:r>
            <w:r w:rsidRPr="00A1781D">
              <w:rPr>
                <w:sz w:val="18"/>
                <w:szCs w:val="18"/>
              </w:rPr>
              <w:t xml:space="preserve"> + Стр.280</w:t>
            </w:r>
            <w:r>
              <w:rPr>
                <w:sz w:val="18"/>
                <w:szCs w:val="18"/>
              </w:rPr>
              <w:t>0</w:t>
            </w:r>
            <w:r w:rsidRPr="00A1781D">
              <w:rPr>
                <w:sz w:val="18"/>
                <w:szCs w:val="18"/>
              </w:rPr>
              <w:t xml:space="preserve"> + Стр.290</w:t>
            </w:r>
            <w:r>
              <w:rPr>
                <w:sz w:val="18"/>
                <w:szCs w:val="18"/>
              </w:rPr>
              <w:t>0</w:t>
            </w:r>
            <w:r w:rsidRPr="00A1781D">
              <w:rPr>
                <w:sz w:val="18"/>
                <w:szCs w:val="18"/>
              </w:rPr>
              <w:t xml:space="preserve"> + Стр.</w:t>
            </w:r>
            <w:r>
              <w:rPr>
                <w:sz w:val="18"/>
                <w:szCs w:val="18"/>
              </w:rPr>
              <w:t>30</w:t>
            </w:r>
            <w:r w:rsidRPr="00A1781D">
              <w:rPr>
                <w:sz w:val="18"/>
                <w:szCs w:val="18"/>
              </w:rPr>
              <w:t>0</w:t>
            </w:r>
            <w:r>
              <w:rPr>
                <w:sz w:val="18"/>
                <w:szCs w:val="18"/>
              </w:rPr>
              <w:t>0</w:t>
            </w:r>
            <w:r w:rsidRPr="00A1781D">
              <w:rPr>
                <w:sz w:val="18"/>
                <w:szCs w:val="18"/>
              </w:rPr>
              <w:t xml:space="preserve"> + Стр.</w:t>
            </w:r>
            <w:r>
              <w:rPr>
                <w:sz w:val="18"/>
                <w:szCs w:val="18"/>
              </w:rPr>
              <w:t>31</w:t>
            </w:r>
            <w:r w:rsidRPr="00A1781D">
              <w:rPr>
                <w:sz w:val="18"/>
                <w:szCs w:val="18"/>
              </w:rPr>
              <w:t>0</w:t>
            </w:r>
            <w:r>
              <w:rPr>
                <w:sz w:val="18"/>
                <w:szCs w:val="18"/>
              </w:rPr>
              <w:t>0</w:t>
            </w:r>
            <w:r w:rsidRPr="00A1781D">
              <w:rPr>
                <w:sz w:val="18"/>
                <w:szCs w:val="18"/>
              </w:rPr>
              <w:t xml:space="preserve"> + Стр.</w:t>
            </w:r>
            <w:r>
              <w:rPr>
                <w:sz w:val="18"/>
                <w:szCs w:val="18"/>
              </w:rPr>
              <w:t>3110</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19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23</w:t>
            </w:r>
            <w:r>
              <w:rPr>
                <w:sz w:val="18"/>
                <w:szCs w:val="18"/>
              </w:rPr>
              <w:t>0</w:t>
            </w:r>
            <w:r w:rsidRPr="00A1781D">
              <w:rPr>
                <w:sz w:val="18"/>
                <w:szCs w:val="18"/>
              </w:rPr>
              <w:t>1+23</w:t>
            </w:r>
            <w:r>
              <w:rPr>
                <w:sz w:val="18"/>
                <w:szCs w:val="18"/>
              </w:rPr>
              <w:t>0</w:t>
            </w:r>
            <w:r w:rsidRPr="00A1781D">
              <w:rPr>
                <w:sz w:val="18"/>
                <w:szCs w:val="18"/>
              </w:rPr>
              <w:t>2+23</w:t>
            </w:r>
            <w:r>
              <w:rPr>
                <w:sz w:val="18"/>
                <w:szCs w:val="18"/>
              </w:rPr>
              <w:t>0</w:t>
            </w:r>
            <w:r w:rsidRPr="00A1781D">
              <w:rPr>
                <w:sz w:val="18"/>
                <w:szCs w:val="18"/>
              </w:rPr>
              <w:t>3</w:t>
            </w:r>
            <w:r>
              <w:rPr>
                <w:sz w:val="18"/>
                <w:szCs w:val="18"/>
              </w:rPr>
              <w:t>+2304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44357">
            <w:pPr>
              <w:rPr>
                <w:sz w:val="18"/>
                <w:szCs w:val="18"/>
              </w:rPr>
            </w:pPr>
            <w:r w:rsidRPr="00A1781D">
              <w:rPr>
                <w:sz w:val="18"/>
                <w:szCs w:val="18"/>
              </w:rPr>
              <w:t>Стр.230</w:t>
            </w:r>
            <w:r>
              <w:rPr>
                <w:sz w:val="18"/>
                <w:szCs w:val="18"/>
              </w:rPr>
              <w:t>0</w:t>
            </w:r>
            <w:r w:rsidRPr="00A1781D">
              <w:rPr>
                <w:sz w:val="18"/>
                <w:szCs w:val="18"/>
              </w:rPr>
              <w:t xml:space="preserve"> &lt;&gt; Стр.23</w:t>
            </w:r>
            <w:r>
              <w:rPr>
                <w:sz w:val="18"/>
                <w:szCs w:val="18"/>
              </w:rPr>
              <w:t>0</w:t>
            </w:r>
            <w:r w:rsidRPr="00A1781D">
              <w:rPr>
                <w:sz w:val="18"/>
                <w:szCs w:val="18"/>
              </w:rPr>
              <w:t>1 + Стр.23</w:t>
            </w:r>
            <w:r>
              <w:rPr>
                <w:sz w:val="18"/>
                <w:szCs w:val="18"/>
              </w:rPr>
              <w:t>0</w:t>
            </w:r>
            <w:r w:rsidRPr="00A1781D">
              <w:rPr>
                <w:sz w:val="18"/>
                <w:szCs w:val="18"/>
              </w:rPr>
              <w:t>2 + Стр.23</w:t>
            </w:r>
            <w:r>
              <w:rPr>
                <w:sz w:val="18"/>
                <w:szCs w:val="18"/>
              </w:rPr>
              <w:t>0</w:t>
            </w:r>
            <w:r w:rsidRPr="00A1781D">
              <w:rPr>
                <w:sz w:val="18"/>
                <w:szCs w:val="18"/>
              </w:rPr>
              <w:t>3+ Стр.23</w:t>
            </w:r>
            <w:r>
              <w:rPr>
                <w:sz w:val="18"/>
                <w:szCs w:val="18"/>
              </w:rPr>
              <w:t>04</w:t>
            </w:r>
            <w:r w:rsidRPr="00A1781D">
              <w:rPr>
                <w:sz w:val="18"/>
                <w:szCs w:val="18"/>
              </w:rPr>
              <w:t xml:space="preserve"> – недопустимо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24</w:t>
            </w:r>
            <w:r>
              <w:rPr>
                <w:sz w:val="18"/>
                <w:szCs w:val="18"/>
              </w:rPr>
              <w:t>0</w:t>
            </w:r>
            <w:r w:rsidRPr="00A1781D">
              <w:rPr>
                <w:sz w:val="18"/>
                <w:szCs w:val="18"/>
              </w:rPr>
              <w:t>1+24</w:t>
            </w:r>
            <w:r>
              <w:rPr>
                <w:sz w:val="18"/>
                <w:szCs w:val="18"/>
              </w:rPr>
              <w:t>0</w:t>
            </w:r>
            <w:r w:rsidRPr="00A1781D">
              <w:rPr>
                <w:sz w:val="18"/>
                <w:szCs w:val="18"/>
              </w:rPr>
              <w:t>2+24</w:t>
            </w:r>
            <w:r>
              <w:rPr>
                <w:sz w:val="18"/>
                <w:szCs w:val="18"/>
              </w:rPr>
              <w:t>0</w:t>
            </w:r>
            <w:r w:rsidRPr="00A1781D">
              <w:rPr>
                <w:sz w:val="18"/>
                <w:szCs w:val="18"/>
              </w:rPr>
              <w:t>3+ 24</w:t>
            </w:r>
            <w:r>
              <w:rPr>
                <w:sz w:val="18"/>
                <w:szCs w:val="18"/>
              </w:rPr>
              <w:t>0</w:t>
            </w:r>
            <w:r w:rsidRPr="00A1781D">
              <w:rPr>
                <w:sz w:val="18"/>
                <w:szCs w:val="18"/>
              </w:rPr>
              <w:t>4+24</w:t>
            </w:r>
            <w:r>
              <w:rPr>
                <w:sz w:val="18"/>
                <w:szCs w:val="18"/>
              </w:rPr>
              <w:t>0</w:t>
            </w:r>
            <w:r w:rsidRPr="00A1781D">
              <w:rPr>
                <w:sz w:val="18"/>
                <w:szCs w:val="18"/>
              </w:rPr>
              <w:t>5+24</w:t>
            </w:r>
            <w:r>
              <w:rPr>
                <w:sz w:val="18"/>
                <w:szCs w:val="18"/>
              </w:rPr>
              <w:t>0</w:t>
            </w:r>
            <w:r w:rsidRPr="00A1781D">
              <w:rPr>
                <w:sz w:val="18"/>
                <w:szCs w:val="18"/>
              </w:rPr>
              <w:t>6</w:t>
            </w:r>
            <w:r>
              <w:rPr>
                <w:sz w:val="18"/>
                <w:szCs w:val="18"/>
              </w:rPr>
              <w:t>+2407</w:t>
            </w:r>
            <w:r w:rsidR="008357AE">
              <w:rPr>
                <w:sz w:val="18"/>
                <w:szCs w:val="18"/>
              </w:rPr>
              <w:t>+2408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357AE">
            <w:pPr>
              <w:rPr>
                <w:sz w:val="18"/>
                <w:szCs w:val="18"/>
              </w:rPr>
            </w:pPr>
            <w:r w:rsidRPr="00A1781D">
              <w:rPr>
                <w:sz w:val="18"/>
                <w:szCs w:val="18"/>
              </w:rPr>
              <w:t>Стр.240</w:t>
            </w:r>
            <w:r>
              <w:rPr>
                <w:sz w:val="18"/>
                <w:szCs w:val="18"/>
              </w:rPr>
              <w:t>0</w:t>
            </w:r>
            <w:r w:rsidRPr="00A1781D">
              <w:rPr>
                <w:sz w:val="18"/>
                <w:szCs w:val="18"/>
              </w:rPr>
              <w:t xml:space="preserve"> &lt;&gt; Стр.24</w:t>
            </w:r>
            <w:r>
              <w:rPr>
                <w:sz w:val="18"/>
                <w:szCs w:val="18"/>
              </w:rPr>
              <w:t>0</w:t>
            </w:r>
            <w:r w:rsidRPr="00A1781D">
              <w:rPr>
                <w:sz w:val="18"/>
                <w:szCs w:val="18"/>
              </w:rPr>
              <w:t>1 + Стр.24</w:t>
            </w:r>
            <w:r>
              <w:rPr>
                <w:sz w:val="18"/>
                <w:szCs w:val="18"/>
              </w:rPr>
              <w:t>0</w:t>
            </w:r>
            <w:r w:rsidRPr="00A1781D">
              <w:rPr>
                <w:sz w:val="18"/>
                <w:szCs w:val="18"/>
              </w:rPr>
              <w:t>2 + Стр.24</w:t>
            </w:r>
            <w:r>
              <w:rPr>
                <w:sz w:val="18"/>
                <w:szCs w:val="18"/>
              </w:rPr>
              <w:t>0</w:t>
            </w:r>
            <w:r w:rsidRPr="00A1781D">
              <w:rPr>
                <w:sz w:val="18"/>
                <w:szCs w:val="18"/>
              </w:rPr>
              <w:t>3 + Стр.24</w:t>
            </w:r>
            <w:r>
              <w:rPr>
                <w:sz w:val="18"/>
                <w:szCs w:val="18"/>
              </w:rPr>
              <w:t>0</w:t>
            </w:r>
            <w:r w:rsidRPr="00A1781D">
              <w:rPr>
                <w:sz w:val="18"/>
                <w:szCs w:val="18"/>
              </w:rPr>
              <w:t>4 + Стр.24</w:t>
            </w:r>
            <w:r>
              <w:rPr>
                <w:sz w:val="18"/>
                <w:szCs w:val="18"/>
              </w:rPr>
              <w:t>0</w:t>
            </w:r>
            <w:r w:rsidRPr="00A1781D">
              <w:rPr>
                <w:sz w:val="18"/>
                <w:szCs w:val="18"/>
              </w:rPr>
              <w:t>5 + Стр.24</w:t>
            </w:r>
            <w:r>
              <w:rPr>
                <w:sz w:val="18"/>
                <w:szCs w:val="18"/>
              </w:rPr>
              <w:t>0</w:t>
            </w:r>
            <w:r w:rsidRPr="00A1781D">
              <w:rPr>
                <w:sz w:val="18"/>
                <w:szCs w:val="18"/>
              </w:rPr>
              <w:t>6+ Стр.24</w:t>
            </w:r>
            <w:r>
              <w:rPr>
                <w:sz w:val="18"/>
                <w:szCs w:val="18"/>
              </w:rPr>
              <w:t>07</w:t>
            </w:r>
            <w:r w:rsidRPr="00A1781D">
              <w:rPr>
                <w:sz w:val="18"/>
                <w:szCs w:val="18"/>
              </w:rPr>
              <w:t xml:space="preserve"> </w:t>
            </w:r>
            <w:r w:rsidR="008357AE" w:rsidRPr="00A1781D">
              <w:rPr>
                <w:sz w:val="18"/>
                <w:szCs w:val="18"/>
              </w:rPr>
              <w:t>+ Стр.24</w:t>
            </w:r>
            <w:r w:rsidR="008357AE">
              <w:rPr>
                <w:sz w:val="18"/>
                <w:szCs w:val="18"/>
              </w:rPr>
              <w:t>08</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25</w:t>
            </w:r>
            <w:r>
              <w:rPr>
                <w:sz w:val="18"/>
                <w:szCs w:val="18"/>
              </w:rPr>
              <w:t>0</w:t>
            </w:r>
            <w:r w:rsidRPr="00A1781D">
              <w:rPr>
                <w:sz w:val="18"/>
                <w:szCs w:val="18"/>
              </w:rPr>
              <w:t>1+25</w:t>
            </w:r>
            <w:r>
              <w:rPr>
                <w:sz w:val="18"/>
                <w:szCs w:val="18"/>
              </w:rPr>
              <w:t>0</w:t>
            </w:r>
            <w:r w:rsidRPr="00A1781D">
              <w:rPr>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Стр.250</w:t>
            </w:r>
            <w:r>
              <w:rPr>
                <w:sz w:val="18"/>
                <w:szCs w:val="18"/>
              </w:rPr>
              <w:t>0</w:t>
            </w:r>
            <w:r w:rsidRPr="00A1781D">
              <w:rPr>
                <w:sz w:val="18"/>
                <w:szCs w:val="18"/>
              </w:rPr>
              <w:t xml:space="preserve"> &lt;&gt; Стр.25</w:t>
            </w:r>
            <w:r>
              <w:rPr>
                <w:sz w:val="18"/>
                <w:szCs w:val="18"/>
              </w:rPr>
              <w:t>0</w:t>
            </w:r>
            <w:r w:rsidRPr="00A1781D">
              <w:rPr>
                <w:sz w:val="18"/>
                <w:szCs w:val="18"/>
              </w:rPr>
              <w:t>1 + Стр.25</w:t>
            </w:r>
            <w:r>
              <w:rPr>
                <w:sz w:val="18"/>
                <w:szCs w:val="18"/>
              </w:rPr>
              <w:t>0</w:t>
            </w:r>
            <w:r w:rsidRPr="00A1781D">
              <w:rPr>
                <w:sz w:val="18"/>
                <w:szCs w:val="18"/>
              </w:rPr>
              <w:t xml:space="preserve">2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26</w:t>
            </w:r>
            <w:r>
              <w:rPr>
                <w:sz w:val="18"/>
                <w:szCs w:val="18"/>
              </w:rPr>
              <w:t>0</w:t>
            </w:r>
            <w:r w:rsidRPr="00A1781D">
              <w:rPr>
                <w:sz w:val="18"/>
                <w:szCs w:val="18"/>
              </w:rPr>
              <w:t>1+26</w:t>
            </w:r>
            <w:r>
              <w:rPr>
                <w:sz w:val="18"/>
                <w:szCs w:val="18"/>
              </w:rPr>
              <w:t>0</w:t>
            </w:r>
            <w:r w:rsidRPr="00A1781D">
              <w:rPr>
                <w:sz w:val="18"/>
                <w:szCs w:val="18"/>
              </w:rPr>
              <w:t>2</w:t>
            </w:r>
            <w:r>
              <w:rPr>
                <w:sz w:val="18"/>
                <w:szCs w:val="18"/>
              </w:rPr>
              <w:t>+2603+2604+2605+2606+2607+2608+2609+2611+2612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Стр.260</w:t>
            </w:r>
            <w:r>
              <w:rPr>
                <w:sz w:val="18"/>
                <w:szCs w:val="18"/>
              </w:rPr>
              <w:t>0</w:t>
            </w:r>
            <w:r w:rsidRPr="00A1781D">
              <w:rPr>
                <w:sz w:val="18"/>
                <w:szCs w:val="18"/>
              </w:rPr>
              <w:t xml:space="preserve"> &lt;&gt; Стр.26</w:t>
            </w:r>
            <w:r>
              <w:rPr>
                <w:sz w:val="18"/>
                <w:szCs w:val="18"/>
              </w:rPr>
              <w:t>0</w:t>
            </w:r>
            <w:r w:rsidRPr="00A1781D">
              <w:rPr>
                <w:sz w:val="18"/>
                <w:szCs w:val="18"/>
              </w:rPr>
              <w:t>1 + Стр.26</w:t>
            </w:r>
            <w:r>
              <w:rPr>
                <w:sz w:val="18"/>
                <w:szCs w:val="18"/>
              </w:rPr>
              <w:t>0</w:t>
            </w:r>
            <w:r w:rsidRPr="00A1781D">
              <w:rPr>
                <w:sz w:val="18"/>
                <w:szCs w:val="18"/>
              </w:rPr>
              <w:t>2+ Стр.26</w:t>
            </w:r>
            <w:r>
              <w:rPr>
                <w:sz w:val="18"/>
                <w:szCs w:val="18"/>
              </w:rPr>
              <w:t>03</w:t>
            </w:r>
            <w:r w:rsidRPr="00A1781D">
              <w:rPr>
                <w:sz w:val="18"/>
                <w:szCs w:val="18"/>
              </w:rPr>
              <w:t xml:space="preserve"> + Стр.26</w:t>
            </w:r>
            <w:r>
              <w:rPr>
                <w:sz w:val="18"/>
                <w:szCs w:val="18"/>
              </w:rPr>
              <w:t>04</w:t>
            </w:r>
            <w:r w:rsidRPr="00A1781D">
              <w:rPr>
                <w:sz w:val="18"/>
                <w:szCs w:val="18"/>
              </w:rPr>
              <w:t xml:space="preserve"> + Стр.26</w:t>
            </w:r>
            <w:r>
              <w:rPr>
                <w:sz w:val="18"/>
                <w:szCs w:val="18"/>
              </w:rPr>
              <w:t>05</w:t>
            </w:r>
            <w:r w:rsidRPr="00A1781D">
              <w:rPr>
                <w:sz w:val="18"/>
                <w:szCs w:val="18"/>
              </w:rPr>
              <w:t xml:space="preserve"> + Стр.26</w:t>
            </w:r>
            <w:r>
              <w:rPr>
                <w:sz w:val="18"/>
                <w:szCs w:val="18"/>
              </w:rPr>
              <w:t>06</w:t>
            </w:r>
            <w:r w:rsidRPr="00A1781D">
              <w:rPr>
                <w:sz w:val="18"/>
                <w:szCs w:val="18"/>
              </w:rPr>
              <w:t xml:space="preserve"> + Стр.26</w:t>
            </w:r>
            <w:r>
              <w:rPr>
                <w:sz w:val="18"/>
                <w:szCs w:val="18"/>
              </w:rPr>
              <w:t>07</w:t>
            </w:r>
            <w:r w:rsidRPr="00A1781D">
              <w:rPr>
                <w:sz w:val="18"/>
                <w:szCs w:val="18"/>
              </w:rPr>
              <w:t xml:space="preserve"> + Стр.26</w:t>
            </w:r>
            <w:r>
              <w:rPr>
                <w:sz w:val="18"/>
                <w:szCs w:val="18"/>
              </w:rPr>
              <w:t>08</w:t>
            </w:r>
            <w:r w:rsidRPr="00A1781D">
              <w:rPr>
                <w:sz w:val="18"/>
                <w:szCs w:val="18"/>
              </w:rPr>
              <w:t xml:space="preserve"> + Стр.26</w:t>
            </w:r>
            <w:r>
              <w:rPr>
                <w:sz w:val="18"/>
                <w:szCs w:val="18"/>
              </w:rPr>
              <w:t>09</w:t>
            </w:r>
            <w:r w:rsidRPr="00A1781D">
              <w:rPr>
                <w:sz w:val="18"/>
                <w:szCs w:val="18"/>
              </w:rPr>
              <w:t xml:space="preserve"> + Стр.26</w:t>
            </w:r>
            <w:r>
              <w:rPr>
                <w:sz w:val="18"/>
                <w:szCs w:val="18"/>
              </w:rPr>
              <w:t>11</w:t>
            </w:r>
            <w:r w:rsidRPr="00A1781D">
              <w:rPr>
                <w:sz w:val="18"/>
                <w:szCs w:val="18"/>
              </w:rPr>
              <w:t xml:space="preserve"> + Стр.26</w:t>
            </w:r>
            <w:r>
              <w:rPr>
                <w:sz w:val="18"/>
                <w:szCs w:val="18"/>
              </w:rPr>
              <w:t>1</w:t>
            </w:r>
            <w:r w:rsidRPr="00A1781D">
              <w:rPr>
                <w:sz w:val="18"/>
                <w:szCs w:val="18"/>
              </w:rPr>
              <w:t xml:space="preserve">2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270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27</w:t>
            </w:r>
            <w:r>
              <w:rPr>
                <w:sz w:val="18"/>
                <w:szCs w:val="18"/>
              </w:rPr>
              <w:t>0</w:t>
            </w:r>
            <w:r w:rsidRPr="00A1781D">
              <w:rPr>
                <w:sz w:val="18"/>
                <w:szCs w:val="18"/>
              </w:rPr>
              <w:t>1 + 27</w:t>
            </w:r>
            <w:r>
              <w:rPr>
                <w:sz w:val="18"/>
                <w:szCs w:val="18"/>
              </w:rPr>
              <w:t>0</w:t>
            </w:r>
            <w:r w:rsidRPr="00A1781D">
              <w:rPr>
                <w:sz w:val="18"/>
                <w:szCs w:val="18"/>
              </w:rPr>
              <w:t>2 + 27</w:t>
            </w:r>
            <w:r>
              <w:rPr>
                <w:sz w:val="18"/>
                <w:szCs w:val="18"/>
              </w:rPr>
              <w:t>0</w:t>
            </w:r>
            <w:r w:rsidRPr="00A1781D">
              <w:rPr>
                <w:sz w:val="18"/>
                <w:szCs w:val="18"/>
              </w:rPr>
              <w:t>3</w:t>
            </w:r>
            <w:r w:rsidR="00515528">
              <w:rPr>
                <w:sz w:val="18"/>
                <w:szCs w:val="18"/>
              </w:rPr>
              <w:t>+2704+2705+2706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15528">
            <w:pPr>
              <w:rPr>
                <w:sz w:val="18"/>
                <w:szCs w:val="18"/>
              </w:rPr>
            </w:pPr>
            <w:r w:rsidRPr="00A1781D">
              <w:rPr>
                <w:sz w:val="18"/>
                <w:szCs w:val="18"/>
              </w:rPr>
              <w:t>Стр.270</w:t>
            </w:r>
            <w:r>
              <w:rPr>
                <w:sz w:val="18"/>
                <w:szCs w:val="18"/>
              </w:rPr>
              <w:t>0</w:t>
            </w:r>
            <w:r w:rsidRPr="00A1781D">
              <w:rPr>
                <w:sz w:val="18"/>
                <w:szCs w:val="18"/>
              </w:rPr>
              <w:t xml:space="preserve"> &lt;&gt; Стр.27</w:t>
            </w:r>
            <w:r>
              <w:rPr>
                <w:sz w:val="18"/>
                <w:szCs w:val="18"/>
              </w:rPr>
              <w:t>0</w:t>
            </w:r>
            <w:r w:rsidRPr="00A1781D">
              <w:rPr>
                <w:sz w:val="18"/>
                <w:szCs w:val="18"/>
              </w:rPr>
              <w:t>1 + Стр. 27</w:t>
            </w:r>
            <w:r>
              <w:rPr>
                <w:sz w:val="18"/>
                <w:szCs w:val="18"/>
              </w:rPr>
              <w:t>0</w:t>
            </w:r>
            <w:r w:rsidRPr="00A1781D">
              <w:rPr>
                <w:sz w:val="18"/>
                <w:szCs w:val="18"/>
              </w:rPr>
              <w:t>2 + Стр. 27</w:t>
            </w:r>
            <w:r>
              <w:rPr>
                <w:sz w:val="18"/>
                <w:szCs w:val="18"/>
              </w:rPr>
              <w:t>0</w:t>
            </w:r>
            <w:r w:rsidRPr="00A1781D">
              <w:rPr>
                <w:sz w:val="18"/>
                <w:szCs w:val="18"/>
              </w:rPr>
              <w:t xml:space="preserve">3 </w:t>
            </w:r>
            <w:r w:rsidR="00515528">
              <w:rPr>
                <w:sz w:val="18"/>
                <w:szCs w:val="18"/>
              </w:rPr>
              <w:t xml:space="preserve">+ </w:t>
            </w:r>
            <w:r w:rsidR="00515528" w:rsidRPr="00A1781D">
              <w:rPr>
                <w:sz w:val="18"/>
                <w:szCs w:val="18"/>
              </w:rPr>
              <w:t>Стр.27</w:t>
            </w:r>
            <w:r w:rsidR="00515528">
              <w:rPr>
                <w:sz w:val="18"/>
                <w:szCs w:val="18"/>
              </w:rPr>
              <w:t>04</w:t>
            </w:r>
            <w:r w:rsidR="00515528" w:rsidRPr="00A1781D">
              <w:rPr>
                <w:sz w:val="18"/>
                <w:szCs w:val="18"/>
              </w:rPr>
              <w:t xml:space="preserve"> + Стр. 27</w:t>
            </w:r>
            <w:r w:rsidR="00515528">
              <w:rPr>
                <w:sz w:val="18"/>
                <w:szCs w:val="18"/>
              </w:rPr>
              <w:t>05</w:t>
            </w:r>
            <w:r w:rsidR="00515528" w:rsidRPr="00A1781D">
              <w:rPr>
                <w:sz w:val="18"/>
                <w:szCs w:val="18"/>
              </w:rPr>
              <w:t xml:space="preserve"> + Стр. 27</w:t>
            </w:r>
            <w:r w:rsidR="00515528">
              <w:rPr>
                <w:sz w:val="18"/>
                <w:szCs w:val="18"/>
              </w:rPr>
              <w:t xml:space="preserve">06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585"/>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280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28</w:t>
            </w:r>
            <w:r>
              <w:rPr>
                <w:sz w:val="18"/>
                <w:szCs w:val="18"/>
              </w:rPr>
              <w:t>0</w:t>
            </w:r>
            <w:r w:rsidRPr="00A1781D">
              <w:rPr>
                <w:sz w:val="18"/>
                <w:szCs w:val="18"/>
              </w:rPr>
              <w:t>2+28</w:t>
            </w:r>
            <w:r>
              <w:rPr>
                <w:sz w:val="18"/>
                <w:szCs w:val="18"/>
              </w:rPr>
              <w:t>0</w:t>
            </w:r>
            <w:r w:rsidRPr="00A1781D">
              <w:rPr>
                <w:sz w:val="18"/>
                <w:szCs w:val="18"/>
              </w:rPr>
              <w:t>3</w:t>
            </w:r>
            <w:r>
              <w:rPr>
                <w:sz w:val="18"/>
                <w:szCs w:val="18"/>
              </w:rPr>
              <w:t>+2804+2805+2806+2807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B3DF2">
            <w:pPr>
              <w:rPr>
                <w:sz w:val="18"/>
                <w:szCs w:val="18"/>
              </w:rPr>
            </w:pPr>
            <w:r w:rsidRPr="00A1781D">
              <w:rPr>
                <w:sz w:val="18"/>
                <w:szCs w:val="18"/>
              </w:rPr>
              <w:t>Стр.280</w:t>
            </w:r>
            <w:r>
              <w:rPr>
                <w:sz w:val="18"/>
                <w:szCs w:val="18"/>
              </w:rPr>
              <w:t>0</w:t>
            </w:r>
            <w:r w:rsidRPr="00A1781D">
              <w:rPr>
                <w:sz w:val="18"/>
                <w:szCs w:val="18"/>
              </w:rPr>
              <w:t xml:space="preserve"> &lt;&gt; Стр.28</w:t>
            </w:r>
            <w:r>
              <w:rPr>
                <w:sz w:val="18"/>
                <w:szCs w:val="18"/>
              </w:rPr>
              <w:t>0</w:t>
            </w:r>
            <w:r w:rsidRPr="00A1781D">
              <w:rPr>
                <w:sz w:val="18"/>
                <w:szCs w:val="18"/>
              </w:rPr>
              <w:t>2 + Стр.28</w:t>
            </w:r>
            <w:r>
              <w:rPr>
                <w:sz w:val="18"/>
                <w:szCs w:val="18"/>
              </w:rPr>
              <w:t>0</w:t>
            </w:r>
            <w:r w:rsidRPr="00A1781D">
              <w:rPr>
                <w:sz w:val="18"/>
                <w:szCs w:val="18"/>
              </w:rPr>
              <w:t>3 + Стр.28</w:t>
            </w:r>
            <w:r>
              <w:rPr>
                <w:sz w:val="18"/>
                <w:szCs w:val="18"/>
              </w:rPr>
              <w:t>04</w:t>
            </w:r>
            <w:r w:rsidRPr="00A1781D">
              <w:rPr>
                <w:sz w:val="18"/>
                <w:szCs w:val="18"/>
              </w:rPr>
              <w:t xml:space="preserve"> + Стр.28</w:t>
            </w:r>
            <w:r>
              <w:rPr>
                <w:sz w:val="18"/>
                <w:szCs w:val="18"/>
              </w:rPr>
              <w:t>05</w:t>
            </w:r>
            <w:r w:rsidRPr="00A1781D">
              <w:rPr>
                <w:sz w:val="18"/>
                <w:szCs w:val="18"/>
              </w:rPr>
              <w:t xml:space="preserve"> + Стр.28</w:t>
            </w:r>
            <w:r>
              <w:rPr>
                <w:sz w:val="18"/>
                <w:szCs w:val="18"/>
              </w:rPr>
              <w:t>06</w:t>
            </w:r>
            <w:r w:rsidRPr="00A1781D">
              <w:rPr>
                <w:sz w:val="18"/>
                <w:szCs w:val="18"/>
              </w:rPr>
              <w:t xml:space="preserve"> + Стр.28</w:t>
            </w:r>
            <w:r>
              <w:rPr>
                <w:sz w:val="18"/>
                <w:szCs w:val="18"/>
              </w:rPr>
              <w:t>07</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Pr>
                <w:sz w:val="18"/>
                <w:szCs w:val="18"/>
              </w:rPr>
              <w:t>27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290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29</w:t>
            </w:r>
            <w:r>
              <w:rPr>
                <w:sz w:val="18"/>
                <w:szCs w:val="18"/>
              </w:rPr>
              <w:t>0</w:t>
            </w:r>
            <w:r w:rsidRPr="00A1781D">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 290</w:t>
            </w:r>
            <w:r>
              <w:rPr>
                <w:sz w:val="18"/>
                <w:szCs w:val="18"/>
              </w:rPr>
              <w:t>0</w:t>
            </w:r>
            <w:proofErr w:type="gramStart"/>
            <w:r w:rsidRPr="00A1781D">
              <w:rPr>
                <w:sz w:val="18"/>
                <w:szCs w:val="18"/>
              </w:rPr>
              <w:t>&lt;&gt;</w:t>
            </w:r>
            <w:r>
              <w:rPr>
                <w:sz w:val="18"/>
                <w:szCs w:val="18"/>
              </w:rPr>
              <w:t>Стр.</w:t>
            </w:r>
            <w:proofErr w:type="gramEnd"/>
            <w:r w:rsidRPr="00A1781D">
              <w:rPr>
                <w:sz w:val="18"/>
                <w:szCs w:val="18"/>
              </w:rPr>
              <w:t>29</w:t>
            </w:r>
            <w:r>
              <w:rPr>
                <w:sz w:val="18"/>
                <w:szCs w:val="18"/>
              </w:rPr>
              <w:t>0</w:t>
            </w:r>
            <w:r w:rsidRPr="00A1781D">
              <w:rPr>
                <w:sz w:val="18"/>
                <w:szCs w:val="18"/>
              </w:rPr>
              <w:t>1</w:t>
            </w:r>
            <w:r>
              <w:rPr>
                <w:sz w:val="18"/>
                <w:szCs w:val="18"/>
              </w:rPr>
              <w:t xml:space="preserve"> </w:t>
            </w:r>
            <w:r w:rsidR="00744357">
              <w:rPr>
                <w:sz w:val="18"/>
                <w:szCs w:val="18"/>
              </w:rPr>
              <w:t>–</w:t>
            </w:r>
            <w:r>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rPr>
          <w:trHeight w:val="330"/>
        </w:trPr>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jc w:val="center"/>
              <w:rPr>
                <w:sz w:val="18"/>
                <w:szCs w:val="18"/>
              </w:rPr>
            </w:pPr>
            <w:r w:rsidRPr="00A1781D">
              <w:rPr>
                <w:sz w:val="18"/>
                <w:szCs w:val="18"/>
              </w:rPr>
              <w:t>2</w:t>
            </w:r>
            <w:r>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3000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jc w:val="center"/>
              <w:rPr>
                <w:sz w:val="18"/>
                <w:szCs w:val="18"/>
              </w:rPr>
            </w:pP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Pr>
                <w:sz w:val="18"/>
                <w:szCs w:val="18"/>
              </w:rPr>
              <w:t>3001 + 3002 + 3003 + 3004 +3005 + 3006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2C1079">
            <w:pPr>
              <w:rPr>
                <w:sz w:val="18"/>
                <w:szCs w:val="18"/>
              </w:rPr>
            </w:pPr>
            <w:r w:rsidRPr="00A1781D">
              <w:rPr>
                <w:sz w:val="18"/>
                <w:szCs w:val="18"/>
              </w:rPr>
              <w:t>Стр.</w:t>
            </w:r>
            <w:r>
              <w:rPr>
                <w:sz w:val="18"/>
                <w:szCs w:val="18"/>
              </w:rPr>
              <w:t>30</w:t>
            </w:r>
            <w:r w:rsidRPr="00A1781D">
              <w:rPr>
                <w:sz w:val="18"/>
                <w:szCs w:val="18"/>
              </w:rPr>
              <w:t>0</w:t>
            </w:r>
            <w:r>
              <w:rPr>
                <w:sz w:val="18"/>
                <w:szCs w:val="18"/>
              </w:rPr>
              <w:t>0</w:t>
            </w:r>
            <w:r w:rsidRPr="00A1781D">
              <w:rPr>
                <w:sz w:val="18"/>
                <w:szCs w:val="18"/>
              </w:rPr>
              <w:t xml:space="preserve"> &lt;&gt; Стр.3</w:t>
            </w:r>
            <w:r>
              <w:rPr>
                <w:sz w:val="18"/>
                <w:szCs w:val="18"/>
              </w:rPr>
              <w:t>00</w:t>
            </w:r>
            <w:r w:rsidRPr="00A1781D">
              <w:rPr>
                <w:sz w:val="18"/>
                <w:szCs w:val="18"/>
              </w:rPr>
              <w:t>1 + Стр.3</w:t>
            </w:r>
            <w:r>
              <w:rPr>
                <w:sz w:val="18"/>
                <w:szCs w:val="18"/>
              </w:rPr>
              <w:t>00</w:t>
            </w:r>
            <w:r w:rsidRPr="00A1781D">
              <w:rPr>
                <w:sz w:val="18"/>
                <w:szCs w:val="18"/>
              </w:rPr>
              <w:t>2 + Стр.3</w:t>
            </w:r>
            <w:r>
              <w:rPr>
                <w:sz w:val="18"/>
                <w:szCs w:val="18"/>
              </w:rPr>
              <w:t>00</w:t>
            </w:r>
            <w:r w:rsidRPr="00A1781D">
              <w:rPr>
                <w:sz w:val="18"/>
                <w:szCs w:val="18"/>
              </w:rPr>
              <w:t>3+ Стр.3</w:t>
            </w:r>
            <w:r>
              <w:rPr>
                <w:sz w:val="18"/>
                <w:szCs w:val="18"/>
              </w:rPr>
              <w:t>00</w:t>
            </w:r>
            <w:r w:rsidRPr="00A1781D">
              <w:rPr>
                <w:sz w:val="18"/>
                <w:szCs w:val="18"/>
              </w:rPr>
              <w:t>4</w:t>
            </w:r>
            <w:r>
              <w:rPr>
                <w:sz w:val="18"/>
                <w:szCs w:val="18"/>
              </w:rPr>
              <w:t xml:space="preserve"> + Стр.3005 + Стр.3006</w:t>
            </w:r>
            <w:r w:rsidRPr="00A1781D">
              <w:rPr>
                <w:sz w:val="18"/>
                <w:szCs w:val="18"/>
              </w:rPr>
              <w:t xml:space="preserve"> </w:t>
            </w:r>
            <w:r w:rsidR="00744357">
              <w:rPr>
                <w:sz w:val="18"/>
                <w:szCs w:val="18"/>
              </w:rPr>
              <w:t>–</w:t>
            </w:r>
            <w:r w:rsidRPr="00A1781D">
              <w:rPr>
                <w:sz w:val="18"/>
                <w:szCs w:val="18"/>
              </w:rPr>
              <w:t xml:space="preserve"> недопустимо</w:t>
            </w:r>
            <w:r w:rsidRPr="00A1781D" w:rsidDel="00E1279B">
              <w:rPr>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83FA4">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29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B1F53">
            <w:pPr>
              <w:rPr>
                <w:sz w:val="18"/>
                <w:szCs w:val="18"/>
              </w:rPr>
            </w:pPr>
            <w:r w:rsidRPr="00A1781D">
              <w:rPr>
                <w:sz w:val="18"/>
                <w:szCs w:val="18"/>
              </w:rPr>
              <w:t>3</w:t>
            </w:r>
            <w:r>
              <w:rPr>
                <w:sz w:val="18"/>
                <w:szCs w:val="18"/>
              </w:rPr>
              <w:t>101+3102+3103+3104+3105+3106+3107+3108+3109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Стр.310</w:t>
            </w:r>
            <w:r>
              <w:rPr>
                <w:sz w:val="18"/>
                <w:szCs w:val="18"/>
              </w:rPr>
              <w:t>0</w:t>
            </w:r>
            <w:r w:rsidRPr="00A1781D">
              <w:rPr>
                <w:sz w:val="18"/>
                <w:szCs w:val="18"/>
              </w:rPr>
              <w:t xml:space="preserve"> &lt;&gt; Стр.3</w:t>
            </w:r>
            <w:r>
              <w:rPr>
                <w:sz w:val="18"/>
                <w:szCs w:val="18"/>
              </w:rPr>
              <w:t xml:space="preserve">101 + </w:t>
            </w:r>
            <w:r w:rsidRPr="00A1781D">
              <w:rPr>
                <w:sz w:val="18"/>
                <w:szCs w:val="18"/>
              </w:rPr>
              <w:t>Стр.3</w:t>
            </w:r>
            <w:r>
              <w:rPr>
                <w:sz w:val="18"/>
                <w:szCs w:val="18"/>
              </w:rPr>
              <w:t xml:space="preserve">102 + </w:t>
            </w:r>
            <w:r w:rsidRPr="00A1781D">
              <w:rPr>
                <w:sz w:val="18"/>
                <w:szCs w:val="18"/>
              </w:rPr>
              <w:t>Стр.3</w:t>
            </w:r>
            <w:r>
              <w:rPr>
                <w:sz w:val="18"/>
                <w:szCs w:val="18"/>
              </w:rPr>
              <w:t xml:space="preserve">103+ </w:t>
            </w:r>
            <w:r w:rsidRPr="00A1781D">
              <w:rPr>
                <w:sz w:val="18"/>
                <w:szCs w:val="18"/>
              </w:rPr>
              <w:t>Стр.3</w:t>
            </w:r>
            <w:r>
              <w:rPr>
                <w:sz w:val="18"/>
                <w:szCs w:val="18"/>
              </w:rPr>
              <w:t xml:space="preserve">104+ </w:t>
            </w:r>
            <w:r w:rsidRPr="00A1781D">
              <w:rPr>
                <w:sz w:val="18"/>
                <w:szCs w:val="18"/>
              </w:rPr>
              <w:t>Стр.3</w:t>
            </w:r>
            <w:r>
              <w:rPr>
                <w:sz w:val="18"/>
                <w:szCs w:val="18"/>
              </w:rPr>
              <w:t xml:space="preserve">105+ </w:t>
            </w:r>
            <w:r w:rsidRPr="00A1781D">
              <w:rPr>
                <w:sz w:val="18"/>
                <w:szCs w:val="18"/>
              </w:rPr>
              <w:t>Стр.3</w:t>
            </w:r>
            <w:r>
              <w:rPr>
                <w:sz w:val="18"/>
                <w:szCs w:val="18"/>
              </w:rPr>
              <w:t xml:space="preserve">106+ </w:t>
            </w:r>
            <w:r w:rsidRPr="00A1781D">
              <w:rPr>
                <w:sz w:val="18"/>
                <w:szCs w:val="18"/>
              </w:rPr>
              <w:t>Стр.3</w:t>
            </w:r>
            <w:r>
              <w:rPr>
                <w:sz w:val="18"/>
                <w:szCs w:val="18"/>
              </w:rPr>
              <w:t xml:space="preserve">107+ </w:t>
            </w:r>
            <w:r w:rsidRPr="00A1781D">
              <w:rPr>
                <w:sz w:val="18"/>
                <w:szCs w:val="18"/>
              </w:rPr>
              <w:t>Стр.3</w:t>
            </w:r>
            <w:r>
              <w:rPr>
                <w:sz w:val="18"/>
                <w:szCs w:val="18"/>
              </w:rPr>
              <w:t xml:space="preserve">108+ </w:t>
            </w:r>
            <w:r w:rsidRPr="00A1781D">
              <w:rPr>
                <w:sz w:val="18"/>
                <w:szCs w:val="18"/>
              </w:rPr>
              <w:t>Стр.3</w:t>
            </w:r>
            <w:r>
              <w:rPr>
                <w:sz w:val="18"/>
                <w:szCs w:val="18"/>
              </w:rPr>
              <w:t>109</w:t>
            </w:r>
            <w:r w:rsidRPr="00A1781D">
              <w:rPr>
                <w:sz w:val="18"/>
                <w:szCs w:val="18"/>
              </w:rPr>
              <w:t xml:space="preserve"> </w:t>
            </w:r>
            <w:r w:rsidR="00744357">
              <w:rPr>
                <w:sz w:val="18"/>
                <w:szCs w:val="18"/>
              </w:rPr>
              <w:t>–</w:t>
            </w:r>
            <w:r w:rsidRPr="00A1781D">
              <w:rPr>
                <w:sz w:val="18"/>
                <w:szCs w:val="18"/>
              </w:rPr>
              <w:t>-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29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31</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111+3112+3113+3114+3115+3116+3117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Стр.31</w:t>
            </w:r>
            <w:r>
              <w:rPr>
                <w:sz w:val="18"/>
                <w:szCs w:val="18"/>
              </w:rPr>
              <w:t>10</w:t>
            </w:r>
            <w:r w:rsidRPr="00A1781D">
              <w:rPr>
                <w:sz w:val="18"/>
                <w:szCs w:val="18"/>
              </w:rPr>
              <w:t xml:space="preserve"> &lt;&gt; Стр.3</w:t>
            </w:r>
            <w:r>
              <w:rPr>
                <w:sz w:val="18"/>
                <w:szCs w:val="18"/>
              </w:rPr>
              <w:t xml:space="preserve">111 + </w:t>
            </w:r>
            <w:r w:rsidRPr="00A1781D">
              <w:rPr>
                <w:sz w:val="18"/>
                <w:szCs w:val="18"/>
              </w:rPr>
              <w:t>Стр.3</w:t>
            </w:r>
            <w:r>
              <w:rPr>
                <w:sz w:val="18"/>
                <w:szCs w:val="18"/>
              </w:rPr>
              <w:t xml:space="preserve">112 + </w:t>
            </w:r>
            <w:r w:rsidRPr="00A1781D">
              <w:rPr>
                <w:sz w:val="18"/>
                <w:szCs w:val="18"/>
              </w:rPr>
              <w:t>Стр.3</w:t>
            </w:r>
            <w:r>
              <w:rPr>
                <w:sz w:val="18"/>
                <w:szCs w:val="18"/>
              </w:rPr>
              <w:t xml:space="preserve">113+ </w:t>
            </w:r>
            <w:r w:rsidRPr="00A1781D">
              <w:rPr>
                <w:sz w:val="18"/>
                <w:szCs w:val="18"/>
              </w:rPr>
              <w:t>Стр.3</w:t>
            </w:r>
            <w:r>
              <w:rPr>
                <w:sz w:val="18"/>
                <w:szCs w:val="18"/>
              </w:rPr>
              <w:t xml:space="preserve">114+ </w:t>
            </w:r>
            <w:r w:rsidRPr="00A1781D">
              <w:rPr>
                <w:sz w:val="18"/>
                <w:szCs w:val="18"/>
              </w:rPr>
              <w:t>Стр.3</w:t>
            </w:r>
            <w:r>
              <w:rPr>
                <w:sz w:val="18"/>
                <w:szCs w:val="18"/>
              </w:rPr>
              <w:t xml:space="preserve">115+ </w:t>
            </w:r>
            <w:r w:rsidRPr="00A1781D">
              <w:rPr>
                <w:sz w:val="18"/>
                <w:szCs w:val="18"/>
              </w:rPr>
              <w:t>Стр.3</w:t>
            </w:r>
            <w:r>
              <w:rPr>
                <w:sz w:val="18"/>
                <w:szCs w:val="18"/>
              </w:rPr>
              <w:t xml:space="preserve">116+ </w:t>
            </w:r>
            <w:r w:rsidRPr="00A1781D">
              <w:rPr>
                <w:sz w:val="18"/>
                <w:szCs w:val="18"/>
              </w:rPr>
              <w:t>Стр.3</w:t>
            </w:r>
            <w:r>
              <w:rPr>
                <w:sz w:val="18"/>
                <w:szCs w:val="18"/>
              </w:rPr>
              <w:t xml:space="preserve">117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3300+3400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Стр.320</w:t>
            </w:r>
            <w:r>
              <w:rPr>
                <w:sz w:val="18"/>
                <w:szCs w:val="18"/>
              </w:rPr>
              <w:t>0</w:t>
            </w:r>
            <w:r w:rsidRPr="00A1781D">
              <w:rPr>
                <w:sz w:val="18"/>
                <w:szCs w:val="18"/>
              </w:rPr>
              <w:t xml:space="preserve"> &lt;&gt; Стр.3</w:t>
            </w:r>
            <w:r>
              <w:rPr>
                <w:sz w:val="18"/>
                <w:szCs w:val="18"/>
              </w:rPr>
              <w:t>300</w:t>
            </w:r>
            <w:r w:rsidRPr="00A1781D">
              <w:rPr>
                <w:sz w:val="18"/>
                <w:szCs w:val="18"/>
              </w:rPr>
              <w:t xml:space="preserve"> + Стр.3</w:t>
            </w:r>
            <w:r>
              <w:rPr>
                <w:sz w:val="18"/>
                <w:szCs w:val="18"/>
              </w:rPr>
              <w:t>400</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3310+3320+3330+3340+</w:t>
            </w:r>
            <w:r w:rsidR="00D613B3">
              <w:rPr>
                <w:sz w:val="18"/>
                <w:szCs w:val="18"/>
              </w:rPr>
              <w:t>3350+</w:t>
            </w:r>
            <w:r>
              <w:rPr>
                <w:sz w:val="18"/>
                <w:szCs w:val="18"/>
              </w:rPr>
              <w:t>3390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D613B3">
            <w:pPr>
              <w:rPr>
                <w:sz w:val="18"/>
                <w:szCs w:val="18"/>
              </w:rPr>
            </w:pPr>
            <w:r w:rsidRPr="00A1781D">
              <w:rPr>
                <w:sz w:val="18"/>
                <w:szCs w:val="18"/>
              </w:rPr>
              <w:t>Стр.33</w:t>
            </w:r>
            <w:r>
              <w:rPr>
                <w:sz w:val="18"/>
                <w:szCs w:val="18"/>
              </w:rPr>
              <w:t>0</w:t>
            </w:r>
            <w:r w:rsidRPr="00A1781D">
              <w:rPr>
                <w:sz w:val="18"/>
                <w:szCs w:val="18"/>
              </w:rPr>
              <w:t>0 &lt;&gt; Стр.3</w:t>
            </w:r>
            <w:r>
              <w:rPr>
                <w:sz w:val="18"/>
                <w:szCs w:val="18"/>
              </w:rPr>
              <w:t>310</w:t>
            </w:r>
            <w:r w:rsidRPr="00A1781D">
              <w:rPr>
                <w:sz w:val="18"/>
                <w:szCs w:val="18"/>
              </w:rPr>
              <w:t>+</w:t>
            </w:r>
            <w:r>
              <w:rPr>
                <w:sz w:val="18"/>
                <w:szCs w:val="18"/>
              </w:rPr>
              <w:t>Стр.</w:t>
            </w:r>
            <w:r w:rsidRPr="00A1781D">
              <w:rPr>
                <w:sz w:val="18"/>
                <w:szCs w:val="18"/>
              </w:rPr>
              <w:t>3</w:t>
            </w:r>
            <w:r>
              <w:rPr>
                <w:sz w:val="18"/>
                <w:szCs w:val="18"/>
              </w:rPr>
              <w:t>320</w:t>
            </w:r>
            <w:r w:rsidRPr="00A1781D">
              <w:rPr>
                <w:sz w:val="18"/>
                <w:szCs w:val="18"/>
              </w:rPr>
              <w:t xml:space="preserve"> +</w:t>
            </w:r>
            <w:r>
              <w:rPr>
                <w:sz w:val="18"/>
                <w:szCs w:val="18"/>
              </w:rPr>
              <w:t>Стр.</w:t>
            </w:r>
            <w:r w:rsidRPr="00A1781D">
              <w:rPr>
                <w:sz w:val="18"/>
                <w:szCs w:val="18"/>
              </w:rPr>
              <w:t>3</w:t>
            </w:r>
            <w:r>
              <w:rPr>
                <w:sz w:val="18"/>
                <w:szCs w:val="18"/>
              </w:rPr>
              <w:t>330</w:t>
            </w:r>
            <w:r w:rsidRPr="00A1781D">
              <w:rPr>
                <w:sz w:val="18"/>
                <w:szCs w:val="18"/>
              </w:rPr>
              <w:t xml:space="preserve"> +</w:t>
            </w:r>
            <w:r>
              <w:rPr>
                <w:sz w:val="18"/>
                <w:szCs w:val="18"/>
              </w:rPr>
              <w:t>Стр.</w:t>
            </w:r>
            <w:r w:rsidRPr="00A1781D">
              <w:rPr>
                <w:sz w:val="18"/>
                <w:szCs w:val="18"/>
              </w:rPr>
              <w:t>3</w:t>
            </w:r>
            <w:r>
              <w:rPr>
                <w:sz w:val="18"/>
                <w:szCs w:val="18"/>
              </w:rPr>
              <w:t>340</w:t>
            </w:r>
            <w:r w:rsidRPr="00A1781D">
              <w:rPr>
                <w:sz w:val="18"/>
                <w:szCs w:val="18"/>
              </w:rPr>
              <w:t xml:space="preserve"> +</w:t>
            </w:r>
            <w:r w:rsidR="00D613B3">
              <w:rPr>
                <w:sz w:val="18"/>
                <w:szCs w:val="18"/>
              </w:rPr>
              <w:t xml:space="preserve"> Стр.</w:t>
            </w:r>
            <w:r w:rsidR="00D613B3" w:rsidRPr="00A1781D">
              <w:rPr>
                <w:sz w:val="18"/>
                <w:szCs w:val="18"/>
              </w:rPr>
              <w:t>3</w:t>
            </w:r>
            <w:r w:rsidR="00D613B3">
              <w:rPr>
                <w:sz w:val="18"/>
                <w:szCs w:val="18"/>
              </w:rPr>
              <w:t>350</w:t>
            </w:r>
            <w:r w:rsidR="00D613B3" w:rsidRPr="00A1781D">
              <w:rPr>
                <w:sz w:val="18"/>
                <w:szCs w:val="18"/>
              </w:rPr>
              <w:t xml:space="preserve"> +</w:t>
            </w:r>
            <w:r>
              <w:rPr>
                <w:sz w:val="18"/>
                <w:szCs w:val="18"/>
              </w:rPr>
              <w:t>Стр.</w:t>
            </w:r>
            <w:r w:rsidRPr="00A1781D">
              <w:rPr>
                <w:sz w:val="18"/>
                <w:szCs w:val="18"/>
              </w:rPr>
              <w:t>3</w:t>
            </w:r>
            <w:r>
              <w:rPr>
                <w:sz w:val="18"/>
                <w:szCs w:val="18"/>
              </w:rPr>
              <w:t>390</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3</w:t>
            </w:r>
            <w:r>
              <w:rPr>
                <w:sz w:val="18"/>
                <w:szCs w:val="18"/>
              </w:rPr>
              <w:t>3</w:t>
            </w:r>
            <w:r w:rsidRPr="00A1781D">
              <w:rPr>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3</w:t>
            </w:r>
            <w:r>
              <w:rPr>
                <w:sz w:val="18"/>
                <w:szCs w:val="18"/>
              </w:rPr>
              <w:t>346</w:t>
            </w:r>
            <w:r w:rsidRPr="00A1781D">
              <w:rPr>
                <w:sz w:val="18"/>
                <w:szCs w:val="18"/>
              </w:rPr>
              <w:t>+3</w:t>
            </w:r>
            <w:r>
              <w:rPr>
                <w:sz w:val="18"/>
                <w:szCs w:val="18"/>
              </w:rPr>
              <w:t>347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44357">
            <w:pPr>
              <w:rPr>
                <w:sz w:val="18"/>
                <w:szCs w:val="18"/>
              </w:rPr>
            </w:pPr>
            <w:r w:rsidRPr="00A1781D">
              <w:rPr>
                <w:sz w:val="18"/>
                <w:szCs w:val="18"/>
              </w:rPr>
              <w:t>Стр.3</w:t>
            </w:r>
            <w:r>
              <w:rPr>
                <w:sz w:val="18"/>
                <w:szCs w:val="18"/>
              </w:rPr>
              <w:t>3</w:t>
            </w:r>
            <w:r w:rsidRPr="00A1781D">
              <w:rPr>
                <w:sz w:val="18"/>
                <w:szCs w:val="18"/>
              </w:rPr>
              <w:t>40 &lt;&gt; Стр.3</w:t>
            </w:r>
            <w:r>
              <w:rPr>
                <w:sz w:val="18"/>
                <w:szCs w:val="18"/>
              </w:rPr>
              <w:t>34</w:t>
            </w:r>
            <w:r w:rsidR="00784401">
              <w:rPr>
                <w:sz w:val="18"/>
                <w:szCs w:val="18"/>
              </w:rPr>
              <w:t>6</w:t>
            </w:r>
            <w:r w:rsidRPr="00A1781D">
              <w:rPr>
                <w:sz w:val="18"/>
                <w:szCs w:val="18"/>
              </w:rPr>
              <w:t xml:space="preserve"> + Стр.3</w:t>
            </w:r>
            <w:r>
              <w:rPr>
                <w:sz w:val="18"/>
                <w:szCs w:val="18"/>
              </w:rPr>
              <w:t>34</w:t>
            </w:r>
            <w:r w:rsidR="00784401">
              <w:rPr>
                <w:sz w:val="18"/>
                <w:szCs w:val="18"/>
              </w:rPr>
              <w:t>7</w:t>
            </w:r>
            <w:r w:rsidRPr="00A1781D">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34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jc w:val="center"/>
              <w:rPr>
                <w:sz w:val="18"/>
                <w:szCs w:val="18"/>
              </w:rPr>
            </w:pPr>
            <w:r w:rsidRPr="00A1781D">
              <w:rPr>
                <w:sz w:val="18"/>
                <w:szCs w:val="18"/>
              </w:rPr>
              <w:t>3</w:t>
            </w:r>
            <w:r>
              <w:rPr>
                <w:sz w:val="18"/>
                <w:szCs w:val="18"/>
              </w:rPr>
              <w:t>4</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Pr>
                <w:sz w:val="18"/>
                <w:szCs w:val="18"/>
              </w:rPr>
              <w:t>3410+3420+3430+3440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9299F">
            <w:pPr>
              <w:rPr>
                <w:sz w:val="18"/>
                <w:szCs w:val="18"/>
              </w:rPr>
            </w:pPr>
            <w:r w:rsidRPr="00A1781D">
              <w:rPr>
                <w:sz w:val="18"/>
                <w:szCs w:val="18"/>
              </w:rPr>
              <w:t>Стр.3</w:t>
            </w:r>
            <w:r>
              <w:rPr>
                <w:sz w:val="18"/>
                <w:szCs w:val="18"/>
              </w:rPr>
              <w:t>40</w:t>
            </w:r>
            <w:r w:rsidRPr="00A1781D">
              <w:rPr>
                <w:sz w:val="18"/>
                <w:szCs w:val="18"/>
              </w:rPr>
              <w:t>0 &lt;&gt; Стр.3</w:t>
            </w:r>
            <w:r>
              <w:rPr>
                <w:sz w:val="18"/>
                <w:szCs w:val="18"/>
              </w:rPr>
              <w:t>410</w:t>
            </w:r>
            <w:r w:rsidRPr="00A1781D">
              <w:rPr>
                <w:sz w:val="18"/>
                <w:szCs w:val="18"/>
              </w:rPr>
              <w:t xml:space="preserve"> + Стр.3</w:t>
            </w:r>
            <w:r>
              <w:rPr>
                <w:sz w:val="18"/>
                <w:szCs w:val="18"/>
              </w:rPr>
              <w:t>420</w:t>
            </w:r>
            <w:r w:rsidRPr="00A1781D">
              <w:rPr>
                <w:sz w:val="18"/>
                <w:szCs w:val="18"/>
              </w:rPr>
              <w:t>+ Стр.3</w:t>
            </w:r>
            <w:r>
              <w:rPr>
                <w:sz w:val="18"/>
                <w:szCs w:val="18"/>
              </w:rPr>
              <w:t>430</w:t>
            </w:r>
            <w:r w:rsidRPr="00A1781D">
              <w:rPr>
                <w:sz w:val="18"/>
                <w:szCs w:val="18"/>
              </w:rPr>
              <w:t>+ Стр.3</w:t>
            </w:r>
            <w:r>
              <w:rPr>
                <w:sz w:val="18"/>
                <w:szCs w:val="18"/>
              </w:rPr>
              <w:t>440</w:t>
            </w:r>
            <w:r w:rsidR="00744357">
              <w:rPr>
                <w:sz w:val="18"/>
                <w:szCs w:val="18"/>
              </w:rPr>
              <w:t xml:space="preserve"> –</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3E4C92">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36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lang w:val="en-US"/>
              </w:rPr>
              <w:t>&gt;</w:t>
            </w:r>
            <w:r w:rsidRPr="00A1781D">
              <w:rPr>
                <w:sz w:val="18"/>
                <w:szCs w:val="18"/>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77677" w:rsidRDefault="001C0298" w:rsidP="003E4C92">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Б</w:t>
            </w:r>
          </w:p>
        </w:tc>
      </w:tr>
      <w:tr w:rsidR="00E21C7E" w:rsidRPr="00A1781D" w:rsidTr="00E21C7E">
        <w:tc>
          <w:tcPr>
            <w:tcW w:w="709" w:type="dxa"/>
            <w:tcBorders>
              <w:top w:val="single" w:sz="4" w:space="0" w:color="auto"/>
              <w:left w:val="single" w:sz="4" w:space="0" w:color="auto"/>
              <w:bottom w:val="single" w:sz="4" w:space="0" w:color="auto"/>
              <w:right w:val="single" w:sz="4" w:space="0" w:color="auto"/>
            </w:tcBorders>
          </w:tcPr>
          <w:p w:rsidR="00E21C7E" w:rsidRPr="00E21C7E" w:rsidRDefault="00E21C7E" w:rsidP="00AC3EB2">
            <w:pPr>
              <w:jc w:val="center"/>
              <w:rPr>
                <w:sz w:val="18"/>
                <w:szCs w:val="18"/>
              </w:rPr>
            </w:pPr>
            <w:r w:rsidRPr="00E21C7E">
              <w:rPr>
                <w:sz w:val="18"/>
                <w:szCs w:val="18"/>
              </w:rPr>
              <w:t>36</w:t>
            </w:r>
            <w:r w:rsidR="00AC3EB2">
              <w:rPr>
                <w:sz w:val="18"/>
                <w:szCs w:val="18"/>
              </w:rPr>
              <w:t>.</w:t>
            </w:r>
            <w:r w:rsidRPr="00E21C7E">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21C7E" w:rsidRPr="008B3DE5" w:rsidRDefault="00E21C7E" w:rsidP="00AC3EB2">
            <w:pPr>
              <w:jc w:val="center"/>
              <w:rPr>
                <w:sz w:val="18"/>
                <w:szCs w:val="18"/>
                <w:lang w:val="en-US"/>
              </w:rPr>
            </w:pPr>
            <w:r w:rsidRPr="005E6AD5">
              <w:rPr>
                <w:sz w:val="18"/>
                <w:szCs w:val="18"/>
                <w:lang w:val="en-US"/>
              </w:rPr>
              <w:t>=</w:t>
            </w:r>
          </w:p>
        </w:tc>
        <w:tc>
          <w:tcPr>
            <w:tcW w:w="1701" w:type="dxa"/>
            <w:tcBorders>
              <w:top w:val="single" w:sz="4" w:space="0" w:color="auto"/>
              <w:left w:val="single" w:sz="4" w:space="0" w:color="auto"/>
              <w:bottom w:val="single" w:sz="4" w:space="0" w:color="auto"/>
              <w:right w:val="single" w:sz="4" w:space="0" w:color="auto"/>
            </w:tcBorders>
          </w:tcPr>
          <w:p w:rsidR="00E21C7E" w:rsidRPr="00915A8B" w:rsidRDefault="00E21C7E" w:rsidP="00FD1D7F">
            <w:pPr>
              <w:rPr>
                <w:sz w:val="18"/>
                <w:szCs w:val="18"/>
                <w:lang w:val="en-US"/>
              </w:rPr>
            </w:pPr>
            <w:r>
              <w:rPr>
                <w:sz w:val="18"/>
                <w:szCs w:val="18"/>
                <w:lang w:val="en-US"/>
              </w:rPr>
              <w:t>3431+3432+3433+3434+3435+3436+3437+3438+3439</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rPr>
                <w:sz w:val="18"/>
                <w:szCs w:val="18"/>
              </w:rPr>
            </w:pPr>
            <w:r w:rsidRPr="00A1781D">
              <w:rPr>
                <w:sz w:val="18"/>
                <w:szCs w:val="18"/>
              </w:rPr>
              <w:t>Стр.3</w:t>
            </w:r>
            <w:r w:rsidRPr="008B3DE5">
              <w:rPr>
                <w:sz w:val="18"/>
                <w:szCs w:val="18"/>
              </w:rPr>
              <w:t>430</w:t>
            </w:r>
            <w:r w:rsidRPr="00A1781D">
              <w:rPr>
                <w:sz w:val="18"/>
                <w:szCs w:val="18"/>
              </w:rPr>
              <w:t xml:space="preserve"> &lt;&gt; Стр.3</w:t>
            </w:r>
            <w:r w:rsidRPr="008B3DE5">
              <w:rPr>
                <w:sz w:val="18"/>
                <w:szCs w:val="18"/>
              </w:rPr>
              <w:t>43</w:t>
            </w:r>
            <w:r>
              <w:rPr>
                <w:sz w:val="18"/>
                <w:szCs w:val="18"/>
              </w:rPr>
              <w:t xml:space="preserve">1 + </w:t>
            </w:r>
            <w:r w:rsidRPr="00A1781D">
              <w:rPr>
                <w:sz w:val="18"/>
                <w:szCs w:val="18"/>
              </w:rPr>
              <w:t>Стр.3</w:t>
            </w:r>
            <w:r w:rsidRPr="008B3DE5">
              <w:rPr>
                <w:sz w:val="18"/>
                <w:szCs w:val="18"/>
              </w:rPr>
              <w:t>43</w:t>
            </w:r>
            <w:r>
              <w:rPr>
                <w:sz w:val="18"/>
                <w:szCs w:val="18"/>
              </w:rPr>
              <w:t xml:space="preserve">2 + </w:t>
            </w:r>
            <w:r w:rsidRPr="00A1781D">
              <w:rPr>
                <w:sz w:val="18"/>
                <w:szCs w:val="18"/>
              </w:rPr>
              <w:t>Стр.3</w:t>
            </w:r>
            <w:r w:rsidRPr="008B3DE5">
              <w:rPr>
                <w:sz w:val="18"/>
                <w:szCs w:val="18"/>
              </w:rPr>
              <w:t>43</w:t>
            </w:r>
            <w:r>
              <w:rPr>
                <w:sz w:val="18"/>
                <w:szCs w:val="18"/>
              </w:rPr>
              <w:t xml:space="preserve">3+ </w:t>
            </w:r>
            <w:r w:rsidRPr="00A1781D">
              <w:rPr>
                <w:sz w:val="18"/>
                <w:szCs w:val="18"/>
              </w:rPr>
              <w:t>Стр.3</w:t>
            </w:r>
            <w:r w:rsidRPr="008B3DE5">
              <w:rPr>
                <w:sz w:val="18"/>
                <w:szCs w:val="18"/>
              </w:rPr>
              <w:t>43</w:t>
            </w:r>
            <w:r>
              <w:rPr>
                <w:sz w:val="18"/>
                <w:szCs w:val="18"/>
              </w:rPr>
              <w:t xml:space="preserve">4+ </w:t>
            </w:r>
            <w:r w:rsidRPr="00A1781D">
              <w:rPr>
                <w:sz w:val="18"/>
                <w:szCs w:val="18"/>
              </w:rPr>
              <w:t>Стр.3</w:t>
            </w:r>
            <w:r w:rsidRPr="008B3DE5">
              <w:rPr>
                <w:sz w:val="18"/>
                <w:szCs w:val="18"/>
              </w:rPr>
              <w:t>43</w:t>
            </w:r>
            <w:r>
              <w:rPr>
                <w:sz w:val="18"/>
                <w:szCs w:val="18"/>
              </w:rPr>
              <w:t xml:space="preserve">5+ </w:t>
            </w:r>
            <w:r w:rsidRPr="00A1781D">
              <w:rPr>
                <w:sz w:val="18"/>
                <w:szCs w:val="18"/>
              </w:rPr>
              <w:t>Стр.3</w:t>
            </w:r>
            <w:r w:rsidRPr="008B3DE5">
              <w:rPr>
                <w:sz w:val="18"/>
                <w:szCs w:val="18"/>
              </w:rPr>
              <w:t>43</w:t>
            </w:r>
            <w:r>
              <w:rPr>
                <w:sz w:val="18"/>
                <w:szCs w:val="18"/>
              </w:rPr>
              <w:t xml:space="preserve">6+ </w:t>
            </w:r>
            <w:r w:rsidRPr="00A1781D">
              <w:rPr>
                <w:sz w:val="18"/>
                <w:szCs w:val="18"/>
              </w:rPr>
              <w:t>Стр.3</w:t>
            </w:r>
            <w:r w:rsidRPr="008B3DE5">
              <w:rPr>
                <w:sz w:val="18"/>
                <w:szCs w:val="18"/>
              </w:rPr>
              <w:t>43</w:t>
            </w:r>
            <w:r>
              <w:rPr>
                <w:sz w:val="18"/>
                <w:szCs w:val="18"/>
              </w:rPr>
              <w:t xml:space="preserve">7+ </w:t>
            </w:r>
            <w:r w:rsidRPr="00A1781D">
              <w:rPr>
                <w:sz w:val="18"/>
                <w:szCs w:val="18"/>
              </w:rPr>
              <w:t>Стр.3</w:t>
            </w:r>
            <w:r w:rsidRPr="005422C2">
              <w:rPr>
                <w:sz w:val="18"/>
                <w:szCs w:val="18"/>
              </w:rPr>
              <w:t>43</w:t>
            </w:r>
            <w:r w:rsidRPr="008B3DE5">
              <w:rPr>
                <w:sz w:val="18"/>
                <w:szCs w:val="18"/>
              </w:rPr>
              <w:t>8</w:t>
            </w:r>
            <w:r>
              <w:rPr>
                <w:sz w:val="18"/>
                <w:szCs w:val="18"/>
              </w:rPr>
              <w:t xml:space="preserve">+ </w:t>
            </w:r>
            <w:r w:rsidRPr="00A1781D">
              <w:rPr>
                <w:sz w:val="18"/>
                <w:szCs w:val="18"/>
              </w:rPr>
              <w:t>Стр.3</w:t>
            </w:r>
            <w:r w:rsidRPr="005422C2">
              <w:rPr>
                <w:sz w:val="18"/>
                <w:szCs w:val="18"/>
              </w:rPr>
              <w:t>43</w:t>
            </w:r>
            <w:r w:rsidRPr="008B3DE5">
              <w:rPr>
                <w:sz w:val="18"/>
                <w:szCs w:val="18"/>
              </w:rPr>
              <w:t>9</w:t>
            </w:r>
            <w:r>
              <w:rPr>
                <w:sz w:val="18"/>
                <w:szCs w:val="18"/>
              </w:rPr>
              <w:t xml:space="preserve">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21C7E" w:rsidRPr="00A1781D" w:rsidRDefault="00E21C7E" w:rsidP="00FD1D7F">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430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3430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38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440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77677" w:rsidRDefault="001C0298" w:rsidP="005E6AD5">
            <w:pPr>
              <w:jc w:val="center"/>
              <w:rPr>
                <w:sz w:val="18"/>
                <w:szCs w:val="18"/>
              </w:rPr>
            </w:pPr>
            <w:r>
              <w:rPr>
                <w:sz w:val="18"/>
                <w:szCs w:val="18"/>
                <w:lang w:val="en-US"/>
              </w:rPr>
              <w:t>&gt;</w:t>
            </w:r>
            <w:r w:rsidRPr="005E6AD5">
              <w:rPr>
                <w:sz w:val="18"/>
                <w:szCs w:val="18"/>
                <w:lang w:val="en-US"/>
              </w:rPr>
              <w:t>=</w:t>
            </w:r>
            <w:r>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915A8B" w:rsidRDefault="001C0298" w:rsidP="005E6AD5">
            <w:pPr>
              <w:rPr>
                <w:sz w:val="18"/>
                <w:szCs w:val="18"/>
                <w:lang w:val="en-US"/>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3440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lastRenderedPageBreak/>
              <w:t>39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600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60</w:t>
            </w:r>
            <w:r w:rsidRPr="00A1781D">
              <w:rPr>
                <w:sz w:val="18"/>
                <w:szCs w:val="18"/>
              </w:rPr>
              <w:t>0 &lt;&gt; Стр.</w:t>
            </w:r>
            <w:r>
              <w:rPr>
                <w:sz w:val="18"/>
                <w:szCs w:val="18"/>
              </w:rPr>
              <w:t xml:space="preserve">3800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8A34A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800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Pr>
                <w:sz w:val="18"/>
                <w:szCs w:val="18"/>
              </w:rPr>
              <w:t>3810</w:t>
            </w:r>
            <w:r w:rsidR="007763A9">
              <w:rPr>
                <w:sz w:val="18"/>
                <w:szCs w:val="18"/>
              </w:rPr>
              <w:t xml:space="preserve"> </w:t>
            </w:r>
            <w:r>
              <w:rPr>
                <w:sz w:val="18"/>
                <w:szCs w:val="18"/>
              </w:rPr>
              <w:t>+</w:t>
            </w:r>
            <w:r w:rsidR="007763A9">
              <w:rPr>
                <w:sz w:val="18"/>
                <w:szCs w:val="18"/>
              </w:rPr>
              <w:t xml:space="preserve"> </w:t>
            </w:r>
            <w:r>
              <w:rPr>
                <w:sz w:val="18"/>
                <w:szCs w:val="18"/>
              </w:rPr>
              <w:t>3820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rPr>
                <w:sz w:val="18"/>
                <w:szCs w:val="18"/>
              </w:rPr>
            </w:pPr>
            <w:r w:rsidRPr="00A1781D">
              <w:rPr>
                <w:sz w:val="18"/>
                <w:szCs w:val="18"/>
              </w:rPr>
              <w:t>Стр.3</w:t>
            </w:r>
            <w:r>
              <w:rPr>
                <w:sz w:val="18"/>
                <w:szCs w:val="18"/>
              </w:rPr>
              <w:t>80</w:t>
            </w:r>
            <w:r w:rsidRPr="00A1781D">
              <w:rPr>
                <w:sz w:val="18"/>
                <w:szCs w:val="18"/>
              </w:rPr>
              <w:t>0 &lt;&gt; Стр.</w:t>
            </w:r>
            <w:r>
              <w:rPr>
                <w:sz w:val="18"/>
                <w:szCs w:val="18"/>
              </w:rPr>
              <w:t>3810 +</w:t>
            </w:r>
            <w:r w:rsidRPr="00A1781D">
              <w:rPr>
                <w:sz w:val="18"/>
                <w:szCs w:val="18"/>
              </w:rPr>
              <w:t xml:space="preserve"> Стр.</w:t>
            </w:r>
            <w:r>
              <w:rPr>
                <w:sz w:val="18"/>
                <w:szCs w:val="18"/>
              </w:rPr>
              <w:t xml:space="preserve">3820 </w:t>
            </w:r>
            <w:r w:rsidR="00744357">
              <w:rPr>
                <w:sz w:val="18"/>
                <w:szCs w:val="18"/>
              </w:rPr>
              <w:t>–</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3810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5E6AD5">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42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3</w:t>
            </w:r>
            <w:r>
              <w:rPr>
                <w:sz w:val="18"/>
                <w:szCs w:val="18"/>
              </w:rPr>
              <w:t>820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5E6AD5" w:rsidRDefault="00E21C7E" w:rsidP="005E6AD5">
            <w:pPr>
              <w:jc w:val="center"/>
              <w:rPr>
                <w:sz w:val="18"/>
                <w:szCs w:val="18"/>
              </w:rPr>
            </w:pPr>
            <w:r>
              <w:rPr>
                <w:sz w:val="18"/>
                <w:szCs w:val="18"/>
                <w:lang w:val="en-US"/>
              </w:rPr>
              <w:t>&gt;</w:t>
            </w:r>
            <w:r w:rsidR="001C0298" w:rsidRPr="005E6AD5">
              <w:rPr>
                <w:sz w:val="18"/>
                <w:szCs w:val="18"/>
              </w:rPr>
              <w:t>=</w:t>
            </w:r>
            <w:r w:rsidR="001C0298">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5E6AD5" w:rsidRDefault="001C0298" w:rsidP="005E6AD5">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rPr>
                <w:sz w:val="18"/>
                <w:szCs w:val="18"/>
              </w:rPr>
            </w:pPr>
            <w:r>
              <w:rPr>
                <w:sz w:val="18"/>
                <w:szCs w:val="18"/>
              </w:rPr>
              <w:t>Показатель с</w:t>
            </w:r>
            <w:r w:rsidRPr="00A1781D">
              <w:rPr>
                <w:sz w:val="18"/>
                <w:szCs w:val="18"/>
              </w:rPr>
              <w:t>тр.</w:t>
            </w:r>
            <w:r>
              <w:rPr>
                <w:sz w:val="18"/>
                <w:szCs w:val="18"/>
              </w:rPr>
              <w:t>3820</w:t>
            </w:r>
            <w:r w:rsidRPr="00A1781D">
              <w:rPr>
                <w:sz w:val="18"/>
                <w:szCs w:val="18"/>
              </w:rPr>
              <w:t xml:space="preserve"> долж</w:t>
            </w:r>
            <w:r>
              <w:rPr>
                <w:sz w:val="18"/>
                <w:szCs w:val="18"/>
              </w:rPr>
              <w:t>ен</w:t>
            </w:r>
            <w:r w:rsidRPr="00A1781D">
              <w:rPr>
                <w:sz w:val="18"/>
                <w:szCs w:val="18"/>
              </w:rPr>
              <w:t xml:space="preserve"> </w:t>
            </w:r>
            <w:r>
              <w:rPr>
                <w:sz w:val="18"/>
                <w:szCs w:val="18"/>
              </w:rPr>
              <w:t>отражаться в</w:t>
            </w:r>
            <w:r w:rsidRPr="00A1781D">
              <w:rPr>
                <w:sz w:val="18"/>
                <w:szCs w:val="18"/>
              </w:rPr>
              <w:t xml:space="preserve"> положительно</w:t>
            </w:r>
            <w:r>
              <w:rPr>
                <w:sz w:val="18"/>
                <w:szCs w:val="18"/>
              </w:rPr>
              <w:t>м</w:t>
            </w:r>
            <w:r w:rsidRPr="00A1781D">
              <w:rPr>
                <w:sz w:val="18"/>
                <w:szCs w:val="18"/>
              </w:rPr>
              <w:t xml:space="preserve"> значени</w:t>
            </w:r>
            <w:r>
              <w:rPr>
                <w:sz w:val="18"/>
                <w:szCs w:val="18"/>
              </w:rPr>
              <w:t>и</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5E6AD5">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3E4C92">
            <w:pPr>
              <w:jc w:val="center"/>
              <w:rPr>
                <w:sz w:val="18"/>
                <w:szCs w:val="18"/>
              </w:rPr>
            </w:pPr>
            <w:r>
              <w:rPr>
                <w:sz w:val="18"/>
                <w:szCs w:val="18"/>
              </w:rPr>
              <w:t>43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8A34AC">
            <w:pPr>
              <w:jc w:val="center"/>
              <w:rPr>
                <w:sz w:val="18"/>
                <w:szCs w:val="18"/>
              </w:rPr>
            </w:pPr>
            <w:r w:rsidRPr="00A1781D">
              <w:rPr>
                <w:sz w:val="18"/>
                <w:szCs w:val="18"/>
              </w:rPr>
              <w:t>3</w:t>
            </w:r>
            <w:r>
              <w:rPr>
                <w:sz w:val="18"/>
                <w:szCs w:val="18"/>
              </w:rPr>
              <w:t>90</w:t>
            </w:r>
            <w:r w:rsidRPr="00A1781D">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BC66C2">
            <w:pPr>
              <w:rPr>
                <w:sz w:val="18"/>
                <w:szCs w:val="18"/>
              </w:rPr>
            </w:pPr>
            <w:r w:rsidRPr="00A1781D">
              <w:rPr>
                <w:sz w:val="18"/>
                <w:szCs w:val="18"/>
              </w:rPr>
              <w:t>Показатели по строк</w:t>
            </w:r>
            <w:r>
              <w:rPr>
                <w:sz w:val="18"/>
                <w:szCs w:val="18"/>
              </w:rPr>
              <w:t>е</w:t>
            </w:r>
            <w:r w:rsidRPr="00A1781D">
              <w:rPr>
                <w:sz w:val="18"/>
                <w:szCs w:val="18"/>
              </w:rPr>
              <w:t xml:space="preserve"> 3</w:t>
            </w:r>
            <w:r>
              <w:rPr>
                <w:sz w:val="18"/>
                <w:szCs w:val="18"/>
              </w:rPr>
              <w:t>90</w:t>
            </w:r>
            <w:r w:rsidRPr="00A1781D">
              <w:rPr>
                <w:sz w:val="18"/>
                <w:szCs w:val="18"/>
              </w:rPr>
              <w:t xml:space="preserve">0 </w:t>
            </w:r>
            <w:r>
              <w:rPr>
                <w:sz w:val="18"/>
                <w:szCs w:val="18"/>
              </w:rPr>
              <w:t>требуют согласования с Минфином России (необходимы пояснения)</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500</w:t>
            </w:r>
            <w:r>
              <w:rPr>
                <w:sz w:val="18"/>
                <w:szCs w:val="18"/>
              </w:rPr>
              <w:t>0</w:t>
            </w:r>
            <w:r w:rsidR="007763A9">
              <w:rPr>
                <w:sz w:val="18"/>
                <w:szCs w:val="18"/>
              </w:rPr>
              <w:t xml:space="preserve"> – </w:t>
            </w:r>
            <w:r w:rsidRPr="00A1781D">
              <w:rPr>
                <w:sz w:val="18"/>
                <w:szCs w:val="18"/>
              </w:rPr>
              <w:t>410</w:t>
            </w:r>
            <w:r>
              <w:rPr>
                <w:sz w:val="18"/>
                <w:szCs w:val="18"/>
              </w:rPr>
              <w:t>0</w:t>
            </w:r>
            <w:r w:rsidR="007763A9">
              <w:rPr>
                <w:sz w:val="18"/>
                <w:szCs w:val="18"/>
              </w:rPr>
              <w:t xml:space="preserve"> </w:t>
            </w:r>
            <w:r w:rsidRPr="00A1781D">
              <w:rPr>
                <w:sz w:val="18"/>
                <w:szCs w:val="18"/>
              </w:rPr>
              <w:t>-</w:t>
            </w:r>
            <w:r w:rsidR="007763A9">
              <w:rPr>
                <w:sz w:val="18"/>
                <w:szCs w:val="18"/>
              </w:rPr>
              <w:t xml:space="preserve"> </w:t>
            </w:r>
            <w:r w:rsidR="007116F4" w:rsidRPr="00A1781D">
              <w:rPr>
                <w:sz w:val="18"/>
                <w:szCs w:val="18"/>
              </w:rPr>
              <w:t>4</w:t>
            </w:r>
            <w:r w:rsidR="007116F4">
              <w:rPr>
                <w:sz w:val="18"/>
                <w:szCs w:val="18"/>
              </w:rPr>
              <w:t>90</w:t>
            </w:r>
            <w:r w:rsidR="007116F4" w:rsidRPr="00A1781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Стр.400</w:t>
            </w:r>
            <w:r>
              <w:rPr>
                <w:sz w:val="18"/>
                <w:szCs w:val="18"/>
              </w:rPr>
              <w:t>0</w:t>
            </w:r>
            <w:r w:rsidRPr="00A1781D">
              <w:rPr>
                <w:sz w:val="18"/>
                <w:szCs w:val="18"/>
              </w:rPr>
              <w:t xml:space="preserve"> &lt;&gt; Стр.500</w:t>
            </w:r>
            <w:r>
              <w:rPr>
                <w:sz w:val="18"/>
                <w:szCs w:val="18"/>
              </w:rPr>
              <w:t>0</w:t>
            </w:r>
            <w:r w:rsidR="007763A9">
              <w:rPr>
                <w:sz w:val="18"/>
                <w:szCs w:val="18"/>
              </w:rPr>
              <w:t xml:space="preserve"> </w:t>
            </w:r>
            <w:r w:rsidRPr="00A1781D">
              <w:rPr>
                <w:sz w:val="18"/>
                <w:szCs w:val="18"/>
              </w:rPr>
              <w:t>- Стр.410</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Стр.</w:t>
            </w:r>
            <w:r w:rsidR="007116F4" w:rsidRPr="00A1781D">
              <w:rPr>
                <w:sz w:val="18"/>
                <w:szCs w:val="18"/>
              </w:rPr>
              <w:t>4</w:t>
            </w:r>
            <w:r w:rsidR="007116F4">
              <w:rPr>
                <w:sz w:val="18"/>
                <w:szCs w:val="18"/>
              </w:rPr>
              <w:t>9</w:t>
            </w:r>
            <w:r w:rsidR="007116F4" w:rsidRPr="00A1781D">
              <w:rPr>
                <w:sz w:val="18"/>
                <w:szCs w:val="18"/>
              </w:rPr>
              <w:t>0</w:t>
            </w:r>
            <w:r w:rsidR="007116F4">
              <w:rPr>
                <w:sz w:val="18"/>
                <w:szCs w:val="18"/>
              </w:rPr>
              <w:t xml:space="preserve">0 </w:t>
            </w:r>
            <w:r w:rsidR="00744357">
              <w:rPr>
                <w:sz w:val="18"/>
                <w:szCs w:val="18"/>
              </w:rPr>
              <w:t>–</w:t>
            </w:r>
            <w:r w:rsidR="00744357" w:rsidRPr="00A1781D">
              <w:rPr>
                <w:sz w:val="18"/>
                <w:szCs w:val="18"/>
              </w:rPr>
              <w:t xml:space="preserve"> </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 (010</w:t>
            </w:r>
            <w:r>
              <w:rPr>
                <w:sz w:val="18"/>
                <w:szCs w:val="18"/>
              </w:rPr>
              <w:t>0</w:t>
            </w:r>
            <w:r w:rsidRPr="00A1781D">
              <w:rPr>
                <w:sz w:val="18"/>
                <w:szCs w:val="18"/>
              </w:rPr>
              <w:t xml:space="preserve"> – 210</w:t>
            </w:r>
            <w:r>
              <w:rPr>
                <w:sz w:val="18"/>
                <w:szCs w:val="18"/>
              </w:rPr>
              <w:t>0</w:t>
            </w: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Чистое поступление средств не равно чистому изменению остатков средств на счетах –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420</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430</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440</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450</w:t>
            </w:r>
            <w:r>
              <w:rPr>
                <w:sz w:val="18"/>
                <w:szCs w:val="18"/>
              </w:rPr>
              <w:t>0</w:t>
            </w:r>
            <w:r w:rsidR="007116F4">
              <w:rPr>
                <w:sz w:val="18"/>
                <w:szCs w:val="18"/>
              </w:rPr>
              <w:t xml:space="preserve"> </w:t>
            </w:r>
            <w:r w:rsidR="007116F4" w:rsidRPr="00A1781D">
              <w:rPr>
                <w:sz w:val="18"/>
                <w:szCs w:val="18"/>
              </w:rPr>
              <w:t>+</w:t>
            </w:r>
            <w:r w:rsidR="007116F4">
              <w:rPr>
                <w:sz w:val="18"/>
                <w:szCs w:val="18"/>
              </w:rPr>
              <w:t xml:space="preserve"> </w:t>
            </w:r>
            <w:r w:rsidR="007116F4" w:rsidRPr="00A1781D">
              <w:rPr>
                <w:sz w:val="18"/>
                <w:szCs w:val="18"/>
              </w:rPr>
              <w:t>4</w:t>
            </w:r>
            <w:r w:rsidR="007116F4">
              <w:rPr>
                <w:sz w:val="18"/>
                <w:szCs w:val="18"/>
              </w:rPr>
              <w:t>6</w:t>
            </w:r>
            <w:r w:rsidR="007116F4" w:rsidRPr="00A1781D">
              <w:rPr>
                <w:sz w:val="18"/>
                <w:szCs w:val="18"/>
              </w:rPr>
              <w:t>0</w:t>
            </w:r>
            <w:r w:rsidR="007116F4">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Стр.410</w:t>
            </w:r>
            <w:r>
              <w:rPr>
                <w:sz w:val="18"/>
                <w:szCs w:val="18"/>
              </w:rPr>
              <w:t>0</w:t>
            </w:r>
            <w:r w:rsidRPr="00A1781D">
              <w:rPr>
                <w:sz w:val="18"/>
                <w:szCs w:val="18"/>
              </w:rPr>
              <w:t xml:space="preserve"> &lt;&gt; Стр.420</w:t>
            </w:r>
            <w:r>
              <w:rPr>
                <w:sz w:val="18"/>
                <w:szCs w:val="18"/>
              </w:rPr>
              <w:t>0</w:t>
            </w:r>
            <w:r w:rsidRPr="00A1781D">
              <w:rPr>
                <w:sz w:val="18"/>
                <w:szCs w:val="18"/>
              </w:rPr>
              <w:t xml:space="preserve"> + Стр.430</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Стр.440</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Стр.450</w:t>
            </w:r>
            <w:r>
              <w:rPr>
                <w:sz w:val="18"/>
                <w:szCs w:val="18"/>
              </w:rPr>
              <w:t>0</w:t>
            </w:r>
            <w:r w:rsidR="00744357">
              <w:rPr>
                <w:sz w:val="18"/>
                <w:szCs w:val="18"/>
              </w:rPr>
              <w:t xml:space="preserve"> </w:t>
            </w:r>
            <w:r w:rsidR="007116F4" w:rsidRPr="00A1781D">
              <w:rPr>
                <w:sz w:val="18"/>
                <w:szCs w:val="18"/>
              </w:rPr>
              <w:t>+</w:t>
            </w:r>
            <w:r w:rsidR="007116F4">
              <w:rPr>
                <w:sz w:val="18"/>
                <w:szCs w:val="18"/>
              </w:rPr>
              <w:t xml:space="preserve"> </w:t>
            </w:r>
            <w:r w:rsidR="007116F4" w:rsidRPr="00A1781D">
              <w:rPr>
                <w:sz w:val="18"/>
                <w:szCs w:val="18"/>
              </w:rPr>
              <w:t>Стр.4</w:t>
            </w:r>
            <w:r w:rsidR="007116F4">
              <w:rPr>
                <w:sz w:val="18"/>
                <w:szCs w:val="18"/>
              </w:rPr>
              <w:t>6</w:t>
            </w:r>
            <w:r w:rsidR="007116F4" w:rsidRPr="00A1781D">
              <w:rPr>
                <w:sz w:val="18"/>
                <w:szCs w:val="18"/>
              </w:rPr>
              <w:t>0</w:t>
            </w:r>
            <w:r w:rsidR="007116F4">
              <w:rPr>
                <w:sz w:val="18"/>
                <w:szCs w:val="18"/>
              </w:rPr>
              <w:t xml:space="preserve">0 </w:t>
            </w:r>
            <w:r w:rsidR="00744357">
              <w:rPr>
                <w:sz w:val="18"/>
                <w:szCs w:val="18"/>
              </w:rPr>
              <w:t>–</w:t>
            </w:r>
            <w:r w:rsidR="00744357" w:rsidRPr="00A1781D">
              <w:rPr>
                <w:sz w:val="18"/>
                <w:szCs w:val="18"/>
              </w:rPr>
              <w:t xml:space="preserve"> </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421</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422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44357">
            <w:pPr>
              <w:rPr>
                <w:sz w:val="18"/>
                <w:szCs w:val="18"/>
              </w:rPr>
            </w:pPr>
            <w:r w:rsidRPr="00A1781D">
              <w:rPr>
                <w:sz w:val="18"/>
                <w:szCs w:val="18"/>
              </w:rPr>
              <w:t>Стр.420</w:t>
            </w:r>
            <w:r>
              <w:rPr>
                <w:sz w:val="18"/>
                <w:szCs w:val="18"/>
              </w:rPr>
              <w:t>0</w:t>
            </w:r>
            <w:r w:rsidRPr="00A1781D">
              <w:rPr>
                <w:sz w:val="18"/>
                <w:szCs w:val="18"/>
              </w:rPr>
              <w:t xml:space="preserve"> &lt;&gt; Стр.421</w:t>
            </w:r>
            <w:r>
              <w:rPr>
                <w:sz w:val="18"/>
                <w:szCs w:val="18"/>
              </w:rPr>
              <w:t>0</w:t>
            </w:r>
            <w:r w:rsidRPr="00A1781D">
              <w:rPr>
                <w:sz w:val="18"/>
                <w:szCs w:val="18"/>
              </w:rPr>
              <w:t xml:space="preserve"> + Стр.422</w:t>
            </w:r>
            <w:r>
              <w:rPr>
                <w:sz w:val="18"/>
                <w:szCs w:val="18"/>
              </w:rPr>
              <w:t>0</w:t>
            </w:r>
            <w:r w:rsidR="00744357">
              <w:rPr>
                <w:sz w:val="18"/>
                <w:szCs w:val="18"/>
              </w:rPr>
              <w:t xml:space="preserve"> –</w:t>
            </w:r>
            <w:r w:rsidR="00744357" w:rsidRPr="00A1781D">
              <w:rPr>
                <w:sz w:val="18"/>
                <w:szCs w:val="18"/>
              </w:rPr>
              <w:t xml:space="preserve"> </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431</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432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44357">
            <w:pPr>
              <w:rPr>
                <w:sz w:val="18"/>
                <w:szCs w:val="18"/>
              </w:rPr>
            </w:pPr>
            <w:r w:rsidRPr="00A1781D">
              <w:rPr>
                <w:sz w:val="18"/>
                <w:szCs w:val="18"/>
              </w:rPr>
              <w:t>Стр.430</w:t>
            </w:r>
            <w:r>
              <w:rPr>
                <w:sz w:val="18"/>
                <w:szCs w:val="18"/>
              </w:rPr>
              <w:t>0</w:t>
            </w:r>
            <w:r w:rsidRPr="00A1781D">
              <w:rPr>
                <w:sz w:val="18"/>
                <w:szCs w:val="18"/>
              </w:rPr>
              <w:t xml:space="preserve"> &lt;&gt; Стр.431</w:t>
            </w:r>
            <w:r>
              <w:rPr>
                <w:sz w:val="18"/>
                <w:szCs w:val="18"/>
              </w:rPr>
              <w:t>0</w:t>
            </w:r>
            <w:r w:rsidRPr="00A1781D">
              <w:rPr>
                <w:sz w:val="18"/>
                <w:szCs w:val="18"/>
              </w:rPr>
              <w:t xml:space="preserve"> + Стр.432</w:t>
            </w:r>
            <w:r>
              <w:rPr>
                <w:sz w:val="18"/>
                <w:szCs w:val="18"/>
              </w:rPr>
              <w:t>0</w:t>
            </w:r>
            <w:r w:rsidR="00744357">
              <w:rPr>
                <w:sz w:val="18"/>
                <w:szCs w:val="18"/>
              </w:rPr>
              <w:t xml:space="preserve"> –</w:t>
            </w:r>
            <w:r w:rsidR="00744357" w:rsidRPr="00A1781D">
              <w:rPr>
                <w:sz w:val="18"/>
                <w:szCs w:val="18"/>
              </w:rPr>
              <w:t xml:space="preserve"> </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49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441</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442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44357">
            <w:pPr>
              <w:rPr>
                <w:sz w:val="18"/>
                <w:szCs w:val="18"/>
              </w:rPr>
            </w:pPr>
            <w:r w:rsidRPr="00A1781D">
              <w:rPr>
                <w:sz w:val="18"/>
                <w:szCs w:val="18"/>
              </w:rPr>
              <w:t>Стр.440</w:t>
            </w:r>
            <w:r>
              <w:rPr>
                <w:sz w:val="18"/>
                <w:szCs w:val="18"/>
              </w:rPr>
              <w:t>0</w:t>
            </w:r>
            <w:r w:rsidRPr="00A1781D">
              <w:rPr>
                <w:sz w:val="18"/>
                <w:szCs w:val="18"/>
              </w:rPr>
              <w:t xml:space="preserve"> &lt;&gt; Стр.441</w:t>
            </w:r>
            <w:r>
              <w:rPr>
                <w:sz w:val="18"/>
                <w:szCs w:val="18"/>
              </w:rPr>
              <w:t>0</w:t>
            </w:r>
            <w:r w:rsidRPr="00A1781D">
              <w:rPr>
                <w:sz w:val="18"/>
                <w:szCs w:val="18"/>
              </w:rPr>
              <w:t xml:space="preserve"> + Стр.442</w:t>
            </w:r>
            <w:r>
              <w:rPr>
                <w:sz w:val="18"/>
                <w:szCs w:val="18"/>
              </w:rPr>
              <w:t>0</w:t>
            </w:r>
            <w:r w:rsidR="00744357">
              <w:rPr>
                <w:sz w:val="18"/>
                <w:szCs w:val="18"/>
              </w:rPr>
              <w:t xml:space="preserve"> –</w:t>
            </w:r>
            <w:r w:rsidR="00744357" w:rsidRPr="00A1781D">
              <w:rPr>
                <w:sz w:val="18"/>
                <w:szCs w:val="18"/>
              </w:rPr>
              <w:t xml:space="preserve"> </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451</w:t>
            </w:r>
            <w:r>
              <w:rPr>
                <w:sz w:val="18"/>
                <w:szCs w:val="18"/>
              </w:rPr>
              <w:t>0</w:t>
            </w:r>
            <w:r w:rsidR="007763A9">
              <w:rPr>
                <w:sz w:val="18"/>
                <w:szCs w:val="18"/>
              </w:rPr>
              <w:t xml:space="preserve"> </w:t>
            </w:r>
            <w:r w:rsidRPr="00A1781D">
              <w:rPr>
                <w:sz w:val="18"/>
                <w:szCs w:val="18"/>
              </w:rPr>
              <w:t>+</w:t>
            </w:r>
            <w:r w:rsidR="007763A9">
              <w:rPr>
                <w:sz w:val="18"/>
                <w:szCs w:val="18"/>
              </w:rPr>
              <w:t xml:space="preserve"> </w:t>
            </w:r>
            <w:r w:rsidR="009D017D">
              <w:rPr>
                <w:sz w:val="18"/>
                <w:szCs w:val="18"/>
              </w:rPr>
              <w:t>45</w:t>
            </w:r>
            <w:r w:rsidR="009D017D" w:rsidRPr="00A1781D">
              <w:rPr>
                <w:sz w:val="18"/>
                <w:szCs w:val="18"/>
              </w:rPr>
              <w:t>2</w:t>
            </w:r>
            <w:r w:rsidR="009D017D">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44357">
            <w:pPr>
              <w:rPr>
                <w:sz w:val="18"/>
                <w:szCs w:val="18"/>
              </w:rPr>
            </w:pPr>
            <w:r w:rsidRPr="00A1781D">
              <w:rPr>
                <w:sz w:val="18"/>
                <w:szCs w:val="18"/>
              </w:rPr>
              <w:t>Стр.450</w:t>
            </w:r>
            <w:r>
              <w:rPr>
                <w:sz w:val="18"/>
                <w:szCs w:val="18"/>
              </w:rPr>
              <w:t>0</w:t>
            </w:r>
            <w:r w:rsidRPr="00A1781D">
              <w:rPr>
                <w:sz w:val="18"/>
                <w:szCs w:val="18"/>
              </w:rPr>
              <w:t xml:space="preserve"> &lt;&gt; Стр.451</w:t>
            </w:r>
            <w:r>
              <w:rPr>
                <w:sz w:val="18"/>
                <w:szCs w:val="18"/>
              </w:rPr>
              <w:t>0</w:t>
            </w:r>
            <w:r w:rsidRPr="00A1781D">
              <w:rPr>
                <w:sz w:val="18"/>
                <w:szCs w:val="18"/>
              </w:rPr>
              <w:t xml:space="preserve"> + Стр.452</w:t>
            </w:r>
            <w:r>
              <w:rPr>
                <w:sz w:val="18"/>
                <w:szCs w:val="18"/>
              </w:rPr>
              <w:t>0</w:t>
            </w:r>
            <w:r w:rsidR="00744357">
              <w:rPr>
                <w:sz w:val="18"/>
                <w:szCs w:val="18"/>
              </w:rPr>
              <w:t xml:space="preserve"> –</w:t>
            </w:r>
            <w:r w:rsidR="00744357" w:rsidRPr="00A1781D">
              <w:rPr>
                <w:sz w:val="18"/>
                <w:szCs w:val="18"/>
              </w:rPr>
              <w:t xml:space="preserve"> </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460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461</w:t>
            </w:r>
            <w:r>
              <w:rPr>
                <w:sz w:val="18"/>
                <w:szCs w:val="18"/>
              </w:rPr>
              <w:t>0</w:t>
            </w:r>
            <w:r w:rsidR="007763A9">
              <w:rPr>
                <w:sz w:val="18"/>
                <w:szCs w:val="18"/>
              </w:rPr>
              <w:t xml:space="preserve"> </w:t>
            </w:r>
            <w:r w:rsidRPr="00A1781D">
              <w:rPr>
                <w:sz w:val="18"/>
                <w:szCs w:val="18"/>
              </w:rPr>
              <w:t>+</w:t>
            </w:r>
            <w:r w:rsidR="007763A9">
              <w:rPr>
                <w:sz w:val="18"/>
                <w:szCs w:val="18"/>
              </w:rPr>
              <w:t xml:space="preserve"> </w:t>
            </w:r>
            <w:r w:rsidRPr="00A1781D">
              <w:rPr>
                <w:sz w:val="18"/>
                <w:szCs w:val="18"/>
              </w:rPr>
              <w:t>462</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Стр.460</w:t>
            </w:r>
            <w:r>
              <w:rPr>
                <w:sz w:val="18"/>
                <w:szCs w:val="18"/>
              </w:rPr>
              <w:t>0</w:t>
            </w:r>
            <w:r w:rsidRPr="00A1781D">
              <w:rPr>
                <w:sz w:val="18"/>
                <w:szCs w:val="18"/>
              </w:rPr>
              <w:t xml:space="preserve"> &lt;&gt; Стр.461</w:t>
            </w:r>
            <w:r>
              <w:rPr>
                <w:sz w:val="18"/>
                <w:szCs w:val="18"/>
              </w:rPr>
              <w:t>0</w:t>
            </w:r>
            <w:r w:rsidRPr="00A1781D">
              <w:rPr>
                <w:sz w:val="18"/>
                <w:szCs w:val="18"/>
              </w:rPr>
              <w:t xml:space="preserve"> + Стр.462</w:t>
            </w:r>
            <w:r>
              <w:rPr>
                <w:sz w:val="18"/>
                <w:szCs w:val="18"/>
              </w:rPr>
              <w:t>0</w:t>
            </w:r>
            <w:r w:rsidR="007116F4">
              <w:rPr>
                <w:sz w:val="18"/>
                <w:szCs w:val="18"/>
              </w:rPr>
              <w:t xml:space="preserve"> </w:t>
            </w:r>
            <w:r w:rsidR="00744357">
              <w:rPr>
                <w:sz w:val="18"/>
                <w:szCs w:val="18"/>
              </w:rPr>
              <w:t>–</w:t>
            </w:r>
            <w:r w:rsidR="00744357" w:rsidRPr="00A1781D">
              <w:rPr>
                <w:sz w:val="18"/>
                <w:szCs w:val="18"/>
              </w:rPr>
              <w:t xml:space="preserve"> </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7116F4" w:rsidRPr="00A1781D" w:rsidTr="007116F4">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Pr>
                <w:sz w:val="18"/>
                <w:szCs w:val="18"/>
              </w:rPr>
              <w:t>51.1</w:t>
            </w:r>
          </w:p>
        </w:tc>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116F4">
            <w:pPr>
              <w:jc w:val="center"/>
              <w:rPr>
                <w:sz w:val="18"/>
                <w:szCs w:val="18"/>
              </w:rPr>
            </w:pPr>
            <w:r w:rsidRPr="00A1781D">
              <w:rPr>
                <w:sz w:val="18"/>
                <w:szCs w:val="18"/>
              </w:rPr>
              <w:t>4</w:t>
            </w:r>
            <w:r>
              <w:rPr>
                <w:sz w:val="18"/>
                <w:szCs w:val="18"/>
              </w:rPr>
              <w:t>9</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7116F4" w:rsidRPr="00A1781D" w:rsidRDefault="007116F4" w:rsidP="007116F4">
            <w:pPr>
              <w:rPr>
                <w:sz w:val="18"/>
                <w:szCs w:val="18"/>
              </w:rPr>
            </w:pPr>
            <w:r w:rsidRPr="00A1781D">
              <w:rPr>
                <w:sz w:val="18"/>
                <w:szCs w:val="18"/>
              </w:rPr>
              <w:t>4</w:t>
            </w:r>
            <w:r>
              <w:rPr>
                <w:sz w:val="18"/>
                <w:szCs w:val="18"/>
              </w:rPr>
              <w:t>9</w:t>
            </w:r>
            <w:r w:rsidRPr="00A1781D">
              <w:rPr>
                <w:sz w:val="18"/>
                <w:szCs w:val="18"/>
              </w:rPr>
              <w:t>1</w:t>
            </w:r>
            <w:r>
              <w:rPr>
                <w:sz w:val="18"/>
                <w:szCs w:val="18"/>
              </w:rPr>
              <w:t xml:space="preserve">0 </w:t>
            </w:r>
            <w:r w:rsidRPr="00A1781D">
              <w:rPr>
                <w:sz w:val="18"/>
                <w:szCs w:val="18"/>
              </w:rPr>
              <w:t>+</w:t>
            </w:r>
            <w:r>
              <w:rPr>
                <w:sz w:val="18"/>
                <w:szCs w:val="18"/>
              </w:rPr>
              <w:t xml:space="preserve"> </w:t>
            </w:r>
            <w:r w:rsidRPr="00A1781D">
              <w:rPr>
                <w:sz w:val="18"/>
                <w:szCs w:val="18"/>
              </w:rPr>
              <w:t>4</w:t>
            </w:r>
            <w:r>
              <w:rPr>
                <w:sz w:val="18"/>
                <w:szCs w:val="18"/>
              </w:rPr>
              <w:t>9</w:t>
            </w:r>
            <w:r w:rsidRPr="00A1781D">
              <w:rPr>
                <w:sz w:val="18"/>
                <w:szCs w:val="18"/>
              </w:rPr>
              <w:t>2</w:t>
            </w:r>
            <w:r>
              <w:rPr>
                <w:sz w:val="18"/>
                <w:szCs w:val="18"/>
              </w:rPr>
              <w:t xml:space="preserve">0 </w:t>
            </w:r>
            <w:r w:rsidRPr="00A1781D">
              <w:rPr>
                <w:sz w:val="18"/>
                <w:szCs w:val="18"/>
              </w:rPr>
              <w:t>+</w:t>
            </w:r>
            <w:r>
              <w:rPr>
                <w:sz w:val="18"/>
                <w:szCs w:val="18"/>
              </w:rPr>
              <w:t xml:space="preserve"> </w:t>
            </w:r>
            <w:r w:rsidRPr="00A1781D">
              <w:rPr>
                <w:sz w:val="18"/>
                <w:szCs w:val="18"/>
              </w:rPr>
              <w:t>4</w:t>
            </w:r>
            <w:r>
              <w:rPr>
                <w:sz w:val="18"/>
                <w:szCs w:val="18"/>
              </w:rPr>
              <w:t xml:space="preserve">930 </w:t>
            </w:r>
            <w:r w:rsidRPr="00A1781D">
              <w:rPr>
                <w:sz w:val="18"/>
                <w:szCs w:val="18"/>
              </w:rPr>
              <w:t>+</w:t>
            </w:r>
            <w:r>
              <w:rPr>
                <w:sz w:val="18"/>
                <w:szCs w:val="18"/>
              </w:rPr>
              <w:t xml:space="preserve"> </w:t>
            </w:r>
            <w:r w:rsidRPr="00A1781D">
              <w:rPr>
                <w:sz w:val="18"/>
                <w:szCs w:val="18"/>
              </w:rPr>
              <w:t>4</w:t>
            </w:r>
            <w:r>
              <w:rPr>
                <w:sz w:val="18"/>
                <w:szCs w:val="18"/>
              </w:rPr>
              <w:t>940</w:t>
            </w:r>
          </w:p>
        </w:tc>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7116F4" w:rsidRPr="00A1781D" w:rsidRDefault="007116F4" w:rsidP="007116F4">
            <w:pPr>
              <w:rPr>
                <w:sz w:val="18"/>
                <w:szCs w:val="18"/>
              </w:rPr>
            </w:pPr>
            <w:r w:rsidRPr="00A1781D">
              <w:rPr>
                <w:sz w:val="18"/>
                <w:szCs w:val="18"/>
              </w:rPr>
              <w:t>Стр.4</w:t>
            </w:r>
            <w:r>
              <w:rPr>
                <w:sz w:val="18"/>
                <w:szCs w:val="18"/>
              </w:rPr>
              <w:t>9</w:t>
            </w:r>
            <w:r w:rsidRPr="00A1781D">
              <w:rPr>
                <w:sz w:val="18"/>
                <w:szCs w:val="18"/>
              </w:rPr>
              <w:t>0</w:t>
            </w:r>
            <w:r>
              <w:rPr>
                <w:sz w:val="18"/>
                <w:szCs w:val="18"/>
              </w:rPr>
              <w:t>0</w:t>
            </w:r>
            <w:r w:rsidRPr="00A1781D">
              <w:rPr>
                <w:sz w:val="18"/>
                <w:szCs w:val="18"/>
              </w:rPr>
              <w:t xml:space="preserve"> &lt;&gt; Стр.4</w:t>
            </w:r>
            <w:r>
              <w:rPr>
                <w:sz w:val="18"/>
                <w:szCs w:val="18"/>
              </w:rPr>
              <w:t>9</w:t>
            </w:r>
            <w:r w:rsidRPr="00A1781D">
              <w:rPr>
                <w:sz w:val="18"/>
                <w:szCs w:val="18"/>
              </w:rPr>
              <w:t>1</w:t>
            </w:r>
            <w:r>
              <w:rPr>
                <w:sz w:val="18"/>
                <w:szCs w:val="18"/>
              </w:rPr>
              <w:t>0</w:t>
            </w:r>
            <w:r w:rsidRPr="00A1781D">
              <w:rPr>
                <w:sz w:val="18"/>
                <w:szCs w:val="18"/>
              </w:rPr>
              <w:t xml:space="preserve"> + Стр.4</w:t>
            </w:r>
            <w:r>
              <w:rPr>
                <w:sz w:val="18"/>
                <w:szCs w:val="18"/>
              </w:rPr>
              <w:t>9</w:t>
            </w:r>
            <w:r w:rsidRPr="00A1781D">
              <w:rPr>
                <w:sz w:val="18"/>
                <w:szCs w:val="18"/>
              </w:rPr>
              <w:t>2</w:t>
            </w:r>
            <w:r>
              <w:rPr>
                <w:sz w:val="18"/>
                <w:szCs w:val="18"/>
              </w:rPr>
              <w:t>0</w:t>
            </w:r>
            <w:r w:rsidRPr="00A1781D">
              <w:rPr>
                <w:sz w:val="18"/>
                <w:szCs w:val="18"/>
              </w:rPr>
              <w:t xml:space="preserve"> + Стр.</w:t>
            </w:r>
            <w:proofErr w:type="gramStart"/>
            <w:r w:rsidRPr="00A1781D">
              <w:rPr>
                <w:sz w:val="18"/>
                <w:szCs w:val="18"/>
              </w:rPr>
              <w:t>4</w:t>
            </w:r>
            <w:r>
              <w:rPr>
                <w:sz w:val="18"/>
                <w:szCs w:val="18"/>
              </w:rPr>
              <w:t xml:space="preserve">930 </w:t>
            </w:r>
            <w:r w:rsidRPr="00A1781D">
              <w:rPr>
                <w:sz w:val="18"/>
                <w:szCs w:val="18"/>
              </w:rPr>
              <w:t xml:space="preserve"> +</w:t>
            </w:r>
            <w:proofErr w:type="gramEnd"/>
            <w:r w:rsidRPr="00A1781D">
              <w:rPr>
                <w:sz w:val="18"/>
                <w:szCs w:val="18"/>
              </w:rPr>
              <w:t xml:space="preserve"> Стр.4</w:t>
            </w:r>
            <w:r>
              <w:rPr>
                <w:sz w:val="18"/>
                <w:szCs w:val="18"/>
              </w:rPr>
              <w:t>940 –</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501</w:t>
            </w:r>
            <w:r>
              <w:rPr>
                <w:sz w:val="18"/>
                <w:szCs w:val="18"/>
              </w:rPr>
              <w:t>0</w:t>
            </w:r>
            <w:r w:rsidRPr="00A1781D">
              <w:rPr>
                <w:sz w:val="18"/>
                <w:szCs w:val="18"/>
              </w:rPr>
              <w:t>+502</w:t>
            </w:r>
            <w:r>
              <w:rPr>
                <w:sz w:val="18"/>
                <w:szCs w:val="18"/>
              </w:rPr>
              <w:t>0</w:t>
            </w:r>
            <w:r w:rsidRPr="00A1781D">
              <w:rPr>
                <w:sz w:val="18"/>
                <w:szCs w:val="18"/>
              </w:rPr>
              <w:t>+503</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Стр.500</w:t>
            </w:r>
            <w:r>
              <w:rPr>
                <w:sz w:val="18"/>
                <w:szCs w:val="18"/>
              </w:rPr>
              <w:t>0</w:t>
            </w:r>
            <w:r w:rsidRPr="00A1781D">
              <w:rPr>
                <w:sz w:val="18"/>
                <w:szCs w:val="18"/>
              </w:rPr>
              <w:t xml:space="preserve"> &lt;&gt; Стр.501</w:t>
            </w:r>
            <w:r>
              <w:rPr>
                <w:sz w:val="18"/>
                <w:szCs w:val="18"/>
              </w:rPr>
              <w:t>0</w:t>
            </w:r>
            <w:r w:rsidRPr="00A1781D">
              <w:rPr>
                <w:sz w:val="18"/>
                <w:szCs w:val="18"/>
              </w:rPr>
              <w:t xml:space="preserve"> + Стр.502</w:t>
            </w:r>
            <w:r>
              <w:rPr>
                <w:sz w:val="18"/>
                <w:szCs w:val="18"/>
              </w:rPr>
              <w:t>0</w:t>
            </w:r>
            <w:r w:rsidRPr="00A1781D">
              <w:rPr>
                <w:sz w:val="18"/>
                <w:szCs w:val="18"/>
              </w:rPr>
              <w:t>+Стр.503</w:t>
            </w:r>
            <w:r>
              <w:rPr>
                <w:sz w:val="18"/>
                <w:szCs w:val="18"/>
              </w:rPr>
              <w:t>0</w:t>
            </w:r>
            <w:r w:rsidR="00744357">
              <w:rPr>
                <w:sz w:val="18"/>
                <w:szCs w:val="18"/>
              </w:rPr>
              <w:t xml:space="preserve"> –</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421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Стр.421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7116F4" w:rsidRPr="00A1781D" w:rsidTr="007116F4">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Pr>
                <w:sz w:val="18"/>
                <w:szCs w:val="18"/>
              </w:rPr>
              <w:t>56.1</w:t>
            </w:r>
          </w:p>
        </w:tc>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116F4">
            <w:pPr>
              <w:jc w:val="center"/>
              <w:rPr>
                <w:sz w:val="18"/>
                <w:szCs w:val="18"/>
              </w:rPr>
            </w:pPr>
            <w:r w:rsidRPr="00A1781D">
              <w:rPr>
                <w:sz w:val="18"/>
                <w:szCs w:val="18"/>
              </w:rPr>
              <w:t>4</w:t>
            </w:r>
            <w:r>
              <w:rPr>
                <w:sz w:val="18"/>
                <w:szCs w:val="18"/>
              </w:rPr>
              <w:t>6</w:t>
            </w:r>
            <w:r w:rsidRPr="00A1781D">
              <w:rPr>
                <w:sz w:val="18"/>
                <w:szCs w:val="18"/>
              </w:rPr>
              <w:t>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sidRPr="00A1781D">
              <w:rPr>
                <w:sz w:val="18"/>
                <w:szCs w:val="18"/>
              </w:rPr>
              <w:t>&lt; = 0</w:t>
            </w:r>
          </w:p>
        </w:tc>
        <w:tc>
          <w:tcPr>
            <w:tcW w:w="1701"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7116F4" w:rsidRPr="00A1781D" w:rsidRDefault="007116F4" w:rsidP="007116F4">
            <w:pPr>
              <w:rPr>
                <w:sz w:val="18"/>
                <w:szCs w:val="18"/>
              </w:rPr>
            </w:pPr>
            <w:r w:rsidRPr="00A1781D">
              <w:rPr>
                <w:sz w:val="18"/>
                <w:szCs w:val="18"/>
              </w:rPr>
              <w:t>Стр.4</w:t>
            </w:r>
            <w:r>
              <w:rPr>
                <w:sz w:val="18"/>
                <w:szCs w:val="18"/>
              </w:rPr>
              <w:t>6</w:t>
            </w:r>
            <w:r w:rsidRPr="00A1781D">
              <w:rPr>
                <w:sz w:val="18"/>
                <w:szCs w:val="18"/>
              </w:rPr>
              <w:t>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7116F4" w:rsidP="007116F4">
            <w:pPr>
              <w:jc w:val="center"/>
              <w:rPr>
                <w:sz w:val="18"/>
                <w:szCs w:val="18"/>
              </w:rPr>
            </w:pPr>
            <w:r w:rsidRPr="00A1781D">
              <w:rPr>
                <w:sz w:val="18"/>
                <w:szCs w:val="18"/>
              </w:rPr>
              <w:t>4</w:t>
            </w:r>
            <w:r>
              <w:rPr>
                <w:sz w:val="18"/>
                <w:szCs w:val="18"/>
              </w:rPr>
              <w:t>920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Pr>
                <w:sz w:val="18"/>
                <w:szCs w:val="18"/>
                <w:lang w:val="en-US"/>
              </w:rPr>
              <w:t>&lt;</w:t>
            </w:r>
            <w:r w:rsidRPr="00A1781D">
              <w:rPr>
                <w:sz w:val="18"/>
                <w:szCs w:val="18"/>
              </w:rPr>
              <w:t xml:space="preserve">  </w:t>
            </w:r>
            <w:r w:rsidR="001C0298"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Стр.</w:t>
            </w:r>
            <w:r w:rsidR="007116F4" w:rsidRPr="00A1781D">
              <w:rPr>
                <w:sz w:val="18"/>
                <w:szCs w:val="18"/>
              </w:rPr>
              <w:t>4</w:t>
            </w:r>
            <w:r w:rsidR="007116F4">
              <w:rPr>
                <w:sz w:val="18"/>
                <w:szCs w:val="18"/>
              </w:rPr>
              <w:t>920</w:t>
            </w:r>
            <w:r w:rsidR="007116F4" w:rsidRPr="00A1781D">
              <w:rPr>
                <w:sz w:val="18"/>
                <w:szCs w:val="18"/>
              </w:rPr>
              <w:t xml:space="preserve"> </w:t>
            </w:r>
            <w:r w:rsidRPr="00A1781D">
              <w:rPr>
                <w:sz w:val="18"/>
                <w:szCs w:val="18"/>
              </w:rPr>
              <w:t xml:space="preserve">должна иметь </w:t>
            </w:r>
            <w:r w:rsidR="008357AE" w:rsidRPr="00A1781D">
              <w:rPr>
                <w:sz w:val="18"/>
                <w:szCs w:val="18"/>
              </w:rPr>
              <w:t>отрицательное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58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7116F4" w:rsidP="007116F4">
            <w:pPr>
              <w:jc w:val="center"/>
              <w:rPr>
                <w:sz w:val="18"/>
                <w:szCs w:val="18"/>
              </w:rPr>
            </w:pPr>
            <w:r w:rsidRPr="00A1781D">
              <w:rPr>
                <w:sz w:val="18"/>
                <w:szCs w:val="18"/>
              </w:rPr>
              <w:t>4</w:t>
            </w:r>
            <w:r>
              <w:rPr>
                <w:sz w:val="18"/>
                <w:szCs w:val="18"/>
              </w:rPr>
              <w:t>9</w:t>
            </w:r>
            <w:r w:rsidRPr="00A1781D">
              <w:rPr>
                <w:sz w:val="18"/>
                <w:szCs w:val="18"/>
              </w:rPr>
              <w:t>3</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Стр.</w:t>
            </w:r>
            <w:r w:rsidR="007116F4" w:rsidRPr="00A1781D">
              <w:rPr>
                <w:sz w:val="18"/>
                <w:szCs w:val="18"/>
              </w:rPr>
              <w:t>4</w:t>
            </w:r>
            <w:r w:rsidR="007116F4">
              <w:rPr>
                <w:sz w:val="18"/>
                <w:szCs w:val="18"/>
              </w:rPr>
              <w:t>9</w:t>
            </w:r>
            <w:r w:rsidR="007116F4" w:rsidRPr="00A1781D">
              <w:rPr>
                <w:sz w:val="18"/>
                <w:szCs w:val="18"/>
              </w:rPr>
              <w:t>3</w:t>
            </w:r>
            <w:r w:rsidR="007116F4">
              <w:rPr>
                <w:sz w:val="18"/>
                <w:szCs w:val="18"/>
              </w:rPr>
              <w:t>0</w:t>
            </w:r>
            <w:r w:rsidR="007116F4" w:rsidRPr="00A1781D">
              <w:rPr>
                <w:sz w:val="18"/>
                <w:szCs w:val="18"/>
              </w:rPr>
              <w:t xml:space="preserve"> </w:t>
            </w:r>
            <w:r w:rsidRPr="00A1781D">
              <w:rPr>
                <w:sz w:val="18"/>
                <w:szCs w:val="18"/>
              </w:rPr>
              <w:t>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lastRenderedPageBreak/>
              <w:t>59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501</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&lt;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Стр.501</w:t>
            </w:r>
            <w:r>
              <w:rPr>
                <w:sz w:val="18"/>
                <w:szCs w:val="18"/>
              </w:rPr>
              <w:t>0</w:t>
            </w:r>
            <w:r w:rsidRPr="00A1781D">
              <w:rPr>
                <w:sz w:val="18"/>
                <w:szCs w:val="18"/>
              </w:rPr>
              <w:t xml:space="preserve"> должна иметь отрицательное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432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Стр.432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442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Стр.442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Стр.452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7116F4" w:rsidRPr="00A1781D" w:rsidTr="007116F4">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Pr>
                <w:sz w:val="18"/>
                <w:szCs w:val="18"/>
              </w:rPr>
              <w:t>62.1</w:t>
            </w:r>
          </w:p>
        </w:tc>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116F4">
            <w:pPr>
              <w:jc w:val="center"/>
              <w:rPr>
                <w:sz w:val="18"/>
                <w:szCs w:val="18"/>
              </w:rPr>
            </w:pPr>
            <w:r w:rsidRPr="00A1781D">
              <w:rPr>
                <w:sz w:val="18"/>
                <w:szCs w:val="18"/>
              </w:rPr>
              <w:t>4</w:t>
            </w:r>
            <w:r>
              <w:rPr>
                <w:sz w:val="18"/>
                <w:szCs w:val="18"/>
              </w:rPr>
              <w:t>6</w:t>
            </w:r>
            <w:r w:rsidRPr="00A1781D">
              <w:rPr>
                <w:sz w:val="18"/>
                <w:szCs w:val="18"/>
              </w:rPr>
              <w:t>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7116F4" w:rsidRPr="00A1781D" w:rsidRDefault="007116F4" w:rsidP="007116F4">
            <w:pPr>
              <w:rPr>
                <w:sz w:val="18"/>
                <w:szCs w:val="18"/>
              </w:rPr>
            </w:pPr>
            <w:r w:rsidRPr="00A1781D">
              <w:rPr>
                <w:sz w:val="18"/>
                <w:szCs w:val="18"/>
              </w:rPr>
              <w:t>Стр.4</w:t>
            </w:r>
            <w:r>
              <w:rPr>
                <w:sz w:val="18"/>
                <w:szCs w:val="18"/>
              </w:rPr>
              <w:t>6</w:t>
            </w:r>
            <w:r w:rsidRPr="00A1781D">
              <w:rPr>
                <w:sz w:val="18"/>
                <w:szCs w:val="18"/>
              </w:rPr>
              <w:t>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7116F4" w:rsidRPr="00A1781D" w:rsidRDefault="007116F4" w:rsidP="007A01B2">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7116F4" w:rsidP="007116F4">
            <w:pPr>
              <w:jc w:val="center"/>
              <w:rPr>
                <w:sz w:val="18"/>
                <w:szCs w:val="18"/>
              </w:rPr>
            </w:pPr>
            <w:r w:rsidRPr="00A1781D">
              <w:rPr>
                <w:sz w:val="18"/>
                <w:szCs w:val="18"/>
              </w:rPr>
              <w:t>4</w:t>
            </w:r>
            <w:r>
              <w:rPr>
                <w:sz w:val="18"/>
                <w:szCs w:val="18"/>
              </w:rPr>
              <w:t>910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8357AE" w:rsidP="00E02B11">
            <w:pPr>
              <w:jc w:val="center"/>
              <w:rPr>
                <w:sz w:val="18"/>
                <w:szCs w:val="18"/>
              </w:rPr>
            </w:pPr>
            <w:r w:rsidRPr="00A1781D">
              <w:rPr>
                <w:sz w:val="18"/>
                <w:szCs w:val="18"/>
              </w:rPr>
              <w:t>&gt;</w:t>
            </w:r>
            <w:r w:rsidR="001C0298" w:rsidRPr="00A1781D">
              <w:rPr>
                <w:sz w:val="18"/>
                <w:szCs w:val="18"/>
              </w:rPr>
              <w:t xml:space="preserve">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Стр.</w:t>
            </w:r>
            <w:r w:rsidR="007116F4" w:rsidRPr="00A1781D">
              <w:rPr>
                <w:sz w:val="18"/>
                <w:szCs w:val="18"/>
              </w:rPr>
              <w:t>4</w:t>
            </w:r>
            <w:r w:rsidR="007116F4">
              <w:rPr>
                <w:sz w:val="18"/>
                <w:szCs w:val="18"/>
              </w:rPr>
              <w:t>910</w:t>
            </w:r>
            <w:r w:rsidR="007116F4" w:rsidRPr="00A1781D">
              <w:rPr>
                <w:sz w:val="18"/>
                <w:szCs w:val="18"/>
              </w:rPr>
              <w:t xml:space="preserve"> </w:t>
            </w:r>
            <w:r w:rsidRPr="00A1781D">
              <w:rPr>
                <w:sz w:val="18"/>
                <w:szCs w:val="18"/>
              </w:rPr>
              <w:t xml:space="preserve">должна иметь </w:t>
            </w:r>
            <w:r w:rsidR="008357AE" w:rsidRPr="00A1781D">
              <w:rPr>
                <w:sz w:val="18"/>
                <w:szCs w:val="18"/>
              </w:rPr>
              <w:t>положительное</w:t>
            </w:r>
            <w:r w:rsidRPr="00A1781D">
              <w:rPr>
                <w:sz w:val="18"/>
                <w:szCs w:val="18"/>
              </w:rPr>
              <w:t xml:space="preserve">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64</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7116F4" w:rsidP="007116F4">
            <w:pPr>
              <w:jc w:val="center"/>
              <w:rPr>
                <w:sz w:val="18"/>
                <w:szCs w:val="18"/>
              </w:rPr>
            </w:pPr>
            <w:r w:rsidRPr="00A1781D">
              <w:rPr>
                <w:sz w:val="18"/>
                <w:szCs w:val="18"/>
              </w:rPr>
              <w:t>4</w:t>
            </w:r>
            <w:r>
              <w:rPr>
                <w:sz w:val="18"/>
                <w:szCs w:val="18"/>
              </w:rPr>
              <w:t>9</w:t>
            </w:r>
            <w:r w:rsidRPr="00A1781D">
              <w:rPr>
                <w:sz w:val="18"/>
                <w:szCs w:val="18"/>
              </w:rPr>
              <w:t>4</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&gt; =0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Стр.</w:t>
            </w:r>
            <w:r w:rsidR="007116F4" w:rsidRPr="00A1781D">
              <w:rPr>
                <w:sz w:val="18"/>
                <w:szCs w:val="18"/>
              </w:rPr>
              <w:t>4</w:t>
            </w:r>
            <w:r w:rsidR="007116F4">
              <w:rPr>
                <w:sz w:val="18"/>
                <w:szCs w:val="18"/>
              </w:rPr>
              <w:t>9</w:t>
            </w:r>
            <w:r w:rsidR="007116F4" w:rsidRPr="00A1781D">
              <w:rPr>
                <w:sz w:val="18"/>
                <w:szCs w:val="18"/>
              </w:rPr>
              <w:t>4</w:t>
            </w:r>
            <w:r w:rsidR="007116F4">
              <w:rPr>
                <w:sz w:val="18"/>
                <w:szCs w:val="18"/>
              </w:rPr>
              <w:t>0</w:t>
            </w:r>
            <w:r w:rsidR="007116F4" w:rsidRPr="00A1781D">
              <w:rPr>
                <w:sz w:val="18"/>
                <w:szCs w:val="18"/>
              </w:rPr>
              <w:t xml:space="preserve"> </w:t>
            </w:r>
            <w:r w:rsidRPr="00A1781D">
              <w:rPr>
                <w:sz w:val="18"/>
                <w:szCs w:val="18"/>
              </w:rPr>
              <w:t>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65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502</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lang w:val="en-US"/>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lang w:val="en-US"/>
              </w:rPr>
              <w:t>&gt;</w:t>
            </w:r>
            <w:r w:rsidRPr="00A1781D">
              <w:rPr>
                <w:sz w:val="18"/>
                <w:szCs w:val="18"/>
              </w:rPr>
              <w:t xml:space="preserve"> =</w:t>
            </w:r>
            <w:r w:rsidRPr="00A1781D">
              <w:rPr>
                <w:sz w:val="18"/>
                <w:szCs w:val="18"/>
                <w:lang w:val="en-US"/>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Стр.502</w:t>
            </w:r>
            <w:r>
              <w:rPr>
                <w:sz w:val="18"/>
                <w:szCs w:val="18"/>
              </w:rPr>
              <w:t>0</w:t>
            </w:r>
            <w:r w:rsidRPr="00A1781D">
              <w:rPr>
                <w:sz w:val="18"/>
                <w:szCs w:val="18"/>
              </w:rPr>
              <w:t xml:space="preserve"> должна иметь положительное значение</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6</w:t>
            </w: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rPr>
                <w:sz w:val="18"/>
                <w:szCs w:val="18"/>
              </w:rPr>
            </w:pPr>
            <w:r w:rsidRPr="00A1781D">
              <w:rPr>
                <w:sz w:val="18"/>
                <w:szCs w:val="18"/>
              </w:rPr>
              <w:t>Показатель в Стр.450</w:t>
            </w:r>
            <w:r>
              <w:rPr>
                <w:sz w:val="18"/>
                <w:szCs w:val="18"/>
              </w:rPr>
              <w:t>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5AE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6</w:t>
            </w:r>
            <w:r>
              <w:rPr>
                <w:sz w:val="18"/>
                <w:szCs w:val="18"/>
              </w:rPr>
              <w:t>6.1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Стр.450</w:t>
            </w:r>
            <w:r>
              <w:rPr>
                <w:sz w:val="18"/>
                <w:szCs w:val="18"/>
              </w:rPr>
              <w:t>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67</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 Стр.45</w:t>
            </w:r>
            <w:r>
              <w:rPr>
                <w:sz w:val="18"/>
                <w:szCs w:val="18"/>
              </w:rPr>
              <w:t>10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67.1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10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w:t>
            </w:r>
            <w:r>
              <w:rPr>
                <w:sz w:val="18"/>
                <w:szCs w:val="18"/>
              </w:rPr>
              <w:t>10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63065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68</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rPr>
                <w:sz w:val="18"/>
                <w:szCs w:val="18"/>
              </w:rPr>
            </w:pPr>
            <w:r w:rsidRPr="00A1781D">
              <w:rPr>
                <w:sz w:val="18"/>
                <w:szCs w:val="18"/>
              </w:rPr>
              <w:t>Показатель в Стр.45</w:t>
            </w:r>
            <w:r>
              <w:rPr>
                <w:sz w:val="18"/>
                <w:szCs w:val="18"/>
              </w:rPr>
              <w:t>20</w:t>
            </w:r>
            <w:r w:rsidRPr="00A1781D">
              <w:rPr>
                <w:sz w:val="18"/>
                <w:szCs w:val="18"/>
              </w:rPr>
              <w:t xml:space="preserve"> в отчете ГРБС недопустимо</w:t>
            </w:r>
            <w:r w:rsidR="00370B5C">
              <w:rPr>
                <w:sz w:val="18"/>
                <w:szCs w:val="18"/>
              </w:rPr>
              <w:t>, кроме ГРБС 054,069,092,139,157,169,322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F0BD8">
            <w:pPr>
              <w:jc w:val="center"/>
              <w:rPr>
                <w:sz w:val="18"/>
                <w:szCs w:val="18"/>
              </w:rPr>
            </w:pPr>
            <w:r>
              <w:rPr>
                <w:sz w:val="18"/>
                <w:szCs w:val="18"/>
              </w:rPr>
              <w:t>Б</w:t>
            </w:r>
          </w:p>
        </w:tc>
      </w:tr>
      <w:tr w:rsidR="00370B5C" w:rsidRPr="00A1781D" w:rsidTr="00370B5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68.1</w:t>
            </w: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45</w:t>
            </w:r>
            <w:r>
              <w:rPr>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sidRPr="00A1781D">
              <w:rPr>
                <w:sz w:val="18"/>
                <w:szCs w:val="18"/>
              </w:rPr>
              <w:t>Показатель в Стр.45</w:t>
            </w:r>
            <w:r>
              <w:rPr>
                <w:sz w:val="18"/>
                <w:szCs w:val="18"/>
              </w:rPr>
              <w:t>20</w:t>
            </w:r>
            <w:r w:rsidRPr="00A1781D">
              <w:rPr>
                <w:sz w:val="18"/>
                <w:szCs w:val="18"/>
              </w:rPr>
              <w:t xml:space="preserve"> в отчете ГРБС </w:t>
            </w:r>
            <w:r>
              <w:rPr>
                <w:sz w:val="18"/>
                <w:szCs w:val="18"/>
              </w:rPr>
              <w:t>требует пояснения для ГРБС 054,069,092,139,157,169,322</w:t>
            </w:r>
          </w:p>
        </w:tc>
        <w:tc>
          <w:tcPr>
            <w:tcW w:w="993"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rPr>
                <w:sz w:val="18"/>
                <w:szCs w:val="18"/>
              </w:rPr>
            </w:pPr>
            <w:r>
              <w:rPr>
                <w:sz w:val="18"/>
                <w:szCs w:val="18"/>
              </w:rPr>
              <w:t>ГРБС</w:t>
            </w:r>
          </w:p>
        </w:tc>
        <w:tc>
          <w:tcPr>
            <w:tcW w:w="850" w:type="dxa"/>
            <w:tcBorders>
              <w:top w:val="single" w:sz="4" w:space="0" w:color="auto"/>
              <w:left w:val="single" w:sz="4" w:space="0" w:color="auto"/>
              <w:bottom w:val="single" w:sz="4" w:space="0" w:color="auto"/>
              <w:right w:val="single" w:sz="4" w:space="0" w:color="auto"/>
            </w:tcBorders>
          </w:tcPr>
          <w:p w:rsidR="00370B5C" w:rsidRPr="00A1781D" w:rsidRDefault="00370B5C" w:rsidP="00370B5C">
            <w:pPr>
              <w:jc w:val="center"/>
              <w:rPr>
                <w:sz w:val="18"/>
                <w:szCs w:val="18"/>
              </w:rPr>
            </w:pPr>
            <w:r>
              <w:rPr>
                <w:sz w:val="18"/>
                <w:szCs w:val="18"/>
              </w:rPr>
              <w:t>П</w:t>
            </w:r>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jc w:val="center"/>
              <w:rPr>
                <w:sz w:val="18"/>
                <w:szCs w:val="18"/>
              </w:rPr>
            </w:pPr>
            <w:r>
              <w:rPr>
                <w:sz w:val="18"/>
                <w:szCs w:val="18"/>
              </w:rPr>
              <w:t>69</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800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3,4</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Графы 3,4 по строке 800</w:t>
            </w:r>
            <w:r w:rsidR="00E21C7E" w:rsidRPr="006A68D4">
              <w:rPr>
                <w:sz w:val="18"/>
                <w:szCs w:val="18"/>
              </w:rPr>
              <w:t>0</w:t>
            </w:r>
            <w:r w:rsidRPr="00A1781D">
              <w:rPr>
                <w:sz w:val="18"/>
                <w:szCs w:val="18"/>
              </w:rPr>
              <w:t xml:space="preserve"> не заполняются </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C30346">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DB06A9">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8000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8100</w:t>
            </w:r>
            <w:r w:rsidR="007763A9">
              <w:rPr>
                <w:sz w:val="18"/>
                <w:szCs w:val="18"/>
              </w:rPr>
              <w:t xml:space="preserve"> </w:t>
            </w:r>
            <w:r>
              <w:rPr>
                <w:sz w:val="18"/>
                <w:szCs w:val="18"/>
              </w:rPr>
              <w:t>+</w:t>
            </w:r>
            <w:r w:rsidR="007763A9">
              <w:rPr>
                <w:sz w:val="18"/>
                <w:szCs w:val="18"/>
              </w:rPr>
              <w:t xml:space="preserve"> </w:t>
            </w:r>
            <w:r>
              <w:rPr>
                <w:sz w:val="18"/>
                <w:szCs w:val="18"/>
              </w:rPr>
              <w:t>8200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9D017D">
            <w:pPr>
              <w:rPr>
                <w:sz w:val="18"/>
                <w:szCs w:val="18"/>
              </w:rPr>
            </w:pPr>
            <w:r w:rsidRPr="00A1781D">
              <w:rPr>
                <w:sz w:val="18"/>
                <w:szCs w:val="18"/>
              </w:rPr>
              <w:t>Стр.</w:t>
            </w:r>
            <w:r w:rsidR="009D017D">
              <w:rPr>
                <w:sz w:val="18"/>
                <w:szCs w:val="18"/>
              </w:rPr>
              <w:t>80</w:t>
            </w:r>
            <w:r w:rsidR="009D017D" w:rsidRPr="00A1781D">
              <w:rPr>
                <w:sz w:val="18"/>
                <w:szCs w:val="18"/>
              </w:rPr>
              <w:t>0</w:t>
            </w:r>
            <w:r w:rsidR="009D017D">
              <w:rPr>
                <w:sz w:val="18"/>
                <w:szCs w:val="18"/>
              </w:rPr>
              <w:t>0</w:t>
            </w:r>
            <w:r w:rsidR="009D017D" w:rsidRPr="00A1781D">
              <w:rPr>
                <w:sz w:val="18"/>
                <w:szCs w:val="18"/>
              </w:rPr>
              <w:t xml:space="preserve"> </w:t>
            </w:r>
            <w:r w:rsidRPr="00A1781D">
              <w:rPr>
                <w:sz w:val="18"/>
                <w:szCs w:val="18"/>
              </w:rPr>
              <w:t>&lt;&gt; Стр.</w:t>
            </w:r>
            <w:r w:rsidR="009D017D">
              <w:rPr>
                <w:sz w:val="18"/>
                <w:szCs w:val="18"/>
              </w:rPr>
              <w:t>8100</w:t>
            </w:r>
            <w:r w:rsidR="009D017D" w:rsidRPr="00A1781D">
              <w:rPr>
                <w:sz w:val="18"/>
                <w:szCs w:val="18"/>
              </w:rPr>
              <w:t xml:space="preserve"> </w:t>
            </w:r>
            <w:r w:rsidRPr="00A1781D">
              <w:rPr>
                <w:sz w:val="18"/>
                <w:szCs w:val="18"/>
              </w:rPr>
              <w:t>+ Стр.</w:t>
            </w:r>
            <w:r w:rsidR="009D017D">
              <w:rPr>
                <w:sz w:val="18"/>
                <w:szCs w:val="18"/>
              </w:rPr>
              <w:t>8200</w:t>
            </w:r>
            <w:r w:rsidR="00744357">
              <w:rPr>
                <w:sz w:val="18"/>
                <w:szCs w:val="18"/>
              </w:rPr>
              <w:t xml:space="preserve"> –</w:t>
            </w:r>
            <w:r w:rsidRPr="00A1781D">
              <w:rPr>
                <w:sz w:val="18"/>
                <w:szCs w:val="18"/>
              </w:rPr>
              <w:t xml:space="preserve"> 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DB06A9">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810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Сумма строк, составляющих строку 810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sidRPr="00A1781D">
              <w:rPr>
                <w:sz w:val="18"/>
                <w:szCs w:val="18"/>
              </w:rPr>
              <w:t>Итоговый показатель строки 810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810</w:t>
            </w:r>
            <w:r>
              <w:rPr>
                <w:sz w:val="18"/>
                <w:szCs w:val="18"/>
              </w:rPr>
              <w:t>0</w:t>
            </w:r>
            <w:r w:rsidRPr="00A1781D">
              <w:rPr>
                <w:sz w:val="18"/>
                <w:szCs w:val="18"/>
              </w:rPr>
              <w:t xml:space="preserve"> </w:t>
            </w:r>
            <w:r w:rsidR="00744357">
              <w:rPr>
                <w:sz w:val="18"/>
                <w:szCs w:val="18"/>
              </w:rPr>
              <w:t>–</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73</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8100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sidRPr="00A1781D">
              <w:rPr>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7116F4" w:rsidP="007116F4">
            <w:pPr>
              <w:rPr>
                <w:sz w:val="18"/>
                <w:szCs w:val="18"/>
              </w:rPr>
            </w:pPr>
            <w:r>
              <w:rPr>
                <w:sz w:val="18"/>
                <w:szCs w:val="18"/>
              </w:rPr>
              <w:t>4930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Показател</w:t>
            </w:r>
            <w:r>
              <w:rPr>
                <w:sz w:val="18"/>
                <w:szCs w:val="18"/>
              </w:rPr>
              <w:t>ь</w:t>
            </w:r>
            <w:r w:rsidRPr="00A1781D">
              <w:rPr>
                <w:sz w:val="18"/>
                <w:szCs w:val="18"/>
              </w:rPr>
              <w:t xml:space="preserve"> по строке 810</w:t>
            </w:r>
            <w:r>
              <w:rPr>
                <w:sz w:val="18"/>
                <w:szCs w:val="18"/>
              </w:rPr>
              <w:t>0</w:t>
            </w:r>
            <w:r w:rsidRPr="00A1781D">
              <w:rPr>
                <w:sz w:val="18"/>
                <w:szCs w:val="18"/>
              </w:rPr>
              <w:t xml:space="preserve"> &lt;&gt; показателю строки </w:t>
            </w:r>
            <w:r w:rsidR="007116F4" w:rsidRPr="00A1781D">
              <w:rPr>
                <w:sz w:val="18"/>
                <w:szCs w:val="18"/>
              </w:rPr>
              <w:t>4</w:t>
            </w:r>
            <w:r w:rsidR="007116F4">
              <w:rPr>
                <w:sz w:val="18"/>
                <w:szCs w:val="18"/>
              </w:rPr>
              <w:t>9</w:t>
            </w:r>
            <w:r w:rsidR="007116F4" w:rsidRPr="00A1781D">
              <w:rPr>
                <w:sz w:val="18"/>
                <w:szCs w:val="18"/>
              </w:rPr>
              <w:t>3</w:t>
            </w:r>
            <w:r w:rsidR="007116F4">
              <w:rPr>
                <w:sz w:val="18"/>
                <w:szCs w:val="18"/>
              </w:rPr>
              <w:t>0</w:t>
            </w:r>
            <w:r w:rsidR="007116F4" w:rsidRPr="00A1781D">
              <w:rPr>
                <w:sz w:val="18"/>
                <w:szCs w:val="18"/>
              </w:rPr>
              <w:t xml:space="preserve"> </w:t>
            </w:r>
            <w:r w:rsidR="00744357">
              <w:rPr>
                <w:sz w:val="18"/>
                <w:szCs w:val="18"/>
              </w:rPr>
              <w:t>–</w:t>
            </w:r>
            <w:r w:rsidRPr="00A1781D">
              <w:rPr>
                <w:sz w:val="18"/>
                <w:szCs w:val="18"/>
              </w:rPr>
              <w:t xml:space="preserve">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C30346">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75</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820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Сумма строк, составляющих строку 820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sidRPr="00A1781D">
              <w:rPr>
                <w:sz w:val="18"/>
                <w:szCs w:val="18"/>
              </w:rPr>
              <w:t>Итоговый показатель строки 820</w:t>
            </w:r>
            <w:r>
              <w:rPr>
                <w:sz w:val="18"/>
                <w:szCs w:val="18"/>
              </w:rPr>
              <w:t>0</w:t>
            </w:r>
            <w:r w:rsidRPr="00A1781D">
              <w:rPr>
                <w:sz w:val="18"/>
                <w:szCs w:val="18"/>
              </w:rPr>
              <w:t xml:space="preserve"> &lt;&gt; сумме строк</w:t>
            </w:r>
            <w:r>
              <w:rPr>
                <w:sz w:val="18"/>
                <w:szCs w:val="18"/>
              </w:rPr>
              <w:t>,</w:t>
            </w:r>
            <w:r w:rsidRPr="00A1781D">
              <w:rPr>
                <w:sz w:val="18"/>
                <w:szCs w:val="18"/>
              </w:rPr>
              <w:t xml:space="preserve"> составляющих строку 820</w:t>
            </w:r>
            <w:r>
              <w:rPr>
                <w:sz w:val="18"/>
                <w:szCs w:val="18"/>
              </w:rPr>
              <w:t>0</w:t>
            </w:r>
            <w:r w:rsidRPr="00A1781D">
              <w:rPr>
                <w:sz w:val="18"/>
                <w:szCs w:val="18"/>
              </w:rPr>
              <w:t xml:space="preserve"> </w:t>
            </w:r>
            <w:r w:rsidR="00744357">
              <w:rPr>
                <w:sz w:val="18"/>
                <w:szCs w:val="18"/>
              </w:rPr>
              <w:t>–</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46121F">
            <w:pPr>
              <w:jc w:val="center"/>
              <w:rPr>
                <w:sz w:val="18"/>
                <w:szCs w:val="18"/>
              </w:rPr>
            </w:pPr>
            <w:r>
              <w:rPr>
                <w:sz w:val="18"/>
                <w:szCs w:val="18"/>
              </w:rPr>
              <w:t>Б</w:t>
            </w:r>
          </w:p>
        </w:tc>
      </w:tr>
      <w:tr w:rsidR="001C0298" w:rsidRPr="00A1781D" w:rsidTr="007A2C0A">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76</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8200</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3260C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7116F4" w:rsidP="007116F4">
            <w:pPr>
              <w:rPr>
                <w:sz w:val="18"/>
                <w:szCs w:val="18"/>
              </w:rPr>
            </w:pPr>
            <w:r>
              <w:rPr>
                <w:sz w:val="18"/>
                <w:szCs w:val="18"/>
              </w:rPr>
              <w:t>4940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116F4">
            <w:pPr>
              <w:rPr>
                <w:sz w:val="18"/>
                <w:szCs w:val="18"/>
              </w:rPr>
            </w:pPr>
            <w:r w:rsidRPr="00A1781D">
              <w:rPr>
                <w:sz w:val="18"/>
                <w:szCs w:val="18"/>
              </w:rPr>
              <w:t>Показател</w:t>
            </w:r>
            <w:r>
              <w:rPr>
                <w:sz w:val="18"/>
                <w:szCs w:val="18"/>
              </w:rPr>
              <w:t>ь</w:t>
            </w:r>
            <w:r w:rsidRPr="00A1781D">
              <w:rPr>
                <w:sz w:val="18"/>
                <w:szCs w:val="18"/>
              </w:rPr>
              <w:t xml:space="preserve"> по строке 8</w:t>
            </w:r>
            <w:r>
              <w:rPr>
                <w:sz w:val="18"/>
                <w:szCs w:val="18"/>
              </w:rPr>
              <w:t>2</w:t>
            </w:r>
            <w:r w:rsidRPr="00A1781D">
              <w:rPr>
                <w:sz w:val="18"/>
                <w:szCs w:val="18"/>
              </w:rPr>
              <w:t>0</w:t>
            </w:r>
            <w:r>
              <w:rPr>
                <w:sz w:val="18"/>
                <w:szCs w:val="18"/>
              </w:rPr>
              <w:t>0</w:t>
            </w:r>
            <w:r w:rsidRPr="00A1781D">
              <w:rPr>
                <w:sz w:val="18"/>
                <w:szCs w:val="18"/>
              </w:rPr>
              <w:t xml:space="preserve"> &lt;&gt; показателю строки </w:t>
            </w:r>
            <w:r w:rsidR="007116F4" w:rsidRPr="00A1781D">
              <w:rPr>
                <w:sz w:val="18"/>
                <w:szCs w:val="18"/>
              </w:rPr>
              <w:t>4</w:t>
            </w:r>
            <w:r w:rsidR="007116F4">
              <w:rPr>
                <w:sz w:val="18"/>
                <w:szCs w:val="18"/>
              </w:rPr>
              <w:t>940</w:t>
            </w:r>
            <w:r w:rsidR="007116F4" w:rsidRPr="00A1781D">
              <w:rPr>
                <w:sz w:val="18"/>
                <w:szCs w:val="18"/>
              </w:rPr>
              <w:t xml:space="preserve"> </w:t>
            </w:r>
            <w:r w:rsidR="00744357">
              <w:rPr>
                <w:sz w:val="18"/>
                <w:szCs w:val="18"/>
              </w:rPr>
              <w:t>–</w:t>
            </w:r>
            <w:r w:rsidRPr="00A1781D">
              <w:rPr>
                <w:sz w:val="18"/>
                <w:szCs w:val="18"/>
              </w:rPr>
              <w:t xml:space="preserve"> недопустим</w:t>
            </w:r>
            <w:r>
              <w:rPr>
                <w:sz w:val="18"/>
                <w:szCs w:val="18"/>
              </w:rPr>
              <w:t>о</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7A2C0A">
            <w:pPr>
              <w:jc w:val="center"/>
              <w:rPr>
                <w:sz w:val="18"/>
                <w:szCs w:val="18"/>
              </w:rPr>
            </w:pPr>
            <w:r>
              <w:rPr>
                <w:sz w:val="18"/>
                <w:szCs w:val="18"/>
              </w:rPr>
              <w:t>Б</w:t>
            </w:r>
          </w:p>
        </w:tc>
      </w:tr>
      <w:tr w:rsidR="001C0298" w:rsidRPr="00A1781D" w:rsidTr="00790F9F">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63065F">
            <w:pPr>
              <w:jc w:val="center"/>
              <w:rPr>
                <w:sz w:val="18"/>
                <w:szCs w:val="18"/>
              </w:rPr>
            </w:pPr>
            <w:r>
              <w:rPr>
                <w:sz w:val="18"/>
                <w:szCs w:val="18"/>
              </w:rPr>
              <w:t>77</w:t>
            </w:r>
            <w:r w:rsidR="00762295">
              <w:rPr>
                <w:sz w:val="18"/>
                <w:szCs w:val="18"/>
              </w:rPr>
              <w:t xml:space="preserve"> (кроме главы 092)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1C0298" w:rsidRPr="00A1781D" w:rsidRDefault="001C0298" w:rsidP="00FA61FA">
            <w:pPr>
              <w:rPr>
                <w:sz w:val="18"/>
                <w:szCs w:val="18"/>
              </w:rPr>
            </w:pPr>
            <w:r w:rsidRPr="00A1781D">
              <w:rPr>
                <w:sz w:val="18"/>
                <w:szCs w:val="18"/>
              </w:rPr>
              <w:t>220</w:t>
            </w:r>
            <w:r>
              <w:rPr>
                <w:sz w:val="18"/>
                <w:szCs w:val="18"/>
              </w:rPr>
              <w:t>0</w:t>
            </w:r>
            <w:r w:rsidR="00744357">
              <w:rPr>
                <w:sz w:val="18"/>
                <w:szCs w:val="18"/>
              </w:rPr>
              <w:t xml:space="preserve"> </w:t>
            </w:r>
            <w:r w:rsidR="006E669F">
              <w:rPr>
                <w:sz w:val="18"/>
                <w:szCs w:val="18"/>
              </w:rPr>
              <w:t>–</w:t>
            </w:r>
            <w:r w:rsidR="00744357">
              <w:rPr>
                <w:sz w:val="18"/>
                <w:szCs w:val="18"/>
              </w:rPr>
              <w:t xml:space="preserve"> 2900</w:t>
            </w:r>
            <w:r w:rsidRPr="00A1781D">
              <w:rPr>
                <w:sz w:val="18"/>
                <w:szCs w:val="18"/>
              </w:rPr>
              <w:t xml:space="preserve"> + 3</w:t>
            </w:r>
            <w:r w:rsidR="00FA61FA">
              <w:rPr>
                <w:sz w:val="18"/>
                <w:szCs w:val="18"/>
              </w:rPr>
              <w:t>3</w:t>
            </w:r>
            <w:r>
              <w:rPr>
                <w:sz w:val="18"/>
                <w:szCs w:val="18"/>
              </w:rPr>
              <w:t>0</w:t>
            </w:r>
            <w:r w:rsidRPr="00A1781D">
              <w:rPr>
                <w:sz w:val="18"/>
                <w:szCs w:val="18"/>
              </w:rPr>
              <w:t>0</w:t>
            </w:r>
            <w:r w:rsidR="00744357">
              <w:rPr>
                <w:sz w:val="18"/>
                <w:szCs w:val="18"/>
              </w:rPr>
              <w:t xml:space="preserve"> </w:t>
            </w:r>
            <w:r w:rsidR="00FA61FA">
              <w:rPr>
                <w:sz w:val="18"/>
                <w:szCs w:val="18"/>
              </w:rPr>
              <w:t>+</w:t>
            </w:r>
            <w:r w:rsidR="00744357">
              <w:rPr>
                <w:sz w:val="18"/>
                <w:szCs w:val="18"/>
              </w:rPr>
              <w:t xml:space="preserve"> </w:t>
            </w:r>
            <w:r w:rsidR="00FA61FA">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1C0298" w:rsidRPr="00A1781D" w:rsidRDefault="001C0298" w:rsidP="00744357">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00FA61FA">
              <w:rPr>
                <w:sz w:val="18"/>
                <w:szCs w:val="18"/>
              </w:rPr>
              <w:t>,</w:t>
            </w:r>
            <w:r w:rsidRPr="00A1781D">
              <w:rPr>
                <w:sz w:val="18"/>
                <w:szCs w:val="18"/>
              </w:rPr>
              <w:t xml:space="preserve"> 3</w:t>
            </w:r>
            <w:r w:rsidR="00FA61FA">
              <w:rPr>
                <w:sz w:val="18"/>
                <w:szCs w:val="18"/>
              </w:rPr>
              <w:t>3</w:t>
            </w:r>
            <w:r>
              <w:rPr>
                <w:sz w:val="18"/>
                <w:szCs w:val="18"/>
              </w:rPr>
              <w:t>0</w:t>
            </w:r>
            <w:r w:rsidRPr="00A1781D">
              <w:rPr>
                <w:sz w:val="18"/>
                <w:szCs w:val="18"/>
              </w:rPr>
              <w:t>0</w:t>
            </w:r>
            <w:r w:rsidR="00FA61FA">
              <w:rPr>
                <w:sz w:val="18"/>
                <w:szCs w:val="18"/>
              </w:rPr>
              <w:t xml:space="preserve"> и 3420</w:t>
            </w:r>
            <w:r w:rsidRPr="00A1781D">
              <w:rPr>
                <w:sz w:val="18"/>
                <w:szCs w:val="18"/>
              </w:rPr>
              <w:t xml:space="preserve"> </w:t>
            </w:r>
            <w:r w:rsidR="00744357">
              <w:rPr>
                <w:sz w:val="18"/>
                <w:szCs w:val="18"/>
              </w:rPr>
              <w:t xml:space="preserve">за минусом показателя строки 2900 </w:t>
            </w:r>
            <w:r w:rsidR="005811C5">
              <w:rPr>
                <w:sz w:val="18"/>
                <w:szCs w:val="18"/>
              </w:rPr>
              <w:t>–</w:t>
            </w:r>
            <w:r w:rsidRPr="00A1781D">
              <w:rPr>
                <w:sz w:val="18"/>
                <w:szCs w:val="18"/>
              </w:rPr>
              <w:t xml:space="preserve"> недопустим</w:t>
            </w:r>
            <w:r w:rsidR="00744357">
              <w:rPr>
                <w:sz w:val="18"/>
                <w:szCs w:val="18"/>
              </w:rPr>
              <w:t>о</w:t>
            </w:r>
            <w:r w:rsidR="005811C5">
              <w:rPr>
                <w:sz w:val="18"/>
                <w:szCs w:val="18"/>
              </w:rPr>
              <w:t>, кроме ГРБС 092</w:t>
            </w:r>
          </w:p>
        </w:tc>
        <w:tc>
          <w:tcPr>
            <w:tcW w:w="993"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1C0298" w:rsidRPr="00A1781D" w:rsidRDefault="001C0298"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Default="005811C5" w:rsidP="0063065F">
            <w:pPr>
              <w:jc w:val="center"/>
              <w:rPr>
                <w:sz w:val="18"/>
                <w:szCs w:val="18"/>
              </w:rPr>
            </w:pPr>
            <w:r>
              <w:rPr>
                <w:sz w:val="18"/>
                <w:szCs w:val="18"/>
              </w:rPr>
              <w:t>77.1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w:t>
            </w:r>
            <w:r w:rsidRPr="00A1781D">
              <w:rPr>
                <w:sz w:val="18"/>
                <w:szCs w:val="18"/>
              </w:rPr>
              <w:lastRenderedPageBreak/>
              <w:t>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lastRenderedPageBreak/>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FA61FA">
            <w:pPr>
              <w:rPr>
                <w:sz w:val="18"/>
                <w:szCs w:val="18"/>
              </w:rPr>
            </w:pPr>
            <w:r w:rsidRPr="00A1781D">
              <w:rPr>
                <w:sz w:val="18"/>
                <w:szCs w:val="18"/>
              </w:rPr>
              <w:t>220</w:t>
            </w:r>
            <w:r>
              <w:rPr>
                <w:sz w:val="18"/>
                <w:szCs w:val="18"/>
              </w:rPr>
              <w:t>0</w:t>
            </w:r>
            <w:r w:rsidRPr="00A1781D">
              <w:rPr>
                <w:sz w:val="18"/>
                <w:szCs w:val="18"/>
              </w:rPr>
              <w:t xml:space="preserve"> </w:t>
            </w:r>
            <w:r w:rsidR="006E669F">
              <w:rPr>
                <w:sz w:val="18"/>
                <w:szCs w:val="18"/>
              </w:rPr>
              <w:t>–</w:t>
            </w:r>
            <w:r w:rsidR="00744357">
              <w:rPr>
                <w:sz w:val="18"/>
                <w:szCs w:val="18"/>
              </w:rPr>
              <w:t xml:space="preserve"> 2900 </w:t>
            </w:r>
            <w:r w:rsidRPr="00A1781D">
              <w:rPr>
                <w:sz w:val="18"/>
                <w:szCs w:val="18"/>
              </w:rPr>
              <w:t>+ 3</w:t>
            </w:r>
            <w:r>
              <w:rPr>
                <w:sz w:val="18"/>
                <w:szCs w:val="18"/>
              </w:rPr>
              <w:t>30</w:t>
            </w:r>
            <w:r w:rsidRPr="00A1781D">
              <w:rPr>
                <w:sz w:val="18"/>
                <w:szCs w:val="18"/>
              </w:rPr>
              <w:t>0</w:t>
            </w:r>
            <w:r w:rsidR="00744357">
              <w:rPr>
                <w:sz w:val="18"/>
                <w:szCs w:val="18"/>
              </w:rPr>
              <w:t xml:space="preserve"> </w:t>
            </w:r>
            <w:r>
              <w:rPr>
                <w:sz w:val="18"/>
                <w:szCs w:val="18"/>
              </w:rPr>
              <w:t>+</w:t>
            </w:r>
            <w:r w:rsidR="00744357">
              <w:rPr>
                <w:sz w:val="18"/>
                <w:szCs w:val="18"/>
              </w:rPr>
              <w:t xml:space="preserve"> </w:t>
            </w:r>
            <w:r>
              <w:rPr>
                <w:sz w:val="18"/>
                <w:szCs w:val="18"/>
              </w:rPr>
              <w:t>3420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 раздел 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744357">
            <w:pPr>
              <w:rPr>
                <w:sz w:val="18"/>
                <w:szCs w:val="18"/>
              </w:rPr>
            </w:pPr>
            <w:r w:rsidRPr="00A1781D">
              <w:rPr>
                <w:sz w:val="18"/>
                <w:szCs w:val="18"/>
              </w:rPr>
              <w:t>Показатели по строке 900</w:t>
            </w:r>
            <w:r>
              <w:rPr>
                <w:sz w:val="18"/>
                <w:szCs w:val="18"/>
              </w:rPr>
              <w:t>0</w:t>
            </w:r>
            <w:r w:rsidRPr="00A1781D">
              <w:rPr>
                <w:sz w:val="18"/>
                <w:szCs w:val="18"/>
              </w:rPr>
              <w:t xml:space="preserve"> &lt;&gt; сумме показателей строк 220</w:t>
            </w:r>
            <w:r>
              <w:rPr>
                <w:sz w:val="18"/>
                <w:szCs w:val="18"/>
              </w:rPr>
              <w:t>0,</w:t>
            </w:r>
            <w:r w:rsidRPr="00A1781D">
              <w:rPr>
                <w:sz w:val="18"/>
                <w:szCs w:val="18"/>
              </w:rPr>
              <w:t xml:space="preserve"> 3</w:t>
            </w:r>
            <w:r>
              <w:rPr>
                <w:sz w:val="18"/>
                <w:szCs w:val="18"/>
              </w:rPr>
              <w:t>30</w:t>
            </w:r>
            <w:r w:rsidRPr="00A1781D">
              <w:rPr>
                <w:sz w:val="18"/>
                <w:szCs w:val="18"/>
              </w:rPr>
              <w:t>0</w:t>
            </w:r>
            <w:r>
              <w:rPr>
                <w:sz w:val="18"/>
                <w:szCs w:val="18"/>
              </w:rPr>
              <w:t xml:space="preserve"> и 3420 </w:t>
            </w:r>
            <w:r w:rsidR="00744357">
              <w:rPr>
                <w:sz w:val="18"/>
                <w:szCs w:val="18"/>
              </w:rPr>
              <w:t xml:space="preserve">за минусом показателя </w:t>
            </w:r>
            <w:r w:rsidR="00744357">
              <w:rPr>
                <w:sz w:val="18"/>
                <w:szCs w:val="18"/>
              </w:rPr>
              <w:lastRenderedPageBreak/>
              <w:t xml:space="preserve">строки 2900 </w:t>
            </w:r>
            <w:r>
              <w:rPr>
                <w:sz w:val="18"/>
                <w:szCs w:val="18"/>
              </w:rPr>
              <w:t xml:space="preserve">по ГРБС 092 </w:t>
            </w:r>
            <w:r w:rsidR="00744357">
              <w:rPr>
                <w:sz w:val="18"/>
                <w:szCs w:val="18"/>
              </w:rPr>
              <w:t xml:space="preserve">– </w:t>
            </w:r>
            <w:r>
              <w:rPr>
                <w:sz w:val="18"/>
                <w:szCs w:val="18"/>
              </w:rPr>
              <w:t>требует пояснени</w:t>
            </w:r>
            <w:r w:rsidR="00744357">
              <w:rPr>
                <w:sz w:val="18"/>
                <w:szCs w:val="18"/>
              </w:rPr>
              <w:t>й</w:t>
            </w:r>
          </w:p>
        </w:tc>
        <w:tc>
          <w:tcPr>
            <w:tcW w:w="993"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lastRenderedPageBreak/>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Default="005811C5" w:rsidP="00E02B11">
            <w:pPr>
              <w:jc w:val="center"/>
              <w:rPr>
                <w:sz w:val="18"/>
                <w:szCs w:val="18"/>
              </w:rPr>
            </w:pPr>
            <w:r>
              <w:rPr>
                <w:sz w:val="18"/>
                <w:szCs w:val="18"/>
              </w:rPr>
              <w:t>П</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lastRenderedPageBreak/>
              <w:t>78</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900</w:t>
            </w:r>
            <w:r>
              <w:rPr>
                <w:sz w:val="18"/>
                <w:szCs w:val="18"/>
              </w:rPr>
              <w:t>0</w:t>
            </w:r>
            <w:r w:rsidRPr="00A1781D">
              <w:rPr>
                <w:sz w:val="18"/>
                <w:szCs w:val="18"/>
              </w:rPr>
              <w:t xml:space="preserve"> (Расходы – всего)</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Сумма строк, составляющих строку 900</w:t>
            </w:r>
            <w:r>
              <w:rPr>
                <w:sz w:val="18"/>
                <w:szCs w:val="18"/>
              </w:rPr>
              <w:t>0</w:t>
            </w:r>
            <w:r w:rsidRPr="00A1781D">
              <w:rPr>
                <w:sz w:val="18"/>
                <w:szCs w:val="18"/>
              </w:rPr>
              <w:t xml:space="preserve"> (Расходы – всего)</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Итоговый показатель строки 900</w:t>
            </w:r>
            <w:r>
              <w:rPr>
                <w:sz w:val="18"/>
                <w:szCs w:val="18"/>
              </w:rPr>
              <w:t>0</w:t>
            </w:r>
            <w:r w:rsidRPr="00A1781D">
              <w:rPr>
                <w:sz w:val="18"/>
                <w:szCs w:val="18"/>
              </w:rPr>
              <w:t xml:space="preserve"> &lt;&gt; суммы строк</w:t>
            </w:r>
            <w:r>
              <w:rPr>
                <w:sz w:val="18"/>
                <w:szCs w:val="18"/>
              </w:rPr>
              <w:t>,</w:t>
            </w:r>
            <w:r w:rsidRPr="00A1781D">
              <w:rPr>
                <w:sz w:val="18"/>
                <w:szCs w:val="18"/>
              </w:rPr>
              <w:t xml:space="preserve"> составляющих строку 900</w:t>
            </w:r>
            <w:r>
              <w:rPr>
                <w:sz w:val="18"/>
                <w:szCs w:val="18"/>
              </w:rPr>
              <w:t>0</w:t>
            </w:r>
            <w:r w:rsidRPr="00A1781D">
              <w:rPr>
                <w:sz w:val="18"/>
                <w:szCs w:val="18"/>
              </w:rPr>
              <w:t xml:space="preserve"> </w:t>
            </w:r>
            <w:r w:rsidR="00744357">
              <w:rPr>
                <w:sz w:val="18"/>
                <w:szCs w:val="18"/>
              </w:rPr>
              <w:t>–</w:t>
            </w:r>
            <w:r w:rsidRPr="00A1781D">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79</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430</w:t>
            </w:r>
            <w:r>
              <w:rPr>
                <w:sz w:val="18"/>
                <w:szCs w:val="18"/>
              </w:rPr>
              <w:t>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Показатели по строке 990</w:t>
            </w:r>
            <w:r>
              <w:rPr>
                <w:sz w:val="18"/>
                <w:szCs w:val="18"/>
              </w:rPr>
              <w:t>0</w:t>
            </w:r>
            <w:r w:rsidRPr="00A1781D">
              <w:rPr>
                <w:sz w:val="18"/>
                <w:szCs w:val="18"/>
              </w:rPr>
              <w:t xml:space="preserve"> &lt;&gt; показателю строки 430</w:t>
            </w:r>
            <w:r>
              <w:rPr>
                <w:sz w:val="18"/>
                <w:szCs w:val="18"/>
              </w:rPr>
              <w:t>0</w:t>
            </w:r>
            <w:r w:rsidR="00744357">
              <w:rPr>
                <w:sz w:val="18"/>
                <w:szCs w:val="18"/>
              </w:rPr>
              <w:t xml:space="preserve"> –</w:t>
            </w:r>
            <w:r w:rsidRPr="00A1781D">
              <w:rPr>
                <w:sz w:val="18"/>
                <w:szCs w:val="18"/>
              </w:rPr>
              <w:t xml:space="preserve"> недопустимы</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63065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80</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r w:rsidRPr="00A1781D">
              <w:rPr>
                <w:sz w:val="18"/>
                <w:szCs w:val="18"/>
              </w:rPr>
              <w:t>9</w:t>
            </w:r>
            <w:r>
              <w:rPr>
                <w:sz w:val="18"/>
                <w:szCs w:val="18"/>
              </w:rPr>
              <w:t>0</w:t>
            </w:r>
            <w:r w:rsidRPr="00A1781D">
              <w:rPr>
                <w:sz w:val="18"/>
                <w:szCs w:val="18"/>
              </w:rPr>
              <w:t>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63065F">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577677">
            <w:pPr>
              <w:rPr>
                <w:sz w:val="18"/>
                <w:szCs w:val="18"/>
              </w:rPr>
            </w:pPr>
            <w:r w:rsidRPr="00A1781D">
              <w:rPr>
                <w:sz w:val="18"/>
                <w:szCs w:val="18"/>
              </w:rPr>
              <w:t>Графы 3, 4 по строке 9</w:t>
            </w:r>
            <w:r>
              <w:rPr>
                <w:sz w:val="18"/>
                <w:szCs w:val="18"/>
              </w:rPr>
              <w:t>0</w:t>
            </w:r>
            <w:r w:rsidRPr="00A1781D">
              <w:rPr>
                <w:sz w:val="18"/>
                <w:szCs w:val="18"/>
              </w:rPr>
              <w:t>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F0BD8">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81</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990</w:t>
            </w:r>
            <w:r>
              <w:rPr>
                <w:sz w:val="18"/>
                <w:szCs w:val="18"/>
              </w:rPr>
              <w:t>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3, 4</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r w:rsidRPr="00A1781D">
              <w:rPr>
                <w:sz w:val="18"/>
                <w:szCs w:val="18"/>
              </w:rPr>
              <w:t>Графы 3, 4 по строке 990</w:t>
            </w:r>
            <w:r>
              <w:rPr>
                <w:sz w:val="18"/>
                <w:szCs w:val="18"/>
              </w:rPr>
              <w:t>0</w:t>
            </w:r>
            <w:r w:rsidRPr="00A1781D">
              <w:rPr>
                <w:sz w:val="18"/>
                <w:szCs w:val="18"/>
              </w:rPr>
              <w:t xml:space="preserve"> не заполняются (указывается значение х)</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5811C5" w:rsidRPr="00A1781D" w:rsidTr="00790F9F">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1C0298">
            <w:pPr>
              <w:jc w:val="center"/>
              <w:rPr>
                <w:sz w:val="18"/>
                <w:szCs w:val="18"/>
              </w:rPr>
            </w:pPr>
            <w:r>
              <w:rPr>
                <w:sz w:val="18"/>
                <w:szCs w:val="18"/>
              </w:rPr>
              <w:t>82</w:t>
            </w: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7116F4" w:rsidP="007116F4">
            <w:pPr>
              <w:jc w:val="center"/>
              <w:rPr>
                <w:sz w:val="18"/>
                <w:szCs w:val="18"/>
              </w:rPr>
            </w:pPr>
            <w:r w:rsidRPr="00A1781D">
              <w:rPr>
                <w:sz w:val="18"/>
                <w:szCs w:val="18"/>
              </w:rPr>
              <w:t>4</w:t>
            </w:r>
            <w:r>
              <w:rPr>
                <w:sz w:val="18"/>
                <w:szCs w:val="18"/>
              </w:rPr>
              <w:t>9</w:t>
            </w:r>
            <w:r w:rsidRPr="00A1781D">
              <w:rPr>
                <w:sz w:val="18"/>
                <w:szCs w:val="18"/>
              </w:rPr>
              <w:t>1</w:t>
            </w:r>
            <w:r>
              <w:rPr>
                <w:sz w:val="18"/>
                <w:szCs w:val="18"/>
              </w:rPr>
              <w:t>0</w:t>
            </w:r>
            <w:r w:rsidR="005811C5" w:rsidRPr="00A1781D">
              <w:rPr>
                <w:sz w:val="18"/>
                <w:szCs w:val="18"/>
              </w:rPr>
              <w:t>-</w:t>
            </w:r>
            <w:r w:rsidRPr="00A1781D">
              <w:rPr>
                <w:sz w:val="18"/>
                <w:szCs w:val="18"/>
              </w:rPr>
              <w:t>4</w:t>
            </w:r>
            <w:r>
              <w:rPr>
                <w:sz w:val="18"/>
                <w:szCs w:val="18"/>
              </w:rPr>
              <w:t>9</w:t>
            </w:r>
            <w:r w:rsidRPr="00A1781D">
              <w:rPr>
                <w:sz w:val="18"/>
                <w:szCs w:val="18"/>
              </w:rPr>
              <w:t>4</w:t>
            </w:r>
            <w:r>
              <w:rPr>
                <w:sz w:val="18"/>
                <w:szCs w:val="18"/>
              </w:rPr>
              <w:t xml:space="preserve">0 </w:t>
            </w:r>
            <w:r w:rsidR="005811C5" w:rsidRPr="00A1781D">
              <w:rPr>
                <w:sz w:val="18"/>
                <w:szCs w:val="18"/>
              </w:rPr>
              <w:t>(раздел 3), кроме главы 100</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4,5</w:t>
            </w:r>
          </w:p>
        </w:tc>
        <w:tc>
          <w:tcPr>
            <w:tcW w:w="567"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sidRPr="00A1781D">
              <w:rPr>
                <w:sz w:val="18"/>
                <w:szCs w:val="18"/>
              </w:rPr>
              <w:t>=0</w:t>
            </w:r>
          </w:p>
        </w:tc>
        <w:tc>
          <w:tcPr>
            <w:tcW w:w="1701"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5811C5" w:rsidRPr="00A1781D" w:rsidRDefault="005811C5" w:rsidP="006B2E74">
            <w:pPr>
              <w:rPr>
                <w:sz w:val="18"/>
                <w:szCs w:val="18"/>
              </w:rPr>
            </w:pPr>
            <w:r w:rsidRPr="00A1781D">
              <w:rPr>
                <w:sz w:val="18"/>
                <w:szCs w:val="18"/>
              </w:rPr>
              <w:t xml:space="preserve">Показатели, отраженные в строках </w:t>
            </w:r>
            <w:r w:rsidR="007116F4" w:rsidRPr="00A1781D">
              <w:rPr>
                <w:sz w:val="18"/>
                <w:szCs w:val="18"/>
              </w:rPr>
              <w:t>4</w:t>
            </w:r>
            <w:r w:rsidR="007116F4">
              <w:rPr>
                <w:sz w:val="18"/>
                <w:szCs w:val="18"/>
              </w:rPr>
              <w:t>9</w:t>
            </w:r>
            <w:r w:rsidR="007116F4" w:rsidRPr="00A1781D">
              <w:rPr>
                <w:sz w:val="18"/>
                <w:szCs w:val="18"/>
              </w:rPr>
              <w:t>1</w:t>
            </w:r>
            <w:r w:rsidR="007116F4">
              <w:rPr>
                <w:sz w:val="18"/>
                <w:szCs w:val="18"/>
              </w:rPr>
              <w:t>0</w:t>
            </w:r>
            <w:r w:rsidRPr="00A1781D">
              <w:rPr>
                <w:sz w:val="18"/>
                <w:szCs w:val="18"/>
              </w:rPr>
              <w:t>-</w:t>
            </w:r>
            <w:r w:rsidR="007116F4" w:rsidRPr="00A1781D">
              <w:rPr>
                <w:sz w:val="18"/>
                <w:szCs w:val="18"/>
              </w:rPr>
              <w:t>4</w:t>
            </w:r>
            <w:r w:rsidR="007116F4">
              <w:rPr>
                <w:sz w:val="18"/>
                <w:szCs w:val="18"/>
              </w:rPr>
              <w:t>9</w:t>
            </w:r>
            <w:r w:rsidR="007116F4" w:rsidRPr="00A1781D">
              <w:rPr>
                <w:sz w:val="18"/>
                <w:szCs w:val="18"/>
              </w:rPr>
              <w:t>4</w:t>
            </w:r>
            <w:r w:rsidR="007116F4">
              <w:rPr>
                <w:sz w:val="18"/>
                <w:szCs w:val="18"/>
              </w:rPr>
              <w:t xml:space="preserve">0 </w:t>
            </w:r>
            <w:r>
              <w:rPr>
                <w:sz w:val="18"/>
                <w:szCs w:val="18"/>
              </w:rPr>
              <w:t>недопустимо</w:t>
            </w:r>
          </w:p>
        </w:tc>
        <w:tc>
          <w:tcPr>
            <w:tcW w:w="993"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5811C5" w:rsidRPr="00A1781D" w:rsidRDefault="005811C5" w:rsidP="00E02B11">
            <w:pPr>
              <w:jc w:val="center"/>
              <w:rPr>
                <w:sz w:val="18"/>
                <w:szCs w:val="18"/>
              </w:rPr>
            </w:pPr>
            <w:r>
              <w:rPr>
                <w:sz w:val="18"/>
                <w:szCs w:val="18"/>
              </w:rPr>
              <w:t>Б</w:t>
            </w:r>
          </w:p>
        </w:tc>
      </w:tr>
      <w:tr w:rsidR="00A7233E" w:rsidRPr="00A1781D" w:rsidTr="00A7233E">
        <w:tc>
          <w:tcPr>
            <w:tcW w:w="709"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jc w:val="center"/>
              <w:rPr>
                <w:sz w:val="18"/>
                <w:szCs w:val="18"/>
              </w:rPr>
            </w:pPr>
            <w:r>
              <w:rPr>
                <w:sz w:val="18"/>
                <w:szCs w:val="18"/>
              </w:rPr>
              <w:t xml:space="preserve">83 (кроме глав </w:t>
            </w:r>
            <w:r w:rsidR="00C63871">
              <w:rPr>
                <w:sz w:val="18"/>
                <w:szCs w:val="18"/>
              </w:rPr>
              <w:t xml:space="preserve">100, </w:t>
            </w:r>
            <w:r>
              <w:rPr>
                <w:sz w:val="18"/>
                <w:szCs w:val="18"/>
              </w:rPr>
              <w:t>182, 153)</w:t>
            </w:r>
          </w:p>
        </w:tc>
        <w:tc>
          <w:tcPr>
            <w:tcW w:w="709"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jc w:val="center"/>
              <w:rPr>
                <w:sz w:val="18"/>
                <w:szCs w:val="18"/>
              </w:rPr>
            </w:pPr>
            <w:r w:rsidRPr="00A1781D">
              <w:rPr>
                <w:sz w:val="18"/>
                <w:szCs w:val="18"/>
              </w:rPr>
              <w:t>4</w:t>
            </w:r>
            <w:r>
              <w:rPr>
                <w:sz w:val="18"/>
                <w:szCs w:val="18"/>
              </w:rPr>
              <w:t>6</w:t>
            </w:r>
            <w:r w:rsidRPr="00A1781D">
              <w:rPr>
                <w:sz w:val="18"/>
                <w:szCs w:val="18"/>
              </w:rPr>
              <w:t>1</w:t>
            </w:r>
            <w:r>
              <w:rPr>
                <w:sz w:val="18"/>
                <w:szCs w:val="18"/>
              </w:rPr>
              <w:t>0, 4620</w:t>
            </w:r>
          </w:p>
        </w:tc>
        <w:tc>
          <w:tcPr>
            <w:tcW w:w="567"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jc w:val="center"/>
              <w:rPr>
                <w:sz w:val="18"/>
                <w:szCs w:val="18"/>
              </w:rPr>
            </w:pPr>
            <w:r w:rsidRPr="00A1781D">
              <w:rPr>
                <w:sz w:val="18"/>
                <w:szCs w:val="18"/>
              </w:rPr>
              <w:t>*</w:t>
            </w:r>
          </w:p>
        </w:tc>
        <w:tc>
          <w:tcPr>
            <w:tcW w:w="567"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jc w:val="center"/>
              <w:rPr>
                <w:sz w:val="18"/>
                <w:szCs w:val="18"/>
              </w:rPr>
            </w:pPr>
            <w:r w:rsidRPr="00A1781D">
              <w:rPr>
                <w:sz w:val="18"/>
                <w:szCs w:val="18"/>
              </w:rPr>
              <w:t>= 0</w:t>
            </w:r>
          </w:p>
        </w:tc>
        <w:tc>
          <w:tcPr>
            <w:tcW w:w="1701"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A7233E" w:rsidRPr="00A1781D" w:rsidRDefault="00A7233E" w:rsidP="00A7233E">
            <w:pPr>
              <w:rPr>
                <w:sz w:val="18"/>
                <w:szCs w:val="18"/>
              </w:rPr>
            </w:pPr>
            <w:r w:rsidRPr="00A1781D">
              <w:rPr>
                <w:sz w:val="18"/>
                <w:szCs w:val="18"/>
              </w:rPr>
              <w:t>Стр.4</w:t>
            </w:r>
            <w:r>
              <w:rPr>
                <w:sz w:val="18"/>
                <w:szCs w:val="18"/>
              </w:rPr>
              <w:t>6</w:t>
            </w:r>
            <w:r w:rsidRPr="00A1781D">
              <w:rPr>
                <w:sz w:val="18"/>
                <w:szCs w:val="18"/>
              </w:rPr>
              <w:t>1</w:t>
            </w:r>
            <w:r>
              <w:rPr>
                <w:sz w:val="18"/>
                <w:szCs w:val="18"/>
              </w:rPr>
              <w:t>0, 4620</w:t>
            </w:r>
            <w:r w:rsidRPr="00A1781D">
              <w:rPr>
                <w:sz w:val="18"/>
                <w:szCs w:val="18"/>
              </w:rPr>
              <w:t xml:space="preserve"> </w:t>
            </w:r>
            <w:r>
              <w:rPr>
                <w:sz w:val="18"/>
                <w:szCs w:val="18"/>
              </w:rPr>
              <w:t>допустимы только для глав 153 и 182</w:t>
            </w:r>
          </w:p>
        </w:tc>
        <w:tc>
          <w:tcPr>
            <w:tcW w:w="993"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A7233E" w:rsidRPr="00A1781D" w:rsidRDefault="00A7233E" w:rsidP="007A500A">
            <w:pPr>
              <w:jc w:val="center"/>
              <w:rPr>
                <w:sz w:val="18"/>
                <w:szCs w:val="18"/>
              </w:rPr>
            </w:pPr>
            <w:r>
              <w:rPr>
                <w:sz w:val="18"/>
                <w:szCs w:val="18"/>
              </w:rPr>
              <w:t>Б</w:t>
            </w:r>
          </w:p>
        </w:tc>
      </w:tr>
      <w:tr w:rsidR="00023D52" w:rsidRPr="00A1781D" w:rsidTr="0075338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110.1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2301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211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110.2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2302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212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110.3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2303</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213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110.4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2304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214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111.1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2401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221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111.2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2402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Сумма показателей по графе 5 детализированных строк 9000 раздела </w:t>
            </w:r>
            <w:r>
              <w:rPr>
                <w:sz w:val="18"/>
                <w:szCs w:val="18"/>
              </w:rPr>
              <w:lastRenderedPageBreak/>
              <w:t>4 по КОСГУ в гр. 3 = 222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lastRenderedPageBreak/>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111.3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2403</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223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111.4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2404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224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111.5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2405</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225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111.6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2406</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226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111.7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2407</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227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111.8</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2408</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229</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112.1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2501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231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112.2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2502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232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113.1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2601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241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113.2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2602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Сумма показателей по графе 5 детализированных </w:t>
            </w:r>
            <w:r>
              <w:rPr>
                <w:sz w:val="18"/>
                <w:szCs w:val="18"/>
              </w:rPr>
              <w:lastRenderedPageBreak/>
              <w:t>строк 9000 раздела 4 по КОСГУ в гр. 3 = 242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lastRenderedPageBreak/>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 xml:space="preserve">0 </w:t>
            </w:r>
            <w:r>
              <w:rPr>
                <w:sz w:val="18"/>
                <w:szCs w:val="18"/>
              </w:rPr>
              <w:lastRenderedPageBreak/>
              <w:t>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113.3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2603</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243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113.4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2604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244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113.5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2605</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245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113.6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2606</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246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113.7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2607</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247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113.8</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2608</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248</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113.9</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2609</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249</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113.10</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2611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664FF4" w:rsidRDefault="00023D52" w:rsidP="00023D52">
            <w:pPr>
              <w:rPr>
                <w:sz w:val="18"/>
                <w:szCs w:val="18"/>
              </w:rPr>
            </w:pPr>
            <w:r>
              <w:rPr>
                <w:sz w:val="18"/>
                <w:szCs w:val="18"/>
              </w:rPr>
              <w:t>Сумма показателей по графе 5 детализированных строк 9000 раздела 4 по КОСГУ в гр. 3 = 24</w:t>
            </w:r>
            <w:r>
              <w:rPr>
                <w:sz w:val="18"/>
                <w:szCs w:val="18"/>
                <w:lang w:val="en-US"/>
              </w:rPr>
              <w:t>A</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Pr="00664FF4" w:rsidRDefault="00023D52" w:rsidP="00023D52">
            <w:pPr>
              <w:jc w:val="center"/>
              <w:rPr>
                <w:sz w:val="18"/>
                <w:szCs w:val="18"/>
                <w:lang w:val="en-US"/>
              </w:rPr>
            </w:pPr>
            <w:r>
              <w:rPr>
                <w:sz w:val="18"/>
                <w:szCs w:val="18"/>
              </w:rPr>
              <w:t>113.1</w:t>
            </w:r>
            <w:r w:rsidRPr="00E20A39">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023D52" w:rsidRPr="00664FF4" w:rsidRDefault="00023D52" w:rsidP="00023D52">
            <w:pPr>
              <w:jc w:val="center"/>
              <w:rPr>
                <w:sz w:val="18"/>
                <w:szCs w:val="18"/>
                <w:lang w:val="en-US"/>
              </w:rPr>
            </w:pPr>
            <w:r>
              <w:rPr>
                <w:sz w:val="18"/>
                <w:szCs w:val="18"/>
              </w:rPr>
              <w:t>26</w:t>
            </w:r>
            <w:r>
              <w:rPr>
                <w:sz w:val="18"/>
                <w:szCs w:val="18"/>
                <w:lang w:val="en-US"/>
              </w:rPr>
              <w:t>12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664FF4" w:rsidRDefault="00023D52" w:rsidP="00023D52">
            <w:pPr>
              <w:rPr>
                <w:sz w:val="18"/>
                <w:szCs w:val="18"/>
              </w:rPr>
            </w:pPr>
            <w:r>
              <w:rPr>
                <w:sz w:val="18"/>
                <w:szCs w:val="18"/>
              </w:rPr>
              <w:t>Сумма показателей по графе 5 детализированных строк 9000 раздела 4 по КОСГУ в гр. 3 = 24</w:t>
            </w:r>
            <w:r>
              <w:rPr>
                <w:sz w:val="18"/>
                <w:szCs w:val="18"/>
                <w:lang w:val="en-US"/>
              </w:rPr>
              <w:t>B</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114.1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2701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Сумма показателей по графе 5 </w:t>
            </w:r>
            <w:r>
              <w:rPr>
                <w:sz w:val="18"/>
                <w:szCs w:val="18"/>
              </w:rPr>
              <w:lastRenderedPageBreak/>
              <w:t>детализированных строк 9000 раздела 4 по КОСГУ в гр. 3 = 251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lastRenderedPageBreak/>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 xml:space="preserve">0 </w:t>
            </w:r>
            <w:r>
              <w:rPr>
                <w:sz w:val="18"/>
                <w:szCs w:val="18"/>
              </w:rPr>
              <w:lastRenderedPageBreak/>
              <w:t>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114.2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2702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252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114.3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2703</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253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114.4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2704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254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114.5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2705</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255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114.6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2706</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256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115.1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2801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261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115.2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2802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262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115.3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2803</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263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115.4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2804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264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115.5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2805</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265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115.6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2806</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266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664FF4">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115.7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2807</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267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116.1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3001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281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116.2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3002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282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116.3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3003</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283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116.4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3004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284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116.5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3005</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285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116.6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3006</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286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117.1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3101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Сумма показателей по графе 5 детализированных строк 9000 раздела </w:t>
            </w:r>
            <w:r>
              <w:rPr>
                <w:sz w:val="18"/>
                <w:szCs w:val="18"/>
              </w:rPr>
              <w:lastRenderedPageBreak/>
              <w:t>4 по КОСГУ в гр. 3 = 291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lastRenderedPageBreak/>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117.2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3102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292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117.3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3103</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293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117.4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3104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294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117.5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3105</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295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117.6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3106</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296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117.7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3107</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297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117.8</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3108</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298</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117.9</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3109</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299</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118.1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3111</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341</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118.2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3112</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Сумма показателей по графе 5 детализированных </w:t>
            </w:r>
            <w:r>
              <w:rPr>
                <w:sz w:val="18"/>
                <w:szCs w:val="18"/>
              </w:rPr>
              <w:lastRenderedPageBreak/>
              <w:t>строк 9000 раздела 4 по КОСГУ в гр. 3 = 342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lastRenderedPageBreak/>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 xml:space="preserve">0 </w:t>
            </w:r>
            <w:r>
              <w:rPr>
                <w:sz w:val="18"/>
                <w:szCs w:val="18"/>
              </w:rPr>
              <w:lastRenderedPageBreak/>
              <w:t>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118.3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3113</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343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118.4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3114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344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118.5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3115</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345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118.6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3116+3346</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346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Сумма показателей строк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118.7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3117</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349</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119.1</w:t>
            </w:r>
            <w:r w:rsidR="00E214B9">
              <w:rPr>
                <w:sz w:val="18"/>
                <w:szCs w:val="18"/>
              </w:rPr>
              <w:t xml:space="preserve"> (кроме главы 092)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3310</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310</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E214B9" w:rsidRPr="00A1781D" w:rsidTr="00E214B9">
        <w:tc>
          <w:tcPr>
            <w:tcW w:w="709" w:type="dxa"/>
            <w:tcBorders>
              <w:top w:val="single" w:sz="4" w:space="0" w:color="auto"/>
              <w:left w:val="single" w:sz="4" w:space="0" w:color="auto"/>
              <w:bottom w:val="single" w:sz="4" w:space="0" w:color="auto"/>
              <w:right w:val="single" w:sz="4" w:space="0" w:color="auto"/>
            </w:tcBorders>
          </w:tcPr>
          <w:p w:rsidR="00E214B9" w:rsidRDefault="00E214B9" w:rsidP="00E214B9">
            <w:pPr>
              <w:jc w:val="center"/>
              <w:rPr>
                <w:sz w:val="18"/>
                <w:szCs w:val="18"/>
              </w:rPr>
            </w:pPr>
            <w:r>
              <w:rPr>
                <w:sz w:val="18"/>
                <w:szCs w:val="18"/>
              </w:rPr>
              <w:t>119.1.1 (для главы 092)</w:t>
            </w:r>
          </w:p>
        </w:tc>
        <w:tc>
          <w:tcPr>
            <w:tcW w:w="709" w:type="dxa"/>
            <w:tcBorders>
              <w:top w:val="single" w:sz="4" w:space="0" w:color="auto"/>
              <w:left w:val="single" w:sz="4" w:space="0" w:color="auto"/>
              <w:bottom w:val="single" w:sz="4" w:space="0" w:color="auto"/>
              <w:right w:val="single" w:sz="4" w:space="0" w:color="auto"/>
            </w:tcBorders>
          </w:tcPr>
          <w:p w:rsidR="00E214B9" w:rsidRPr="00A1781D" w:rsidRDefault="00E214B9" w:rsidP="00D2019B">
            <w:pPr>
              <w:jc w:val="center"/>
              <w:rPr>
                <w:sz w:val="18"/>
                <w:szCs w:val="18"/>
              </w:rPr>
            </w:pPr>
            <w:r>
              <w:rPr>
                <w:sz w:val="18"/>
                <w:szCs w:val="18"/>
              </w:rPr>
              <w:t>3310</w:t>
            </w:r>
          </w:p>
        </w:tc>
        <w:tc>
          <w:tcPr>
            <w:tcW w:w="567" w:type="dxa"/>
            <w:tcBorders>
              <w:top w:val="single" w:sz="4" w:space="0" w:color="auto"/>
              <w:left w:val="single" w:sz="4" w:space="0" w:color="auto"/>
              <w:bottom w:val="single" w:sz="4" w:space="0" w:color="auto"/>
              <w:right w:val="single" w:sz="4" w:space="0" w:color="auto"/>
            </w:tcBorders>
          </w:tcPr>
          <w:p w:rsidR="00E214B9" w:rsidRPr="00A1781D" w:rsidRDefault="00E214B9" w:rsidP="00D2019B">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E214B9" w:rsidRPr="00A1781D" w:rsidRDefault="00E214B9" w:rsidP="00D2019B">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E214B9" w:rsidRPr="00A1781D" w:rsidRDefault="00E214B9" w:rsidP="00D2019B">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E214B9" w:rsidRPr="00A1781D" w:rsidRDefault="00E214B9" w:rsidP="00D2019B">
            <w:pPr>
              <w:rPr>
                <w:sz w:val="18"/>
                <w:szCs w:val="18"/>
              </w:rPr>
            </w:pPr>
            <w:r>
              <w:rPr>
                <w:sz w:val="18"/>
                <w:szCs w:val="18"/>
              </w:rPr>
              <w:t>Сумма показателей по графе 5 детализированных строк 9000 раздела 4 по КОСГУ в гр. 3 = 310</w:t>
            </w:r>
          </w:p>
        </w:tc>
        <w:tc>
          <w:tcPr>
            <w:tcW w:w="709" w:type="dxa"/>
            <w:tcBorders>
              <w:top w:val="single" w:sz="4" w:space="0" w:color="auto"/>
              <w:left w:val="single" w:sz="4" w:space="0" w:color="auto"/>
              <w:bottom w:val="single" w:sz="4" w:space="0" w:color="auto"/>
              <w:right w:val="single" w:sz="4" w:space="0" w:color="auto"/>
            </w:tcBorders>
          </w:tcPr>
          <w:p w:rsidR="00E214B9" w:rsidRPr="00A1781D" w:rsidRDefault="00E214B9" w:rsidP="00D2019B">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E214B9" w:rsidRPr="00A1781D" w:rsidRDefault="00E214B9" w:rsidP="00D2019B">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E214B9" w:rsidRPr="00A1781D" w:rsidRDefault="00E214B9" w:rsidP="00E214B9">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требуется пояснение</w:t>
            </w:r>
          </w:p>
        </w:tc>
        <w:tc>
          <w:tcPr>
            <w:tcW w:w="993" w:type="dxa"/>
            <w:tcBorders>
              <w:top w:val="single" w:sz="4" w:space="0" w:color="auto"/>
              <w:left w:val="single" w:sz="4" w:space="0" w:color="auto"/>
              <w:bottom w:val="single" w:sz="4" w:space="0" w:color="auto"/>
              <w:right w:val="single" w:sz="4" w:space="0" w:color="auto"/>
            </w:tcBorders>
          </w:tcPr>
          <w:p w:rsidR="00E214B9" w:rsidRDefault="00E214B9" w:rsidP="00D2019B">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E214B9" w:rsidRDefault="00E214B9" w:rsidP="00D2019B">
            <w:pPr>
              <w:jc w:val="center"/>
              <w:rPr>
                <w:sz w:val="18"/>
                <w:szCs w:val="18"/>
              </w:rPr>
            </w:pPr>
            <w:r>
              <w:rPr>
                <w:sz w:val="18"/>
                <w:szCs w:val="18"/>
              </w:rPr>
              <w:t>П</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119.2</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3320</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320</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119.3</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3330</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330</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119.4</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3347</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Сумма показателей по графе 5 </w:t>
            </w:r>
            <w:r>
              <w:rPr>
                <w:sz w:val="18"/>
                <w:szCs w:val="18"/>
              </w:rPr>
              <w:lastRenderedPageBreak/>
              <w:t>детализированных строк 9000 раздела 4 по КОСГУ в гр. 3 = 347</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lastRenderedPageBreak/>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 xml:space="preserve">0 </w:t>
            </w:r>
            <w:r>
              <w:rPr>
                <w:sz w:val="18"/>
                <w:szCs w:val="18"/>
              </w:rPr>
              <w:lastRenderedPageBreak/>
              <w:t>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lastRenderedPageBreak/>
              <w:t>119.5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3350</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360</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r w:rsidR="00023D52" w:rsidRPr="00A1781D" w:rsidTr="0090062C">
        <w:tc>
          <w:tcPr>
            <w:tcW w:w="709"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119.6</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3390</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4</w:t>
            </w:r>
          </w:p>
        </w:tc>
        <w:tc>
          <w:tcPr>
            <w:tcW w:w="567"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sidRPr="00A1781D">
              <w:rPr>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Сумма показателей по графе 5 детализированных строк 9000 раздела 4 по КОСГУ в гр. 3 = 228</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r>
              <w:rPr>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023D52" w:rsidRPr="00A1781D" w:rsidRDefault="00023D52" w:rsidP="00023D52">
            <w:pPr>
              <w:rPr>
                <w:sz w:val="18"/>
                <w:szCs w:val="18"/>
              </w:rPr>
            </w:pPr>
            <w:r>
              <w:rPr>
                <w:sz w:val="18"/>
                <w:szCs w:val="18"/>
              </w:rPr>
              <w:t xml:space="preserve">Показатель строки раздела 2 «Выбытия» </w:t>
            </w:r>
            <w:r w:rsidRPr="00A1781D">
              <w:rPr>
                <w:sz w:val="18"/>
                <w:szCs w:val="18"/>
              </w:rPr>
              <w:t xml:space="preserve">&lt;&gt; </w:t>
            </w:r>
            <w:r>
              <w:rPr>
                <w:sz w:val="18"/>
                <w:szCs w:val="18"/>
              </w:rPr>
              <w:t>сумме п</w:t>
            </w:r>
            <w:r w:rsidRPr="00A1781D">
              <w:rPr>
                <w:sz w:val="18"/>
                <w:szCs w:val="18"/>
              </w:rPr>
              <w:t>оказател</w:t>
            </w:r>
            <w:r>
              <w:rPr>
                <w:sz w:val="18"/>
                <w:szCs w:val="18"/>
              </w:rPr>
              <w:t>ей</w:t>
            </w:r>
            <w:r w:rsidRPr="00A1781D">
              <w:rPr>
                <w:sz w:val="18"/>
                <w:szCs w:val="18"/>
              </w:rPr>
              <w:t xml:space="preserve"> </w:t>
            </w:r>
            <w:r>
              <w:rPr>
                <w:sz w:val="18"/>
                <w:szCs w:val="18"/>
              </w:rPr>
              <w:t>детализированных</w:t>
            </w:r>
            <w:r w:rsidRPr="00A1781D">
              <w:rPr>
                <w:sz w:val="18"/>
                <w:szCs w:val="18"/>
              </w:rPr>
              <w:t xml:space="preserve"> строк 900</w:t>
            </w:r>
            <w:r>
              <w:rPr>
                <w:sz w:val="18"/>
                <w:szCs w:val="18"/>
              </w:rPr>
              <w:t>0 раздела 4 по соответствующим КОСГУ – недопустимо</w:t>
            </w:r>
          </w:p>
        </w:tc>
        <w:tc>
          <w:tcPr>
            <w:tcW w:w="993"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ПБС, РБС, ГРБС</w:t>
            </w:r>
          </w:p>
        </w:tc>
        <w:tc>
          <w:tcPr>
            <w:tcW w:w="850" w:type="dxa"/>
            <w:tcBorders>
              <w:top w:val="single" w:sz="4" w:space="0" w:color="auto"/>
              <w:left w:val="single" w:sz="4" w:space="0" w:color="auto"/>
              <w:bottom w:val="single" w:sz="4" w:space="0" w:color="auto"/>
              <w:right w:val="single" w:sz="4" w:space="0" w:color="auto"/>
            </w:tcBorders>
          </w:tcPr>
          <w:p w:rsidR="00023D52" w:rsidRDefault="00023D52" w:rsidP="00023D52">
            <w:pPr>
              <w:jc w:val="center"/>
              <w:rPr>
                <w:sz w:val="18"/>
                <w:szCs w:val="18"/>
              </w:rPr>
            </w:pPr>
            <w:r>
              <w:rPr>
                <w:sz w:val="18"/>
                <w:szCs w:val="18"/>
              </w:rPr>
              <w:t>Б</w:t>
            </w:r>
          </w:p>
        </w:tc>
      </w:tr>
    </w:tbl>
    <w:p w:rsidR="007D45B5" w:rsidRDefault="007D45B5" w:rsidP="007D45B5">
      <w:pPr>
        <w:rPr>
          <w:sz w:val="18"/>
          <w:szCs w:val="18"/>
        </w:rPr>
      </w:pPr>
    </w:p>
    <w:p w:rsidR="007D45B5" w:rsidRPr="005E2056" w:rsidRDefault="005E2056" w:rsidP="005E2056">
      <w:pPr>
        <w:pStyle w:val="2"/>
        <w:ind w:left="0" w:firstLine="0"/>
        <w:jc w:val="both"/>
        <w:rPr>
          <w:b/>
          <w:sz w:val="18"/>
          <w:szCs w:val="18"/>
        </w:rPr>
      </w:pPr>
      <w:bookmarkStart w:id="791" w:name="_Toc216965309"/>
      <w:r w:rsidRPr="005E2056">
        <w:rPr>
          <w:b/>
          <w:sz w:val="18"/>
          <w:szCs w:val="18"/>
        </w:rPr>
        <w:t xml:space="preserve">29.3. </w:t>
      </w:r>
      <w:proofErr w:type="spellStart"/>
      <w:r w:rsidR="007D45B5" w:rsidRPr="005E2056">
        <w:rPr>
          <w:b/>
          <w:sz w:val="18"/>
          <w:szCs w:val="18"/>
        </w:rPr>
        <w:t>Междокументальные</w:t>
      </w:r>
      <w:proofErr w:type="spellEnd"/>
      <w:r w:rsidR="007D45B5" w:rsidRPr="005E2056">
        <w:rPr>
          <w:b/>
          <w:sz w:val="18"/>
          <w:szCs w:val="18"/>
        </w:rPr>
        <w:t xml:space="preserve"> контрольные соотношения для ежеквартальных Сведений </w:t>
      </w:r>
      <w:r>
        <w:rPr>
          <w:b/>
          <w:sz w:val="18"/>
          <w:szCs w:val="18"/>
        </w:rPr>
        <w:t>(</w:t>
      </w:r>
      <w:r w:rsidR="007D45B5" w:rsidRPr="005E2056">
        <w:rPr>
          <w:b/>
          <w:sz w:val="18"/>
          <w:szCs w:val="18"/>
        </w:rPr>
        <w:t>ф. 0503123</w:t>
      </w:r>
      <w:r>
        <w:rPr>
          <w:b/>
          <w:sz w:val="18"/>
          <w:szCs w:val="18"/>
        </w:rPr>
        <w:t>)</w:t>
      </w:r>
      <w:bookmarkEnd w:id="791"/>
    </w:p>
    <w:p w:rsidR="007D45B5" w:rsidRPr="00A1781D" w:rsidRDefault="007D45B5" w:rsidP="007D45B5">
      <w:pPr>
        <w:rPr>
          <w:sz w:val="18"/>
          <w:szCs w:val="18"/>
        </w:rPr>
      </w:pPr>
    </w:p>
    <w:tbl>
      <w:tblPr>
        <w:tblW w:w="11001"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880"/>
        <w:gridCol w:w="965"/>
        <w:gridCol w:w="736"/>
        <w:gridCol w:w="567"/>
        <w:gridCol w:w="1134"/>
        <w:gridCol w:w="965"/>
        <w:gridCol w:w="1020"/>
        <w:gridCol w:w="567"/>
        <w:gridCol w:w="2998"/>
        <w:gridCol w:w="773"/>
      </w:tblGrid>
      <w:tr w:rsidR="007D45B5" w:rsidRPr="00A1781D" w:rsidTr="007116F4">
        <w:trPr>
          <w:trHeight w:val="617"/>
        </w:trPr>
        <w:tc>
          <w:tcPr>
            <w:tcW w:w="396" w:type="dxa"/>
          </w:tcPr>
          <w:p w:rsidR="007D45B5" w:rsidRPr="00A1781D" w:rsidRDefault="007D45B5" w:rsidP="007D45B5">
            <w:pPr>
              <w:spacing w:line="360" w:lineRule="auto"/>
              <w:rPr>
                <w:sz w:val="18"/>
                <w:szCs w:val="18"/>
              </w:rPr>
            </w:pPr>
            <w:r w:rsidRPr="00A1781D">
              <w:rPr>
                <w:sz w:val="18"/>
                <w:szCs w:val="18"/>
              </w:rPr>
              <w:t>№ п/п</w:t>
            </w:r>
          </w:p>
        </w:tc>
        <w:tc>
          <w:tcPr>
            <w:tcW w:w="880" w:type="dxa"/>
          </w:tcPr>
          <w:p w:rsidR="007D45B5" w:rsidRPr="00A1781D" w:rsidRDefault="007D45B5" w:rsidP="007D45B5">
            <w:pPr>
              <w:spacing w:line="360" w:lineRule="auto"/>
              <w:rPr>
                <w:sz w:val="18"/>
                <w:szCs w:val="18"/>
              </w:rPr>
            </w:pPr>
            <w:r w:rsidRPr="00A1781D">
              <w:rPr>
                <w:sz w:val="18"/>
                <w:szCs w:val="18"/>
              </w:rPr>
              <w:t>Код формы</w:t>
            </w:r>
          </w:p>
        </w:tc>
        <w:tc>
          <w:tcPr>
            <w:tcW w:w="965" w:type="dxa"/>
          </w:tcPr>
          <w:p w:rsidR="007D45B5" w:rsidRPr="00A1781D" w:rsidRDefault="007D45B5" w:rsidP="007D45B5">
            <w:pPr>
              <w:spacing w:line="360" w:lineRule="auto"/>
              <w:rPr>
                <w:sz w:val="18"/>
                <w:szCs w:val="18"/>
              </w:rPr>
            </w:pPr>
            <w:r w:rsidRPr="00A1781D">
              <w:rPr>
                <w:sz w:val="18"/>
                <w:szCs w:val="18"/>
              </w:rPr>
              <w:t>Строка</w:t>
            </w:r>
          </w:p>
        </w:tc>
        <w:tc>
          <w:tcPr>
            <w:tcW w:w="736" w:type="dxa"/>
          </w:tcPr>
          <w:p w:rsidR="007D45B5" w:rsidRPr="00A1781D" w:rsidRDefault="007D45B5" w:rsidP="007D45B5">
            <w:pPr>
              <w:spacing w:line="360" w:lineRule="auto"/>
              <w:rPr>
                <w:sz w:val="18"/>
                <w:szCs w:val="18"/>
              </w:rPr>
            </w:pPr>
            <w:r w:rsidRPr="00A1781D">
              <w:rPr>
                <w:sz w:val="18"/>
                <w:szCs w:val="18"/>
              </w:rPr>
              <w:t>Графа</w:t>
            </w:r>
          </w:p>
        </w:tc>
        <w:tc>
          <w:tcPr>
            <w:tcW w:w="567" w:type="dxa"/>
          </w:tcPr>
          <w:p w:rsidR="007D45B5" w:rsidRPr="00A1781D" w:rsidRDefault="007D45B5" w:rsidP="007D45B5">
            <w:pPr>
              <w:spacing w:line="360" w:lineRule="auto"/>
              <w:rPr>
                <w:sz w:val="18"/>
                <w:szCs w:val="18"/>
              </w:rPr>
            </w:pPr>
            <w:r w:rsidRPr="00A1781D">
              <w:rPr>
                <w:sz w:val="18"/>
                <w:szCs w:val="18"/>
              </w:rPr>
              <w:t xml:space="preserve">Соотношение </w:t>
            </w:r>
          </w:p>
        </w:tc>
        <w:tc>
          <w:tcPr>
            <w:tcW w:w="1134" w:type="dxa"/>
          </w:tcPr>
          <w:p w:rsidR="007D45B5" w:rsidRPr="00A1781D" w:rsidRDefault="007D45B5" w:rsidP="007D45B5">
            <w:pPr>
              <w:spacing w:line="360" w:lineRule="auto"/>
              <w:rPr>
                <w:sz w:val="18"/>
                <w:szCs w:val="18"/>
              </w:rPr>
            </w:pPr>
            <w:r w:rsidRPr="00A1781D">
              <w:rPr>
                <w:sz w:val="18"/>
                <w:szCs w:val="18"/>
              </w:rPr>
              <w:t>Связанная форма</w:t>
            </w:r>
          </w:p>
        </w:tc>
        <w:tc>
          <w:tcPr>
            <w:tcW w:w="965" w:type="dxa"/>
          </w:tcPr>
          <w:p w:rsidR="007D45B5" w:rsidRPr="00A1781D" w:rsidRDefault="007D45B5" w:rsidP="007D45B5">
            <w:pPr>
              <w:spacing w:line="360" w:lineRule="auto"/>
              <w:rPr>
                <w:sz w:val="18"/>
                <w:szCs w:val="18"/>
              </w:rPr>
            </w:pPr>
            <w:r w:rsidRPr="00A1781D">
              <w:rPr>
                <w:sz w:val="18"/>
                <w:szCs w:val="18"/>
              </w:rPr>
              <w:t>Показатель связанной формы</w:t>
            </w:r>
          </w:p>
        </w:tc>
        <w:tc>
          <w:tcPr>
            <w:tcW w:w="1020" w:type="dxa"/>
          </w:tcPr>
          <w:p w:rsidR="007D45B5" w:rsidRPr="00A1781D" w:rsidRDefault="007D45B5" w:rsidP="007D45B5">
            <w:pPr>
              <w:spacing w:line="360" w:lineRule="auto"/>
              <w:rPr>
                <w:sz w:val="18"/>
                <w:szCs w:val="18"/>
              </w:rPr>
            </w:pPr>
            <w:r w:rsidRPr="00A1781D">
              <w:rPr>
                <w:sz w:val="18"/>
                <w:szCs w:val="18"/>
              </w:rPr>
              <w:t>Строка</w:t>
            </w:r>
          </w:p>
        </w:tc>
        <w:tc>
          <w:tcPr>
            <w:tcW w:w="567" w:type="dxa"/>
          </w:tcPr>
          <w:p w:rsidR="007D45B5" w:rsidRPr="00A1781D" w:rsidRDefault="007D45B5" w:rsidP="007D45B5">
            <w:pPr>
              <w:spacing w:line="360" w:lineRule="auto"/>
              <w:rPr>
                <w:sz w:val="18"/>
                <w:szCs w:val="18"/>
              </w:rPr>
            </w:pPr>
            <w:r w:rsidRPr="00A1781D">
              <w:rPr>
                <w:sz w:val="18"/>
                <w:szCs w:val="18"/>
              </w:rPr>
              <w:t>Графа</w:t>
            </w:r>
          </w:p>
        </w:tc>
        <w:tc>
          <w:tcPr>
            <w:tcW w:w="2998" w:type="dxa"/>
          </w:tcPr>
          <w:p w:rsidR="007D45B5" w:rsidRPr="00A1781D" w:rsidRDefault="007D45B5" w:rsidP="007D45B5">
            <w:pPr>
              <w:spacing w:line="360" w:lineRule="auto"/>
              <w:rPr>
                <w:sz w:val="18"/>
                <w:szCs w:val="18"/>
              </w:rPr>
            </w:pPr>
            <w:r w:rsidRPr="00A1781D">
              <w:rPr>
                <w:sz w:val="18"/>
                <w:szCs w:val="18"/>
              </w:rPr>
              <w:t>Контроль показателей</w:t>
            </w:r>
          </w:p>
        </w:tc>
        <w:tc>
          <w:tcPr>
            <w:tcW w:w="773" w:type="dxa"/>
          </w:tcPr>
          <w:p w:rsidR="007D45B5" w:rsidRPr="00A1781D" w:rsidRDefault="007D45B5" w:rsidP="007D45B5">
            <w:pPr>
              <w:spacing w:line="360" w:lineRule="auto"/>
              <w:rPr>
                <w:sz w:val="18"/>
                <w:szCs w:val="18"/>
              </w:rPr>
            </w:pPr>
            <w:r>
              <w:rPr>
                <w:sz w:val="18"/>
                <w:szCs w:val="18"/>
              </w:rPr>
              <w:t>Уровень ошибки</w:t>
            </w:r>
          </w:p>
        </w:tc>
      </w:tr>
      <w:tr w:rsidR="007D45B5" w:rsidRPr="00A1781D" w:rsidTr="007116F4">
        <w:trPr>
          <w:trHeight w:val="1240"/>
        </w:trPr>
        <w:tc>
          <w:tcPr>
            <w:tcW w:w="396" w:type="dxa"/>
          </w:tcPr>
          <w:p w:rsidR="007D45B5" w:rsidRPr="00A1781D" w:rsidRDefault="007D45B5" w:rsidP="007D45B5">
            <w:pPr>
              <w:jc w:val="center"/>
              <w:rPr>
                <w:sz w:val="18"/>
                <w:szCs w:val="18"/>
              </w:rPr>
            </w:pPr>
            <w:r w:rsidRPr="00A1781D">
              <w:rPr>
                <w:sz w:val="18"/>
                <w:szCs w:val="18"/>
              </w:rPr>
              <w:t>1</w:t>
            </w:r>
          </w:p>
          <w:p w:rsidR="007D45B5" w:rsidRPr="00A1781D" w:rsidRDefault="007D45B5" w:rsidP="007D45B5">
            <w:pPr>
              <w:rPr>
                <w:sz w:val="18"/>
                <w:szCs w:val="18"/>
              </w:rPr>
            </w:pPr>
          </w:p>
        </w:tc>
        <w:tc>
          <w:tcPr>
            <w:tcW w:w="880" w:type="dxa"/>
          </w:tcPr>
          <w:p w:rsidR="007D45B5" w:rsidRPr="00A1781D" w:rsidRDefault="007D45B5" w:rsidP="005811C5">
            <w:pPr>
              <w:rPr>
                <w:sz w:val="18"/>
                <w:szCs w:val="18"/>
              </w:rPr>
            </w:pPr>
            <w:r w:rsidRPr="00A1781D">
              <w:rPr>
                <w:sz w:val="18"/>
                <w:szCs w:val="18"/>
              </w:rPr>
              <w:t>05031</w:t>
            </w:r>
            <w:r>
              <w:rPr>
                <w:sz w:val="18"/>
                <w:szCs w:val="18"/>
              </w:rPr>
              <w:t>23</w:t>
            </w:r>
            <w:r w:rsidRPr="00A1781D">
              <w:rPr>
                <w:sz w:val="18"/>
                <w:szCs w:val="18"/>
              </w:rPr>
              <w:t xml:space="preserve"> (</w:t>
            </w:r>
            <w:r w:rsidR="005811C5">
              <w:rPr>
                <w:sz w:val="18"/>
                <w:szCs w:val="18"/>
              </w:rPr>
              <w:t xml:space="preserve">Отчет за аналогичный период </w:t>
            </w:r>
            <w:r w:rsidRPr="00A1781D">
              <w:rPr>
                <w:sz w:val="18"/>
                <w:szCs w:val="18"/>
              </w:rPr>
              <w:t>предыдущ</w:t>
            </w:r>
            <w:r w:rsidR="005811C5">
              <w:rPr>
                <w:sz w:val="18"/>
                <w:szCs w:val="18"/>
              </w:rPr>
              <w:t>его</w:t>
            </w:r>
            <w:r w:rsidRPr="00A1781D">
              <w:rPr>
                <w:sz w:val="18"/>
                <w:szCs w:val="18"/>
              </w:rPr>
              <w:t xml:space="preserve"> финансов</w:t>
            </w:r>
            <w:r w:rsidR="005811C5">
              <w:rPr>
                <w:sz w:val="18"/>
                <w:szCs w:val="18"/>
              </w:rPr>
              <w:t>ого</w:t>
            </w:r>
            <w:r w:rsidRPr="00A1781D">
              <w:rPr>
                <w:sz w:val="18"/>
                <w:szCs w:val="18"/>
              </w:rPr>
              <w:t xml:space="preserve"> год</w:t>
            </w:r>
            <w:r w:rsidR="005811C5">
              <w:rPr>
                <w:sz w:val="18"/>
                <w:szCs w:val="18"/>
              </w:rPr>
              <w:t>а</w:t>
            </w:r>
            <w:r w:rsidRPr="00A1781D">
              <w:rPr>
                <w:sz w:val="18"/>
                <w:szCs w:val="18"/>
              </w:rPr>
              <w:t>)</w:t>
            </w:r>
          </w:p>
        </w:tc>
        <w:tc>
          <w:tcPr>
            <w:tcW w:w="965" w:type="dxa"/>
          </w:tcPr>
          <w:p w:rsidR="007D45B5" w:rsidRPr="00A1781D" w:rsidRDefault="007D45B5" w:rsidP="00E20175">
            <w:pPr>
              <w:rPr>
                <w:sz w:val="18"/>
                <w:szCs w:val="18"/>
              </w:rPr>
            </w:pPr>
            <w:r>
              <w:rPr>
                <w:sz w:val="18"/>
                <w:szCs w:val="18"/>
              </w:rPr>
              <w:t>* (раздел 1,2,3)</w:t>
            </w:r>
          </w:p>
        </w:tc>
        <w:tc>
          <w:tcPr>
            <w:tcW w:w="736" w:type="dxa"/>
          </w:tcPr>
          <w:p w:rsidR="007D45B5" w:rsidRPr="00A1781D" w:rsidRDefault="007D45B5" w:rsidP="007D45B5">
            <w:pPr>
              <w:spacing w:line="360" w:lineRule="auto"/>
              <w:rPr>
                <w:sz w:val="18"/>
                <w:szCs w:val="18"/>
              </w:rPr>
            </w:pPr>
            <w:r>
              <w:rPr>
                <w:sz w:val="18"/>
                <w:szCs w:val="18"/>
              </w:rPr>
              <w:t>4</w:t>
            </w:r>
          </w:p>
        </w:tc>
        <w:tc>
          <w:tcPr>
            <w:tcW w:w="567" w:type="dxa"/>
          </w:tcPr>
          <w:p w:rsidR="007D45B5" w:rsidRPr="00A1781D" w:rsidRDefault="007D45B5" w:rsidP="007D45B5">
            <w:pPr>
              <w:rPr>
                <w:sz w:val="18"/>
                <w:szCs w:val="18"/>
              </w:rPr>
            </w:pPr>
            <w:r w:rsidRPr="00A1781D">
              <w:rPr>
                <w:sz w:val="18"/>
                <w:szCs w:val="18"/>
              </w:rPr>
              <w:t>=</w:t>
            </w:r>
          </w:p>
        </w:tc>
        <w:tc>
          <w:tcPr>
            <w:tcW w:w="1134" w:type="dxa"/>
          </w:tcPr>
          <w:p w:rsidR="007D45B5" w:rsidRPr="00A1781D" w:rsidRDefault="007D45B5" w:rsidP="007D45B5">
            <w:pPr>
              <w:rPr>
                <w:sz w:val="18"/>
                <w:szCs w:val="18"/>
              </w:rPr>
            </w:pPr>
            <w:r w:rsidRPr="00A1781D">
              <w:rPr>
                <w:sz w:val="18"/>
                <w:szCs w:val="18"/>
              </w:rPr>
              <w:t>05031</w:t>
            </w:r>
            <w:r>
              <w:rPr>
                <w:sz w:val="18"/>
                <w:szCs w:val="18"/>
              </w:rPr>
              <w:t xml:space="preserve">23 </w:t>
            </w:r>
            <w:r w:rsidRPr="00A1781D">
              <w:rPr>
                <w:sz w:val="18"/>
                <w:szCs w:val="18"/>
              </w:rPr>
              <w:t>(текущего года)</w:t>
            </w:r>
          </w:p>
        </w:tc>
        <w:tc>
          <w:tcPr>
            <w:tcW w:w="965" w:type="dxa"/>
          </w:tcPr>
          <w:p w:rsidR="007D45B5" w:rsidRPr="00A1781D" w:rsidRDefault="007D45B5" w:rsidP="007D45B5">
            <w:pPr>
              <w:rPr>
                <w:sz w:val="18"/>
                <w:szCs w:val="18"/>
              </w:rPr>
            </w:pPr>
          </w:p>
        </w:tc>
        <w:tc>
          <w:tcPr>
            <w:tcW w:w="1020" w:type="dxa"/>
          </w:tcPr>
          <w:p w:rsidR="007D45B5" w:rsidRPr="00A1781D" w:rsidRDefault="007D45B5" w:rsidP="00E20175">
            <w:pPr>
              <w:rPr>
                <w:sz w:val="18"/>
                <w:szCs w:val="18"/>
              </w:rPr>
            </w:pPr>
            <w:r>
              <w:rPr>
                <w:sz w:val="18"/>
                <w:szCs w:val="18"/>
              </w:rPr>
              <w:t>* (раздел 1,2,3)</w:t>
            </w:r>
          </w:p>
        </w:tc>
        <w:tc>
          <w:tcPr>
            <w:tcW w:w="567" w:type="dxa"/>
          </w:tcPr>
          <w:p w:rsidR="007D45B5" w:rsidRPr="00A1781D" w:rsidRDefault="007D45B5" w:rsidP="007D45B5">
            <w:pPr>
              <w:rPr>
                <w:sz w:val="18"/>
                <w:szCs w:val="18"/>
              </w:rPr>
            </w:pPr>
            <w:r>
              <w:rPr>
                <w:sz w:val="18"/>
                <w:szCs w:val="18"/>
              </w:rPr>
              <w:t>5</w:t>
            </w:r>
          </w:p>
        </w:tc>
        <w:tc>
          <w:tcPr>
            <w:tcW w:w="2998" w:type="dxa"/>
          </w:tcPr>
          <w:p w:rsidR="007D45B5" w:rsidRPr="00A1781D" w:rsidRDefault="007D45B5" w:rsidP="005811C5">
            <w:pPr>
              <w:rPr>
                <w:sz w:val="18"/>
                <w:szCs w:val="18"/>
              </w:rPr>
            </w:pPr>
            <w:r>
              <w:rPr>
                <w:sz w:val="18"/>
                <w:szCs w:val="18"/>
              </w:rPr>
              <w:t xml:space="preserve">Показатели </w:t>
            </w:r>
            <w:r w:rsidR="005811C5">
              <w:rPr>
                <w:sz w:val="18"/>
                <w:szCs w:val="18"/>
              </w:rPr>
              <w:t xml:space="preserve">графы 5 </w:t>
            </w:r>
            <w:r>
              <w:rPr>
                <w:sz w:val="18"/>
                <w:szCs w:val="18"/>
              </w:rPr>
              <w:t xml:space="preserve">разделов 1,2,3 </w:t>
            </w:r>
            <w:r w:rsidR="00D55237">
              <w:rPr>
                <w:sz w:val="18"/>
                <w:szCs w:val="18"/>
              </w:rPr>
              <w:t xml:space="preserve">ф. 0503123 </w:t>
            </w:r>
            <w:r>
              <w:rPr>
                <w:sz w:val="18"/>
                <w:szCs w:val="18"/>
              </w:rPr>
              <w:t>тек</w:t>
            </w:r>
            <w:r w:rsidR="005811C5">
              <w:rPr>
                <w:sz w:val="18"/>
                <w:szCs w:val="18"/>
              </w:rPr>
              <w:t>у</w:t>
            </w:r>
            <w:r>
              <w:rPr>
                <w:sz w:val="18"/>
                <w:szCs w:val="18"/>
              </w:rPr>
              <w:t>щего отчетного периода не соответствуют показателям графы 4 прошлого отчетного периода</w:t>
            </w:r>
            <w:r w:rsidRPr="00A1781D">
              <w:rPr>
                <w:sz w:val="18"/>
                <w:szCs w:val="18"/>
              </w:rPr>
              <w:t xml:space="preserve"> – требуются пояснения </w:t>
            </w:r>
          </w:p>
        </w:tc>
        <w:tc>
          <w:tcPr>
            <w:tcW w:w="773" w:type="dxa"/>
          </w:tcPr>
          <w:p w:rsidR="007D45B5" w:rsidRPr="00A1781D" w:rsidRDefault="007D45B5" w:rsidP="007D45B5">
            <w:pPr>
              <w:rPr>
                <w:sz w:val="18"/>
                <w:szCs w:val="18"/>
              </w:rPr>
            </w:pPr>
            <w:r>
              <w:rPr>
                <w:sz w:val="18"/>
                <w:szCs w:val="18"/>
              </w:rPr>
              <w:t>П</w:t>
            </w:r>
          </w:p>
        </w:tc>
      </w:tr>
    </w:tbl>
    <w:p w:rsidR="006604CF" w:rsidRPr="00A1781D" w:rsidRDefault="006604CF" w:rsidP="002E6730">
      <w:pPr>
        <w:rPr>
          <w:b/>
          <w:sz w:val="18"/>
          <w:szCs w:val="18"/>
        </w:rPr>
        <w:sectPr w:rsidR="006604CF" w:rsidRPr="00A1781D" w:rsidSect="00790F9F">
          <w:headerReference w:type="even" r:id="rId14"/>
          <w:headerReference w:type="default" r:id="rId15"/>
          <w:footerReference w:type="default" r:id="rId16"/>
          <w:endnotePr>
            <w:numFmt w:val="upperRoman"/>
          </w:endnotePr>
          <w:pgSz w:w="11906" w:h="16838" w:code="9"/>
          <w:pgMar w:top="851" w:right="424" w:bottom="794" w:left="993" w:header="397" w:footer="709" w:gutter="0"/>
          <w:cols w:space="720"/>
          <w:titlePg/>
          <w:docGrid w:linePitch="360"/>
        </w:sectPr>
      </w:pPr>
    </w:p>
    <w:p w:rsidR="00607F62" w:rsidRPr="00A1781D" w:rsidRDefault="00607F62" w:rsidP="00607F62">
      <w:pPr>
        <w:ind w:right="-471"/>
        <w:jc w:val="center"/>
        <w:outlineLvl w:val="0"/>
        <w:rPr>
          <w:b/>
          <w:sz w:val="18"/>
          <w:szCs w:val="18"/>
        </w:rPr>
      </w:pPr>
      <w:bookmarkStart w:id="792" w:name="_Toc216965310"/>
      <w:bookmarkStart w:id="793" w:name="_Toc424750568"/>
      <w:r w:rsidRPr="00A1781D">
        <w:rPr>
          <w:b/>
          <w:sz w:val="18"/>
          <w:szCs w:val="18"/>
        </w:rPr>
        <w:lastRenderedPageBreak/>
        <w:t>3</w:t>
      </w:r>
      <w:r w:rsidR="005E2056">
        <w:rPr>
          <w:b/>
          <w:sz w:val="18"/>
          <w:szCs w:val="18"/>
        </w:rPr>
        <w:t>0</w:t>
      </w:r>
      <w:r w:rsidRPr="00A1781D">
        <w:rPr>
          <w:b/>
          <w:sz w:val="18"/>
          <w:szCs w:val="18"/>
        </w:rPr>
        <w:t xml:space="preserve">. Контрольные соотношения между показателями форм бюджетной </w:t>
      </w:r>
      <w:proofErr w:type="gramStart"/>
      <w:r w:rsidRPr="00A1781D">
        <w:rPr>
          <w:b/>
          <w:sz w:val="18"/>
          <w:szCs w:val="18"/>
        </w:rPr>
        <w:t>отчетности  главных</w:t>
      </w:r>
      <w:proofErr w:type="gramEnd"/>
      <w:r w:rsidRPr="00A1781D">
        <w:rPr>
          <w:b/>
          <w:sz w:val="18"/>
          <w:szCs w:val="18"/>
        </w:rPr>
        <w:t xml:space="preserve"> администраторов средств федерального бюджета</w:t>
      </w:r>
      <w:bookmarkEnd w:id="792"/>
    </w:p>
    <w:p w:rsidR="00607F62" w:rsidRPr="00A1781D" w:rsidRDefault="00607F62" w:rsidP="00607F62">
      <w:pPr>
        <w:jc w:val="center"/>
        <w:rPr>
          <w:b/>
          <w:sz w:val="18"/>
          <w:szCs w:val="18"/>
          <w:u w:val="single"/>
        </w:rPr>
      </w:pPr>
    </w:p>
    <w:p w:rsidR="00607F62" w:rsidRPr="00A1781D" w:rsidRDefault="00607F62" w:rsidP="00607F62">
      <w:pPr>
        <w:jc w:val="center"/>
        <w:rPr>
          <w:b/>
          <w:sz w:val="18"/>
          <w:szCs w:val="18"/>
          <w:u w:val="single"/>
        </w:rPr>
      </w:pPr>
      <w:r w:rsidRPr="00A1781D">
        <w:rPr>
          <w:b/>
          <w:sz w:val="18"/>
          <w:szCs w:val="18"/>
          <w:u w:val="single"/>
        </w:rPr>
        <w:t>(месяц, квартал, год)</w:t>
      </w:r>
    </w:p>
    <w:p w:rsidR="00607F62" w:rsidRPr="00A1781D" w:rsidRDefault="00607F62" w:rsidP="00607F62">
      <w:pPr>
        <w:jc w:val="center"/>
        <w:rPr>
          <w:sz w:val="18"/>
          <w:szCs w:val="18"/>
        </w:rPr>
      </w:pPr>
    </w:p>
    <w:tbl>
      <w:tblPr>
        <w:tblW w:w="15586" w:type="dxa"/>
        <w:tblInd w:w="218" w:type="dxa"/>
        <w:tblLayout w:type="fixed"/>
        <w:tblCellMar>
          <w:left w:w="70" w:type="dxa"/>
          <w:right w:w="70" w:type="dxa"/>
        </w:tblCellMar>
        <w:tblLook w:val="0000" w:firstRow="0" w:lastRow="0" w:firstColumn="0" w:lastColumn="0" w:noHBand="0" w:noVBand="0"/>
      </w:tblPr>
      <w:tblGrid>
        <w:gridCol w:w="419"/>
        <w:gridCol w:w="426"/>
        <w:gridCol w:w="992"/>
        <w:gridCol w:w="1134"/>
        <w:gridCol w:w="992"/>
        <w:gridCol w:w="993"/>
        <w:gridCol w:w="425"/>
        <w:gridCol w:w="850"/>
        <w:gridCol w:w="851"/>
        <w:gridCol w:w="992"/>
        <w:gridCol w:w="992"/>
        <w:gridCol w:w="425"/>
        <w:gridCol w:w="851"/>
        <w:gridCol w:w="850"/>
        <w:gridCol w:w="851"/>
        <w:gridCol w:w="708"/>
        <w:gridCol w:w="1985"/>
        <w:gridCol w:w="425"/>
        <w:gridCol w:w="425"/>
      </w:tblGrid>
      <w:tr w:rsidR="00113C19" w:rsidRPr="00A1781D" w:rsidTr="00CA23E4">
        <w:trPr>
          <w:trHeight w:val="60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п/п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C3556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 п/п </w:t>
            </w:r>
            <w:proofErr w:type="spellStart"/>
            <w:r w:rsidRPr="00A1781D">
              <w:rPr>
                <w:rFonts w:ascii="Times New Roman" w:hAnsi="Times New Roman" w:cs="Times New Roman"/>
                <w:sz w:val="18"/>
                <w:szCs w:val="18"/>
              </w:rPr>
              <w:t>предыд</w:t>
            </w:r>
            <w:proofErr w:type="spellEnd"/>
            <w:r w:rsidRPr="00A1781D">
              <w:rPr>
                <w:rFonts w:ascii="Times New Roman" w:hAnsi="Times New Roman" w:cs="Times New Roman"/>
                <w:sz w:val="18"/>
                <w:szCs w:val="18"/>
              </w:rPr>
              <w:t xml:space="preserve">. ред.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Del="00E774DC"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Код формы</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Соотношение</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связанной формы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 (графа)</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Связанная форма</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связанной формы</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Строка</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Графа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Контроль показателей</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Тип контроля</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A1781D" w:rsidTr="00CA23E4">
        <w:trPr>
          <w:trHeight w:val="240"/>
          <w:tblHeader/>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2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6B5A5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6B5A5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6B5A5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6B5A5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6B5A5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p>
        </w:tc>
      </w:tr>
      <w:tr w:rsidR="00113C19" w:rsidRPr="00A1781D" w:rsidTr="00CA23E4">
        <w:trPr>
          <w:trHeight w:val="81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 (ГРБС)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 xml:space="preserve">1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 кроме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w:t>
            </w:r>
            <w:proofErr w:type="gramStart"/>
            <w:r w:rsidRPr="00A1781D">
              <w:rPr>
                <w:rFonts w:ascii="Times New Roman" w:hAnsi="Times New Roman" w:cs="Times New Roman"/>
                <w:sz w:val="18"/>
                <w:szCs w:val="18"/>
              </w:rPr>
              <w:t>500)-</w:t>
            </w:r>
            <w:proofErr w:type="gramEnd"/>
            <w:r w:rsidRPr="00A1781D">
              <w:rPr>
                <w:rFonts w:ascii="Times New Roman" w:hAnsi="Times New Roman" w:cs="Times New Roman"/>
                <w:sz w:val="18"/>
                <w:szCs w:val="18"/>
              </w:rPr>
              <w:t xml:space="preserve">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812 </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(за минусом заимствований)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1344"/>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lang w:val="en-US"/>
              </w:rPr>
              <w:t>C</w:t>
            </w:r>
            <w:proofErr w:type="spellStart"/>
            <w:r w:rsidRPr="00A1781D">
              <w:rPr>
                <w:rFonts w:ascii="Times New Roman" w:hAnsi="Times New Roman" w:cs="Times New Roman"/>
                <w:sz w:val="18"/>
                <w:szCs w:val="18"/>
              </w:rPr>
              <w:t>умма</w:t>
            </w:r>
            <w:proofErr w:type="spellEnd"/>
            <w:r w:rsidRPr="00A1781D">
              <w:rPr>
                <w:rFonts w:ascii="Times New Roman" w:hAnsi="Times New Roman" w:cs="Times New Roman"/>
                <w:sz w:val="18"/>
                <w:szCs w:val="18"/>
              </w:rPr>
              <w:t xml:space="preserve"> денежных расчетов в корреспонденции со счетом 1 304 05 000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 000) - 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C</w:t>
            </w:r>
            <w:proofErr w:type="spellStart"/>
            <w:r w:rsidRPr="00A1781D">
              <w:rPr>
                <w:rFonts w:ascii="Times New Roman" w:hAnsi="Times New Roman" w:cs="Times New Roman"/>
                <w:sz w:val="18"/>
                <w:szCs w:val="18"/>
              </w:rPr>
              <w:t>умма</w:t>
            </w:r>
            <w:proofErr w:type="spellEnd"/>
            <w:r w:rsidRPr="00A1781D">
              <w:rPr>
                <w:rFonts w:ascii="Times New Roman" w:hAnsi="Times New Roman" w:cs="Times New Roman"/>
                <w:sz w:val="18"/>
                <w:szCs w:val="18"/>
              </w:rPr>
              <w:t xml:space="preserve">  денежных расчетов в корреспонденции со счетом 1 210 02 000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proofErr w:type="gramStart"/>
            <w:r w:rsidRPr="00A1781D">
              <w:rPr>
                <w:rFonts w:ascii="Times New Roman" w:hAnsi="Times New Roman" w:cs="Times New Roman"/>
                <w:sz w:val="18"/>
                <w:szCs w:val="18"/>
              </w:rPr>
              <w:t>итоговой  суммы</w:t>
            </w:r>
            <w:proofErr w:type="gramEnd"/>
            <w:r w:rsidRPr="00A1781D">
              <w:rPr>
                <w:rFonts w:ascii="Times New Roman" w:hAnsi="Times New Roman" w:cs="Times New Roman"/>
                <w:sz w:val="18"/>
                <w:szCs w:val="18"/>
              </w:rPr>
              <w:t xml:space="preserve">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–для всех глав, кроме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proofErr w:type="gramStart"/>
            <w:r w:rsidRPr="00A1781D">
              <w:rPr>
                <w:rFonts w:ascii="Times New Roman" w:hAnsi="Times New Roman" w:cs="Times New Roman"/>
                <w:sz w:val="18"/>
                <w:szCs w:val="18"/>
              </w:rPr>
              <w:t>показателей  по</w:t>
            </w:r>
            <w:proofErr w:type="gramEnd"/>
            <w:r w:rsidRPr="00A1781D">
              <w:rPr>
                <w:rFonts w:ascii="Times New Roman" w:hAnsi="Times New Roman" w:cs="Times New Roman"/>
                <w:sz w:val="18"/>
                <w:szCs w:val="18"/>
              </w:rPr>
              <w:t xml:space="preserve"> связанным кредитам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821</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итоговой суммы расчетов в ф. 0503125 по счету 1 304 04 000 показателям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7(ГРБС)</w:t>
            </w:r>
          </w:p>
        </w:tc>
        <w:tc>
          <w:tcPr>
            <w:tcW w:w="426"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w:t>
            </w: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строк неденежных расчетов, корреспондируемых со счетом 1 301 23 000   </w:t>
            </w:r>
          </w:p>
        </w:tc>
        <w:tc>
          <w:tcPr>
            <w:tcW w:w="992"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w:t>
            </w:r>
          </w:p>
        </w:tc>
        <w:tc>
          <w:tcPr>
            <w:tcW w:w="425"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proofErr w:type="gramStart"/>
            <w:r w:rsidRPr="00A1781D">
              <w:rPr>
                <w:rFonts w:ascii="Times New Roman" w:hAnsi="Times New Roman" w:cs="Times New Roman"/>
                <w:sz w:val="18"/>
                <w:szCs w:val="18"/>
              </w:rPr>
              <w:t>показателей  по</w:t>
            </w:r>
            <w:proofErr w:type="gramEnd"/>
            <w:r w:rsidRPr="00A1781D">
              <w:rPr>
                <w:rFonts w:ascii="Times New Roman" w:hAnsi="Times New Roman" w:cs="Times New Roman"/>
                <w:sz w:val="18"/>
                <w:szCs w:val="18"/>
              </w:rPr>
              <w:t xml:space="preserve"> займам  ф. 0503127 и ф. 0503125 недопустимо</w:t>
            </w:r>
          </w:p>
        </w:tc>
        <w:tc>
          <w:tcPr>
            <w:tcW w:w="425" w:type="dxa"/>
            <w:tcBorders>
              <w:left w:val="single" w:sz="4" w:space="0" w:color="000000"/>
              <w:bottom w:val="single" w:sz="4" w:space="0" w:color="000000"/>
              <w:right w:val="single" w:sz="4" w:space="0" w:color="000000"/>
            </w:tcBorders>
          </w:tcPr>
          <w:p w:rsidR="00CA23E4" w:rsidRPr="00A1781D" w:rsidRDefault="0087382B"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5" w:type="dxa"/>
            <w:tcBorders>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27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proofErr w:type="gramStart"/>
            <w:r w:rsidRPr="00A1781D">
              <w:rPr>
                <w:rFonts w:ascii="Times New Roman" w:hAnsi="Times New Roman" w:cs="Times New Roman"/>
                <w:sz w:val="18"/>
                <w:szCs w:val="18"/>
              </w:rPr>
              <w:t>показателей  по</w:t>
            </w:r>
            <w:proofErr w:type="gramEnd"/>
            <w:r w:rsidRPr="00A1781D">
              <w:rPr>
                <w:rFonts w:ascii="Times New Roman" w:hAnsi="Times New Roman" w:cs="Times New Roman"/>
                <w:sz w:val="18"/>
                <w:szCs w:val="18"/>
              </w:rPr>
              <w:t xml:space="preserve">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6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 04000) – для всех глав</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822</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с обратным знаком</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proofErr w:type="gramStart"/>
            <w:r w:rsidRPr="00A1781D">
              <w:rPr>
                <w:rFonts w:ascii="Times New Roman" w:hAnsi="Times New Roman" w:cs="Times New Roman"/>
                <w:sz w:val="18"/>
                <w:szCs w:val="18"/>
              </w:rPr>
              <w:t>показателей  по</w:t>
            </w:r>
            <w:proofErr w:type="gramEnd"/>
            <w:r w:rsidRPr="00A1781D">
              <w:rPr>
                <w:rFonts w:ascii="Times New Roman" w:hAnsi="Times New Roman" w:cs="Times New Roman"/>
                <w:sz w:val="18"/>
                <w:szCs w:val="18"/>
              </w:rPr>
              <w:t xml:space="preserve"> займам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065"/>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1</w:t>
            </w:r>
            <w:r w:rsidR="006B5A5B">
              <w:rPr>
                <w:rFonts w:ascii="Times New Roman" w:hAnsi="Times New Roman" w:cs="Times New Roman"/>
                <w:sz w:val="18"/>
                <w:szCs w:val="18"/>
              </w:rPr>
              <w:t> </w:t>
            </w:r>
            <w:r w:rsidRPr="00A1781D">
              <w:rPr>
                <w:rFonts w:ascii="Times New Roman" w:hAnsi="Times New Roman" w:cs="Times New Roman"/>
                <w:sz w:val="18"/>
                <w:szCs w:val="18"/>
              </w:rPr>
              <w:t>201</w:t>
            </w:r>
            <w:r w:rsidR="006B5A5B">
              <w:rPr>
                <w:rFonts w:ascii="Times New Roman" w:hAnsi="Times New Roman" w:cs="Times New Roman"/>
                <w:sz w:val="18"/>
                <w:szCs w:val="18"/>
              </w:rPr>
              <w:t> </w:t>
            </w:r>
            <w:r w:rsidRPr="00A1781D">
              <w:rPr>
                <w:rFonts w:ascii="Times New Roman" w:hAnsi="Times New Roman" w:cs="Times New Roman"/>
                <w:sz w:val="18"/>
                <w:szCs w:val="18"/>
              </w:rPr>
              <w:t>22000,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 для (ПРП=500)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 </w:t>
            </w:r>
            <w:proofErr w:type="gramStart"/>
            <w:r w:rsidRPr="00A1781D">
              <w:rPr>
                <w:rFonts w:ascii="Times New Roman" w:hAnsi="Times New Roman" w:cs="Times New Roman"/>
                <w:sz w:val="18"/>
                <w:szCs w:val="18"/>
              </w:rPr>
              <w:t>соответствие  изменения</w:t>
            </w:r>
            <w:proofErr w:type="gramEnd"/>
            <w:r w:rsidRPr="00A1781D">
              <w:rPr>
                <w:rFonts w:ascii="Times New Roman" w:hAnsi="Times New Roman" w:cs="Times New Roman"/>
                <w:sz w:val="18"/>
                <w:szCs w:val="18"/>
              </w:rPr>
              <w:t xml:space="preserve"> остатков средств в ф. 0503127 и ф. 0503178 (остатки по счетам в кредитных </w:t>
            </w:r>
            <w:r w:rsidRPr="00A1781D">
              <w:rPr>
                <w:rFonts w:ascii="Times New Roman" w:hAnsi="Times New Roman" w:cs="Times New Roman"/>
                <w:sz w:val="18"/>
                <w:szCs w:val="18"/>
              </w:rPr>
              <w:lastRenderedPageBreak/>
              <w:t>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lastRenderedPageBreak/>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4973C2" w:rsidRPr="00A1781D" w:rsidTr="004973C2">
        <w:trPr>
          <w:trHeight w:val="1065"/>
        </w:trPr>
        <w:tc>
          <w:tcPr>
            <w:tcW w:w="419" w:type="dxa"/>
            <w:tcBorders>
              <w:top w:val="single" w:sz="4" w:space="0" w:color="000000"/>
              <w:left w:val="single" w:sz="4" w:space="0" w:color="000000"/>
              <w:bottom w:val="single" w:sz="4" w:space="0" w:color="000000"/>
            </w:tcBorders>
          </w:tcPr>
          <w:p w:rsidR="004973C2" w:rsidRPr="00A1781D" w:rsidRDefault="004973C2" w:rsidP="001F30DF">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4973C2" w:rsidRPr="00A1781D" w:rsidRDefault="004973C2" w:rsidP="001F30DF">
            <w:pPr>
              <w:pStyle w:val="ConsPlusCell"/>
              <w:snapToGrid w:val="0"/>
              <w:jc w:val="center"/>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4973C2" w:rsidRPr="00A1781D" w:rsidRDefault="004973C2" w:rsidP="001F30D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4973C2" w:rsidRPr="00A1781D" w:rsidRDefault="004973C2" w:rsidP="001F30D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4973C2" w:rsidRPr="00A1781D" w:rsidRDefault="004973C2" w:rsidP="004973C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w:t>
            </w:r>
            <w:r>
              <w:rPr>
                <w:rFonts w:ascii="Times New Roman" w:hAnsi="Times New Roman" w:cs="Times New Roman"/>
                <w:sz w:val="18"/>
                <w:szCs w:val="18"/>
              </w:rPr>
              <w:t> </w:t>
            </w:r>
            <w:r w:rsidRPr="00A1781D">
              <w:rPr>
                <w:rFonts w:ascii="Times New Roman" w:hAnsi="Times New Roman" w:cs="Times New Roman"/>
                <w:sz w:val="18"/>
                <w:szCs w:val="18"/>
              </w:rPr>
              <w:t>201</w:t>
            </w:r>
            <w:r>
              <w:rPr>
                <w:rFonts w:ascii="Times New Roman" w:hAnsi="Times New Roman" w:cs="Times New Roman"/>
                <w:sz w:val="18"/>
                <w:szCs w:val="18"/>
              </w:rPr>
              <w:t> 22000</w:t>
            </w:r>
          </w:p>
        </w:tc>
        <w:tc>
          <w:tcPr>
            <w:tcW w:w="992" w:type="dxa"/>
            <w:tcBorders>
              <w:top w:val="single" w:sz="4" w:space="0" w:color="000000"/>
              <w:left w:val="single" w:sz="4" w:space="0" w:color="000000"/>
              <w:bottom w:val="single" w:sz="4" w:space="0" w:color="000000"/>
            </w:tcBorders>
          </w:tcPr>
          <w:p w:rsidR="004973C2" w:rsidRPr="00A1781D" w:rsidRDefault="004973C2" w:rsidP="001F30DF">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4973C2" w:rsidRPr="00A1781D" w:rsidRDefault="004973C2" w:rsidP="004973C2">
            <w:pPr>
              <w:pStyle w:val="ConsPlusCell"/>
              <w:snapToGrid w:val="0"/>
              <w:rPr>
                <w:rFonts w:ascii="Times New Roman" w:hAnsi="Times New Roman" w:cs="Times New Roman"/>
                <w:sz w:val="18"/>
                <w:szCs w:val="18"/>
              </w:rPr>
            </w:pPr>
            <w:r>
              <w:rPr>
                <w:rFonts w:ascii="Times New Roman" w:hAnsi="Times New Roman" w:cs="Times New Roman"/>
                <w:sz w:val="18"/>
                <w:szCs w:val="18"/>
              </w:rPr>
              <w:t>5</w:t>
            </w:r>
            <w:r w:rsidRPr="00A1781D">
              <w:rPr>
                <w:rFonts w:ascii="Times New Roman" w:hAnsi="Times New Roman" w:cs="Times New Roman"/>
                <w:sz w:val="18"/>
                <w:szCs w:val="18"/>
              </w:rPr>
              <w:t xml:space="preserve"> – </w:t>
            </w:r>
            <w:r>
              <w:rPr>
                <w:rFonts w:ascii="Times New Roman" w:hAnsi="Times New Roman" w:cs="Times New Roman"/>
                <w:sz w:val="18"/>
                <w:szCs w:val="18"/>
              </w:rPr>
              <w:t>3</w:t>
            </w:r>
            <w:r w:rsidRPr="00A1781D">
              <w:rPr>
                <w:rFonts w:ascii="Times New Roman" w:hAnsi="Times New Roman" w:cs="Times New Roman"/>
                <w:sz w:val="18"/>
                <w:szCs w:val="18"/>
              </w:rPr>
              <w:t xml:space="preserve"> для (ПРП=500)</w:t>
            </w:r>
          </w:p>
        </w:tc>
        <w:tc>
          <w:tcPr>
            <w:tcW w:w="425" w:type="dxa"/>
            <w:tcBorders>
              <w:top w:val="single" w:sz="4" w:space="0" w:color="000000"/>
              <w:left w:val="single" w:sz="4" w:space="0" w:color="000000"/>
              <w:bottom w:val="single" w:sz="4" w:space="0" w:color="000000"/>
            </w:tcBorders>
            <w:shd w:val="clear" w:color="auto" w:fill="auto"/>
          </w:tcPr>
          <w:p w:rsidR="004973C2" w:rsidRPr="00A1781D" w:rsidRDefault="004973C2" w:rsidP="001F30D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4973C2" w:rsidRPr="00A1781D" w:rsidRDefault="004973C2" w:rsidP="004973C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w:t>
            </w:r>
            <w:r>
              <w:rPr>
                <w:rFonts w:ascii="Times New Roman" w:hAnsi="Times New Roman" w:cs="Times New Roman"/>
                <w:sz w:val="18"/>
                <w:szCs w:val="18"/>
              </w:rPr>
              <w:t>3</w:t>
            </w:r>
          </w:p>
        </w:tc>
        <w:tc>
          <w:tcPr>
            <w:tcW w:w="851" w:type="dxa"/>
            <w:tcBorders>
              <w:top w:val="single" w:sz="4" w:space="0" w:color="000000"/>
              <w:left w:val="single" w:sz="4" w:space="0" w:color="000000"/>
              <w:bottom w:val="single" w:sz="4" w:space="0" w:color="000000"/>
            </w:tcBorders>
            <w:shd w:val="clear" w:color="auto" w:fill="auto"/>
          </w:tcPr>
          <w:p w:rsidR="004973C2" w:rsidRPr="00A1781D" w:rsidRDefault="004973C2" w:rsidP="001F30D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4973C2" w:rsidRPr="00A1781D" w:rsidRDefault="004973C2" w:rsidP="001F30DF">
            <w:pPr>
              <w:pStyle w:val="ConsPlusCell"/>
              <w:snapToGrid w:val="0"/>
              <w:rPr>
                <w:rFonts w:ascii="Times New Roman" w:hAnsi="Times New Roman" w:cs="Times New Roman"/>
                <w:sz w:val="18"/>
                <w:szCs w:val="18"/>
              </w:rPr>
            </w:pPr>
            <w:r>
              <w:rPr>
                <w:rFonts w:ascii="Times New Roman" w:hAnsi="Times New Roman" w:cs="Times New Roman"/>
                <w:sz w:val="18"/>
                <w:szCs w:val="18"/>
              </w:rPr>
              <w:t>4910 + 4920</w:t>
            </w:r>
          </w:p>
        </w:tc>
        <w:tc>
          <w:tcPr>
            <w:tcW w:w="992" w:type="dxa"/>
            <w:tcBorders>
              <w:top w:val="single" w:sz="4" w:space="0" w:color="000000"/>
              <w:left w:val="single" w:sz="4" w:space="0" w:color="000000"/>
              <w:bottom w:val="single" w:sz="4" w:space="0" w:color="000000"/>
            </w:tcBorders>
            <w:shd w:val="clear" w:color="auto" w:fill="auto"/>
          </w:tcPr>
          <w:p w:rsidR="004973C2" w:rsidRPr="00A1781D" w:rsidRDefault="004973C2" w:rsidP="001F30DF">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right w:val="single" w:sz="4" w:space="0" w:color="000000"/>
            </w:tcBorders>
          </w:tcPr>
          <w:p w:rsidR="004973C2" w:rsidRPr="00A1781D" w:rsidRDefault="004973C2" w:rsidP="001F30D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4973C2" w:rsidRPr="00A1781D" w:rsidRDefault="004973C2" w:rsidP="001F30DF">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4973C2" w:rsidRPr="00A1781D" w:rsidRDefault="004973C2" w:rsidP="001F30D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4973C2" w:rsidRPr="00A1781D" w:rsidRDefault="004973C2" w:rsidP="001F30DF">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4973C2" w:rsidRPr="00A1781D" w:rsidRDefault="004973C2" w:rsidP="001F30DF">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4973C2" w:rsidRPr="00A1781D" w:rsidRDefault="004973C2" w:rsidP="004973C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 </w:t>
            </w:r>
            <w:proofErr w:type="gramStart"/>
            <w:r w:rsidRPr="00A1781D">
              <w:rPr>
                <w:rFonts w:ascii="Times New Roman" w:hAnsi="Times New Roman" w:cs="Times New Roman"/>
                <w:sz w:val="18"/>
                <w:szCs w:val="18"/>
              </w:rPr>
              <w:t>соответствие  изменения</w:t>
            </w:r>
            <w:proofErr w:type="gramEnd"/>
            <w:r w:rsidRPr="00A1781D">
              <w:rPr>
                <w:rFonts w:ascii="Times New Roman" w:hAnsi="Times New Roman" w:cs="Times New Roman"/>
                <w:sz w:val="18"/>
                <w:szCs w:val="18"/>
              </w:rPr>
              <w:t xml:space="preserve"> остатков средств</w:t>
            </w:r>
            <w:r>
              <w:rPr>
                <w:rFonts w:ascii="Times New Roman" w:hAnsi="Times New Roman" w:cs="Times New Roman"/>
                <w:sz w:val="18"/>
                <w:szCs w:val="18"/>
              </w:rPr>
              <w:t xml:space="preserve"> на депозитах </w:t>
            </w:r>
            <w:r w:rsidRPr="00A1781D">
              <w:rPr>
                <w:rFonts w:ascii="Times New Roman" w:hAnsi="Times New Roman" w:cs="Times New Roman"/>
                <w:sz w:val="18"/>
                <w:szCs w:val="18"/>
              </w:rPr>
              <w:t>в ф. 050312</w:t>
            </w:r>
            <w:r>
              <w:rPr>
                <w:rFonts w:ascii="Times New Roman" w:hAnsi="Times New Roman" w:cs="Times New Roman"/>
                <w:sz w:val="18"/>
                <w:szCs w:val="18"/>
              </w:rPr>
              <w:t>3</w:t>
            </w:r>
            <w:r w:rsidRPr="00A1781D">
              <w:rPr>
                <w:rFonts w:ascii="Times New Roman" w:hAnsi="Times New Roman" w:cs="Times New Roman"/>
                <w:sz w:val="18"/>
                <w:szCs w:val="18"/>
              </w:rPr>
              <w:t xml:space="preserve"> и ф. 0503178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973C2" w:rsidRPr="00A1781D" w:rsidRDefault="004973C2" w:rsidP="001F30D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4973C2" w:rsidRDefault="004973C2" w:rsidP="001F30DF">
            <w:pPr>
              <w:pStyle w:val="ConsPlusCell"/>
              <w:snapToGrid w:val="0"/>
              <w:rPr>
                <w:rFonts w:ascii="Times New Roman" w:hAnsi="Times New Roman" w:cs="Times New Roman"/>
                <w:sz w:val="18"/>
                <w:szCs w:val="18"/>
              </w:rPr>
            </w:pPr>
          </w:p>
        </w:tc>
      </w:tr>
      <w:tr w:rsidR="00113C19" w:rsidRPr="00A1781D" w:rsidTr="00CA23E4">
        <w:trPr>
          <w:trHeight w:val="84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 для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(ПРП=600)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 </w:t>
            </w:r>
            <w:proofErr w:type="gramStart"/>
            <w:r w:rsidRPr="00A1781D">
              <w:rPr>
                <w:rFonts w:ascii="Times New Roman" w:hAnsi="Times New Roman" w:cs="Times New Roman"/>
                <w:sz w:val="18"/>
                <w:szCs w:val="18"/>
              </w:rPr>
              <w:t>соответствие  изменения</w:t>
            </w:r>
            <w:proofErr w:type="gramEnd"/>
            <w:r w:rsidRPr="00A1781D">
              <w:rPr>
                <w:rFonts w:ascii="Times New Roman" w:hAnsi="Times New Roman" w:cs="Times New Roman"/>
                <w:sz w:val="18"/>
                <w:szCs w:val="18"/>
              </w:rPr>
              <w:t xml:space="preserve"> остатков средств  в ф. 0503127 и ф. 0503178 (остатки по счетам в кредитных организациях)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6B5A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r w:rsidRPr="00A1781D">
              <w:rPr>
                <w:rFonts w:ascii="Times New Roman" w:hAnsi="Times New Roman" w:cs="Times New Roman"/>
                <w:sz w:val="18"/>
                <w:szCs w:val="18"/>
                <w:lang w:val="en-US"/>
              </w:rPr>
              <w:t xml:space="preserve"> – </w:t>
            </w:r>
            <w:proofErr w:type="spellStart"/>
            <w:r w:rsidRPr="00A1781D">
              <w:rPr>
                <w:rFonts w:ascii="Times New Roman" w:hAnsi="Times New Roman" w:cs="Times New Roman"/>
                <w:sz w:val="18"/>
                <w:szCs w:val="18"/>
                <w:lang w:val="en-US"/>
              </w:rPr>
              <w:t>для</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всех</w:t>
            </w:r>
            <w:proofErr w:type="spellEnd"/>
            <w:r w:rsidRPr="00A1781D">
              <w:rPr>
                <w:rFonts w:ascii="Times New Roman" w:hAnsi="Times New Roman" w:cs="Times New Roman"/>
                <w:sz w:val="18"/>
                <w:szCs w:val="18"/>
                <w:lang w:val="en-US"/>
              </w:rPr>
              <w:t xml:space="preserve"> г</w:t>
            </w:r>
            <w:r w:rsidRPr="00A1781D">
              <w:rPr>
                <w:rFonts w:ascii="Times New Roman" w:hAnsi="Times New Roman" w:cs="Times New Roman"/>
                <w:sz w:val="18"/>
                <w:szCs w:val="18"/>
              </w:rPr>
              <w:t>л</w:t>
            </w:r>
            <w:proofErr w:type="spellStart"/>
            <w:r w:rsidRPr="00A1781D">
              <w:rPr>
                <w:rFonts w:ascii="Times New Roman" w:hAnsi="Times New Roman" w:cs="Times New Roman"/>
                <w:sz w:val="18"/>
                <w:szCs w:val="18"/>
                <w:lang w:val="en-US"/>
              </w:rPr>
              <w:t>ав</w:t>
            </w:r>
            <w:proofErr w:type="spellEnd"/>
            <w:r w:rsidRPr="00A1781D">
              <w:rPr>
                <w:rFonts w:ascii="Times New Roman" w:hAnsi="Times New Roman" w:cs="Times New Roman"/>
                <w:sz w:val="18"/>
                <w:szCs w:val="18"/>
                <w:lang w:val="en-US"/>
              </w:rPr>
              <w:t>,</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lang w:val="en-US"/>
              </w:rPr>
              <w:t>кроме</w:t>
            </w:r>
            <w:proofErr w:type="spellEnd"/>
            <w:r w:rsidRPr="00A1781D">
              <w:rPr>
                <w:rFonts w:ascii="Times New Roman" w:hAnsi="Times New Roman" w:cs="Times New Roman"/>
                <w:sz w:val="18"/>
                <w:szCs w:val="18"/>
                <w:lang w:val="en-US"/>
              </w:rPr>
              <w:t xml:space="preserve"> 092, 100</w:t>
            </w:r>
            <w:r w:rsidRPr="00A1781D">
              <w:rPr>
                <w:rFonts w:ascii="Times New Roman" w:hAnsi="Times New Roman" w:cs="Times New Roman"/>
                <w:sz w:val="18"/>
                <w:szCs w:val="18"/>
              </w:rPr>
              <w:t>,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 (ПРП=500) +8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6B5A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w:t>
            </w:r>
            <w:r w:rsidR="00C35566">
              <w:rPr>
                <w:rFonts w:ascii="Times New Roman" w:hAnsi="Times New Roman" w:cs="Times New Roman"/>
                <w:sz w:val="18"/>
                <w:szCs w:val="18"/>
              </w:rPr>
              <w:t xml:space="preserve"> </w:t>
            </w:r>
            <w:proofErr w:type="spellStart"/>
            <w:r w:rsidRPr="00A1781D">
              <w:rPr>
                <w:rFonts w:ascii="Times New Roman" w:hAnsi="Times New Roman" w:cs="Times New Roman"/>
                <w:sz w:val="18"/>
                <w:szCs w:val="18"/>
                <w:lang w:val="en-US"/>
              </w:rPr>
              <w:t>для</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всех</w:t>
            </w:r>
            <w:proofErr w:type="spellEnd"/>
            <w:r w:rsidRPr="00A1781D">
              <w:rPr>
                <w:rFonts w:ascii="Times New Roman" w:hAnsi="Times New Roman" w:cs="Times New Roman"/>
                <w:sz w:val="18"/>
                <w:szCs w:val="18"/>
                <w:lang w:val="en-US"/>
              </w:rPr>
              <w:t xml:space="preserve"> г</w:t>
            </w:r>
            <w:r w:rsidRPr="00A1781D">
              <w:rPr>
                <w:rFonts w:ascii="Times New Roman" w:hAnsi="Times New Roman" w:cs="Times New Roman"/>
                <w:sz w:val="18"/>
                <w:szCs w:val="18"/>
              </w:rPr>
              <w:t>л</w:t>
            </w:r>
            <w:proofErr w:type="spellStart"/>
            <w:r w:rsidRPr="00A1781D">
              <w:rPr>
                <w:rFonts w:ascii="Times New Roman" w:hAnsi="Times New Roman" w:cs="Times New Roman"/>
                <w:sz w:val="18"/>
                <w:szCs w:val="18"/>
                <w:lang w:val="en-US"/>
              </w:rPr>
              <w:t>ав</w:t>
            </w:r>
            <w:proofErr w:type="spellEnd"/>
            <w:r w:rsidRPr="00A1781D">
              <w:rPr>
                <w:rFonts w:ascii="Times New Roman" w:hAnsi="Times New Roman" w:cs="Times New Roman"/>
                <w:sz w:val="18"/>
                <w:szCs w:val="18"/>
                <w:lang w:val="en-US"/>
              </w:rPr>
              <w:t xml:space="preserve">, </w:t>
            </w:r>
            <w:proofErr w:type="spellStart"/>
            <w:r w:rsidRPr="00A1781D">
              <w:rPr>
                <w:rFonts w:ascii="Times New Roman" w:hAnsi="Times New Roman" w:cs="Times New Roman"/>
                <w:sz w:val="18"/>
                <w:szCs w:val="18"/>
                <w:lang w:val="en-US"/>
              </w:rPr>
              <w:t>кроме</w:t>
            </w:r>
            <w:proofErr w:type="spellEnd"/>
            <w:r w:rsidRPr="00A1781D">
              <w:rPr>
                <w:rFonts w:ascii="Times New Roman" w:hAnsi="Times New Roman" w:cs="Times New Roman"/>
                <w:sz w:val="18"/>
                <w:szCs w:val="18"/>
                <w:lang w:val="en-US"/>
              </w:rPr>
              <w:t xml:space="preserve"> 092, 100</w:t>
            </w:r>
            <w:r w:rsidRPr="00A1781D">
              <w:rPr>
                <w:rFonts w:ascii="Times New Roman" w:hAnsi="Times New Roman" w:cs="Times New Roman"/>
                <w:sz w:val="18"/>
                <w:szCs w:val="18"/>
              </w:rPr>
              <w:t xml:space="preserve">, 051, 053, 054, 069, 139, 157, 169, 321 </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6B5A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w:t>
            </w:r>
            <w:proofErr w:type="gramStart"/>
            <w:r w:rsidRPr="00A1781D">
              <w:rPr>
                <w:rFonts w:ascii="Times New Roman" w:hAnsi="Times New Roman" w:cs="Times New Roman"/>
                <w:sz w:val="18"/>
                <w:szCs w:val="18"/>
              </w:rPr>
              <w:t>8)+</w:t>
            </w:r>
            <w:proofErr w:type="gramEnd"/>
            <w:r w:rsidRPr="00A1781D">
              <w:rPr>
                <w:rFonts w:ascii="Times New Roman" w:hAnsi="Times New Roman" w:cs="Times New Roman"/>
                <w:sz w:val="18"/>
                <w:szCs w:val="18"/>
              </w:rPr>
              <w:t xml:space="preserve">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roofErr w:type="gramStart"/>
            <w:r w:rsidRPr="00A1781D">
              <w:rPr>
                <w:rFonts w:ascii="Times New Roman" w:hAnsi="Times New Roman" w:cs="Times New Roman"/>
                <w:sz w:val="18"/>
                <w:szCs w:val="18"/>
              </w:rPr>
              <w:t>0503178  -</w:t>
            </w:r>
            <w:proofErr w:type="gramEnd"/>
            <w:r w:rsidRPr="00A1781D">
              <w:rPr>
                <w:rFonts w:ascii="Times New Roman" w:hAnsi="Times New Roman" w:cs="Times New Roman"/>
                <w:sz w:val="18"/>
                <w:szCs w:val="18"/>
              </w:rPr>
              <w:t xml:space="preserve"> для всех глав, кроме 092, 100, 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lang w:val="en-US"/>
              </w:rPr>
              <w:t>13</w:t>
            </w:r>
            <w:r w:rsidRPr="00A1781D">
              <w:rPr>
                <w:rFonts w:ascii="Times New Roman" w:hAnsi="Times New Roman" w:cs="Times New Roman"/>
                <w:sz w:val="18"/>
                <w:szCs w:val="18"/>
              </w:rPr>
              <w:t>.1</w:t>
            </w:r>
          </w:p>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13.1</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 051, 053, 054, 069, 139, 157, 169, 321</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eastAsia="Calibri"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6B5A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 для глав 051, 053, 054, 069, 139, 157, 169, 321</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6B5A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ПРП=500: 010 (6+7) – 200 (7+</w:t>
            </w:r>
            <w:proofErr w:type="gramStart"/>
            <w:r w:rsidRPr="00A1781D">
              <w:rPr>
                <w:rFonts w:ascii="Times New Roman" w:hAnsi="Times New Roman" w:cs="Times New Roman"/>
                <w:sz w:val="18"/>
                <w:szCs w:val="18"/>
              </w:rPr>
              <w:t>8)+</w:t>
            </w:r>
            <w:proofErr w:type="gramEnd"/>
            <w:r w:rsidRPr="00A1781D">
              <w:rPr>
                <w:rFonts w:ascii="Times New Roman" w:hAnsi="Times New Roman" w:cs="Times New Roman"/>
                <w:sz w:val="18"/>
                <w:szCs w:val="18"/>
              </w:rPr>
              <w:t xml:space="preserve"> 520 (6+7)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roofErr w:type="gramStart"/>
            <w:r w:rsidRPr="00A1781D">
              <w:rPr>
                <w:rFonts w:ascii="Times New Roman" w:hAnsi="Times New Roman" w:cs="Times New Roman"/>
                <w:sz w:val="18"/>
                <w:szCs w:val="18"/>
              </w:rPr>
              <w:t>0503178  -</w:t>
            </w:r>
            <w:proofErr w:type="gramEnd"/>
            <w:r w:rsidRPr="00A1781D">
              <w:rPr>
                <w:rFonts w:ascii="Times New Roman" w:hAnsi="Times New Roman" w:cs="Times New Roman"/>
                <w:sz w:val="18"/>
                <w:szCs w:val="18"/>
              </w:rPr>
              <w:t xml:space="preserve"> для глав 051, 053, 054, 069, 139, 157, 169, 321 (ПРП=500)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rPr>
                <w:rFonts w:ascii="Times New Roman" w:eastAsia="Calibri"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6B5A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ПРП=600: 8-7</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(8) – 200 (9) + 520 (8) + 620 (8)</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(ПРП=600) </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1200"/>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(1 304 04 000) – для главы 092</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 (ПРП=500) – 7 (ПРП=600)</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для главы 092 (ПРП=500)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 (6+7) – 200 (7+8) + 520 (6+7)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 – для главы 092 (ПРП=500)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1 201 21000;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ф. 0503178 не соответствует показателям ф. 0503127 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339"/>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16(ГРБС)</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16</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0503125 (1 304 04 000) – </w:t>
            </w:r>
            <w:r w:rsidRPr="00A1781D">
              <w:rPr>
                <w:rFonts w:ascii="Times New Roman" w:hAnsi="Times New Roman" w:cs="Times New Roman"/>
                <w:sz w:val="18"/>
                <w:szCs w:val="18"/>
              </w:rPr>
              <w:lastRenderedPageBreak/>
              <w:t>для главы 100</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 xml:space="preserve">сумма денежных показателей в </w:t>
            </w:r>
            <w:r w:rsidRPr="00A1781D">
              <w:rPr>
                <w:rFonts w:ascii="Times New Roman" w:hAnsi="Times New Roman" w:cs="Times New Roman"/>
                <w:sz w:val="18"/>
                <w:szCs w:val="18"/>
              </w:rPr>
              <w:lastRenderedPageBreak/>
              <w:t xml:space="preserve">корреспонденции со </w:t>
            </w:r>
            <w:proofErr w:type="spellStart"/>
            <w:r w:rsidRPr="00A1781D">
              <w:rPr>
                <w:rFonts w:ascii="Times New Roman" w:hAnsi="Times New Roman" w:cs="Times New Roman"/>
                <w:sz w:val="18"/>
                <w:szCs w:val="18"/>
              </w:rPr>
              <w:t>сч</w:t>
            </w:r>
            <w:proofErr w:type="spellEnd"/>
            <w:r w:rsidRPr="00A1781D">
              <w:rPr>
                <w:rFonts w:ascii="Times New Roman" w:hAnsi="Times New Roman" w:cs="Times New Roman"/>
                <w:sz w:val="18"/>
                <w:szCs w:val="18"/>
              </w:rPr>
              <w:t xml:space="preserve"> 130405000 Гр. 7 (ПРП=500) – сумма денежных показателей в корреспонденции со </w:t>
            </w:r>
            <w:proofErr w:type="spellStart"/>
            <w:r w:rsidRPr="00A1781D">
              <w:rPr>
                <w:rFonts w:ascii="Times New Roman" w:hAnsi="Times New Roman" w:cs="Times New Roman"/>
                <w:sz w:val="18"/>
                <w:szCs w:val="18"/>
              </w:rPr>
              <w:t>сч</w:t>
            </w:r>
            <w:proofErr w:type="spellEnd"/>
            <w:r w:rsidRPr="00A1781D">
              <w:rPr>
                <w:rFonts w:ascii="Times New Roman" w:hAnsi="Times New Roman" w:cs="Times New Roman"/>
                <w:sz w:val="18"/>
                <w:szCs w:val="18"/>
              </w:rPr>
              <w:t xml:space="preserve"> 121002000 Гр. 8 (ПРП=500) + Итого Гр. 8 (ПРП=600)</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0503127 для главы 100 </w:t>
            </w:r>
            <w:r w:rsidRPr="00A1781D">
              <w:rPr>
                <w:rFonts w:ascii="Times New Roman" w:hAnsi="Times New Roman" w:cs="Times New Roman"/>
                <w:sz w:val="18"/>
                <w:szCs w:val="18"/>
              </w:rPr>
              <w:lastRenderedPageBreak/>
              <w:t>(ПРП=500)</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010 (6+7) – 200 (7+8) + 520 </w:t>
            </w:r>
            <w:r w:rsidRPr="00A1781D">
              <w:rPr>
                <w:rFonts w:ascii="Times New Roman" w:hAnsi="Times New Roman" w:cs="Times New Roman"/>
                <w:sz w:val="18"/>
                <w:szCs w:val="18"/>
              </w:rPr>
              <w:lastRenderedPageBreak/>
              <w:t>(6+7) + 620 (6+7)</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0503178 – для главы 100 </w:t>
            </w:r>
            <w:r w:rsidRPr="00A1781D">
              <w:rPr>
                <w:rFonts w:ascii="Times New Roman" w:hAnsi="Times New Roman" w:cs="Times New Roman"/>
                <w:sz w:val="18"/>
                <w:szCs w:val="18"/>
              </w:rPr>
              <w:lastRenderedPageBreak/>
              <w:t>(ПРП=500)</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разделу 1 по счетам:</w:t>
            </w:r>
          </w:p>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1 201 21000;</w:t>
            </w:r>
          </w:p>
          <w:p w:rsidR="00CA23E4" w:rsidRPr="00A1781D" w:rsidRDefault="00CA23E4" w:rsidP="00C3556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120122000, 1 201 23000; 1 201 27000</w:t>
            </w: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lastRenderedPageBreak/>
              <w:t>(5+6) – (3+4)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ф. 0503178 не соответствует показателям ф. 0503127 </w:t>
            </w:r>
            <w:r w:rsidRPr="00A1781D">
              <w:rPr>
                <w:rFonts w:ascii="Times New Roman" w:hAnsi="Times New Roman" w:cs="Times New Roman"/>
                <w:sz w:val="18"/>
                <w:szCs w:val="18"/>
              </w:rPr>
              <w:lastRenderedPageBreak/>
              <w:t>и ф. 0503125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lastRenderedPageBreak/>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CA23E4">
        <w:trPr>
          <w:trHeight w:val="703"/>
        </w:trPr>
        <w:tc>
          <w:tcPr>
            <w:tcW w:w="419"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17</w:t>
            </w:r>
          </w:p>
        </w:tc>
        <w:tc>
          <w:tcPr>
            <w:tcW w:w="426"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p>
        </w:tc>
        <w:tc>
          <w:tcPr>
            <w:tcW w:w="1134" w:type="dxa"/>
            <w:tcBorders>
              <w:top w:val="single" w:sz="4" w:space="0" w:color="000000"/>
              <w:left w:val="single" w:sz="4" w:space="0" w:color="000000"/>
              <w:bottom w:val="single" w:sz="4" w:space="0" w:color="000000"/>
            </w:tcBorders>
            <w:shd w:val="clear" w:color="auto" w:fill="auto"/>
          </w:tcPr>
          <w:p w:rsidR="00CA23E4" w:rsidRPr="00A1781D" w:rsidRDefault="00591663" w:rsidP="00591663">
            <w:pPr>
              <w:pStyle w:val="ConsPlusCell"/>
              <w:snapToGrid w:val="0"/>
              <w:rPr>
                <w:rFonts w:ascii="Times New Roman" w:hAnsi="Times New Roman" w:cs="Times New Roman"/>
                <w:sz w:val="18"/>
                <w:szCs w:val="18"/>
              </w:rPr>
            </w:pPr>
            <w:r w:rsidRPr="00591663">
              <w:rPr>
                <w:rFonts w:ascii="Times New Roman" w:hAnsi="Times New Roman" w:cs="Times New Roman"/>
                <w:sz w:val="18"/>
                <w:szCs w:val="18"/>
              </w:rPr>
              <w:t>Итого по разделу 1</w:t>
            </w:r>
          </w:p>
        </w:tc>
        <w:tc>
          <w:tcPr>
            <w:tcW w:w="992"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 – (5+6)</w:t>
            </w:r>
          </w:p>
        </w:tc>
        <w:tc>
          <w:tcPr>
            <w:tcW w:w="425"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Pr="00A1781D">
              <w:rPr>
                <w:rFonts w:ascii="Times New Roman" w:hAnsi="Times New Roman" w:cs="Times New Roman"/>
                <w:b/>
                <w:sz w:val="18"/>
                <w:szCs w:val="18"/>
                <w:lang w:val="en-US"/>
              </w:rPr>
              <w:t xml:space="preserve"> z</w:t>
            </w:r>
          </w:p>
        </w:tc>
        <w:tc>
          <w:tcPr>
            <w:tcW w:w="851"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8   </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23E4" w:rsidRPr="00A1781D" w:rsidRDefault="00CA23E4"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Изменение остатков по </w:t>
            </w:r>
            <w:proofErr w:type="spellStart"/>
            <w:r w:rsidRPr="00A1781D">
              <w:rPr>
                <w:rFonts w:ascii="Times New Roman" w:hAnsi="Times New Roman" w:cs="Times New Roman"/>
                <w:sz w:val="18"/>
                <w:szCs w:val="18"/>
              </w:rPr>
              <w:t>загран</w:t>
            </w:r>
            <w:proofErr w:type="spellEnd"/>
            <w:r w:rsidRPr="00A1781D">
              <w:rPr>
                <w:rFonts w:ascii="Times New Roman" w:hAnsi="Times New Roman" w:cs="Times New Roman"/>
                <w:sz w:val="18"/>
                <w:szCs w:val="18"/>
              </w:rPr>
              <w:t xml:space="preserve">. </w:t>
            </w:r>
            <w:proofErr w:type="gramStart"/>
            <w:r w:rsidRPr="00A1781D">
              <w:rPr>
                <w:rFonts w:ascii="Times New Roman" w:hAnsi="Times New Roman" w:cs="Times New Roman"/>
                <w:sz w:val="18"/>
                <w:szCs w:val="18"/>
              </w:rPr>
              <w:t>учреждениям  ф.</w:t>
            </w:r>
            <w:proofErr w:type="gramEnd"/>
            <w:r w:rsidRPr="00A1781D">
              <w:rPr>
                <w:rFonts w:ascii="Times New Roman" w:hAnsi="Times New Roman" w:cs="Times New Roman"/>
                <w:sz w:val="18"/>
                <w:szCs w:val="18"/>
              </w:rPr>
              <w:t xml:space="preserve"> 0503178 </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 соответствует стр. 700 ф. 0503127</w:t>
            </w:r>
            <w:r w:rsidRPr="00A1781D">
              <w:rPr>
                <w:rFonts w:ascii="Times New Roman" w:hAnsi="Times New Roman" w:cs="Times New Roman"/>
                <w:b/>
                <w:sz w:val="18"/>
                <w:szCs w:val="18"/>
                <w:lang w:val="en-US"/>
              </w:rPr>
              <w:t>z</w:t>
            </w:r>
            <w:r w:rsidRPr="00A1781D">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A1781D"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CA32CD" w:rsidRPr="00A1781D" w:rsidTr="00CA32CD">
        <w:trPr>
          <w:trHeight w:val="703"/>
        </w:trPr>
        <w:tc>
          <w:tcPr>
            <w:tcW w:w="419" w:type="dxa"/>
            <w:tcBorders>
              <w:top w:val="single" w:sz="4" w:space="0" w:color="000000"/>
              <w:left w:val="single" w:sz="4" w:space="0" w:color="000000"/>
              <w:bottom w:val="single" w:sz="4" w:space="0" w:color="000000"/>
            </w:tcBorders>
          </w:tcPr>
          <w:p w:rsidR="00CA32CD" w:rsidRPr="00A1781D" w:rsidRDefault="00CA32CD" w:rsidP="00CA32CD">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32CD" w:rsidRPr="00A1781D" w:rsidRDefault="00CA32CD" w:rsidP="00CA32CD">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32CD" w:rsidRDefault="00CA32CD" w:rsidP="00CA32C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r>
              <w:rPr>
                <w:rFonts w:ascii="Times New Roman" w:hAnsi="Times New Roman" w:cs="Times New Roman"/>
                <w:sz w:val="18"/>
                <w:szCs w:val="18"/>
              </w:rPr>
              <w:t>,</w:t>
            </w:r>
          </w:p>
          <w:p w:rsidR="00CA32CD" w:rsidRPr="00A1781D" w:rsidRDefault="00CA32CD" w:rsidP="00CA32CD">
            <w:pPr>
              <w:pStyle w:val="ConsPlusCell"/>
              <w:snapToGrid w:val="0"/>
              <w:rPr>
                <w:rFonts w:ascii="Times New Roman" w:hAnsi="Times New Roman" w:cs="Times New Roman"/>
                <w:sz w:val="18"/>
                <w:szCs w:val="18"/>
              </w:rPr>
            </w:pPr>
            <w:r>
              <w:rPr>
                <w:rFonts w:ascii="Times New Roman" w:hAnsi="Times New Roman" w:cs="Times New Roman"/>
                <w:sz w:val="18"/>
                <w:szCs w:val="18"/>
              </w:rPr>
              <w:t>0503178 ПРП 600</w:t>
            </w:r>
          </w:p>
        </w:tc>
        <w:tc>
          <w:tcPr>
            <w:tcW w:w="1134" w:type="dxa"/>
            <w:tcBorders>
              <w:top w:val="single" w:sz="4" w:space="0" w:color="000000"/>
              <w:left w:val="single" w:sz="4" w:space="0" w:color="000000"/>
              <w:bottom w:val="single" w:sz="4" w:space="0" w:color="000000"/>
            </w:tcBorders>
            <w:shd w:val="clear" w:color="auto" w:fill="auto"/>
          </w:tcPr>
          <w:p w:rsidR="00CA32CD" w:rsidRPr="00A1781D" w:rsidRDefault="00CA32CD" w:rsidP="00CA32CD">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 раздела 1</w:t>
            </w: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tcBorders>
          </w:tcPr>
          <w:p w:rsidR="00CA32CD" w:rsidRPr="00A1781D" w:rsidRDefault="00CA32CD" w:rsidP="00CA32CD">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rFonts w:ascii="Times New Roman" w:hAnsi="Times New Roman" w:cs="Times New Roman"/>
                <w:sz w:val="18"/>
                <w:szCs w:val="18"/>
              </w:rPr>
            </w:pPr>
            <w:r>
              <w:rPr>
                <w:rFonts w:ascii="Times New Roman" w:hAnsi="Times New Roman" w:cs="Times New Roman"/>
                <w:sz w:val="18"/>
                <w:szCs w:val="18"/>
              </w:rPr>
              <w:t>1</w:t>
            </w:r>
          </w:p>
        </w:tc>
        <w:tc>
          <w:tcPr>
            <w:tcW w:w="425" w:type="dxa"/>
            <w:tcBorders>
              <w:top w:val="single" w:sz="4" w:space="0" w:color="000000"/>
              <w:left w:val="single" w:sz="4" w:space="0" w:color="000000"/>
              <w:bottom w:val="single" w:sz="4" w:space="0" w:color="000000"/>
            </w:tcBorders>
            <w:shd w:val="clear" w:color="auto" w:fill="auto"/>
          </w:tcPr>
          <w:p w:rsidR="00CA32CD" w:rsidRPr="00A1781D" w:rsidRDefault="00CA32CD" w:rsidP="00CA32C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32CD" w:rsidRDefault="00CA32CD" w:rsidP="00CA32C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78</w:t>
            </w:r>
          </w:p>
          <w:p w:rsidR="00CB49A2" w:rsidRPr="00A1781D" w:rsidRDefault="00CB49A2" w:rsidP="00CA32CD">
            <w:pPr>
              <w:pStyle w:val="ConsPlusCell"/>
              <w:snapToGrid w:val="0"/>
              <w:rPr>
                <w:rFonts w:ascii="Times New Roman" w:hAnsi="Times New Roman" w:cs="Times New Roman"/>
                <w:sz w:val="18"/>
                <w:szCs w:val="18"/>
              </w:rPr>
            </w:pPr>
            <w:r>
              <w:rPr>
                <w:rFonts w:ascii="Times New Roman" w:hAnsi="Times New Roman" w:cs="Times New Roman"/>
                <w:sz w:val="18"/>
                <w:szCs w:val="18"/>
              </w:rPr>
              <w:t>ПРП 500</w:t>
            </w:r>
          </w:p>
        </w:tc>
        <w:tc>
          <w:tcPr>
            <w:tcW w:w="851" w:type="dxa"/>
            <w:tcBorders>
              <w:top w:val="single" w:sz="4" w:space="0" w:color="000000"/>
              <w:left w:val="single" w:sz="4" w:space="0" w:color="000000"/>
              <w:bottom w:val="single" w:sz="4" w:space="0" w:color="000000"/>
            </w:tcBorders>
            <w:shd w:val="clear" w:color="auto" w:fill="auto"/>
          </w:tcPr>
          <w:p w:rsidR="00CA32CD" w:rsidRPr="00CA32CD" w:rsidRDefault="00CA32CD" w:rsidP="00CA32C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Детализированные строки раздела 1, отраженные в </w:t>
            </w:r>
            <w:r w:rsidRPr="00CA32CD">
              <w:rPr>
                <w:rFonts w:ascii="Times New Roman" w:hAnsi="Times New Roman" w:cs="Times New Roman"/>
                <w:sz w:val="18"/>
                <w:szCs w:val="18"/>
              </w:rPr>
              <w:t>0503178z,</w:t>
            </w:r>
          </w:p>
          <w:p w:rsidR="00CA32CD" w:rsidRPr="00A1781D" w:rsidRDefault="00CA32CD" w:rsidP="00CA32CD">
            <w:pPr>
              <w:pStyle w:val="ConsPlusCell"/>
              <w:snapToGrid w:val="0"/>
              <w:rPr>
                <w:rFonts w:ascii="Times New Roman" w:hAnsi="Times New Roman" w:cs="Times New Roman"/>
                <w:sz w:val="18"/>
                <w:szCs w:val="18"/>
              </w:rPr>
            </w:pPr>
            <w:r w:rsidRPr="00CA32CD">
              <w:rPr>
                <w:rFonts w:ascii="Times New Roman" w:hAnsi="Times New Roman" w:cs="Times New Roman"/>
                <w:sz w:val="18"/>
                <w:szCs w:val="18"/>
              </w:rPr>
              <w:t>0503178 ПРП 600</w:t>
            </w:r>
          </w:p>
        </w:tc>
        <w:tc>
          <w:tcPr>
            <w:tcW w:w="992"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CA32CD" w:rsidRPr="00A1781D" w:rsidRDefault="00CA32CD" w:rsidP="00CA32CD">
            <w:pPr>
              <w:pStyle w:val="ConsPlusCell"/>
              <w:snapToGrid w:val="0"/>
              <w:rPr>
                <w:rFonts w:ascii="Times New Roman" w:hAnsi="Times New Roman" w:cs="Times New Roman"/>
                <w:sz w:val="18"/>
                <w:szCs w:val="18"/>
              </w:rPr>
            </w:pPr>
            <w:r>
              <w:rPr>
                <w:rFonts w:ascii="Times New Roman" w:hAnsi="Times New Roman" w:cs="Times New Roman"/>
                <w:sz w:val="18"/>
                <w:szCs w:val="18"/>
              </w:rPr>
              <w:t>1</w:t>
            </w:r>
          </w:p>
        </w:tc>
        <w:tc>
          <w:tcPr>
            <w:tcW w:w="425"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32CD" w:rsidRPr="00A1781D" w:rsidRDefault="00CA32CD" w:rsidP="00CA32CD">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32CD" w:rsidRPr="00A1781D" w:rsidRDefault="00CA32CD" w:rsidP="00CA32CD">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32CD" w:rsidRPr="00CA32CD" w:rsidRDefault="00CA32CD" w:rsidP="00CA32CD">
            <w:pPr>
              <w:pStyle w:val="ConsPlusCell"/>
              <w:snapToGrid w:val="0"/>
              <w:rPr>
                <w:rFonts w:ascii="Times New Roman" w:hAnsi="Times New Roman" w:cs="Times New Roman"/>
                <w:sz w:val="18"/>
                <w:szCs w:val="18"/>
              </w:rPr>
            </w:pPr>
            <w:r>
              <w:rPr>
                <w:rFonts w:ascii="Times New Roman" w:hAnsi="Times New Roman" w:cs="Times New Roman"/>
                <w:sz w:val="18"/>
                <w:szCs w:val="18"/>
              </w:rPr>
              <w:t>Номера банковских счетов, отраженных в ф. 0503178</w:t>
            </w:r>
            <w:r>
              <w:rPr>
                <w:rFonts w:ascii="Times New Roman" w:hAnsi="Times New Roman" w:cs="Times New Roman"/>
                <w:sz w:val="18"/>
                <w:szCs w:val="18"/>
                <w:lang w:val="en-US"/>
              </w:rPr>
              <w:t>z</w:t>
            </w:r>
            <w:r>
              <w:rPr>
                <w:rFonts w:ascii="Times New Roman" w:hAnsi="Times New Roman" w:cs="Times New Roman"/>
                <w:sz w:val="18"/>
                <w:szCs w:val="18"/>
              </w:rPr>
              <w:t xml:space="preserve"> и 0503178 ПРП 600</w:t>
            </w:r>
            <w:r w:rsidR="00983F0C">
              <w:rPr>
                <w:rFonts w:ascii="Times New Roman" w:hAnsi="Times New Roman" w:cs="Times New Roman"/>
                <w:sz w:val="18"/>
                <w:szCs w:val="18"/>
              </w:rPr>
              <w:t xml:space="preserve"> должны быть отражены в ф. 0503178 ПРП 500</w:t>
            </w:r>
          </w:p>
        </w:tc>
        <w:tc>
          <w:tcPr>
            <w:tcW w:w="425" w:type="dxa"/>
            <w:tcBorders>
              <w:top w:val="single" w:sz="4" w:space="0" w:color="000000"/>
              <w:left w:val="single" w:sz="4" w:space="0" w:color="000000"/>
              <w:bottom w:val="single" w:sz="4" w:space="0" w:color="000000"/>
              <w:right w:val="single" w:sz="4" w:space="0" w:color="000000"/>
            </w:tcBorders>
          </w:tcPr>
          <w:p w:rsidR="00CA32CD" w:rsidRPr="00A1781D" w:rsidRDefault="00CA32CD" w:rsidP="00CA32CD">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32CD" w:rsidRDefault="00CA32CD" w:rsidP="00CA32CD">
            <w:pPr>
              <w:pStyle w:val="ConsPlusCell"/>
              <w:snapToGrid w:val="0"/>
              <w:rPr>
                <w:rFonts w:ascii="Times New Roman" w:hAnsi="Times New Roman" w:cs="Times New Roman"/>
                <w:sz w:val="18"/>
                <w:szCs w:val="18"/>
              </w:rPr>
            </w:pPr>
          </w:p>
        </w:tc>
      </w:tr>
      <w:tr w:rsidR="00983F0C" w:rsidRPr="00A1781D" w:rsidTr="00983F0C">
        <w:trPr>
          <w:trHeight w:val="703"/>
        </w:trPr>
        <w:tc>
          <w:tcPr>
            <w:tcW w:w="419" w:type="dxa"/>
            <w:tcBorders>
              <w:top w:val="single" w:sz="4" w:space="0" w:color="000000"/>
              <w:left w:val="single" w:sz="4" w:space="0" w:color="000000"/>
              <w:bottom w:val="single" w:sz="4" w:space="0" w:color="000000"/>
            </w:tcBorders>
          </w:tcPr>
          <w:p w:rsidR="00983F0C" w:rsidRPr="00A1781D" w:rsidRDefault="00983F0C" w:rsidP="00983F0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w:t>
            </w:r>
            <w:r>
              <w:rPr>
                <w:rFonts w:ascii="Times New Roman" w:hAnsi="Times New Roman" w:cs="Times New Roman"/>
                <w:sz w:val="18"/>
                <w:szCs w:val="18"/>
              </w:rPr>
              <w:t>.2</w:t>
            </w:r>
            <w:r w:rsidR="00A846D7">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983F0C" w:rsidRPr="00A1781D" w:rsidRDefault="00983F0C" w:rsidP="00983F0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983F0C" w:rsidRPr="00A1781D" w:rsidRDefault="00983F0C" w:rsidP="00A846D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p>
        </w:tc>
        <w:tc>
          <w:tcPr>
            <w:tcW w:w="1134" w:type="dxa"/>
            <w:tcBorders>
              <w:top w:val="single" w:sz="4" w:space="0" w:color="000000"/>
              <w:left w:val="single" w:sz="4" w:space="0" w:color="000000"/>
              <w:bottom w:val="single" w:sz="4" w:space="0" w:color="000000"/>
            </w:tcBorders>
            <w:shd w:val="clear" w:color="auto" w:fill="auto"/>
          </w:tcPr>
          <w:p w:rsidR="00983F0C" w:rsidRPr="00A1781D" w:rsidRDefault="00983F0C"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 раздела 1</w:t>
            </w: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3,4</w:t>
            </w:r>
          </w:p>
        </w:tc>
        <w:tc>
          <w:tcPr>
            <w:tcW w:w="425" w:type="dxa"/>
            <w:tcBorders>
              <w:top w:val="single" w:sz="4" w:space="0" w:color="000000"/>
              <w:left w:val="single" w:sz="4" w:space="0" w:color="000000"/>
              <w:bottom w:val="single" w:sz="4" w:space="0" w:color="000000"/>
            </w:tcBorders>
            <w:shd w:val="clear" w:color="auto" w:fill="auto"/>
          </w:tcPr>
          <w:p w:rsidR="00983F0C" w:rsidRPr="00A1781D" w:rsidRDefault="00983F0C" w:rsidP="00983F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78</w:t>
            </w:r>
            <w:r w:rsidR="00CB49A2">
              <w:rPr>
                <w:rFonts w:ascii="Times New Roman" w:hAnsi="Times New Roman" w:cs="Times New Roman"/>
                <w:sz w:val="18"/>
                <w:szCs w:val="18"/>
              </w:rPr>
              <w:t xml:space="preserve"> ПРП 500</w:t>
            </w:r>
          </w:p>
        </w:tc>
        <w:tc>
          <w:tcPr>
            <w:tcW w:w="851" w:type="dxa"/>
            <w:tcBorders>
              <w:top w:val="single" w:sz="4" w:space="0" w:color="000000"/>
              <w:left w:val="single" w:sz="4" w:space="0" w:color="000000"/>
              <w:bottom w:val="single" w:sz="4" w:space="0" w:color="000000"/>
            </w:tcBorders>
            <w:shd w:val="clear" w:color="auto" w:fill="auto"/>
          </w:tcPr>
          <w:p w:rsidR="00983F0C" w:rsidRPr="00A1781D" w:rsidRDefault="00983F0C" w:rsidP="00A846D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Детализированные строки раздела 1, отраженные в </w:t>
            </w:r>
            <w:r w:rsidRPr="00CA32CD">
              <w:rPr>
                <w:rFonts w:ascii="Times New Roman" w:hAnsi="Times New Roman" w:cs="Times New Roman"/>
                <w:sz w:val="18"/>
                <w:szCs w:val="18"/>
              </w:rPr>
              <w:t>0503178z</w:t>
            </w:r>
          </w:p>
        </w:tc>
        <w:tc>
          <w:tcPr>
            <w:tcW w:w="992"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983F0C" w:rsidRPr="00A1781D" w:rsidRDefault="00983F0C"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3,4</w:t>
            </w:r>
          </w:p>
        </w:tc>
        <w:tc>
          <w:tcPr>
            <w:tcW w:w="425"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83F0C" w:rsidRPr="00CA32CD" w:rsidRDefault="00983F0C" w:rsidP="00A846D7">
            <w:pPr>
              <w:pStyle w:val="ConsPlusCell"/>
              <w:snapToGrid w:val="0"/>
              <w:rPr>
                <w:rFonts w:ascii="Times New Roman" w:hAnsi="Times New Roman" w:cs="Times New Roman"/>
                <w:sz w:val="18"/>
                <w:szCs w:val="18"/>
              </w:rPr>
            </w:pPr>
            <w:r>
              <w:rPr>
                <w:rFonts w:ascii="Times New Roman" w:hAnsi="Times New Roman" w:cs="Times New Roman"/>
                <w:sz w:val="18"/>
                <w:szCs w:val="18"/>
              </w:rPr>
              <w:t>Показатели остатков на начало года по номерам банковских счетов, отраженных в ф. 0503178</w:t>
            </w:r>
            <w:r w:rsidRPr="00983F0C">
              <w:rPr>
                <w:rFonts w:ascii="Times New Roman" w:hAnsi="Times New Roman" w:cs="Times New Roman"/>
                <w:sz w:val="18"/>
                <w:szCs w:val="18"/>
              </w:rPr>
              <w:t>z</w:t>
            </w:r>
            <w:r>
              <w:rPr>
                <w:rFonts w:ascii="Times New Roman" w:hAnsi="Times New Roman" w:cs="Times New Roman"/>
                <w:sz w:val="18"/>
                <w:szCs w:val="18"/>
              </w:rPr>
              <w:t xml:space="preserve"> должны быть отражены в ф. 0503178 ПРП 500</w:t>
            </w:r>
          </w:p>
        </w:tc>
        <w:tc>
          <w:tcPr>
            <w:tcW w:w="425" w:type="dxa"/>
            <w:tcBorders>
              <w:top w:val="single" w:sz="4" w:space="0" w:color="000000"/>
              <w:left w:val="single" w:sz="4" w:space="0" w:color="000000"/>
              <w:bottom w:val="single" w:sz="4" w:space="0" w:color="000000"/>
              <w:right w:val="single" w:sz="4" w:space="0" w:color="000000"/>
            </w:tcBorders>
          </w:tcPr>
          <w:p w:rsidR="00983F0C" w:rsidRPr="00A1781D" w:rsidRDefault="00983F0C"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983F0C" w:rsidRDefault="00983F0C" w:rsidP="00983F0C">
            <w:pPr>
              <w:pStyle w:val="ConsPlusCell"/>
              <w:snapToGrid w:val="0"/>
              <w:rPr>
                <w:rFonts w:ascii="Times New Roman" w:hAnsi="Times New Roman" w:cs="Times New Roman"/>
                <w:sz w:val="18"/>
                <w:szCs w:val="18"/>
              </w:rPr>
            </w:pPr>
          </w:p>
        </w:tc>
      </w:tr>
      <w:tr w:rsidR="00A846D7" w:rsidRPr="00A1781D" w:rsidTr="00A846D7">
        <w:trPr>
          <w:trHeight w:val="703"/>
        </w:trPr>
        <w:tc>
          <w:tcPr>
            <w:tcW w:w="419" w:type="dxa"/>
            <w:tcBorders>
              <w:top w:val="single" w:sz="4" w:space="0" w:color="000000"/>
              <w:left w:val="single" w:sz="4" w:space="0" w:color="000000"/>
              <w:bottom w:val="single" w:sz="4" w:space="0" w:color="000000"/>
            </w:tcBorders>
          </w:tcPr>
          <w:p w:rsidR="00A846D7" w:rsidRPr="00A1781D" w:rsidRDefault="00A846D7" w:rsidP="00CD1C9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w:t>
            </w:r>
            <w:r>
              <w:rPr>
                <w:rFonts w:ascii="Times New Roman" w:hAnsi="Times New Roman" w:cs="Times New Roman"/>
                <w:sz w:val="18"/>
                <w:szCs w:val="18"/>
              </w:rPr>
              <w:t>.2.2</w:t>
            </w:r>
          </w:p>
        </w:tc>
        <w:tc>
          <w:tcPr>
            <w:tcW w:w="426" w:type="dxa"/>
            <w:tcBorders>
              <w:top w:val="single" w:sz="4" w:space="0" w:color="000000"/>
              <w:left w:val="single" w:sz="4" w:space="0" w:color="000000"/>
              <w:bottom w:val="single" w:sz="4" w:space="0" w:color="000000"/>
            </w:tcBorders>
            <w:shd w:val="clear" w:color="auto" w:fill="auto"/>
          </w:tcPr>
          <w:p w:rsidR="00A846D7" w:rsidRPr="00A1781D" w:rsidRDefault="00A846D7" w:rsidP="00CD1C9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r>
              <w:rPr>
                <w:rFonts w:ascii="Times New Roman" w:hAnsi="Times New Roman" w:cs="Times New Roman"/>
                <w:sz w:val="18"/>
                <w:szCs w:val="18"/>
              </w:rPr>
              <w:t>0503178 ПРП 600</w:t>
            </w:r>
          </w:p>
        </w:tc>
        <w:tc>
          <w:tcPr>
            <w:tcW w:w="1134" w:type="dxa"/>
            <w:tcBorders>
              <w:top w:val="single" w:sz="4" w:space="0" w:color="000000"/>
              <w:left w:val="single" w:sz="4" w:space="0" w:color="000000"/>
              <w:bottom w:val="single" w:sz="4" w:space="0" w:color="000000"/>
            </w:tcBorders>
            <w:shd w:val="clear" w:color="auto" w:fill="auto"/>
          </w:tcPr>
          <w:p w:rsidR="00A846D7" w:rsidRPr="00A1781D" w:rsidRDefault="00A846D7" w:rsidP="00CD1C93">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 раздела 1</w:t>
            </w: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r>
              <w:rPr>
                <w:rFonts w:ascii="Times New Roman" w:hAnsi="Times New Roman" w:cs="Times New Roman"/>
                <w:sz w:val="18"/>
                <w:szCs w:val="18"/>
              </w:rPr>
              <w:t>3,4</w:t>
            </w:r>
          </w:p>
        </w:tc>
        <w:tc>
          <w:tcPr>
            <w:tcW w:w="425" w:type="dxa"/>
            <w:tcBorders>
              <w:top w:val="single" w:sz="4" w:space="0" w:color="000000"/>
              <w:left w:val="single" w:sz="4" w:space="0" w:color="000000"/>
              <w:bottom w:val="single" w:sz="4" w:space="0" w:color="000000"/>
            </w:tcBorders>
            <w:shd w:val="clear" w:color="auto" w:fill="auto"/>
          </w:tcPr>
          <w:p w:rsidR="00A846D7" w:rsidRPr="00A1781D" w:rsidRDefault="00A846D7" w:rsidP="00CD1C9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78 ПРП 500</w:t>
            </w:r>
          </w:p>
        </w:tc>
        <w:tc>
          <w:tcPr>
            <w:tcW w:w="851" w:type="dxa"/>
            <w:tcBorders>
              <w:top w:val="single" w:sz="4" w:space="0" w:color="000000"/>
              <w:left w:val="single" w:sz="4" w:space="0" w:color="000000"/>
              <w:bottom w:val="single" w:sz="4" w:space="0" w:color="000000"/>
            </w:tcBorders>
            <w:shd w:val="clear" w:color="auto" w:fill="auto"/>
          </w:tcPr>
          <w:p w:rsidR="00A846D7" w:rsidRPr="00A1781D" w:rsidRDefault="00A846D7" w:rsidP="00A846D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Детализированные строки раздела 1, отраженные в </w:t>
            </w:r>
            <w:r w:rsidRPr="00CA32CD">
              <w:rPr>
                <w:rFonts w:ascii="Times New Roman" w:hAnsi="Times New Roman" w:cs="Times New Roman"/>
                <w:sz w:val="18"/>
                <w:szCs w:val="18"/>
              </w:rPr>
              <w:t>0503178 ПРП 600</w:t>
            </w:r>
          </w:p>
        </w:tc>
        <w:tc>
          <w:tcPr>
            <w:tcW w:w="992" w:type="dxa"/>
            <w:tcBorders>
              <w:top w:val="single" w:sz="4" w:space="0" w:color="000000"/>
              <w:left w:val="single" w:sz="4" w:space="0" w:color="000000"/>
              <w:bottom w:val="single" w:sz="4" w:space="0" w:color="000000"/>
              <w:right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A846D7" w:rsidRPr="00A1781D" w:rsidRDefault="00A846D7" w:rsidP="00CD1C93">
            <w:pPr>
              <w:pStyle w:val="ConsPlusCell"/>
              <w:snapToGrid w:val="0"/>
              <w:rPr>
                <w:rFonts w:ascii="Times New Roman" w:hAnsi="Times New Roman" w:cs="Times New Roman"/>
                <w:sz w:val="18"/>
                <w:szCs w:val="18"/>
              </w:rPr>
            </w:pPr>
            <w:r>
              <w:rPr>
                <w:rFonts w:ascii="Times New Roman" w:hAnsi="Times New Roman" w:cs="Times New Roman"/>
                <w:sz w:val="18"/>
                <w:szCs w:val="18"/>
              </w:rPr>
              <w:t>3,4</w:t>
            </w:r>
          </w:p>
        </w:tc>
        <w:tc>
          <w:tcPr>
            <w:tcW w:w="425" w:type="dxa"/>
            <w:tcBorders>
              <w:top w:val="single" w:sz="4" w:space="0" w:color="000000"/>
              <w:left w:val="single" w:sz="4" w:space="0" w:color="000000"/>
              <w:bottom w:val="single" w:sz="4" w:space="0" w:color="000000"/>
              <w:right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846D7" w:rsidRPr="00CA32CD" w:rsidRDefault="00A846D7" w:rsidP="00A846D7">
            <w:pPr>
              <w:pStyle w:val="ConsPlusCell"/>
              <w:snapToGrid w:val="0"/>
              <w:rPr>
                <w:rFonts w:ascii="Times New Roman" w:hAnsi="Times New Roman" w:cs="Times New Roman"/>
                <w:sz w:val="18"/>
                <w:szCs w:val="18"/>
              </w:rPr>
            </w:pPr>
            <w:r>
              <w:rPr>
                <w:rFonts w:ascii="Times New Roman" w:hAnsi="Times New Roman" w:cs="Times New Roman"/>
                <w:sz w:val="18"/>
                <w:szCs w:val="18"/>
              </w:rPr>
              <w:t>Показатели остатков на начало года по номерам банковских счетов, отраженных в 0503178 ПРП 600 должны быть отражены в ф. 0503178 ПРП 500</w:t>
            </w:r>
          </w:p>
        </w:tc>
        <w:tc>
          <w:tcPr>
            <w:tcW w:w="425" w:type="dxa"/>
            <w:tcBorders>
              <w:top w:val="single" w:sz="4" w:space="0" w:color="000000"/>
              <w:left w:val="single" w:sz="4" w:space="0" w:color="000000"/>
              <w:bottom w:val="single" w:sz="4" w:space="0" w:color="000000"/>
              <w:right w:val="single" w:sz="4" w:space="0" w:color="000000"/>
            </w:tcBorders>
          </w:tcPr>
          <w:p w:rsidR="00A846D7" w:rsidRPr="00A1781D" w:rsidRDefault="00A846D7" w:rsidP="00CD1C9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A846D7" w:rsidRDefault="00A846D7" w:rsidP="00CD1C93">
            <w:pPr>
              <w:pStyle w:val="ConsPlusCell"/>
              <w:snapToGrid w:val="0"/>
              <w:rPr>
                <w:rFonts w:ascii="Times New Roman" w:hAnsi="Times New Roman" w:cs="Times New Roman"/>
                <w:sz w:val="18"/>
                <w:szCs w:val="18"/>
              </w:rPr>
            </w:pPr>
          </w:p>
        </w:tc>
      </w:tr>
      <w:tr w:rsidR="00E85E63" w:rsidRPr="00A1781D" w:rsidTr="00983F0C">
        <w:trPr>
          <w:trHeight w:val="703"/>
        </w:trPr>
        <w:tc>
          <w:tcPr>
            <w:tcW w:w="419" w:type="dxa"/>
            <w:tcBorders>
              <w:top w:val="single" w:sz="4" w:space="0" w:color="000000"/>
              <w:left w:val="single" w:sz="4" w:space="0" w:color="000000"/>
              <w:bottom w:val="single" w:sz="4" w:space="0" w:color="000000"/>
            </w:tcBorders>
          </w:tcPr>
          <w:p w:rsidR="00E85E63" w:rsidRPr="00A1781D" w:rsidRDefault="00E85E63" w:rsidP="00983F0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17</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E85E63" w:rsidRPr="00A1781D" w:rsidRDefault="00E85E63" w:rsidP="00983F0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E85E63" w:rsidRDefault="00E85E63" w:rsidP="00DE44A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0503178z</w:t>
            </w:r>
            <w:r>
              <w:rPr>
                <w:rFonts w:ascii="Times New Roman" w:hAnsi="Times New Roman" w:cs="Times New Roman"/>
                <w:sz w:val="18"/>
                <w:szCs w:val="18"/>
              </w:rPr>
              <w:t>,</w:t>
            </w:r>
          </w:p>
          <w:p w:rsidR="00E85E63" w:rsidRPr="00A1781D" w:rsidRDefault="00E85E63"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0503178 ПРП 600</w:t>
            </w:r>
          </w:p>
        </w:tc>
        <w:tc>
          <w:tcPr>
            <w:tcW w:w="1134" w:type="dxa"/>
            <w:tcBorders>
              <w:top w:val="single" w:sz="4" w:space="0" w:color="000000"/>
              <w:left w:val="single" w:sz="4" w:space="0" w:color="000000"/>
              <w:bottom w:val="single" w:sz="4" w:space="0" w:color="000000"/>
            </w:tcBorders>
            <w:shd w:val="clear" w:color="auto" w:fill="auto"/>
          </w:tcPr>
          <w:p w:rsidR="00E85E63" w:rsidRPr="00A1781D" w:rsidRDefault="00E85E63"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 раздела 1</w:t>
            </w:r>
            <w:r w:rsidRPr="00A1781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tcBorders>
            <w:shd w:val="clear" w:color="auto" w:fill="auto"/>
          </w:tcPr>
          <w:p w:rsidR="00E85E63" w:rsidRPr="00A1781D" w:rsidRDefault="00E85E63" w:rsidP="00983F0C">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sidRPr="00A1781D">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78 ПРП 500</w:t>
            </w:r>
          </w:p>
        </w:tc>
        <w:tc>
          <w:tcPr>
            <w:tcW w:w="851" w:type="dxa"/>
            <w:tcBorders>
              <w:top w:val="single" w:sz="4" w:space="0" w:color="000000"/>
              <w:left w:val="single" w:sz="4" w:space="0" w:color="000000"/>
              <w:bottom w:val="single" w:sz="4" w:space="0" w:color="000000"/>
            </w:tcBorders>
            <w:shd w:val="clear" w:color="auto" w:fill="auto"/>
          </w:tcPr>
          <w:p w:rsidR="00E85E63" w:rsidRPr="00CA32CD" w:rsidRDefault="00E85E63" w:rsidP="00DE44A1">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Детализированные строки раздела 1, отраженные в </w:t>
            </w:r>
            <w:r w:rsidRPr="00CA32CD">
              <w:rPr>
                <w:rFonts w:ascii="Times New Roman" w:hAnsi="Times New Roman" w:cs="Times New Roman"/>
                <w:sz w:val="18"/>
                <w:szCs w:val="18"/>
              </w:rPr>
              <w:t>0503178z,</w:t>
            </w:r>
          </w:p>
          <w:p w:rsidR="00E85E63" w:rsidRPr="00A1781D" w:rsidRDefault="00E85E63" w:rsidP="00983F0C">
            <w:pPr>
              <w:pStyle w:val="ConsPlusCell"/>
              <w:snapToGrid w:val="0"/>
              <w:rPr>
                <w:rFonts w:ascii="Times New Roman" w:hAnsi="Times New Roman" w:cs="Times New Roman"/>
                <w:sz w:val="18"/>
                <w:szCs w:val="18"/>
              </w:rPr>
            </w:pPr>
            <w:r w:rsidRPr="00CA32CD">
              <w:rPr>
                <w:rFonts w:ascii="Times New Roman" w:hAnsi="Times New Roman" w:cs="Times New Roman"/>
                <w:sz w:val="18"/>
                <w:szCs w:val="18"/>
              </w:rPr>
              <w:lastRenderedPageBreak/>
              <w:t>0503178 ПРП 600</w:t>
            </w:r>
          </w:p>
        </w:tc>
        <w:tc>
          <w:tcPr>
            <w:tcW w:w="992"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shd w:val="clear" w:color="auto" w:fill="auto"/>
          </w:tcPr>
          <w:p w:rsidR="00E85E63" w:rsidRPr="00A1781D" w:rsidRDefault="00E85E63"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5,6</w:t>
            </w:r>
          </w:p>
        </w:tc>
        <w:tc>
          <w:tcPr>
            <w:tcW w:w="425"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CA32CD" w:rsidRDefault="00E85E63"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Показатели остатков на конец года по номерам банковских счетов, отраженных в ф. 0503178</w:t>
            </w:r>
            <w:r w:rsidRPr="00983F0C">
              <w:rPr>
                <w:rFonts w:ascii="Times New Roman" w:hAnsi="Times New Roman" w:cs="Times New Roman"/>
                <w:sz w:val="18"/>
                <w:szCs w:val="18"/>
              </w:rPr>
              <w:t>z</w:t>
            </w:r>
            <w:r>
              <w:rPr>
                <w:rFonts w:ascii="Times New Roman" w:hAnsi="Times New Roman" w:cs="Times New Roman"/>
                <w:sz w:val="18"/>
                <w:szCs w:val="18"/>
              </w:rPr>
              <w:t xml:space="preserve"> и 0503178 ПРП 600 должны быть отражены в ф. 0503178 ПРП 500</w:t>
            </w:r>
          </w:p>
        </w:tc>
        <w:tc>
          <w:tcPr>
            <w:tcW w:w="425" w:type="dxa"/>
            <w:tcBorders>
              <w:top w:val="single" w:sz="4" w:space="0" w:color="000000"/>
              <w:left w:val="single" w:sz="4" w:space="0" w:color="000000"/>
              <w:bottom w:val="single" w:sz="4" w:space="0" w:color="000000"/>
              <w:right w:val="single" w:sz="4" w:space="0" w:color="000000"/>
            </w:tcBorders>
          </w:tcPr>
          <w:p w:rsidR="00E85E63" w:rsidRPr="00A1781D" w:rsidRDefault="00E85E63" w:rsidP="00983F0C">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983F0C">
            <w:pPr>
              <w:pStyle w:val="ConsPlusCell"/>
              <w:snapToGrid w:val="0"/>
              <w:rPr>
                <w:rFonts w:ascii="Times New Roman" w:hAnsi="Times New Roman" w:cs="Times New Roman"/>
                <w:sz w:val="18"/>
                <w:szCs w:val="18"/>
              </w:rPr>
            </w:pPr>
          </w:p>
        </w:tc>
      </w:tr>
      <w:tr w:rsidR="00E85E63" w:rsidRPr="00DC35D1" w:rsidTr="00CA23E4">
        <w:trPr>
          <w:trHeight w:val="763"/>
        </w:trPr>
        <w:tc>
          <w:tcPr>
            <w:tcW w:w="419"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20</w:t>
            </w:r>
          </w:p>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3" w:type="dxa"/>
            <w:tcBorders>
              <w:top w:val="single" w:sz="4" w:space="0" w:color="000000"/>
              <w:left w:val="single" w:sz="4" w:space="0" w:color="000000"/>
              <w:bottom w:val="single" w:sz="4" w:space="0" w:color="000000"/>
              <w:right w:val="single" w:sz="4" w:space="0" w:color="000000"/>
            </w:tcBorders>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E85E63">
              <w:rPr>
                <w:rFonts w:ascii="Times New Roman" w:hAnsi="Times New Roman" w:cs="Times New Roman"/>
                <w:sz w:val="18"/>
                <w:szCs w:val="18"/>
              </w:rPr>
              <w:t>&lt;</w:t>
            </w: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tc>
        <w:tc>
          <w:tcPr>
            <w:tcW w:w="992" w:type="dxa"/>
            <w:tcBorders>
              <w:top w:val="single" w:sz="4" w:space="0" w:color="000000"/>
              <w:left w:val="single" w:sz="4" w:space="0" w:color="000000"/>
              <w:bottom w:val="single" w:sz="4" w:space="0" w:color="000000"/>
            </w:tcBorders>
            <w:shd w:val="clear" w:color="auto" w:fill="auto"/>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DC35D1" w:rsidRDefault="00E85E63" w:rsidP="00C35566">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rPr>
              <w:t>Показатели  раздела</w:t>
            </w:r>
            <w:proofErr w:type="gramEnd"/>
            <w:r w:rsidRPr="00DC35D1">
              <w:rPr>
                <w:rFonts w:ascii="Times New Roman" w:hAnsi="Times New Roman" w:cs="Times New Roman"/>
                <w:sz w:val="18"/>
                <w:szCs w:val="18"/>
              </w:rPr>
              <w:t xml:space="preserve"> 1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1 ф. 0503127</w:t>
            </w:r>
            <w:r>
              <w:rPr>
                <w:rFonts w:ascii="Times New Roman" w:hAnsi="Times New Roman" w:cs="Times New Roman"/>
                <w:sz w:val="18"/>
                <w:szCs w:val="18"/>
              </w:rPr>
              <w:t xml:space="preserve"> –</w:t>
            </w:r>
            <w:r w:rsidRPr="00DC35D1">
              <w:rPr>
                <w:rFonts w:ascii="Times New Roman" w:hAnsi="Times New Roman" w:cs="Times New Roman"/>
                <w:sz w:val="18"/>
                <w:szCs w:val="18"/>
              </w:rPr>
              <w:t xml:space="preserve"> </w:t>
            </w:r>
            <w:r w:rsidRPr="00815B92">
              <w:rPr>
                <w:rFonts w:ascii="Times New Roman" w:hAnsi="Times New Roman" w:cs="Times New Roman"/>
                <w:sz w:val="18"/>
                <w:szCs w:val="18"/>
              </w:rPr>
              <w:t>требует пояснения</w:t>
            </w:r>
            <w:r w:rsidRPr="00DC35D1">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607F62">
            <w:pPr>
              <w:pStyle w:val="ConsPlusCell"/>
              <w:shd w:val="clear" w:color="auto" w:fill="FFFFFF"/>
              <w:snapToGrid w:val="0"/>
              <w:rPr>
                <w:rFonts w:ascii="Times New Roman" w:hAnsi="Times New Roman" w:cs="Times New Roman"/>
                <w:sz w:val="18"/>
                <w:szCs w:val="18"/>
              </w:rPr>
            </w:pPr>
          </w:p>
        </w:tc>
      </w:tr>
      <w:tr w:rsidR="00E85E63" w:rsidRPr="00DC35D1" w:rsidTr="00CA23E4">
        <w:trPr>
          <w:trHeight w:val="763"/>
        </w:trPr>
        <w:tc>
          <w:tcPr>
            <w:tcW w:w="419"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rPr>
              <w:t xml:space="preserve"> </w:t>
            </w:r>
            <w:r w:rsidRPr="00DC35D1">
              <w:rPr>
                <w:rFonts w:ascii="Times New Roman" w:hAnsi="Times New Roman" w:cs="Times New Roman"/>
                <w:b/>
                <w:sz w:val="18"/>
                <w:szCs w:val="18"/>
                <w:lang w:val="en-US"/>
              </w:rPr>
              <w:t>z</w:t>
            </w:r>
          </w:p>
        </w:tc>
        <w:tc>
          <w:tcPr>
            <w:tcW w:w="1134"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3" w:type="dxa"/>
            <w:tcBorders>
              <w:top w:val="single" w:sz="4" w:space="0" w:color="000000"/>
              <w:left w:val="single" w:sz="4" w:space="0" w:color="000000"/>
              <w:bottom w:val="single" w:sz="4" w:space="0" w:color="000000"/>
              <w:right w:val="single" w:sz="4" w:space="0" w:color="000000"/>
            </w:tcBorders>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=&lt;</w:t>
            </w: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2" w:type="dxa"/>
            <w:tcBorders>
              <w:top w:val="single" w:sz="4" w:space="0" w:color="000000"/>
              <w:left w:val="single" w:sz="4" w:space="0" w:color="000000"/>
              <w:bottom w:val="single" w:sz="4" w:space="0" w:color="000000"/>
            </w:tcBorders>
            <w:shd w:val="clear" w:color="auto" w:fill="auto"/>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DC35D1" w:rsidRDefault="00E85E63" w:rsidP="00C35566">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rPr>
              <w:t>Показатели  раздела</w:t>
            </w:r>
            <w:proofErr w:type="gramEnd"/>
            <w:r w:rsidRPr="00DC35D1">
              <w:rPr>
                <w:rFonts w:ascii="Times New Roman" w:hAnsi="Times New Roman" w:cs="Times New Roman"/>
                <w:sz w:val="18"/>
                <w:szCs w:val="18"/>
              </w:rPr>
              <w:t xml:space="preserve"> 2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не должны превышать идентичных показателей раздела 2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607F62">
            <w:pPr>
              <w:pStyle w:val="ConsPlusCell"/>
              <w:shd w:val="clear" w:color="auto" w:fill="FFFFFF"/>
              <w:snapToGrid w:val="0"/>
              <w:rPr>
                <w:rFonts w:ascii="Times New Roman" w:hAnsi="Times New Roman" w:cs="Times New Roman"/>
                <w:sz w:val="18"/>
                <w:szCs w:val="18"/>
              </w:rPr>
            </w:pPr>
          </w:p>
        </w:tc>
      </w:tr>
      <w:tr w:rsidR="00CA7B47" w:rsidRPr="00DC35D1" w:rsidTr="00CA7B47">
        <w:trPr>
          <w:trHeight w:val="763"/>
        </w:trPr>
        <w:tc>
          <w:tcPr>
            <w:tcW w:w="419" w:type="dxa"/>
            <w:tcBorders>
              <w:top w:val="single" w:sz="4" w:space="0" w:color="000000"/>
              <w:left w:val="single" w:sz="4" w:space="0" w:color="000000"/>
              <w:bottom w:val="single" w:sz="4" w:space="0" w:color="000000"/>
            </w:tcBorders>
          </w:tcPr>
          <w:p w:rsidR="00CA7B47" w:rsidRPr="001112D2" w:rsidRDefault="00CA7B47" w:rsidP="001112D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7B47" w:rsidRPr="00DC35D1" w:rsidRDefault="00CA7B47" w:rsidP="00FB26E8">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CA7B47">
              <w:rPr>
                <w:rFonts w:ascii="Times New Roman" w:hAnsi="Times New Roman" w:cs="Times New Roman"/>
                <w:sz w:val="18"/>
                <w:szCs w:val="18"/>
              </w:rPr>
              <w:t xml:space="preserve"> z</w:t>
            </w:r>
          </w:p>
        </w:tc>
        <w:tc>
          <w:tcPr>
            <w:tcW w:w="1134" w:type="dxa"/>
            <w:tcBorders>
              <w:top w:val="single" w:sz="4" w:space="0" w:color="000000"/>
              <w:left w:val="single" w:sz="4" w:space="0" w:color="000000"/>
              <w:bottom w:val="single" w:sz="4" w:space="0" w:color="000000"/>
            </w:tcBorders>
            <w:shd w:val="clear" w:color="auto" w:fill="auto"/>
          </w:tcPr>
          <w:p w:rsidR="00CA7B47" w:rsidRPr="00DC35D1" w:rsidRDefault="00CA7B47" w:rsidP="00FB26E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CA7B47" w:rsidRPr="00DC35D1" w:rsidRDefault="00CA7B47" w:rsidP="00FB26E8">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НР 90038</w:t>
            </w:r>
          </w:p>
        </w:tc>
        <w:tc>
          <w:tcPr>
            <w:tcW w:w="992" w:type="dxa"/>
            <w:tcBorders>
              <w:top w:val="single" w:sz="4" w:space="0" w:color="000000"/>
              <w:left w:val="single" w:sz="4" w:space="0" w:color="000000"/>
              <w:bottom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3" w:type="dxa"/>
            <w:tcBorders>
              <w:top w:val="single" w:sz="4" w:space="0" w:color="000000"/>
              <w:left w:val="single" w:sz="4" w:space="0" w:color="000000"/>
              <w:bottom w:val="single" w:sz="4" w:space="0" w:color="000000"/>
              <w:right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tcBorders>
            <w:shd w:val="clear" w:color="auto" w:fill="auto"/>
          </w:tcPr>
          <w:p w:rsidR="00CA7B47" w:rsidRPr="00DC35D1" w:rsidRDefault="00CA7B47" w:rsidP="005A349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CA7B47" w:rsidRPr="00DC35D1" w:rsidRDefault="00CA7B47" w:rsidP="00CA7B4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r>
              <w:rPr>
                <w:rFonts w:ascii="Times New Roman" w:hAnsi="Times New Roman" w:cs="Times New Roman"/>
                <w:sz w:val="18"/>
                <w:szCs w:val="18"/>
              </w:rPr>
              <w:t xml:space="preserve"> 90038</w:t>
            </w:r>
          </w:p>
        </w:tc>
        <w:tc>
          <w:tcPr>
            <w:tcW w:w="992" w:type="dxa"/>
            <w:tcBorders>
              <w:top w:val="single" w:sz="4" w:space="0" w:color="000000"/>
              <w:left w:val="single" w:sz="4" w:space="0" w:color="000000"/>
              <w:bottom w:val="single" w:sz="4" w:space="0" w:color="000000"/>
              <w:right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tc>
        <w:tc>
          <w:tcPr>
            <w:tcW w:w="992" w:type="dxa"/>
            <w:tcBorders>
              <w:top w:val="single" w:sz="4" w:space="0" w:color="000000"/>
              <w:left w:val="single" w:sz="4" w:space="0" w:color="000000"/>
              <w:bottom w:val="single" w:sz="4" w:space="0" w:color="000000"/>
            </w:tcBorders>
            <w:shd w:val="clear" w:color="auto" w:fill="auto"/>
          </w:tcPr>
          <w:p w:rsidR="00CA7B47" w:rsidRPr="00DC35D1" w:rsidRDefault="00CA7B47" w:rsidP="00FB26E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4, 5, 6, 7, 8</w:t>
            </w:r>
          </w:p>
        </w:tc>
        <w:tc>
          <w:tcPr>
            <w:tcW w:w="425" w:type="dxa"/>
            <w:tcBorders>
              <w:top w:val="single" w:sz="4" w:space="0" w:color="000000"/>
              <w:left w:val="single" w:sz="4" w:space="0" w:color="000000"/>
              <w:bottom w:val="single" w:sz="4" w:space="0" w:color="000000"/>
              <w:right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A7B47" w:rsidRPr="00DC35D1" w:rsidRDefault="00CA7B47" w:rsidP="00C35566">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rPr>
              <w:t>Показатели  раздела</w:t>
            </w:r>
            <w:proofErr w:type="gramEnd"/>
            <w:r w:rsidRPr="00DC35D1">
              <w:rPr>
                <w:rFonts w:ascii="Times New Roman" w:hAnsi="Times New Roman" w:cs="Times New Roman"/>
                <w:sz w:val="18"/>
                <w:szCs w:val="18"/>
              </w:rPr>
              <w:t xml:space="preserve"> 2 ф. 0503127</w:t>
            </w:r>
            <w:r w:rsidRPr="00CA7B47">
              <w:rPr>
                <w:rFonts w:ascii="Times New Roman" w:hAnsi="Times New Roman" w:cs="Times New Roman"/>
                <w:sz w:val="18"/>
                <w:szCs w:val="18"/>
              </w:rPr>
              <w:t>z</w:t>
            </w:r>
            <w:r w:rsidRPr="00DC35D1">
              <w:rPr>
                <w:rFonts w:ascii="Times New Roman" w:hAnsi="Times New Roman" w:cs="Times New Roman"/>
                <w:sz w:val="18"/>
                <w:szCs w:val="18"/>
              </w:rPr>
              <w:t xml:space="preserve"> не </w:t>
            </w:r>
            <w:r>
              <w:rPr>
                <w:rFonts w:ascii="Times New Roman" w:hAnsi="Times New Roman" w:cs="Times New Roman"/>
                <w:sz w:val="18"/>
                <w:szCs w:val="18"/>
              </w:rPr>
              <w:t>равны идентичным показателям</w:t>
            </w:r>
            <w:r w:rsidRPr="00DC35D1">
              <w:rPr>
                <w:rFonts w:ascii="Times New Roman" w:hAnsi="Times New Roman" w:cs="Times New Roman"/>
                <w:sz w:val="18"/>
                <w:szCs w:val="18"/>
              </w:rPr>
              <w:t xml:space="preserve"> раздела 2 ф. 0503127 </w:t>
            </w:r>
            <w:r>
              <w:rPr>
                <w:rFonts w:ascii="Times New Roman" w:hAnsi="Times New Roman" w:cs="Times New Roman"/>
                <w:sz w:val="18"/>
                <w:szCs w:val="18"/>
              </w:rPr>
              <w:t xml:space="preserve">по НР 90038 - </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7B47" w:rsidRPr="00DC35D1" w:rsidRDefault="00CA7B47" w:rsidP="00FB26E8">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5" w:type="dxa"/>
            <w:tcBorders>
              <w:top w:val="single" w:sz="4" w:space="0" w:color="000000"/>
              <w:left w:val="single" w:sz="4" w:space="0" w:color="000000"/>
              <w:bottom w:val="single" w:sz="4" w:space="0" w:color="000000"/>
              <w:right w:val="single" w:sz="4" w:space="0" w:color="000000"/>
            </w:tcBorders>
          </w:tcPr>
          <w:p w:rsidR="00CA7B47" w:rsidRDefault="00CA7B47" w:rsidP="00FB26E8">
            <w:pPr>
              <w:pStyle w:val="ConsPlusCell"/>
              <w:shd w:val="clear" w:color="auto" w:fill="FFFFFF"/>
              <w:snapToGrid w:val="0"/>
              <w:rPr>
                <w:rFonts w:ascii="Times New Roman" w:hAnsi="Times New Roman" w:cs="Times New Roman"/>
                <w:sz w:val="18"/>
                <w:szCs w:val="18"/>
              </w:rPr>
            </w:pPr>
          </w:p>
        </w:tc>
      </w:tr>
      <w:tr w:rsidR="00E85E63" w:rsidRPr="00DC35D1" w:rsidTr="00CA23E4">
        <w:trPr>
          <w:trHeight w:val="763"/>
        </w:trPr>
        <w:tc>
          <w:tcPr>
            <w:tcW w:w="419"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roofErr w:type="gramStart"/>
            <w:r w:rsidRPr="00DC35D1">
              <w:rPr>
                <w:rFonts w:ascii="Times New Roman" w:hAnsi="Times New Roman" w:cs="Times New Roman"/>
                <w:sz w:val="18"/>
                <w:szCs w:val="18"/>
              </w:rPr>
              <w:t>, )</w:t>
            </w:r>
            <w:proofErr w:type="gramEnd"/>
            <w:r w:rsidRPr="00DC35D1">
              <w:rPr>
                <w:rFonts w:ascii="Times New Roman" w:hAnsi="Times New Roman" w:cs="Times New Roman"/>
                <w:sz w:val="18"/>
                <w:szCs w:val="18"/>
              </w:rPr>
              <w:t xml:space="preserve"> – по модулю</w:t>
            </w:r>
          </w:p>
        </w:tc>
        <w:tc>
          <w:tcPr>
            <w:tcW w:w="425"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2" w:type="dxa"/>
            <w:tcBorders>
              <w:top w:val="single" w:sz="4" w:space="0" w:color="000000"/>
              <w:left w:val="single" w:sz="4" w:space="0" w:color="000000"/>
              <w:bottom w:val="single" w:sz="4" w:space="0" w:color="000000"/>
            </w:tcBorders>
            <w:shd w:val="clear" w:color="auto" w:fill="auto"/>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DC35D1" w:rsidRDefault="00E85E63" w:rsidP="00C35566">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rPr>
              <w:t>Показатели  раздела</w:t>
            </w:r>
            <w:proofErr w:type="gramEnd"/>
            <w:r w:rsidRPr="00DC35D1">
              <w:rPr>
                <w:rFonts w:ascii="Times New Roman" w:hAnsi="Times New Roman" w:cs="Times New Roman"/>
                <w:sz w:val="18"/>
                <w:szCs w:val="18"/>
              </w:rPr>
              <w:t xml:space="preserve">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абсолютных значениях) недопустимо</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p w:rsidR="00E85E63" w:rsidRPr="00DC35D1" w:rsidRDefault="00E85E63" w:rsidP="00577677">
            <w:pPr>
              <w:pStyle w:val="ConsPlusCell"/>
              <w:rPr>
                <w:rFonts w:ascii="Times New Roman" w:hAnsi="Times New Roman" w:cs="Times New Roman"/>
                <w:sz w:val="18"/>
                <w:szCs w:val="18"/>
              </w:rPr>
            </w:pPr>
            <w:r>
              <w:rPr>
                <w:rFonts w:ascii="Times New Roman" w:hAnsi="Times New Roman" w:cs="Times New Roman"/>
                <w:sz w:val="18"/>
                <w:szCs w:val="18"/>
              </w:rPr>
              <w:t xml:space="preserve">для КИФ, </w:t>
            </w:r>
            <w:proofErr w:type="gramStart"/>
            <w:r>
              <w:rPr>
                <w:rFonts w:ascii="Times New Roman" w:hAnsi="Times New Roman" w:cs="Times New Roman"/>
                <w:sz w:val="18"/>
                <w:szCs w:val="18"/>
              </w:rPr>
              <w:t>кроме  КИФ</w:t>
            </w:r>
            <w:proofErr w:type="gramEnd"/>
            <w:r>
              <w:rPr>
                <w:rFonts w:ascii="Times New Roman" w:hAnsi="Times New Roman" w:cs="Times New Roman"/>
                <w:sz w:val="18"/>
                <w:szCs w:val="18"/>
              </w:rPr>
              <w:t>%</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607F62">
            <w:pPr>
              <w:pStyle w:val="ConsPlusCell"/>
              <w:shd w:val="clear" w:color="auto" w:fill="FFFFFF"/>
              <w:snapToGrid w:val="0"/>
              <w:rPr>
                <w:rFonts w:ascii="Times New Roman" w:hAnsi="Times New Roman" w:cs="Times New Roman"/>
                <w:sz w:val="18"/>
                <w:szCs w:val="18"/>
              </w:rPr>
            </w:pPr>
          </w:p>
        </w:tc>
      </w:tr>
      <w:tr w:rsidR="00E85E63" w:rsidRPr="00DC35D1" w:rsidTr="00CA23E4">
        <w:trPr>
          <w:trHeight w:val="763"/>
        </w:trPr>
        <w:tc>
          <w:tcPr>
            <w:tcW w:w="419" w:type="dxa"/>
            <w:tcBorders>
              <w:top w:val="single" w:sz="4" w:space="0" w:color="000000"/>
              <w:left w:val="single" w:sz="4" w:space="0" w:color="000000"/>
              <w:bottom w:val="single" w:sz="4" w:space="0" w:color="000000"/>
            </w:tcBorders>
          </w:tcPr>
          <w:p w:rsidR="00E85E63" w:rsidRPr="00DC35D1" w:rsidRDefault="00E85E63" w:rsidP="00C447D7">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r>
              <w:rPr>
                <w:rFonts w:ascii="Times New Roman" w:hAnsi="Times New Roman" w:cs="Times New Roman"/>
                <w:sz w:val="18"/>
                <w:szCs w:val="18"/>
              </w:rPr>
              <w:t>.1</w:t>
            </w:r>
          </w:p>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ГРБС</w:t>
            </w:r>
          </w:p>
        </w:tc>
        <w:tc>
          <w:tcPr>
            <w:tcW w:w="426"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б/н</w:t>
            </w: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r w:rsidRPr="00DC35D1">
              <w:rPr>
                <w:rFonts w:ascii="Times New Roman" w:hAnsi="Times New Roman" w:cs="Times New Roman"/>
                <w:b/>
                <w:sz w:val="18"/>
                <w:szCs w:val="18"/>
                <w:lang w:val="en-US"/>
              </w:rPr>
              <w:t xml:space="preserve"> z</w:t>
            </w:r>
          </w:p>
        </w:tc>
        <w:tc>
          <w:tcPr>
            <w:tcW w:w="1134" w:type="dxa"/>
            <w:tcBorders>
              <w:top w:val="single" w:sz="4" w:space="0" w:color="000000"/>
              <w:left w:val="single" w:sz="4" w:space="0" w:color="000000"/>
              <w:bottom w:val="single" w:sz="4" w:space="0" w:color="000000"/>
            </w:tcBorders>
            <w:shd w:val="clear" w:color="auto" w:fill="auto"/>
          </w:tcPr>
          <w:p w:rsidR="00E85E63" w:rsidRPr="00DC35D1" w:rsidRDefault="00E85E63"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Показатели детализированных строк</w:t>
            </w:r>
          </w:p>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3" w:type="dxa"/>
            <w:tcBorders>
              <w:top w:val="single" w:sz="4" w:space="0" w:color="000000"/>
              <w:left w:val="single" w:sz="4" w:space="0" w:color="000000"/>
              <w:bottom w:val="single" w:sz="4" w:space="0" w:color="000000"/>
              <w:right w:val="single" w:sz="4" w:space="0" w:color="000000"/>
            </w:tcBorders>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w:t>
            </w:r>
            <w:proofErr w:type="gramStart"/>
            <w:r w:rsidRPr="00DC35D1">
              <w:rPr>
                <w:rFonts w:ascii="Times New Roman" w:hAnsi="Times New Roman" w:cs="Times New Roman"/>
                <w:sz w:val="18"/>
                <w:szCs w:val="18"/>
              </w:rPr>
              <w:t>, )</w:t>
            </w:r>
            <w:proofErr w:type="gramEnd"/>
            <w:r w:rsidRPr="00DC35D1">
              <w:rPr>
                <w:rFonts w:ascii="Times New Roman" w:hAnsi="Times New Roman" w:cs="Times New Roman"/>
                <w:sz w:val="18"/>
                <w:szCs w:val="18"/>
              </w:rPr>
              <w:t xml:space="preserve"> – по модулю</w:t>
            </w:r>
          </w:p>
        </w:tc>
        <w:tc>
          <w:tcPr>
            <w:tcW w:w="425" w:type="dxa"/>
            <w:tcBorders>
              <w:top w:val="single" w:sz="4" w:space="0" w:color="000000"/>
              <w:left w:val="single" w:sz="4" w:space="0" w:color="000000"/>
              <w:bottom w:val="single" w:sz="4" w:space="0" w:color="000000"/>
            </w:tcBorders>
            <w:shd w:val="clear" w:color="auto" w:fill="auto"/>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r w:rsidRPr="00DC35D1">
              <w:rPr>
                <w:rFonts w:ascii="Times New Roman" w:hAnsi="Times New Roman" w:cs="Times New Roman"/>
                <w:sz w:val="18"/>
                <w:szCs w:val="18"/>
                <w:lang w:val="en-US"/>
              </w:rPr>
              <w:t>&lt;</w:t>
            </w: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851" w:type="dxa"/>
            <w:tcBorders>
              <w:top w:val="single" w:sz="4" w:space="0" w:color="000000"/>
              <w:left w:val="single" w:sz="4" w:space="0" w:color="000000"/>
              <w:bottom w:val="single" w:sz="4" w:space="0" w:color="000000"/>
            </w:tcBorders>
            <w:shd w:val="clear" w:color="auto" w:fill="auto"/>
          </w:tcPr>
          <w:p w:rsidR="00E85E63" w:rsidRPr="00DC35D1" w:rsidRDefault="00E85E63" w:rsidP="00C447D7">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Показатели детализированных строк </w:t>
            </w:r>
          </w:p>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в абсолютном значении </w:t>
            </w:r>
          </w:p>
        </w:tc>
        <w:tc>
          <w:tcPr>
            <w:tcW w:w="992"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tc>
        <w:tc>
          <w:tcPr>
            <w:tcW w:w="992" w:type="dxa"/>
            <w:tcBorders>
              <w:top w:val="single" w:sz="4" w:space="0" w:color="000000"/>
              <w:left w:val="single" w:sz="4" w:space="0" w:color="000000"/>
              <w:bottom w:val="single" w:sz="4" w:space="0" w:color="000000"/>
            </w:tcBorders>
            <w:shd w:val="clear" w:color="auto" w:fill="auto"/>
          </w:tcPr>
          <w:p w:rsidR="00E85E63" w:rsidRPr="00DC35D1" w:rsidRDefault="00E85E63" w:rsidP="007D121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 5, 6, 7) – по модулю</w:t>
            </w:r>
          </w:p>
        </w:tc>
        <w:tc>
          <w:tcPr>
            <w:tcW w:w="425"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right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tcBorders>
          </w:tcPr>
          <w:p w:rsidR="00E85E63" w:rsidRPr="00DC35D1" w:rsidRDefault="00E85E63" w:rsidP="00607F62">
            <w:pPr>
              <w:pStyle w:val="ConsPlusCell"/>
              <w:shd w:val="clear" w:color="auto" w:fill="FFFFFF"/>
              <w:snapToGrid w:val="0"/>
              <w:rPr>
                <w:rFonts w:ascii="Times New Roman" w:hAnsi="Times New Roman" w:cs="Times New Roman"/>
                <w:sz w:val="18"/>
                <w:szCs w:val="18"/>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85E63" w:rsidRPr="00DC35D1" w:rsidRDefault="00E85E63" w:rsidP="00C35566">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rPr>
              <w:t>Показатели  раздела</w:t>
            </w:r>
            <w:proofErr w:type="gramEnd"/>
            <w:r w:rsidRPr="00DC35D1">
              <w:rPr>
                <w:rFonts w:ascii="Times New Roman" w:hAnsi="Times New Roman" w:cs="Times New Roman"/>
                <w:sz w:val="18"/>
                <w:szCs w:val="18"/>
              </w:rPr>
              <w:t xml:space="preserve"> 3 ф. 0503127</w:t>
            </w:r>
            <w:r w:rsidRPr="00DC35D1">
              <w:rPr>
                <w:rFonts w:ascii="Times New Roman" w:hAnsi="Times New Roman" w:cs="Times New Roman"/>
                <w:sz w:val="18"/>
                <w:szCs w:val="18"/>
                <w:lang w:val="en-US"/>
              </w:rPr>
              <w:t>z</w:t>
            </w:r>
            <w:r w:rsidRPr="00DC35D1">
              <w:rPr>
                <w:rFonts w:ascii="Times New Roman" w:hAnsi="Times New Roman" w:cs="Times New Roman"/>
                <w:sz w:val="18"/>
                <w:szCs w:val="18"/>
              </w:rPr>
              <w:t xml:space="preserve"> (в абсолютных значениях) не должны превышать идентичных показателей раздела 3 ф. 0503127 (в абсолютных значениях)</w:t>
            </w:r>
            <w:r>
              <w:rPr>
                <w:rFonts w:ascii="Times New Roman" w:hAnsi="Times New Roman" w:cs="Times New Roman"/>
                <w:sz w:val="18"/>
                <w:szCs w:val="18"/>
              </w:rPr>
              <w:t xml:space="preserve"> –</w:t>
            </w:r>
            <w:r w:rsidRPr="00DC35D1">
              <w:rPr>
                <w:rFonts w:ascii="Times New Roman" w:hAnsi="Times New Roman" w:cs="Times New Roman"/>
                <w:sz w:val="18"/>
                <w:szCs w:val="18"/>
              </w:rPr>
              <w:t xml:space="preserve"> </w:t>
            </w:r>
            <w:r>
              <w:rPr>
                <w:rFonts w:ascii="Times New Roman" w:hAnsi="Times New Roman" w:cs="Times New Roman"/>
                <w:sz w:val="18"/>
                <w:szCs w:val="18"/>
              </w:rPr>
              <w:t>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C447D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p w:rsidR="00E85E63" w:rsidRDefault="00E85E63" w:rsidP="00577677">
            <w:pPr>
              <w:pStyle w:val="ConsPlusCell"/>
              <w:rPr>
                <w:rFonts w:ascii="Times New Roman" w:hAnsi="Times New Roman" w:cs="Times New Roman"/>
                <w:sz w:val="18"/>
                <w:szCs w:val="18"/>
              </w:rPr>
            </w:pPr>
            <w:r>
              <w:rPr>
                <w:rFonts w:ascii="Times New Roman" w:hAnsi="Times New Roman" w:cs="Times New Roman"/>
                <w:sz w:val="18"/>
                <w:szCs w:val="18"/>
              </w:rPr>
              <w:t>для КИФ%</w:t>
            </w:r>
            <w:r w:rsidRPr="006C4198">
              <w:rPr>
                <w:rFonts w:ascii="Times New Roman" w:hAnsi="Times New Roman" w:cs="Times New Roman"/>
                <w:sz w:val="18"/>
                <w:szCs w:val="18"/>
              </w:rPr>
              <w:t>171</w:t>
            </w:r>
          </w:p>
        </w:tc>
        <w:tc>
          <w:tcPr>
            <w:tcW w:w="425" w:type="dxa"/>
            <w:tcBorders>
              <w:top w:val="single" w:sz="4" w:space="0" w:color="000000"/>
              <w:left w:val="single" w:sz="4" w:space="0" w:color="000000"/>
              <w:bottom w:val="single" w:sz="4" w:space="0" w:color="000000"/>
              <w:right w:val="single" w:sz="4" w:space="0" w:color="000000"/>
            </w:tcBorders>
          </w:tcPr>
          <w:p w:rsidR="00E85E63" w:rsidRDefault="00E85E63" w:rsidP="00C447D7">
            <w:pPr>
              <w:pStyle w:val="ConsPlusCell"/>
              <w:shd w:val="clear" w:color="auto" w:fill="FFFFFF"/>
              <w:snapToGrid w:val="0"/>
              <w:rPr>
                <w:rFonts w:ascii="Times New Roman" w:hAnsi="Times New Roman" w:cs="Times New Roman"/>
                <w:sz w:val="18"/>
                <w:szCs w:val="18"/>
              </w:rPr>
            </w:pPr>
          </w:p>
        </w:tc>
      </w:tr>
    </w:tbl>
    <w:p w:rsidR="00607F62" w:rsidRPr="00DC35D1" w:rsidRDefault="00607F62" w:rsidP="00607F62">
      <w:pPr>
        <w:shd w:val="clear" w:color="auto" w:fill="FFFFFF"/>
        <w:rPr>
          <w:sz w:val="18"/>
          <w:szCs w:val="18"/>
        </w:rPr>
      </w:pPr>
    </w:p>
    <w:p w:rsidR="00607F62" w:rsidRPr="00DC35D1" w:rsidRDefault="00607F62" w:rsidP="00607F62">
      <w:pPr>
        <w:shd w:val="clear" w:color="auto" w:fill="FFFFFF"/>
        <w:jc w:val="center"/>
        <w:rPr>
          <w:b/>
          <w:sz w:val="18"/>
          <w:szCs w:val="18"/>
        </w:rPr>
      </w:pPr>
    </w:p>
    <w:p w:rsidR="00607F62" w:rsidRPr="00DC35D1" w:rsidRDefault="00607F62" w:rsidP="00607F62">
      <w:pPr>
        <w:shd w:val="clear" w:color="auto" w:fill="FFFFFF"/>
        <w:jc w:val="center"/>
        <w:rPr>
          <w:b/>
          <w:sz w:val="18"/>
          <w:szCs w:val="18"/>
          <w:u w:val="single"/>
        </w:rPr>
      </w:pPr>
      <w:r w:rsidRPr="00DC35D1">
        <w:rPr>
          <w:b/>
          <w:sz w:val="18"/>
          <w:szCs w:val="18"/>
          <w:u w:val="single"/>
        </w:rPr>
        <w:t>(квартал, год)</w:t>
      </w:r>
    </w:p>
    <w:p w:rsidR="00607F62" w:rsidRPr="00DC35D1" w:rsidRDefault="00607F62" w:rsidP="00607F62">
      <w:pPr>
        <w:shd w:val="clear" w:color="auto" w:fill="FFFFFF"/>
        <w:jc w:val="center"/>
        <w:rPr>
          <w:sz w:val="18"/>
          <w:szCs w:val="18"/>
          <w:u w:val="single"/>
        </w:rPr>
      </w:pPr>
    </w:p>
    <w:tbl>
      <w:tblPr>
        <w:tblW w:w="15587" w:type="dxa"/>
        <w:tblInd w:w="218" w:type="dxa"/>
        <w:tblLayout w:type="fixed"/>
        <w:tblCellMar>
          <w:left w:w="70" w:type="dxa"/>
          <w:right w:w="70" w:type="dxa"/>
        </w:tblCellMar>
        <w:tblLook w:val="0000" w:firstRow="0" w:lastRow="0" w:firstColumn="0" w:lastColumn="0" w:noHBand="0" w:noVBand="0"/>
      </w:tblPr>
      <w:tblGrid>
        <w:gridCol w:w="423"/>
        <w:gridCol w:w="423"/>
        <w:gridCol w:w="1008"/>
        <w:gridCol w:w="1001"/>
        <w:gridCol w:w="1000"/>
        <w:gridCol w:w="1001"/>
        <w:gridCol w:w="428"/>
        <w:gridCol w:w="857"/>
        <w:gridCol w:w="1286"/>
        <w:gridCol w:w="858"/>
        <w:gridCol w:w="1000"/>
        <w:gridCol w:w="428"/>
        <w:gridCol w:w="858"/>
        <w:gridCol w:w="1143"/>
        <w:gridCol w:w="857"/>
        <w:gridCol w:w="606"/>
        <w:gridCol w:w="1559"/>
        <w:gridCol w:w="425"/>
        <w:gridCol w:w="426"/>
      </w:tblGrid>
      <w:tr w:rsidR="00113C19" w:rsidRPr="00DC35D1" w:rsidTr="00CA23E4">
        <w:trPr>
          <w:cantSplit/>
          <w:trHeight w:val="60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 п/п новая ред.</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5906EB" w:rsidP="005906EB">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 xml:space="preserve">N </w:t>
            </w:r>
            <w:r w:rsidR="00CA23E4" w:rsidRPr="00DC35D1">
              <w:rPr>
                <w:rFonts w:ascii="Times New Roman" w:hAnsi="Times New Roman" w:cs="Times New Roman"/>
                <w:sz w:val="18"/>
                <w:szCs w:val="18"/>
              </w:rPr>
              <w:br/>
              <w:t xml:space="preserve">п/п </w:t>
            </w:r>
            <w:proofErr w:type="spellStart"/>
            <w:r w:rsidR="00CA23E4" w:rsidRPr="00DC35D1">
              <w:rPr>
                <w:rFonts w:ascii="Times New Roman" w:hAnsi="Times New Roman" w:cs="Times New Roman"/>
                <w:sz w:val="18"/>
                <w:szCs w:val="18"/>
              </w:rPr>
              <w:t>предыд</w:t>
            </w:r>
            <w:proofErr w:type="spellEnd"/>
            <w:r w:rsidR="00CA23E4" w:rsidRPr="00DC35D1">
              <w:rPr>
                <w:rFonts w:ascii="Times New Roman" w:hAnsi="Times New Roman" w:cs="Times New Roman"/>
                <w:sz w:val="18"/>
                <w:szCs w:val="18"/>
              </w:rPr>
              <w:t>. ред.</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roofErr w:type="gramStart"/>
            <w:r w:rsidRPr="00DC35D1">
              <w:rPr>
                <w:rFonts w:ascii="Times New Roman" w:hAnsi="Times New Roman" w:cs="Times New Roman"/>
                <w:sz w:val="18"/>
                <w:szCs w:val="18"/>
              </w:rPr>
              <w:t>Код  формы</w:t>
            </w:r>
            <w:proofErr w:type="gramEnd"/>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5906E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Показатель</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Соотношение</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5906E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Показатель</w:t>
            </w:r>
          </w:p>
        </w:tc>
        <w:tc>
          <w:tcPr>
            <w:tcW w:w="858" w:type="dxa"/>
            <w:tcBorders>
              <w:top w:val="single" w:sz="4" w:space="0" w:color="000000"/>
              <w:left w:val="single" w:sz="4" w:space="0" w:color="000000"/>
              <w:bottom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 (графа)</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Del="002F106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Соотношение </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Связанная форма</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Показатель связанной формы</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Строка</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Графа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Контроль показателей</w:t>
            </w:r>
          </w:p>
        </w:tc>
        <w:tc>
          <w:tcPr>
            <w:tcW w:w="425"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Тип</w:t>
            </w:r>
          </w:p>
          <w:p w:rsidR="00CA23E4" w:rsidRPr="00DC35D1"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 контроля</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DC35D1" w:rsidTr="00CA23E4">
        <w:trPr>
          <w:cantSplit/>
          <w:trHeight w:val="240"/>
          <w:tblHeader/>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000"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5</w:t>
            </w:r>
          </w:p>
        </w:tc>
        <w:tc>
          <w:tcPr>
            <w:tcW w:w="1001"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6</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7</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8</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9</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10</w:t>
            </w: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11</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12</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13</w:t>
            </w:r>
          </w:p>
        </w:tc>
        <w:tc>
          <w:tcPr>
            <w:tcW w:w="114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14</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15</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17</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18</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607F62">
            <w:pPr>
              <w:pStyle w:val="ConsPlusCell"/>
              <w:shd w:val="clear" w:color="auto" w:fill="FFFFFF"/>
              <w:snapToGrid w:val="0"/>
              <w:jc w:val="center"/>
              <w:rPr>
                <w:rFonts w:ascii="Times New Roman" w:hAnsi="Times New Roman" w:cs="Times New Roman"/>
                <w:sz w:val="18"/>
                <w:szCs w:val="18"/>
              </w:rPr>
            </w:pPr>
          </w:p>
        </w:tc>
      </w:tr>
      <w:tr w:rsidR="00113C19" w:rsidRPr="00DC35D1" w:rsidTr="00CA23E4">
        <w:trPr>
          <w:cantSplit/>
          <w:trHeight w:val="360"/>
        </w:trPr>
        <w:tc>
          <w:tcPr>
            <w:tcW w:w="423"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26</w:t>
            </w:r>
          </w:p>
        </w:tc>
        <w:tc>
          <w:tcPr>
            <w:tcW w:w="423"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1008" w:type="dxa"/>
            <w:tcBorders>
              <w:top w:val="single" w:sz="4" w:space="0" w:color="000000"/>
              <w:left w:val="single" w:sz="4" w:space="0" w:color="000000"/>
              <w:bottom w:val="single" w:sz="4" w:space="0" w:color="000000"/>
              <w:right w:val="single" w:sz="4" w:space="0" w:color="000000"/>
            </w:tcBorders>
          </w:tcPr>
          <w:p w:rsidR="00CA23E4" w:rsidRPr="00DC35D1" w:rsidRDefault="00CA23E4" w:rsidP="00141A0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(12055166</w:t>
            </w:r>
            <w:r>
              <w:rPr>
                <w:rFonts w:ascii="Times New Roman" w:hAnsi="Times New Roman" w:cs="Times New Roman"/>
                <w:sz w:val="18"/>
                <w:szCs w:val="18"/>
              </w:rPr>
              <w:t>1</w:t>
            </w:r>
            <w:r w:rsidRPr="00DC35D1">
              <w:rPr>
                <w:rFonts w:ascii="Times New Roman" w:hAnsi="Times New Roman" w:cs="Times New Roman"/>
                <w:sz w:val="18"/>
                <w:szCs w:val="18"/>
              </w:rPr>
              <w:t>, 12055156</w:t>
            </w:r>
            <w:r>
              <w:rPr>
                <w:rFonts w:ascii="Times New Roman" w:hAnsi="Times New Roman" w:cs="Times New Roman"/>
                <w:sz w:val="18"/>
                <w:szCs w:val="18"/>
              </w:rPr>
              <w:t>1,120561661, 120561561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CA23E4" w:rsidRPr="00DC35D1" w:rsidRDefault="00141A08" w:rsidP="00141A08">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В том числе </w:t>
            </w:r>
            <w:proofErr w:type="spellStart"/>
            <w:r w:rsidRPr="00DC35D1">
              <w:rPr>
                <w:rFonts w:ascii="Times New Roman" w:hAnsi="Times New Roman" w:cs="Times New Roman"/>
                <w:sz w:val="18"/>
                <w:szCs w:val="18"/>
              </w:rPr>
              <w:t>денежных</w:t>
            </w:r>
            <w:r>
              <w:rPr>
                <w:rFonts w:ascii="Times New Roman" w:hAnsi="Times New Roman" w:cs="Times New Roman"/>
                <w:sz w:val="18"/>
                <w:szCs w:val="18"/>
              </w:rPr>
              <w:t>е</w:t>
            </w:r>
            <w:proofErr w:type="spellEnd"/>
            <w:r w:rsidRPr="00DC35D1">
              <w:rPr>
                <w:rFonts w:ascii="Times New Roman" w:hAnsi="Times New Roman" w:cs="Times New Roman"/>
                <w:sz w:val="18"/>
                <w:szCs w:val="18"/>
              </w:rPr>
              <w:t xml:space="preserve"> расчет</w:t>
            </w:r>
            <w:r>
              <w:rPr>
                <w:rFonts w:ascii="Times New Roman" w:hAnsi="Times New Roman" w:cs="Times New Roman"/>
                <w:sz w:val="18"/>
                <w:szCs w:val="18"/>
              </w:rPr>
              <w:t xml:space="preserve">ы </w:t>
            </w:r>
            <w:proofErr w:type="gramStart"/>
            <w:r>
              <w:rPr>
                <w:rFonts w:ascii="Times New Roman" w:hAnsi="Times New Roman" w:cs="Times New Roman"/>
                <w:sz w:val="18"/>
                <w:szCs w:val="18"/>
              </w:rPr>
              <w:t>по  КБК</w:t>
            </w:r>
            <w:proofErr w:type="gramEnd"/>
            <w:r>
              <w:rPr>
                <w:rFonts w:ascii="Times New Roman" w:hAnsi="Times New Roman" w:cs="Times New Roman"/>
                <w:sz w:val="18"/>
                <w:szCs w:val="18"/>
              </w:rPr>
              <w:t xml:space="preserve"> Д </w:t>
            </w:r>
            <w:r w:rsidRPr="00141A08">
              <w:rPr>
                <w:rFonts w:ascii="Times New Roman" w:hAnsi="Times New Roman" w:cs="Times New Roman"/>
                <w:sz w:val="18"/>
                <w:szCs w:val="18"/>
              </w:rPr>
              <w:t>202ххххх01хххх150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CA23E4" w:rsidRPr="00DC35D1" w:rsidRDefault="00141A08" w:rsidP="00A47593">
            <w:pPr>
              <w:shd w:val="clear" w:color="auto" w:fill="FFFFFF"/>
              <w:suppressAutoHyphens w:val="0"/>
              <w:rPr>
                <w:sz w:val="18"/>
                <w:szCs w:val="18"/>
              </w:rPr>
            </w:pPr>
            <w:r>
              <w:rPr>
                <w:sz w:val="18"/>
                <w:szCs w:val="18"/>
                <w:lang w:eastAsia="ru-RU"/>
              </w:rPr>
              <w:t>П</w:t>
            </w:r>
            <w:r w:rsidR="00CA23E4">
              <w:rPr>
                <w:sz w:val="18"/>
                <w:szCs w:val="18"/>
                <w:lang w:eastAsia="ru-RU"/>
              </w:rPr>
              <w:t xml:space="preserve">о КБК </w:t>
            </w:r>
            <w:r w:rsidR="00CA23E4" w:rsidRPr="00DC35D1">
              <w:rPr>
                <w:sz w:val="18"/>
                <w:szCs w:val="18"/>
                <w:lang w:eastAsia="ru-RU"/>
              </w:rPr>
              <w:t xml:space="preserve">Д </w:t>
            </w:r>
            <w:r w:rsidR="00CA23E4" w:rsidRPr="000B6E70">
              <w:rPr>
                <w:sz w:val="18"/>
                <w:szCs w:val="18"/>
                <w:lang w:eastAsia="ru-RU"/>
              </w:rPr>
              <w:t>202</w:t>
            </w:r>
            <w:r w:rsidR="00CA23E4">
              <w:rPr>
                <w:sz w:val="18"/>
                <w:szCs w:val="18"/>
                <w:lang w:eastAsia="ru-RU"/>
              </w:rPr>
              <w:t>ххххх</w:t>
            </w:r>
            <w:r w:rsidR="00CA23E4" w:rsidRPr="000B6E70">
              <w:rPr>
                <w:sz w:val="18"/>
                <w:szCs w:val="18"/>
                <w:lang w:eastAsia="ru-RU"/>
              </w:rPr>
              <w:t>01</w:t>
            </w:r>
            <w:r w:rsidR="00CA23E4">
              <w:rPr>
                <w:sz w:val="18"/>
                <w:szCs w:val="18"/>
                <w:lang w:eastAsia="ru-RU"/>
              </w:rPr>
              <w:t>хххх</w:t>
            </w:r>
            <w:r w:rsidR="00CA23E4" w:rsidRPr="000B6E70">
              <w:rPr>
                <w:sz w:val="18"/>
                <w:szCs w:val="18"/>
                <w:lang w:eastAsia="ru-RU"/>
              </w:rPr>
              <w:t>150</w:t>
            </w:r>
          </w:p>
        </w:tc>
        <w:tc>
          <w:tcPr>
            <w:tcW w:w="858"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CA23E4" w:rsidRPr="00DC35D1" w:rsidRDefault="00CA23E4" w:rsidP="00394C8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CA23E4" w:rsidRPr="00DC35D1" w:rsidRDefault="00141A08" w:rsidP="00A47593">
            <w:pPr>
              <w:shd w:val="clear" w:color="auto" w:fill="FFFFFF"/>
              <w:suppressAutoHyphens w:val="0"/>
              <w:rPr>
                <w:sz w:val="18"/>
                <w:szCs w:val="18"/>
              </w:rPr>
            </w:pPr>
            <w:r>
              <w:rPr>
                <w:sz w:val="18"/>
                <w:szCs w:val="18"/>
                <w:lang w:eastAsia="ru-RU"/>
              </w:rPr>
              <w:t>П</w:t>
            </w:r>
            <w:r w:rsidR="00CA23E4">
              <w:rPr>
                <w:sz w:val="18"/>
                <w:szCs w:val="18"/>
                <w:lang w:eastAsia="ru-RU"/>
              </w:rPr>
              <w:t xml:space="preserve">о КБК </w:t>
            </w:r>
            <w:r w:rsidR="00CA23E4" w:rsidRPr="00DC35D1">
              <w:rPr>
                <w:sz w:val="18"/>
                <w:szCs w:val="18"/>
                <w:lang w:eastAsia="ru-RU"/>
              </w:rPr>
              <w:t>Д</w:t>
            </w:r>
            <w:r w:rsidR="00CA23E4">
              <w:rPr>
                <w:sz w:val="18"/>
                <w:szCs w:val="18"/>
                <w:lang w:eastAsia="ru-RU"/>
              </w:rPr>
              <w:t xml:space="preserve"> </w:t>
            </w:r>
            <w:r w:rsidR="00CA23E4" w:rsidRPr="000B6E70">
              <w:rPr>
                <w:sz w:val="18"/>
                <w:szCs w:val="18"/>
                <w:lang w:eastAsia="ru-RU"/>
              </w:rPr>
              <w:t>202</w:t>
            </w:r>
            <w:r w:rsidR="00CA23E4">
              <w:rPr>
                <w:sz w:val="18"/>
                <w:szCs w:val="18"/>
                <w:lang w:eastAsia="ru-RU"/>
              </w:rPr>
              <w:t>ххххх</w:t>
            </w:r>
            <w:r w:rsidR="00CA23E4" w:rsidRPr="000B6E70">
              <w:rPr>
                <w:sz w:val="18"/>
                <w:szCs w:val="18"/>
                <w:lang w:eastAsia="ru-RU"/>
              </w:rPr>
              <w:t>01</w:t>
            </w:r>
            <w:r w:rsidR="00CA23E4">
              <w:rPr>
                <w:sz w:val="18"/>
                <w:szCs w:val="18"/>
                <w:lang w:eastAsia="ru-RU"/>
              </w:rPr>
              <w:t>хххх</w:t>
            </w:r>
            <w:r w:rsidR="00CA23E4" w:rsidRPr="000B6E70">
              <w:rPr>
                <w:sz w:val="18"/>
                <w:szCs w:val="18"/>
                <w:lang w:eastAsia="ru-RU"/>
              </w:rPr>
              <w:t>150</w:t>
            </w:r>
          </w:p>
        </w:tc>
        <w:tc>
          <w:tcPr>
            <w:tcW w:w="857"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CA23E4" w:rsidRPr="00DC35D1" w:rsidRDefault="00CA23E4" w:rsidP="00607F62">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CA23E4" w:rsidRPr="00DC35D1" w:rsidRDefault="00CA23E4" w:rsidP="00141A0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суммы безвозмездных поступлений в ф.0503127 показателям ф. 0503125 по счет</w:t>
            </w:r>
            <w:r>
              <w:rPr>
                <w:rFonts w:ascii="Times New Roman" w:hAnsi="Times New Roman" w:cs="Times New Roman"/>
                <w:sz w:val="18"/>
                <w:szCs w:val="18"/>
              </w:rPr>
              <w:t>ам</w:t>
            </w:r>
            <w:r w:rsidRPr="00DC35D1">
              <w:rPr>
                <w:rFonts w:ascii="Times New Roman" w:hAnsi="Times New Roman" w:cs="Times New Roman"/>
                <w:sz w:val="18"/>
                <w:szCs w:val="18"/>
              </w:rPr>
              <w:t xml:space="preserve"> 12055156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DC35D1">
              <w:rPr>
                <w:rFonts w:ascii="Times New Roman" w:hAnsi="Times New Roman" w:cs="Times New Roman"/>
                <w:sz w:val="18"/>
                <w:szCs w:val="18"/>
              </w:rPr>
              <w:t>1205</w:t>
            </w:r>
            <w:r>
              <w:rPr>
                <w:rFonts w:ascii="Times New Roman" w:hAnsi="Times New Roman" w:cs="Times New Roman"/>
                <w:sz w:val="18"/>
                <w:szCs w:val="18"/>
              </w:rPr>
              <w:t>6</w:t>
            </w:r>
            <w:r w:rsidRPr="00DC35D1">
              <w:rPr>
                <w:rFonts w:ascii="Times New Roman" w:hAnsi="Times New Roman" w:cs="Times New Roman"/>
                <w:sz w:val="18"/>
                <w:szCs w:val="18"/>
              </w:rPr>
              <w:t>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sidR="00394C83">
              <w:rPr>
                <w:rFonts w:ascii="Times New Roman" w:hAnsi="Times New Roman" w:cs="Times New Roman"/>
                <w:sz w:val="18"/>
                <w:szCs w:val="18"/>
              </w:rPr>
              <w:t xml:space="preserve"> </w:t>
            </w:r>
            <w:r w:rsidR="00141A08">
              <w:rPr>
                <w:rFonts w:ascii="Times New Roman" w:hAnsi="Times New Roman" w:cs="Times New Roman"/>
                <w:sz w:val="18"/>
                <w:szCs w:val="18"/>
              </w:rPr>
              <w:t>–</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CA23E4" w:rsidRPr="00DC35D1" w:rsidRDefault="00CA23E4" w:rsidP="0003766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CA23E4" w:rsidRDefault="00CA23E4" w:rsidP="00037669">
            <w:pPr>
              <w:pStyle w:val="ConsPlusCell"/>
              <w:shd w:val="clear" w:color="auto" w:fill="FFFFFF"/>
              <w:snapToGrid w:val="0"/>
              <w:rPr>
                <w:rFonts w:ascii="Times New Roman" w:hAnsi="Times New Roman" w:cs="Times New Roman"/>
                <w:sz w:val="18"/>
                <w:szCs w:val="18"/>
              </w:rPr>
            </w:pPr>
          </w:p>
        </w:tc>
      </w:tr>
      <w:tr w:rsidR="00141A08" w:rsidRPr="00DC35D1" w:rsidTr="00141A08">
        <w:trPr>
          <w:cantSplit/>
          <w:trHeight w:val="360"/>
        </w:trPr>
        <w:tc>
          <w:tcPr>
            <w:tcW w:w="423" w:type="dxa"/>
            <w:tcBorders>
              <w:top w:val="single" w:sz="4" w:space="0" w:color="000000"/>
              <w:left w:val="single" w:sz="4" w:space="0" w:color="000000"/>
              <w:bottom w:val="single" w:sz="4" w:space="0" w:color="000000"/>
            </w:tcBorders>
          </w:tcPr>
          <w:p w:rsidR="00141A08" w:rsidRPr="00DC35D1" w:rsidRDefault="00141A08" w:rsidP="003A228B">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26</w:t>
            </w:r>
            <w:r>
              <w:rPr>
                <w:rFonts w:ascii="Times New Roman" w:hAnsi="Times New Roman" w:cs="Times New Roman"/>
                <w:sz w:val="18"/>
                <w:szCs w:val="18"/>
              </w:rPr>
              <w:t>.1</w:t>
            </w:r>
          </w:p>
        </w:tc>
        <w:tc>
          <w:tcPr>
            <w:tcW w:w="423" w:type="dxa"/>
            <w:tcBorders>
              <w:top w:val="single" w:sz="4" w:space="0" w:color="000000"/>
              <w:left w:val="single" w:sz="4" w:space="0" w:color="000000"/>
              <w:bottom w:val="single" w:sz="4" w:space="0" w:color="000000"/>
            </w:tcBorders>
            <w:shd w:val="clear" w:color="auto" w:fill="auto"/>
          </w:tcPr>
          <w:p w:rsidR="00141A08" w:rsidRPr="00DC35D1" w:rsidRDefault="00141A08" w:rsidP="003A228B">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1008" w:type="dxa"/>
            <w:tcBorders>
              <w:top w:val="single" w:sz="4" w:space="0" w:color="000000"/>
              <w:left w:val="single" w:sz="4" w:space="0" w:color="000000"/>
              <w:bottom w:val="single" w:sz="4" w:space="0" w:color="000000"/>
              <w:right w:val="single" w:sz="4" w:space="0" w:color="000000"/>
            </w:tcBorders>
          </w:tcPr>
          <w:p w:rsidR="00141A08" w:rsidRPr="00DC35D1" w:rsidRDefault="00141A08" w:rsidP="00141A0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(12055166</w:t>
            </w:r>
            <w:r>
              <w:rPr>
                <w:rFonts w:ascii="Times New Roman" w:hAnsi="Times New Roman" w:cs="Times New Roman"/>
                <w:sz w:val="18"/>
                <w:szCs w:val="18"/>
              </w:rPr>
              <w:t>1</w:t>
            </w:r>
            <w:r w:rsidRPr="00DC35D1">
              <w:rPr>
                <w:rFonts w:ascii="Times New Roman" w:hAnsi="Times New Roman" w:cs="Times New Roman"/>
                <w:sz w:val="18"/>
                <w:szCs w:val="18"/>
              </w:rPr>
              <w:t>, 12055156</w:t>
            </w:r>
            <w:r>
              <w:rPr>
                <w:rFonts w:ascii="Times New Roman" w:hAnsi="Times New Roman" w:cs="Times New Roman"/>
                <w:sz w:val="18"/>
                <w:szCs w:val="18"/>
              </w:rPr>
              <w:t>1,120561661, 120561561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141A08" w:rsidRPr="00DC35D1" w:rsidRDefault="00141A08" w:rsidP="003A228B">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141A08" w:rsidRPr="00DC35D1" w:rsidRDefault="00141A08" w:rsidP="00141A08">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В том числе </w:t>
            </w:r>
            <w:proofErr w:type="spellStart"/>
            <w:r w:rsidRPr="00DC35D1">
              <w:rPr>
                <w:rFonts w:ascii="Times New Roman" w:hAnsi="Times New Roman" w:cs="Times New Roman"/>
                <w:sz w:val="18"/>
                <w:szCs w:val="18"/>
              </w:rPr>
              <w:t>денежных</w:t>
            </w:r>
            <w:r>
              <w:rPr>
                <w:rFonts w:ascii="Times New Roman" w:hAnsi="Times New Roman" w:cs="Times New Roman"/>
                <w:sz w:val="18"/>
                <w:szCs w:val="18"/>
              </w:rPr>
              <w:t>е</w:t>
            </w:r>
            <w:proofErr w:type="spellEnd"/>
            <w:r w:rsidRPr="00DC35D1">
              <w:rPr>
                <w:rFonts w:ascii="Times New Roman" w:hAnsi="Times New Roman" w:cs="Times New Roman"/>
                <w:sz w:val="18"/>
                <w:szCs w:val="18"/>
              </w:rPr>
              <w:t xml:space="preserve"> расчет</w:t>
            </w:r>
            <w:r>
              <w:rPr>
                <w:rFonts w:ascii="Times New Roman" w:hAnsi="Times New Roman" w:cs="Times New Roman"/>
                <w:sz w:val="18"/>
                <w:szCs w:val="18"/>
              </w:rPr>
              <w:t>ы по КБК Д 218ххххх011(</w:t>
            </w:r>
            <w:proofErr w:type="gramStart"/>
            <w:r>
              <w:rPr>
                <w:rFonts w:ascii="Times New Roman" w:hAnsi="Times New Roman" w:cs="Times New Roman"/>
                <w:sz w:val="18"/>
                <w:szCs w:val="18"/>
              </w:rPr>
              <w:t>2)ххх</w:t>
            </w:r>
            <w:proofErr w:type="gramEnd"/>
            <w:r>
              <w:rPr>
                <w:rFonts w:ascii="Times New Roman" w:hAnsi="Times New Roman" w:cs="Times New Roman"/>
                <w:sz w:val="18"/>
                <w:szCs w:val="18"/>
              </w:rPr>
              <w:t>150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141A08" w:rsidRPr="00DC35D1" w:rsidRDefault="00141A08" w:rsidP="00141A08">
            <w:pPr>
              <w:shd w:val="clear" w:color="auto" w:fill="FFFFFF"/>
              <w:suppressAutoHyphens w:val="0"/>
              <w:rPr>
                <w:sz w:val="18"/>
                <w:szCs w:val="18"/>
                <w:lang w:eastAsia="ru-RU"/>
              </w:rPr>
            </w:pPr>
            <w:r>
              <w:rPr>
                <w:sz w:val="18"/>
                <w:szCs w:val="18"/>
                <w:lang w:eastAsia="ru-RU"/>
              </w:rPr>
              <w:t xml:space="preserve">По КБК </w:t>
            </w:r>
            <w:r w:rsidRPr="00DC35D1">
              <w:rPr>
                <w:sz w:val="18"/>
                <w:szCs w:val="18"/>
                <w:lang w:eastAsia="ru-RU"/>
              </w:rPr>
              <w:t xml:space="preserve">Д </w:t>
            </w:r>
            <w:r w:rsidRPr="000B6E70">
              <w:rPr>
                <w:sz w:val="18"/>
                <w:szCs w:val="18"/>
                <w:lang w:eastAsia="ru-RU"/>
              </w:rPr>
              <w:t>218ххххх01</w:t>
            </w:r>
            <w:r>
              <w:rPr>
                <w:sz w:val="18"/>
                <w:szCs w:val="18"/>
                <w:lang w:eastAsia="ru-RU"/>
              </w:rPr>
              <w:t>1</w:t>
            </w:r>
            <w:r w:rsidRPr="000B6E70">
              <w:rPr>
                <w:sz w:val="18"/>
                <w:szCs w:val="18"/>
                <w:lang w:eastAsia="ru-RU"/>
              </w:rPr>
              <w:t>(</w:t>
            </w:r>
            <w:proofErr w:type="gramStart"/>
            <w:r w:rsidRPr="000B6E70">
              <w:rPr>
                <w:sz w:val="18"/>
                <w:szCs w:val="18"/>
                <w:lang w:eastAsia="ru-RU"/>
              </w:rPr>
              <w:t>2)ххх</w:t>
            </w:r>
            <w:proofErr w:type="gramEnd"/>
            <w:r w:rsidRPr="000B6E70">
              <w:rPr>
                <w:sz w:val="18"/>
                <w:szCs w:val="18"/>
                <w:lang w:eastAsia="ru-RU"/>
              </w:rPr>
              <w:t>150</w:t>
            </w:r>
          </w:p>
        </w:tc>
        <w:tc>
          <w:tcPr>
            <w:tcW w:w="858" w:type="dxa"/>
            <w:tcBorders>
              <w:top w:val="single" w:sz="4" w:space="0" w:color="000000"/>
              <w:left w:val="single" w:sz="4" w:space="0" w:color="000000"/>
              <w:bottom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141A08" w:rsidRPr="00DC35D1" w:rsidRDefault="00141A08" w:rsidP="00141A08">
            <w:pPr>
              <w:suppressAutoHyphens w:val="0"/>
              <w:rPr>
                <w:sz w:val="18"/>
                <w:szCs w:val="18"/>
                <w:lang w:eastAsia="ru-RU"/>
              </w:rPr>
            </w:pPr>
            <w:r>
              <w:rPr>
                <w:sz w:val="18"/>
                <w:szCs w:val="18"/>
                <w:lang w:eastAsia="ru-RU"/>
              </w:rPr>
              <w:t xml:space="preserve">Сумма по КБК </w:t>
            </w:r>
            <w:r w:rsidRPr="00DC35D1">
              <w:rPr>
                <w:sz w:val="18"/>
                <w:szCs w:val="18"/>
                <w:lang w:eastAsia="ru-RU"/>
              </w:rPr>
              <w:t xml:space="preserve">Д </w:t>
            </w:r>
            <w:r w:rsidRPr="000B6E70">
              <w:rPr>
                <w:sz w:val="18"/>
                <w:szCs w:val="18"/>
                <w:lang w:eastAsia="ru-RU"/>
              </w:rPr>
              <w:t>218ххххх01</w:t>
            </w:r>
            <w:r>
              <w:rPr>
                <w:sz w:val="18"/>
                <w:szCs w:val="18"/>
                <w:lang w:eastAsia="ru-RU"/>
              </w:rPr>
              <w:t>1</w:t>
            </w:r>
            <w:r w:rsidRPr="000B6E70">
              <w:rPr>
                <w:sz w:val="18"/>
                <w:szCs w:val="18"/>
                <w:lang w:eastAsia="ru-RU"/>
              </w:rPr>
              <w:t>(</w:t>
            </w:r>
            <w:proofErr w:type="gramStart"/>
            <w:r w:rsidRPr="000B6E70">
              <w:rPr>
                <w:sz w:val="18"/>
                <w:szCs w:val="18"/>
                <w:lang w:eastAsia="ru-RU"/>
              </w:rPr>
              <w:t>2)ххх</w:t>
            </w:r>
            <w:proofErr w:type="gramEnd"/>
            <w:r w:rsidRPr="000B6E70">
              <w:rPr>
                <w:sz w:val="18"/>
                <w:szCs w:val="18"/>
                <w:lang w:eastAsia="ru-RU"/>
              </w:rPr>
              <w:t>150</w:t>
            </w:r>
          </w:p>
        </w:tc>
        <w:tc>
          <w:tcPr>
            <w:tcW w:w="857" w:type="dxa"/>
            <w:tcBorders>
              <w:top w:val="single" w:sz="4" w:space="0" w:color="000000"/>
              <w:left w:val="single" w:sz="4" w:space="0" w:color="000000"/>
              <w:bottom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41A08" w:rsidRPr="00DC35D1" w:rsidRDefault="00141A08" w:rsidP="00141A0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суммы безвозмездных поступлений в ф.0503127 показателям ф. 0503125 по счет</w:t>
            </w:r>
            <w:r>
              <w:rPr>
                <w:rFonts w:ascii="Times New Roman" w:hAnsi="Times New Roman" w:cs="Times New Roman"/>
                <w:sz w:val="18"/>
                <w:szCs w:val="18"/>
              </w:rPr>
              <w:t>ам</w:t>
            </w:r>
            <w:r w:rsidRPr="00DC35D1">
              <w:rPr>
                <w:rFonts w:ascii="Times New Roman" w:hAnsi="Times New Roman" w:cs="Times New Roman"/>
                <w:sz w:val="18"/>
                <w:szCs w:val="18"/>
              </w:rPr>
              <w:t xml:space="preserve"> 12055156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DC35D1">
              <w:rPr>
                <w:rFonts w:ascii="Times New Roman" w:hAnsi="Times New Roman" w:cs="Times New Roman"/>
                <w:sz w:val="18"/>
                <w:szCs w:val="18"/>
              </w:rPr>
              <w:t>1205</w:t>
            </w:r>
            <w:r>
              <w:rPr>
                <w:rFonts w:ascii="Times New Roman" w:hAnsi="Times New Roman" w:cs="Times New Roman"/>
                <w:sz w:val="18"/>
                <w:szCs w:val="18"/>
              </w:rPr>
              <w:t>6</w:t>
            </w:r>
            <w:r w:rsidRPr="00DC35D1">
              <w:rPr>
                <w:rFonts w:ascii="Times New Roman" w:hAnsi="Times New Roman" w:cs="Times New Roman"/>
                <w:sz w:val="18"/>
                <w:szCs w:val="18"/>
              </w:rPr>
              <w:t>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Pr>
                <w:rFonts w:ascii="Times New Roman" w:hAnsi="Times New Roman" w:cs="Times New Roman"/>
                <w:sz w:val="18"/>
                <w:szCs w:val="18"/>
              </w:rPr>
              <w:t xml:space="preserve"> – </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141A08" w:rsidRDefault="00141A08" w:rsidP="003A228B">
            <w:pPr>
              <w:pStyle w:val="ConsPlusCell"/>
              <w:shd w:val="clear" w:color="auto" w:fill="FFFFFF"/>
              <w:snapToGrid w:val="0"/>
              <w:rPr>
                <w:rFonts w:ascii="Times New Roman" w:hAnsi="Times New Roman" w:cs="Times New Roman"/>
                <w:sz w:val="18"/>
                <w:szCs w:val="18"/>
              </w:rPr>
            </w:pPr>
          </w:p>
        </w:tc>
      </w:tr>
      <w:tr w:rsidR="00141A08" w:rsidRPr="00DC35D1" w:rsidTr="00141A08">
        <w:trPr>
          <w:cantSplit/>
          <w:trHeight w:val="360"/>
        </w:trPr>
        <w:tc>
          <w:tcPr>
            <w:tcW w:w="423" w:type="dxa"/>
            <w:tcBorders>
              <w:top w:val="single" w:sz="4" w:space="0" w:color="000000"/>
              <w:left w:val="single" w:sz="4" w:space="0" w:color="000000"/>
              <w:bottom w:val="single" w:sz="4" w:space="0" w:color="000000"/>
            </w:tcBorders>
          </w:tcPr>
          <w:p w:rsidR="00141A08" w:rsidRPr="00DC35D1" w:rsidRDefault="00141A08" w:rsidP="00141A08">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26</w:t>
            </w:r>
            <w:r>
              <w:rPr>
                <w:rFonts w:ascii="Times New Roman" w:hAnsi="Times New Roman" w:cs="Times New Roman"/>
                <w:sz w:val="18"/>
                <w:szCs w:val="18"/>
              </w:rPr>
              <w:t>.2</w:t>
            </w:r>
          </w:p>
        </w:tc>
        <w:tc>
          <w:tcPr>
            <w:tcW w:w="423" w:type="dxa"/>
            <w:tcBorders>
              <w:top w:val="single" w:sz="4" w:space="0" w:color="000000"/>
              <w:left w:val="single" w:sz="4" w:space="0" w:color="000000"/>
              <w:bottom w:val="single" w:sz="4" w:space="0" w:color="000000"/>
            </w:tcBorders>
            <w:shd w:val="clear" w:color="auto" w:fill="auto"/>
          </w:tcPr>
          <w:p w:rsidR="00141A08" w:rsidRPr="00DC35D1" w:rsidRDefault="00141A08" w:rsidP="003A228B">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18</w:t>
            </w:r>
          </w:p>
        </w:tc>
        <w:tc>
          <w:tcPr>
            <w:tcW w:w="1008" w:type="dxa"/>
            <w:tcBorders>
              <w:top w:val="single" w:sz="4" w:space="0" w:color="000000"/>
              <w:left w:val="single" w:sz="4" w:space="0" w:color="000000"/>
              <w:bottom w:val="single" w:sz="4" w:space="0" w:color="000000"/>
              <w:right w:val="single" w:sz="4" w:space="0" w:color="000000"/>
            </w:tcBorders>
          </w:tcPr>
          <w:p w:rsidR="00141A08" w:rsidRPr="00DC35D1" w:rsidRDefault="00141A08" w:rsidP="00141A0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w:t>
            </w:r>
            <w:r>
              <w:rPr>
                <w:rFonts w:ascii="Times New Roman" w:hAnsi="Times New Roman" w:cs="Times New Roman"/>
                <w:sz w:val="18"/>
                <w:szCs w:val="18"/>
              </w:rPr>
              <w:t>130305731, 130305831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141A08" w:rsidRPr="00DC35D1" w:rsidRDefault="00141A08" w:rsidP="003A228B">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В том числе </w:t>
            </w:r>
            <w:proofErr w:type="spellStart"/>
            <w:r w:rsidRPr="00DC35D1">
              <w:rPr>
                <w:rFonts w:ascii="Times New Roman" w:hAnsi="Times New Roman" w:cs="Times New Roman"/>
                <w:sz w:val="18"/>
                <w:szCs w:val="18"/>
              </w:rPr>
              <w:t>денежных</w:t>
            </w:r>
            <w:r>
              <w:rPr>
                <w:rFonts w:ascii="Times New Roman" w:hAnsi="Times New Roman" w:cs="Times New Roman"/>
                <w:sz w:val="18"/>
                <w:szCs w:val="18"/>
              </w:rPr>
              <w:t>е</w:t>
            </w:r>
            <w:proofErr w:type="spellEnd"/>
            <w:r w:rsidRPr="00DC35D1">
              <w:rPr>
                <w:rFonts w:ascii="Times New Roman" w:hAnsi="Times New Roman" w:cs="Times New Roman"/>
                <w:sz w:val="18"/>
                <w:szCs w:val="18"/>
              </w:rPr>
              <w:t xml:space="preserve"> расчет</w:t>
            </w:r>
            <w:r>
              <w:rPr>
                <w:rFonts w:ascii="Times New Roman" w:hAnsi="Times New Roman" w:cs="Times New Roman"/>
                <w:sz w:val="18"/>
                <w:szCs w:val="18"/>
              </w:rPr>
              <w:t xml:space="preserve">ы по </w:t>
            </w:r>
            <w:r w:rsidRPr="006E3435">
              <w:rPr>
                <w:rFonts w:ascii="Times New Roman" w:hAnsi="Times New Roman" w:cs="Times New Roman"/>
                <w:sz w:val="18"/>
                <w:szCs w:val="18"/>
              </w:rPr>
              <w:t>КБК Д 219ххххх01хххх150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141A08" w:rsidRPr="00DC35D1" w:rsidRDefault="00141A08" w:rsidP="00141A08">
            <w:pPr>
              <w:shd w:val="clear" w:color="auto" w:fill="FFFFFF"/>
              <w:suppressAutoHyphens w:val="0"/>
              <w:rPr>
                <w:sz w:val="18"/>
                <w:szCs w:val="18"/>
                <w:lang w:eastAsia="ru-RU"/>
              </w:rPr>
            </w:pPr>
            <w:r>
              <w:rPr>
                <w:sz w:val="18"/>
                <w:szCs w:val="18"/>
                <w:lang w:eastAsia="ru-RU"/>
              </w:rPr>
              <w:t xml:space="preserve">По КБК </w:t>
            </w:r>
            <w:r w:rsidRPr="00DC35D1">
              <w:rPr>
                <w:sz w:val="18"/>
                <w:szCs w:val="18"/>
                <w:lang w:eastAsia="ru-RU"/>
              </w:rPr>
              <w:t xml:space="preserve">Д </w:t>
            </w:r>
            <w:r w:rsidRPr="000B6E70">
              <w:rPr>
                <w:sz w:val="18"/>
                <w:szCs w:val="18"/>
                <w:lang w:eastAsia="ru-RU"/>
              </w:rPr>
              <w:t>219</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p>
        </w:tc>
        <w:tc>
          <w:tcPr>
            <w:tcW w:w="858" w:type="dxa"/>
            <w:tcBorders>
              <w:top w:val="single" w:sz="4" w:space="0" w:color="000000"/>
              <w:left w:val="single" w:sz="4" w:space="0" w:color="000000"/>
              <w:bottom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141A08" w:rsidRPr="00DC35D1" w:rsidRDefault="00141A08" w:rsidP="00141A08">
            <w:pPr>
              <w:shd w:val="clear" w:color="auto" w:fill="FFFFFF"/>
              <w:suppressAutoHyphens w:val="0"/>
              <w:rPr>
                <w:sz w:val="18"/>
                <w:szCs w:val="18"/>
                <w:lang w:eastAsia="ru-RU"/>
              </w:rPr>
            </w:pPr>
            <w:r>
              <w:rPr>
                <w:sz w:val="18"/>
                <w:szCs w:val="18"/>
                <w:lang w:eastAsia="ru-RU"/>
              </w:rPr>
              <w:t xml:space="preserve">По КБК </w:t>
            </w:r>
            <w:r w:rsidRPr="00DC35D1">
              <w:rPr>
                <w:sz w:val="18"/>
                <w:szCs w:val="18"/>
                <w:lang w:eastAsia="ru-RU"/>
              </w:rPr>
              <w:t>Д</w:t>
            </w:r>
            <w:r>
              <w:rPr>
                <w:sz w:val="18"/>
                <w:szCs w:val="18"/>
                <w:lang w:eastAsia="ru-RU"/>
              </w:rPr>
              <w:t xml:space="preserve"> </w:t>
            </w:r>
            <w:r w:rsidRPr="000B6E70">
              <w:rPr>
                <w:sz w:val="18"/>
                <w:szCs w:val="18"/>
                <w:lang w:eastAsia="ru-RU"/>
              </w:rPr>
              <w:t>219</w:t>
            </w:r>
            <w:r>
              <w:rPr>
                <w:sz w:val="18"/>
                <w:szCs w:val="18"/>
                <w:lang w:eastAsia="ru-RU"/>
              </w:rPr>
              <w:t>ххххх</w:t>
            </w:r>
            <w:r w:rsidRPr="000B6E70">
              <w:rPr>
                <w:sz w:val="18"/>
                <w:szCs w:val="18"/>
                <w:lang w:eastAsia="ru-RU"/>
              </w:rPr>
              <w:t>01</w:t>
            </w:r>
            <w:r>
              <w:rPr>
                <w:sz w:val="18"/>
                <w:szCs w:val="18"/>
                <w:lang w:eastAsia="ru-RU"/>
              </w:rPr>
              <w:t>хххх</w:t>
            </w:r>
            <w:r w:rsidRPr="000B6E70">
              <w:rPr>
                <w:sz w:val="18"/>
                <w:szCs w:val="18"/>
                <w:lang w:eastAsia="ru-RU"/>
              </w:rPr>
              <w:t>150</w:t>
            </w:r>
          </w:p>
        </w:tc>
        <w:tc>
          <w:tcPr>
            <w:tcW w:w="857" w:type="dxa"/>
            <w:tcBorders>
              <w:top w:val="single" w:sz="4" w:space="0" w:color="000000"/>
              <w:left w:val="single" w:sz="4" w:space="0" w:color="000000"/>
              <w:bottom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41A08" w:rsidRPr="00DC35D1" w:rsidRDefault="00141A08" w:rsidP="00141A08">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суммы безвозмездных поступлений в ф.0503127 показателям ф. 0503125 по счет</w:t>
            </w:r>
            <w:r>
              <w:rPr>
                <w:rFonts w:ascii="Times New Roman" w:hAnsi="Times New Roman" w:cs="Times New Roman"/>
                <w:sz w:val="18"/>
                <w:szCs w:val="18"/>
              </w:rPr>
              <w:t>ам</w:t>
            </w:r>
            <w:r w:rsidRPr="00DC35D1">
              <w:rPr>
                <w:rFonts w:ascii="Times New Roman" w:hAnsi="Times New Roman" w:cs="Times New Roman"/>
                <w:sz w:val="18"/>
                <w:szCs w:val="18"/>
              </w:rPr>
              <w:t xml:space="preserve"> </w:t>
            </w:r>
            <w:r>
              <w:rPr>
                <w:rFonts w:ascii="Times New Roman" w:hAnsi="Times New Roman" w:cs="Times New Roman"/>
                <w:sz w:val="18"/>
                <w:szCs w:val="18"/>
              </w:rPr>
              <w:t>130305731(831)</w:t>
            </w:r>
            <w:r w:rsidRPr="00DC35D1">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141A08" w:rsidRPr="00DC35D1" w:rsidRDefault="00141A08"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141A08" w:rsidRDefault="00141A08" w:rsidP="003A228B">
            <w:pPr>
              <w:pStyle w:val="ConsPlusCell"/>
              <w:shd w:val="clear" w:color="auto" w:fill="FFFFFF"/>
              <w:snapToGrid w:val="0"/>
              <w:rPr>
                <w:rFonts w:ascii="Times New Roman" w:hAnsi="Times New Roman" w:cs="Times New Roman"/>
                <w:sz w:val="18"/>
                <w:szCs w:val="18"/>
              </w:rPr>
            </w:pPr>
          </w:p>
        </w:tc>
      </w:tr>
      <w:tr w:rsidR="006E3435" w:rsidRPr="00DC35D1" w:rsidTr="00141A08">
        <w:trPr>
          <w:cantSplit/>
          <w:trHeight w:val="360"/>
        </w:trPr>
        <w:tc>
          <w:tcPr>
            <w:tcW w:w="423" w:type="dxa"/>
            <w:tcBorders>
              <w:top w:val="single" w:sz="4" w:space="0" w:color="000000"/>
              <w:left w:val="single" w:sz="4" w:space="0" w:color="000000"/>
              <w:bottom w:val="single" w:sz="4" w:space="0" w:color="000000"/>
            </w:tcBorders>
          </w:tcPr>
          <w:p w:rsidR="006E3435" w:rsidRPr="00DC35D1" w:rsidRDefault="006E3435" w:rsidP="006E3435">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r>
              <w:rPr>
                <w:rFonts w:ascii="Times New Roman" w:hAnsi="Times New Roman" w:cs="Times New Roman"/>
                <w:sz w:val="18"/>
                <w:szCs w:val="18"/>
              </w:rPr>
              <w:t>7.1</w:t>
            </w:r>
          </w:p>
        </w:tc>
        <w:tc>
          <w:tcPr>
            <w:tcW w:w="423" w:type="dxa"/>
            <w:tcBorders>
              <w:top w:val="single" w:sz="4" w:space="0" w:color="000000"/>
              <w:left w:val="single" w:sz="4" w:space="0" w:color="000000"/>
              <w:bottom w:val="single" w:sz="4" w:space="0" w:color="000000"/>
            </w:tcBorders>
            <w:shd w:val="clear" w:color="auto" w:fill="auto"/>
          </w:tcPr>
          <w:p w:rsidR="006E3435" w:rsidRPr="00DC35D1" w:rsidRDefault="006E3435" w:rsidP="006E3435">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(12055166</w:t>
            </w:r>
            <w:r>
              <w:rPr>
                <w:rFonts w:ascii="Times New Roman" w:hAnsi="Times New Roman" w:cs="Times New Roman"/>
                <w:sz w:val="18"/>
                <w:szCs w:val="18"/>
              </w:rPr>
              <w:t>1</w:t>
            </w:r>
            <w:r w:rsidRPr="00DC35D1">
              <w:rPr>
                <w:rFonts w:ascii="Times New Roman" w:hAnsi="Times New Roman" w:cs="Times New Roman"/>
                <w:sz w:val="18"/>
                <w:szCs w:val="18"/>
              </w:rPr>
              <w:t>, 12055156</w:t>
            </w:r>
            <w:r>
              <w:rPr>
                <w:rFonts w:ascii="Times New Roman" w:hAnsi="Times New Roman" w:cs="Times New Roman"/>
                <w:sz w:val="18"/>
                <w:szCs w:val="18"/>
              </w:rPr>
              <w:t>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6E3435"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по КБК Д </w:t>
            </w:r>
            <w:r w:rsidRPr="00141A08">
              <w:rPr>
                <w:rFonts w:ascii="Times New Roman" w:hAnsi="Times New Roman" w:cs="Times New Roman"/>
                <w:sz w:val="18"/>
                <w:szCs w:val="18"/>
              </w:rPr>
              <w:t>202ххххх01хххх150</w:t>
            </w:r>
          </w:p>
        </w:tc>
        <w:tc>
          <w:tcPr>
            <w:tcW w:w="1000" w:type="dxa"/>
            <w:tcBorders>
              <w:top w:val="single" w:sz="4" w:space="0" w:color="000000"/>
              <w:left w:val="single" w:sz="4" w:space="0" w:color="000000"/>
              <w:bottom w:val="single" w:sz="4" w:space="0" w:color="000000"/>
            </w:tcBorders>
          </w:tcPr>
          <w:p w:rsidR="006E3435" w:rsidRPr="00DC35D1" w:rsidRDefault="006E3435"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В том числе </w:t>
            </w:r>
            <w:proofErr w:type="spellStart"/>
            <w:r w:rsidRPr="00DC35D1">
              <w:rPr>
                <w:rFonts w:ascii="Times New Roman" w:hAnsi="Times New Roman" w:cs="Times New Roman"/>
                <w:sz w:val="18"/>
                <w:szCs w:val="18"/>
              </w:rPr>
              <w:t>денежных</w:t>
            </w:r>
            <w:r>
              <w:rPr>
                <w:rFonts w:ascii="Times New Roman" w:hAnsi="Times New Roman" w:cs="Times New Roman"/>
                <w:sz w:val="18"/>
                <w:szCs w:val="18"/>
              </w:rPr>
              <w:t>е</w:t>
            </w:r>
            <w:proofErr w:type="spellEnd"/>
            <w:r w:rsidRPr="00DC35D1">
              <w:rPr>
                <w:rFonts w:ascii="Times New Roman" w:hAnsi="Times New Roman" w:cs="Times New Roman"/>
                <w:sz w:val="18"/>
                <w:szCs w:val="18"/>
              </w:rPr>
              <w:t xml:space="preserve"> расчет</w:t>
            </w:r>
            <w:r>
              <w:rPr>
                <w:rFonts w:ascii="Times New Roman" w:hAnsi="Times New Roman" w:cs="Times New Roman"/>
                <w:sz w:val="18"/>
                <w:szCs w:val="18"/>
              </w:rPr>
              <w:t xml:space="preserve">ы </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w:t>
            </w:r>
            <w:r>
              <w:rPr>
                <w:rFonts w:ascii="Times New Roman" w:hAnsi="Times New Roman" w:cs="Times New Roman"/>
                <w:sz w:val="18"/>
                <w:szCs w:val="18"/>
              </w:rPr>
              <w:t>3</w:t>
            </w:r>
          </w:p>
        </w:tc>
        <w:tc>
          <w:tcPr>
            <w:tcW w:w="1286" w:type="dxa"/>
            <w:tcBorders>
              <w:top w:val="single" w:sz="4" w:space="0" w:color="000000"/>
              <w:left w:val="single" w:sz="4" w:space="0" w:color="000000"/>
              <w:bottom w:val="single" w:sz="4" w:space="0" w:color="000000"/>
            </w:tcBorders>
            <w:shd w:val="clear" w:color="auto" w:fill="auto"/>
          </w:tcPr>
          <w:p w:rsidR="006E3435" w:rsidRPr="00DC35D1" w:rsidRDefault="006E3435" w:rsidP="006E3435">
            <w:pPr>
              <w:shd w:val="clear" w:color="auto" w:fill="FFFFFF"/>
              <w:suppressAutoHyphens w:val="0"/>
              <w:rPr>
                <w:sz w:val="18"/>
                <w:szCs w:val="18"/>
                <w:lang w:eastAsia="ru-RU"/>
              </w:rPr>
            </w:pPr>
          </w:p>
        </w:tc>
        <w:tc>
          <w:tcPr>
            <w:tcW w:w="858" w:type="dxa"/>
            <w:tcBorders>
              <w:top w:val="single" w:sz="4" w:space="0" w:color="000000"/>
              <w:left w:val="single" w:sz="4" w:space="0" w:color="000000"/>
              <w:bottom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0701</w:t>
            </w:r>
          </w:p>
        </w:tc>
        <w:tc>
          <w:tcPr>
            <w:tcW w:w="1000"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6E3435" w:rsidRPr="00DC35D1" w:rsidRDefault="006E3435" w:rsidP="006E3435">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6E3435" w:rsidRPr="00DC35D1" w:rsidRDefault="006E3435" w:rsidP="006E3435">
            <w:pPr>
              <w:shd w:val="clear" w:color="auto" w:fill="FFFFFF"/>
              <w:suppressAutoHyphens w:val="0"/>
              <w:rPr>
                <w:sz w:val="18"/>
                <w:szCs w:val="18"/>
                <w:lang w:eastAsia="ru-RU"/>
              </w:rPr>
            </w:pPr>
          </w:p>
        </w:tc>
        <w:tc>
          <w:tcPr>
            <w:tcW w:w="857" w:type="dxa"/>
            <w:tcBorders>
              <w:top w:val="single" w:sz="4" w:space="0" w:color="000000"/>
              <w:left w:val="single" w:sz="4" w:space="0" w:color="000000"/>
              <w:bottom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E3435" w:rsidRPr="00DC35D1" w:rsidRDefault="006E3435" w:rsidP="0091364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Несоответствие суммы поступлений </w:t>
            </w:r>
            <w:r w:rsidR="0048363E">
              <w:rPr>
                <w:rFonts w:ascii="Times New Roman" w:hAnsi="Times New Roman" w:cs="Times New Roman"/>
                <w:sz w:val="18"/>
                <w:szCs w:val="18"/>
              </w:rPr>
              <w:t>МБТ</w:t>
            </w:r>
            <w:r w:rsidRPr="00DC35D1">
              <w:rPr>
                <w:rFonts w:ascii="Times New Roman" w:hAnsi="Times New Roman" w:cs="Times New Roman"/>
                <w:sz w:val="18"/>
                <w:szCs w:val="18"/>
              </w:rPr>
              <w:t xml:space="preserve"> ф.050312</w:t>
            </w:r>
            <w:r w:rsidR="0048363E">
              <w:rPr>
                <w:rFonts w:ascii="Times New Roman" w:hAnsi="Times New Roman" w:cs="Times New Roman"/>
                <w:sz w:val="18"/>
                <w:szCs w:val="18"/>
              </w:rPr>
              <w:t>3</w:t>
            </w:r>
            <w:r w:rsidRPr="00DC35D1">
              <w:rPr>
                <w:rFonts w:ascii="Times New Roman" w:hAnsi="Times New Roman" w:cs="Times New Roman"/>
                <w:sz w:val="18"/>
                <w:szCs w:val="18"/>
              </w:rPr>
              <w:t xml:space="preserve"> показателям ф. 0503125 по счет</w:t>
            </w:r>
            <w:r>
              <w:rPr>
                <w:rFonts w:ascii="Times New Roman" w:hAnsi="Times New Roman" w:cs="Times New Roman"/>
                <w:sz w:val="18"/>
                <w:szCs w:val="18"/>
              </w:rPr>
              <w:t>ам</w:t>
            </w:r>
            <w:r w:rsidRPr="00DC35D1">
              <w:rPr>
                <w:rFonts w:ascii="Times New Roman" w:hAnsi="Times New Roman" w:cs="Times New Roman"/>
                <w:sz w:val="18"/>
                <w:szCs w:val="18"/>
              </w:rPr>
              <w:t xml:space="preserve"> 12055156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sidR="00913643">
              <w:rPr>
                <w:rFonts w:ascii="Times New Roman" w:hAnsi="Times New Roman" w:cs="Times New Roman"/>
                <w:sz w:val="18"/>
                <w:szCs w:val="18"/>
              </w:rPr>
              <w:t xml:space="preserve"> </w:t>
            </w:r>
            <w:r>
              <w:rPr>
                <w:rFonts w:ascii="Times New Roman" w:hAnsi="Times New Roman" w:cs="Times New Roman"/>
                <w:sz w:val="18"/>
                <w:szCs w:val="18"/>
              </w:rPr>
              <w:t>–</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6E3435" w:rsidRDefault="006E3435" w:rsidP="006E3435">
            <w:pPr>
              <w:pStyle w:val="ConsPlusCell"/>
              <w:shd w:val="clear" w:color="auto" w:fill="FFFFFF"/>
              <w:snapToGrid w:val="0"/>
              <w:rPr>
                <w:rFonts w:ascii="Times New Roman" w:hAnsi="Times New Roman" w:cs="Times New Roman"/>
                <w:sz w:val="18"/>
                <w:szCs w:val="18"/>
              </w:rPr>
            </w:pPr>
          </w:p>
        </w:tc>
      </w:tr>
      <w:tr w:rsidR="006E3435" w:rsidRPr="00DC35D1" w:rsidTr="006E3435">
        <w:trPr>
          <w:cantSplit/>
          <w:trHeight w:val="360"/>
        </w:trPr>
        <w:tc>
          <w:tcPr>
            <w:tcW w:w="423" w:type="dxa"/>
            <w:tcBorders>
              <w:top w:val="single" w:sz="4" w:space="0" w:color="000000"/>
              <w:left w:val="single" w:sz="4" w:space="0" w:color="000000"/>
              <w:bottom w:val="single" w:sz="4" w:space="0" w:color="000000"/>
            </w:tcBorders>
          </w:tcPr>
          <w:p w:rsidR="006E3435" w:rsidRPr="00DC35D1" w:rsidRDefault="006E3435" w:rsidP="006E3435">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r>
              <w:rPr>
                <w:rFonts w:ascii="Times New Roman" w:hAnsi="Times New Roman" w:cs="Times New Roman"/>
                <w:sz w:val="18"/>
                <w:szCs w:val="18"/>
              </w:rPr>
              <w:t>7.2</w:t>
            </w:r>
          </w:p>
        </w:tc>
        <w:tc>
          <w:tcPr>
            <w:tcW w:w="423" w:type="dxa"/>
            <w:tcBorders>
              <w:top w:val="single" w:sz="4" w:space="0" w:color="000000"/>
              <w:left w:val="single" w:sz="4" w:space="0" w:color="000000"/>
              <w:bottom w:val="single" w:sz="4" w:space="0" w:color="000000"/>
            </w:tcBorders>
            <w:shd w:val="clear" w:color="auto" w:fill="auto"/>
          </w:tcPr>
          <w:p w:rsidR="006E3435" w:rsidRPr="00DC35D1" w:rsidRDefault="006E3435" w:rsidP="006E3435">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w:t>
            </w:r>
            <w:r>
              <w:rPr>
                <w:rFonts w:ascii="Times New Roman" w:hAnsi="Times New Roman" w:cs="Times New Roman"/>
                <w:sz w:val="18"/>
                <w:szCs w:val="18"/>
              </w:rPr>
              <w:t>120561661, 120561561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6E3435"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по КБК Д </w:t>
            </w:r>
            <w:r w:rsidRPr="00141A08">
              <w:rPr>
                <w:rFonts w:ascii="Times New Roman" w:hAnsi="Times New Roman" w:cs="Times New Roman"/>
                <w:sz w:val="18"/>
                <w:szCs w:val="18"/>
              </w:rPr>
              <w:t>202ххххх01хххх150</w:t>
            </w:r>
          </w:p>
        </w:tc>
        <w:tc>
          <w:tcPr>
            <w:tcW w:w="1000" w:type="dxa"/>
            <w:tcBorders>
              <w:top w:val="single" w:sz="4" w:space="0" w:color="000000"/>
              <w:left w:val="single" w:sz="4" w:space="0" w:color="000000"/>
              <w:bottom w:val="single" w:sz="4" w:space="0" w:color="000000"/>
            </w:tcBorders>
          </w:tcPr>
          <w:p w:rsidR="006E3435" w:rsidRPr="00DC35D1" w:rsidRDefault="006E3435"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В том числе </w:t>
            </w:r>
            <w:proofErr w:type="spellStart"/>
            <w:r w:rsidRPr="00DC35D1">
              <w:rPr>
                <w:rFonts w:ascii="Times New Roman" w:hAnsi="Times New Roman" w:cs="Times New Roman"/>
                <w:sz w:val="18"/>
                <w:szCs w:val="18"/>
              </w:rPr>
              <w:t>денежных</w:t>
            </w:r>
            <w:r>
              <w:rPr>
                <w:rFonts w:ascii="Times New Roman" w:hAnsi="Times New Roman" w:cs="Times New Roman"/>
                <w:sz w:val="18"/>
                <w:szCs w:val="18"/>
              </w:rPr>
              <w:t>е</w:t>
            </w:r>
            <w:proofErr w:type="spellEnd"/>
            <w:r w:rsidRPr="00DC35D1">
              <w:rPr>
                <w:rFonts w:ascii="Times New Roman" w:hAnsi="Times New Roman" w:cs="Times New Roman"/>
                <w:sz w:val="18"/>
                <w:szCs w:val="18"/>
              </w:rPr>
              <w:t xml:space="preserve"> расчет</w:t>
            </w:r>
            <w:r>
              <w:rPr>
                <w:rFonts w:ascii="Times New Roman" w:hAnsi="Times New Roman" w:cs="Times New Roman"/>
                <w:sz w:val="18"/>
                <w:szCs w:val="18"/>
              </w:rPr>
              <w:t xml:space="preserve">ы </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w:t>
            </w:r>
            <w:r>
              <w:rPr>
                <w:rFonts w:ascii="Times New Roman" w:hAnsi="Times New Roman" w:cs="Times New Roman"/>
                <w:sz w:val="18"/>
                <w:szCs w:val="18"/>
              </w:rPr>
              <w:t>3</w:t>
            </w:r>
          </w:p>
        </w:tc>
        <w:tc>
          <w:tcPr>
            <w:tcW w:w="1286" w:type="dxa"/>
            <w:tcBorders>
              <w:top w:val="single" w:sz="4" w:space="0" w:color="000000"/>
              <w:left w:val="single" w:sz="4" w:space="0" w:color="000000"/>
              <w:bottom w:val="single" w:sz="4" w:space="0" w:color="000000"/>
            </w:tcBorders>
            <w:shd w:val="clear" w:color="auto" w:fill="auto"/>
          </w:tcPr>
          <w:p w:rsidR="006E3435" w:rsidRPr="00DC35D1" w:rsidRDefault="006E3435" w:rsidP="006E3435">
            <w:pPr>
              <w:shd w:val="clear" w:color="auto" w:fill="FFFFFF"/>
              <w:suppressAutoHyphens w:val="0"/>
              <w:rPr>
                <w:sz w:val="18"/>
                <w:szCs w:val="18"/>
                <w:lang w:eastAsia="ru-RU"/>
              </w:rPr>
            </w:pPr>
          </w:p>
        </w:tc>
        <w:tc>
          <w:tcPr>
            <w:tcW w:w="858" w:type="dxa"/>
            <w:tcBorders>
              <w:top w:val="single" w:sz="4" w:space="0" w:color="000000"/>
              <w:left w:val="single" w:sz="4" w:space="0" w:color="000000"/>
              <w:bottom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0801</w:t>
            </w:r>
          </w:p>
        </w:tc>
        <w:tc>
          <w:tcPr>
            <w:tcW w:w="1000"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6E3435" w:rsidRPr="00DC35D1" w:rsidRDefault="006E3435" w:rsidP="006E3435">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6E3435" w:rsidRPr="00DC35D1" w:rsidRDefault="006E3435" w:rsidP="006E3435">
            <w:pPr>
              <w:shd w:val="clear" w:color="auto" w:fill="FFFFFF"/>
              <w:suppressAutoHyphens w:val="0"/>
              <w:rPr>
                <w:sz w:val="18"/>
                <w:szCs w:val="18"/>
                <w:lang w:eastAsia="ru-RU"/>
              </w:rPr>
            </w:pPr>
          </w:p>
        </w:tc>
        <w:tc>
          <w:tcPr>
            <w:tcW w:w="857" w:type="dxa"/>
            <w:tcBorders>
              <w:top w:val="single" w:sz="4" w:space="0" w:color="000000"/>
              <w:left w:val="single" w:sz="4" w:space="0" w:color="000000"/>
              <w:bottom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E3435" w:rsidRPr="00DC35D1" w:rsidRDefault="006E3435" w:rsidP="00913643">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Несоответствие суммы поступлений </w:t>
            </w:r>
            <w:r w:rsidR="0048363E">
              <w:rPr>
                <w:rFonts w:ascii="Times New Roman" w:hAnsi="Times New Roman" w:cs="Times New Roman"/>
                <w:sz w:val="18"/>
                <w:szCs w:val="18"/>
              </w:rPr>
              <w:t xml:space="preserve">МБТ </w:t>
            </w:r>
            <w:r w:rsidRPr="00DC35D1">
              <w:rPr>
                <w:rFonts w:ascii="Times New Roman" w:hAnsi="Times New Roman" w:cs="Times New Roman"/>
                <w:sz w:val="18"/>
                <w:szCs w:val="18"/>
              </w:rPr>
              <w:t>в ф.050312</w:t>
            </w:r>
            <w:r w:rsidR="0048363E">
              <w:rPr>
                <w:rFonts w:ascii="Times New Roman" w:hAnsi="Times New Roman" w:cs="Times New Roman"/>
                <w:sz w:val="18"/>
                <w:szCs w:val="18"/>
              </w:rPr>
              <w:t xml:space="preserve">3 </w:t>
            </w:r>
            <w:r w:rsidRPr="00DC35D1">
              <w:rPr>
                <w:rFonts w:ascii="Times New Roman" w:hAnsi="Times New Roman" w:cs="Times New Roman"/>
                <w:sz w:val="18"/>
                <w:szCs w:val="18"/>
              </w:rPr>
              <w:t>показателям ф. 0503125 по счет</w:t>
            </w:r>
            <w:r>
              <w:rPr>
                <w:rFonts w:ascii="Times New Roman" w:hAnsi="Times New Roman" w:cs="Times New Roman"/>
                <w:sz w:val="18"/>
                <w:szCs w:val="18"/>
              </w:rPr>
              <w:t>ам</w:t>
            </w:r>
            <w:r w:rsidRPr="00DC35D1">
              <w:rPr>
                <w:rFonts w:ascii="Times New Roman" w:hAnsi="Times New Roman" w:cs="Times New Roman"/>
                <w:sz w:val="18"/>
                <w:szCs w:val="18"/>
              </w:rPr>
              <w:t xml:space="preserve"> 1205</w:t>
            </w:r>
            <w:r>
              <w:rPr>
                <w:rFonts w:ascii="Times New Roman" w:hAnsi="Times New Roman" w:cs="Times New Roman"/>
                <w:sz w:val="18"/>
                <w:szCs w:val="18"/>
              </w:rPr>
              <w:t>6</w:t>
            </w:r>
            <w:r w:rsidRPr="00DC35D1">
              <w:rPr>
                <w:rFonts w:ascii="Times New Roman" w:hAnsi="Times New Roman" w:cs="Times New Roman"/>
                <w:sz w:val="18"/>
                <w:szCs w:val="18"/>
              </w:rPr>
              <w:t>156</w:t>
            </w:r>
            <w:r>
              <w:rPr>
                <w:rFonts w:ascii="Times New Roman" w:hAnsi="Times New Roman" w:cs="Times New Roman"/>
                <w:sz w:val="18"/>
                <w:szCs w:val="18"/>
              </w:rPr>
              <w:t>1</w:t>
            </w:r>
            <w:r w:rsidRPr="00DC35D1">
              <w:rPr>
                <w:rFonts w:ascii="Times New Roman" w:hAnsi="Times New Roman" w:cs="Times New Roman"/>
                <w:sz w:val="18"/>
                <w:szCs w:val="18"/>
              </w:rPr>
              <w:t>(66</w:t>
            </w:r>
            <w:r>
              <w:rPr>
                <w:rFonts w:ascii="Times New Roman" w:hAnsi="Times New Roman" w:cs="Times New Roman"/>
                <w:sz w:val="18"/>
                <w:szCs w:val="18"/>
              </w:rPr>
              <w:t>1</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6E3435" w:rsidRPr="00DC35D1" w:rsidRDefault="006E3435" w:rsidP="006E3435">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6E3435" w:rsidRDefault="006E3435" w:rsidP="006E3435">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2133"/>
        </w:trPr>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28</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19</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FA275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денежных показателей, корреспондируемых со счетом 1 304 05 </w:t>
            </w:r>
            <w:r>
              <w:rPr>
                <w:rFonts w:ascii="Times New Roman" w:hAnsi="Times New Roman" w:cs="Times New Roman"/>
                <w:sz w:val="18"/>
                <w:szCs w:val="18"/>
              </w:rPr>
              <w:t>541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Ф. 0503125 (12071154</w:t>
            </w:r>
            <w:r>
              <w:rPr>
                <w:rFonts w:ascii="Times New Roman" w:hAnsi="Times New Roman" w:cs="Times New Roman"/>
                <w:sz w:val="18"/>
                <w:szCs w:val="18"/>
              </w:rPr>
              <w:t>1</w:t>
            </w:r>
            <w:r w:rsidRPr="00DC35D1">
              <w:rPr>
                <w:rFonts w:ascii="Times New Roman" w:hAnsi="Times New Roman" w:cs="Times New Roman"/>
                <w:sz w:val="18"/>
                <w:szCs w:val="18"/>
              </w:rPr>
              <w:t>) (Гр. 7+Гр.8) +ф. 0503125 (12072154</w:t>
            </w:r>
            <w:r>
              <w:rPr>
                <w:rFonts w:ascii="Times New Roman" w:hAnsi="Times New Roman" w:cs="Times New Roman"/>
                <w:sz w:val="18"/>
                <w:szCs w:val="18"/>
              </w:rPr>
              <w:t>1</w:t>
            </w:r>
            <w:r w:rsidRPr="00DC35D1">
              <w:rPr>
                <w:rFonts w:ascii="Times New Roman" w:hAnsi="Times New Roman" w:cs="Times New Roman"/>
                <w:sz w:val="18"/>
                <w:szCs w:val="18"/>
              </w:rPr>
              <w:t>) (Гр.7+Гр.8)+ф. 0503125 (12073154</w:t>
            </w:r>
            <w:r>
              <w:rPr>
                <w:rFonts w:ascii="Times New Roman" w:hAnsi="Times New Roman" w:cs="Times New Roman"/>
                <w:sz w:val="18"/>
                <w:szCs w:val="18"/>
              </w:rPr>
              <w:t>1</w:t>
            </w:r>
            <w:r w:rsidRPr="00DC35D1">
              <w:rPr>
                <w:rFonts w:ascii="Times New Roman" w:hAnsi="Times New Roman" w:cs="Times New Roman"/>
                <w:sz w:val="18"/>
                <w:szCs w:val="18"/>
              </w:rPr>
              <w:t xml:space="preserve">) (Гр. 7+Гр.8) </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FA275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И. 01060502</w:t>
            </w:r>
            <w:r>
              <w:rPr>
                <w:rFonts w:ascii="Times New Roman" w:hAnsi="Times New Roman" w:cs="Times New Roman"/>
                <w:sz w:val="18"/>
                <w:szCs w:val="18"/>
              </w:rPr>
              <w:t>хххххх</w:t>
            </w:r>
            <w:r w:rsidRPr="00DC35D1">
              <w:rPr>
                <w:rFonts w:ascii="Times New Roman" w:hAnsi="Times New Roman" w:cs="Times New Roman"/>
                <w:sz w:val="18"/>
                <w:szCs w:val="18"/>
              </w:rPr>
              <w:t>540, 01061003</w:t>
            </w:r>
            <w:r>
              <w:rPr>
                <w:rFonts w:ascii="Times New Roman" w:hAnsi="Times New Roman" w:cs="Times New Roman"/>
                <w:sz w:val="18"/>
                <w:szCs w:val="18"/>
              </w:rPr>
              <w:t>хххххх</w:t>
            </w:r>
            <w:r w:rsidRPr="00DC35D1">
              <w:rPr>
                <w:rFonts w:ascii="Times New Roman" w:hAnsi="Times New Roman" w:cs="Times New Roman"/>
                <w:sz w:val="18"/>
                <w:szCs w:val="18"/>
              </w:rPr>
              <w:t xml:space="preserve">540 со </w:t>
            </w:r>
            <w:proofErr w:type="gramStart"/>
            <w:r w:rsidRPr="00DC35D1">
              <w:rPr>
                <w:rFonts w:ascii="Times New Roman" w:hAnsi="Times New Roman" w:cs="Times New Roman"/>
                <w:sz w:val="18"/>
                <w:szCs w:val="18"/>
              </w:rPr>
              <w:t>знаком  минус</w:t>
            </w:r>
            <w:proofErr w:type="gramEnd"/>
          </w:p>
        </w:tc>
        <w:tc>
          <w:tcPr>
            <w:tcW w:w="85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FA275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итоговой суммы расчетов по предоставленным бюджетным кредитам (заимствованиям) в ф.0503127 показателям ф. 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 xml:space="preserve"> </w:t>
            </w:r>
            <w:r w:rsidR="00FA2751">
              <w:rPr>
                <w:rFonts w:ascii="Times New Roman" w:hAnsi="Times New Roman" w:cs="Times New Roman"/>
                <w:sz w:val="18"/>
                <w:szCs w:val="18"/>
              </w:rPr>
              <w:t xml:space="preserve">– </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FA2751" w:rsidRPr="00DC35D1" w:rsidTr="00FA2751">
        <w:trPr>
          <w:cantSplit/>
          <w:trHeight w:val="2133"/>
        </w:trPr>
        <w:tc>
          <w:tcPr>
            <w:tcW w:w="423" w:type="dxa"/>
            <w:tcBorders>
              <w:top w:val="single" w:sz="4" w:space="0" w:color="000000"/>
              <w:left w:val="single" w:sz="4" w:space="0" w:color="000000"/>
              <w:bottom w:val="single" w:sz="4" w:space="0" w:color="000000"/>
            </w:tcBorders>
            <w:shd w:val="clear" w:color="auto" w:fill="auto"/>
          </w:tcPr>
          <w:p w:rsidR="0040171E" w:rsidRPr="00DC35D1" w:rsidRDefault="00FA2751" w:rsidP="0040171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r w:rsidR="00FF0471">
              <w:rPr>
                <w:rFonts w:ascii="Times New Roman" w:hAnsi="Times New Roman" w:cs="Times New Roman"/>
                <w:sz w:val="18"/>
                <w:szCs w:val="18"/>
              </w:rPr>
              <w:t>9</w:t>
            </w:r>
            <w:r w:rsidR="00145664">
              <w:rPr>
                <w:rFonts w:ascii="Times New Roman" w:hAnsi="Times New Roman" w:cs="Times New Roman"/>
                <w:sz w:val="18"/>
                <w:szCs w:val="18"/>
              </w:rPr>
              <w:t>.1</w:t>
            </w:r>
            <w:r w:rsidR="0040171E">
              <w:rPr>
                <w:rFonts w:ascii="Times New Roman" w:hAnsi="Times New Roman" w:cs="Times New Roman"/>
                <w:sz w:val="18"/>
                <w:szCs w:val="18"/>
              </w:rPr>
              <w:t xml:space="preserve"> </w:t>
            </w:r>
          </w:p>
        </w:tc>
        <w:tc>
          <w:tcPr>
            <w:tcW w:w="423" w:type="dxa"/>
            <w:tcBorders>
              <w:top w:val="single" w:sz="4" w:space="0" w:color="000000"/>
              <w:left w:val="single" w:sz="4" w:space="0" w:color="000000"/>
              <w:bottom w:val="single" w:sz="4" w:space="0" w:color="000000"/>
            </w:tcBorders>
            <w:shd w:val="clear" w:color="auto" w:fill="auto"/>
          </w:tcPr>
          <w:p w:rsidR="00FA2751" w:rsidRPr="00DC35D1" w:rsidRDefault="00FA2751" w:rsidP="003A228B">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FA2751" w:rsidRPr="00DC35D1" w:rsidRDefault="00FA2751" w:rsidP="00FF047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FA2751" w:rsidRPr="00DC35D1" w:rsidRDefault="00FA2751" w:rsidP="003A228B">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FA2751" w:rsidRPr="00DC35D1" w:rsidRDefault="00FA2751" w:rsidP="0040171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w:t>
            </w:r>
            <w:r w:rsidR="0040171E">
              <w:rPr>
                <w:rFonts w:ascii="Times New Roman" w:hAnsi="Times New Roman" w:cs="Times New Roman"/>
                <w:sz w:val="18"/>
                <w:szCs w:val="18"/>
              </w:rPr>
              <w:t xml:space="preserve"> по КБК 01061003%640, 01061009%640</w:t>
            </w:r>
            <w:r w:rsidRPr="00DC35D1">
              <w:rPr>
                <w:rFonts w:ascii="Times New Roman" w:hAnsi="Times New Roman" w:cs="Times New Roman"/>
                <w:sz w:val="18"/>
                <w:szCs w:val="18"/>
              </w:rPr>
              <w:t xml:space="preserve">, корреспондируемых со счетом 1 304 05 </w:t>
            </w:r>
            <w:r>
              <w:rPr>
                <w:rFonts w:ascii="Times New Roman" w:hAnsi="Times New Roman" w:cs="Times New Roman"/>
                <w:sz w:val="18"/>
                <w:szCs w:val="18"/>
              </w:rPr>
              <w:t>541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FA2751" w:rsidRPr="00DC35D1" w:rsidRDefault="00FA2751"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Ф. 0503125 (12071154</w:t>
            </w:r>
            <w:r>
              <w:rPr>
                <w:rFonts w:ascii="Times New Roman" w:hAnsi="Times New Roman" w:cs="Times New Roman"/>
                <w:sz w:val="18"/>
                <w:szCs w:val="18"/>
              </w:rPr>
              <w:t>1</w:t>
            </w:r>
            <w:r w:rsidRPr="00DC35D1">
              <w:rPr>
                <w:rFonts w:ascii="Times New Roman" w:hAnsi="Times New Roman" w:cs="Times New Roman"/>
                <w:sz w:val="18"/>
                <w:szCs w:val="18"/>
              </w:rPr>
              <w:t>) (Гр. 7+Гр.8) +ф. 0503125 (12072154</w:t>
            </w:r>
            <w:r>
              <w:rPr>
                <w:rFonts w:ascii="Times New Roman" w:hAnsi="Times New Roman" w:cs="Times New Roman"/>
                <w:sz w:val="18"/>
                <w:szCs w:val="18"/>
              </w:rPr>
              <w:t>1</w:t>
            </w:r>
            <w:r w:rsidRPr="00DC35D1">
              <w:rPr>
                <w:rFonts w:ascii="Times New Roman" w:hAnsi="Times New Roman" w:cs="Times New Roman"/>
                <w:sz w:val="18"/>
                <w:szCs w:val="18"/>
              </w:rPr>
              <w:t>) (Гр.7+Гр.8)+ф. 0503125 (12073154</w:t>
            </w:r>
            <w:r>
              <w:rPr>
                <w:rFonts w:ascii="Times New Roman" w:hAnsi="Times New Roman" w:cs="Times New Roman"/>
                <w:sz w:val="18"/>
                <w:szCs w:val="18"/>
              </w:rPr>
              <w:t>1</w:t>
            </w:r>
            <w:r w:rsidRPr="00DC35D1">
              <w:rPr>
                <w:rFonts w:ascii="Times New Roman" w:hAnsi="Times New Roman" w:cs="Times New Roman"/>
                <w:sz w:val="18"/>
                <w:szCs w:val="18"/>
              </w:rPr>
              <w:t xml:space="preserve">) (Гр. 7+Гр.8) </w:t>
            </w:r>
          </w:p>
        </w:tc>
        <w:tc>
          <w:tcPr>
            <w:tcW w:w="428" w:type="dxa"/>
            <w:tcBorders>
              <w:top w:val="single" w:sz="4" w:space="0" w:color="000000"/>
              <w:left w:val="single" w:sz="4" w:space="0" w:color="000000"/>
              <w:bottom w:val="single" w:sz="4" w:space="0" w:color="000000"/>
            </w:tcBorders>
            <w:shd w:val="clear" w:color="auto" w:fill="auto"/>
          </w:tcPr>
          <w:p w:rsidR="00FA2751" w:rsidRPr="00DC35D1" w:rsidRDefault="00FA2751"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FA2751" w:rsidRPr="00DC35D1" w:rsidRDefault="00FA2751" w:rsidP="00FA275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w:t>
            </w:r>
            <w:r>
              <w:rPr>
                <w:rFonts w:ascii="Times New Roman" w:hAnsi="Times New Roman" w:cs="Times New Roman"/>
                <w:sz w:val="18"/>
                <w:szCs w:val="18"/>
              </w:rPr>
              <w:t>3</w:t>
            </w:r>
          </w:p>
        </w:tc>
        <w:tc>
          <w:tcPr>
            <w:tcW w:w="1286" w:type="dxa"/>
            <w:tcBorders>
              <w:top w:val="single" w:sz="4" w:space="0" w:color="000000"/>
              <w:left w:val="single" w:sz="4" w:space="0" w:color="000000"/>
              <w:bottom w:val="single" w:sz="4" w:space="0" w:color="000000"/>
            </w:tcBorders>
            <w:shd w:val="clear" w:color="auto" w:fill="auto"/>
          </w:tcPr>
          <w:p w:rsidR="00FA2751" w:rsidRPr="00DC35D1" w:rsidRDefault="0040171E" w:rsidP="00FA2751">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Сумма по КБК 01061003%540, 01061009%540</w:t>
            </w:r>
          </w:p>
        </w:tc>
        <w:tc>
          <w:tcPr>
            <w:tcW w:w="858" w:type="dxa"/>
            <w:tcBorders>
              <w:top w:val="single" w:sz="4" w:space="0" w:color="000000"/>
              <w:left w:val="single" w:sz="4" w:space="0" w:color="000000"/>
              <w:bottom w:val="single" w:sz="4" w:space="0" w:color="000000"/>
            </w:tcBorders>
            <w:shd w:val="clear" w:color="auto" w:fill="auto"/>
          </w:tcPr>
          <w:p w:rsidR="00FA2751" w:rsidRPr="00DC35D1" w:rsidRDefault="0040171E" w:rsidP="0040171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8200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FA2751" w:rsidRPr="00DC35D1" w:rsidRDefault="0040171E"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FA2751" w:rsidRPr="00DC35D1" w:rsidRDefault="00FA2751" w:rsidP="003A228B">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FA2751" w:rsidRPr="00DC35D1" w:rsidRDefault="00FA2751" w:rsidP="003A228B">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FA2751" w:rsidRPr="00DC35D1" w:rsidRDefault="00FA2751" w:rsidP="003A228B">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FA2751" w:rsidRPr="00DC35D1" w:rsidRDefault="00FA2751" w:rsidP="003A228B">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FA2751" w:rsidRPr="00DC35D1" w:rsidRDefault="00FA2751" w:rsidP="003A228B">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A2751" w:rsidRPr="00DC35D1" w:rsidRDefault="00FA2751" w:rsidP="00FA2751">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расчетов по предоставленным бюджетным кредитам (заимствованиям) в ф.050312</w:t>
            </w:r>
            <w:r>
              <w:rPr>
                <w:rFonts w:ascii="Times New Roman" w:hAnsi="Times New Roman" w:cs="Times New Roman"/>
                <w:sz w:val="18"/>
                <w:szCs w:val="18"/>
              </w:rPr>
              <w:t>3</w:t>
            </w:r>
            <w:r w:rsidRPr="00DC35D1">
              <w:rPr>
                <w:rFonts w:ascii="Times New Roman" w:hAnsi="Times New Roman" w:cs="Times New Roman"/>
                <w:sz w:val="18"/>
                <w:szCs w:val="18"/>
              </w:rPr>
              <w:t xml:space="preserve"> показателям ф. 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 xml:space="preserve"> </w:t>
            </w:r>
            <w:r>
              <w:rPr>
                <w:rFonts w:ascii="Times New Roman" w:hAnsi="Times New Roman" w:cs="Times New Roman"/>
                <w:sz w:val="18"/>
                <w:szCs w:val="18"/>
              </w:rPr>
              <w:t>–</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FA2751" w:rsidRPr="00DC35D1" w:rsidRDefault="00FA2751"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FA2751" w:rsidRDefault="00FA2751" w:rsidP="003A228B">
            <w:pPr>
              <w:pStyle w:val="ConsPlusCell"/>
              <w:shd w:val="clear" w:color="auto" w:fill="FFFFFF"/>
              <w:snapToGrid w:val="0"/>
              <w:rPr>
                <w:rFonts w:ascii="Times New Roman" w:hAnsi="Times New Roman" w:cs="Times New Roman"/>
                <w:sz w:val="18"/>
                <w:szCs w:val="18"/>
              </w:rPr>
            </w:pPr>
          </w:p>
        </w:tc>
      </w:tr>
      <w:tr w:rsidR="00145664" w:rsidRPr="00DC35D1" w:rsidTr="00145664">
        <w:trPr>
          <w:cantSplit/>
          <w:trHeight w:val="2133"/>
        </w:trPr>
        <w:tc>
          <w:tcPr>
            <w:tcW w:w="423" w:type="dxa"/>
            <w:tcBorders>
              <w:top w:val="single" w:sz="4" w:space="0" w:color="000000"/>
              <w:left w:val="single" w:sz="4" w:space="0" w:color="000000"/>
              <w:bottom w:val="single" w:sz="4" w:space="0" w:color="000000"/>
            </w:tcBorders>
            <w:shd w:val="clear" w:color="auto" w:fill="auto"/>
          </w:tcPr>
          <w:p w:rsidR="00145664" w:rsidRPr="00DC35D1" w:rsidRDefault="00145664" w:rsidP="00145664">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w:t>
            </w:r>
            <w:r>
              <w:rPr>
                <w:rFonts w:ascii="Times New Roman" w:hAnsi="Times New Roman" w:cs="Times New Roman"/>
                <w:sz w:val="18"/>
                <w:szCs w:val="18"/>
              </w:rPr>
              <w:t xml:space="preserve">9.2 </w:t>
            </w:r>
          </w:p>
        </w:tc>
        <w:tc>
          <w:tcPr>
            <w:tcW w:w="423" w:type="dxa"/>
            <w:tcBorders>
              <w:top w:val="single" w:sz="4" w:space="0" w:color="000000"/>
              <w:left w:val="single" w:sz="4" w:space="0" w:color="000000"/>
              <w:bottom w:val="single" w:sz="4" w:space="0" w:color="000000"/>
            </w:tcBorders>
            <w:shd w:val="clear" w:color="auto" w:fill="auto"/>
          </w:tcPr>
          <w:p w:rsidR="00145664" w:rsidRPr="00DC35D1" w:rsidRDefault="00145664" w:rsidP="003A228B">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145664" w:rsidRPr="00DC35D1" w:rsidRDefault="00145664" w:rsidP="007C0E1D">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w:t>
            </w:r>
            <w:r w:rsidR="007C0E1D" w:rsidRPr="00DC35D1">
              <w:rPr>
                <w:rFonts w:ascii="Times New Roman" w:hAnsi="Times New Roman" w:cs="Times New Roman"/>
                <w:sz w:val="18"/>
                <w:szCs w:val="18"/>
              </w:rPr>
              <w:t xml:space="preserve">, корреспондируемых со счетом 1 304 05 </w:t>
            </w:r>
            <w:r w:rsidR="007C0E1D">
              <w:rPr>
                <w:rFonts w:ascii="Times New Roman" w:hAnsi="Times New Roman" w:cs="Times New Roman"/>
                <w:sz w:val="18"/>
                <w:szCs w:val="18"/>
              </w:rPr>
              <w:t>541</w:t>
            </w:r>
            <w:r>
              <w:rPr>
                <w:rFonts w:ascii="Times New Roman" w:hAnsi="Times New Roman" w:cs="Times New Roman"/>
                <w:sz w:val="18"/>
                <w:szCs w:val="18"/>
              </w:rPr>
              <w:t>, кроме КБК 01061003%640, 01061009%640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Ф. 0503125 (12071154</w:t>
            </w:r>
            <w:r>
              <w:rPr>
                <w:rFonts w:ascii="Times New Roman" w:hAnsi="Times New Roman" w:cs="Times New Roman"/>
                <w:sz w:val="18"/>
                <w:szCs w:val="18"/>
              </w:rPr>
              <w:t>1</w:t>
            </w:r>
            <w:r w:rsidRPr="00DC35D1">
              <w:rPr>
                <w:rFonts w:ascii="Times New Roman" w:hAnsi="Times New Roman" w:cs="Times New Roman"/>
                <w:sz w:val="18"/>
                <w:szCs w:val="18"/>
              </w:rPr>
              <w:t>) (Гр. 7+Гр.8) +ф. 0503125 (12072154</w:t>
            </w:r>
            <w:r>
              <w:rPr>
                <w:rFonts w:ascii="Times New Roman" w:hAnsi="Times New Roman" w:cs="Times New Roman"/>
                <w:sz w:val="18"/>
                <w:szCs w:val="18"/>
              </w:rPr>
              <w:t>1</w:t>
            </w:r>
            <w:r w:rsidRPr="00DC35D1">
              <w:rPr>
                <w:rFonts w:ascii="Times New Roman" w:hAnsi="Times New Roman" w:cs="Times New Roman"/>
                <w:sz w:val="18"/>
                <w:szCs w:val="18"/>
              </w:rPr>
              <w:t>) (Гр.7+Гр.8)+ф. 0503125 (12073154</w:t>
            </w:r>
            <w:r>
              <w:rPr>
                <w:rFonts w:ascii="Times New Roman" w:hAnsi="Times New Roman" w:cs="Times New Roman"/>
                <w:sz w:val="18"/>
                <w:szCs w:val="18"/>
              </w:rPr>
              <w:t>1</w:t>
            </w:r>
            <w:r w:rsidRPr="00DC35D1">
              <w:rPr>
                <w:rFonts w:ascii="Times New Roman" w:hAnsi="Times New Roman" w:cs="Times New Roman"/>
                <w:sz w:val="18"/>
                <w:szCs w:val="18"/>
              </w:rPr>
              <w:t xml:space="preserve">) (Гр. 7+Гр.8) </w:t>
            </w:r>
          </w:p>
        </w:tc>
        <w:tc>
          <w:tcPr>
            <w:tcW w:w="428" w:type="dxa"/>
            <w:tcBorders>
              <w:top w:val="single" w:sz="4" w:space="0" w:color="000000"/>
              <w:left w:val="single" w:sz="4" w:space="0" w:color="000000"/>
              <w:bottom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w:t>
            </w:r>
            <w:r>
              <w:rPr>
                <w:rFonts w:ascii="Times New Roman" w:hAnsi="Times New Roman" w:cs="Times New Roman"/>
                <w:sz w:val="18"/>
                <w:szCs w:val="18"/>
              </w:rPr>
              <w:t>3</w:t>
            </w:r>
          </w:p>
        </w:tc>
        <w:tc>
          <w:tcPr>
            <w:tcW w:w="1286" w:type="dxa"/>
            <w:tcBorders>
              <w:top w:val="single" w:sz="4" w:space="0" w:color="000000"/>
              <w:left w:val="single" w:sz="4" w:space="0" w:color="000000"/>
              <w:bottom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3431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45664" w:rsidRPr="00DC35D1" w:rsidRDefault="00145664"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расчетов по предоставленным бюджетным кредитам (заимствованиям) в ф.050312</w:t>
            </w:r>
            <w:r>
              <w:rPr>
                <w:rFonts w:ascii="Times New Roman" w:hAnsi="Times New Roman" w:cs="Times New Roman"/>
                <w:sz w:val="18"/>
                <w:szCs w:val="18"/>
              </w:rPr>
              <w:t>3</w:t>
            </w:r>
            <w:r w:rsidRPr="00DC35D1">
              <w:rPr>
                <w:rFonts w:ascii="Times New Roman" w:hAnsi="Times New Roman" w:cs="Times New Roman"/>
                <w:sz w:val="18"/>
                <w:szCs w:val="18"/>
              </w:rPr>
              <w:t xml:space="preserve"> показателям ф. 0503125 12071154</w:t>
            </w:r>
            <w:r>
              <w:rPr>
                <w:rFonts w:ascii="Times New Roman" w:hAnsi="Times New Roman" w:cs="Times New Roman"/>
                <w:sz w:val="18"/>
                <w:szCs w:val="18"/>
              </w:rPr>
              <w:t>1</w:t>
            </w:r>
            <w:r w:rsidRPr="00DC35D1">
              <w:rPr>
                <w:rFonts w:ascii="Times New Roman" w:hAnsi="Times New Roman" w:cs="Times New Roman"/>
                <w:sz w:val="18"/>
                <w:szCs w:val="18"/>
              </w:rPr>
              <w:t>, 12072154</w:t>
            </w:r>
            <w:r>
              <w:rPr>
                <w:rFonts w:ascii="Times New Roman" w:hAnsi="Times New Roman" w:cs="Times New Roman"/>
                <w:sz w:val="18"/>
                <w:szCs w:val="18"/>
              </w:rPr>
              <w:t>1</w:t>
            </w:r>
            <w:r w:rsidRPr="00DC35D1">
              <w:rPr>
                <w:rFonts w:ascii="Times New Roman" w:hAnsi="Times New Roman" w:cs="Times New Roman"/>
                <w:sz w:val="18"/>
                <w:szCs w:val="18"/>
              </w:rPr>
              <w:t>, 12073154</w:t>
            </w:r>
            <w:r>
              <w:rPr>
                <w:rFonts w:ascii="Times New Roman" w:hAnsi="Times New Roman" w:cs="Times New Roman"/>
                <w:sz w:val="18"/>
                <w:szCs w:val="18"/>
              </w:rPr>
              <w:t>1</w:t>
            </w:r>
            <w:r w:rsidRPr="00DC35D1">
              <w:rPr>
                <w:rFonts w:ascii="Times New Roman" w:hAnsi="Times New Roman" w:cs="Times New Roman"/>
                <w:sz w:val="18"/>
                <w:szCs w:val="18"/>
              </w:rPr>
              <w:t xml:space="preserve"> </w:t>
            </w:r>
            <w:r>
              <w:rPr>
                <w:rFonts w:ascii="Times New Roman" w:hAnsi="Times New Roman" w:cs="Times New Roman"/>
                <w:sz w:val="18"/>
                <w:szCs w:val="18"/>
              </w:rPr>
              <w:t>–</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145664" w:rsidRPr="00DC35D1" w:rsidRDefault="00145664"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145664" w:rsidRDefault="00145664" w:rsidP="003A228B">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36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30</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004C79C0">
              <w:rPr>
                <w:rFonts w:ascii="Times New Roman" w:hAnsi="Times New Roman" w:cs="Times New Roman"/>
                <w:sz w:val="18"/>
                <w:szCs w:val="18"/>
              </w:rPr>
              <w:t>,</w:t>
            </w:r>
            <w:r w:rsidRPr="00DC35D1">
              <w:rPr>
                <w:rFonts w:ascii="Times New Roman" w:hAnsi="Times New Roman" w:cs="Times New Roman"/>
                <w:sz w:val="18"/>
                <w:szCs w:val="18"/>
              </w:rPr>
              <w:t xml:space="preserve"> </w:t>
            </w:r>
            <w:r w:rsidR="004C79C0">
              <w:rPr>
                <w:rFonts w:ascii="Times New Roman" w:hAnsi="Times New Roman" w:cs="Times New Roman"/>
                <w:sz w:val="18"/>
                <w:szCs w:val="18"/>
              </w:rPr>
              <w:t>120711541, 120721541, 120731541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641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141A08" w:rsidRDefault="0048363E" w:rsidP="004C79C0">
            <w:pPr>
              <w:pStyle w:val="ConsPlusCell"/>
              <w:shd w:val="clear" w:color="auto" w:fill="FFFFFF"/>
              <w:snapToGrid w:val="0"/>
              <w:rPr>
                <w:rFonts w:ascii="Times New Roman" w:hAnsi="Times New Roman" w:cs="Times New Roman"/>
                <w:sz w:val="18"/>
                <w:szCs w:val="18"/>
              </w:rPr>
            </w:pPr>
            <w:r w:rsidRPr="00141A08">
              <w:rPr>
                <w:rFonts w:ascii="Times New Roman" w:hAnsi="Times New Roman" w:cs="Times New Roman"/>
                <w:sz w:val="18"/>
                <w:szCs w:val="18"/>
              </w:rPr>
              <w:t>Ф. 0503125 (120711641) (Гр. 7+Гр.8) +ф. 0503125 (120721641) (Гр.7+Гр.8)+ф. 0503125 (120731641) (Гр. 7+Гр.8)</w:t>
            </w:r>
            <w:r w:rsidR="004C79C0">
              <w:rPr>
                <w:rFonts w:ascii="Times New Roman" w:hAnsi="Times New Roman" w:cs="Times New Roman"/>
                <w:sz w:val="18"/>
                <w:szCs w:val="18"/>
              </w:rPr>
              <w:t xml:space="preserve"> –</w:t>
            </w:r>
            <w:r w:rsidR="004C79C0" w:rsidRPr="00141A08">
              <w:rPr>
                <w:rFonts w:ascii="Times New Roman" w:hAnsi="Times New Roman" w:cs="Times New Roman"/>
                <w:sz w:val="18"/>
                <w:szCs w:val="18"/>
              </w:rPr>
              <w:t xml:space="preserve"> Ф. 0503125 (120711</w:t>
            </w:r>
            <w:r w:rsidR="004C79C0">
              <w:rPr>
                <w:rFonts w:ascii="Times New Roman" w:hAnsi="Times New Roman" w:cs="Times New Roman"/>
                <w:sz w:val="18"/>
                <w:szCs w:val="18"/>
              </w:rPr>
              <w:t>5</w:t>
            </w:r>
            <w:r w:rsidR="004C79C0" w:rsidRPr="00141A08">
              <w:rPr>
                <w:rFonts w:ascii="Times New Roman" w:hAnsi="Times New Roman" w:cs="Times New Roman"/>
                <w:sz w:val="18"/>
                <w:szCs w:val="18"/>
              </w:rPr>
              <w:t xml:space="preserve">41) (Гр. 7+Гр.8) </w:t>
            </w:r>
            <w:r w:rsidR="004C79C0">
              <w:rPr>
                <w:rFonts w:ascii="Times New Roman" w:hAnsi="Times New Roman" w:cs="Times New Roman"/>
                <w:sz w:val="18"/>
                <w:szCs w:val="18"/>
              </w:rPr>
              <w:t xml:space="preserve">– </w:t>
            </w:r>
            <w:r w:rsidR="004C79C0" w:rsidRPr="00141A08">
              <w:rPr>
                <w:rFonts w:ascii="Times New Roman" w:hAnsi="Times New Roman" w:cs="Times New Roman"/>
                <w:sz w:val="18"/>
                <w:szCs w:val="18"/>
              </w:rPr>
              <w:t>ф. 0503125 (120721</w:t>
            </w:r>
            <w:r w:rsidR="004C79C0">
              <w:rPr>
                <w:rFonts w:ascii="Times New Roman" w:hAnsi="Times New Roman" w:cs="Times New Roman"/>
                <w:sz w:val="18"/>
                <w:szCs w:val="18"/>
              </w:rPr>
              <w:t>5</w:t>
            </w:r>
            <w:r w:rsidR="004C79C0" w:rsidRPr="00141A08">
              <w:rPr>
                <w:rFonts w:ascii="Times New Roman" w:hAnsi="Times New Roman" w:cs="Times New Roman"/>
                <w:sz w:val="18"/>
                <w:szCs w:val="18"/>
              </w:rPr>
              <w:t>41) (Гр.7+Гр.8)</w:t>
            </w:r>
            <w:r w:rsidR="004C79C0">
              <w:rPr>
                <w:rFonts w:ascii="Times New Roman" w:hAnsi="Times New Roman" w:cs="Times New Roman"/>
                <w:sz w:val="18"/>
                <w:szCs w:val="18"/>
              </w:rPr>
              <w:t xml:space="preserve"> – </w:t>
            </w:r>
            <w:r w:rsidR="004C79C0" w:rsidRPr="00141A08">
              <w:rPr>
                <w:rFonts w:ascii="Times New Roman" w:hAnsi="Times New Roman" w:cs="Times New Roman"/>
                <w:sz w:val="18"/>
                <w:szCs w:val="18"/>
              </w:rPr>
              <w:t>ф. 0503125 (120731</w:t>
            </w:r>
            <w:r w:rsidR="004C79C0">
              <w:rPr>
                <w:rFonts w:ascii="Times New Roman" w:hAnsi="Times New Roman" w:cs="Times New Roman"/>
                <w:sz w:val="18"/>
                <w:szCs w:val="18"/>
              </w:rPr>
              <w:t>5</w:t>
            </w:r>
            <w:r w:rsidR="004C79C0" w:rsidRPr="00141A08">
              <w:rPr>
                <w:rFonts w:ascii="Times New Roman" w:hAnsi="Times New Roman" w:cs="Times New Roman"/>
                <w:sz w:val="18"/>
                <w:szCs w:val="18"/>
              </w:rPr>
              <w:t>41) (Гр. 7+Гр.8)</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 </w:t>
            </w:r>
            <w:proofErr w:type="gramStart"/>
            <w:r w:rsidRPr="00DC35D1">
              <w:rPr>
                <w:rFonts w:ascii="Times New Roman" w:hAnsi="Times New Roman" w:cs="Times New Roman"/>
                <w:sz w:val="18"/>
                <w:szCs w:val="18"/>
              </w:rPr>
              <w:t>КБК  И.</w:t>
            </w:r>
            <w:proofErr w:type="gramEnd"/>
            <w:r w:rsidRPr="00DC35D1">
              <w:rPr>
                <w:rFonts w:ascii="Times New Roman" w:hAnsi="Times New Roman" w:cs="Times New Roman"/>
                <w:sz w:val="18"/>
                <w:szCs w:val="18"/>
              </w:rPr>
              <w:t xml:space="preserve"> </w:t>
            </w:r>
            <w:r>
              <w:rPr>
                <w:rFonts w:ascii="Times New Roman" w:hAnsi="Times New Roman" w:cs="Times New Roman"/>
                <w:sz w:val="18"/>
                <w:szCs w:val="18"/>
              </w:rPr>
              <w:t>хххххххххххххх</w:t>
            </w:r>
            <w:r w:rsidRPr="00DC35D1">
              <w:rPr>
                <w:rFonts w:ascii="Times New Roman" w:hAnsi="Times New Roman" w:cs="Times New Roman"/>
                <w:sz w:val="18"/>
                <w:szCs w:val="18"/>
              </w:rPr>
              <w:t>640, (ВДК ф.0503184)</w:t>
            </w: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По строкам, формирующим строку 520</w:t>
            </w: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520</w:t>
            </w: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4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Несоответствие показателя возврата межбюджетных кредитов ф. 0503125 с ф. 0503127 </w:t>
            </w:r>
            <w:r w:rsidR="00FA2751">
              <w:rPr>
                <w:rFonts w:ascii="Times New Roman" w:hAnsi="Times New Roman" w:cs="Times New Roman"/>
                <w:sz w:val="18"/>
                <w:szCs w:val="18"/>
              </w:rPr>
              <w:t xml:space="preserve">– </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713909" w:rsidRPr="00DC35D1" w:rsidTr="00FF0471">
        <w:trPr>
          <w:cantSplit/>
          <w:trHeight w:val="360"/>
        </w:trPr>
        <w:tc>
          <w:tcPr>
            <w:tcW w:w="423" w:type="dxa"/>
            <w:tcBorders>
              <w:top w:val="single" w:sz="4" w:space="0" w:color="000000"/>
              <w:left w:val="single" w:sz="4" w:space="0" w:color="000000"/>
              <w:bottom w:val="single" w:sz="4" w:space="0" w:color="000000"/>
            </w:tcBorders>
          </w:tcPr>
          <w:p w:rsidR="00713909" w:rsidRPr="00DC35D1" w:rsidRDefault="00713909" w:rsidP="00713909">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1.1</w:t>
            </w:r>
          </w:p>
        </w:tc>
        <w:tc>
          <w:tcPr>
            <w:tcW w:w="423" w:type="dxa"/>
            <w:tcBorders>
              <w:top w:val="single" w:sz="4" w:space="0" w:color="000000"/>
              <w:left w:val="single" w:sz="4" w:space="0" w:color="000000"/>
              <w:bottom w:val="single" w:sz="4" w:space="0" w:color="000000"/>
            </w:tcBorders>
            <w:shd w:val="clear" w:color="auto" w:fill="auto"/>
          </w:tcPr>
          <w:p w:rsidR="00713909" w:rsidRPr="00DC35D1" w:rsidRDefault="00713909" w:rsidP="00713909">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tc>
        <w:tc>
          <w:tcPr>
            <w:tcW w:w="1008" w:type="dxa"/>
            <w:tcBorders>
              <w:top w:val="single" w:sz="4" w:space="0" w:color="000000"/>
              <w:left w:val="single" w:sz="4" w:space="0" w:color="000000"/>
              <w:bottom w:val="single" w:sz="4" w:space="0" w:color="000000"/>
              <w:right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004C79C0">
              <w:rPr>
                <w:rFonts w:ascii="Times New Roman" w:hAnsi="Times New Roman" w:cs="Times New Roman"/>
                <w:sz w:val="18"/>
                <w:szCs w:val="18"/>
              </w:rPr>
              <w:t>,</w:t>
            </w:r>
            <w:r w:rsidRPr="00DC35D1">
              <w:rPr>
                <w:rFonts w:ascii="Times New Roman" w:hAnsi="Times New Roman" w:cs="Times New Roman"/>
                <w:sz w:val="18"/>
                <w:szCs w:val="18"/>
              </w:rPr>
              <w:t xml:space="preserve"> </w:t>
            </w:r>
            <w:r w:rsidR="004C79C0">
              <w:rPr>
                <w:rFonts w:ascii="Times New Roman" w:hAnsi="Times New Roman" w:cs="Times New Roman"/>
                <w:sz w:val="18"/>
                <w:szCs w:val="18"/>
              </w:rPr>
              <w:t>120711541, 120721541, 120731541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713909" w:rsidRPr="00DC35D1" w:rsidRDefault="00713909" w:rsidP="00713909">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w:t>
            </w:r>
            <w:r>
              <w:rPr>
                <w:rFonts w:ascii="Times New Roman" w:hAnsi="Times New Roman" w:cs="Times New Roman"/>
                <w:sz w:val="18"/>
                <w:szCs w:val="18"/>
              </w:rPr>
              <w:t xml:space="preserve"> по КБК 01061003%640, 01061009%640</w:t>
            </w:r>
            <w:r w:rsidRPr="00DC35D1">
              <w:rPr>
                <w:rFonts w:ascii="Times New Roman" w:hAnsi="Times New Roman" w:cs="Times New Roman"/>
                <w:sz w:val="18"/>
                <w:szCs w:val="18"/>
              </w:rPr>
              <w:t>, корреспондируемых со счетом 121002</w:t>
            </w:r>
            <w:r>
              <w:rPr>
                <w:rFonts w:ascii="Times New Roman" w:hAnsi="Times New Roman" w:cs="Times New Roman"/>
                <w:sz w:val="18"/>
                <w:szCs w:val="18"/>
              </w:rPr>
              <w:t>641</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713909" w:rsidRPr="00141A08" w:rsidRDefault="00713909" w:rsidP="00713909">
            <w:pPr>
              <w:pStyle w:val="ConsPlusCell"/>
              <w:shd w:val="clear" w:color="auto" w:fill="FFFFFF"/>
              <w:snapToGrid w:val="0"/>
              <w:rPr>
                <w:rFonts w:ascii="Times New Roman" w:hAnsi="Times New Roman" w:cs="Times New Roman"/>
                <w:sz w:val="18"/>
                <w:szCs w:val="18"/>
              </w:rPr>
            </w:pPr>
            <w:r w:rsidRPr="00141A08">
              <w:rPr>
                <w:rFonts w:ascii="Times New Roman" w:hAnsi="Times New Roman" w:cs="Times New Roman"/>
                <w:sz w:val="18"/>
                <w:szCs w:val="18"/>
              </w:rPr>
              <w:t>Ф. 0503125 (120711641) (Гр. 7+Гр.8) +ф. 0503125 (120721641) (Гр.7+Гр.8)+ф. 0503125 (120731641) (Гр. 7+Гр.8)</w:t>
            </w:r>
            <w:r w:rsidR="004C79C0">
              <w:rPr>
                <w:rFonts w:ascii="Times New Roman" w:hAnsi="Times New Roman" w:cs="Times New Roman"/>
                <w:sz w:val="18"/>
                <w:szCs w:val="18"/>
              </w:rPr>
              <w:t xml:space="preserve"> –</w:t>
            </w:r>
            <w:r w:rsidR="004C79C0" w:rsidRPr="00141A08">
              <w:rPr>
                <w:rFonts w:ascii="Times New Roman" w:hAnsi="Times New Roman" w:cs="Times New Roman"/>
                <w:sz w:val="18"/>
                <w:szCs w:val="18"/>
              </w:rPr>
              <w:t xml:space="preserve"> Ф. 0503125 (120711</w:t>
            </w:r>
            <w:r w:rsidR="004C79C0">
              <w:rPr>
                <w:rFonts w:ascii="Times New Roman" w:hAnsi="Times New Roman" w:cs="Times New Roman"/>
                <w:sz w:val="18"/>
                <w:szCs w:val="18"/>
              </w:rPr>
              <w:t>5</w:t>
            </w:r>
            <w:r w:rsidR="004C79C0" w:rsidRPr="00141A08">
              <w:rPr>
                <w:rFonts w:ascii="Times New Roman" w:hAnsi="Times New Roman" w:cs="Times New Roman"/>
                <w:sz w:val="18"/>
                <w:szCs w:val="18"/>
              </w:rPr>
              <w:t xml:space="preserve">41) (Гр. 7+Гр.8) </w:t>
            </w:r>
            <w:r w:rsidR="004C79C0">
              <w:rPr>
                <w:rFonts w:ascii="Times New Roman" w:hAnsi="Times New Roman" w:cs="Times New Roman"/>
                <w:sz w:val="18"/>
                <w:szCs w:val="18"/>
              </w:rPr>
              <w:t xml:space="preserve">– </w:t>
            </w:r>
            <w:r w:rsidR="004C79C0" w:rsidRPr="00141A08">
              <w:rPr>
                <w:rFonts w:ascii="Times New Roman" w:hAnsi="Times New Roman" w:cs="Times New Roman"/>
                <w:sz w:val="18"/>
                <w:szCs w:val="18"/>
              </w:rPr>
              <w:t>ф. 0503125 (120721</w:t>
            </w:r>
            <w:r w:rsidR="004C79C0">
              <w:rPr>
                <w:rFonts w:ascii="Times New Roman" w:hAnsi="Times New Roman" w:cs="Times New Roman"/>
                <w:sz w:val="18"/>
                <w:szCs w:val="18"/>
              </w:rPr>
              <w:t>5</w:t>
            </w:r>
            <w:r w:rsidR="004C79C0" w:rsidRPr="00141A08">
              <w:rPr>
                <w:rFonts w:ascii="Times New Roman" w:hAnsi="Times New Roman" w:cs="Times New Roman"/>
                <w:sz w:val="18"/>
                <w:szCs w:val="18"/>
              </w:rPr>
              <w:t>41) (Гр.7+Гр.8)</w:t>
            </w:r>
            <w:r w:rsidR="004C79C0">
              <w:rPr>
                <w:rFonts w:ascii="Times New Roman" w:hAnsi="Times New Roman" w:cs="Times New Roman"/>
                <w:sz w:val="18"/>
                <w:szCs w:val="18"/>
              </w:rPr>
              <w:t xml:space="preserve"> – </w:t>
            </w:r>
            <w:r w:rsidR="004C79C0" w:rsidRPr="00141A08">
              <w:rPr>
                <w:rFonts w:ascii="Times New Roman" w:hAnsi="Times New Roman" w:cs="Times New Roman"/>
                <w:sz w:val="18"/>
                <w:szCs w:val="18"/>
              </w:rPr>
              <w:t>ф. 0503125 (120731</w:t>
            </w:r>
            <w:r w:rsidR="004C79C0">
              <w:rPr>
                <w:rFonts w:ascii="Times New Roman" w:hAnsi="Times New Roman" w:cs="Times New Roman"/>
                <w:sz w:val="18"/>
                <w:szCs w:val="18"/>
              </w:rPr>
              <w:t>5</w:t>
            </w:r>
            <w:r w:rsidR="004C79C0" w:rsidRPr="00141A08">
              <w:rPr>
                <w:rFonts w:ascii="Times New Roman" w:hAnsi="Times New Roman" w:cs="Times New Roman"/>
                <w:sz w:val="18"/>
                <w:szCs w:val="18"/>
              </w:rPr>
              <w:t>41) (Гр. 7+Гр.8)</w:t>
            </w:r>
          </w:p>
        </w:tc>
        <w:tc>
          <w:tcPr>
            <w:tcW w:w="428" w:type="dxa"/>
            <w:tcBorders>
              <w:top w:val="single" w:sz="4" w:space="0" w:color="000000"/>
              <w:left w:val="single" w:sz="4" w:space="0" w:color="000000"/>
              <w:bottom w:val="single" w:sz="4" w:space="0" w:color="000000"/>
            </w:tcBorders>
            <w:shd w:val="clear" w:color="auto" w:fill="auto"/>
          </w:tcPr>
          <w:p w:rsidR="00713909" w:rsidRPr="00DC35D1" w:rsidRDefault="00713909" w:rsidP="0071390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w:t>
            </w:r>
            <w:r>
              <w:rPr>
                <w:rFonts w:ascii="Times New Roman" w:hAnsi="Times New Roman" w:cs="Times New Roman"/>
                <w:sz w:val="18"/>
                <w:szCs w:val="18"/>
              </w:rPr>
              <w:t>3</w:t>
            </w:r>
          </w:p>
        </w:tc>
        <w:tc>
          <w:tcPr>
            <w:tcW w:w="1286" w:type="dxa"/>
            <w:tcBorders>
              <w:top w:val="single" w:sz="4" w:space="0" w:color="000000"/>
              <w:left w:val="single" w:sz="4" w:space="0" w:color="000000"/>
              <w:bottom w:val="single" w:sz="4" w:space="0" w:color="000000"/>
            </w:tcBorders>
            <w:shd w:val="clear" w:color="auto" w:fill="auto"/>
          </w:tcPr>
          <w:p w:rsidR="002A2352" w:rsidRPr="00DC35D1" w:rsidRDefault="00713909" w:rsidP="0071390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Сумма по КБК 01061003%640, 01061009%640</w:t>
            </w:r>
            <w:r w:rsidR="002A2352">
              <w:rPr>
                <w:rFonts w:ascii="Times New Roman" w:hAnsi="Times New Roman" w:cs="Times New Roman"/>
                <w:sz w:val="18"/>
                <w:szCs w:val="18"/>
              </w:rPr>
              <w:t xml:space="preserve"> с противоположным знаком</w:t>
            </w:r>
          </w:p>
        </w:tc>
        <w:tc>
          <w:tcPr>
            <w:tcW w:w="858" w:type="dxa"/>
            <w:tcBorders>
              <w:top w:val="single" w:sz="4" w:space="0" w:color="000000"/>
              <w:left w:val="single" w:sz="4" w:space="0" w:color="000000"/>
              <w:bottom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8100</w:t>
            </w:r>
          </w:p>
        </w:tc>
        <w:tc>
          <w:tcPr>
            <w:tcW w:w="1000" w:type="dxa"/>
            <w:tcBorders>
              <w:top w:val="single" w:sz="4" w:space="0" w:color="000000"/>
              <w:left w:val="single" w:sz="4" w:space="0" w:color="000000"/>
              <w:bottom w:val="single" w:sz="4" w:space="0" w:color="000000"/>
              <w:right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713909" w:rsidRPr="00DC35D1" w:rsidRDefault="00713909" w:rsidP="00713909">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13909" w:rsidRPr="00DC35D1" w:rsidRDefault="00713909" w:rsidP="00713909">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w:t>
            </w:r>
            <w:r>
              <w:rPr>
                <w:rFonts w:ascii="Times New Roman" w:hAnsi="Times New Roman" w:cs="Times New Roman"/>
                <w:sz w:val="18"/>
                <w:szCs w:val="18"/>
              </w:rPr>
              <w:t>3</w:t>
            </w:r>
            <w:r w:rsidRPr="00DC35D1">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713909" w:rsidRPr="00DC35D1" w:rsidRDefault="00713909" w:rsidP="00713909">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713909" w:rsidRDefault="00713909" w:rsidP="00713909">
            <w:pPr>
              <w:pStyle w:val="ConsPlusCell"/>
              <w:shd w:val="clear" w:color="auto" w:fill="FFFFFF"/>
              <w:snapToGrid w:val="0"/>
              <w:rPr>
                <w:rFonts w:ascii="Times New Roman" w:hAnsi="Times New Roman" w:cs="Times New Roman"/>
                <w:sz w:val="18"/>
                <w:szCs w:val="18"/>
              </w:rPr>
            </w:pPr>
          </w:p>
        </w:tc>
      </w:tr>
      <w:tr w:rsidR="00713909" w:rsidRPr="00DC35D1" w:rsidTr="00713909">
        <w:trPr>
          <w:cantSplit/>
          <w:trHeight w:val="360"/>
        </w:trPr>
        <w:tc>
          <w:tcPr>
            <w:tcW w:w="423" w:type="dxa"/>
            <w:tcBorders>
              <w:top w:val="single" w:sz="4" w:space="0" w:color="000000"/>
              <w:left w:val="single" w:sz="4" w:space="0" w:color="000000"/>
              <w:bottom w:val="single" w:sz="4" w:space="0" w:color="000000"/>
            </w:tcBorders>
          </w:tcPr>
          <w:p w:rsidR="00713909" w:rsidRPr="00DC35D1" w:rsidRDefault="00713909" w:rsidP="003A228B">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3</w:t>
            </w:r>
            <w:r>
              <w:rPr>
                <w:rFonts w:ascii="Times New Roman" w:hAnsi="Times New Roman" w:cs="Times New Roman"/>
                <w:sz w:val="18"/>
                <w:szCs w:val="18"/>
              </w:rPr>
              <w:t>1.2</w:t>
            </w:r>
          </w:p>
        </w:tc>
        <w:tc>
          <w:tcPr>
            <w:tcW w:w="423" w:type="dxa"/>
            <w:tcBorders>
              <w:top w:val="single" w:sz="4" w:space="0" w:color="000000"/>
              <w:left w:val="single" w:sz="4" w:space="0" w:color="000000"/>
              <w:bottom w:val="single" w:sz="4" w:space="0" w:color="000000"/>
            </w:tcBorders>
            <w:shd w:val="clear" w:color="auto" w:fill="auto"/>
          </w:tcPr>
          <w:p w:rsidR="00713909" w:rsidRPr="00DC35D1" w:rsidRDefault="00713909" w:rsidP="003A228B">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20</w:t>
            </w:r>
          </w:p>
        </w:tc>
        <w:tc>
          <w:tcPr>
            <w:tcW w:w="1008" w:type="dxa"/>
            <w:tcBorders>
              <w:top w:val="single" w:sz="4" w:space="0" w:color="000000"/>
              <w:left w:val="single" w:sz="4" w:space="0" w:color="000000"/>
              <w:bottom w:val="single" w:sz="4" w:space="0" w:color="000000"/>
              <w:right w:val="single" w:sz="4" w:space="0" w:color="000000"/>
            </w:tcBorders>
          </w:tcPr>
          <w:p w:rsidR="00713909" w:rsidRPr="00DC35D1" w:rsidRDefault="00713909"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004C79C0">
              <w:rPr>
                <w:rFonts w:ascii="Times New Roman" w:hAnsi="Times New Roman" w:cs="Times New Roman"/>
                <w:sz w:val="18"/>
                <w:szCs w:val="18"/>
              </w:rPr>
              <w:t>,</w:t>
            </w:r>
            <w:r w:rsidRPr="00DC35D1">
              <w:rPr>
                <w:rFonts w:ascii="Times New Roman" w:hAnsi="Times New Roman" w:cs="Times New Roman"/>
                <w:sz w:val="18"/>
                <w:szCs w:val="18"/>
              </w:rPr>
              <w:t xml:space="preserve"> </w:t>
            </w:r>
            <w:r w:rsidR="004C79C0">
              <w:rPr>
                <w:rFonts w:ascii="Times New Roman" w:hAnsi="Times New Roman" w:cs="Times New Roman"/>
                <w:sz w:val="18"/>
                <w:szCs w:val="18"/>
              </w:rPr>
              <w:t>120711541, 120721541, 120731541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713909" w:rsidRPr="00DC35D1" w:rsidRDefault="00713909" w:rsidP="003A228B">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713909" w:rsidRPr="00DC35D1" w:rsidRDefault="00713909" w:rsidP="007C0E1D">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w:t>
            </w:r>
            <w:r>
              <w:rPr>
                <w:rFonts w:ascii="Times New Roman" w:hAnsi="Times New Roman" w:cs="Times New Roman"/>
                <w:sz w:val="18"/>
                <w:szCs w:val="18"/>
              </w:rPr>
              <w:t xml:space="preserve">, </w:t>
            </w:r>
            <w:r w:rsidR="007C0E1D" w:rsidRPr="00DC35D1">
              <w:rPr>
                <w:rFonts w:ascii="Times New Roman" w:hAnsi="Times New Roman" w:cs="Times New Roman"/>
                <w:sz w:val="18"/>
                <w:szCs w:val="18"/>
              </w:rPr>
              <w:t xml:space="preserve">корреспондируемых со счетом </w:t>
            </w:r>
            <w:proofErr w:type="gramStart"/>
            <w:r w:rsidR="007C0E1D" w:rsidRPr="00DC35D1">
              <w:rPr>
                <w:rFonts w:ascii="Times New Roman" w:hAnsi="Times New Roman" w:cs="Times New Roman"/>
                <w:sz w:val="18"/>
                <w:szCs w:val="18"/>
              </w:rPr>
              <w:t>121002</w:t>
            </w:r>
            <w:r w:rsidR="007C0E1D">
              <w:rPr>
                <w:rFonts w:ascii="Times New Roman" w:hAnsi="Times New Roman" w:cs="Times New Roman"/>
                <w:sz w:val="18"/>
                <w:szCs w:val="18"/>
              </w:rPr>
              <w:t>641,</w:t>
            </w:r>
            <w:r>
              <w:rPr>
                <w:rFonts w:ascii="Times New Roman" w:hAnsi="Times New Roman" w:cs="Times New Roman"/>
                <w:sz w:val="18"/>
                <w:szCs w:val="18"/>
              </w:rPr>
              <w:t>кроме</w:t>
            </w:r>
            <w:proofErr w:type="gramEnd"/>
            <w:r>
              <w:rPr>
                <w:rFonts w:ascii="Times New Roman" w:hAnsi="Times New Roman" w:cs="Times New Roman"/>
                <w:sz w:val="18"/>
                <w:szCs w:val="18"/>
              </w:rPr>
              <w:t xml:space="preserve"> КБК 01061003%640, 01061009%640</w:t>
            </w:r>
            <w:r w:rsidRPr="00DC35D1">
              <w:rPr>
                <w:rFonts w:ascii="Times New Roman" w:hAnsi="Times New Roman" w:cs="Times New Roman"/>
                <w:sz w:val="18"/>
                <w:szCs w:val="18"/>
              </w:rPr>
              <w:t xml:space="preserve"> </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713909" w:rsidRPr="00141A08" w:rsidRDefault="00713909" w:rsidP="003A228B">
            <w:pPr>
              <w:pStyle w:val="ConsPlusCell"/>
              <w:shd w:val="clear" w:color="auto" w:fill="FFFFFF"/>
              <w:snapToGrid w:val="0"/>
              <w:rPr>
                <w:rFonts w:ascii="Times New Roman" w:hAnsi="Times New Roman" w:cs="Times New Roman"/>
                <w:sz w:val="18"/>
                <w:szCs w:val="18"/>
              </w:rPr>
            </w:pPr>
            <w:r w:rsidRPr="00141A08">
              <w:rPr>
                <w:rFonts w:ascii="Times New Roman" w:hAnsi="Times New Roman" w:cs="Times New Roman"/>
                <w:sz w:val="18"/>
                <w:szCs w:val="18"/>
              </w:rPr>
              <w:t>Ф. 0503125 (120711641) (Гр. 7+Гр.8) +ф. 0503125 (120721641) (Гр.7+Гр.8)+ф. 0503125 (120731641) (Гр. 7+Гр.8)</w:t>
            </w:r>
            <w:r w:rsidR="004C79C0">
              <w:rPr>
                <w:rFonts w:ascii="Times New Roman" w:hAnsi="Times New Roman" w:cs="Times New Roman"/>
                <w:sz w:val="18"/>
                <w:szCs w:val="18"/>
              </w:rPr>
              <w:t xml:space="preserve"> –</w:t>
            </w:r>
            <w:r w:rsidR="004C79C0" w:rsidRPr="00141A08">
              <w:rPr>
                <w:rFonts w:ascii="Times New Roman" w:hAnsi="Times New Roman" w:cs="Times New Roman"/>
                <w:sz w:val="18"/>
                <w:szCs w:val="18"/>
              </w:rPr>
              <w:t xml:space="preserve"> Ф. 0503125 (120711</w:t>
            </w:r>
            <w:r w:rsidR="004C79C0">
              <w:rPr>
                <w:rFonts w:ascii="Times New Roman" w:hAnsi="Times New Roman" w:cs="Times New Roman"/>
                <w:sz w:val="18"/>
                <w:szCs w:val="18"/>
              </w:rPr>
              <w:t>5</w:t>
            </w:r>
            <w:r w:rsidR="004C79C0" w:rsidRPr="00141A08">
              <w:rPr>
                <w:rFonts w:ascii="Times New Roman" w:hAnsi="Times New Roman" w:cs="Times New Roman"/>
                <w:sz w:val="18"/>
                <w:szCs w:val="18"/>
              </w:rPr>
              <w:t xml:space="preserve">41) (Гр. 7+Гр.8) </w:t>
            </w:r>
            <w:r w:rsidR="004C79C0">
              <w:rPr>
                <w:rFonts w:ascii="Times New Roman" w:hAnsi="Times New Roman" w:cs="Times New Roman"/>
                <w:sz w:val="18"/>
                <w:szCs w:val="18"/>
              </w:rPr>
              <w:t xml:space="preserve">– </w:t>
            </w:r>
            <w:r w:rsidR="004C79C0" w:rsidRPr="00141A08">
              <w:rPr>
                <w:rFonts w:ascii="Times New Roman" w:hAnsi="Times New Roman" w:cs="Times New Roman"/>
                <w:sz w:val="18"/>
                <w:szCs w:val="18"/>
              </w:rPr>
              <w:t>ф. 0503125 (120721</w:t>
            </w:r>
            <w:r w:rsidR="004C79C0">
              <w:rPr>
                <w:rFonts w:ascii="Times New Roman" w:hAnsi="Times New Roman" w:cs="Times New Roman"/>
                <w:sz w:val="18"/>
                <w:szCs w:val="18"/>
              </w:rPr>
              <w:t>5</w:t>
            </w:r>
            <w:r w:rsidR="004C79C0" w:rsidRPr="00141A08">
              <w:rPr>
                <w:rFonts w:ascii="Times New Roman" w:hAnsi="Times New Roman" w:cs="Times New Roman"/>
                <w:sz w:val="18"/>
                <w:szCs w:val="18"/>
              </w:rPr>
              <w:t>41) (Гр.7+Гр.8)</w:t>
            </w:r>
            <w:r w:rsidR="004C79C0">
              <w:rPr>
                <w:rFonts w:ascii="Times New Roman" w:hAnsi="Times New Roman" w:cs="Times New Roman"/>
                <w:sz w:val="18"/>
                <w:szCs w:val="18"/>
              </w:rPr>
              <w:t xml:space="preserve"> – </w:t>
            </w:r>
            <w:r w:rsidR="004C79C0" w:rsidRPr="00141A08">
              <w:rPr>
                <w:rFonts w:ascii="Times New Roman" w:hAnsi="Times New Roman" w:cs="Times New Roman"/>
                <w:sz w:val="18"/>
                <w:szCs w:val="18"/>
              </w:rPr>
              <w:t>ф. 0503125 (120731</w:t>
            </w:r>
            <w:r w:rsidR="004C79C0">
              <w:rPr>
                <w:rFonts w:ascii="Times New Roman" w:hAnsi="Times New Roman" w:cs="Times New Roman"/>
                <w:sz w:val="18"/>
                <w:szCs w:val="18"/>
              </w:rPr>
              <w:t>5</w:t>
            </w:r>
            <w:r w:rsidR="004C79C0" w:rsidRPr="00141A08">
              <w:rPr>
                <w:rFonts w:ascii="Times New Roman" w:hAnsi="Times New Roman" w:cs="Times New Roman"/>
                <w:sz w:val="18"/>
                <w:szCs w:val="18"/>
              </w:rPr>
              <w:t>41) (Гр. 7+Гр.8)</w:t>
            </w:r>
          </w:p>
        </w:tc>
        <w:tc>
          <w:tcPr>
            <w:tcW w:w="428" w:type="dxa"/>
            <w:tcBorders>
              <w:top w:val="single" w:sz="4" w:space="0" w:color="000000"/>
              <w:left w:val="single" w:sz="4" w:space="0" w:color="000000"/>
              <w:bottom w:val="single" w:sz="4" w:space="0" w:color="000000"/>
            </w:tcBorders>
            <w:shd w:val="clear" w:color="auto" w:fill="auto"/>
          </w:tcPr>
          <w:p w:rsidR="00713909" w:rsidRPr="00DC35D1" w:rsidRDefault="00713909"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713909" w:rsidRPr="00DC35D1" w:rsidRDefault="00713909"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w:t>
            </w:r>
            <w:r>
              <w:rPr>
                <w:rFonts w:ascii="Times New Roman" w:hAnsi="Times New Roman" w:cs="Times New Roman"/>
                <w:sz w:val="18"/>
                <w:szCs w:val="18"/>
              </w:rPr>
              <w:t>3</w:t>
            </w:r>
          </w:p>
        </w:tc>
        <w:tc>
          <w:tcPr>
            <w:tcW w:w="1286" w:type="dxa"/>
            <w:tcBorders>
              <w:top w:val="single" w:sz="4" w:space="0" w:color="000000"/>
              <w:left w:val="single" w:sz="4" w:space="0" w:color="000000"/>
              <w:bottom w:val="single" w:sz="4" w:space="0" w:color="000000"/>
            </w:tcBorders>
            <w:shd w:val="clear" w:color="auto" w:fill="auto"/>
          </w:tcPr>
          <w:p w:rsidR="00713909" w:rsidRPr="00DC35D1" w:rsidRDefault="00713909" w:rsidP="003A228B">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713909" w:rsidRPr="00DC35D1" w:rsidRDefault="00713909"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1631</w:t>
            </w:r>
          </w:p>
        </w:tc>
        <w:tc>
          <w:tcPr>
            <w:tcW w:w="1000" w:type="dxa"/>
            <w:tcBorders>
              <w:top w:val="single" w:sz="4" w:space="0" w:color="000000"/>
              <w:left w:val="single" w:sz="4" w:space="0" w:color="000000"/>
              <w:bottom w:val="single" w:sz="4" w:space="0" w:color="000000"/>
              <w:right w:val="single" w:sz="4" w:space="0" w:color="000000"/>
            </w:tcBorders>
          </w:tcPr>
          <w:p w:rsidR="00713909" w:rsidRPr="00DC35D1" w:rsidRDefault="00713909"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713909" w:rsidRPr="00DC35D1" w:rsidRDefault="00713909" w:rsidP="003A228B">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713909" w:rsidRPr="00DC35D1" w:rsidRDefault="00713909" w:rsidP="003A228B">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713909" w:rsidRPr="00DC35D1" w:rsidRDefault="00713909" w:rsidP="003A228B">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713909" w:rsidRPr="00DC35D1" w:rsidRDefault="00713909" w:rsidP="003A228B">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713909" w:rsidRPr="00DC35D1" w:rsidRDefault="00713909" w:rsidP="003A228B">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713909" w:rsidRPr="00DC35D1" w:rsidRDefault="00713909" w:rsidP="003A228B">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w:t>
            </w:r>
            <w:r>
              <w:rPr>
                <w:rFonts w:ascii="Times New Roman" w:hAnsi="Times New Roman" w:cs="Times New Roman"/>
                <w:sz w:val="18"/>
                <w:szCs w:val="18"/>
              </w:rPr>
              <w:t>3</w:t>
            </w:r>
            <w:r w:rsidRPr="00DC35D1">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C35D1">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713909" w:rsidRPr="00DC35D1" w:rsidRDefault="00713909" w:rsidP="003A228B">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713909" w:rsidRDefault="00713909" w:rsidP="003A228B">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36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32</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21</w:t>
            </w: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C79C0">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0503125 (12071164</w:t>
            </w:r>
            <w:r>
              <w:rPr>
                <w:rFonts w:ascii="Times New Roman" w:hAnsi="Times New Roman" w:cs="Times New Roman"/>
                <w:sz w:val="18"/>
                <w:szCs w:val="18"/>
              </w:rPr>
              <w:t>1</w:t>
            </w:r>
            <w:r w:rsidRPr="00DC35D1">
              <w:rPr>
                <w:rFonts w:ascii="Times New Roman" w:hAnsi="Times New Roman" w:cs="Times New Roman"/>
                <w:sz w:val="18"/>
                <w:szCs w:val="18"/>
              </w:rPr>
              <w:t>, 12072164</w:t>
            </w:r>
            <w:r>
              <w:rPr>
                <w:rFonts w:ascii="Times New Roman" w:hAnsi="Times New Roman" w:cs="Times New Roman"/>
                <w:sz w:val="18"/>
                <w:szCs w:val="18"/>
              </w:rPr>
              <w:t>1</w:t>
            </w:r>
            <w:r w:rsidRPr="00DC35D1">
              <w:rPr>
                <w:rFonts w:ascii="Times New Roman" w:hAnsi="Times New Roman" w:cs="Times New Roman"/>
                <w:sz w:val="18"/>
                <w:szCs w:val="18"/>
              </w:rPr>
              <w:t>, 12073164</w:t>
            </w:r>
            <w:r>
              <w:rPr>
                <w:rFonts w:ascii="Times New Roman" w:hAnsi="Times New Roman" w:cs="Times New Roman"/>
                <w:sz w:val="18"/>
                <w:szCs w:val="18"/>
              </w:rPr>
              <w:t>1</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DC35D1">
              <w:rPr>
                <w:rFonts w:ascii="Times New Roman" w:hAnsi="Times New Roman" w:cs="Times New Roman"/>
                <w:sz w:val="18"/>
                <w:szCs w:val="18"/>
              </w:rPr>
              <w:t>(120711</w:t>
            </w:r>
            <w:r>
              <w:rPr>
                <w:rFonts w:ascii="Times New Roman" w:hAnsi="Times New Roman" w:cs="Times New Roman"/>
                <w:sz w:val="18"/>
                <w:szCs w:val="18"/>
              </w:rPr>
              <w:t>5</w:t>
            </w:r>
            <w:r w:rsidRPr="00DC35D1">
              <w:rPr>
                <w:rFonts w:ascii="Times New Roman" w:hAnsi="Times New Roman" w:cs="Times New Roman"/>
                <w:sz w:val="18"/>
                <w:szCs w:val="18"/>
              </w:rPr>
              <w:t>4</w:t>
            </w:r>
            <w:r>
              <w:rPr>
                <w:rFonts w:ascii="Times New Roman" w:hAnsi="Times New Roman" w:cs="Times New Roman"/>
                <w:sz w:val="18"/>
                <w:szCs w:val="18"/>
              </w:rPr>
              <w:t>1</w:t>
            </w:r>
            <w:r w:rsidRPr="00DC35D1">
              <w:rPr>
                <w:rFonts w:ascii="Times New Roman" w:hAnsi="Times New Roman" w:cs="Times New Roman"/>
                <w:sz w:val="18"/>
                <w:szCs w:val="18"/>
              </w:rPr>
              <w:t>, 120721</w:t>
            </w:r>
            <w:r>
              <w:rPr>
                <w:rFonts w:ascii="Times New Roman" w:hAnsi="Times New Roman" w:cs="Times New Roman"/>
                <w:sz w:val="18"/>
                <w:szCs w:val="18"/>
              </w:rPr>
              <w:t>5</w:t>
            </w:r>
            <w:r w:rsidRPr="00DC35D1">
              <w:rPr>
                <w:rFonts w:ascii="Times New Roman" w:hAnsi="Times New Roman" w:cs="Times New Roman"/>
                <w:sz w:val="18"/>
                <w:szCs w:val="18"/>
              </w:rPr>
              <w:t>4</w:t>
            </w:r>
            <w:r>
              <w:rPr>
                <w:rFonts w:ascii="Times New Roman" w:hAnsi="Times New Roman" w:cs="Times New Roman"/>
                <w:sz w:val="18"/>
                <w:szCs w:val="18"/>
              </w:rPr>
              <w:t>1</w:t>
            </w:r>
            <w:r w:rsidRPr="00DC35D1">
              <w:rPr>
                <w:rFonts w:ascii="Times New Roman" w:hAnsi="Times New Roman" w:cs="Times New Roman"/>
                <w:sz w:val="18"/>
                <w:szCs w:val="18"/>
              </w:rPr>
              <w:t>, 120731</w:t>
            </w:r>
            <w:r>
              <w:rPr>
                <w:rFonts w:ascii="Times New Roman" w:hAnsi="Times New Roman" w:cs="Times New Roman"/>
                <w:sz w:val="18"/>
                <w:szCs w:val="18"/>
              </w:rPr>
              <w:t>5</w:t>
            </w:r>
            <w:r w:rsidRPr="00DC35D1">
              <w:rPr>
                <w:rFonts w:ascii="Times New Roman" w:hAnsi="Times New Roman" w:cs="Times New Roman"/>
                <w:sz w:val="18"/>
                <w:szCs w:val="18"/>
              </w:rPr>
              <w:t>4</w:t>
            </w:r>
            <w:r>
              <w:rPr>
                <w:rFonts w:ascii="Times New Roman" w:hAnsi="Times New Roman" w:cs="Times New Roman"/>
                <w:sz w:val="18"/>
                <w:szCs w:val="18"/>
              </w:rPr>
              <w:t>1</w:t>
            </w:r>
            <w:r w:rsidRPr="00DC35D1">
              <w:rPr>
                <w:rFonts w:ascii="Times New Roman" w:hAnsi="Times New Roman" w:cs="Times New Roman"/>
                <w:sz w:val="18"/>
                <w:szCs w:val="18"/>
              </w:rPr>
              <w:t>)</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денежных показателей, корреспондируемых со счетом 121002</w:t>
            </w:r>
            <w:r>
              <w:rPr>
                <w:rFonts w:ascii="Times New Roman" w:hAnsi="Times New Roman" w:cs="Times New Roman"/>
                <w:sz w:val="18"/>
                <w:szCs w:val="18"/>
              </w:rPr>
              <w:t>125</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141A08" w:rsidRDefault="0048363E" w:rsidP="0048363E">
            <w:pPr>
              <w:pStyle w:val="ConsPlusCell"/>
              <w:shd w:val="clear" w:color="auto" w:fill="FFFFFF"/>
              <w:snapToGrid w:val="0"/>
              <w:rPr>
                <w:rFonts w:ascii="Times New Roman" w:hAnsi="Times New Roman" w:cs="Times New Roman"/>
                <w:sz w:val="18"/>
                <w:szCs w:val="18"/>
              </w:rPr>
            </w:pPr>
            <w:r w:rsidRPr="00141A08">
              <w:rPr>
                <w:rFonts w:ascii="Times New Roman" w:hAnsi="Times New Roman" w:cs="Times New Roman"/>
                <w:sz w:val="18"/>
                <w:szCs w:val="18"/>
              </w:rPr>
              <w:t xml:space="preserve">Ф. 0503125 (120711641) (Гр. 7+Гр.8) +ф. 0503125 (120721641) (Гр.7+Гр.8)+ф. 0503125 (120731641) (Гр. 7+Гр.8) </w:t>
            </w:r>
            <w:r w:rsidRPr="00DC35D1">
              <w:rPr>
                <w:rFonts w:ascii="Times New Roman" w:hAnsi="Times New Roman" w:cs="Times New Roman"/>
                <w:sz w:val="18"/>
                <w:szCs w:val="18"/>
              </w:rPr>
              <w:t>–</w:t>
            </w:r>
            <w:r>
              <w:rPr>
                <w:rFonts w:ascii="Times New Roman" w:hAnsi="Times New Roman" w:cs="Times New Roman"/>
                <w:sz w:val="18"/>
                <w:szCs w:val="18"/>
              </w:rPr>
              <w:t xml:space="preserve"> </w:t>
            </w:r>
            <w:r w:rsidRPr="00141A08">
              <w:rPr>
                <w:rFonts w:ascii="Times New Roman" w:hAnsi="Times New Roman" w:cs="Times New Roman"/>
                <w:sz w:val="18"/>
                <w:szCs w:val="18"/>
              </w:rPr>
              <w:t xml:space="preserve">Ф. 0503125 (120711541) (Гр. 7+Гр.8) </w:t>
            </w:r>
            <w:r w:rsidR="004C79C0" w:rsidRPr="00DC35D1">
              <w:rPr>
                <w:rFonts w:ascii="Times New Roman" w:hAnsi="Times New Roman" w:cs="Times New Roman"/>
                <w:sz w:val="18"/>
                <w:szCs w:val="18"/>
              </w:rPr>
              <w:t>–</w:t>
            </w:r>
            <w:r w:rsidR="004C79C0">
              <w:rPr>
                <w:rFonts w:ascii="Times New Roman" w:hAnsi="Times New Roman" w:cs="Times New Roman"/>
                <w:sz w:val="18"/>
                <w:szCs w:val="18"/>
              </w:rPr>
              <w:t xml:space="preserve"> </w:t>
            </w:r>
            <w:r w:rsidRPr="00141A08">
              <w:rPr>
                <w:rFonts w:ascii="Times New Roman" w:hAnsi="Times New Roman" w:cs="Times New Roman"/>
                <w:sz w:val="18"/>
                <w:szCs w:val="18"/>
              </w:rPr>
              <w:t>ф. 0503125 (120721541) (Гр.7+Гр.8)</w:t>
            </w:r>
            <w:r w:rsidR="004C79C0" w:rsidRPr="00DC35D1">
              <w:rPr>
                <w:rFonts w:ascii="Times New Roman" w:hAnsi="Times New Roman" w:cs="Times New Roman"/>
                <w:sz w:val="18"/>
                <w:szCs w:val="18"/>
              </w:rPr>
              <w:t xml:space="preserve"> –</w:t>
            </w:r>
            <w:r w:rsidR="004C79C0">
              <w:rPr>
                <w:rFonts w:ascii="Times New Roman" w:hAnsi="Times New Roman" w:cs="Times New Roman"/>
                <w:sz w:val="18"/>
                <w:szCs w:val="18"/>
              </w:rPr>
              <w:t xml:space="preserve"> </w:t>
            </w:r>
            <w:r w:rsidRPr="00141A08">
              <w:rPr>
                <w:rFonts w:ascii="Times New Roman" w:hAnsi="Times New Roman" w:cs="Times New Roman"/>
                <w:sz w:val="18"/>
                <w:szCs w:val="18"/>
              </w:rPr>
              <w:t>ф. 0503125 (120731541) (Гр. 7+Гр.8)</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Del="002A7D77"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 xml:space="preserve">120, </w:t>
            </w:r>
            <w:r w:rsidRPr="0092602A">
              <w:rPr>
                <w:rFonts w:ascii="Times New Roman" w:hAnsi="Times New Roman" w:cs="Times New Roman"/>
                <w:sz w:val="18"/>
                <w:szCs w:val="18"/>
              </w:rPr>
              <w:t>(ВДК ф.0503184)</w:t>
            </w: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48363E" w:rsidRPr="00786F16" w:rsidDel="002A7D77" w:rsidRDefault="0048363E" w:rsidP="0048363E">
            <w:pPr>
              <w:pStyle w:val="ConsPlusCell"/>
              <w:shd w:val="clear" w:color="auto" w:fill="FFFFFF"/>
              <w:snapToGrid w:val="0"/>
              <w:rPr>
                <w:rFonts w:ascii="Times New Roman" w:hAnsi="Times New Roman" w:cs="Times New Roman"/>
                <w:sz w:val="18"/>
                <w:szCs w:val="18"/>
                <w:lang w:val="en-US"/>
              </w:rPr>
            </w:pPr>
            <w:r w:rsidRPr="00786F16">
              <w:rPr>
                <w:rFonts w:ascii="Times New Roman" w:hAnsi="Times New Roman" w:cs="Times New Roman"/>
                <w:sz w:val="18"/>
                <w:szCs w:val="18"/>
                <w:lang w:val="en-US"/>
              </w:rPr>
              <w:t>+</w:t>
            </w: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 КБК – Д.</w:t>
            </w:r>
            <w:r>
              <w:rPr>
                <w:rFonts w:ascii="Times New Roman" w:hAnsi="Times New Roman" w:cs="Times New Roman"/>
                <w:sz w:val="18"/>
                <w:szCs w:val="18"/>
              </w:rPr>
              <w:t>хххххххххххххх</w:t>
            </w:r>
            <w:r w:rsidRPr="00DC35D1">
              <w:rPr>
                <w:rFonts w:ascii="Times New Roman" w:hAnsi="Times New Roman" w:cs="Times New Roman"/>
                <w:sz w:val="18"/>
                <w:szCs w:val="18"/>
              </w:rPr>
              <w:t>120</w:t>
            </w: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Del="002A7D77"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показателя возврата межбюджетных кредитов ф. 0503125 с ф. 0503127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241F98">
        <w:trPr>
          <w:cantSplit/>
          <w:trHeight w:val="360"/>
        </w:trPr>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33 (год)</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48363E" w:rsidRPr="00DC35D1" w:rsidDel="00B9784D"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241F98" w:rsidRDefault="0048363E" w:rsidP="0048363E">
            <w:pPr>
              <w:pStyle w:val="ConsPlusCell"/>
              <w:shd w:val="clear" w:color="auto" w:fill="FFFFFF"/>
              <w:snapToGrid w:val="0"/>
              <w:rPr>
                <w:rFonts w:ascii="Times New Roman" w:hAnsi="Times New Roman" w:cs="Times New Roman"/>
                <w:sz w:val="16"/>
                <w:szCs w:val="18"/>
              </w:rPr>
            </w:pPr>
            <w:r w:rsidRPr="00241F98">
              <w:rPr>
                <w:rFonts w:ascii="Times New Roman" w:hAnsi="Times New Roman" w:cs="Times New Roman"/>
                <w:sz w:val="16"/>
                <w:szCs w:val="18"/>
              </w:rPr>
              <w:t>3</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Del="00B9784D"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По КДБ, отраженным в ф. 0503164</w:t>
            </w:r>
          </w:p>
        </w:tc>
        <w:tc>
          <w:tcPr>
            <w:tcW w:w="85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241F98" w:rsidRDefault="0048363E" w:rsidP="0048363E">
            <w:pPr>
              <w:pStyle w:val="ConsPlusCell"/>
              <w:shd w:val="clear" w:color="auto" w:fill="FFFFFF"/>
              <w:snapToGrid w:val="0"/>
              <w:rPr>
                <w:rFonts w:ascii="Times New Roman" w:hAnsi="Times New Roman" w:cs="Times New Roman"/>
                <w:sz w:val="18"/>
                <w:szCs w:val="18"/>
                <w:lang w:val="en-US"/>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241F98" w:rsidRDefault="0048363E" w:rsidP="0048363E">
            <w:pPr>
              <w:pStyle w:val="ConsPlusCell"/>
              <w:snapToGrid w:val="0"/>
              <w:rPr>
                <w:rFonts w:ascii="Times New Roman" w:hAnsi="Times New Roman" w:cs="Times New Roman"/>
                <w:sz w:val="18"/>
                <w:szCs w:val="18"/>
              </w:rPr>
            </w:pPr>
            <w:r w:rsidRPr="00241F98">
              <w:rPr>
                <w:rFonts w:ascii="Times New Roman" w:hAnsi="Times New Roman" w:cs="Times New Roman"/>
                <w:sz w:val="18"/>
                <w:szCs w:val="18"/>
              </w:rPr>
              <w:t>Несоответствие строк по доходам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241F98" w:rsidRDefault="0048363E" w:rsidP="0048363E">
            <w:pPr>
              <w:pStyle w:val="ConsPlusCell"/>
              <w:snapToGrid w:val="0"/>
              <w:rPr>
                <w:rFonts w:ascii="Times New Roman" w:hAnsi="Times New Roman" w:cs="Times New Roman"/>
                <w:sz w:val="18"/>
                <w:szCs w:val="18"/>
              </w:rPr>
            </w:pPr>
            <w:r w:rsidRPr="00241F98">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Pr="00241F98" w:rsidRDefault="0048363E" w:rsidP="0048363E">
            <w:pPr>
              <w:pStyle w:val="ConsPlusCell"/>
              <w:snapToGrid w:val="0"/>
              <w:rPr>
                <w:rFonts w:ascii="Times New Roman" w:hAnsi="Times New Roman" w:cs="Times New Roman"/>
                <w:sz w:val="18"/>
                <w:szCs w:val="18"/>
              </w:rPr>
            </w:pPr>
            <w:r>
              <w:rPr>
                <w:rFonts w:ascii="Times New Roman" w:hAnsi="Times New Roman" w:cs="Times New Roman"/>
                <w:sz w:val="18"/>
                <w:szCs w:val="18"/>
              </w:rPr>
              <w:t>ГРБС</w:t>
            </w:r>
          </w:p>
        </w:tc>
      </w:tr>
      <w:tr w:rsidR="0048363E" w:rsidRPr="00DC35D1" w:rsidTr="00CA23E4">
        <w:trPr>
          <w:cantSplit/>
          <w:trHeight w:val="360"/>
        </w:trPr>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33.1</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22</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48363E" w:rsidRPr="00DC35D1" w:rsidDel="00B9784D"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Del="00B9784D"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shd w:val="clear" w:color="auto" w:fill="FFFFFF"/>
              <w:suppressAutoHyphens w:val="0"/>
              <w:jc w:val="both"/>
              <w:rPr>
                <w:sz w:val="18"/>
                <w:szCs w:val="18"/>
                <w:lang w:eastAsia="ru-RU"/>
              </w:rPr>
            </w:pPr>
            <w:r w:rsidRPr="00DC35D1">
              <w:rPr>
                <w:sz w:val="18"/>
                <w:szCs w:val="18"/>
                <w:lang w:eastAsia="ru-RU"/>
              </w:rPr>
              <w:t xml:space="preserve">Несоответствие итоговых строк по доходам ф. 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shd w:val="clear" w:color="auto" w:fill="FFFFFF"/>
              <w:suppressAutoHyphens w:val="0"/>
              <w:jc w:val="both"/>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shd w:val="clear" w:color="auto" w:fill="FFFFFF"/>
              <w:suppressAutoHyphens w:val="0"/>
              <w:jc w:val="both"/>
              <w:rPr>
                <w:sz w:val="18"/>
                <w:szCs w:val="18"/>
                <w:lang w:eastAsia="ru-RU"/>
              </w:rPr>
            </w:pPr>
            <w:r>
              <w:rPr>
                <w:sz w:val="18"/>
                <w:szCs w:val="18"/>
              </w:rPr>
              <w:t>ГРБС, РБС, ПБС</w:t>
            </w:r>
          </w:p>
        </w:tc>
      </w:tr>
      <w:tr w:rsidR="0048363E" w:rsidRPr="00DC35D1" w:rsidTr="00CA23E4">
        <w:trPr>
          <w:cantSplit/>
          <w:trHeight w:val="36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ind w:right="-70"/>
              <w:jc w:val="center"/>
              <w:rPr>
                <w:rFonts w:ascii="Times New Roman" w:hAnsi="Times New Roman" w:cs="Times New Roman"/>
                <w:sz w:val="18"/>
                <w:szCs w:val="18"/>
              </w:rPr>
            </w:pPr>
            <w:r w:rsidRPr="00DC35D1">
              <w:rPr>
                <w:rFonts w:ascii="Times New Roman" w:hAnsi="Times New Roman" w:cs="Times New Roman"/>
                <w:sz w:val="18"/>
                <w:szCs w:val="18"/>
              </w:rPr>
              <w:t>34</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ГРБС</w:t>
            </w:r>
          </w:p>
        </w:tc>
      </w:tr>
      <w:tr w:rsidR="0048363E" w:rsidRPr="00DC35D1" w:rsidTr="00CA23E4">
        <w:trPr>
          <w:cantSplit/>
          <w:trHeight w:val="36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34.1</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4+5</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(БА +ЛБО)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РБС, ПБС</w:t>
            </w:r>
          </w:p>
        </w:tc>
      </w:tr>
      <w:tr w:rsidR="0048363E" w:rsidRPr="00DC35D1" w:rsidTr="00241F98">
        <w:trPr>
          <w:cantSplit/>
          <w:trHeight w:val="36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5</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Сумма по КБК по маске ХХХ ХХХХ ХХХХХ УУУУУ УУУ, где ХХХ ХХХХ ХХХХХ соответствует КБК ф. 0503164</w:t>
            </w: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строк плановых назначений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ГРБС</w:t>
            </w:r>
          </w:p>
        </w:tc>
      </w:tr>
      <w:tr w:rsidR="0048363E" w:rsidRPr="00DC35D1" w:rsidTr="00241F98">
        <w:trPr>
          <w:cantSplit/>
          <w:trHeight w:val="36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5</w:t>
            </w:r>
            <w:r w:rsidRPr="00DC35D1">
              <w:rPr>
                <w:rFonts w:ascii="Times New Roman" w:hAnsi="Times New Roman" w:cs="Times New Roman"/>
                <w:sz w:val="18"/>
                <w:szCs w:val="18"/>
              </w:rPr>
              <w:t>.1</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Сумма по КБК по маске ХХХ ХХХХ ХХХХХ УУУУУ УУУ, где ХХХ ХХХХ ХХХХХ соответствует КБК ф. 0503164</w:t>
            </w: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4+5</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плановых назначений по расходам ф. 0503127 (БА +ЛБО)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РБС, ПБС</w:t>
            </w:r>
          </w:p>
        </w:tc>
      </w:tr>
      <w:tr w:rsidR="0048363E" w:rsidRPr="00DC35D1" w:rsidTr="00241F98">
        <w:trPr>
          <w:cantSplit/>
          <w:trHeight w:val="360"/>
        </w:trPr>
        <w:tc>
          <w:tcPr>
            <w:tcW w:w="423" w:type="dxa"/>
            <w:tcBorders>
              <w:top w:val="single" w:sz="4" w:space="0" w:color="000000"/>
              <w:left w:val="single" w:sz="4" w:space="0" w:color="000000"/>
              <w:bottom w:val="single" w:sz="4" w:space="0" w:color="000000"/>
            </w:tcBorders>
          </w:tcPr>
          <w:p w:rsidR="0048363E" w:rsidRPr="00DC35D1" w:rsidRDefault="0099738E" w:rsidP="0048363E">
            <w:pPr>
              <w:pStyle w:val="ConsPlusCell"/>
              <w:shd w:val="clear" w:color="auto" w:fill="FFFFFF"/>
              <w:snapToGrid w:val="0"/>
              <w:jc w:val="center"/>
              <w:rPr>
                <w:rFonts w:ascii="Times New Roman" w:hAnsi="Times New Roman" w:cs="Times New Roman"/>
                <w:sz w:val="18"/>
                <w:szCs w:val="18"/>
              </w:rPr>
            </w:pPr>
            <w:ins w:id="794" w:author="Зайцев Павел Борисович" w:date="2025-10-28T12:40:00Z">
              <w:r>
                <w:rPr>
                  <w:rFonts w:ascii="Times New Roman" w:hAnsi="Times New Roman" w:cs="Times New Roman"/>
                  <w:sz w:val="18"/>
                  <w:szCs w:val="18"/>
                </w:rPr>
                <w:t>36</w:t>
              </w:r>
            </w:ins>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99738E" w:rsidP="0048363E">
            <w:pPr>
              <w:pStyle w:val="ConsPlusCell"/>
              <w:shd w:val="clear" w:color="auto" w:fill="FFFFFF"/>
              <w:snapToGrid w:val="0"/>
              <w:rPr>
                <w:rFonts w:ascii="Times New Roman" w:hAnsi="Times New Roman" w:cs="Times New Roman"/>
                <w:sz w:val="18"/>
                <w:szCs w:val="18"/>
              </w:rPr>
            </w:pPr>
            <w:ins w:id="795" w:author="Зайцев Павел Борисович" w:date="2025-10-28T12:40:00Z">
              <w:r>
                <w:rPr>
                  <w:rFonts w:ascii="Times New Roman" w:hAnsi="Times New Roman" w:cs="Times New Roman"/>
                  <w:sz w:val="18"/>
                  <w:szCs w:val="18"/>
                </w:rPr>
                <w:t>0503164</w:t>
              </w:r>
            </w:ins>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48363E" w:rsidRPr="00DC35D1" w:rsidRDefault="0099738E" w:rsidP="0048363E">
            <w:pPr>
              <w:pStyle w:val="ConsPlusCell"/>
              <w:shd w:val="clear" w:color="auto" w:fill="FFFFFF"/>
              <w:snapToGrid w:val="0"/>
              <w:rPr>
                <w:rFonts w:ascii="Times New Roman" w:hAnsi="Times New Roman" w:cs="Times New Roman"/>
                <w:sz w:val="18"/>
                <w:szCs w:val="18"/>
              </w:rPr>
            </w:pPr>
            <w:ins w:id="796" w:author="Зайцев Павел Борисович" w:date="2025-10-28T12:40:00Z">
              <w:r>
                <w:rPr>
                  <w:rFonts w:ascii="Times New Roman" w:hAnsi="Times New Roman" w:cs="Times New Roman"/>
                  <w:sz w:val="18"/>
                  <w:szCs w:val="18"/>
                </w:rPr>
                <w:t>200</w:t>
              </w:r>
            </w:ins>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99738E" w:rsidP="0048363E">
            <w:pPr>
              <w:pStyle w:val="ConsPlusCell"/>
              <w:shd w:val="clear" w:color="auto" w:fill="FFFFFF"/>
              <w:snapToGrid w:val="0"/>
              <w:rPr>
                <w:rFonts w:ascii="Times New Roman" w:hAnsi="Times New Roman" w:cs="Times New Roman"/>
                <w:sz w:val="18"/>
                <w:szCs w:val="18"/>
              </w:rPr>
            </w:pPr>
            <w:ins w:id="797" w:author="Зайцев Павел Борисович" w:date="2025-10-28T12:40:00Z">
              <w:r>
                <w:rPr>
                  <w:rFonts w:ascii="Times New Roman" w:hAnsi="Times New Roman" w:cs="Times New Roman"/>
                  <w:sz w:val="18"/>
                  <w:szCs w:val="18"/>
                </w:rPr>
                <w:t>4</w:t>
              </w:r>
            </w:ins>
          </w:p>
        </w:tc>
        <w:tc>
          <w:tcPr>
            <w:tcW w:w="428" w:type="dxa"/>
            <w:tcBorders>
              <w:top w:val="single" w:sz="4" w:space="0" w:color="000000"/>
              <w:left w:val="single" w:sz="4" w:space="0" w:color="000000"/>
              <w:bottom w:val="single" w:sz="4" w:space="0" w:color="000000"/>
            </w:tcBorders>
            <w:shd w:val="clear" w:color="auto" w:fill="auto"/>
          </w:tcPr>
          <w:p w:rsidR="0048363E" w:rsidRPr="0099738E" w:rsidRDefault="0099738E" w:rsidP="0048363E">
            <w:pPr>
              <w:pStyle w:val="ConsPlusCell"/>
              <w:shd w:val="clear" w:color="auto" w:fill="FFFFFF"/>
              <w:snapToGrid w:val="0"/>
              <w:rPr>
                <w:rFonts w:ascii="Times New Roman" w:hAnsi="Times New Roman" w:cs="Times New Roman"/>
                <w:sz w:val="18"/>
                <w:szCs w:val="18"/>
              </w:rPr>
            </w:pPr>
            <w:ins w:id="798" w:author="Зайцев Павел Борисович" w:date="2025-10-28T12:41:00Z">
              <w:r>
                <w:rPr>
                  <w:rFonts w:ascii="Times New Roman" w:hAnsi="Times New Roman" w:cs="Times New Roman"/>
                  <w:sz w:val="18"/>
                  <w:szCs w:val="18"/>
                  <w:lang w:val="en-US"/>
                </w:rPr>
                <w:t>&lt;=</w:t>
              </w:r>
            </w:ins>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99738E" w:rsidP="0048363E">
            <w:pPr>
              <w:pStyle w:val="ConsPlusCell"/>
              <w:shd w:val="clear" w:color="auto" w:fill="FFFFFF"/>
              <w:snapToGrid w:val="0"/>
              <w:rPr>
                <w:rFonts w:ascii="Times New Roman" w:hAnsi="Times New Roman" w:cs="Times New Roman"/>
                <w:sz w:val="18"/>
                <w:szCs w:val="18"/>
              </w:rPr>
            </w:pPr>
            <w:ins w:id="799" w:author="Зайцев Павел Борисович" w:date="2025-10-28T12:41:00Z">
              <w:r w:rsidRPr="00DC35D1">
                <w:rPr>
                  <w:rFonts w:ascii="Times New Roman" w:hAnsi="Times New Roman" w:cs="Times New Roman"/>
                  <w:sz w:val="18"/>
                  <w:szCs w:val="18"/>
                </w:rPr>
                <w:t>0503127 (ПРП= 500)</w:t>
              </w:r>
            </w:ins>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99738E" w:rsidP="003437C1">
            <w:pPr>
              <w:pStyle w:val="ConsPlusCell"/>
              <w:shd w:val="clear" w:color="auto" w:fill="FFFFFF"/>
              <w:snapToGrid w:val="0"/>
              <w:rPr>
                <w:rFonts w:ascii="Times New Roman" w:hAnsi="Times New Roman" w:cs="Times New Roman"/>
                <w:sz w:val="18"/>
                <w:szCs w:val="18"/>
              </w:rPr>
            </w:pPr>
            <w:ins w:id="800" w:author="Зайцев Павел Борисович" w:date="2025-10-28T12:41:00Z">
              <w:r>
                <w:rPr>
                  <w:rFonts w:ascii="Times New Roman" w:hAnsi="Times New Roman" w:cs="Times New Roman"/>
                  <w:sz w:val="18"/>
                  <w:szCs w:val="18"/>
                </w:rPr>
                <w:t xml:space="preserve">Сумма по КБК по маске ХХХ ХХХХ ХХХХХ УУУУУ </w:t>
              </w:r>
            </w:ins>
            <w:ins w:id="801" w:author="Зайцев Павел Борисович" w:date="2025-10-28T12:49:00Z">
              <w:r w:rsidR="003437C1">
                <w:rPr>
                  <w:rFonts w:ascii="Times New Roman" w:hAnsi="Times New Roman" w:cs="Times New Roman"/>
                  <w:sz w:val="18"/>
                  <w:szCs w:val="18"/>
                  <w:lang w:val="en-US"/>
                </w:rPr>
                <w:t>ZZZ</w:t>
              </w:r>
            </w:ins>
            <w:ins w:id="802" w:author="Зайцев Павел Борисович" w:date="2025-10-28T12:48:00Z">
              <w:r w:rsidR="003437C1">
                <w:rPr>
                  <w:rFonts w:ascii="Times New Roman" w:hAnsi="Times New Roman" w:cs="Times New Roman"/>
                  <w:sz w:val="18"/>
                  <w:szCs w:val="18"/>
                </w:rPr>
                <w:t xml:space="preserve"> (для графы 4</w:t>
              </w:r>
            </w:ins>
            <w:ins w:id="803" w:author="Зайцев Павел Борисович" w:date="2025-10-28T12:50:00Z">
              <w:r w:rsidR="003437C1">
                <w:rPr>
                  <w:rFonts w:ascii="Times New Roman" w:hAnsi="Times New Roman" w:cs="Times New Roman"/>
                  <w:sz w:val="18"/>
                  <w:szCs w:val="18"/>
                </w:rPr>
                <w:t>,</w:t>
              </w:r>
            </w:ins>
            <w:ins w:id="804" w:author="Зайцев Павел Борисович" w:date="2025-10-28T12:49:00Z">
              <w:r w:rsidR="003437C1" w:rsidRPr="003437C1">
                <w:rPr>
                  <w:rFonts w:ascii="Times New Roman" w:hAnsi="Times New Roman" w:cs="Times New Roman"/>
                  <w:sz w:val="18"/>
                  <w:szCs w:val="18"/>
                </w:rPr>
                <w:t xml:space="preserve"> </w:t>
              </w:r>
              <w:r w:rsidR="003437C1">
                <w:rPr>
                  <w:rFonts w:ascii="Times New Roman" w:hAnsi="Times New Roman" w:cs="Times New Roman"/>
                  <w:sz w:val="18"/>
                  <w:szCs w:val="18"/>
                  <w:lang w:val="en-US"/>
                </w:rPr>
                <w:t>ZZZ</w:t>
              </w:r>
              <w:r w:rsidR="003437C1" w:rsidRPr="003437C1">
                <w:rPr>
                  <w:rFonts w:ascii="Times New Roman" w:hAnsi="Times New Roman" w:cs="Times New Roman"/>
                  <w:sz w:val="18"/>
                  <w:szCs w:val="18"/>
                </w:rPr>
                <w:t xml:space="preserve"> =</w:t>
              </w:r>
              <w:r w:rsidR="003437C1">
                <w:rPr>
                  <w:rFonts w:ascii="Times New Roman" w:hAnsi="Times New Roman" w:cs="Times New Roman"/>
                  <w:sz w:val="18"/>
                  <w:szCs w:val="18"/>
                </w:rPr>
                <w:t xml:space="preserve"> </w:t>
              </w:r>
            </w:ins>
            <w:ins w:id="805" w:author="Зайцев Павел Борисович" w:date="2025-10-28T12:50:00Z">
              <w:r w:rsidR="003437C1" w:rsidRPr="003437C1">
                <w:rPr>
                  <w:rFonts w:ascii="Times New Roman" w:hAnsi="Times New Roman" w:cs="Times New Roman"/>
                  <w:sz w:val="18"/>
                  <w:szCs w:val="18"/>
                </w:rPr>
                <w:t>312,313,330</w:t>
              </w:r>
            </w:ins>
            <w:ins w:id="806" w:author="Зайцев Павел Борисович" w:date="2025-10-28T12:48:00Z">
              <w:r w:rsidR="003437C1">
                <w:rPr>
                  <w:rFonts w:ascii="Times New Roman" w:hAnsi="Times New Roman" w:cs="Times New Roman"/>
                  <w:sz w:val="18"/>
                  <w:szCs w:val="18"/>
                </w:rPr>
                <w:t>)</w:t>
              </w:r>
            </w:ins>
            <w:ins w:id="807" w:author="Зайцев Павел Борисович" w:date="2025-10-28T12:41:00Z">
              <w:r>
                <w:rPr>
                  <w:rFonts w:ascii="Times New Roman" w:hAnsi="Times New Roman" w:cs="Times New Roman"/>
                  <w:sz w:val="18"/>
                  <w:szCs w:val="18"/>
                </w:rPr>
                <w:t xml:space="preserve">, </w:t>
              </w:r>
            </w:ins>
            <w:ins w:id="808" w:author="Зайцев Павел Борисович" w:date="2025-10-28T12:48:00Z">
              <w:r w:rsidR="003437C1">
                <w:rPr>
                  <w:rFonts w:ascii="Times New Roman" w:hAnsi="Times New Roman" w:cs="Times New Roman"/>
                  <w:sz w:val="18"/>
                  <w:szCs w:val="18"/>
                </w:rPr>
                <w:t xml:space="preserve">ХХХ ХХХХ ХХХХХ УУУУУ УУУ (для графы 5) </w:t>
              </w:r>
            </w:ins>
            <w:ins w:id="809" w:author="Зайцев Павел Борисович" w:date="2025-10-28T12:41:00Z">
              <w:r>
                <w:rPr>
                  <w:rFonts w:ascii="Times New Roman" w:hAnsi="Times New Roman" w:cs="Times New Roman"/>
                  <w:sz w:val="18"/>
                  <w:szCs w:val="18"/>
                </w:rPr>
                <w:t>где ХХХ ХХХХ ХХХХХ соответствует КБК ф. 0503164</w:t>
              </w:r>
            </w:ins>
          </w:p>
        </w:tc>
        <w:tc>
          <w:tcPr>
            <w:tcW w:w="858" w:type="dxa"/>
            <w:tcBorders>
              <w:top w:val="single" w:sz="4" w:space="0" w:color="000000"/>
              <w:left w:val="single" w:sz="4" w:space="0" w:color="000000"/>
              <w:bottom w:val="single" w:sz="4" w:space="0" w:color="000000"/>
            </w:tcBorders>
          </w:tcPr>
          <w:p w:rsidR="0048363E" w:rsidRPr="00DC35D1" w:rsidRDefault="0099738E" w:rsidP="0048363E">
            <w:pPr>
              <w:pStyle w:val="ConsPlusCell"/>
              <w:shd w:val="clear" w:color="auto" w:fill="FFFFFF"/>
              <w:snapToGrid w:val="0"/>
              <w:rPr>
                <w:rFonts w:ascii="Times New Roman" w:hAnsi="Times New Roman" w:cs="Times New Roman"/>
                <w:sz w:val="18"/>
                <w:szCs w:val="18"/>
              </w:rPr>
            </w:pPr>
            <w:ins w:id="810" w:author="Зайцев Павел Борисович" w:date="2025-10-28T12:41:00Z">
              <w:r>
                <w:rPr>
                  <w:rFonts w:ascii="Times New Roman" w:hAnsi="Times New Roman" w:cs="Times New Roman"/>
                  <w:sz w:val="18"/>
                  <w:szCs w:val="18"/>
                </w:rPr>
                <w:t>200</w:t>
              </w:r>
            </w:ins>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99738E" w:rsidP="0048363E">
            <w:pPr>
              <w:pStyle w:val="ConsPlusCell"/>
              <w:shd w:val="clear" w:color="auto" w:fill="FFFFFF"/>
              <w:snapToGrid w:val="0"/>
              <w:rPr>
                <w:rFonts w:ascii="Times New Roman" w:hAnsi="Times New Roman" w:cs="Times New Roman"/>
                <w:sz w:val="18"/>
                <w:szCs w:val="18"/>
              </w:rPr>
            </w:pPr>
            <w:ins w:id="811" w:author="Зайцев Павел Борисович" w:date="2025-10-28T12:43:00Z">
              <w:r>
                <w:rPr>
                  <w:rFonts w:ascii="Times New Roman" w:hAnsi="Times New Roman" w:cs="Times New Roman"/>
                  <w:sz w:val="18"/>
                  <w:szCs w:val="18"/>
                </w:rPr>
                <w:t>4+</w:t>
              </w:r>
            </w:ins>
            <w:ins w:id="812" w:author="Зайцев Павел Борисович" w:date="2025-10-28T12:41:00Z">
              <w:r>
                <w:rPr>
                  <w:rFonts w:ascii="Times New Roman" w:hAnsi="Times New Roman" w:cs="Times New Roman"/>
                  <w:sz w:val="18"/>
                  <w:szCs w:val="18"/>
                </w:rPr>
                <w:t>5</w:t>
              </w:r>
            </w:ins>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AE0FCB">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99738E" w:rsidP="0048363E">
            <w:pPr>
              <w:pStyle w:val="ConsPlusCell"/>
              <w:shd w:val="clear" w:color="auto" w:fill="FFFFFF"/>
              <w:snapToGrid w:val="0"/>
              <w:rPr>
                <w:rFonts w:ascii="Times New Roman" w:hAnsi="Times New Roman" w:cs="Times New Roman"/>
                <w:sz w:val="18"/>
                <w:szCs w:val="18"/>
              </w:rPr>
            </w:pPr>
            <w:ins w:id="813" w:author="Зайцев Павел Борисович" w:date="2025-10-28T12:44:00Z">
              <w:r>
                <w:rPr>
                  <w:rFonts w:ascii="Times New Roman" w:hAnsi="Times New Roman" w:cs="Times New Roman"/>
                  <w:sz w:val="18"/>
                  <w:szCs w:val="18"/>
                </w:rPr>
                <w:t xml:space="preserve">Показатели доведенных данных ф. 0503164 превышают показатели ЛБО и БА в ф. </w:t>
              </w:r>
            </w:ins>
            <w:ins w:id="814" w:author="Зайцев Павел Борисович" w:date="2025-10-28T12:46:00Z">
              <w:r>
                <w:rPr>
                  <w:rFonts w:ascii="Times New Roman" w:hAnsi="Times New Roman" w:cs="Times New Roman"/>
                  <w:sz w:val="18"/>
                  <w:szCs w:val="18"/>
                </w:rPr>
                <w:t>0503127 – недопустимо</w:t>
              </w:r>
            </w:ins>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EE0964" w:rsidP="0048363E">
            <w:pPr>
              <w:pStyle w:val="ConsPlusCell"/>
              <w:shd w:val="clear" w:color="auto" w:fill="FFFFFF"/>
              <w:snapToGrid w:val="0"/>
              <w:rPr>
                <w:rFonts w:ascii="Times New Roman" w:hAnsi="Times New Roman" w:cs="Times New Roman"/>
                <w:sz w:val="18"/>
                <w:szCs w:val="18"/>
              </w:rPr>
            </w:pPr>
            <w:ins w:id="815" w:author="Зайцев Павел Борисович" w:date="2025-10-28T13:52:00Z">
              <w:r>
                <w:rPr>
                  <w:rFonts w:ascii="Times New Roman" w:hAnsi="Times New Roman" w:cs="Times New Roman"/>
                  <w:sz w:val="18"/>
                  <w:szCs w:val="18"/>
                </w:rPr>
                <w:t>П</w:t>
              </w:r>
            </w:ins>
          </w:p>
        </w:tc>
        <w:tc>
          <w:tcPr>
            <w:tcW w:w="426" w:type="dxa"/>
            <w:tcBorders>
              <w:top w:val="single" w:sz="4" w:space="0" w:color="000000"/>
              <w:left w:val="single" w:sz="4" w:space="0" w:color="000000"/>
              <w:bottom w:val="single" w:sz="4" w:space="0" w:color="000000"/>
              <w:right w:val="single" w:sz="4" w:space="0" w:color="000000"/>
            </w:tcBorders>
          </w:tcPr>
          <w:p w:rsidR="0048363E" w:rsidRDefault="0099738E" w:rsidP="0048363E">
            <w:pPr>
              <w:pStyle w:val="ConsPlusCell"/>
              <w:shd w:val="clear" w:color="auto" w:fill="FFFFFF"/>
              <w:snapToGrid w:val="0"/>
              <w:rPr>
                <w:rFonts w:ascii="Times New Roman" w:hAnsi="Times New Roman" w:cs="Times New Roman"/>
                <w:sz w:val="18"/>
                <w:szCs w:val="18"/>
              </w:rPr>
            </w:pPr>
            <w:ins w:id="816" w:author="Зайцев Павел Борисович" w:date="2025-10-28T12:46:00Z">
              <w:r>
                <w:rPr>
                  <w:rFonts w:ascii="Times New Roman" w:hAnsi="Times New Roman" w:cs="Times New Roman"/>
                  <w:sz w:val="18"/>
                  <w:szCs w:val="18"/>
                </w:rPr>
                <w:t>ГРБС</w:t>
              </w:r>
            </w:ins>
          </w:p>
        </w:tc>
      </w:tr>
      <w:tr w:rsidR="0048363E" w:rsidRPr="00DC35D1" w:rsidTr="00241F98">
        <w:trPr>
          <w:cantSplit/>
          <w:trHeight w:val="360"/>
        </w:trPr>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480"/>
        </w:trPr>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7</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23</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Несоответствие итоговых строк исполнения по расходам ф. 0503127 и 0503164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ГРБС, РБС, ПБС</w:t>
            </w:r>
          </w:p>
        </w:tc>
      </w:tr>
      <w:tr w:rsidR="0048363E" w:rsidRPr="00DC35D1" w:rsidTr="00CA23E4">
        <w:trPr>
          <w:cantSplit/>
          <w:trHeight w:val="480"/>
        </w:trPr>
        <w:tc>
          <w:tcPr>
            <w:tcW w:w="423"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39. 1</w:t>
            </w:r>
          </w:p>
        </w:tc>
        <w:tc>
          <w:tcPr>
            <w:tcW w:w="423"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left w:val="single" w:sz="4" w:space="0" w:color="000000"/>
              <w:bottom w:val="single" w:sz="4" w:space="0" w:color="000000"/>
              <w:right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1" w:type="dxa"/>
            <w:tcBorders>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left w:val="single" w:sz="4" w:space="0" w:color="000000"/>
              <w:bottom w:val="single" w:sz="4" w:space="0" w:color="000000"/>
              <w:right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Источники финансирования дефицита бюджета</w:t>
            </w:r>
          </w:p>
        </w:tc>
        <w:tc>
          <w:tcPr>
            <w:tcW w:w="858"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500</w:t>
            </w:r>
          </w:p>
        </w:tc>
        <w:tc>
          <w:tcPr>
            <w:tcW w:w="1000" w:type="dxa"/>
            <w:tcBorders>
              <w:left w:val="single" w:sz="4" w:space="0" w:color="000000"/>
              <w:bottom w:val="single" w:sz="4" w:space="0" w:color="000000"/>
              <w:right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left w:val="single" w:sz="4" w:space="0" w:color="000000"/>
              <w:bottom w:val="single" w:sz="4" w:space="0" w:color="000000"/>
              <w:right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left w:val="single" w:sz="4" w:space="0" w:color="000000"/>
              <w:bottom w:val="single" w:sz="4" w:space="0" w:color="000000"/>
              <w:right w:val="single" w:sz="4" w:space="0" w:color="000000"/>
            </w:tcBorders>
            <w:shd w:val="clear" w:color="auto" w:fill="FFFFFF"/>
          </w:tcPr>
          <w:p w:rsidR="0048363E" w:rsidRPr="00DC35D1" w:rsidRDefault="0048363E" w:rsidP="0048363E">
            <w:pPr>
              <w:shd w:val="clear" w:color="auto" w:fill="FFFFFF"/>
              <w:suppressAutoHyphens w:val="0"/>
              <w:rPr>
                <w:sz w:val="18"/>
                <w:szCs w:val="18"/>
                <w:lang w:eastAsia="ru-RU"/>
              </w:rPr>
            </w:pPr>
            <w:r w:rsidRPr="00DC35D1">
              <w:rPr>
                <w:sz w:val="18"/>
                <w:szCs w:val="18"/>
                <w:lang w:eastAsia="ru-RU"/>
              </w:rPr>
              <w:t xml:space="preserve">Несоответствие итоговых строк источников финансирования дефицита ф. 0503127 и 0503164 </w:t>
            </w:r>
            <w:r w:rsidRPr="00DC35D1">
              <w:rPr>
                <w:sz w:val="18"/>
                <w:szCs w:val="18"/>
              </w:rPr>
              <w:t>недопустимо</w:t>
            </w:r>
          </w:p>
        </w:tc>
        <w:tc>
          <w:tcPr>
            <w:tcW w:w="425" w:type="dxa"/>
            <w:tcBorders>
              <w:left w:val="single" w:sz="4" w:space="0" w:color="000000"/>
              <w:bottom w:val="single" w:sz="4" w:space="0" w:color="000000"/>
              <w:right w:val="single" w:sz="4" w:space="0" w:color="000000"/>
            </w:tcBorders>
            <w:shd w:val="clear" w:color="auto" w:fill="FFFFFF"/>
          </w:tcPr>
          <w:p w:rsidR="0048363E" w:rsidRPr="00DC35D1" w:rsidRDefault="0048363E" w:rsidP="0048363E">
            <w:pPr>
              <w:shd w:val="clear" w:color="auto" w:fill="FFFFFF"/>
              <w:suppressAutoHyphens w:val="0"/>
              <w:rPr>
                <w:sz w:val="18"/>
                <w:szCs w:val="18"/>
                <w:lang w:eastAsia="ru-RU"/>
              </w:rPr>
            </w:pPr>
            <w:r>
              <w:rPr>
                <w:sz w:val="18"/>
                <w:szCs w:val="18"/>
                <w:lang w:eastAsia="ru-RU"/>
              </w:rPr>
              <w:t>Б</w:t>
            </w:r>
          </w:p>
        </w:tc>
        <w:tc>
          <w:tcPr>
            <w:tcW w:w="426" w:type="dxa"/>
            <w:tcBorders>
              <w:left w:val="single" w:sz="4" w:space="0" w:color="000000"/>
              <w:bottom w:val="single" w:sz="4" w:space="0" w:color="000000"/>
              <w:right w:val="single" w:sz="4" w:space="0" w:color="000000"/>
            </w:tcBorders>
            <w:shd w:val="clear" w:color="auto" w:fill="FFFFFF"/>
          </w:tcPr>
          <w:p w:rsidR="0048363E" w:rsidRDefault="0048363E" w:rsidP="0048363E">
            <w:pPr>
              <w:shd w:val="clear" w:color="auto" w:fill="FFFFFF"/>
              <w:suppressAutoHyphens w:val="0"/>
              <w:rPr>
                <w:sz w:val="18"/>
                <w:szCs w:val="18"/>
                <w:lang w:eastAsia="ru-RU"/>
              </w:rPr>
            </w:pPr>
            <w:r>
              <w:rPr>
                <w:sz w:val="18"/>
                <w:szCs w:val="18"/>
              </w:rPr>
              <w:t>ГРБС, РБС, ПБС</w:t>
            </w:r>
          </w:p>
        </w:tc>
      </w:tr>
      <w:tr w:rsidR="0048363E" w:rsidRPr="00DC35D1" w:rsidTr="00CA23E4">
        <w:trPr>
          <w:cantSplit/>
          <w:trHeight w:val="600"/>
        </w:trPr>
        <w:tc>
          <w:tcPr>
            <w:tcW w:w="423"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43. 1</w:t>
            </w:r>
          </w:p>
        </w:tc>
        <w:tc>
          <w:tcPr>
            <w:tcW w:w="423"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0503164</w:t>
            </w:r>
          </w:p>
        </w:tc>
        <w:tc>
          <w:tcPr>
            <w:tcW w:w="1001"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(ПРП= 500)</w:t>
            </w:r>
          </w:p>
        </w:tc>
        <w:tc>
          <w:tcPr>
            <w:tcW w:w="1286"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620</w:t>
            </w:r>
          </w:p>
        </w:tc>
        <w:tc>
          <w:tcPr>
            <w:tcW w:w="1000" w:type="dxa"/>
            <w:tcBorders>
              <w:top w:val="single" w:sz="4" w:space="0" w:color="000000"/>
              <w:left w:val="single" w:sz="4" w:space="0" w:color="000000"/>
              <w:bottom w:val="single" w:sz="4" w:space="0" w:color="000000"/>
              <w:right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shd w:val="clear" w:color="auto" w:fill="FFFFFF"/>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48363E" w:rsidRPr="00DC35D1" w:rsidRDefault="0048363E" w:rsidP="0048363E">
            <w:pPr>
              <w:shd w:val="clear" w:color="auto" w:fill="FFFFFF"/>
              <w:suppressAutoHyphens w:val="0"/>
              <w:rPr>
                <w:sz w:val="18"/>
                <w:szCs w:val="18"/>
              </w:rPr>
            </w:pPr>
            <w:r w:rsidRPr="00DC35D1">
              <w:rPr>
                <w:sz w:val="18"/>
                <w:szCs w:val="18"/>
                <w:lang w:eastAsia="ru-RU"/>
              </w:rPr>
              <w:t xml:space="preserve">Несоответствие итоговых строк источников внешнего финансирования дефицита бюджетов ф.0503127 и 0503164 </w:t>
            </w:r>
            <w:r w:rsidRPr="00DC35D1">
              <w:rPr>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48363E" w:rsidRPr="00DC35D1" w:rsidRDefault="0048363E" w:rsidP="0048363E">
            <w:pPr>
              <w:shd w:val="clear" w:color="auto" w:fill="FFFFFF"/>
              <w:suppressAutoHyphens w:val="0"/>
              <w:rPr>
                <w:sz w:val="18"/>
                <w:szCs w:val="18"/>
                <w:lang w:eastAsia="ru-RU"/>
              </w:rPr>
            </w:pPr>
            <w:r>
              <w:rPr>
                <w:sz w:val="18"/>
                <w:szCs w:val="18"/>
                <w:lang w:eastAsia="ru-RU"/>
              </w:rPr>
              <w:t>Б</w:t>
            </w:r>
          </w:p>
        </w:tc>
        <w:tc>
          <w:tcPr>
            <w:tcW w:w="426" w:type="dxa"/>
            <w:tcBorders>
              <w:top w:val="single" w:sz="4" w:space="0" w:color="000000"/>
              <w:left w:val="single" w:sz="4" w:space="0" w:color="000000"/>
              <w:bottom w:val="single" w:sz="4" w:space="0" w:color="000000"/>
              <w:right w:val="single" w:sz="4" w:space="0" w:color="000000"/>
            </w:tcBorders>
            <w:shd w:val="clear" w:color="auto" w:fill="FFFFFF"/>
          </w:tcPr>
          <w:p w:rsidR="0048363E" w:rsidRDefault="0048363E" w:rsidP="0048363E">
            <w:pPr>
              <w:shd w:val="clear" w:color="auto" w:fill="FFFFFF"/>
              <w:suppressAutoHyphens w:val="0"/>
              <w:rPr>
                <w:sz w:val="18"/>
                <w:szCs w:val="18"/>
                <w:lang w:eastAsia="ru-RU"/>
              </w:rPr>
            </w:pPr>
            <w:r>
              <w:rPr>
                <w:sz w:val="18"/>
                <w:szCs w:val="18"/>
              </w:rPr>
              <w:t>ГРБС, РБС, ПБС</w:t>
            </w: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700+810</w:t>
            </w: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501</w:t>
            </w:r>
            <w:r>
              <w:rPr>
                <w:rFonts w:ascii="Times New Roman" w:hAnsi="Times New Roman" w:cs="Times New Roman"/>
                <w:sz w:val="18"/>
                <w:szCs w:val="18"/>
              </w:rPr>
              <w:t>0</w:t>
            </w:r>
            <w:r w:rsidRPr="00DC35D1">
              <w:rPr>
                <w:rFonts w:ascii="Times New Roman" w:hAnsi="Times New Roman" w:cs="Times New Roman"/>
                <w:sz w:val="18"/>
                <w:szCs w:val="18"/>
              </w:rPr>
              <w:t>+502</w:t>
            </w:r>
            <w:r>
              <w:rPr>
                <w:rFonts w:ascii="Times New Roman" w:hAnsi="Times New Roman" w:cs="Times New Roman"/>
                <w:sz w:val="18"/>
                <w:szCs w:val="18"/>
              </w:rPr>
              <w:t>0</w:t>
            </w:r>
            <w:r w:rsidRPr="00DC35D1">
              <w:rPr>
                <w:rFonts w:ascii="Times New Roman" w:hAnsi="Times New Roman" w:cs="Times New Roman"/>
                <w:sz w:val="18"/>
                <w:szCs w:val="18"/>
              </w:rPr>
              <w:t xml:space="preserve"> – 440</w:t>
            </w:r>
            <w:r>
              <w:rPr>
                <w:rFonts w:ascii="Times New Roman" w:hAnsi="Times New Roman" w:cs="Times New Roman"/>
                <w:sz w:val="18"/>
                <w:szCs w:val="18"/>
              </w:rPr>
              <w:t>0</w:t>
            </w:r>
            <w:r w:rsidRPr="00DC35D1">
              <w:rPr>
                <w:rFonts w:ascii="Times New Roman" w:hAnsi="Times New Roman" w:cs="Times New Roman"/>
                <w:sz w:val="18"/>
                <w:szCs w:val="18"/>
              </w:rPr>
              <w:t xml:space="preserve"> – (4</w:t>
            </w:r>
            <w:r>
              <w:rPr>
                <w:rFonts w:ascii="Times New Roman" w:hAnsi="Times New Roman" w:cs="Times New Roman"/>
                <w:sz w:val="18"/>
                <w:szCs w:val="18"/>
              </w:rPr>
              <w:t>9</w:t>
            </w:r>
            <w:r w:rsidRPr="00DC35D1">
              <w:rPr>
                <w:rFonts w:ascii="Times New Roman" w:hAnsi="Times New Roman" w:cs="Times New Roman"/>
                <w:sz w:val="18"/>
                <w:szCs w:val="18"/>
              </w:rPr>
              <w:t>1</w:t>
            </w:r>
            <w:r>
              <w:rPr>
                <w:rFonts w:ascii="Times New Roman" w:hAnsi="Times New Roman" w:cs="Times New Roman"/>
                <w:sz w:val="18"/>
                <w:szCs w:val="18"/>
              </w:rPr>
              <w:t>0</w:t>
            </w:r>
            <w:r w:rsidRPr="00DC35D1">
              <w:rPr>
                <w:rFonts w:ascii="Times New Roman" w:hAnsi="Times New Roman" w:cs="Times New Roman"/>
                <w:sz w:val="18"/>
                <w:szCs w:val="18"/>
              </w:rPr>
              <w:t>+4</w:t>
            </w:r>
            <w:r>
              <w:rPr>
                <w:rFonts w:ascii="Times New Roman" w:hAnsi="Times New Roman" w:cs="Times New Roman"/>
                <w:sz w:val="18"/>
                <w:szCs w:val="18"/>
              </w:rPr>
              <w:t>9</w:t>
            </w:r>
            <w:r w:rsidRPr="00DC35D1">
              <w:rPr>
                <w:rFonts w:ascii="Times New Roman" w:hAnsi="Times New Roman" w:cs="Times New Roman"/>
                <w:sz w:val="18"/>
                <w:szCs w:val="18"/>
              </w:rPr>
              <w:t>2</w:t>
            </w:r>
            <w:r>
              <w:rPr>
                <w:rFonts w:ascii="Times New Roman" w:hAnsi="Times New Roman" w:cs="Times New Roman"/>
                <w:sz w:val="18"/>
                <w:szCs w:val="18"/>
              </w:rPr>
              <w:t>0</w:t>
            </w:r>
            <w:r w:rsidRPr="00DC35D1">
              <w:rPr>
                <w:rFonts w:ascii="Times New Roman" w:hAnsi="Times New Roman" w:cs="Times New Roman"/>
                <w:sz w:val="18"/>
                <w:szCs w:val="18"/>
              </w:rPr>
              <w:t>)</w:t>
            </w:r>
          </w:p>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0503184</w:t>
            </w:r>
          </w:p>
          <w:p w:rsidR="0048363E" w:rsidRDefault="0048363E" w:rsidP="0048363E">
            <w:pPr>
              <w:pStyle w:val="ConsPlusCell"/>
              <w:shd w:val="clear" w:color="auto" w:fill="FFFFFF"/>
              <w:snapToGrid w:val="0"/>
              <w:rPr>
                <w:rFonts w:ascii="Times New Roman" w:hAnsi="Times New Roman" w:cs="Times New Roman"/>
                <w:sz w:val="18"/>
                <w:szCs w:val="18"/>
              </w:rPr>
            </w:pPr>
          </w:p>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p w:rsidR="0048363E" w:rsidRDefault="0048363E" w:rsidP="0048363E">
            <w:pPr>
              <w:pStyle w:val="ConsPlusCell"/>
              <w:shd w:val="clear" w:color="auto" w:fill="FFFFFF"/>
              <w:snapToGrid w:val="0"/>
              <w:rPr>
                <w:rFonts w:ascii="Times New Roman" w:hAnsi="Times New Roman" w:cs="Times New Roman"/>
                <w:sz w:val="18"/>
                <w:szCs w:val="18"/>
              </w:rPr>
            </w:pPr>
          </w:p>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0503178 ПРП 500</w:t>
            </w: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010</w:t>
            </w:r>
          </w:p>
          <w:p w:rsidR="0048363E" w:rsidRDefault="0048363E" w:rsidP="0048363E">
            <w:pPr>
              <w:pStyle w:val="ConsPlusCell"/>
              <w:shd w:val="clear" w:color="auto" w:fill="FFFFFF"/>
              <w:snapToGrid w:val="0"/>
              <w:rPr>
                <w:rFonts w:ascii="Times New Roman" w:hAnsi="Times New Roman" w:cs="Times New Roman"/>
                <w:sz w:val="18"/>
                <w:szCs w:val="18"/>
              </w:rPr>
            </w:pPr>
          </w:p>
          <w:p w:rsidR="0048363E" w:rsidRDefault="0048363E" w:rsidP="0048363E">
            <w:pPr>
              <w:pStyle w:val="ConsPlusCell"/>
              <w:shd w:val="clear" w:color="auto" w:fill="FFFFFF"/>
              <w:snapToGrid w:val="0"/>
              <w:rPr>
                <w:rFonts w:ascii="Times New Roman" w:hAnsi="Times New Roman" w:cs="Times New Roman"/>
                <w:sz w:val="18"/>
                <w:szCs w:val="18"/>
              </w:rPr>
            </w:pPr>
          </w:p>
          <w:p w:rsidR="0048363E" w:rsidRDefault="0048363E" w:rsidP="0048363E">
            <w:pPr>
              <w:pStyle w:val="ConsPlusCell"/>
              <w:shd w:val="clear" w:color="auto" w:fill="FFFFFF"/>
              <w:snapToGrid w:val="0"/>
              <w:rPr>
                <w:rFonts w:ascii="Times New Roman" w:hAnsi="Times New Roman" w:cs="Times New Roman"/>
                <w:sz w:val="18"/>
                <w:szCs w:val="18"/>
              </w:rPr>
            </w:pPr>
          </w:p>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Итого по разделу 3</w:t>
            </w:r>
          </w:p>
        </w:tc>
        <w:tc>
          <w:tcPr>
            <w:tcW w:w="606"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p w:rsidR="0048363E" w:rsidRDefault="0048363E" w:rsidP="0048363E">
            <w:pPr>
              <w:pStyle w:val="ConsPlusCell"/>
              <w:shd w:val="clear" w:color="auto" w:fill="FFFFFF"/>
              <w:snapToGrid w:val="0"/>
              <w:rPr>
                <w:rFonts w:ascii="Times New Roman" w:hAnsi="Times New Roman" w:cs="Times New Roman"/>
                <w:sz w:val="18"/>
                <w:szCs w:val="18"/>
              </w:rPr>
            </w:pPr>
          </w:p>
          <w:p w:rsidR="0048363E" w:rsidRDefault="0048363E" w:rsidP="0048363E">
            <w:pPr>
              <w:pStyle w:val="ConsPlusCell"/>
              <w:shd w:val="clear" w:color="auto" w:fill="FFFFFF"/>
              <w:snapToGrid w:val="0"/>
              <w:rPr>
                <w:rFonts w:ascii="Times New Roman" w:hAnsi="Times New Roman" w:cs="Times New Roman"/>
                <w:sz w:val="18"/>
                <w:szCs w:val="18"/>
              </w:rPr>
            </w:pPr>
          </w:p>
          <w:p w:rsidR="0048363E" w:rsidRDefault="0048363E" w:rsidP="0048363E">
            <w:pPr>
              <w:pStyle w:val="ConsPlusCell"/>
              <w:shd w:val="clear" w:color="auto" w:fill="FFFFFF"/>
              <w:snapToGrid w:val="0"/>
              <w:rPr>
                <w:rFonts w:ascii="Times New Roman" w:hAnsi="Times New Roman" w:cs="Times New Roman"/>
                <w:sz w:val="18"/>
                <w:szCs w:val="18"/>
              </w:rPr>
            </w:pPr>
          </w:p>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5 </w:t>
            </w:r>
            <w:r w:rsidRPr="00DC35D1">
              <w:rPr>
                <w:rFonts w:ascii="Times New Roman" w:hAnsi="Times New Roman" w:cs="Times New Roman"/>
                <w:sz w:val="18"/>
                <w:szCs w:val="18"/>
              </w:rPr>
              <w:t>–</w:t>
            </w:r>
            <w:r>
              <w:rPr>
                <w:rFonts w:ascii="Times New Roman" w:hAnsi="Times New Roman" w:cs="Times New Roman"/>
                <w:sz w:val="18"/>
                <w:szCs w:val="18"/>
              </w:rPr>
              <w:t xml:space="preserve"> 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Изменение остатков денежных средств ф. 0503123 не соответствует аналогичному показателю ф. 0503127 </w:t>
            </w:r>
            <w:r>
              <w:rPr>
                <w:rFonts w:ascii="Times New Roman" w:hAnsi="Times New Roman" w:cs="Times New Roman"/>
                <w:sz w:val="18"/>
                <w:szCs w:val="18"/>
              </w:rPr>
              <w:t xml:space="preserve">с учетом показателей ф. 0503184 и 0503178 в части остатков в кассе </w:t>
            </w:r>
            <w:r w:rsidRPr="00DC35D1">
              <w:rPr>
                <w:rFonts w:ascii="Times New Roman" w:hAnsi="Times New Roman" w:cs="Times New Roman"/>
                <w:sz w:val="18"/>
                <w:szCs w:val="18"/>
              </w:rPr>
              <w:t>–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45.2*</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5805CE">
            <w:pPr>
              <w:pStyle w:val="ConsPlusCell"/>
              <w:rPr>
                <w:rFonts w:ascii="Times New Roman" w:hAnsi="Times New Roman" w:cs="Times New Roman"/>
                <w:sz w:val="18"/>
                <w:szCs w:val="18"/>
              </w:rPr>
            </w:pPr>
            <w:r w:rsidRPr="00DC35D1">
              <w:rPr>
                <w:rFonts w:ascii="Times New Roman" w:hAnsi="Times New Roman" w:cs="Times New Roman"/>
                <w:sz w:val="18"/>
                <w:szCs w:val="18"/>
              </w:rPr>
              <w:t>Д {Гр/</w:t>
            </w:r>
            <w:proofErr w:type="spellStart"/>
            <w:proofErr w:type="gramStart"/>
            <w:r w:rsidRPr="00DC35D1">
              <w:rPr>
                <w:rFonts w:ascii="Times New Roman" w:hAnsi="Times New Roman" w:cs="Times New Roman"/>
                <w:sz w:val="18"/>
                <w:szCs w:val="18"/>
              </w:rPr>
              <w:t>Пгр</w:t>
            </w:r>
            <w:proofErr w:type="spellEnd"/>
            <w:r w:rsidRPr="00DC35D1">
              <w:rPr>
                <w:rFonts w:ascii="Times New Roman" w:hAnsi="Times New Roman" w:cs="Times New Roman"/>
                <w:sz w:val="18"/>
                <w:szCs w:val="18"/>
              </w:rPr>
              <w:t>.=</w:t>
            </w:r>
            <w:proofErr w:type="gramEnd"/>
            <w:r w:rsidRPr="00DC35D1">
              <w:rPr>
                <w:rFonts w:ascii="Times New Roman" w:hAnsi="Times New Roman" w:cs="Times New Roman"/>
                <w:sz w:val="18"/>
                <w:szCs w:val="18"/>
              </w:rPr>
              <w:t>202}(не группировочным кодам)</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07</w:t>
            </w:r>
            <w:r>
              <w:rPr>
                <w:rFonts w:ascii="Times New Roman" w:hAnsi="Times New Roman" w:cs="Times New Roman"/>
                <w:sz w:val="18"/>
                <w:szCs w:val="18"/>
              </w:rPr>
              <w:t>0</w:t>
            </w:r>
            <w:r w:rsidRPr="00DC35D1">
              <w:rPr>
                <w:rFonts w:ascii="Times New Roman" w:hAnsi="Times New Roman" w:cs="Times New Roman"/>
                <w:sz w:val="18"/>
                <w:szCs w:val="18"/>
              </w:rPr>
              <w:t>1</w:t>
            </w:r>
            <w:r>
              <w:rPr>
                <w:rFonts w:ascii="Times New Roman" w:hAnsi="Times New Roman" w:cs="Times New Roman"/>
                <w:sz w:val="18"/>
                <w:szCs w:val="18"/>
              </w:rPr>
              <w:t xml:space="preserve"> + 0801</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0503184</w:t>
            </w: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Д {Гр/</w:t>
            </w:r>
            <w:proofErr w:type="spellStart"/>
            <w:proofErr w:type="gramStart"/>
            <w:r w:rsidRPr="00DC35D1">
              <w:rPr>
                <w:rFonts w:ascii="Times New Roman" w:hAnsi="Times New Roman" w:cs="Times New Roman"/>
                <w:sz w:val="18"/>
                <w:szCs w:val="18"/>
              </w:rPr>
              <w:t>Пгр</w:t>
            </w:r>
            <w:proofErr w:type="spellEnd"/>
            <w:r w:rsidRPr="00DC35D1">
              <w:rPr>
                <w:rFonts w:ascii="Times New Roman" w:hAnsi="Times New Roman" w:cs="Times New Roman"/>
                <w:sz w:val="18"/>
                <w:szCs w:val="18"/>
              </w:rPr>
              <w:t>.=</w:t>
            </w:r>
            <w:proofErr w:type="gramEnd"/>
            <w:r w:rsidRPr="00DC35D1">
              <w:rPr>
                <w:rFonts w:ascii="Times New Roman" w:hAnsi="Times New Roman" w:cs="Times New Roman"/>
                <w:sz w:val="18"/>
                <w:szCs w:val="18"/>
              </w:rPr>
              <w:t xml:space="preserve">202} </w:t>
            </w: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Сумма показателей по подгруппе доходов 202 в ф. 0503127 и ф. 0503184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45.3*</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Р % </w:t>
            </w:r>
            <w:proofErr w:type="gramStart"/>
            <w:r w:rsidRPr="00DC35D1">
              <w:rPr>
                <w:rFonts w:ascii="Times New Roman" w:hAnsi="Times New Roman" w:cs="Times New Roman"/>
                <w:sz w:val="18"/>
                <w:szCs w:val="18"/>
              </w:rPr>
              <w:t>КВР  5</w:t>
            </w:r>
            <w:proofErr w:type="gramEnd"/>
            <w:r w:rsidRPr="00DC35D1">
              <w:rPr>
                <w:rFonts w:ascii="Times New Roman" w:hAnsi="Times New Roman" w:cs="Times New Roman"/>
                <w:sz w:val="18"/>
                <w:szCs w:val="18"/>
              </w:rPr>
              <w:t>хх</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27</w:t>
            </w:r>
            <w:r>
              <w:rPr>
                <w:rFonts w:ascii="Times New Roman" w:hAnsi="Times New Roman" w:cs="Times New Roman"/>
                <w:sz w:val="18"/>
                <w:szCs w:val="18"/>
              </w:rPr>
              <w:t>0</w:t>
            </w:r>
            <w:r w:rsidRPr="00DC35D1">
              <w:rPr>
                <w:rFonts w:ascii="Times New Roman" w:hAnsi="Times New Roman" w:cs="Times New Roman"/>
                <w:sz w:val="18"/>
                <w:szCs w:val="18"/>
              </w:rPr>
              <w:t>1</w:t>
            </w:r>
            <w:r>
              <w:rPr>
                <w:rFonts w:ascii="Times New Roman" w:hAnsi="Times New Roman" w:cs="Times New Roman"/>
                <w:sz w:val="18"/>
                <w:szCs w:val="18"/>
              </w:rPr>
              <w:t>+ 2704</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вида расходов 5хх в ф. 0503127 не соответствует показателю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45.4*</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200 (итого)</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lang w:val="en-US"/>
              </w:rPr>
            </w:pPr>
            <w:r w:rsidRPr="00DC35D1">
              <w:rPr>
                <w:rFonts w:ascii="Times New Roman" w:hAnsi="Times New Roman" w:cs="Times New Roman"/>
                <w:sz w:val="18"/>
                <w:szCs w:val="18"/>
                <w:lang w:val="en-US"/>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900</w:t>
            </w:r>
            <w:r>
              <w:rPr>
                <w:rFonts w:ascii="Times New Roman" w:hAnsi="Times New Roman" w:cs="Times New Roman"/>
                <w:sz w:val="18"/>
                <w:szCs w:val="18"/>
              </w:rPr>
              <w:t>0</w:t>
            </w:r>
            <w:r w:rsidRPr="00DC35D1">
              <w:rPr>
                <w:rFonts w:ascii="Times New Roman" w:hAnsi="Times New Roman" w:cs="Times New Roman"/>
                <w:sz w:val="18"/>
                <w:szCs w:val="18"/>
              </w:rPr>
              <w:t xml:space="preserve"> (итого)</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0503178</w:t>
            </w: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Итого по разделу 3</w:t>
            </w: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строке 200 в ф. 0503127 не соответствует показателю по строке 900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 xml:space="preserve">с учетом ф. 0503178 в части остатков в кассе </w:t>
            </w:r>
            <w:r w:rsidRPr="00DC35D1">
              <w:rPr>
                <w:rFonts w:ascii="Times New Roman" w:hAnsi="Times New Roman" w:cs="Times New Roman"/>
                <w:sz w:val="18"/>
                <w:szCs w:val="18"/>
              </w:rPr>
              <w:t>– требует пояснений</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45.5</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48363E" w:rsidRDefault="0048363E" w:rsidP="0048363E">
            <w:pPr>
              <w:pStyle w:val="ConsPlusCell"/>
              <w:rPr>
                <w:rFonts w:ascii="Times New Roman" w:hAnsi="Times New Roman" w:cs="Times New Roman"/>
                <w:sz w:val="18"/>
                <w:szCs w:val="18"/>
              </w:rPr>
            </w:pPr>
          </w:p>
          <w:p w:rsidR="0048363E" w:rsidRDefault="0048363E" w:rsidP="0048363E">
            <w:pPr>
              <w:pStyle w:val="ConsPlusCell"/>
              <w:rPr>
                <w:rFonts w:ascii="Times New Roman" w:hAnsi="Times New Roman" w:cs="Times New Roman"/>
                <w:sz w:val="18"/>
                <w:szCs w:val="18"/>
              </w:rPr>
            </w:pPr>
            <w:r>
              <w:rPr>
                <w:rFonts w:ascii="Times New Roman" w:hAnsi="Times New Roman" w:cs="Times New Roman"/>
                <w:sz w:val="18"/>
                <w:szCs w:val="18"/>
              </w:rPr>
              <w:t>Д 101 – 110%, кроме 11008%, 11007%,</w:t>
            </w:r>
          </w:p>
          <w:p w:rsidR="0048363E" w:rsidRPr="00DC35D1" w:rsidRDefault="0048363E" w:rsidP="0048363E">
            <w:pPr>
              <w:pStyle w:val="ConsPlusCell"/>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trike/>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030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101 – 110%, кроме 11008%, 11007%, </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FB3995">
              <w:rPr>
                <w:rFonts w:ascii="Times New Roman" w:hAnsi="Times New Roman" w:cs="Times New Roman"/>
                <w:sz w:val="18"/>
                <w:szCs w:val="18"/>
              </w:rPr>
              <w:t>1090806%</w:t>
            </w: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Сумма показателей</w:t>
            </w:r>
            <w:r>
              <w:rPr>
                <w:rFonts w:ascii="Times New Roman" w:hAnsi="Times New Roman" w:cs="Times New Roman"/>
                <w:sz w:val="18"/>
                <w:szCs w:val="18"/>
              </w:rPr>
              <w:t xml:space="preserve"> </w:t>
            </w:r>
            <w:proofErr w:type="spellStart"/>
            <w:r>
              <w:rPr>
                <w:rFonts w:ascii="Times New Roman" w:hAnsi="Times New Roman" w:cs="Times New Roman"/>
                <w:sz w:val="18"/>
                <w:szCs w:val="18"/>
              </w:rPr>
              <w:t>дододов</w:t>
            </w:r>
            <w:proofErr w:type="spellEnd"/>
            <w:r>
              <w:rPr>
                <w:rFonts w:ascii="Times New Roman" w:hAnsi="Times New Roman" w:cs="Times New Roman"/>
                <w:sz w:val="18"/>
                <w:szCs w:val="18"/>
              </w:rPr>
              <w:t xml:space="preserve"> по КОСГУ 110</w:t>
            </w:r>
            <w:r w:rsidRPr="00DC35D1">
              <w:rPr>
                <w:rFonts w:ascii="Times New Roman" w:hAnsi="Times New Roman" w:cs="Times New Roman"/>
                <w:sz w:val="18"/>
                <w:szCs w:val="18"/>
              </w:rPr>
              <w:t xml:space="preserve"> в разделе 1 ф. 0503127 не соответствует показателю по строке 030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r>
              <w:rPr>
                <w:rFonts w:ascii="Times New Roman" w:hAnsi="Times New Roman" w:cs="Times New Roman"/>
                <w:sz w:val="18"/>
                <w:szCs w:val="18"/>
              </w:rPr>
              <w:t xml:space="preserve"> за минусом показателей ф. 0503184</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45.6</w:t>
            </w:r>
            <w:r>
              <w:rPr>
                <w:rFonts w:ascii="Times New Roman" w:hAnsi="Times New Roman" w:cs="Times New Roman"/>
                <w:sz w:val="18"/>
                <w:szCs w:val="18"/>
              </w:rPr>
              <w:t xml:space="preserve"> (кроме </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 xml:space="preserve"> 100)</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 (кроме отчета главы 100)</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%640 (код аналитической группы вида источников финансирования дефицитов бюджетов=640)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 (кроме отчета главы 100)</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163</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(кроме отчета главы 100)</w:t>
            </w: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%640 (код аналитической группы вида источников финансирования дефицитов бюджетов=640)</w:t>
            </w: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бюджетов=640 в разделе 3 ф. 0503127 не соответствует показателю по строке 163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за минусом показателей ф. 0503184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45.7</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%710 (код аналитической группы вида источников финансирования дефицитов бюджетов=710)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1</w:t>
            </w:r>
            <w:r>
              <w:rPr>
                <w:rFonts w:ascii="Times New Roman" w:hAnsi="Times New Roman" w:cs="Times New Roman"/>
                <w:sz w:val="18"/>
                <w:szCs w:val="18"/>
              </w:rPr>
              <w:t>9</w:t>
            </w:r>
            <w:r w:rsidRPr="00DC35D1">
              <w:rPr>
                <w:rFonts w:ascii="Times New Roman" w:hAnsi="Times New Roman" w:cs="Times New Roman"/>
                <w:sz w:val="18"/>
                <w:szCs w:val="18"/>
              </w:rPr>
              <w:t>1</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коду КИФ с аналитической группой вида источников финансирования дефицитов бюджетов=710 в разделе 3 ф. 0503127 не соответствует показателю по строке 1</w:t>
            </w:r>
            <w:r>
              <w:rPr>
                <w:rFonts w:ascii="Times New Roman" w:hAnsi="Times New Roman" w:cs="Times New Roman"/>
                <w:sz w:val="18"/>
                <w:szCs w:val="18"/>
              </w:rPr>
              <w:t>910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45.8</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2</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КРБ с ВР </w:t>
            </w:r>
            <w:r>
              <w:rPr>
                <w:rFonts w:ascii="Times New Roman" w:hAnsi="Times New Roman" w:cs="Times New Roman"/>
                <w:sz w:val="18"/>
                <w:szCs w:val="18"/>
              </w:rPr>
              <w:t>611, 612, 613, 614, 621, 622, 623,</w:t>
            </w:r>
            <w:r w:rsidRPr="00DC35D1">
              <w:rPr>
                <w:rFonts w:ascii="Times New Roman" w:hAnsi="Times New Roman" w:cs="Times New Roman"/>
                <w:sz w:val="18"/>
                <w:szCs w:val="18"/>
              </w:rPr>
              <w:t xml:space="preserve"> </w:t>
            </w:r>
            <w:r>
              <w:rPr>
                <w:rFonts w:ascii="Times New Roman" w:hAnsi="Times New Roman" w:cs="Times New Roman"/>
                <w:sz w:val="18"/>
                <w:szCs w:val="18"/>
              </w:rPr>
              <w:t xml:space="preserve">624, 625, </w:t>
            </w:r>
            <w:r w:rsidRPr="00DC35D1">
              <w:rPr>
                <w:rFonts w:ascii="Times New Roman" w:hAnsi="Times New Roman" w:cs="Times New Roman"/>
                <w:sz w:val="18"/>
                <w:szCs w:val="18"/>
              </w:rPr>
              <w:t>631, 632, 633,</w:t>
            </w:r>
            <w:r>
              <w:rPr>
                <w:rFonts w:ascii="Times New Roman" w:hAnsi="Times New Roman" w:cs="Times New Roman"/>
                <w:sz w:val="18"/>
                <w:szCs w:val="18"/>
              </w:rPr>
              <w:t>634,</w:t>
            </w:r>
            <w:r w:rsidRPr="00DC35D1">
              <w:rPr>
                <w:rFonts w:ascii="Times New Roman" w:hAnsi="Times New Roman" w:cs="Times New Roman"/>
                <w:sz w:val="18"/>
                <w:szCs w:val="18"/>
              </w:rPr>
              <w:t xml:space="preserve"> </w:t>
            </w:r>
            <w:r>
              <w:rPr>
                <w:rFonts w:ascii="Times New Roman" w:hAnsi="Times New Roman" w:cs="Times New Roman"/>
                <w:sz w:val="18"/>
                <w:szCs w:val="18"/>
              </w:rPr>
              <w:t xml:space="preserve">635, </w:t>
            </w:r>
            <w:r w:rsidRPr="00DC35D1">
              <w:rPr>
                <w:rFonts w:ascii="Times New Roman" w:hAnsi="Times New Roman" w:cs="Times New Roman"/>
                <w:sz w:val="18"/>
                <w:szCs w:val="18"/>
              </w:rPr>
              <w:t xml:space="preserve">811, 812, 813, </w:t>
            </w:r>
            <w:r>
              <w:rPr>
                <w:rFonts w:ascii="Times New Roman" w:hAnsi="Times New Roman" w:cs="Times New Roman"/>
                <w:sz w:val="18"/>
                <w:szCs w:val="18"/>
              </w:rPr>
              <w:t>815,</w:t>
            </w:r>
            <w:r w:rsidRPr="00DC35D1">
              <w:rPr>
                <w:rFonts w:ascii="Times New Roman" w:hAnsi="Times New Roman" w:cs="Times New Roman"/>
                <w:sz w:val="18"/>
                <w:szCs w:val="18"/>
              </w:rPr>
              <w:t xml:space="preserve"> 821, 822, 823, 824, 825</w:t>
            </w:r>
            <w:r>
              <w:rPr>
                <w:rFonts w:ascii="Times New Roman" w:hAnsi="Times New Roman" w:cs="Times New Roman"/>
                <w:sz w:val="18"/>
                <w:szCs w:val="18"/>
              </w:rPr>
              <w:t>, 826, 827</w:t>
            </w:r>
            <w:r w:rsidR="0033455F">
              <w:rPr>
                <w:rFonts w:ascii="Times New Roman" w:hAnsi="Times New Roman" w:cs="Times New Roman"/>
                <w:sz w:val="18"/>
                <w:szCs w:val="18"/>
              </w:rPr>
              <w:t>, 828</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6+7</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кодам КРБ с ВР 611, 612, 613, </w:t>
            </w:r>
            <w:r>
              <w:rPr>
                <w:rFonts w:ascii="Times New Roman" w:hAnsi="Times New Roman" w:cs="Times New Roman"/>
                <w:sz w:val="18"/>
                <w:szCs w:val="18"/>
              </w:rPr>
              <w:t xml:space="preserve">614, </w:t>
            </w:r>
            <w:r w:rsidRPr="00DC35D1">
              <w:rPr>
                <w:rFonts w:ascii="Times New Roman" w:hAnsi="Times New Roman" w:cs="Times New Roman"/>
                <w:sz w:val="18"/>
                <w:szCs w:val="18"/>
              </w:rPr>
              <w:t xml:space="preserve">621, 622, 623, </w:t>
            </w:r>
            <w:r>
              <w:rPr>
                <w:rFonts w:ascii="Times New Roman" w:hAnsi="Times New Roman" w:cs="Times New Roman"/>
                <w:sz w:val="18"/>
                <w:szCs w:val="18"/>
              </w:rPr>
              <w:t xml:space="preserve">624, 625, </w:t>
            </w:r>
            <w:r w:rsidRPr="00DC35D1">
              <w:rPr>
                <w:rFonts w:ascii="Times New Roman" w:hAnsi="Times New Roman" w:cs="Times New Roman"/>
                <w:sz w:val="18"/>
                <w:szCs w:val="18"/>
              </w:rPr>
              <w:t>631, 632, 633,</w:t>
            </w:r>
            <w:r>
              <w:rPr>
                <w:rFonts w:ascii="Times New Roman" w:hAnsi="Times New Roman" w:cs="Times New Roman"/>
                <w:sz w:val="18"/>
                <w:szCs w:val="18"/>
              </w:rPr>
              <w:t xml:space="preserve"> 634, 635, </w:t>
            </w:r>
            <w:r w:rsidRPr="00DC35D1">
              <w:rPr>
                <w:rFonts w:ascii="Times New Roman" w:hAnsi="Times New Roman" w:cs="Times New Roman"/>
                <w:sz w:val="18"/>
                <w:szCs w:val="18"/>
              </w:rPr>
              <w:t xml:space="preserve">811, 812, 813, </w:t>
            </w:r>
            <w:r>
              <w:rPr>
                <w:rFonts w:ascii="Times New Roman" w:hAnsi="Times New Roman" w:cs="Times New Roman"/>
                <w:sz w:val="18"/>
                <w:szCs w:val="18"/>
              </w:rPr>
              <w:t xml:space="preserve">815, </w:t>
            </w:r>
            <w:r w:rsidRPr="00DC35D1">
              <w:rPr>
                <w:rFonts w:ascii="Times New Roman" w:hAnsi="Times New Roman" w:cs="Times New Roman"/>
                <w:sz w:val="18"/>
                <w:szCs w:val="18"/>
              </w:rPr>
              <w:t>821, 822, 823,</w:t>
            </w:r>
            <w:r>
              <w:rPr>
                <w:rFonts w:ascii="Times New Roman" w:hAnsi="Times New Roman" w:cs="Times New Roman"/>
                <w:sz w:val="18"/>
                <w:szCs w:val="18"/>
              </w:rPr>
              <w:t xml:space="preserve"> </w:t>
            </w:r>
            <w:r w:rsidRPr="00DC35D1">
              <w:rPr>
                <w:rFonts w:ascii="Times New Roman" w:hAnsi="Times New Roman" w:cs="Times New Roman"/>
                <w:sz w:val="18"/>
                <w:szCs w:val="18"/>
              </w:rPr>
              <w:t>824, 825</w:t>
            </w:r>
            <w:r>
              <w:rPr>
                <w:rFonts w:ascii="Times New Roman" w:hAnsi="Times New Roman" w:cs="Times New Roman"/>
                <w:sz w:val="18"/>
                <w:szCs w:val="18"/>
              </w:rPr>
              <w:t>, 826, 827</w:t>
            </w:r>
            <w:r w:rsidR="0033455F">
              <w:rPr>
                <w:rFonts w:ascii="Times New Roman" w:hAnsi="Times New Roman" w:cs="Times New Roman"/>
                <w:sz w:val="18"/>
                <w:szCs w:val="18"/>
              </w:rPr>
              <w:t>, 828</w:t>
            </w:r>
            <w:r w:rsidRPr="00DC35D1">
              <w:rPr>
                <w:rFonts w:ascii="Times New Roman" w:hAnsi="Times New Roman" w:cs="Times New Roman"/>
                <w:sz w:val="18"/>
                <w:szCs w:val="18"/>
              </w:rPr>
              <w:t xml:space="preserve"> в разделе 2 ф. 0503127 не соответствует сумме показателей по строкам 26</w:t>
            </w:r>
            <w:r>
              <w:rPr>
                <w:rFonts w:ascii="Times New Roman" w:hAnsi="Times New Roman" w:cs="Times New Roman"/>
                <w:sz w:val="18"/>
                <w:szCs w:val="18"/>
              </w:rPr>
              <w:t>00</w:t>
            </w:r>
            <w:r w:rsidRPr="00DC35D1">
              <w:rPr>
                <w:rFonts w:ascii="Times New Roman" w:hAnsi="Times New Roman" w:cs="Times New Roman"/>
                <w:sz w:val="18"/>
                <w:szCs w:val="18"/>
              </w:rPr>
              <w:t xml:space="preserve"> + </w:t>
            </w:r>
            <w:r>
              <w:rPr>
                <w:rFonts w:ascii="Times New Roman" w:hAnsi="Times New Roman" w:cs="Times New Roman"/>
                <w:sz w:val="18"/>
                <w:szCs w:val="18"/>
              </w:rPr>
              <w:t>3000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требуются пояснения</w:t>
            </w:r>
            <w:r w:rsidRPr="00DC35D1">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roofErr w:type="gramStart"/>
            <w:r w:rsidRPr="00DC35D1">
              <w:rPr>
                <w:rFonts w:ascii="Times New Roman" w:hAnsi="Times New Roman" w:cs="Times New Roman"/>
                <w:sz w:val="18"/>
                <w:szCs w:val="18"/>
              </w:rPr>
              <w:t>45.9</w:t>
            </w:r>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кроме </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 xml:space="preserve"> 100)</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%540 (код аналитической группы вида источников финансирования дефицитов бюджетов=540)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343</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бюджетов=540 в разделе 3 ф. 0503127 не соответствует показателю по строке 343</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w:t>
            </w:r>
            <w:r w:rsidRPr="00DC35D1">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45.10</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%810 (код аналитической группы вида источников финансирования дефицитов бюджетов=810)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w:t>
            </w:r>
            <w:r w:rsidRPr="00DC35D1">
              <w:rPr>
                <w:rFonts w:ascii="Times New Roman" w:hAnsi="Times New Roman" w:cs="Times New Roman"/>
                <w:sz w:val="18"/>
                <w:szCs w:val="18"/>
              </w:rPr>
              <w:t>1</w:t>
            </w:r>
            <w:r>
              <w:rPr>
                <w:rFonts w:ascii="Times New Roman" w:hAnsi="Times New Roman" w:cs="Times New Roman"/>
                <w:sz w:val="18"/>
                <w:szCs w:val="18"/>
              </w:rPr>
              <w:t>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бюджетов=810 в разделе 3 ф. 0503127 не соответствует показателю по строке 3</w:t>
            </w:r>
            <w:r>
              <w:rPr>
                <w:rFonts w:ascii="Times New Roman" w:hAnsi="Times New Roman" w:cs="Times New Roman"/>
                <w:sz w:val="18"/>
                <w:szCs w:val="18"/>
              </w:rPr>
              <w:t>810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lastRenderedPageBreak/>
              <w:t>45.11</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3</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И %820 (код аналитической группы вида источников финансирования дефицитов бюджетов=820)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3</w:t>
            </w:r>
            <w:r>
              <w:rPr>
                <w:rFonts w:ascii="Times New Roman" w:hAnsi="Times New Roman" w:cs="Times New Roman"/>
                <w:sz w:val="18"/>
                <w:szCs w:val="18"/>
              </w:rPr>
              <w:t>820</w:t>
            </w:r>
            <w:r w:rsidRPr="00DC35D1">
              <w:rPr>
                <w:rFonts w:ascii="Times New Roman" w:hAnsi="Times New Roman" w:cs="Times New Roman"/>
                <w:sz w:val="18"/>
                <w:szCs w:val="18"/>
              </w:rPr>
              <w:t xml:space="preserve">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коду КИФ с аналитической группой вида источников финансирования дефицитов бюджетов=820 в разделе 3 ф. 0503127 не соответствует показателю по строке 3</w:t>
            </w:r>
            <w:r>
              <w:rPr>
                <w:rFonts w:ascii="Times New Roman" w:hAnsi="Times New Roman" w:cs="Times New Roman"/>
                <w:sz w:val="18"/>
                <w:szCs w:val="18"/>
              </w:rPr>
              <w:t>820</w:t>
            </w:r>
            <w:r w:rsidRPr="00DC35D1">
              <w:rPr>
                <w:rFonts w:ascii="Times New Roman" w:hAnsi="Times New Roman" w:cs="Times New Roman"/>
                <w:sz w:val="18"/>
                <w:szCs w:val="18"/>
              </w:rPr>
              <w:t xml:space="preserve"> в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45.12</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%120 (код аналитической группы подвида доходов=120)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040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0503184 </w:t>
            </w:r>
            <w:r w:rsidRPr="00DC35D1">
              <w:rPr>
                <w:rFonts w:ascii="Times New Roman" w:hAnsi="Times New Roman" w:cs="Times New Roman"/>
                <w:sz w:val="18"/>
                <w:szCs w:val="18"/>
              </w:rPr>
              <w:t>Д %120 (код аналитической группы подвида доходов=120)</w:t>
            </w: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Сумма показателей по КДБ с аналитической группой подвида доходов=120 в разделе 1 ф. 0503127 не соответствует показателю по строке 040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sidRPr="00261181">
              <w:rPr>
                <w:rFonts w:ascii="Times New Roman" w:hAnsi="Times New Roman" w:cs="Times New Roman"/>
                <w:sz w:val="18"/>
                <w:szCs w:val="18"/>
              </w:rPr>
              <w:t>с учетом показателей ф. 0503184</w:t>
            </w:r>
            <w:r>
              <w:rPr>
                <w:rFonts w:ascii="Times New Roman" w:hAnsi="Times New Roman" w:cs="Times New Roman"/>
                <w:sz w:val="18"/>
                <w:szCs w:val="18"/>
              </w:rPr>
              <w:t xml:space="preserve"> </w:t>
            </w:r>
            <w:r w:rsidRPr="00DC35D1">
              <w:rPr>
                <w:rFonts w:ascii="Times New Roman" w:hAnsi="Times New Roman" w:cs="Times New Roman"/>
                <w:sz w:val="18"/>
                <w:szCs w:val="18"/>
              </w:rPr>
              <w:t>-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45.13</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Д %130 (код аналитической группы подвида доходов=130)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w:t>
            </w:r>
            <w:r>
              <w:rPr>
                <w:rFonts w:ascii="Times New Roman" w:hAnsi="Times New Roman" w:cs="Times New Roman"/>
                <w:sz w:val="18"/>
                <w:szCs w:val="18"/>
              </w:rPr>
              <w:t>0-4210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с аналитической группой подвида доходов=130 в разделе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показател</w:t>
            </w:r>
            <w:r>
              <w:rPr>
                <w:rFonts w:ascii="Times New Roman" w:hAnsi="Times New Roman" w:cs="Times New Roman"/>
                <w:sz w:val="18"/>
                <w:szCs w:val="18"/>
              </w:rPr>
              <w:t>е</w:t>
            </w:r>
            <w:r w:rsidRPr="00DC35D1">
              <w:rPr>
                <w:rFonts w:ascii="Times New Roman" w:hAnsi="Times New Roman" w:cs="Times New Roman"/>
                <w:sz w:val="18"/>
                <w:szCs w:val="18"/>
              </w:rPr>
              <w:t xml:space="preserve"> по строк</w:t>
            </w:r>
            <w:r>
              <w:rPr>
                <w:rFonts w:ascii="Times New Roman" w:hAnsi="Times New Roman" w:cs="Times New Roman"/>
                <w:sz w:val="18"/>
                <w:szCs w:val="18"/>
              </w:rPr>
              <w:t>ам</w:t>
            </w:r>
            <w:r w:rsidRPr="00DC35D1">
              <w:rPr>
                <w:rFonts w:ascii="Times New Roman" w:hAnsi="Times New Roman" w:cs="Times New Roman"/>
                <w:sz w:val="18"/>
                <w:szCs w:val="18"/>
              </w:rPr>
              <w:t xml:space="preserve"> 050</w:t>
            </w:r>
            <w:r>
              <w:rPr>
                <w:rFonts w:ascii="Times New Roman" w:hAnsi="Times New Roman" w:cs="Times New Roman"/>
                <w:sz w:val="18"/>
                <w:szCs w:val="18"/>
              </w:rPr>
              <w:t>0 и 4210</w:t>
            </w:r>
            <w:r w:rsidRPr="00DC35D1">
              <w:rPr>
                <w:rFonts w:ascii="Times New Roman" w:hAnsi="Times New Roman" w:cs="Times New Roman"/>
                <w:sz w:val="18"/>
                <w:szCs w:val="18"/>
              </w:rPr>
              <w:t xml:space="preserve"> в ф. 0503123 – 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sidRPr="00DC35D1">
              <w:rPr>
                <w:rFonts w:ascii="Times New Roman" w:hAnsi="Times New Roman" w:cs="Times New Roman"/>
                <w:sz w:val="18"/>
                <w:szCs w:val="18"/>
              </w:rPr>
              <w:t>45.14</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48363E" w:rsidRDefault="0048363E" w:rsidP="0048363E">
            <w:pPr>
              <w:pStyle w:val="ConsPlusCell"/>
              <w:shd w:val="clear" w:color="auto" w:fill="FFFFFF"/>
              <w:snapToGrid w:val="0"/>
              <w:rPr>
                <w:rFonts w:ascii="Times New Roman" w:hAnsi="Times New Roman" w:cs="Times New Roman"/>
                <w:sz w:val="18"/>
                <w:szCs w:val="18"/>
              </w:rPr>
            </w:pPr>
          </w:p>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115%, 116%,</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1090806%</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060</w:t>
            </w:r>
            <w:r>
              <w:rPr>
                <w:rFonts w:ascii="Times New Roman" w:hAnsi="Times New Roman" w:cs="Times New Roman"/>
                <w:sz w:val="18"/>
                <w:szCs w:val="18"/>
              </w:rPr>
              <w:t>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r>
              <w:rPr>
                <w:rFonts w:ascii="Times New Roman" w:hAnsi="Times New Roman" w:cs="Times New Roman"/>
                <w:sz w:val="18"/>
                <w:szCs w:val="18"/>
              </w:rPr>
              <w:t xml:space="preserve">115, </w:t>
            </w:r>
            <w:proofErr w:type="gramStart"/>
            <w:r>
              <w:rPr>
                <w:rFonts w:ascii="Times New Roman" w:hAnsi="Times New Roman" w:cs="Times New Roman"/>
                <w:sz w:val="18"/>
                <w:szCs w:val="18"/>
              </w:rPr>
              <w:t xml:space="preserve">116 </w:t>
            </w:r>
            <w:r w:rsidRPr="00DC35D1">
              <w:rPr>
                <w:rFonts w:ascii="Times New Roman" w:hAnsi="Times New Roman" w:cs="Times New Roman"/>
                <w:sz w:val="18"/>
                <w:szCs w:val="18"/>
              </w:rPr>
              <w:t xml:space="preserve"> в</w:t>
            </w:r>
            <w:proofErr w:type="gramEnd"/>
            <w:r w:rsidRPr="00DC35D1">
              <w:rPr>
                <w:rFonts w:ascii="Times New Roman" w:hAnsi="Times New Roman" w:cs="Times New Roman"/>
                <w:sz w:val="18"/>
                <w:szCs w:val="18"/>
              </w:rPr>
              <w:t xml:space="preserve"> разделе 1 ф. 0503127 не соответствует показателю по строке 060</w:t>
            </w:r>
            <w:r>
              <w:rPr>
                <w:rFonts w:ascii="Times New Roman" w:hAnsi="Times New Roman" w:cs="Times New Roman"/>
                <w:sz w:val="18"/>
                <w:szCs w:val="18"/>
              </w:rPr>
              <w:t>0</w:t>
            </w:r>
            <w:r w:rsidRPr="00DC35D1">
              <w:rPr>
                <w:rFonts w:ascii="Times New Roman" w:hAnsi="Times New Roman" w:cs="Times New Roman"/>
                <w:sz w:val="18"/>
                <w:szCs w:val="18"/>
              </w:rPr>
              <w:t xml:space="preserve"> в ф. 0503123 –</w:t>
            </w:r>
            <w:r>
              <w:rPr>
                <w:rFonts w:ascii="Times New Roman" w:hAnsi="Times New Roman" w:cs="Times New Roman"/>
                <w:sz w:val="18"/>
                <w:szCs w:val="18"/>
              </w:rPr>
              <w:t xml:space="preserve"> </w:t>
            </w:r>
            <w:r w:rsidRPr="00DC35D1">
              <w:rPr>
                <w:rFonts w:ascii="Times New Roman" w:hAnsi="Times New Roman" w:cs="Times New Roman"/>
                <w:sz w:val="18"/>
                <w:szCs w:val="18"/>
              </w:rPr>
              <w:t>требует пояснения</w:t>
            </w:r>
          </w:p>
        </w:tc>
        <w:tc>
          <w:tcPr>
            <w:tcW w:w="425"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45.15</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%410,  </w:t>
            </w:r>
          </w:p>
          <w:p w:rsidR="0048363E"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 xml:space="preserve">Раздел </w:t>
            </w:r>
            <w:r>
              <w:rPr>
                <w:rFonts w:ascii="Times New Roman" w:hAnsi="Times New Roman" w:cs="Times New Roman"/>
                <w:sz w:val="18"/>
                <w:szCs w:val="18"/>
              </w:rPr>
              <w:t>3</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И %410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1410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spellStart"/>
            <w:r w:rsidRPr="00DC35D1">
              <w:rPr>
                <w:rFonts w:ascii="Times New Roman" w:hAnsi="Times New Roman" w:cs="Times New Roman"/>
                <w:sz w:val="18"/>
                <w:szCs w:val="18"/>
              </w:rPr>
              <w:t>по</w:t>
            </w:r>
            <w:proofErr w:type="spellEnd"/>
            <w:r w:rsidRPr="00DC35D1">
              <w:rPr>
                <w:rFonts w:ascii="Times New Roman" w:hAnsi="Times New Roman" w:cs="Times New Roman"/>
                <w:sz w:val="18"/>
                <w:szCs w:val="18"/>
              </w:rPr>
              <w:t xml:space="preserve"> КДБ с аналитической группой подвида доходов=</w:t>
            </w:r>
            <w:r>
              <w:rPr>
                <w:rFonts w:ascii="Times New Roman" w:hAnsi="Times New Roman" w:cs="Times New Roman"/>
                <w:sz w:val="18"/>
                <w:szCs w:val="18"/>
              </w:rPr>
              <w:t>41</w:t>
            </w:r>
            <w:r w:rsidRPr="00DC35D1">
              <w:rPr>
                <w:rFonts w:ascii="Times New Roman" w:hAnsi="Times New Roman" w:cs="Times New Roman"/>
                <w:sz w:val="18"/>
                <w:szCs w:val="18"/>
              </w:rPr>
              <w:t>0 в раздел</w:t>
            </w:r>
            <w:r>
              <w:rPr>
                <w:rFonts w:ascii="Times New Roman" w:hAnsi="Times New Roman" w:cs="Times New Roman"/>
                <w:sz w:val="18"/>
                <w:szCs w:val="18"/>
              </w:rPr>
              <w:t>ах</w:t>
            </w:r>
            <w:r w:rsidRPr="00DC35D1">
              <w:rPr>
                <w:rFonts w:ascii="Times New Roman" w:hAnsi="Times New Roman" w:cs="Times New Roman"/>
                <w:sz w:val="18"/>
                <w:szCs w:val="18"/>
              </w:rPr>
              <w:t xml:space="preserve"> 1</w:t>
            </w:r>
            <w:r>
              <w:rPr>
                <w:rFonts w:ascii="Times New Roman" w:hAnsi="Times New Roman" w:cs="Times New Roman"/>
                <w:sz w:val="18"/>
                <w:szCs w:val="18"/>
              </w:rPr>
              <w:t>, 3</w:t>
            </w:r>
            <w:r w:rsidRPr="00DC35D1">
              <w:rPr>
                <w:rFonts w:ascii="Times New Roman" w:hAnsi="Times New Roman" w:cs="Times New Roman"/>
                <w:sz w:val="18"/>
                <w:szCs w:val="18"/>
              </w:rPr>
              <w:t xml:space="preserve"> ф. 0503127 не соответствует показателю по строке </w:t>
            </w:r>
            <w:r>
              <w:rPr>
                <w:rFonts w:ascii="Times New Roman" w:hAnsi="Times New Roman" w:cs="Times New Roman"/>
                <w:sz w:val="18"/>
                <w:szCs w:val="18"/>
              </w:rPr>
              <w:t>1410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45.15.1</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%420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1420</w:t>
            </w:r>
          </w:p>
        </w:tc>
        <w:tc>
          <w:tcPr>
            <w:tcW w:w="1000"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spellStart"/>
            <w:r w:rsidRPr="00DC35D1">
              <w:rPr>
                <w:rFonts w:ascii="Times New Roman" w:hAnsi="Times New Roman" w:cs="Times New Roman"/>
                <w:sz w:val="18"/>
                <w:szCs w:val="18"/>
              </w:rPr>
              <w:t>по</w:t>
            </w:r>
            <w:proofErr w:type="spellEnd"/>
            <w:r w:rsidRPr="00DC35D1">
              <w:rPr>
                <w:rFonts w:ascii="Times New Roman" w:hAnsi="Times New Roman" w:cs="Times New Roman"/>
                <w:sz w:val="18"/>
                <w:szCs w:val="18"/>
              </w:rPr>
              <w:t xml:space="preserve"> КДБ с аналитической группой подвида доходов=</w:t>
            </w:r>
            <w:r>
              <w:rPr>
                <w:rFonts w:ascii="Times New Roman" w:hAnsi="Times New Roman" w:cs="Times New Roman"/>
                <w:sz w:val="18"/>
                <w:szCs w:val="18"/>
              </w:rPr>
              <w:t>42</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1420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45.16</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%430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1430</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spellStart"/>
            <w:r w:rsidRPr="00DC35D1">
              <w:rPr>
                <w:rFonts w:ascii="Times New Roman" w:hAnsi="Times New Roman" w:cs="Times New Roman"/>
                <w:sz w:val="18"/>
                <w:szCs w:val="18"/>
              </w:rPr>
              <w:t>по</w:t>
            </w:r>
            <w:proofErr w:type="spellEnd"/>
            <w:r w:rsidRPr="00DC35D1">
              <w:rPr>
                <w:rFonts w:ascii="Times New Roman" w:hAnsi="Times New Roman" w:cs="Times New Roman"/>
                <w:sz w:val="18"/>
                <w:szCs w:val="18"/>
              </w:rPr>
              <w:t xml:space="preserve"> КДБ с аналитической группой подвида доходов=</w:t>
            </w:r>
            <w:r>
              <w:rPr>
                <w:rFonts w:ascii="Times New Roman" w:hAnsi="Times New Roman" w:cs="Times New Roman"/>
                <w:sz w:val="18"/>
                <w:szCs w:val="18"/>
              </w:rPr>
              <w:t>43</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показателю по строке </w:t>
            </w:r>
            <w:r>
              <w:rPr>
                <w:rFonts w:ascii="Times New Roman" w:hAnsi="Times New Roman" w:cs="Times New Roman"/>
                <w:sz w:val="18"/>
                <w:szCs w:val="18"/>
              </w:rPr>
              <w:t>1430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45.17</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Раздел 1</w:t>
            </w:r>
          </w:p>
          <w:p w:rsidR="0048363E" w:rsidRPr="00DC35D1" w:rsidRDefault="0048363E" w:rsidP="0048363E">
            <w:pPr>
              <w:pStyle w:val="ConsPlusCell"/>
              <w:shd w:val="clear" w:color="auto" w:fill="FFFFFF"/>
              <w:snapToGrid w:val="0"/>
              <w:rPr>
                <w:rFonts w:ascii="Times New Roman" w:hAnsi="Times New Roman" w:cs="Times New Roman"/>
                <w:sz w:val="18"/>
                <w:szCs w:val="18"/>
              </w:rPr>
            </w:pPr>
            <w:proofErr w:type="gramStart"/>
            <w:r>
              <w:rPr>
                <w:rFonts w:ascii="Times New Roman" w:hAnsi="Times New Roman" w:cs="Times New Roman"/>
                <w:sz w:val="18"/>
                <w:szCs w:val="18"/>
              </w:rPr>
              <w:t>Д  %</w:t>
            </w:r>
            <w:proofErr w:type="gramEnd"/>
            <w:r>
              <w:rPr>
                <w:rFonts w:ascii="Times New Roman" w:hAnsi="Times New Roman" w:cs="Times New Roman"/>
                <w:sz w:val="18"/>
                <w:szCs w:val="18"/>
              </w:rPr>
              <w:t>440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1203 + 1440</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spellStart"/>
            <w:r w:rsidRPr="00DC35D1">
              <w:rPr>
                <w:rFonts w:ascii="Times New Roman" w:hAnsi="Times New Roman" w:cs="Times New Roman"/>
                <w:sz w:val="18"/>
                <w:szCs w:val="18"/>
              </w:rPr>
              <w:t>по</w:t>
            </w:r>
            <w:proofErr w:type="spellEnd"/>
            <w:r w:rsidRPr="00DC35D1">
              <w:rPr>
                <w:rFonts w:ascii="Times New Roman" w:hAnsi="Times New Roman" w:cs="Times New Roman"/>
                <w:sz w:val="18"/>
                <w:szCs w:val="18"/>
              </w:rPr>
              <w:t xml:space="preserve"> КДБ с аналитической группой подвида доходов=</w:t>
            </w:r>
            <w:r>
              <w:rPr>
                <w:rFonts w:ascii="Times New Roman" w:hAnsi="Times New Roman" w:cs="Times New Roman"/>
                <w:sz w:val="18"/>
                <w:szCs w:val="18"/>
              </w:rPr>
              <w:t>44</w:t>
            </w:r>
            <w:r w:rsidRPr="00DC35D1">
              <w:rPr>
                <w:rFonts w:ascii="Times New Roman" w:hAnsi="Times New Roman" w:cs="Times New Roman"/>
                <w:sz w:val="18"/>
                <w:szCs w:val="18"/>
              </w:rPr>
              <w:t>0 в раздел</w:t>
            </w:r>
            <w:r>
              <w:rPr>
                <w:rFonts w:ascii="Times New Roman" w:hAnsi="Times New Roman" w:cs="Times New Roman"/>
                <w:sz w:val="18"/>
                <w:szCs w:val="18"/>
              </w:rPr>
              <w:t>е</w:t>
            </w:r>
            <w:r w:rsidRPr="00DC35D1">
              <w:rPr>
                <w:rFonts w:ascii="Times New Roman" w:hAnsi="Times New Roman" w:cs="Times New Roman"/>
                <w:sz w:val="18"/>
                <w:szCs w:val="18"/>
              </w:rPr>
              <w:t xml:space="preserve"> 1 ф. 0503127 не соответствует </w:t>
            </w:r>
            <w:r>
              <w:rPr>
                <w:rFonts w:ascii="Times New Roman" w:hAnsi="Times New Roman" w:cs="Times New Roman"/>
                <w:sz w:val="18"/>
                <w:szCs w:val="18"/>
              </w:rPr>
              <w:t xml:space="preserve">сумме </w:t>
            </w:r>
            <w:r w:rsidRPr="00DC35D1">
              <w:rPr>
                <w:rFonts w:ascii="Times New Roman" w:hAnsi="Times New Roman" w:cs="Times New Roman"/>
                <w:sz w:val="18"/>
                <w:szCs w:val="18"/>
              </w:rPr>
              <w:t xml:space="preserve">строк </w:t>
            </w:r>
            <w:r>
              <w:rPr>
                <w:rFonts w:ascii="Times New Roman" w:hAnsi="Times New Roman" w:cs="Times New Roman"/>
                <w:sz w:val="18"/>
                <w:szCs w:val="18"/>
              </w:rPr>
              <w:t>1203 и 1440</w:t>
            </w:r>
            <w:r w:rsidRPr="00DC35D1">
              <w:rPr>
                <w:rFonts w:ascii="Times New Roman" w:hAnsi="Times New Roman" w:cs="Times New Roman"/>
                <w:sz w:val="18"/>
                <w:szCs w:val="18"/>
              </w:rPr>
              <w:t xml:space="preserve"> в ф. 0503123 –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45.18</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201%</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0708 + 0808</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proofErr w:type="gramStart"/>
            <w:r>
              <w:rPr>
                <w:rFonts w:ascii="Times New Roman" w:hAnsi="Times New Roman" w:cs="Times New Roman"/>
                <w:sz w:val="18"/>
                <w:szCs w:val="18"/>
              </w:rPr>
              <w:t xml:space="preserve">201 </w:t>
            </w:r>
            <w:r w:rsidRPr="00DC35D1">
              <w:rPr>
                <w:rFonts w:ascii="Times New Roman" w:hAnsi="Times New Roman" w:cs="Times New Roman"/>
                <w:sz w:val="18"/>
                <w:szCs w:val="18"/>
              </w:rPr>
              <w:t xml:space="preserve"> в</w:t>
            </w:r>
            <w:proofErr w:type="gramEnd"/>
            <w:r w:rsidRPr="00DC35D1">
              <w:rPr>
                <w:rFonts w:ascii="Times New Roman" w:hAnsi="Times New Roman" w:cs="Times New Roman"/>
                <w:sz w:val="18"/>
                <w:szCs w:val="18"/>
              </w:rPr>
              <w:t xml:space="preserve"> разделе 1 ф. 0503127 не соответствует </w:t>
            </w:r>
            <w:r>
              <w:rPr>
                <w:rFonts w:ascii="Times New Roman" w:hAnsi="Times New Roman" w:cs="Times New Roman"/>
                <w:sz w:val="18"/>
                <w:szCs w:val="18"/>
              </w:rPr>
              <w:t>сумме строк 0708+0808</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45.19</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205%</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0706 + 0806</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gramStart"/>
            <w:r w:rsidRPr="00DC35D1">
              <w:rPr>
                <w:rFonts w:ascii="Times New Roman" w:hAnsi="Times New Roman" w:cs="Times New Roman"/>
                <w:sz w:val="18"/>
                <w:szCs w:val="18"/>
              </w:rPr>
              <w:t xml:space="preserve">КДБ </w:t>
            </w:r>
            <w:r>
              <w:rPr>
                <w:rFonts w:ascii="Times New Roman" w:hAnsi="Times New Roman" w:cs="Times New Roman"/>
                <w:sz w:val="18"/>
                <w:szCs w:val="18"/>
              </w:rPr>
              <w:t xml:space="preserve"> 205</w:t>
            </w:r>
            <w:proofErr w:type="gramEnd"/>
            <w:r>
              <w:rPr>
                <w:rFonts w:ascii="Times New Roman" w:hAnsi="Times New Roman" w:cs="Times New Roman"/>
                <w:sz w:val="18"/>
                <w:szCs w:val="18"/>
              </w:rPr>
              <w:t xml:space="preserve">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сумме строк 0706+0806</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45.20</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Д 203</w:t>
            </w:r>
            <w:r w:rsidRPr="004C4919">
              <w:rPr>
                <w:rFonts w:ascii="Times New Roman" w:hAnsi="Times New Roman" w:cs="Times New Roman"/>
                <w:sz w:val="18"/>
                <w:szCs w:val="18"/>
              </w:rPr>
              <w:t>%</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0703 + 0704 + 0803 + 0804</w:t>
            </w:r>
          </w:p>
          <w:p w:rsidR="0048363E" w:rsidRDefault="0048363E" w:rsidP="0048363E">
            <w:pPr>
              <w:pStyle w:val="ConsPlusCell"/>
              <w:shd w:val="clear" w:color="auto" w:fill="FFFFFF"/>
              <w:snapToGrid w:val="0"/>
              <w:rPr>
                <w:rFonts w:ascii="Times New Roman" w:hAnsi="Times New Roman" w:cs="Times New Roman"/>
                <w:sz w:val="18"/>
                <w:szCs w:val="18"/>
              </w:rPr>
            </w:pP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КДБ </w:t>
            </w:r>
            <w:proofErr w:type="gramStart"/>
            <w:r>
              <w:rPr>
                <w:rFonts w:ascii="Times New Roman" w:hAnsi="Times New Roman" w:cs="Times New Roman"/>
                <w:sz w:val="18"/>
                <w:szCs w:val="18"/>
              </w:rPr>
              <w:t xml:space="preserve">203 </w:t>
            </w:r>
            <w:r w:rsidRPr="00DC35D1">
              <w:rPr>
                <w:rFonts w:ascii="Times New Roman" w:hAnsi="Times New Roman" w:cs="Times New Roman"/>
                <w:sz w:val="18"/>
                <w:szCs w:val="18"/>
              </w:rPr>
              <w:t xml:space="preserve"> в</w:t>
            </w:r>
            <w:proofErr w:type="gramEnd"/>
            <w:r w:rsidRPr="00DC35D1">
              <w:rPr>
                <w:rFonts w:ascii="Times New Roman" w:hAnsi="Times New Roman" w:cs="Times New Roman"/>
                <w:sz w:val="18"/>
                <w:szCs w:val="18"/>
              </w:rPr>
              <w:t xml:space="preserve"> разделе 1 ф. 0503127 не соответствует </w:t>
            </w:r>
            <w:r>
              <w:rPr>
                <w:rFonts w:ascii="Times New Roman" w:hAnsi="Times New Roman" w:cs="Times New Roman"/>
                <w:sz w:val="18"/>
                <w:szCs w:val="18"/>
              </w:rPr>
              <w:t>сумме строк 0703, 0704, 0803, 0804</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П</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45.22</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1,</w:t>
            </w:r>
          </w:p>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Д 218%, 219% </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001"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5+6</w:t>
            </w:r>
          </w:p>
        </w:tc>
        <w:tc>
          <w:tcPr>
            <w:tcW w:w="428"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4220 (с противоположным знаком)</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8" w:type="dxa"/>
            <w:tcBorders>
              <w:top w:val="single" w:sz="4" w:space="0" w:color="000000"/>
              <w:left w:val="single" w:sz="4" w:space="0" w:color="000000"/>
              <w:bottom w:val="single" w:sz="4" w:space="0" w:color="000000"/>
              <w:right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sidRPr="00DC35D1">
              <w:rPr>
                <w:rFonts w:ascii="Times New Roman" w:hAnsi="Times New Roman" w:cs="Times New Roman"/>
                <w:sz w:val="18"/>
                <w:szCs w:val="18"/>
              </w:rPr>
              <w:t>0503184</w:t>
            </w:r>
          </w:p>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143" w:type="dxa"/>
            <w:tcBorders>
              <w:top w:val="single" w:sz="4" w:space="0" w:color="000000"/>
              <w:left w:val="single" w:sz="4" w:space="0" w:color="000000"/>
              <w:bottom w:val="single" w:sz="4" w:space="0" w:color="000000"/>
            </w:tcBorders>
          </w:tcPr>
          <w:p w:rsidR="0048363E" w:rsidRPr="009725D0" w:rsidRDefault="0048363E" w:rsidP="0048363E">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rPr>
              <w:t>Д 218%, 219%</w:t>
            </w: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010</w:t>
            </w: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DC35D1">
              <w:rPr>
                <w:rFonts w:ascii="Times New Roman" w:hAnsi="Times New Roman" w:cs="Times New Roman"/>
                <w:sz w:val="18"/>
                <w:szCs w:val="18"/>
              </w:rPr>
              <w:t xml:space="preserve">Сумма показателей по </w:t>
            </w:r>
            <w:proofErr w:type="gramStart"/>
            <w:r w:rsidRPr="00DC35D1">
              <w:rPr>
                <w:rFonts w:ascii="Times New Roman" w:hAnsi="Times New Roman" w:cs="Times New Roman"/>
                <w:sz w:val="18"/>
                <w:szCs w:val="18"/>
              </w:rPr>
              <w:t xml:space="preserve">КДБ </w:t>
            </w:r>
            <w:r>
              <w:rPr>
                <w:rFonts w:ascii="Times New Roman" w:hAnsi="Times New Roman" w:cs="Times New Roman"/>
                <w:sz w:val="18"/>
                <w:szCs w:val="18"/>
              </w:rPr>
              <w:t xml:space="preserve"> 218</w:t>
            </w:r>
            <w:proofErr w:type="gramEnd"/>
            <w:r>
              <w:rPr>
                <w:rFonts w:ascii="Times New Roman" w:hAnsi="Times New Roman" w:cs="Times New Roman"/>
                <w:sz w:val="18"/>
                <w:szCs w:val="18"/>
              </w:rPr>
              <w:t xml:space="preserve">,219 </w:t>
            </w:r>
            <w:r w:rsidRPr="00DC35D1">
              <w:rPr>
                <w:rFonts w:ascii="Times New Roman" w:hAnsi="Times New Roman" w:cs="Times New Roman"/>
                <w:sz w:val="18"/>
                <w:szCs w:val="18"/>
              </w:rPr>
              <w:t xml:space="preserve"> в разделе 1 ф. 0503127 не соответствует </w:t>
            </w:r>
            <w:r>
              <w:rPr>
                <w:rFonts w:ascii="Times New Roman" w:hAnsi="Times New Roman" w:cs="Times New Roman"/>
                <w:sz w:val="18"/>
                <w:szCs w:val="18"/>
              </w:rPr>
              <w:t>строке 4220</w:t>
            </w:r>
            <w:r w:rsidRPr="00DC35D1">
              <w:rPr>
                <w:rFonts w:ascii="Times New Roman" w:hAnsi="Times New Roman" w:cs="Times New Roman"/>
                <w:sz w:val="18"/>
                <w:szCs w:val="18"/>
              </w:rPr>
              <w:t xml:space="preserve"> в ф. 0503123</w:t>
            </w:r>
            <w:r>
              <w:rPr>
                <w:rFonts w:ascii="Times New Roman" w:hAnsi="Times New Roman" w:cs="Times New Roman"/>
                <w:sz w:val="18"/>
                <w:szCs w:val="18"/>
              </w:rPr>
              <w:t xml:space="preserve"> за минусом показателей ф. 0503184 </w:t>
            </w:r>
            <w:r w:rsidRPr="00DC35D1">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CA23E4">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45.23</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7C6126" w:rsidRDefault="0048363E" w:rsidP="001F30DF">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И </w:t>
            </w:r>
            <w:r w:rsidRPr="009574DD">
              <w:rPr>
                <w:rFonts w:ascii="Times New Roman" w:hAnsi="Times New Roman" w:cs="Times New Roman"/>
                <w:sz w:val="18"/>
                <w:szCs w:val="18"/>
              </w:rPr>
              <w:t>%010610</w:t>
            </w:r>
            <w:proofErr w:type="gramStart"/>
            <w:r w:rsidRPr="009574DD">
              <w:rPr>
                <w:rFonts w:ascii="Times New Roman" w:hAnsi="Times New Roman" w:cs="Times New Roman"/>
                <w:sz w:val="18"/>
                <w:szCs w:val="18"/>
              </w:rPr>
              <w:t xml:space="preserve">% </w:t>
            </w:r>
            <w:r>
              <w:rPr>
                <w:rFonts w:ascii="Times New Roman" w:hAnsi="Times New Roman" w:cs="Times New Roman"/>
                <w:sz w:val="18"/>
                <w:szCs w:val="18"/>
              </w:rPr>
              <w:t xml:space="preserve"> по</w:t>
            </w:r>
            <w:proofErr w:type="gramEnd"/>
            <w:r>
              <w:rPr>
                <w:rFonts w:ascii="Times New Roman" w:hAnsi="Times New Roman" w:cs="Times New Roman"/>
                <w:sz w:val="18"/>
                <w:szCs w:val="18"/>
              </w:rPr>
              <w:t xml:space="preserve"> каждому КБК</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520</w:t>
            </w:r>
          </w:p>
        </w:tc>
        <w:tc>
          <w:tcPr>
            <w:tcW w:w="1001" w:type="dxa"/>
            <w:tcBorders>
              <w:top w:val="single" w:sz="4" w:space="0" w:color="000000"/>
              <w:left w:val="single" w:sz="4" w:space="0" w:color="000000"/>
              <w:bottom w:val="single" w:sz="4" w:space="0" w:color="000000"/>
              <w:right w:val="single" w:sz="4" w:space="0" w:color="000000"/>
            </w:tcBorders>
          </w:tcPr>
          <w:p w:rsidR="0048363E" w:rsidRPr="009574DD" w:rsidRDefault="0048363E" w:rsidP="0048363E">
            <w:pPr>
              <w:pStyle w:val="ConsPlusCell"/>
              <w:shd w:val="clear" w:color="auto" w:fill="FFFFFF"/>
              <w:snapToGrid w:val="0"/>
              <w:rPr>
                <w:rFonts w:ascii="Times New Roman" w:hAnsi="Times New Roman" w:cs="Times New Roman"/>
                <w:sz w:val="18"/>
                <w:szCs w:val="18"/>
                <w:lang w:val="en-US"/>
              </w:rPr>
            </w:pPr>
            <w:r>
              <w:rPr>
                <w:rFonts w:ascii="Times New Roman" w:hAnsi="Times New Roman" w:cs="Times New Roman"/>
                <w:sz w:val="18"/>
                <w:szCs w:val="18"/>
                <w:lang w:val="en-US"/>
              </w:rPr>
              <w:t>5+6</w:t>
            </w:r>
          </w:p>
        </w:tc>
        <w:tc>
          <w:tcPr>
            <w:tcW w:w="428"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w:t>
            </w:r>
          </w:p>
        </w:tc>
        <w:tc>
          <w:tcPr>
            <w:tcW w:w="857"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3.1 по каждому КБК, с обратным знаком</w:t>
            </w: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8100+8200</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57772" w:rsidRDefault="0048363E" w:rsidP="0048363E">
            <w:pPr>
              <w:pStyle w:val="ConsPlusCell"/>
              <w:shd w:val="clear" w:color="auto" w:fill="FFFFFF"/>
              <w:snapToGrid w:val="0"/>
              <w:rPr>
                <w:rFonts w:ascii="Times New Roman" w:hAnsi="Times New Roman" w:cs="Times New Roman"/>
                <w:sz w:val="18"/>
                <w:szCs w:val="18"/>
                <w:lang w:val="en-US"/>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Pr>
                <w:rFonts w:ascii="Times New Roman" w:hAnsi="Times New Roman" w:cs="Times New Roman"/>
                <w:sz w:val="18"/>
                <w:szCs w:val="18"/>
              </w:rPr>
              <w:t xml:space="preserve">Показатели по управлению остатками в ф. 0503127 не соответствуют показателям раздела 3.1 ф. 0503123 </w:t>
            </w:r>
            <w:r w:rsidRPr="00DC35D1">
              <w:rPr>
                <w:rFonts w:ascii="Times New Roman" w:hAnsi="Times New Roman" w:cs="Times New Roman"/>
                <w:sz w:val="18"/>
                <w:szCs w:val="18"/>
              </w:rPr>
              <w:t>–</w:t>
            </w:r>
            <w:r>
              <w:rPr>
                <w:rFonts w:ascii="Times New Roman" w:hAnsi="Times New Roman" w:cs="Times New Roman"/>
                <w:sz w:val="18"/>
                <w:szCs w:val="18"/>
              </w:rPr>
              <w:t xml:space="preserve">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545C20">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45.24</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7C6126"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w:t>
            </w:r>
            <w:proofErr w:type="gramStart"/>
            <w:r>
              <w:rPr>
                <w:rFonts w:ascii="Times New Roman" w:hAnsi="Times New Roman" w:cs="Times New Roman"/>
                <w:sz w:val="18"/>
                <w:szCs w:val="18"/>
              </w:rPr>
              <w:t>И</w:t>
            </w:r>
            <w:proofErr w:type="gramEnd"/>
            <w:r>
              <w:rPr>
                <w:rFonts w:ascii="Times New Roman" w:hAnsi="Times New Roman" w:cs="Times New Roman"/>
                <w:sz w:val="18"/>
                <w:szCs w:val="18"/>
              </w:rPr>
              <w:t xml:space="preserve"> </w:t>
            </w:r>
            <w:r w:rsidRPr="009574DD">
              <w:rPr>
                <w:rFonts w:ascii="Times New Roman" w:hAnsi="Times New Roman" w:cs="Times New Roman"/>
                <w:sz w:val="18"/>
                <w:szCs w:val="18"/>
              </w:rPr>
              <w:t>%0106%</w:t>
            </w:r>
            <w:r>
              <w:rPr>
                <w:rFonts w:ascii="Times New Roman" w:hAnsi="Times New Roman" w:cs="Times New Roman"/>
                <w:sz w:val="18"/>
                <w:szCs w:val="18"/>
              </w:rPr>
              <w:t>510, кроме %010612%, %010613%, %010614%</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710</w:t>
            </w:r>
          </w:p>
        </w:tc>
        <w:tc>
          <w:tcPr>
            <w:tcW w:w="1001" w:type="dxa"/>
            <w:tcBorders>
              <w:top w:val="single" w:sz="4" w:space="0" w:color="000000"/>
              <w:left w:val="single" w:sz="4" w:space="0" w:color="000000"/>
              <w:bottom w:val="single" w:sz="4" w:space="0" w:color="000000"/>
              <w:right w:val="single" w:sz="4" w:space="0" w:color="000000"/>
            </w:tcBorders>
          </w:tcPr>
          <w:p w:rsidR="0048363E" w:rsidRPr="00EA71B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w:t>
            </w:r>
          </w:p>
        </w:tc>
        <w:tc>
          <w:tcPr>
            <w:tcW w:w="857"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4910</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57772" w:rsidRDefault="0048363E" w:rsidP="0048363E">
            <w:pPr>
              <w:pStyle w:val="ConsPlusCell"/>
              <w:shd w:val="clear" w:color="auto" w:fill="FFFFFF"/>
              <w:snapToGrid w:val="0"/>
              <w:rPr>
                <w:rFonts w:ascii="Times New Roman" w:hAnsi="Times New Roman" w:cs="Times New Roman"/>
                <w:sz w:val="18"/>
                <w:szCs w:val="18"/>
                <w:lang w:val="en-US"/>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545C20">
              <w:rPr>
                <w:rFonts w:ascii="Times New Roman" w:hAnsi="Times New Roman" w:cs="Times New Roman"/>
                <w:sz w:val="18"/>
                <w:szCs w:val="18"/>
              </w:rPr>
              <w:t>Поступление средств на депозиты в ф. 05031</w:t>
            </w:r>
            <w:r>
              <w:rPr>
                <w:rFonts w:ascii="Times New Roman" w:hAnsi="Times New Roman" w:cs="Times New Roman"/>
                <w:sz w:val="18"/>
                <w:szCs w:val="18"/>
              </w:rPr>
              <w:t>2</w:t>
            </w:r>
            <w:r w:rsidRPr="00545C20">
              <w:rPr>
                <w:rFonts w:ascii="Times New Roman" w:hAnsi="Times New Roman" w:cs="Times New Roman"/>
                <w:sz w:val="18"/>
                <w:szCs w:val="18"/>
              </w:rPr>
              <w:t>7 не соответствует аналогичному показателю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545C20">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45.25</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7C6126"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w:t>
            </w:r>
            <w:proofErr w:type="gramStart"/>
            <w:r>
              <w:rPr>
                <w:rFonts w:ascii="Times New Roman" w:hAnsi="Times New Roman" w:cs="Times New Roman"/>
                <w:sz w:val="18"/>
                <w:szCs w:val="18"/>
              </w:rPr>
              <w:t>И</w:t>
            </w:r>
            <w:proofErr w:type="gramEnd"/>
            <w:r>
              <w:rPr>
                <w:rFonts w:ascii="Times New Roman" w:hAnsi="Times New Roman" w:cs="Times New Roman"/>
                <w:sz w:val="18"/>
                <w:szCs w:val="18"/>
              </w:rPr>
              <w:t xml:space="preserve"> </w:t>
            </w:r>
            <w:r w:rsidRPr="009574DD">
              <w:rPr>
                <w:rFonts w:ascii="Times New Roman" w:hAnsi="Times New Roman" w:cs="Times New Roman"/>
                <w:sz w:val="18"/>
                <w:szCs w:val="18"/>
              </w:rPr>
              <w:t>%0106%</w:t>
            </w:r>
            <w:r>
              <w:rPr>
                <w:rFonts w:ascii="Times New Roman" w:hAnsi="Times New Roman" w:cs="Times New Roman"/>
                <w:sz w:val="18"/>
                <w:szCs w:val="18"/>
              </w:rPr>
              <w:t>610, кроме %010612%, %010613%, %010614%</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720</w:t>
            </w:r>
          </w:p>
        </w:tc>
        <w:tc>
          <w:tcPr>
            <w:tcW w:w="1001" w:type="dxa"/>
            <w:tcBorders>
              <w:top w:val="single" w:sz="4" w:space="0" w:color="000000"/>
              <w:left w:val="single" w:sz="4" w:space="0" w:color="000000"/>
              <w:bottom w:val="single" w:sz="4" w:space="0" w:color="000000"/>
              <w:right w:val="single" w:sz="4" w:space="0" w:color="000000"/>
            </w:tcBorders>
          </w:tcPr>
          <w:p w:rsidR="0048363E" w:rsidRPr="0061317C"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w:t>
            </w:r>
          </w:p>
        </w:tc>
        <w:tc>
          <w:tcPr>
            <w:tcW w:w="857"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4920</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57772" w:rsidRDefault="0048363E" w:rsidP="0048363E">
            <w:pPr>
              <w:pStyle w:val="ConsPlusCell"/>
              <w:shd w:val="clear" w:color="auto" w:fill="FFFFFF"/>
              <w:snapToGrid w:val="0"/>
              <w:rPr>
                <w:rFonts w:ascii="Times New Roman" w:hAnsi="Times New Roman" w:cs="Times New Roman"/>
                <w:sz w:val="18"/>
                <w:szCs w:val="18"/>
                <w:lang w:val="en-US"/>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48363E">
            <w:pPr>
              <w:pStyle w:val="ConsPlusCell"/>
              <w:rPr>
                <w:rFonts w:ascii="Times New Roman" w:hAnsi="Times New Roman" w:cs="Times New Roman"/>
                <w:sz w:val="18"/>
                <w:szCs w:val="18"/>
              </w:rPr>
            </w:pPr>
            <w:r w:rsidRPr="00545C20">
              <w:rPr>
                <w:rFonts w:ascii="Times New Roman" w:hAnsi="Times New Roman" w:cs="Times New Roman"/>
                <w:sz w:val="18"/>
                <w:szCs w:val="18"/>
              </w:rPr>
              <w:t>Выбытие средств с депозитов в ф. 05031</w:t>
            </w:r>
            <w:r>
              <w:rPr>
                <w:rFonts w:ascii="Times New Roman" w:hAnsi="Times New Roman" w:cs="Times New Roman"/>
                <w:sz w:val="18"/>
                <w:szCs w:val="18"/>
              </w:rPr>
              <w:t>2</w:t>
            </w:r>
            <w:r w:rsidRPr="00545C20">
              <w:rPr>
                <w:rFonts w:ascii="Times New Roman" w:hAnsi="Times New Roman" w:cs="Times New Roman"/>
                <w:sz w:val="18"/>
                <w:szCs w:val="18"/>
              </w:rPr>
              <w:t>7 не соответствует аналогичному показателю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D2019B">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lastRenderedPageBreak/>
              <w:t>45.26</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0A0A3A" w:rsidRPr="007C6126" w:rsidRDefault="0048363E" w:rsidP="000A0A3A">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w:t>
            </w:r>
            <w:proofErr w:type="gramStart"/>
            <w:r>
              <w:rPr>
                <w:rFonts w:ascii="Times New Roman" w:hAnsi="Times New Roman" w:cs="Times New Roman"/>
                <w:sz w:val="18"/>
                <w:szCs w:val="18"/>
              </w:rPr>
              <w:t>И</w:t>
            </w:r>
            <w:proofErr w:type="gramEnd"/>
            <w:r>
              <w:rPr>
                <w:rFonts w:ascii="Times New Roman" w:hAnsi="Times New Roman" w:cs="Times New Roman"/>
                <w:sz w:val="18"/>
                <w:szCs w:val="18"/>
              </w:rPr>
              <w:t xml:space="preserve"> %010612%510, %010613%510, %010614%510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520</w:t>
            </w:r>
          </w:p>
        </w:tc>
        <w:tc>
          <w:tcPr>
            <w:tcW w:w="1001" w:type="dxa"/>
            <w:tcBorders>
              <w:top w:val="single" w:sz="4" w:space="0" w:color="000000"/>
              <w:left w:val="single" w:sz="4" w:space="0" w:color="000000"/>
              <w:bottom w:val="single" w:sz="4" w:space="0" w:color="000000"/>
              <w:right w:val="single" w:sz="4" w:space="0" w:color="000000"/>
            </w:tcBorders>
          </w:tcPr>
          <w:p w:rsidR="0048363E" w:rsidRPr="00EA71B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48363E" w:rsidRDefault="00110670"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lang w:val="en-US"/>
              </w:rPr>
              <w:t>&lt;</w:t>
            </w:r>
            <w:r w:rsidR="0048363E">
              <w:rPr>
                <w:rFonts w:ascii="Times New Roman" w:hAnsi="Times New Roman" w:cs="Times New Roman"/>
                <w:sz w:val="18"/>
                <w:szCs w:val="18"/>
              </w:rPr>
              <w:t>= –</w:t>
            </w:r>
          </w:p>
        </w:tc>
        <w:tc>
          <w:tcPr>
            <w:tcW w:w="857"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4610</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57772" w:rsidRDefault="0048363E" w:rsidP="0048363E">
            <w:pPr>
              <w:pStyle w:val="ConsPlusCell"/>
              <w:shd w:val="clear" w:color="auto" w:fill="FFFFFF"/>
              <w:snapToGrid w:val="0"/>
              <w:rPr>
                <w:rFonts w:ascii="Times New Roman" w:hAnsi="Times New Roman" w:cs="Times New Roman"/>
                <w:sz w:val="18"/>
                <w:szCs w:val="18"/>
                <w:lang w:val="en-US"/>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110670">
            <w:pPr>
              <w:pStyle w:val="ConsPlusCell"/>
              <w:rPr>
                <w:rFonts w:ascii="Times New Roman" w:hAnsi="Times New Roman" w:cs="Times New Roman"/>
                <w:sz w:val="18"/>
                <w:szCs w:val="18"/>
              </w:rPr>
            </w:pPr>
            <w:r w:rsidRPr="00545C20">
              <w:rPr>
                <w:rFonts w:ascii="Times New Roman" w:hAnsi="Times New Roman" w:cs="Times New Roman"/>
                <w:sz w:val="18"/>
                <w:szCs w:val="18"/>
              </w:rPr>
              <w:t xml:space="preserve">Поступление средств </w:t>
            </w:r>
            <w:r>
              <w:rPr>
                <w:rFonts w:ascii="Times New Roman" w:hAnsi="Times New Roman" w:cs="Times New Roman"/>
                <w:sz w:val="18"/>
                <w:szCs w:val="18"/>
              </w:rPr>
              <w:t xml:space="preserve">ЕНП и ТП </w:t>
            </w:r>
            <w:r w:rsidRPr="00545C20">
              <w:rPr>
                <w:rFonts w:ascii="Times New Roman" w:hAnsi="Times New Roman" w:cs="Times New Roman"/>
                <w:sz w:val="18"/>
                <w:szCs w:val="18"/>
              </w:rPr>
              <w:t>в ф. 05031</w:t>
            </w:r>
            <w:r>
              <w:rPr>
                <w:rFonts w:ascii="Times New Roman" w:hAnsi="Times New Roman" w:cs="Times New Roman"/>
                <w:sz w:val="18"/>
                <w:szCs w:val="18"/>
              </w:rPr>
              <w:t>2</w:t>
            </w:r>
            <w:r w:rsidRPr="00545C20">
              <w:rPr>
                <w:rFonts w:ascii="Times New Roman" w:hAnsi="Times New Roman" w:cs="Times New Roman"/>
                <w:sz w:val="18"/>
                <w:szCs w:val="18"/>
              </w:rPr>
              <w:t xml:space="preserve">7 </w:t>
            </w:r>
            <w:r w:rsidR="00110670">
              <w:rPr>
                <w:rFonts w:ascii="Times New Roman" w:hAnsi="Times New Roman" w:cs="Times New Roman"/>
                <w:sz w:val="18"/>
                <w:szCs w:val="18"/>
              </w:rPr>
              <w:t>превышает</w:t>
            </w:r>
            <w:r w:rsidRPr="00545C20">
              <w:rPr>
                <w:rFonts w:ascii="Times New Roman" w:hAnsi="Times New Roman" w:cs="Times New Roman"/>
                <w:sz w:val="18"/>
                <w:szCs w:val="18"/>
              </w:rPr>
              <w:t xml:space="preserve"> </w:t>
            </w:r>
            <w:r w:rsidR="00110670" w:rsidRPr="00545C20">
              <w:rPr>
                <w:rFonts w:ascii="Times New Roman" w:hAnsi="Times New Roman" w:cs="Times New Roman"/>
                <w:sz w:val="18"/>
                <w:szCs w:val="18"/>
              </w:rPr>
              <w:t>показател</w:t>
            </w:r>
            <w:r w:rsidR="00110670">
              <w:rPr>
                <w:rFonts w:ascii="Times New Roman" w:hAnsi="Times New Roman" w:cs="Times New Roman"/>
                <w:sz w:val="18"/>
                <w:szCs w:val="18"/>
              </w:rPr>
              <w:t>ь</w:t>
            </w:r>
            <w:r w:rsidR="00110670" w:rsidRPr="00545C20">
              <w:rPr>
                <w:rFonts w:ascii="Times New Roman" w:hAnsi="Times New Roman" w:cs="Times New Roman"/>
                <w:sz w:val="18"/>
                <w:szCs w:val="18"/>
              </w:rPr>
              <w:t xml:space="preserve"> </w:t>
            </w:r>
            <w:r w:rsidRPr="00545C20">
              <w:rPr>
                <w:rFonts w:ascii="Times New Roman" w:hAnsi="Times New Roman" w:cs="Times New Roman"/>
                <w:sz w:val="18"/>
                <w:szCs w:val="18"/>
              </w:rPr>
              <w:t>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48363E" w:rsidRPr="00DC35D1" w:rsidTr="00B41755">
        <w:trPr>
          <w:cantSplit/>
          <w:trHeight w:val="840"/>
        </w:trPr>
        <w:tc>
          <w:tcPr>
            <w:tcW w:w="423"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45.27</w:t>
            </w:r>
          </w:p>
        </w:tc>
        <w:tc>
          <w:tcPr>
            <w:tcW w:w="423"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48363E" w:rsidRPr="007C6126"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w:t>
            </w:r>
            <w:proofErr w:type="gramStart"/>
            <w:r>
              <w:rPr>
                <w:rFonts w:ascii="Times New Roman" w:hAnsi="Times New Roman" w:cs="Times New Roman"/>
                <w:sz w:val="18"/>
                <w:szCs w:val="18"/>
              </w:rPr>
              <w:t>И</w:t>
            </w:r>
            <w:proofErr w:type="gramEnd"/>
            <w:r>
              <w:rPr>
                <w:rFonts w:ascii="Times New Roman" w:hAnsi="Times New Roman" w:cs="Times New Roman"/>
                <w:sz w:val="18"/>
                <w:szCs w:val="18"/>
              </w:rPr>
              <w:t xml:space="preserve"> %010612%610, %010613%610, %010614%610</w:t>
            </w:r>
          </w:p>
        </w:tc>
        <w:tc>
          <w:tcPr>
            <w:tcW w:w="1000"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520</w:t>
            </w:r>
          </w:p>
        </w:tc>
        <w:tc>
          <w:tcPr>
            <w:tcW w:w="1001" w:type="dxa"/>
            <w:tcBorders>
              <w:top w:val="single" w:sz="4" w:space="0" w:color="000000"/>
              <w:left w:val="single" w:sz="4" w:space="0" w:color="000000"/>
              <w:bottom w:val="single" w:sz="4" w:space="0" w:color="000000"/>
              <w:right w:val="single" w:sz="4" w:space="0" w:color="000000"/>
            </w:tcBorders>
          </w:tcPr>
          <w:p w:rsidR="0048363E" w:rsidRPr="0061317C"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48363E" w:rsidRDefault="00110670"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lang w:val="en-US"/>
              </w:rPr>
              <w:t>&lt;</w:t>
            </w:r>
            <w:r w:rsidR="0048363E">
              <w:rPr>
                <w:rFonts w:ascii="Times New Roman" w:hAnsi="Times New Roman" w:cs="Times New Roman"/>
                <w:sz w:val="18"/>
                <w:szCs w:val="18"/>
              </w:rPr>
              <w:t>= –</w:t>
            </w:r>
          </w:p>
        </w:tc>
        <w:tc>
          <w:tcPr>
            <w:tcW w:w="857"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858" w:type="dxa"/>
            <w:tcBorders>
              <w:top w:val="single" w:sz="4" w:space="0" w:color="000000"/>
              <w:left w:val="single" w:sz="4" w:space="0" w:color="000000"/>
              <w:bottom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4620</w:t>
            </w:r>
          </w:p>
        </w:tc>
        <w:tc>
          <w:tcPr>
            <w:tcW w:w="1000"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48363E" w:rsidRPr="00D57772" w:rsidRDefault="0048363E" w:rsidP="0048363E">
            <w:pPr>
              <w:pStyle w:val="ConsPlusCell"/>
              <w:shd w:val="clear" w:color="auto" w:fill="FFFFFF"/>
              <w:snapToGrid w:val="0"/>
              <w:rPr>
                <w:rFonts w:ascii="Times New Roman" w:hAnsi="Times New Roman" w:cs="Times New Roman"/>
                <w:sz w:val="18"/>
                <w:szCs w:val="18"/>
                <w:lang w:val="en-US"/>
              </w:rPr>
            </w:pPr>
          </w:p>
        </w:tc>
        <w:tc>
          <w:tcPr>
            <w:tcW w:w="1143"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48363E" w:rsidRPr="00DC35D1" w:rsidRDefault="0048363E" w:rsidP="0048363E">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8363E" w:rsidRPr="00DC35D1" w:rsidRDefault="0048363E" w:rsidP="00110670">
            <w:pPr>
              <w:pStyle w:val="ConsPlusCell"/>
              <w:rPr>
                <w:rFonts w:ascii="Times New Roman" w:hAnsi="Times New Roman" w:cs="Times New Roman"/>
                <w:sz w:val="18"/>
                <w:szCs w:val="18"/>
              </w:rPr>
            </w:pPr>
            <w:r w:rsidRPr="00545C20">
              <w:rPr>
                <w:rFonts w:ascii="Times New Roman" w:hAnsi="Times New Roman" w:cs="Times New Roman"/>
                <w:sz w:val="18"/>
                <w:szCs w:val="18"/>
              </w:rPr>
              <w:t xml:space="preserve">Выбытие средств </w:t>
            </w:r>
            <w:r>
              <w:rPr>
                <w:rFonts w:ascii="Times New Roman" w:hAnsi="Times New Roman" w:cs="Times New Roman"/>
                <w:sz w:val="18"/>
                <w:szCs w:val="18"/>
              </w:rPr>
              <w:t>ЕНП и ТП</w:t>
            </w:r>
            <w:r w:rsidRPr="00545C20">
              <w:rPr>
                <w:rFonts w:ascii="Times New Roman" w:hAnsi="Times New Roman" w:cs="Times New Roman"/>
                <w:sz w:val="18"/>
                <w:szCs w:val="18"/>
              </w:rPr>
              <w:t xml:space="preserve"> в ф. 05031</w:t>
            </w:r>
            <w:r>
              <w:rPr>
                <w:rFonts w:ascii="Times New Roman" w:hAnsi="Times New Roman" w:cs="Times New Roman"/>
                <w:sz w:val="18"/>
                <w:szCs w:val="18"/>
              </w:rPr>
              <w:t>2</w:t>
            </w:r>
            <w:r w:rsidRPr="00545C20">
              <w:rPr>
                <w:rFonts w:ascii="Times New Roman" w:hAnsi="Times New Roman" w:cs="Times New Roman"/>
                <w:sz w:val="18"/>
                <w:szCs w:val="18"/>
              </w:rPr>
              <w:t xml:space="preserve">7 </w:t>
            </w:r>
            <w:r w:rsidR="00110670">
              <w:rPr>
                <w:rFonts w:ascii="Times New Roman" w:hAnsi="Times New Roman" w:cs="Times New Roman"/>
                <w:sz w:val="18"/>
                <w:szCs w:val="18"/>
              </w:rPr>
              <w:t>превышает</w:t>
            </w:r>
            <w:r w:rsidRPr="00545C20">
              <w:rPr>
                <w:rFonts w:ascii="Times New Roman" w:hAnsi="Times New Roman" w:cs="Times New Roman"/>
                <w:sz w:val="18"/>
                <w:szCs w:val="18"/>
              </w:rPr>
              <w:t xml:space="preserve"> </w:t>
            </w:r>
            <w:r w:rsidR="00110670" w:rsidRPr="00545C20">
              <w:rPr>
                <w:rFonts w:ascii="Times New Roman" w:hAnsi="Times New Roman" w:cs="Times New Roman"/>
                <w:sz w:val="18"/>
                <w:szCs w:val="18"/>
              </w:rPr>
              <w:t>показател</w:t>
            </w:r>
            <w:r w:rsidR="00110670">
              <w:rPr>
                <w:rFonts w:ascii="Times New Roman" w:hAnsi="Times New Roman" w:cs="Times New Roman"/>
                <w:sz w:val="18"/>
                <w:szCs w:val="18"/>
              </w:rPr>
              <w:t>ь</w:t>
            </w:r>
            <w:r w:rsidR="00110670" w:rsidRPr="00545C20">
              <w:rPr>
                <w:rFonts w:ascii="Times New Roman" w:hAnsi="Times New Roman" w:cs="Times New Roman"/>
                <w:sz w:val="18"/>
                <w:szCs w:val="18"/>
              </w:rPr>
              <w:t xml:space="preserve"> </w:t>
            </w:r>
            <w:r w:rsidRPr="00545C20">
              <w:rPr>
                <w:rFonts w:ascii="Times New Roman" w:hAnsi="Times New Roman" w:cs="Times New Roman"/>
                <w:sz w:val="18"/>
                <w:szCs w:val="18"/>
              </w:rPr>
              <w:t>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48363E" w:rsidRDefault="0048363E" w:rsidP="0048363E">
            <w:pPr>
              <w:pStyle w:val="ConsPlusCell"/>
              <w:shd w:val="clear" w:color="auto" w:fill="FFFFFF"/>
              <w:snapToGrid w:val="0"/>
              <w:rPr>
                <w:rFonts w:ascii="Times New Roman" w:hAnsi="Times New Roman" w:cs="Times New Roman"/>
                <w:sz w:val="18"/>
                <w:szCs w:val="18"/>
              </w:rPr>
            </w:pPr>
          </w:p>
        </w:tc>
      </w:tr>
      <w:tr w:rsidR="00F235B7" w:rsidRPr="00DC35D1" w:rsidTr="00F235B7">
        <w:trPr>
          <w:cantSplit/>
          <w:trHeight w:val="840"/>
        </w:trPr>
        <w:tc>
          <w:tcPr>
            <w:tcW w:w="423" w:type="dxa"/>
            <w:tcBorders>
              <w:top w:val="single" w:sz="4" w:space="0" w:color="000000"/>
              <w:left w:val="single" w:sz="4" w:space="0" w:color="000000"/>
              <w:bottom w:val="single" w:sz="4" w:space="0" w:color="000000"/>
            </w:tcBorders>
          </w:tcPr>
          <w:p w:rsidR="00F235B7" w:rsidRDefault="00F235B7" w:rsidP="00F235B7">
            <w:pPr>
              <w:pStyle w:val="ConsPlusCell"/>
              <w:shd w:val="clear" w:color="auto" w:fill="FFFFFF"/>
              <w:snapToGrid w:val="0"/>
              <w:jc w:val="center"/>
              <w:rPr>
                <w:rFonts w:ascii="Times New Roman" w:hAnsi="Times New Roman" w:cs="Times New Roman"/>
                <w:sz w:val="18"/>
                <w:szCs w:val="18"/>
              </w:rPr>
            </w:pPr>
            <w:r>
              <w:rPr>
                <w:rFonts w:ascii="Times New Roman" w:hAnsi="Times New Roman" w:cs="Times New Roman"/>
                <w:sz w:val="18"/>
                <w:szCs w:val="18"/>
              </w:rPr>
              <w:t>45.28</w:t>
            </w:r>
          </w:p>
        </w:tc>
        <w:tc>
          <w:tcPr>
            <w:tcW w:w="423" w:type="dxa"/>
            <w:tcBorders>
              <w:top w:val="single" w:sz="4" w:space="0" w:color="000000"/>
              <w:left w:val="single" w:sz="4" w:space="0" w:color="000000"/>
              <w:bottom w:val="single" w:sz="4" w:space="0" w:color="000000"/>
            </w:tcBorders>
            <w:shd w:val="clear" w:color="auto" w:fill="auto"/>
          </w:tcPr>
          <w:p w:rsidR="00F235B7" w:rsidRPr="00DC35D1" w:rsidRDefault="00F235B7" w:rsidP="00192527">
            <w:pPr>
              <w:pStyle w:val="ConsPlusCell"/>
              <w:shd w:val="clear" w:color="auto" w:fill="FFFFFF"/>
              <w:snapToGrid w:val="0"/>
              <w:jc w:val="center"/>
              <w:rPr>
                <w:rFonts w:ascii="Times New Roman" w:hAnsi="Times New Roman" w:cs="Times New Roman"/>
                <w:sz w:val="18"/>
                <w:szCs w:val="18"/>
              </w:rPr>
            </w:pPr>
          </w:p>
        </w:tc>
        <w:tc>
          <w:tcPr>
            <w:tcW w:w="1008" w:type="dxa"/>
            <w:tcBorders>
              <w:top w:val="single" w:sz="4" w:space="0" w:color="000000"/>
              <w:left w:val="single" w:sz="4" w:space="0" w:color="000000"/>
              <w:bottom w:val="single" w:sz="4" w:space="0" w:color="000000"/>
              <w:right w:val="single" w:sz="4" w:space="0" w:color="000000"/>
            </w:tcBorders>
          </w:tcPr>
          <w:p w:rsidR="00F235B7" w:rsidRDefault="00F235B7" w:rsidP="0019252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0503127</w:t>
            </w:r>
          </w:p>
        </w:tc>
        <w:tc>
          <w:tcPr>
            <w:tcW w:w="1001" w:type="dxa"/>
            <w:tcBorders>
              <w:top w:val="single" w:sz="4" w:space="0" w:color="000000"/>
              <w:left w:val="single" w:sz="4" w:space="0" w:color="000000"/>
              <w:bottom w:val="single" w:sz="4" w:space="0" w:color="000000"/>
            </w:tcBorders>
            <w:shd w:val="clear" w:color="auto" w:fill="auto"/>
          </w:tcPr>
          <w:p w:rsidR="00F235B7" w:rsidRPr="007C6126" w:rsidRDefault="00F235B7" w:rsidP="00F235B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xml:space="preserve">Раздел 3, </w:t>
            </w:r>
            <w:proofErr w:type="gramStart"/>
            <w:r>
              <w:rPr>
                <w:rFonts w:ascii="Times New Roman" w:hAnsi="Times New Roman" w:cs="Times New Roman"/>
                <w:sz w:val="18"/>
                <w:szCs w:val="18"/>
              </w:rPr>
              <w:t>И</w:t>
            </w:r>
            <w:proofErr w:type="gramEnd"/>
            <w:r>
              <w:rPr>
                <w:rFonts w:ascii="Times New Roman" w:hAnsi="Times New Roman" w:cs="Times New Roman"/>
                <w:sz w:val="18"/>
                <w:szCs w:val="18"/>
              </w:rPr>
              <w:t xml:space="preserve"> %010612%, %010613%, %010614%, %010615%</w:t>
            </w:r>
          </w:p>
        </w:tc>
        <w:tc>
          <w:tcPr>
            <w:tcW w:w="1000" w:type="dxa"/>
            <w:tcBorders>
              <w:top w:val="single" w:sz="4" w:space="0" w:color="000000"/>
              <w:left w:val="single" w:sz="4" w:space="0" w:color="000000"/>
              <w:bottom w:val="single" w:sz="4" w:space="0" w:color="000000"/>
            </w:tcBorders>
          </w:tcPr>
          <w:p w:rsidR="00F235B7" w:rsidRPr="00DC35D1" w:rsidRDefault="00F235B7" w:rsidP="0019252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520</w:t>
            </w:r>
          </w:p>
        </w:tc>
        <w:tc>
          <w:tcPr>
            <w:tcW w:w="1001" w:type="dxa"/>
            <w:tcBorders>
              <w:top w:val="single" w:sz="4" w:space="0" w:color="000000"/>
              <w:left w:val="single" w:sz="4" w:space="0" w:color="000000"/>
              <w:bottom w:val="single" w:sz="4" w:space="0" w:color="000000"/>
              <w:right w:val="single" w:sz="4" w:space="0" w:color="000000"/>
            </w:tcBorders>
          </w:tcPr>
          <w:p w:rsidR="00F235B7" w:rsidRPr="0061317C" w:rsidRDefault="00F235B7" w:rsidP="0019252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8</w:t>
            </w:r>
          </w:p>
        </w:tc>
        <w:tc>
          <w:tcPr>
            <w:tcW w:w="428" w:type="dxa"/>
            <w:tcBorders>
              <w:top w:val="single" w:sz="4" w:space="0" w:color="000000"/>
              <w:left w:val="single" w:sz="4" w:space="0" w:color="000000"/>
              <w:bottom w:val="single" w:sz="4" w:space="0" w:color="000000"/>
            </w:tcBorders>
            <w:shd w:val="clear" w:color="auto" w:fill="auto"/>
          </w:tcPr>
          <w:p w:rsidR="00F235B7" w:rsidRDefault="00F235B7" w:rsidP="0019252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 –</w:t>
            </w:r>
          </w:p>
        </w:tc>
        <w:tc>
          <w:tcPr>
            <w:tcW w:w="857" w:type="dxa"/>
            <w:tcBorders>
              <w:top w:val="single" w:sz="4" w:space="0" w:color="000000"/>
              <w:left w:val="single" w:sz="4" w:space="0" w:color="000000"/>
              <w:bottom w:val="single" w:sz="4" w:space="0" w:color="000000"/>
              <w:right w:val="single" w:sz="4" w:space="0" w:color="000000"/>
            </w:tcBorders>
          </w:tcPr>
          <w:p w:rsidR="00F235B7" w:rsidRDefault="00F235B7" w:rsidP="0019252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0503123</w:t>
            </w:r>
          </w:p>
        </w:tc>
        <w:tc>
          <w:tcPr>
            <w:tcW w:w="1286" w:type="dxa"/>
            <w:tcBorders>
              <w:top w:val="single" w:sz="4" w:space="0" w:color="000000"/>
              <w:left w:val="single" w:sz="4" w:space="0" w:color="000000"/>
              <w:bottom w:val="single" w:sz="4" w:space="0" w:color="000000"/>
            </w:tcBorders>
            <w:shd w:val="clear" w:color="auto" w:fill="auto"/>
          </w:tcPr>
          <w:p w:rsidR="00F235B7" w:rsidRPr="00DC35D1" w:rsidRDefault="00F235B7" w:rsidP="0019252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858" w:type="dxa"/>
            <w:tcBorders>
              <w:top w:val="single" w:sz="4" w:space="0" w:color="000000"/>
              <w:left w:val="single" w:sz="4" w:space="0" w:color="000000"/>
              <w:bottom w:val="single" w:sz="4" w:space="0" w:color="000000"/>
            </w:tcBorders>
          </w:tcPr>
          <w:p w:rsidR="00F235B7" w:rsidRDefault="00F235B7" w:rsidP="00F235B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4600</w:t>
            </w:r>
          </w:p>
        </w:tc>
        <w:tc>
          <w:tcPr>
            <w:tcW w:w="1000" w:type="dxa"/>
            <w:tcBorders>
              <w:top w:val="single" w:sz="4" w:space="0" w:color="000000"/>
              <w:left w:val="single" w:sz="4" w:space="0" w:color="000000"/>
              <w:bottom w:val="single" w:sz="4" w:space="0" w:color="000000"/>
              <w:right w:val="single" w:sz="4" w:space="0" w:color="000000"/>
            </w:tcBorders>
          </w:tcPr>
          <w:p w:rsidR="00F235B7" w:rsidRDefault="00F235B7" w:rsidP="0019252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4</w:t>
            </w:r>
          </w:p>
        </w:tc>
        <w:tc>
          <w:tcPr>
            <w:tcW w:w="428" w:type="dxa"/>
            <w:tcBorders>
              <w:top w:val="single" w:sz="4" w:space="0" w:color="000000"/>
              <w:left w:val="single" w:sz="4" w:space="0" w:color="000000"/>
              <w:bottom w:val="single" w:sz="4" w:space="0" w:color="000000"/>
            </w:tcBorders>
            <w:shd w:val="clear" w:color="auto" w:fill="auto"/>
          </w:tcPr>
          <w:p w:rsidR="00F235B7" w:rsidRPr="00DC35D1" w:rsidRDefault="00F235B7" w:rsidP="00192527">
            <w:pPr>
              <w:pStyle w:val="ConsPlusCell"/>
              <w:shd w:val="clear" w:color="auto" w:fill="FFFFFF"/>
              <w:snapToGrid w:val="0"/>
              <w:rPr>
                <w:rFonts w:ascii="Times New Roman" w:hAnsi="Times New Roman" w:cs="Times New Roman"/>
                <w:sz w:val="18"/>
                <w:szCs w:val="18"/>
              </w:rPr>
            </w:pPr>
          </w:p>
        </w:tc>
        <w:tc>
          <w:tcPr>
            <w:tcW w:w="858" w:type="dxa"/>
            <w:tcBorders>
              <w:top w:val="single" w:sz="4" w:space="0" w:color="000000"/>
              <w:left w:val="single" w:sz="4" w:space="0" w:color="000000"/>
              <w:bottom w:val="single" w:sz="4" w:space="0" w:color="000000"/>
              <w:right w:val="single" w:sz="4" w:space="0" w:color="000000"/>
            </w:tcBorders>
          </w:tcPr>
          <w:p w:rsidR="00F235B7" w:rsidRPr="00D57772" w:rsidRDefault="00F235B7" w:rsidP="00192527">
            <w:pPr>
              <w:pStyle w:val="ConsPlusCell"/>
              <w:shd w:val="clear" w:color="auto" w:fill="FFFFFF"/>
              <w:snapToGrid w:val="0"/>
              <w:rPr>
                <w:rFonts w:ascii="Times New Roman" w:hAnsi="Times New Roman" w:cs="Times New Roman"/>
                <w:sz w:val="18"/>
                <w:szCs w:val="18"/>
                <w:lang w:val="en-US"/>
              </w:rPr>
            </w:pPr>
          </w:p>
        </w:tc>
        <w:tc>
          <w:tcPr>
            <w:tcW w:w="1143" w:type="dxa"/>
            <w:tcBorders>
              <w:top w:val="single" w:sz="4" w:space="0" w:color="000000"/>
              <w:left w:val="single" w:sz="4" w:space="0" w:color="000000"/>
              <w:bottom w:val="single" w:sz="4" w:space="0" w:color="000000"/>
            </w:tcBorders>
          </w:tcPr>
          <w:p w:rsidR="00F235B7" w:rsidRPr="00DC35D1" w:rsidRDefault="00F235B7" w:rsidP="00192527">
            <w:pPr>
              <w:pStyle w:val="ConsPlusCell"/>
              <w:shd w:val="clear" w:color="auto" w:fill="FFFFFF"/>
              <w:snapToGrid w:val="0"/>
              <w:rPr>
                <w:rFonts w:ascii="Times New Roman" w:hAnsi="Times New Roman" w:cs="Times New Roman"/>
                <w:sz w:val="18"/>
                <w:szCs w:val="18"/>
              </w:rPr>
            </w:pPr>
          </w:p>
        </w:tc>
        <w:tc>
          <w:tcPr>
            <w:tcW w:w="857" w:type="dxa"/>
            <w:tcBorders>
              <w:top w:val="single" w:sz="4" w:space="0" w:color="000000"/>
              <w:left w:val="single" w:sz="4" w:space="0" w:color="000000"/>
              <w:bottom w:val="single" w:sz="4" w:space="0" w:color="000000"/>
            </w:tcBorders>
          </w:tcPr>
          <w:p w:rsidR="00F235B7" w:rsidRPr="00DC35D1" w:rsidRDefault="00F235B7" w:rsidP="00192527">
            <w:pPr>
              <w:pStyle w:val="ConsPlusCell"/>
              <w:shd w:val="clear" w:color="auto" w:fill="FFFFFF"/>
              <w:snapToGrid w:val="0"/>
              <w:rPr>
                <w:rFonts w:ascii="Times New Roman" w:hAnsi="Times New Roman" w:cs="Times New Roman"/>
                <w:sz w:val="18"/>
                <w:szCs w:val="18"/>
              </w:rPr>
            </w:pPr>
          </w:p>
        </w:tc>
        <w:tc>
          <w:tcPr>
            <w:tcW w:w="606" w:type="dxa"/>
            <w:tcBorders>
              <w:top w:val="single" w:sz="4" w:space="0" w:color="000000"/>
              <w:left w:val="single" w:sz="4" w:space="0" w:color="000000"/>
              <w:bottom w:val="single" w:sz="4" w:space="0" w:color="000000"/>
            </w:tcBorders>
          </w:tcPr>
          <w:p w:rsidR="00F235B7" w:rsidRPr="00DC35D1" w:rsidRDefault="00F235B7" w:rsidP="00192527">
            <w:pPr>
              <w:pStyle w:val="ConsPlusCell"/>
              <w:shd w:val="clear" w:color="auto" w:fill="FFFFFF"/>
              <w:snapToGrid w:val="0"/>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235B7" w:rsidRPr="00DC35D1" w:rsidRDefault="00F235B7" w:rsidP="00192527">
            <w:pPr>
              <w:pStyle w:val="ConsPlusCell"/>
              <w:rPr>
                <w:rFonts w:ascii="Times New Roman" w:hAnsi="Times New Roman" w:cs="Times New Roman"/>
                <w:sz w:val="18"/>
                <w:szCs w:val="18"/>
              </w:rPr>
            </w:pPr>
            <w:r>
              <w:rPr>
                <w:rFonts w:ascii="Times New Roman" w:hAnsi="Times New Roman" w:cs="Times New Roman"/>
                <w:sz w:val="18"/>
                <w:szCs w:val="18"/>
              </w:rPr>
              <w:t>Изменение</w:t>
            </w:r>
            <w:r w:rsidRPr="00545C20">
              <w:rPr>
                <w:rFonts w:ascii="Times New Roman" w:hAnsi="Times New Roman" w:cs="Times New Roman"/>
                <w:sz w:val="18"/>
                <w:szCs w:val="18"/>
              </w:rPr>
              <w:t xml:space="preserve"> средств </w:t>
            </w:r>
            <w:r>
              <w:rPr>
                <w:rFonts w:ascii="Times New Roman" w:hAnsi="Times New Roman" w:cs="Times New Roman"/>
                <w:sz w:val="18"/>
                <w:szCs w:val="18"/>
              </w:rPr>
              <w:t>ЕНП и ТП</w:t>
            </w:r>
            <w:r w:rsidRPr="00545C20">
              <w:rPr>
                <w:rFonts w:ascii="Times New Roman" w:hAnsi="Times New Roman" w:cs="Times New Roman"/>
                <w:sz w:val="18"/>
                <w:szCs w:val="18"/>
              </w:rPr>
              <w:t xml:space="preserve"> в ф. 05031</w:t>
            </w:r>
            <w:r>
              <w:rPr>
                <w:rFonts w:ascii="Times New Roman" w:hAnsi="Times New Roman" w:cs="Times New Roman"/>
                <w:sz w:val="18"/>
                <w:szCs w:val="18"/>
              </w:rPr>
              <w:t>2</w:t>
            </w:r>
            <w:r w:rsidRPr="00545C20">
              <w:rPr>
                <w:rFonts w:ascii="Times New Roman" w:hAnsi="Times New Roman" w:cs="Times New Roman"/>
                <w:sz w:val="18"/>
                <w:szCs w:val="18"/>
              </w:rPr>
              <w:t>7 не соответствует аналогичному показателю ф. 0503123 – недопустимо</w:t>
            </w:r>
          </w:p>
        </w:tc>
        <w:tc>
          <w:tcPr>
            <w:tcW w:w="425" w:type="dxa"/>
            <w:tcBorders>
              <w:top w:val="single" w:sz="4" w:space="0" w:color="000000"/>
              <w:left w:val="single" w:sz="4" w:space="0" w:color="000000"/>
              <w:bottom w:val="single" w:sz="4" w:space="0" w:color="000000"/>
              <w:right w:val="single" w:sz="4" w:space="0" w:color="000000"/>
            </w:tcBorders>
          </w:tcPr>
          <w:p w:rsidR="00F235B7" w:rsidRDefault="00F235B7" w:rsidP="00192527">
            <w:pPr>
              <w:pStyle w:val="ConsPlusCell"/>
              <w:shd w:val="clear" w:color="auto" w:fill="FFFFFF"/>
              <w:snapToGrid w:val="0"/>
              <w:rPr>
                <w:rFonts w:ascii="Times New Roman" w:hAnsi="Times New Roman" w:cs="Times New Roman"/>
                <w:sz w:val="18"/>
                <w:szCs w:val="18"/>
              </w:rPr>
            </w:pPr>
            <w:r>
              <w:rPr>
                <w:rFonts w:ascii="Times New Roman" w:hAnsi="Times New Roman" w:cs="Times New Roman"/>
                <w:sz w:val="18"/>
                <w:szCs w:val="18"/>
              </w:rPr>
              <w:t>Б</w:t>
            </w:r>
          </w:p>
        </w:tc>
        <w:tc>
          <w:tcPr>
            <w:tcW w:w="426" w:type="dxa"/>
            <w:tcBorders>
              <w:top w:val="single" w:sz="4" w:space="0" w:color="000000"/>
              <w:left w:val="single" w:sz="4" w:space="0" w:color="000000"/>
              <w:bottom w:val="single" w:sz="4" w:space="0" w:color="000000"/>
              <w:right w:val="single" w:sz="4" w:space="0" w:color="000000"/>
            </w:tcBorders>
          </w:tcPr>
          <w:p w:rsidR="00F235B7" w:rsidRDefault="00F235B7" w:rsidP="00192527">
            <w:pPr>
              <w:pStyle w:val="ConsPlusCell"/>
              <w:shd w:val="clear" w:color="auto" w:fill="FFFFFF"/>
              <w:snapToGrid w:val="0"/>
              <w:rPr>
                <w:rFonts w:ascii="Times New Roman" w:hAnsi="Times New Roman" w:cs="Times New Roman"/>
                <w:sz w:val="18"/>
                <w:szCs w:val="18"/>
              </w:rPr>
            </w:pPr>
          </w:p>
        </w:tc>
      </w:tr>
    </w:tbl>
    <w:p w:rsidR="00607F62" w:rsidRDefault="00B41755" w:rsidP="00607F62">
      <w:pPr>
        <w:jc w:val="center"/>
        <w:rPr>
          <w:b/>
          <w:sz w:val="18"/>
          <w:szCs w:val="18"/>
          <w:u w:val="single"/>
        </w:rPr>
      </w:pPr>
      <w:r w:rsidRPr="00885A06">
        <w:rPr>
          <w:b/>
          <w:sz w:val="18"/>
          <w:szCs w:val="18"/>
          <w:u w:val="single"/>
        </w:rPr>
        <w:t xml:space="preserve"> </w:t>
      </w:r>
      <w:r w:rsidR="00607F62" w:rsidRPr="00885A06">
        <w:rPr>
          <w:b/>
          <w:sz w:val="18"/>
          <w:szCs w:val="18"/>
          <w:u w:val="single"/>
        </w:rPr>
        <w:t>(год)</w:t>
      </w:r>
    </w:p>
    <w:p w:rsidR="005E5D8E" w:rsidRPr="00885A06" w:rsidRDefault="005E5D8E" w:rsidP="00607F62">
      <w:pPr>
        <w:jc w:val="center"/>
        <w:rPr>
          <w:b/>
          <w:sz w:val="18"/>
          <w:szCs w:val="18"/>
          <w:u w:val="single"/>
        </w:rPr>
      </w:pPr>
    </w:p>
    <w:p w:rsidR="00607F62" w:rsidRPr="00885A06" w:rsidRDefault="00607F62" w:rsidP="00607F62">
      <w:pPr>
        <w:jc w:val="center"/>
        <w:rPr>
          <w:sz w:val="18"/>
          <w:szCs w:val="18"/>
          <w:u w:val="single"/>
        </w:rPr>
      </w:pPr>
    </w:p>
    <w:tbl>
      <w:tblPr>
        <w:tblW w:w="15600" w:type="dxa"/>
        <w:tblInd w:w="216" w:type="dxa"/>
        <w:tblLayout w:type="fixed"/>
        <w:tblCellMar>
          <w:left w:w="70" w:type="dxa"/>
          <w:right w:w="70" w:type="dxa"/>
        </w:tblCellMar>
        <w:tblLook w:val="0000" w:firstRow="0" w:lastRow="0" w:firstColumn="0" w:lastColumn="0" w:noHBand="0" w:noVBand="0"/>
      </w:tblPr>
      <w:tblGrid>
        <w:gridCol w:w="560"/>
        <w:gridCol w:w="426"/>
        <w:gridCol w:w="1154"/>
        <w:gridCol w:w="993"/>
        <w:gridCol w:w="853"/>
        <w:gridCol w:w="1133"/>
        <w:gridCol w:w="426"/>
        <w:gridCol w:w="851"/>
        <w:gridCol w:w="1276"/>
        <w:gridCol w:w="709"/>
        <w:gridCol w:w="992"/>
        <w:gridCol w:w="425"/>
        <w:gridCol w:w="851"/>
        <w:gridCol w:w="989"/>
        <w:gridCol w:w="705"/>
        <w:gridCol w:w="564"/>
        <w:gridCol w:w="1849"/>
        <w:gridCol w:w="422"/>
        <w:gridCol w:w="422"/>
      </w:tblGrid>
      <w:tr w:rsidR="00113C19" w:rsidRPr="00885A06" w:rsidTr="000A3FE6">
        <w:trPr>
          <w:cantSplit/>
          <w:trHeight w:val="60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 новая ред.</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№п/п пред. ред.</w:t>
            </w:r>
          </w:p>
        </w:tc>
        <w:tc>
          <w:tcPr>
            <w:tcW w:w="115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A33AD7">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субъекта</w:t>
            </w:r>
          </w:p>
        </w:tc>
      </w:tr>
      <w:tr w:rsidR="00113C19" w:rsidRPr="00885A06" w:rsidTr="000A3FE6">
        <w:trPr>
          <w:cantSplit/>
          <w:trHeight w:val="240"/>
          <w:tblHeader/>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2</w:t>
            </w:r>
          </w:p>
        </w:tc>
        <w:tc>
          <w:tcPr>
            <w:tcW w:w="115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p>
        </w:tc>
      </w:tr>
      <w:tr w:rsidR="00113C19" w:rsidRPr="00885A06" w:rsidTr="000A3FE6">
        <w:trPr>
          <w:cantSplit/>
          <w:trHeight w:val="60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46</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 xml:space="preserve">для </w:t>
            </w:r>
            <w:proofErr w:type="spellStart"/>
            <w:r w:rsidRPr="00885A06">
              <w:rPr>
                <w:rFonts w:ascii="Times New Roman" w:hAnsi="Times New Roman" w:cs="Times New Roman"/>
                <w:sz w:val="18"/>
                <w:szCs w:val="18"/>
              </w:rPr>
              <w:t>конс</w:t>
            </w:r>
            <w:proofErr w:type="spellEnd"/>
            <w:r w:rsidRPr="00885A06">
              <w:rPr>
                <w:rFonts w:ascii="Times New Roman" w:hAnsi="Times New Roman" w:cs="Times New Roman"/>
                <w:sz w:val="18"/>
                <w:szCs w:val="18"/>
              </w:rPr>
              <w:t>.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39</w:t>
            </w:r>
          </w:p>
        </w:tc>
        <w:tc>
          <w:tcPr>
            <w:tcW w:w="1154" w:type="dxa"/>
            <w:tcBorders>
              <w:top w:val="single" w:sz="4" w:space="0" w:color="000000"/>
              <w:left w:val="single" w:sz="4" w:space="0" w:color="000000"/>
              <w:bottom w:val="single" w:sz="4" w:space="0" w:color="000000"/>
              <w:right w:val="single" w:sz="4" w:space="0" w:color="000000"/>
            </w:tcBorders>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w:t>
            </w:r>
            <w:proofErr w:type="gramStart"/>
            <w:r w:rsidRPr="00885A06">
              <w:rPr>
                <w:rFonts w:ascii="Times New Roman" w:hAnsi="Times New Roman" w:cs="Times New Roman"/>
                <w:sz w:val="18"/>
                <w:szCs w:val="18"/>
              </w:rPr>
              <w:t>0503110  недопустимо</w:t>
            </w:r>
            <w:proofErr w:type="gramEnd"/>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0A3FE6">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w:t>
            </w:r>
          </w:p>
          <w:p w:rsidR="00CA23E4" w:rsidRPr="00885A06" w:rsidRDefault="00CA23E4" w:rsidP="007908B5">
            <w:pPr>
              <w:pStyle w:val="ConsPlusCell"/>
              <w:snapToGrid w:val="0"/>
              <w:ind w:right="-70"/>
              <w:jc w:val="center"/>
              <w:rPr>
                <w:rFonts w:ascii="Times New Roman" w:hAnsi="Times New Roman" w:cs="Times New Roman"/>
                <w:sz w:val="18"/>
                <w:szCs w:val="18"/>
              </w:rPr>
            </w:pPr>
          </w:p>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 xml:space="preserve">для </w:t>
            </w:r>
            <w:proofErr w:type="spellStart"/>
            <w:r w:rsidRPr="00885A06">
              <w:rPr>
                <w:rFonts w:ascii="Times New Roman" w:hAnsi="Times New Roman" w:cs="Times New Roman"/>
                <w:sz w:val="18"/>
                <w:szCs w:val="18"/>
              </w:rPr>
              <w:t>конс</w:t>
            </w:r>
            <w:proofErr w:type="spellEnd"/>
            <w:r w:rsidRPr="00885A06">
              <w:rPr>
                <w:rFonts w:ascii="Times New Roman" w:hAnsi="Times New Roman" w:cs="Times New Roman"/>
                <w:sz w:val="18"/>
                <w:szCs w:val="18"/>
              </w:rPr>
              <w:t>. отчета ГРБС</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40</w:t>
            </w:r>
          </w:p>
        </w:tc>
        <w:tc>
          <w:tcPr>
            <w:tcW w:w="115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0503125 (1 30404000) </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(ПРП=600)</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w:t>
            </w:r>
            <w:r w:rsidR="005906EB">
              <w:rPr>
                <w:rFonts w:ascii="Times New Roman" w:hAnsi="Times New Roman" w:cs="Times New Roman"/>
                <w:sz w:val="18"/>
                <w:szCs w:val="18"/>
              </w:rPr>
              <w:t xml:space="preserve"> </w:t>
            </w:r>
            <w:r w:rsidRPr="00885A06">
              <w:rPr>
                <w:rFonts w:ascii="Times New Roman" w:hAnsi="Times New Roman" w:cs="Times New Roman"/>
                <w:sz w:val="18"/>
                <w:szCs w:val="18"/>
              </w:rPr>
              <w:br/>
              <w:t xml:space="preserve">130404000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части связанных кредитов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0A3FE6">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47.1</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564743">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Раздел 1 по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0A3FE6">
        <w:trPr>
          <w:cantSplit/>
          <w:trHeight w:val="72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ind w:right="-70"/>
              <w:jc w:val="center"/>
              <w:rPr>
                <w:rFonts w:ascii="Times New Roman" w:hAnsi="Times New Roman" w:cs="Times New Roman"/>
                <w:sz w:val="18"/>
                <w:szCs w:val="18"/>
              </w:rPr>
            </w:pPr>
            <w:r w:rsidRPr="00885A06">
              <w:rPr>
                <w:rFonts w:ascii="Times New Roman" w:hAnsi="Times New Roman" w:cs="Times New Roman"/>
                <w:sz w:val="18"/>
                <w:szCs w:val="18"/>
              </w:rPr>
              <w:t>47.2</w:t>
            </w:r>
          </w:p>
          <w:p w:rsidR="00CA23E4" w:rsidRPr="00885A06" w:rsidRDefault="00CA23E4" w:rsidP="007908B5">
            <w:pPr>
              <w:pStyle w:val="ConsPlusCell"/>
              <w:snapToGrid w:val="0"/>
              <w:ind w:right="-70"/>
              <w:jc w:val="center"/>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(130404000) ПБС,</w:t>
            </w: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сводная РБС, сводная ГРБС</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p w:rsidR="00CA23E4" w:rsidRPr="00885A06" w:rsidRDefault="00CA23E4" w:rsidP="007908B5">
            <w:pPr>
              <w:pStyle w:val="ConsPlusCell"/>
              <w:snapToGrid w:val="0"/>
              <w:rPr>
                <w:rFonts w:ascii="Times New Roman" w:hAnsi="Times New Roman" w:cs="Times New Roman"/>
                <w:sz w:val="18"/>
                <w:szCs w:val="18"/>
              </w:rPr>
            </w:pPr>
          </w:p>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ПБС, сводная РБС, сводная ГРБС</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Раздел </w:t>
            </w:r>
            <w:proofErr w:type="gramStart"/>
            <w:r w:rsidRPr="00885A06">
              <w:rPr>
                <w:rFonts w:ascii="Times New Roman" w:hAnsi="Times New Roman" w:cs="Times New Roman"/>
                <w:sz w:val="18"/>
                <w:szCs w:val="18"/>
              </w:rPr>
              <w:t>1  по</w:t>
            </w:r>
            <w:proofErr w:type="gramEnd"/>
            <w:r w:rsidRPr="00885A06">
              <w:rPr>
                <w:rFonts w:ascii="Times New Roman" w:hAnsi="Times New Roman" w:cs="Times New Roman"/>
                <w:sz w:val="18"/>
                <w:szCs w:val="18"/>
              </w:rPr>
              <w:t xml:space="preserve"> счету 130404000</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внутриведомственных расчетов в ф. 0503125 счету 1 30404000 в ф.0503110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0A3FE6">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lastRenderedPageBreak/>
              <w:t>48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43</w:t>
            </w:r>
          </w:p>
        </w:tc>
        <w:tc>
          <w:tcPr>
            <w:tcW w:w="115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10 151)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сумма по КБК Д.% </w:t>
            </w:r>
            <w:r w:rsidRPr="00885A06">
              <w:rPr>
                <w:rFonts w:ascii="Times New Roman" w:hAnsi="Times New Roman" w:cs="Times New Roman"/>
                <w:sz w:val="18"/>
                <w:szCs w:val="18"/>
              </w:rPr>
              <w:br/>
              <w:t xml:space="preserve">140110151,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поступлениям от других бюджетов в ф. 0503125 сумме показателей по КОСГУ 151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885A06" w:rsidTr="000A3FE6">
        <w:trPr>
          <w:cantSplit/>
          <w:trHeight w:val="48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48.1</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(1 401 10 16</w:t>
            </w:r>
            <w:r w:rsidRPr="00885A06">
              <w:rPr>
                <w:rFonts w:ascii="Times New Roman" w:hAnsi="Times New Roman" w:cs="Times New Roman"/>
                <w:sz w:val="18"/>
                <w:szCs w:val="18"/>
              </w:rPr>
              <w:t>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8</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564743">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по КБК Д.% </w:t>
            </w:r>
            <w:r>
              <w:rPr>
                <w:rFonts w:ascii="Times New Roman" w:hAnsi="Times New Roman" w:cs="Times New Roman"/>
                <w:sz w:val="18"/>
                <w:szCs w:val="18"/>
              </w:rPr>
              <w:br/>
              <w:t>14011016</w:t>
            </w:r>
            <w:r w:rsidRPr="00885A06">
              <w:rPr>
                <w:rFonts w:ascii="Times New Roman" w:hAnsi="Times New Roman" w:cs="Times New Roman"/>
                <w:sz w:val="18"/>
                <w:szCs w:val="18"/>
              </w:rPr>
              <w:t xml:space="preserve">1, </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3-2</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 xml:space="preserve">Несоответствие итоговой суммы по </w:t>
            </w:r>
            <w:proofErr w:type="gramStart"/>
            <w:r w:rsidRPr="00885A06">
              <w:rPr>
                <w:rFonts w:ascii="Times New Roman" w:hAnsi="Times New Roman" w:cs="Times New Roman"/>
                <w:sz w:val="18"/>
                <w:szCs w:val="18"/>
              </w:rPr>
              <w:t>поступлениям  от</w:t>
            </w:r>
            <w:proofErr w:type="gramEnd"/>
            <w:r w:rsidRPr="00885A06">
              <w:rPr>
                <w:rFonts w:ascii="Times New Roman" w:hAnsi="Times New Roman" w:cs="Times New Roman"/>
                <w:sz w:val="18"/>
                <w:szCs w:val="18"/>
              </w:rPr>
              <w:t xml:space="preserve"> других бюджетов в ф. 0503125 сумме показателей по КОСГ</w:t>
            </w:r>
            <w:r>
              <w:rPr>
                <w:rFonts w:ascii="Times New Roman" w:hAnsi="Times New Roman" w:cs="Times New Roman"/>
                <w:sz w:val="18"/>
                <w:szCs w:val="18"/>
              </w:rPr>
              <w:t>У 16</w:t>
            </w:r>
            <w:r w:rsidRPr="00885A06">
              <w:rPr>
                <w:rFonts w:ascii="Times New Roman" w:hAnsi="Times New Roman" w:cs="Times New Roman"/>
                <w:sz w:val="18"/>
                <w:szCs w:val="18"/>
              </w:rPr>
              <w:t>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113C19" w:rsidRPr="00A1781D" w:rsidTr="000A3FE6">
        <w:trPr>
          <w:cantSplit/>
          <w:trHeight w:val="360"/>
        </w:trPr>
        <w:tc>
          <w:tcPr>
            <w:tcW w:w="560"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49</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44</w:t>
            </w:r>
          </w:p>
        </w:tc>
        <w:tc>
          <w:tcPr>
            <w:tcW w:w="1154"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20 251)</w:t>
            </w:r>
          </w:p>
        </w:tc>
        <w:tc>
          <w:tcPr>
            <w:tcW w:w="993"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CA23E4" w:rsidRPr="00885A06"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CA23E4" w:rsidRPr="00885A06" w:rsidRDefault="00CA23E4" w:rsidP="00AA7FB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Сумма по КБК Р.%</w:t>
            </w:r>
            <w:r w:rsidRPr="00885A06">
              <w:rPr>
                <w:rFonts w:ascii="Times New Roman" w:hAnsi="Times New Roman" w:cs="Times New Roman"/>
                <w:sz w:val="18"/>
                <w:szCs w:val="18"/>
              </w:rPr>
              <w:br/>
              <w:t>140120251</w:t>
            </w:r>
            <w:r w:rsidR="00AA7FB6">
              <w:rPr>
                <w:rFonts w:ascii="Times New Roman" w:hAnsi="Times New Roman" w:cs="Times New Roman"/>
                <w:sz w:val="18"/>
                <w:szCs w:val="18"/>
              </w:rPr>
              <w:t>, кроме</w:t>
            </w:r>
            <w:r w:rsidR="007A4EA1">
              <w:rPr>
                <w:rFonts w:ascii="Times New Roman" w:hAnsi="Times New Roman" w:cs="Times New Roman"/>
                <w:sz w:val="18"/>
                <w:szCs w:val="18"/>
              </w:rPr>
              <w:t xml:space="preserve"> КБК %807140120251 </w:t>
            </w:r>
            <w:r w:rsidR="00AA7FB6">
              <w:rPr>
                <w:rFonts w:ascii="Times New Roman" w:hAnsi="Times New Roman" w:cs="Times New Roman"/>
                <w:sz w:val="18"/>
                <w:szCs w:val="18"/>
              </w:rPr>
              <w:t>и</w:t>
            </w:r>
            <w:r w:rsidR="007A4EA1">
              <w:rPr>
                <w:rFonts w:ascii="Times New Roman" w:hAnsi="Times New Roman" w:cs="Times New Roman"/>
                <w:sz w:val="18"/>
                <w:szCs w:val="18"/>
              </w:rPr>
              <w:t xml:space="preserve"> КБК %000140120251</w:t>
            </w:r>
          </w:p>
        </w:tc>
        <w:tc>
          <w:tcPr>
            <w:tcW w:w="709"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CA23E4" w:rsidRPr="00885A06" w:rsidRDefault="00CA23E4" w:rsidP="007908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CA23E4" w:rsidRPr="00885A06" w:rsidRDefault="00CA23E4" w:rsidP="007908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CA23E4" w:rsidRPr="00A1781D" w:rsidRDefault="00CA23E4"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перечислениям другим бюджетам в ф. 0503125 сумме показателей по КОСГУ 251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CA23E4" w:rsidRPr="00885A06" w:rsidRDefault="007A4EA1"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CA23E4" w:rsidRDefault="00CA23E4" w:rsidP="007908B5">
            <w:pPr>
              <w:pStyle w:val="ConsPlusCell"/>
              <w:snapToGrid w:val="0"/>
              <w:rPr>
                <w:rFonts w:ascii="Times New Roman" w:hAnsi="Times New Roman" w:cs="Times New Roman"/>
                <w:sz w:val="18"/>
                <w:szCs w:val="18"/>
              </w:rPr>
            </w:pPr>
          </w:p>
        </w:tc>
      </w:tr>
      <w:tr w:rsidR="007A4EA1" w:rsidRPr="00A1781D" w:rsidTr="000A3FE6">
        <w:trPr>
          <w:cantSplit/>
          <w:trHeight w:val="360"/>
        </w:trPr>
        <w:tc>
          <w:tcPr>
            <w:tcW w:w="560" w:type="dxa"/>
            <w:tcBorders>
              <w:top w:val="single" w:sz="4" w:space="0" w:color="000000"/>
              <w:left w:val="single" w:sz="4" w:space="0" w:color="000000"/>
              <w:bottom w:val="single" w:sz="4" w:space="0" w:color="000000"/>
            </w:tcBorders>
          </w:tcPr>
          <w:p w:rsidR="007A4EA1" w:rsidRPr="00885A06" w:rsidRDefault="007A4EA1" w:rsidP="000D12AA">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49</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7A4EA1" w:rsidRPr="00885A06" w:rsidRDefault="007A4EA1" w:rsidP="00CC1E18">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44</w:t>
            </w:r>
          </w:p>
        </w:tc>
        <w:tc>
          <w:tcPr>
            <w:tcW w:w="1154" w:type="dxa"/>
            <w:tcBorders>
              <w:top w:val="single" w:sz="4" w:space="0" w:color="000000"/>
              <w:left w:val="single" w:sz="4" w:space="0" w:color="000000"/>
              <w:bottom w:val="single" w:sz="4" w:space="0" w:color="000000"/>
              <w:right w:val="single" w:sz="4" w:space="0" w:color="000000"/>
            </w:tcBorders>
          </w:tcPr>
          <w:p w:rsidR="007A4EA1" w:rsidRPr="00885A06" w:rsidRDefault="007A4EA1" w:rsidP="000D12AA">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0503125 (1 401 20 25</w:t>
            </w:r>
            <w:r>
              <w:rPr>
                <w:rFonts w:ascii="Times New Roman" w:hAnsi="Times New Roman" w:cs="Times New Roman"/>
                <w:sz w:val="18"/>
                <w:szCs w:val="18"/>
              </w:rPr>
              <w:t>4</w:t>
            </w:r>
            <w:r w:rsidRPr="00885A06">
              <w:rPr>
                <w:rFonts w:ascii="Times New Roman" w:hAnsi="Times New Roman" w:cs="Times New Roman"/>
                <w:sz w:val="18"/>
                <w:szCs w:val="18"/>
              </w:rPr>
              <w:t>)</w:t>
            </w:r>
          </w:p>
        </w:tc>
        <w:tc>
          <w:tcPr>
            <w:tcW w:w="993" w:type="dxa"/>
            <w:tcBorders>
              <w:top w:val="single" w:sz="4" w:space="0" w:color="000000"/>
              <w:left w:val="single" w:sz="4" w:space="0" w:color="000000"/>
              <w:bottom w:val="single" w:sz="4" w:space="0" w:color="000000"/>
            </w:tcBorders>
            <w:shd w:val="clear" w:color="auto" w:fill="auto"/>
          </w:tcPr>
          <w:p w:rsidR="007A4EA1" w:rsidRPr="00885A06" w:rsidRDefault="007A4EA1" w:rsidP="00CC1E18">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885A06" w:rsidRDefault="007A4EA1" w:rsidP="00CC1E18">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Итого</w:t>
            </w:r>
          </w:p>
        </w:tc>
        <w:tc>
          <w:tcPr>
            <w:tcW w:w="1133" w:type="dxa"/>
            <w:tcBorders>
              <w:top w:val="single" w:sz="4" w:space="0" w:color="000000"/>
              <w:left w:val="single" w:sz="4" w:space="0" w:color="000000"/>
              <w:bottom w:val="single" w:sz="4" w:space="0" w:color="000000"/>
              <w:right w:val="single" w:sz="4" w:space="0" w:color="000000"/>
            </w:tcBorders>
          </w:tcPr>
          <w:p w:rsidR="007A4EA1" w:rsidRPr="00885A06" w:rsidRDefault="007A4EA1" w:rsidP="00CC1E18">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7</w:t>
            </w:r>
          </w:p>
        </w:tc>
        <w:tc>
          <w:tcPr>
            <w:tcW w:w="426" w:type="dxa"/>
            <w:tcBorders>
              <w:top w:val="single" w:sz="4" w:space="0" w:color="000000"/>
              <w:left w:val="single" w:sz="4" w:space="0" w:color="000000"/>
              <w:bottom w:val="single" w:sz="4" w:space="0" w:color="000000"/>
            </w:tcBorders>
            <w:shd w:val="clear" w:color="auto" w:fill="auto"/>
          </w:tcPr>
          <w:p w:rsidR="007A4EA1" w:rsidRPr="00885A06" w:rsidRDefault="007A4EA1"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885A06" w:rsidRDefault="007A4EA1" w:rsidP="00CC1E18">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7A4EA1" w:rsidRPr="00885A06" w:rsidRDefault="007A4EA1" w:rsidP="00AA7FB6">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Сумма по КБК Р.%</w:t>
            </w:r>
            <w:r w:rsidRPr="00885A06">
              <w:rPr>
                <w:rFonts w:ascii="Times New Roman" w:hAnsi="Times New Roman" w:cs="Times New Roman"/>
                <w:sz w:val="18"/>
                <w:szCs w:val="18"/>
              </w:rPr>
              <w:br/>
              <w:t>14012025</w:t>
            </w:r>
            <w:r w:rsidR="00AA7FB6">
              <w:rPr>
                <w:rFonts w:ascii="Times New Roman" w:hAnsi="Times New Roman" w:cs="Times New Roman"/>
                <w:sz w:val="18"/>
                <w:szCs w:val="18"/>
              </w:rPr>
              <w:t>4, кроме</w:t>
            </w:r>
            <w:r>
              <w:rPr>
                <w:rFonts w:ascii="Times New Roman" w:hAnsi="Times New Roman" w:cs="Times New Roman"/>
                <w:sz w:val="18"/>
                <w:szCs w:val="18"/>
              </w:rPr>
              <w:t xml:space="preserve"> КБК %807140120254 </w:t>
            </w:r>
            <w:r w:rsidR="00AA7FB6">
              <w:rPr>
                <w:rFonts w:ascii="Times New Roman" w:hAnsi="Times New Roman" w:cs="Times New Roman"/>
                <w:sz w:val="18"/>
                <w:szCs w:val="18"/>
              </w:rPr>
              <w:t>и</w:t>
            </w:r>
            <w:r>
              <w:rPr>
                <w:rFonts w:ascii="Times New Roman" w:hAnsi="Times New Roman" w:cs="Times New Roman"/>
                <w:sz w:val="18"/>
                <w:szCs w:val="18"/>
              </w:rPr>
              <w:t xml:space="preserve"> КБК %000140120254</w:t>
            </w:r>
          </w:p>
        </w:tc>
        <w:tc>
          <w:tcPr>
            <w:tcW w:w="709" w:type="dxa"/>
            <w:tcBorders>
              <w:top w:val="single" w:sz="4" w:space="0" w:color="000000"/>
              <w:left w:val="single" w:sz="4" w:space="0" w:color="000000"/>
              <w:bottom w:val="single" w:sz="4" w:space="0" w:color="000000"/>
            </w:tcBorders>
          </w:tcPr>
          <w:p w:rsidR="007A4EA1" w:rsidRPr="00885A06" w:rsidRDefault="007A4EA1" w:rsidP="00CC1E18">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885A06" w:rsidRDefault="007A4EA1" w:rsidP="00CC1E18">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2-3</w:t>
            </w:r>
          </w:p>
        </w:tc>
        <w:tc>
          <w:tcPr>
            <w:tcW w:w="425" w:type="dxa"/>
            <w:tcBorders>
              <w:top w:val="single" w:sz="4" w:space="0" w:color="000000"/>
              <w:left w:val="single" w:sz="4" w:space="0" w:color="000000"/>
              <w:bottom w:val="single" w:sz="4" w:space="0" w:color="000000"/>
            </w:tcBorders>
            <w:shd w:val="clear" w:color="auto" w:fill="auto"/>
          </w:tcPr>
          <w:p w:rsidR="007A4EA1" w:rsidRPr="00885A06" w:rsidRDefault="007A4EA1" w:rsidP="00CC1E18">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885A06" w:rsidRDefault="007A4EA1" w:rsidP="00CC1E18">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885A06" w:rsidRDefault="007A4EA1" w:rsidP="00CC1E18">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885A06" w:rsidRDefault="007A4EA1" w:rsidP="00CC1E18">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885A06" w:rsidRDefault="007A4EA1" w:rsidP="00CC1E18">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885A06" w:rsidRDefault="007A4EA1" w:rsidP="005906EB">
            <w:pPr>
              <w:pStyle w:val="ConsPlusCell"/>
              <w:snapToGrid w:val="0"/>
              <w:rPr>
                <w:rFonts w:ascii="Times New Roman" w:hAnsi="Times New Roman" w:cs="Times New Roman"/>
                <w:sz w:val="18"/>
                <w:szCs w:val="18"/>
              </w:rPr>
            </w:pPr>
            <w:r w:rsidRPr="00885A06">
              <w:rPr>
                <w:rFonts w:ascii="Times New Roman" w:hAnsi="Times New Roman" w:cs="Times New Roman"/>
                <w:sz w:val="18"/>
                <w:szCs w:val="18"/>
              </w:rPr>
              <w:t>Несоответствие итоговой суммы по перечислениям другим бюджетам в ф. 0503125 сумме показателей по КОСГУ 25</w:t>
            </w:r>
            <w:r>
              <w:rPr>
                <w:rFonts w:ascii="Times New Roman" w:hAnsi="Times New Roman" w:cs="Times New Roman"/>
                <w:sz w:val="18"/>
                <w:szCs w:val="18"/>
              </w:rPr>
              <w:t>4</w:t>
            </w:r>
            <w:r w:rsidRPr="00885A06">
              <w:rPr>
                <w:rFonts w:ascii="Times New Roman" w:hAnsi="Times New Roman" w:cs="Times New Roman"/>
                <w:sz w:val="18"/>
                <w:szCs w:val="18"/>
              </w:rPr>
              <w:t xml:space="preserve"> ф. 0503110 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885A06" w:rsidRDefault="007A4EA1" w:rsidP="00CC1E18">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CC1E18">
            <w:pPr>
              <w:pStyle w:val="ConsPlusCell"/>
              <w:snapToGrid w:val="0"/>
              <w:rPr>
                <w:rFonts w:ascii="Times New Roman" w:hAnsi="Times New Roman" w:cs="Times New Roman"/>
                <w:sz w:val="18"/>
                <w:szCs w:val="18"/>
              </w:rPr>
            </w:pPr>
          </w:p>
        </w:tc>
      </w:tr>
      <w:tr w:rsidR="007A4EA1" w:rsidRPr="00A1781D" w:rsidTr="000A3FE6">
        <w:trPr>
          <w:cantSplit/>
          <w:trHeight w:val="480"/>
        </w:trPr>
        <w:tc>
          <w:tcPr>
            <w:tcW w:w="560" w:type="dxa"/>
            <w:tcBorders>
              <w:top w:val="single" w:sz="4" w:space="0" w:color="000000"/>
              <w:left w:val="single" w:sz="4" w:space="0" w:color="000000"/>
              <w:bottom w:val="single" w:sz="4" w:space="0" w:color="000000"/>
            </w:tcBorders>
          </w:tcPr>
          <w:p w:rsidR="007A4EA1" w:rsidRPr="00A1781D" w:rsidRDefault="007A4EA1" w:rsidP="005906EB">
            <w:pPr>
              <w:pStyle w:val="ConsPlusCell"/>
              <w:snapToGrid w:val="0"/>
              <w:jc w:val="center"/>
              <w:rPr>
                <w:rFonts w:ascii="Times New Roman" w:hAnsi="Times New Roman" w:cs="Times New Roman"/>
                <w:sz w:val="18"/>
                <w:szCs w:val="18"/>
              </w:rPr>
            </w:pPr>
            <w:del w:id="817" w:author="Зайцев Павел Борисович" w:date="2025-12-17T13:04:00Z">
              <w:r w:rsidRPr="00A1781D" w:rsidDel="00CE2D8D">
                <w:rPr>
                  <w:rFonts w:ascii="Times New Roman" w:hAnsi="Times New Roman" w:cs="Times New Roman"/>
                  <w:sz w:val="18"/>
                  <w:szCs w:val="18"/>
                </w:rPr>
                <w:delText>50</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818" w:author="Зайцев Павел Борисович" w:date="2025-12-17T13:04:00Z">
              <w:r w:rsidRPr="00A1781D" w:rsidDel="00CE2D8D">
                <w:rPr>
                  <w:rFonts w:ascii="Times New Roman" w:hAnsi="Times New Roman" w:cs="Times New Roman"/>
                  <w:sz w:val="18"/>
                  <w:szCs w:val="18"/>
                </w:rPr>
                <w:delText>45</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337880" w:rsidRDefault="007A4EA1" w:rsidP="005906EB">
            <w:pPr>
              <w:pStyle w:val="ConsPlusCell"/>
              <w:snapToGrid w:val="0"/>
            </w:pPr>
            <w:del w:id="819" w:author="Зайцев Павел Борисович" w:date="2025-12-17T13:04: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20" w:author="Зайцев Павел Борисович" w:date="2025-12-17T13:04:00Z">
              <w:r w:rsidDel="00CE2D8D">
                <w:rPr>
                  <w:rFonts w:ascii="Times New Roman" w:hAnsi="Times New Roman" w:cs="Times New Roman"/>
                  <w:sz w:val="18"/>
                  <w:szCs w:val="18"/>
                </w:rPr>
                <w:delText>190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del w:id="821" w:author="Зайцев Павел Борисович" w:date="2025-12-17T13:04:00Z">
              <w:r w:rsidRPr="00A1781D" w:rsidDel="00CE2D8D">
                <w:rPr>
                  <w:rFonts w:ascii="Times New Roman" w:hAnsi="Times New Roman" w:cs="Times New Roman"/>
                  <w:sz w:val="18"/>
                  <w:szCs w:val="18"/>
                </w:rPr>
                <w:delText>6</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5906EB">
            <w:pPr>
              <w:pStyle w:val="ConsPlusCell"/>
              <w:snapToGrid w:val="0"/>
              <w:rPr>
                <w:rFonts w:ascii="Times New Roman" w:hAnsi="Times New Roman" w:cs="Times New Roman"/>
                <w:sz w:val="18"/>
                <w:szCs w:val="18"/>
              </w:rPr>
            </w:pPr>
            <w:del w:id="822" w:author="Зайцев Павел Борисович" w:date="2025-12-17T13:04: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23" w:author="Зайцев Павел Борисович" w:date="2025-12-17T13:04: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24" w:author="Зайцев Павел Борисович" w:date="2025-12-17T13:04:00Z">
              <w:r w:rsidRPr="00A1781D" w:rsidDel="00CE2D8D">
                <w:rPr>
                  <w:rFonts w:ascii="Times New Roman" w:hAnsi="Times New Roman" w:cs="Times New Roman"/>
                  <w:sz w:val="18"/>
                  <w:szCs w:val="18"/>
                </w:rPr>
                <w:delText>310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5906EB">
            <w:pPr>
              <w:pStyle w:val="ConsPlusCell"/>
              <w:snapToGrid w:val="0"/>
              <w:rPr>
                <w:rFonts w:ascii="Times New Roman" w:hAnsi="Times New Roman" w:cs="Times New Roman"/>
                <w:sz w:val="18"/>
                <w:szCs w:val="18"/>
              </w:rPr>
            </w:pPr>
            <w:del w:id="825" w:author="Зайцев Павел Борисович" w:date="2025-12-17T13:04:00Z">
              <w:r w:rsidRPr="00A1781D" w:rsidDel="00CE2D8D">
                <w:rPr>
                  <w:rFonts w:ascii="Times New Roman" w:hAnsi="Times New Roman" w:cs="Times New Roman"/>
                  <w:sz w:val="18"/>
                  <w:szCs w:val="18"/>
                </w:rPr>
                <w:delText>4</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26" w:author="Зайцев Павел Борисович" w:date="2025-12-17T13:04:00Z">
              <w:r w:rsidRPr="00A1781D" w:rsidDel="00CE2D8D">
                <w:rPr>
                  <w:rFonts w:ascii="Times New Roman" w:hAnsi="Times New Roman" w:cs="Times New Roman"/>
                  <w:sz w:val="18"/>
                  <w:szCs w:val="18"/>
                </w:rPr>
                <w:delText>Изменение нефинансовых активов по счетам ф. 0503130 (бюджет</w:delText>
              </w:r>
              <w:r w:rsidRPr="00A1781D" w:rsidDel="00CE2D8D">
                <w:rPr>
                  <w:rStyle w:val="afd"/>
                  <w:rFonts w:ascii="Times New Roman" w:hAnsi="Times New Roman" w:cs="Times New Roman"/>
                  <w:sz w:val="18"/>
                  <w:szCs w:val="18"/>
                </w:rPr>
                <w:footnoteReference w:id="9"/>
              </w:r>
              <w:r w:rsidRPr="00A1781D" w:rsidDel="00CE2D8D">
                <w:rPr>
                  <w:rFonts w:ascii="Times New Roman" w:hAnsi="Times New Roman" w:cs="Times New Roman"/>
                  <w:sz w:val="18"/>
                  <w:szCs w:val="18"/>
                </w:rPr>
                <w:delText xml:space="preserve">) не соответствует идентичному показателю в ф. 0503121 </w:delText>
              </w:r>
              <w:r w:rsidR="000A3FE6" w:rsidRPr="00DC35D1"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29" w:author="Зайцев Павел Борисович" w:date="2025-12-17T13:04: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001"/>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830" w:author="Зайцев Павел Борисович" w:date="2025-12-17T13:05:00Z">
              <w:r w:rsidRPr="00A1781D" w:rsidDel="00CE2D8D">
                <w:rPr>
                  <w:rFonts w:ascii="Times New Roman" w:hAnsi="Times New Roman" w:cs="Times New Roman"/>
                  <w:sz w:val="18"/>
                  <w:szCs w:val="18"/>
                </w:rPr>
                <w:delText>51</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831" w:author="Зайцев Павел Борисович" w:date="2025-12-17T13:05:00Z">
              <w:r w:rsidRPr="00A1781D" w:rsidDel="00CE2D8D">
                <w:rPr>
                  <w:rFonts w:ascii="Times New Roman" w:hAnsi="Times New Roman" w:cs="Times New Roman"/>
                  <w:sz w:val="18"/>
                  <w:szCs w:val="18"/>
                </w:rPr>
                <w:delText>45</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32" w:author="Зайцев Павел Борисович" w:date="2025-12-17T13:05: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33" w:author="Зайцев Павел Борисович" w:date="2025-12-17T13:05:00Z">
              <w:r w:rsidDel="00CE2D8D">
                <w:rPr>
                  <w:rFonts w:ascii="Times New Roman" w:hAnsi="Times New Roman" w:cs="Times New Roman"/>
                  <w:sz w:val="18"/>
                  <w:szCs w:val="18"/>
                </w:rPr>
                <w:delText>190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del w:id="834" w:author="Зайцев Павел Борисович" w:date="2025-12-17T13:05:00Z">
              <w:r w:rsidRPr="00A1781D" w:rsidDel="00CE2D8D">
                <w:rPr>
                  <w:rFonts w:ascii="Times New Roman" w:hAnsi="Times New Roman" w:cs="Times New Roman"/>
                  <w:sz w:val="18"/>
                  <w:szCs w:val="18"/>
                </w:rPr>
                <w:delText>7</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4</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835" w:author="Зайцев Павел Борисович" w:date="2025-12-17T13:05: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36" w:author="Зайцев Павел Борисович" w:date="2025-12-17T13:05: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37" w:author="Зайцев Павел Борисович" w:date="2025-12-17T13:05:00Z">
              <w:r w:rsidRPr="00A1781D" w:rsidDel="00CE2D8D">
                <w:rPr>
                  <w:rFonts w:ascii="Times New Roman" w:hAnsi="Times New Roman" w:cs="Times New Roman"/>
                  <w:sz w:val="18"/>
                  <w:szCs w:val="18"/>
                </w:rPr>
                <w:delText>310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38" w:author="Зайцев Павел Борисович" w:date="2025-12-17T13:05:00Z">
              <w:r w:rsidRPr="00A1781D" w:rsidDel="00CE2D8D">
                <w:rPr>
                  <w:rFonts w:ascii="Times New Roman" w:hAnsi="Times New Roman" w:cs="Times New Roman"/>
                  <w:sz w:val="18"/>
                  <w:szCs w:val="18"/>
                </w:rPr>
                <w:delText>5</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39" w:author="Зайцев Павел Борисович" w:date="2025-12-17T13:05:00Z">
              <w:r w:rsidRPr="00A1781D" w:rsidDel="00CE2D8D">
                <w:rPr>
                  <w:rFonts w:ascii="Times New Roman" w:hAnsi="Times New Roman" w:cs="Times New Roman"/>
                  <w:sz w:val="18"/>
                  <w:szCs w:val="18"/>
                </w:rPr>
                <w:delText>Изменение нефинансовых активов  по счетам ф. 0503130 (СВР</w:delText>
              </w:r>
              <w:r w:rsidRPr="00A1781D" w:rsidDel="00CE2D8D">
                <w:rPr>
                  <w:rStyle w:val="afd"/>
                  <w:rFonts w:ascii="Times New Roman" w:hAnsi="Times New Roman" w:cs="Times New Roman"/>
                  <w:sz w:val="18"/>
                  <w:szCs w:val="18"/>
                </w:rPr>
                <w:footnoteReference w:id="10"/>
              </w:r>
              <w:r w:rsidRPr="00A1781D" w:rsidDel="00CE2D8D">
                <w:rPr>
                  <w:rFonts w:ascii="Times New Roman" w:hAnsi="Times New Roman" w:cs="Times New Roman"/>
                  <w:sz w:val="18"/>
                  <w:szCs w:val="18"/>
                </w:rPr>
                <w:delText xml:space="preserve">) не соответствует идентичному показателю в ф. 0503121 </w:delText>
              </w:r>
              <w:r w:rsidR="000A3FE6" w:rsidRPr="00DC35D1"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42" w:author="Зайцев Павел Борисович" w:date="2025-12-17T13:05: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001"/>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843" w:author="Зайцев Павел Борисович" w:date="2025-12-17T13:05:00Z">
              <w:r w:rsidRPr="00A1781D" w:rsidDel="00CE2D8D">
                <w:rPr>
                  <w:rFonts w:ascii="Times New Roman" w:hAnsi="Times New Roman" w:cs="Times New Roman"/>
                  <w:sz w:val="18"/>
                  <w:szCs w:val="18"/>
                </w:rPr>
                <w:delText>53</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844" w:author="Зайцев Павел Борисович" w:date="2025-12-17T13:05:00Z">
              <w:r w:rsidRPr="00A1781D" w:rsidDel="00CE2D8D">
                <w:rPr>
                  <w:rFonts w:ascii="Times New Roman" w:hAnsi="Times New Roman" w:cs="Times New Roman"/>
                  <w:sz w:val="18"/>
                  <w:szCs w:val="18"/>
                </w:rPr>
                <w:delText>46</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45" w:author="Зайцев Павел Борисович" w:date="2025-12-17T13:05: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46" w:author="Зайцев Павел Борисович" w:date="2025-12-17T13:05:00Z">
              <w:r w:rsidRPr="00A1781D" w:rsidDel="00CE2D8D">
                <w:rPr>
                  <w:rFonts w:ascii="Times New Roman" w:hAnsi="Times New Roman" w:cs="Times New Roman"/>
                  <w:sz w:val="18"/>
                  <w:szCs w:val="18"/>
                </w:rPr>
                <w:delText xml:space="preserve">Стр. </w:delText>
              </w:r>
              <w:r w:rsidDel="00CE2D8D">
                <w:rPr>
                  <w:rFonts w:ascii="Times New Roman" w:hAnsi="Times New Roman" w:cs="Times New Roman"/>
                  <w:sz w:val="18"/>
                  <w:szCs w:val="18"/>
                </w:rPr>
                <w:delText>150</w:delText>
              </w:r>
              <w:r w:rsidRPr="00A1781D" w:rsidDel="00CE2D8D">
                <w:rPr>
                  <w:rFonts w:ascii="Times New Roman" w:hAnsi="Times New Roman" w:cs="Times New Roman"/>
                  <w:sz w:val="18"/>
                  <w:szCs w:val="18"/>
                </w:rPr>
                <w:delText xml:space="preserve"> </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del w:id="847" w:author="Зайцев Павел Борисович" w:date="2025-12-17T13:05:00Z">
              <w:r w:rsidRPr="00A1781D" w:rsidDel="00CE2D8D">
                <w:rPr>
                  <w:rFonts w:ascii="Times New Roman" w:hAnsi="Times New Roman" w:cs="Times New Roman"/>
                  <w:sz w:val="18"/>
                  <w:szCs w:val="18"/>
                </w:rPr>
                <w:delText>6</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848" w:author="Зайцев Павел Борисович" w:date="2025-12-17T13:05: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49" w:author="Зайцев Павел Борисович" w:date="2025-12-17T13:05: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596430">
            <w:pPr>
              <w:pStyle w:val="ConsPlusCell"/>
              <w:snapToGrid w:val="0"/>
              <w:rPr>
                <w:rFonts w:ascii="Times New Roman" w:hAnsi="Times New Roman" w:cs="Times New Roman"/>
                <w:sz w:val="18"/>
                <w:szCs w:val="18"/>
              </w:rPr>
            </w:pPr>
            <w:del w:id="850" w:author="Зайцев Павел Борисович" w:date="2025-12-17T13:05:00Z">
              <w:r w:rsidRPr="00A1781D" w:rsidDel="00CE2D8D">
                <w:rPr>
                  <w:rFonts w:ascii="Times New Roman" w:hAnsi="Times New Roman" w:cs="Times New Roman"/>
                  <w:sz w:val="18"/>
                  <w:szCs w:val="18"/>
                </w:rPr>
                <w:delText>3</w:delText>
              </w:r>
              <w:r w:rsidDel="00CE2D8D">
                <w:rPr>
                  <w:rFonts w:ascii="Times New Roman" w:hAnsi="Times New Roman" w:cs="Times New Roman"/>
                  <w:sz w:val="18"/>
                  <w:szCs w:val="18"/>
                </w:rPr>
                <w:delText>90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51" w:author="Зайцев Павел Борисович" w:date="2025-12-17T13:05:00Z">
              <w:r w:rsidRPr="00A1781D" w:rsidDel="00CE2D8D">
                <w:rPr>
                  <w:rFonts w:ascii="Times New Roman" w:hAnsi="Times New Roman" w:cs="Times New Roman"/>
                  <w:sz w:val="18"/>
                  <w:szCs w:val="18"/>
                </w:rPr>
                <w:delText xml:space="preserve">4 </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5906EB">
            <w:pPr>
              <w:pStyle w:val="ConsPlusCell"/>
              <w:snapToGrid w:val="0"/>
              <w:rPr>
                <w:rFonts w:ascii="Times New Roman" w:hAnsi="Times New Roman" w:cs="Times New Roman"/>
                <w:sz w:val="18"/>
                <w:szCs w:val="18"/>
              </w:rPr>
            </w:pPr>
            <w:del w:id="852" w:author="Зайцев Павел Борисович" w:date="2025-12-17T13:05:00Z">
              <w:r w:rsidRPr="00A1781D" w:rsidDel="00CE2D8D">
                <w:rPr>
                  <w:rFonts w:ascii="Times New Roman" w:hAnsi="Times New Roman" w:cs="Times New Roman"/>
                  <w:sz w:val="18"/>
                  <w:szCs w:val="18"/>
                </w:rPr>
                <w:delText xml:space="preserve">Изменение затрат на изготовление продукции, выполнение работ, услуг (010900000) ф. 0503121 не соответствует идентичному показателю в ф. 0503130 </w:delText>
              </w:r>
              <w:r w:rsidR="000A3FE6" w:rsidRPr="00DC35D1"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53" w:author="Зайцев Павел Борисович" w:date="2025-12-17T13:05: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001"/>
        </w:trPr>
        <w:tc>
          <w:tcPr>
            <w:tcW w:w="560" w:type="dxa"/>
            <w:tcBorders>
              <w:top w:val="single" w:sz="4" w:space="0" w:color="000000"/>
              <w:left w:val="single" w:sz="4" w:space="0" w:color="000000"/>
              <w:bottom w:val="single" w:sz="4" w:space="0" w:color="000000"/>
            </w:tcBorders>
          </w:tcPr>
          <w:p w:rsidR="007A4EA1" w:rsidRPr="006A68D4" w:rsidRDefault="007A4EA1" w:rsidP="00BA28C6">
            <w:pPr>
              <w:pStyle w:val="ConsPlusCell"/>
              <w:snapToGrid w:val="0"/>
              <w:jc w:val="center"/>
              <w:rPr>
                <w:rFonts w:ascii="Times New Roman" w:hAnsi="Times New Roman" w:cs="Times New Roman"/>
                <w:sz w:val="18"/>
                <w:szCs w:val="18"/>
                <w:lang w:val="en-US"/>
              </w:rPr>
            </w:pPr>
            <w:del w:id="854" w:author="Зайцев Павел Борисович" w:date="2025-12-17T13:05:00Z">
              <w:r w:rsidDel="00CE2D8D">
                <w:rPr>
                  <w:rFonts w:ascii="Times New Roman" w:hAnsi="Times New Roman" w:cs="Times New Roman"/>
                  <w:sz w:val="18"/>
                  <w:szCs w:val="18"/>
                  <w:lang w:val="en-US"/>
                </w:rPr>
                <w:lastRenderedPageBreak/>
                <w:delText>53.1</w:delText>
              </w:r>
            </w:del>
          </w:p>
        </w:tc>
        <w:tc>
          <w:tcPr>
            <w:tcW w:w="426" w:type="dxa"/>
            <w:tcBorders>
              <w:top w:val="single" w:sz="4" w:space="0" w:color="000000"/>
              <w:left w:val="single" w:sz="4" w:space="0" w:color="000000"/>
              <w:bottom w:val="single" w:sz="4" w:space="0" w:color="000000"/>
            </w:tcBorders>
            <w:shd w:val="clear" w:color="auto" w:fill="auto"/>
          </w:tcPr>
          <w:p w:rsidR="007A4EA1" w:rsidRPr="006A68D4" w:rsidRDefault="007A4EA1" w:rsidP="006A68D4">
            <w:pPr>
              <w:pStyle w:val="ConsPlusCell"/>
              <w:snapToGrid w:val="0"/>
              <w:rPr>
                <w:rFonts w:ascii="Times New Roman" w:hAnsi="Times New Roman" w:cs="Times New Roman"/>
                <w:sz w:val="18"/>
                <w:szCs w:val="18"/>
                <w:lang w:val="en-US"/>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65D1A" w:rsidRDefault="00A65D1A" w:rsidP="00A65D1A">
            <w:pPr>
              <w:pStyle w:val="ConsPlusCell"/>
              <w:snapToGrid w:val="0"/>
              <w:rPr>
                <w:rFonts w:ascii="Times New Roman" w:hAnsi="Times New Roman" w:cs="Times New Roman"/>
                <w:sz w:val="18"/>
                <w:szCs w:val="18"/>
              </w:rPr>
            </w:pPr>
            <w:del w:id="855" w:author="Зайцев Павел Борисович" w:date="2025-12-17T13:05:00Z">
              <w:r w:rsidDel="00CE2D8D">
                <w:rPr>
                  <w:rFonts w:ascii="Times New Roman" w:hAnsi="Times New Roman" w:cs="Times New Roman"/>
                  <w:sz w:val="18"/>
                  <w:szCs w:val="18"/>
                  <w:lang w:val="en-US"/>
                </w:rPr>
                <w:delText>05031</w:delText>
              </w:r>
              <w:r w:rsidDel="00CE2D8D">
                <w:rPr>
                  <w:rFonts w:ascii="Times New Roman" w:hAnsi="Times New Roman" w:cs="Times New Roman"/>
                  <w:sz w:val="18"/>
                  <w:szCs w:val="18"/>
                </w:rPr>
                <w:delText>68</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4025A8" w:rsidRDefault="00A65D1A" w:rsidP="00BA28C6">
            <w:pPr>
              <w:pStyle w:val="ConsPlusCell"/>
              <w:snapToGrid w:val="0"/>
              <w:rPr>
                <w:rFonts w:ascii="Times New Roman" w:hAnsi="Times New Roman" w:cs="Times New Roman"/>
                <w:sz w:val="18"/>
                <w:szCs w:val="18"/>
              </w:rPr>
            </w:pPr>
            <w:del w:id="856" w:author="Зайцев Павел Борисович" w:date="2025-12-17T13:05:00Z">
              <w:r w:rsidDel="00CE2D8D">
                <w:rPr>
                  <w:rFonts w:ascii="Times New Roman" w:hAnsi="Times New Roman" w:cs="Times New Roman"/>
                  <w:sz w:val="18"/>
                  <w:szCs w:val="18"/>
                </w:rPr>
                <w:delText>260 + 290 – 270 – 280 – 300 – 310 + 320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A65D1A" w:rsidP="00A65D1A">
            <w:pPr>
              <w:pStyle w:val="ConsPlusCell"/>
              <w:snapToGrid w:val="0"/>
              <w:rPr>
                <w:rFonts w:ascii="Times New Roman" w:hAnsi="Times New Roman" w:cs="Times New Roman"/>
                <w:sz w:val="18"/>
                <w:szCs w:val="18"/>
              </w:rPr>
            </w:pPr>
            <w:del w:id="857" w:author="Зайцев Павел Борисович" w:date="2025-12-17T13:05:00Z">
              <w:r w:rsidDel="00CE2D8D">
                <w:rPr>
                  <w:rFonts w:ascii="Times New Roman" w:hAnsi="Times New Roman" w:cs="Times New Roman"/>
                  <w:sz w:val="18"/>
                  <w:szCs w:val="18"/>
                </w:rPr>
                <w:delText xml:space="preserve">11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Del="00CE2D8D">
                <w:rPr>
                  <w:rFonts w:ascii="Times New Roman" w:hAnsi="Times New Roman" w:cs="Times New Roman"/>
                  <w:sz w:val="18"/>
                  <w:szCs w:val="18"/>
                </w:rPr>
                <w:delText>4</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858" w:author="Зайцев Павел Борисович" w:date="2025-12-17T13:05:00Z">
              <w:r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59" w:author="Зайцев Павел Борисович" w:date="2025-12-17T13:05:00Z">
              <w:r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Del="00596430" w:rsidRDefault="007A4EA1" w:rsidP="00596430">
            <w:pPr>
              <w:pStyle w:val="ConsPlusCell"/>
              <w:snapToGrid w:val="0"/>
              <w:rPr>
                <w:rFonts w:ascii="Times New Roman" w:hAnsi="Times New Roman" w:cs="Times New Roman"/>
                <w:sz w:val="18"/>
                <w:szCs w:val="18"/>
              </w:rPr>
            </w:pPr>
            <w:del w:id="860" w:author="Зайцев Павел Борисович" w:date="2025-12-17T13:05:00Z">
              <w:r w:rsidDel="00CE2D8D">
                <w:rPr>
                  <w:rFonts w:ascii="Times New Roman" w:hAnsi="Times New Roman" w:cs="Times New Roman"/>
                  <w:sz w:val="18"/>
                  <w:szCs w:val="18"/>
                </w:rPr>
                <w:delText>370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61" w:author="Зайцев Павел Борисович" w:date="2025-12-17T13:05:00Z">
              <w:r w:rsidDel="00CE2D8D">
                <w:rPr>
                  <w:rFonts w:ascii="Times New Roman" w:hAnsi="Times New Roman" w:cs="Times New Roman"/>
                  <w:sz w:val="18"/>
                  <w:szCs w:val="18"/>
                </w:rPr>
                <w:delText>4</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A65D1A">
            <w:pPr>
              <w:pStyle w:val="ConsPlusCell"/>
              <w:snapToGrid w:val="0"/>
              <w:rPr>
                <w:rFonts w:ascii="Times New Roman" w:hAnsi="Times New Roman" w:cs="Times New Roman"/>
                <w:sz w:val="18"/>
                <w:szCs w:val="18"/>
              </w:rPr>
            </w:pPr>
            <w:del w:id="862" w:author="Зайцев Павел Борисович" w:date="2025-12-17T13:05:00Z">
              <w:r w:rsidRPr="00A1781D" w:rsidDel="00CE2D8D">
                <w:rPr>
                  <w:rFonts w:ascii="Times New Roman" w:hAnsi="Times New Roman" w:cs="Times New Roman"/>
                  <w:sz w:val="18"/>
                  <w:szCs w:val="18"/>
                </w:rPr>
                <w:delText xml:space="preserve">Изменение </w:delText>
              </w:r>
              <w:r w:rsidDel="00CE2D8D">
                <w:rPr>
                  <w:rFonts w:ascii="Times New Roman" w:hAnsi="Times New Roman" w:cs="Times New Roman"/>
                  <w:sz w:val="18"/>
                  <w:szCs w:val="18"/>
                </w:rPr>
                <w:delText>прав пользования</w:delText>
              </w:r>
              <w:r w:rsidRPr="00A1781D" w:rsidDel="00CE2D8D">
                <w:rPr>
                  <w:rFonts w:ascii="Times New Roman" w:hAnsi="Times New Roman" w:cs="Times New Roman"/>
                  <w:sz w:val="18"/>
                  <w:szCs w:val="18"/>
                </w:rPr>
                <w:delText xml:space="preserve"> (01</w:delText>
              </w:r>
              <w:r w:rsidDel="00CE2D8D">
                <w:rPr>
                  <w:rFonts w:ascii="Times New Roman" w:hAnsi="Times New Roman" w:cs="Times New Roman"/>
                  <w:sz w:val="18"/>
                  <w:szCs w:val="18"/>
                </w:rPr>
                <w:delText>11</w:delText>
              </w:r>
              <w:r w:rsidRPr="00A1781D" w:rsidDel="00CE2D8D">
                <w:rPr>
                  <w:rFonts w:ascii="Times New Roman" w:hAnsi="Times New Roman" w:cs="Times New Roman"/>
                  <w:sz w:val="18"/>
                  <w:szCs w:val="18"/>
                </w:rPr>
                <w:delText xml:space="preserve">00000)  ф. 0503121 не соответствует идентичному показателю в ф. </w:delText>
              </w:r>
              <w:r w:rsidR="00A65D1A" w:rsidRPr="00A1781D" w:rsidDel="00CE2D8D">
                <w:rPr>
                  <w:rFonts w:ascii="Times New Roman" w:hAnsi="Times New Roman" w:cs="Times New Roman"/>
                  <w:sz w:val="18"/>
                  <w:szCs w:val="18"/>
                </w:rPr>
                <w:delText>05031</w:delText>
              </w:r>
              <w:r w:rsidR="00A65D1A" w:rsidDel="00CE2D8D">
                <w:rPr>
                  <w:rFonts w:ascii="Times New Roman" w:hAnsi="Times New Roman" w:cs="Times New Roman"/>
                  <w:sz w:val="18"/>
                  <w:szCs w:val="18"/>
                </w:rPr>
                <w:delText>68</w:delText>
              </w:r>
              <w:r w:rsidR="00A65D1A" w:rsidRPr="00A1781D" w:rsidDel="00CE2D8D">
                <w:rPr>
                  <w:rFonts w:ascii="Times New Roman" w:hAnsi="Times New Roman" w:cs="Times New Roman"/>
                  <w:sz w:val="18"/>
                  <w:szCs w:val="18"/>
                </w:rPr>
                <w:delText xml:space="preserve"> </w:delText>
              </w:r>
              <w:r w:rsidR="005906EB" w:rsidRPr="00DC35D1" w:rsidDel="00CE2D8D">
                <w:rPr>
                  <w:rFonts w:ascii="Times New Roman" w:hAnsi="Times New Roman" w:cs="Times New Roman"/>
                  <w:sz w:val="18"/>
                  <w:szCs w:val="18"/>
                </w:rPr>
                <w:delText>–</w:delText>
              </w:r>
              <w:r w:rsidDel="00CE2D8D">
                <w:rPr>
                  <w:rFonts w:ascii="Times New Roman" w:hAnsi="Times New Roman" w:cs="Times New Roman"/>
                  <w:sz w:val="18"/>
                  <w:szCs w:val="18"/>
                </w:rPr>
                <w:delText xml:space="preserve"> </w:delText>
              </w:r>
              <w:r w:rsidR="00A65D1A"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A65D1A" w:rsidP="00BA28C6">
            <w:pPr>
              <w:pStyle w:val="ConsPlusCell"/>
              <w:snapToGrid w:val="0"/>
              <w:rPr>
                <w:rFonts w:ascii="Times New Roman" w:hAnsi="Times New Roman" w:cs="Times New Roman"/>
                <w:sz w:val="18"/>
                <w:szCs w:val="18"/>
              </w:rPr>
            </w:pPr>
            <w:del w:id="863" w:author="Зайцев Павел Борисович" w:date="2025-12-17T13:05: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B20883" w:rsidRPr="00A1781D" w:rsidTr="000A3FE6">
        <w:trPr>
          <w:cantSplit/>
          <w:trHeight w:val="1001"/>
        </w:trPr>
        <w:tc>
          <w:tcPr>
            <w:tcW w:w="560" w:type="dxa"/>
            <w:tcBorders>
              <w:top w:val="single" w:sz="4" w:space="0" w:color="000000"/>
              <w:left w:val="single" w:sz="4" w:space="0" w:color="000000"/>
              <w:bottom w:val="single" w:sz="4" w:space="0" w:color="000000"/>
            </w:tcBorders>
          </w:tcPr>
          <w:p w:rsidR="00B20883" w:rsidRPr="008954EA" w:rsidRDefault="00B20883" w:rsidP="00B20883">
            <w:pPr>
              <w:pStyle w:val="ConsPlusCell"/>
              <w:snapToGrid w:val="0"/>
              <w:jc w:val="center"/>
              <w:rPr>
                <w:rFonts w:ascii="Times New Roman" w:hAnsi="Times New Roman" w:cs="Times New Roman"/>
                <w:sz w:val="18"/>
                <w:szCs w:val="18"/>
              </w:rPr>
            </w:pPr>
            <w:del w:id="864" w:author="Зайцев Павел Борисович" w:date="2025-12-17T13:05:00Z">
              <w:r w:rsidDel="00CE2D8D">
                <w:rPr>
                  <w:rFonts w:ascii="Times New Roman" w:hAnsi="Times New Roman" w:cs="Times New Roman"/>
                  <w:sz w:val="18"/>
                  <w:szCs w:val="18"/>
                  <w:lang w:val="en-US"/>
                </w:rPr>
                <w:delText>53.</w:delText>
              </w:r>
              <w:r w:rsidDel="00CE2D8D">
                <w:rPr>
                  <w:rFonts w:ascii="Times New Roman" w:hAnsi="Times New Roman" w:cs="Times New Roman"/>
                  <w:sz w:val="18"/>
                  <w:szCs w:val="18"/>
                </w:rPr>
                <w:delText>2</w:delText>
              </w:r>
            </w:del>
          </w:p>
        </w:tc>
        <w:tc>
          <w:tcPr>
            <w:tcW w:w="426" w:type="dxa"/>
            <w:tcBorders>
              <w:top w:val="single" w:sz="4" w:space="0" w:color="000000"/>
              <w:left w:val="single" w:sz="4" w:space="0" w:color="000000"/>
              <w:bottom w:val="single" w:sz="4" w:space="0" w:color="000000"/>
            </w:tcBorders>
            <w:shd w:val="clear" w:color="auto" w:fill="auto"/>
          </w:tcPr>
          <w:p w:rsidR="00B20883" w:rsidRPr="006A68D4" w:rsidRDefault="00B20883" w:rsidP="007A01B2">
            <w:pPr>
              <w:pStyle w:val="ConsPlusCell"/>
              <w:snapToGrid w:val="0"/>
              <w:rPr>
                <w:rFonts w:ascii="Times New Roman" w:hAnsi="Times New Roman" w:cs="Times New Roman"/>
                <w:sz w:val="18"/>
                <w:szCs w:val="18"/>
                <w:lang w:val="en-US"/>
              </w:rPr>
            </w:pPr>
          </w:p>
        </w:tc>
        <w:tc>
          <w:tcPr>
            <w:tcW w:w="1154" w:type="dxa"/>
            <w:tcBorders>
              <w:top w:val="single" w:sz="4" w:space="0" w:color="000000"/>
              <w:left w:val="single" w:sz="4" w:space="0" w:color="000000"/>
              <w:bottom w:val="single" w:sz="4" w:space="0" w:color="000000"/>
              <w:right w:val="single" w:sz="4" w:space="0" w:color="000000"/>
            </w:tcBorders>
          </w:tcPr>
          <w:p w:rsidR="00B20883" w:rsidRPr="00A65D1A" w:rsidRDefault="00A65D1A" w:rsidP="00A65D1A">
            <w:pPr>
              <w:pStyle w:val="ConsPlusCell"/>
              <w:snapToGrid w:val="0"/>
              <w:rPr>
                <w:rFonts w:ascii="Times New Roman" w:hAnsi="Times New Roman" w:cs="Times New Roman"/>
                <w:sz w:val="18"/>
                <w:szCs w:val="18"/>
              </w:rPr>
            </w:pPr>
            <w:del w:id="865" w:author="Зайцев Павел Борисович" w:date="2025-12-17T13:05:00Z">
              <w:r w:rsidDel="00CE2D8D">
                <w:rPr>
                  <w:rFonts w:ascii="Times New Roman" w:hAnsi="Times New Roman" w:cs="Times New Roman"/>
                  <w:sz w:val="18"/>
                  <w:szCs w:val="18"/>
                  <w:lang w:val="en-US"/>
                </w:rPr>
                <w:delText>05031</w:delText>
              </w:r>
              <w:r w:rsidDel="00CE2D8D">
                <w:rPr>
                  <w:rFonts w:ascii="Times New Roman" w:hAnsi="Times New Roman" w:cs="Times New Roman"/>
                  <w:sz w:val="18"/>
                  <w:szCs w:val="18"/>
                </w:rPr>
                <w:delText>68</w:delText>
              </w:r>
            </w:del>
          </w:p>
        </w:tc>
        <w:tc>
          <w:tcPr>
            <w:tcW w:w="993" w:type="dxa"/>
            <w:tcBorders>
              <w:top w:val="single" w:sz="4" w:space="0" w:color="000000"/>
              <w:left w:val="single" w:sz="4" w:space="0" w:color="000000"/>
              <w:bottom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20883" w:rsidRPr="004025A8" w:rsidRDefault="007222BE" w:rsidP="00B20883">
            <w:pPr>
              <w:pStyle w:val="ConsPlusCell"/>
              <w:snapToGrid w:val="0"/>
              <w:rPr>
                <w:rFonts w:ascii="Times New Roman" w:hAnsi="Times New Roman" w:cs="Times New Roman"/>
                <w:sz w:val="18"/>
                <w:szCs w:val="18"/>
              </w:rPr>
            </w:pPr>
            <w:del w:id="866" w:author="Зайцев Павел Борисович" w:date="2025-12-17T13:05:00Z">
              <w:r w:rsidDel="00CE2D8D">
                <w:rPr>
                  <w:rFonts w:ascii="Times New Roman" w:hAnsi="Times New Roman" w:cs="Times New Roman"/>
                  <w:sz w:val="18"/>
                  <w:szCs w:val="18"/>
                </w:rPr>
                <w:delText>330 – 340 + 350 + 360</w:delText>
              </w:r>
            </w:del>
          </w:p>
        </w:tc>
        <w:tc>
          <w:tcPr>
            <w:tcW w:w="1133" w:type="dxa"/>
            <w:tcBorders>
              <w:top w:val="single" w:sz="4" w:space="0" w:color="000000"/>
              <w:left w:val="single" w:sz="4" w:space="0" w:color="000000"/>
              <w:bottom w:val="single" w:sz="4" w:space="0" w:color="000000"/>
              <w:right w:val="single" w:sz="4" w:space="0" w:color="000000"/>
            </w:tcBorders>
          </w:tcPr>
          <w:p w:rsidR="00B20883" w:rsidRPr="00A1781D" w:rsidRDefault="00A65D1A" w:rsidP="00A65D1A">
            <w:pPr>
              <w:pStyle w:val="ConsPlusCell"/>
              <w:snapToGrid w:val="0"/>
              <w:rPr>
                <w:rFonts w:ascii="Times New Roman" w:hAnsi="Times New Roman" w:cs="Times New Roman"/>
                <w:sz w:val="18"/>
                <w:szCs w:val="18"/>
              </w:rPr>
            </w:pPr>
            <w:del w:id="867" w:author="Зайцев Павел Борисович" w:date="2025-12-17T13:05:00Z">
              <w:r w:rsidDel="00CE2D8D">
                <w:rPr>
                  <w:rFonts w:ascii="Times New Roman" w:hAnsi="Times New Roman" w:cs="Times New Roman"/>
                  <w:sz w:val="18"/>
                  <w:szCs w:val="18"/>
                </w:rPr>
                <w:delText xml:space="preserve">11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Del="00CE2D8D">
                <w:rPr>
                  <w:rFonts w:ascii="Times New Roman" w:hAnsi="Times New Roman" w:cs="Times New Roman"/>
                  <w:sz w:val="18"/>
                  <w:szCs w:val="18"/>
                </w:rPr>
                <w:delText>4</w:delText>
              </w:r>
            </w:del>
          </w:p>
        </w:tc>
        <w:tc>
          <w:tcPr>
            <w:tcW w:w="426" w:type="dxa"/>
            <w:tcBorders>
              <w:top w:val="single" w:sz="4" w:space="0" w:color="000000"/>
              <w:left w:val="single" w:sz="4" w:space="0" w:color="000000"/>
              <w:bottom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del w:id="868" w:author="Зайцев Павел Борисович" w:date="2025-12-17T13:05:00Z">
              <w:r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del w:id="869" w:author="Зайцев Павел Борисович" w:date="2025-12-17T13:05:00Z">
              <w:r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20883" w:rsidRPr="00A1781D" w:rsidDel="00596430" w:rsidRDefault="00B20883" w:rsidP="00B20883">
            <w:pPr>
              <w:pStyle w:val="ConsPlusCell"/>
              <w:snapToGrid w:val="0"/>
              <w:rPr>
                <w:rFonts w:ascii="Times New Roman" w:hAnsi="Times New Roman" w:cs="Times New Roman"/>
                <w:sz w:val="18"/>
                <w:szCs w:val="18"/>
              </w:rPr>
            </w:pPr>
            <w:del w:id="870" w:author="Зайцев Павел Борисович" w:date="2025-12-17T13:05:00Z">
              <w:r w:rsidDel="00CE2D8D">
                <w:rPr>
                  <w:rFonts w:ascii="Times New Roman" w:hAnsi="Times New Roman" w:cs="Times New Roman"/>
                  <w:sz w:val="18"/>
                  <w:szCs w:val="18"/>
                </w:rPr>
                <w:delText>380</w:delText>
              </w:r>
            </w:del>
          </w:p>
        </w:tc>
        <w:tc>
          <w:tcPr>
            <w:tcW w:w="992" w:type="dxa"/>
            <w:tcBorders>
              <w:top w:val="single" w:sz="4" w:space="0" w:color="000000"/>
              <w:left w:val="single" w:sz="4" w:space="0" w:color="000000"/>
              <w:bottom w:val="single" w:sz="4" w:space="0" w:color="000000"/>
              <w:right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del w:id="871" w:author="Зайцев Павел Борисович" w:date="2025-12-17T13:05:00Z">
              <w:r w:rsidDel="00CE2D8D">
                <w:rPr>
                  <w:rFonts w:ascii="Times New Roman" w:hAnsi="Times New Roman" w:cs="Times New Roman"/>
                  <w:sz w:val="18"/>
                  <w:szCs w:val="18"/>
                </w:rPr>
                <w:delText>4</w:delText>
              </w:r>
            </w:del>
          </w:p>
        </w:tc>
        <w:tc>
          <w:tcPr>
            <w:tcW w:w="425" w:type="dxa"/>
            <w:tcBorders>
              <w:top w:val="single" w:sz="4" w:space="0" w:color="000000"/>
              <w:left w:val="single" w:sz="4" w:space="0" w:color="000000"/>
              <w:bottom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B20883" w:rsidRPr="00A1781D" w:rsidRDefault="00B20883" w:rsidP="00A65D1A">
            <w:pPr>
              <w:pStyle w:val="ConsPlusCell"/>
              <w:snapToGrid w:val="0"/>
              <w:rPr>
                <w:rFonts w:ascii="Times New Roman" w:hAnsi="Times New Roman" w:cs="Times New Roman"/>
                <w:sz w:val="18"/>
                <w:szCs w:val="18"/>
              </w:rPr>
            </w:pPr>
            <w:del w:id="872" w:author="Зайцев Павел Борисович" w:date="2025-12-17T13:05:00Z">
              <w:r w:rsidRPr="00A1781D" w:rsidDel="00CE2D8D">
                <w:rPr>
                  <w:rFonts w:ascii="Times New Roman" w:hAnsi="Times New Roman" w:cs="Times New Roman"/>
                  <w:sz w:val="18"/>
                  <w:szCs w:val="18"/>
                </w:rPr>
                <w:delText xml:space="preserve">Изменение </w:delText>
              </w:r>
              <w:r w:rsidR="00564743" w:rsidDel="00CE2D8D">
                <w:rPr>
                  <w:rFonts w:ascii="Times New Roman" w:hAnsi="Times New Roman" w:cs="Times New Roman"/>
                  <w:sz w:val="18"/>
                  <w:szCs w:val="18"/>
                </w:rPr>
                <w:delText>стоимости биологических активов</w:delText>
              </w:r>
              <w:r w:rsidRPr="00A1781D" w:rsidDel="00CE2D8D">
                <w:rPr>
                  <w:rFonts w:ascii="Times New Roman" w:hAnsi="Times New Roman" w:cs="Times New Roman"/>
                  <w:sz w:val="18"/>
                  <w:szCs w:val="18"/>
                </w:rPr>
                <w:delText xml:space="preserve"> (01</w:delText>
              </w:r>
              <w:r w:rsidDel="00CE2D8D">
                <w:rPr>
                  <w:rFonts w:ascii="Times New Roman" w:hAnsi="Times New Roman" w:cs="Times New Roman"/>
                  <w:sz w:val="18"/>
                  <w:szCs w:val="18"/>
                </w:rPr>
                <w:delText>13</w:delText>
              </w:r>
              <w:r w:rsidRPr="00A1781D" w:rsidDel="00CE2D8D">
                <w:rPr>
                  <w:rFonts w:ascii="Times New Roman" w:hAnsi="Times New Roman" w:cs="Times New Roman"/>
                  <w:sz w:val="18"/>
                  <w:szCs w:val="18"/>
                </w:rPr>
                <w:delText xml:space="preserve">00000) ф. 0503121 не соответствует идентичному показателю в ф. </w:delText>
              </w:r>
              <w:r w:rsidR="00A65D1A" w:rsidRPr="00A1781D" w:rsidDel="00CE2D8D">
                <w:rPr>
                  <w:rFonts w:ascii="Times New Roman" w:hAnsi="Times New Roman" w:cs="Times New Roman"/>
                  <w:sz w:val="18"/>
                  <w:szCs w:val="18"/>
                </w:rPr>
                <w:delText>05031</w:delText>
              </w:r>
              <w:r w:rsidR="00A65D1A" w:rsidDel="00CE2D8D">
                <w:rPr>
                  <w:rFonts w:ascii="Times New Roman" w:hAnsi="Times New Roman" w:cs="Times New Roman"/>
                  <w:sz w:val="18"/>
                  <w:szCs w:val="18"/>
                </w:rPr>
                <w:delText>68</w:delText>
              </w:r>
              <w:r w:rsidR="00A65D1A" w:rsidRPr="00A1781D" w:rsidDel="00CE2D8D">
                <w:rPr>
                  <w:rFonts w:ascii="Times New Roman" w:hAnsi="Times New Roman" w:cs="Times New Roman"/>
                  <w:sz w:val="18"/>
                  <w:szCs w:val="18"/>
                </w:rPr>
                <w:delText xml:space="preserve"> </w:delText>
              </w:r>
              <w:r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B20883" w:rsidRDefault="00A65D1A" w:rsidP="007A01B2">
            <w:pPr>
              <w:pStyle w:val="ConsPlusCell"/>
              <w:snapToGrid w:val="0"/>
              <w:rPr>
                <w:rFonts w:ascii="Times New Roman" w:hAnsi="Times New Roman" w:cs="Times New Roman"/>
                <w:sz w:val="18"/>
                <w:szCs w:val="18"/>
              </w:rPr>
            </w:pPr>
            <w:del w:id="873" w:author="Зайцев Павел Борисович" w:date="2025-12-17T13:05: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B20883" w:rsidRDefault="00B20883" w:rsidP="007A01B2">
            <w:pPr>
              <w:pStyle w:val="ConsPlusCell"/>
              <w:snapToGrid w:val="0"/>
              <w:rPr>
                <w:rFonts w:ascii="Times New Roman" w:hAnsi="Times New Roman" w:cs="Times New Roman"/>
                <w:sz w:val="18"/>
                <w:szCs w:val="18"/>
              </w:rPr>
            </w:pPr>
          </w:p>
        </w:tc>
      </w:tr>
      <w:tr w:rsidR="00B20883" w:rsidRPr="00A1781D" w:rsidTr="000A3FE6">
        <w:trPr>
          <w:cantSplit/>
          <w:trHeight w:val="1001"/>
        </w:trPr>
        <w:tc>
          <w:tcPr>
            <w:tcW w:w="560" w:type="dxa"/>
            <w:tcBorders>
              <w:top w:val="single" w:sz="4" w:space="0" w:color="000000"/>
              <w:left w:val="single" w:sz="4" w:space="0" w:color="000000"/>
              <w:bottom w:val="single" w:sz="4" w:space="0" w:color="000000"/>
            </w:tcBorders>
          </w:tcPr>
          <w:p w:rsidR="00B20883" w:rsidRPr="008954EA" w:rsidRDefault="00B20883" w:rsidP="00B20883">
            <w:pPr>
              <w:pStyle w:val="ConsPlusCell"/>
              <w:snapToGrid w:val="0"/>
              <w:jc w:val="center"/>
              <w:rPr>
                <w:rFonts w:ascii="Times New Roman" w:hAnsi="Times New Roman" w:cs="Times New Roman"/>
                <w:sz w:val="18"/>
                <w:szCs w:val="18"/>
              </w:rPr>
            </w:pPr>
            <w:del w:id="874" w:author="Зайцев Павел Борисович" w:date="2025-12-17T13:06:00Z">
              <w:r w:rsidDel="00CE2D8D">
                <w:rPr>
                  <w:rFonts w:ascii="Times New Roman" w:hAnsi="Times New Roman" w:cs="Times New Roman"/>
                  <w:sz w:val="18"/>
                  <w:szCs w:val="18"/>
                  <w:lang w:val="en-US"/>
                </w:rPr>
                <w:delText>53.</w:delText>
              </w:r>
              <w:r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B20883" w:rsidRPr="006A68D4" w:rsidRDefault="00B20883" w:rsidP="007A01B2">
            <w:pPr>
              <w:pStyle w:val="ConsPlusCell"/>
              <w:snapToGrid w:val="0"/>
              <w:rPr>
                <w:rFonts w:ascii="Times New Roman" w:hAnsi="Times New Roman" w:cs="Times New Roman"/>
                <w:sz w:val="18"/>
                <w:szCs w:val="18"/>
                <w:lang w:val="en-US"/>
              </w:rPr>
            </w:pPr>
          </w:p>
        </w:tc>
        <w:tc>
          <w:tcPr>
            <w:tcW w:w="1154" w:type="dxa"/>
            <w:tcBorders>
              <w:top w:val="single" w:sz="4" w:space="0" w:color="000000"/>
              <w:left w:val="single" w:sz="4" w:space="0" w:color="000000"/>
              <w:bottom w:val="single" w:sz="4" w:space="0" w:color="000000"/>
              <w:right w:val="single" w:sz="4" w:space="0" w:color="000000"/>
            </w:tcBorders>
          </w:tcPr>
          <w:p w:rsidR="00B20883" w:rsidRPr="006A68D4" w:rsidRDefault="00B20883" w:rsidP="007A01B2">
            <w:pPr>
              <w:pStyle w:val="ConsPlusCell"/>
              <w:snapToGrid w:val="0"/>
              <w:rPr>
                <w:rFonts w:ascii="Times New Roman" w:hAnsi="Times New Roman" w:cs="Times New Roman"/>
                <w:sz w:val="18"/>
                <w:szCs w:val="18"/>
                <w:lang w:val="en-US"/>
              </w:rPr>
            </w:pPr>
            <w:del w:id="875" w:author="Зайцев Павел Борисович" w:date="2025-12-17T13:06:00Z">
              <w:r w:rsidDel="00CE2D8D">
                <w:rPr>
                  <w:rFonts w:ascii="Times New Roman" w:hAnsi="Times New Roman" w:cs="Times New Roman"/>
                  <w:sz w:val="18"/>
                  <w:szCs w:val="18"/>
                  <w:lang w:val="en-US"/>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20883" w:rsidRPr="004025A8" w:rsidRDefault="00B20883" w:rsidP="00B20883">
            <w:pPr>
              <w:pStyle w:val="ConsPlusCell"/>
              <w:snapToGrid w:val="0"/>
              <w:rPr>
                <w:rFonts w:ascii="Times New Roman" w:hAnsi="Times New Roman" w:cs="Times New Roman"/>
                <w:sz w:val="18"/>
                <w:szCs w:val="18"/>
              </w:rPr>
            </w:pPr>
            <w:del w:id="876" w:author="Зайцев Павел Борисович" w:date="2025-12-17T13:06:00Z">
              <w:r w:rsidDel="00CE2D8D">
                <w:rPr>
                  <w:rFonts w:ascii="Times New Roman" w:hAnsi="Times New Roman" w:cs="Times New Roman"/>
                  <w:sz w:val="18"/>
                  <w:szCs w:val="18"/>
                </w:rPr>
                <w:delText>Стр. 170</w:delText>
              </w:r>
            </w:del>
          </w:p>
        </w:tc>
        <w:tc>
          <w:tcPr>
            <w:tcW w:w="1133" w:type="dxa"/>
            <w:tcBorders>
              <w:top w:val="single" w:sz="4" w:space="0" w:color="000000"/>
              <w:left w:val="single" w:sz="4" w:space="0" w:color="000000"/>
              <w:bottom w:val="single" w:sz="4" w:space="0" w:color="000000"/>
              <w:right w:val="single" w:sz="4" w:space="0" w:color="000000"/>
            </w:tcBorders>
          </w:tcPr>
          <w:p w:rsidR="00B20883" w:rsidRPr="00A1781D" w:rsidRDefault="00B20883" w:rsidP="000A3FE6">
            <w:pPr>
              <w:pStyle w:val="ConsPlusCell"/>
              <w:snapToGrid w:val="0"/>
              <w:rPr>
                <w:rFonts w:ascii="Times New Roman" w:hAnsi="Times New Roman" w:cs="Times New Roman"/>
                <w:sz w:val="18"/>
                <w:szCs w:val="18"/>
              </w:rPr>
            </w:pPr>
            <w:del w:id="877" w:author="Зайцев Павел Борисович" w:date="2025-12-17T13:06:00Z">
              <w:r w:rsidDel="00CE2D8D">
                <w:rPr>
                  <w:rFonts w:ascii="Times New Roman" w:hAnsi="Times New Roman" w:cs="Times New Roman"/>
                  <w:sz w:val="18"/>
                  <w:szCs w:val="18"/>
                </w:rPr>
                <w:delText>6</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del w:id="878" w:author="Зайцев Павел Борисович" w:date="2025-12-17T13:06:00Z">
              <w:r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del w:id="879" w:author="Зайцев Павел Борисович" w:date="2025-12-17T13:06:00Z">
              <w:r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20883" w:rsidRPr="00A1781D" w:rsidDel="00596430" w:rsidRDefault="00B20883" w:rsidP="00B20883">
            <w:pPr>
              <w:pStyle w:val="ConsPlusCell"/>
              <w:snapToGrid w:val="0"/>
              <w:rPr>
                <w:rFonts w:ascii="Times New Roman" w:hAnsi="Times New Roman" w:cs="Times New Roman"/>
                <w:sz w:val="18"/>
                <w:szCs w:val="18"/>
              </w:rPr>
            </w:pPr>
            <w:del w:id="880" w:author="Зайцев Павел Борисович" w:date="2025-12-17T13:06:00Z">
              <w:r w:rsidDel="00CE2D8D">
                <w:rPr>
                  <w:rFonts w:ascii="Times New Roman" w:hAnsi="Times New Roman" w:cs="Times New Roman"/>
                  <w:sz w:val="18"/>
                  <w:szCs w:val="18"/>
                </w:rPr>
                <w:delText>395</w:delText>
              </w:r>
            </w:del>
          </w:p>
        </w:tc>
        <w:tc>
          <w:tcPr>
            <w:tcW w:w="992" w:type="dxa"/>
            <w:tcBorders>
              <w:top w:val="single" w:sz="4" w:space="0" w:color="000000"/>
              <w:left w:val="single" w:sz="4" w:space="0" w:color="000000"/>
              <w:bottom w:val="single" w:sz="4" w:space="0" w:color="000000"/>
              <w:right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del w:id="881" w:author="Зайцев Павел Борисович" w:date="2025-12-17T13:06:00Z">
              <w:r w:rsidDel="00CE2D8D">
                <w:rPr>
                  <w:rFonts w:ascii="Times New Roman" w:hAnsi="Times New Roman" w:cs="Times New Roman"/>
                  <w:sz w:val="18"/>
                  <w:szCs w:val="18"/>
                </w:rPr>
                <w:delText>4</w:delText>
              </w:r>
            </w:del>
          </w:p>
        </w:tc>
        <w:tc>
          <w:tcPr>
            <w:tcW w:w="425" w:type="dxa"/>
            <w:tcBorders>
              <w:top w:val="single" w:sz="4" w:space="0" w:color="000000"/>
              <w:left w:val="single" w:sz="4" w:space="0" w:color="000000"/>
              <w:bottom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B20883" w:rsidRPr="00A1781D" w:rsidRDefault="00B20883" w:rsidP="007A01B2">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B20883" w:rsidRPr="00A1781D" w:rsidRDefault="00B20883" w:rsidP="007A01B2">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B20883" w:rsidRPr="00A1781D" w:rsidRDefault="00B20883" w:rsidP="00564743">
            <w:pPr>
              <w:pStyle w:val="ConsPlusCell"/>
              <w:snapToGrid w:val="0"/>
              <w:rPr>
                <w:rFonts w:ascii="Times New Roman" w:hAnsi="Times New Roman" w:cs="Times New Roman"/>
                <w:sz w:val="18"/>
                <w:szCs w:val="18"/>
              </w:rPr>
            </w:pPr>
            <w:del w:id="882" w:author="Зайцев Павел Борисович" w:date="2025-12-17T13:06:00Z">
              <w:r w:rsidRPr="00A1781D" w:rsidDel="00CE2D8D">
                <w:rPr>
                  <w:rFonts w:ascii="Times New Roman" w:hAnsi="Times New Roman" w:cs="Times New Roman"/>
                  <w:sz w:val="18"/>
                  <w:szCs w:val="18"/>
                </w:rPr>
                <w:delText xml:space="preserve">Изменение </w:delText>
              </w:r>
              <w:r w:rsidR="00564743" w:rsidDel="00CE2D8D">
                <w:rPr>
                  <w:rFonts w:ascii="Times New Roman" w:hAnsi="Times New Roman" w:cs="Times New Roman"/>
                  <w:sz w:val="18"/>
                  <w:szCs w:val="18"/>
                </w:rPr>
                <w:delText>затрат на биотрансформацию</w:delText>
              </w:r>
              <w:r w:rsidRPr="00A1781D" w:rsidDel="00CE2D8D">
                <w:rPr>
                  <w:rFonts w:ascii="Times New Roman" w:hAnsi="Times New Roman" w:cs="Times New Roman"/>
                  <w:sz w:val="18"/>
                  <w:szCs w:val="18"/>
                </w:rPr>
                <w:delText xml:space="preserve"> (01</w:delText>
              </w:r>
              <w:r w:rsidDel="00CE2D8D">
                <w:rPr>
                  <w:rFonts w:ascii="Times New Roman" w:hAnsi="Times New Roman" w:cs="Times New Roman"/>
                  <w:sz w:val="18"/>
                  <w:szCs w:val="18"/>
                </w:rPr>
                <w:delText>10</w:delText>
              </w:r>
              <w:r w:rsidRPr="00A1781D" w:rsidDel="00CE2D8D">
                <w:rPr>
                  <w:rFonts w:ascii="Times New Roman" w:hAnsi="Times New Roman" w:cs="Times New Roman"/>
                  <w:sz w:val="18"/>
                  <w:szCs w:val="18"/>
                </w:rPr>
                <w:delText xml:space="preserve">00000) ф. 0503121 не соответствует идентичному показателю в ф. 0503130 </w:delText>
              </w:r>
              <w:r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B20883" w:rsidRDefault="00B20883" w:rsidP="007A01B2">
            <w:pPr>
              <w:pStyle w:val="ConsPlusCell"/>
              <w:snapToGrid w:val="0"/>
              <w:rPr>
                <w:rFonts w:ascii="Times New Roman" w:hAnsi="Times New Roman" w:cs="Times New Roman"/>
                <w:sz w:val="18"/>
                <w:szCs w:val="18"/>
              </w:rPr>
            </w:pPr>
            <w:del w:id="883" w:author="Зайцев Павел Борисович" w:date="2025-12-17T13:06: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B20883" w:rsidRDefault="00B20883" w:rsidP="007A01B2">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884" w:author="Зайцев Павел Борисович" w:date="2025-12-17T13:06:00Z">
              <w:r w:rsidRPr="00A1781D" w:rsidDel="00CE2D8D">
                <w:rPr>
                  <w:rFonts w:ascii="Times New Roman" w:hAnsi="Times New Roman" w:cs="Times New Roman"/>
                  <w:sz w:val="18"/>
                  <w:szCs w:val="18"/>
                </w:rPr>
                <w:delText>55</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885" w:author="Зайцев Павел Борисович" w:date="2025-12-17T13:06:00Z">
              <w:r w:rsidRPr="00A1781D" w:rsidDel="00CE2D8D">
                <w:rPr>
                  <w:rFonts w:ascii="Times New Roman" w:hAnsi="Times New Roman" w:cs="Times New Roman"/>
                  <w:sz w:val="18"/>
                  <w:szCs w:val="18"/>
                </w:rPr>
                <w:delText>47</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86" w:author="Зайцев Павел Борисович" w:date="2025-12-17T13:06: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87" w:author="Зайцев Павел Борисович" w:date="2025-12-17T13:06:00Z">
              <w:r w:rsidRPr="00A1781D" w:rsidDel="00CE2D8D">
                <w:rPr>
                  <w:rFonts w:ascii="Times New Roman" w:hAnsi="Times New Roman" w:cs="Times New Roman"/>
                  <w:sz w:val="18"/>
                  <w:szCs w:val="18"/>
                </w:rPr>
                <w:delText xml:space="preserve">Стр. </w:delText>
              </w:r>
              <w:r w:rsidDel="00CE2D8D">
                <w:rPr>
                  <w:rFonts w:ascii="Times New Roman" w:hAnsi="Times New Roman" w:cs="Times New Roman"/>
                  <w:sz w:val="18"/>
                  <w:szCs w:val="18"/>
                </w:rPr>
                <w:delText>200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del w:id="888" w:author="Зайцев Павел Борисович" w:date="2025-12-17T13:06:00Z">
              <w:r w:rsidRPr="00A1781D" w:rsidDel="00CE2D8D">
                <w:rPr>
                  <w:rFonts w:ascii="Times New Roman" w:hAnsi="Times New Roman" w:cs="Times New Roman"/>
                  <w:sz w:val="18"/>
                  <w:szCs w:val="18"/>
                </w:rPr>
                <w:delText>6</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889" w:author="Зайцев Павел Борисович" w:date="2025-12-17T13:06: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90" w:author="Зайцев Павел Борисович" w:date="2025-12-17T13:06:00Z">
              <w:r w:rsidRPr="00A1781D" w:rsidDel="00CE2D8D">
                <w:rPr>
                  <w:rFonts w:ascii="Times New Roman" w:hAnsi="Times New Roman" w:cs="Times New Roman"/>
                  <w:sz w:val="18"/>
                  <w:szCs w:val="18"/>
                </w:rPr>
                <w:delText>0503110</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del w:id="891" w:author="Зайцев Павел Борисович" w:date="2025-12-17T13:06:00Z">
              <w:r w:rsidRPr="00A1781D" w:rsidDel="00CE2D8D">
                <w:rPr>
                  <w:rFonts w:ascii="Times New Roman" w:hAnsi="Times New Roman" w:cs="Times New Roman"/>
                  <w:sz w:val="18"/>
                  <w:szCs w:val="18"/>
                </w:rPr>
                <w:delText>ф. 0503110 (121002000) Гр. 2+ ф.0503110 (121004000) Гр.2 – ф. 0503110 (130405000) Гр. 3</w:delText>
              </w:r>
            </w:del>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892" w:author="Зайцев Павел Борисович" w:date="2025-12-17T13:06: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93" w:author="Зайцев Павел Борисович" w:date="2025-12-17T13:06:00Z">
              <w:r w:rsidRPr="00A1781D" w:rsidDel="00CE2D8D">
                <w:rPr>
                  <w:rFonts w:ascii="Times New Roman" w:hAnsi="Times New Roman" w:cs="Times New Roman"/>
                  <w:sz w:val="18"/>
                  <w:szCs w:val="18"/>
                </w:rPr>
                <w:delText>0503121</w:delText>
              </w:r>
            </w:del>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1C280A">
            <w:pPr>
              <w:pStyle w:val="ConsPlusCell"/>
              <w:snapToGrid w:val="0"/>
              <w:rPr>
                <w:rFonts w:ascii="Times New Roman" w:hAnsi="Times New Roman" w:cs="Times New Roman"/>
                <w:sz w:val="18"/>
                <w:szCs w:val="18"/>
              </w:rPr>
            </w:pPr>
            <w:del w:id="894" w:author="Зайцев Павел Борисович" w:date="2025-12-17T13:06:00Z">
              <w:r w:rsidDel="00CE2D8D">
                <w:rPr>
                  <w:rFonts w:ascii="Times New Roman" w:hAnsi="Times New Roman" w:cs="Times New Roman"/>
                  <w:sz w:val="18"/>
                  <w:szCs w:val="18"/>
                </w:rPr>
                <w:delText>430</w:delText>
              </w:r>
            </w:del>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895" w:author="Зайцев Павел Борисович" w:date="2025-12-17T13:06:00Z">
              <w:r w:rsidRPr="00A1781D" w:rsidDel="00CE2D8D">
                <w:rPr>
                  <w:rFonts w:ascii="Times New Roman" w:hAnsi="Times New Roman" w:cs="Times New Roman"/>
                  <w:sz w:val="18"/>
                  <w:szCs w:val="18"/>
                </w:rPr>
                <w:delText>4</w:delText>
              </w:r>
            </w:del>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896" w:author="Зайцев Павел Борисович" w:date="2025-12-17T13:06:00Z">
              <w:r w:rsidRPr="00A1781D" w:rsidDel="00CE2D8D">
                <w:rPr>
                  <w:rFonts w:ascii="Times New Roman" w:hAnsi="Times New Roman" w:cs="Times New Roman"/>
                  <w:sz w:val="18"/>
                  <w:szCs w:val="18"/>
                </w:rPr>
                <w:delText xml:space="preserve">показатель денежных средств с учетом поступлений (выбытий) в бюджет ф.0503130 не соответствует чистому поступлению денежных средств ф. 0503121 (бюджет) </w:delText>
              </w:r>
              <w:r w:rsidR="000A3FE6" w:rsidRPr="00DC35D1"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897" w:author="Зайцев Павел Борисович" w:date="2025-12-17T13:06: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79"/>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898" w:author="Зайцев Павел Борисович" w:date="2025-12-17T13:06:00Z">
              <w:r w:rsidRPr="00A1781D" w:rsidDel="00CE2D8D">
                <w:rPr>
                  <w:rFonts w:ascii="Times New Roman" w:hAnsi="Times New Roman" w:cs="Times New Roman"/>
                  <w:sz w:val="18"/>
                  <w:szCs w:val="18"/>
                </w:rPr>
                <w:delText>57</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899" w:author="Зайцев Павел Борисович" w:date="2025-12-17T13:06:00Z">
              <w:r w:rsidRPr="00A1781D" w:rsidDel="00CE2D8D">
                <w:rPr>
                  <w:rFonts w:ascii="Times New Roman" w:hAnsi="Times New Roman" w:cs="Times New Roman"/>
                  <w:sz w:val="18"/>
                  <w:szCs w:val="18"/>
                </w:rPr>
                <w:delText>48</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00" w:author="Зайцев Павел Борисович" w:date="2025-12-17T13:06: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01" w:author="Зайцев Павел Борисович" w:date="2025-12-17T13:06:00Z">
              <w:r w:rsidRPr="00A1781D" w:rsidDel="00CE2D8D">
                <w:rPr>
                  <w:rFonts w:ascii="Times New Roman" w:hAnsi="Times New Roman" w:cs="Times New Roman"/>
                  <w:sz w:val="18"/>
                  <w:szCs w:val="18"/>
                </w:rPr>
                <w:delText xml:space="preserve">Стр. </w:delText>
              </w:r>
              <w:r w:rsidDel="00CE2D8D">
                <w:rPr>
                  <w:rFonts w:ascii="Times New Roman" w:hAnsi="Times New Roman" w:cs="Times New Roman"/>
                  <w:sz w:val="18"/>
                  <w:szCs w:val="18"/>
                </w:rPr>
                <w:delText>200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del w:id="902" w:author="Зайцев Павел Борисович" w:date="2025-12-17T13:06:00Z">
              <w:r w:rsidRPr="00A1781D" w:rsidDel="00CE2D8D">
                <w:rPr>
                  <w:rFonts w:ascii="Times New Roman" w:hAnsi="Times New Roman" w:cs="Times New Roman"/>
                  <w:sz w:val="18"/>
                  <w:szCs w:val="18"/>
                </w:rPr>
                <w:delText>7</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4</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903" w:author="Зайцев Павел Борисович" w:date="2025-12-17T13:06: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04" w:author="Зайцев Павел Борисович" w:date="2025-12-17T13:06: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1C280A">
            <w:pPr>
              <w:pStyle w:val="ConsPlusCell"/>
              <w:snapToGrid w:val="0"/>
              <w:rPr>
                <w:rFonts w:ascii="Times New Roman" w:hAnsi="Times New Roman" w:cs="Times New Roman"/>
                <w:sz w:val="18"/>
                <w:szCs w:val="18"/>
              </w:rPr>
            </w:pPr>
            <w:del w:id="905" w:author="Зайцев Павел Борисович" w:date="2025-12-17T13:06:00Z">
              <w:r w:rsidDel="00CE2D8D">
                <w:rPr>
                  <w:rFonts w:ascii="Times New Roman" w:hAnsi="Times New Roman" w:cs="Times New Roman"/>
                  <w:sz w:val="18"/>
                  <w:szCs w:val="18"/>
                </w:rPr>
                <w:delText>430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06" w:author="Зайцев Павел Борисович" w:date="2025-12-17T13:06:00Z">
              <w:r w:rsidRPr="00A1781D" w:rsidDel="00CE2D8D">
                <w:rPr>
                  <w:rFonts w:ascii="Times New Roman" w:hAnsi="Times New Roman" w:cs="Times New Roman"/>
                  <w:sz w:val="18"/>
                  <w:szCs w:val="18"/>
                </w:rPr>
                <w:delText>5</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07" w:author="Зайцев Павел Борисович" w:date="2025-12-17T13:06:00Z">
              <w:r w:rsidRPr="00A1781D" w:rsidDel="00CE2D8D">
                <w:rPr>
                  <w:rFonts w:ascii="Times New Roman" w:hAnsi="Times New Roman" w:cs="Times New Roman"/>
                  <w:sz w:val="18"/>
                  <w:szCs w:val="18"/>
                </w:rPr>
                <w:delText xml:space="preserve">Показатель денежных средств в ф.0503130 не соответствует чистому поступлению денежных средств (СВР) ф. 0503121 </w:delText>
              </w:r>
              <w:r w:rsidR="000A3FE6" w:rsidRPr="00DC35D1"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08" w:author="Зайцев Павел Борисович" w:date="2025-12-17T13:06: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Del="00647FC8" w:rsidRDefault="007A4EA1" w:rsidP="00BA28C6">
            <w:pPr>
              <w:pStyle w:val="ConsPlusCell"/>
              <w:snapToGrid w:val="0"/>
              <w:jc w:val="center"/>
              <w:rPr>
                <w:rFonts w:ascii="Times New Roman" w:hAnsi="Times New Roman" w:cs="Times New Roman"/>
                <w:sz w:val="18"/>
                <w:szCs w:val="18"/>
              </w:rPr>
            </w:pPr>
            <w:del w:id="909" w:author="Зайцев Павел Борисович" w:date="2025-12-17T13:06:00Z">
              <w:r w:rsidDel="00CE2D8D">
                <w:rPr>
                  <w:rFonts w:ascii="Times New Roman" w:hAnsi="Times New Roman" w:cs="Times New Roman"/>
                  <w:sz w:val="18"/>
                  <w:szCs w:val="18"/>
                </w:rPr>
                <w:delText>58</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Del="00647FC8"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Del="00647FC8" w:rsidRDefault="007A4EA1" w:rsidP="00BA28C6">
            <w:pPr>
              <w:pStyle w:val="ConsPlusCell"/>
              <w:rPr>
                <w:rFonts w:ascii="Times New Roman" w:hAnsi="Times New Roman" w:cs="Times New Roman"/>
                <w:sz w:val="18"/>
                <w:szCs w:val="18"/>
              </w:rPr>
            </w:pPr>
            <w:del w:id="910" w:author="Зайцев Павел Борисович" w:date="2025-12-17T13:06:00Z">
              <w:r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Del="00CE2D8D" w:rsidRDefault="007A4EA1" w:rsidP="00BA28C6">
            <w:pPr>
              <w:pStyle w:val="ConsPlusCell"/>
              <w:snapToGrid w:val="0"/>
              <w:rPr>
                <w:del w:id="911" w:author="Зайцев Павел Борисович" w:date="2025-12-17T13:06:00Z"/>
                <w:rFonts w:ascii="Times New Roman" w:hAnsi="Times New Roman" w:cs="Times New Roman"/>
                <w:sz w:val="18"/>
                <w:szCs w:val="18"/>
              </w:rPr>
            </w:pPr>
            <w:del w:id="912" w:author="Зайцев Павел Борисович" w:date="2025-12-17T13:06:00Z">
              <w:r w:rsidDel="00CE2D8D">
                <w:rPr>
                  <w:rFonts w:ascii="Times New Roman" w:hAnsi="Times New Roman" w:cs="Times New Roman"/>
                  <w:sz w:val="18"/>
                  <w:szCs w:val="18"/>
                </w:rPr>
                <w:delText>Гр. 6 (Стр. 240+290)</w:delText>
              </w:r>
              <w:r w:rsidR="00362869" w:rsidDel="00CE2D8D">
                <w:rPr>
                  <w:rFonts w:ascii="Times New Roman" w:hAnsi="Times New Roman" w:cs="Times New Roman"/>
                  <w:sz w:val="18"/>
                  <w:szCs w:val="18"/>
                </w:rPr>
                <w:delText xml:space="preserve"> </w:delText>
              </w:r>
              <w:r w:rsidR="00362869" w:rsidRPr="00A1781D" w:rsidDel="00CE2D8D">
                <w:rPr>
                  <w:rFonts w:ascii="Times New Roman" w:hAnsi="Times New Roman" w:cs="Times New Roman"/>
                  <w:sz w:val="18"/>
                  <w:szCs w:val="18"/>
                </w:rPr>
                <w:delText>–</w:delText>
              </w:r>
              <w:r w:rsidR="00362869" w:rsidDel="00CE2D8D">
                <w:rPr>
                  <w:rFonts w:ascii="Times New Roman" w:hAnsi="Times New Roman" w:cs="Times New Roman"/>
                  <w:sz w:val="18"/>
                  <w:szCs w:val="18"/>
                </w:rPr>
                <w:delText xml:space="preserve"> </w:delText>
              </w:r>
              <w:r w:rsidDel="00CE2D8D">
                <w:rPr>
                  <w:rFonts w:ascii="Times New Roman" w:hAnsi="Times New Roman" w:cs="Times New Roman"/>
                  <w:sz w:val="18"/>
                  <w:szCs w:val="18"/>
                </w:rPr>
                <w:delText>Гр. 3 (Стр. 240+290)</w:delText>
              </w:r>
            </w:del>
          </w:p>
          <w:p w:rsidR="007A4EA1" w:rsidRPr="00A1781D" w:rsidDel="00647FC8"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7A4EA1" w:rsidRPr="00A1781D" w:rsidDel="00647FC8" w:rsidRDefault="007A4EA1" w:rsidP="00BA28C6">
            <w:pPr>
              <w:pStyle w:val="ConsPlusCell"/>
              <w:snapToGrid w:val="0"/>
              <w:rPr>
                <w:rFonts w:ascii="Times New Roman" w:hAnsi="Times New Roman" w:cs="Times New Roman"/>
                <w:sz w:val="18"/>
                <w:szCs w:val="18"/>
              </w:rPr>
            </w:pPr>
            <w:del w:id="913" w:author="Зайцев Павел Борисович" w:date="2025-12-17T13:06:00Z">
              <w:r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Del="00647FC8" w:rsidRDefault="007A4EA1" w:rsidP="00BA28C6">
            <w:pPr>
              <w:pStyle w:val="ConsPlusCell"/>
              <w:snapToGrid w:val="0"/>
              <w:rPr>
                <w:rFonts w:ascii="Times New Roman" w:hAnsi="Times New Roman" w:cs="Times New Roman"/>
                <w:sz w:val="18"/>
                <w:szCs w:val="18"/>
              </w:rPr>
            </w:pPr>
            <w:del w:id="914" w:author="Зайцев Павел Борисович" w:date="2025-12-17T13:06:00Z">
              <w:r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Del="00647FC8" w:rsidRDefault="007A4EA1" w:rsidP="001C280A">
            <w:pPr>
              <w:pStyle w:val="ConsPlusCell"/>
              <w:snapToGrid w:val="0"/>
              <w:rPr>
                <w:rFonts w:ascii="Times New Roman" w:hAnsi="Times New Roman" w:cs="Times New Roman"/>
                <w:sz w:val="18"/>
                <w:szCs w:val="18"/>
              </w:rPr>
            </w:pPr>
            <w:del w:id="915" w:author="Зайцев Павел Борисович" w:date="2025-12-17T13:06:00Z">
              <w:r w:rsidDel="00CE2D8D">
                <w:rPr>
                  <w:rFonts w:ascii="Times New Roman" w:hAnsi="Times New Roman" w:cs="Times New Roman"/>
                  <w:sz w:val="18"/>
                  <w:szCs w:val="18"/>
                </w:rPr>
                <w:delText>440+450+470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Del="00647FC8" w:rsidRDefault="007A4EA1" w:rsidP="00BA28C6">
            <w:pPr>
              <w:pStyle w:val="ConsPlusCell"/>
              <w:snapToGrid w:val="0"/>
              <w:rPr>
                <w:rFonts w:ascii="Times New Roman" w:hAnsi="Times New Roman" w:cs="Times New Roman"/>
                <w:sz w:val="18"/>
                <w:szCs w:val="18"/>
              </w:rPr>
            </w:pPr>
            <w:del w:id="916" w:author="Зайцев Павел Борисович" w:date="2025-12-17T13:06:00Z">
              <w:r w:rsidDel="00CE2D8D">
                <w:rPr>
                  <w:rFonts w:ascii="Times New Roman" w:hAnsi="Times New Roman" w:cs="Times New Roman"/>
                  <w:sz w:val="18"/>
                  <w:szCs w:val="18"/>
                </w:rPr>
                <w:delText>4</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Del="00647FC8" w:rsidRDefault="007A4EA1" w:rsidP="00BA28C6">
            <w:pPr>
              <w:pStyle w:val="ConsPlusCell"/>
              <w:snapToGrid w:val="0"/>
              <w:rPr>
                <w:rFonts w:ascii="Times New Roman" w:hAnsi="Times New Roman" w:cs="Times New Roman"/>
                <w:sz w:val="18"/>
                <w:szCs w:val="18"/>
              </w:rPr>
            </w:pPr>
            <w:del w:id="917" w:author="Зайцев Павел Борисович" w:date="2025-12-17T13:06:00Z">
              <w:r w:rsidDel="00CE2D8D">
                <w:rPr>
                  <w:rFonts w:ascii="Times New Roman" w:hAnsi="Times New Roman" w:cs="Times New Roman"/>
                  <w:sz w:val="18"/>
                  <w:szCs w:val="18"/>
                </w:rPr>
                <w:delText xml:space="preserve">Чистое поступление  финансовых активов ф. 0503121 (бюджет) не соответствует ф. 0503130 </w:delText>
              </w:r>
              <w:r w:rsidR="00E078CE" w:rsidRPr="00DC35D1" w:rsidDel="00CE2D8D">
                <w:rPr>
                  <w:rFonts w:ascii="Times New Roman" w:hAnsi="Times New Roman" w:cs="Times New Roman"/>
                  <w:sz w:val="18"/>
                  <w:szCs w:val="18"/>
                </w:rPr>
                <w:delText>–</w:delText>
              </w:r>
              <w:r w:rsidDel="00CE2D8D">
                <w:rPr>
                  <w:rFonts w:ascii="Times New Roman" w:hAnsi="Times New Roman" w:cs="Times New Roman"/>
                  <w:sz w:val="18"/>
                  <w:szCs w:val="18"/>
                </w:rPr>
                <w:delText xml:space="preserve"> 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del w:id="918" w:author="Зайцев Павел Борисович" w:date="2025-12-17T13:06: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919" w:author="Зайцев Павел Борисович" w:date="2025-12-17T13:06:00Z">
              <w:r w:rsidRPr="00A1781D" w:rsidDel="00CE2D8D">
                <w:rPr>
                  <w:rFonts w:ascii="Times New Roman" w:hAnsi="Times New Roman" w:cs="Times New Roman"/>
                  <w:sz w:val="18"/>
                  <w:szCs w:val="18"/>
                </w:rPr>
                <w:delText>67</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920" w:author="Зайцев Павел Борисович" w:date="2025-12-17T13:06:00Z">
              <w:r w:rsidRPr="00A1781D" w:rsidDel="00CE2D8D">
                <w:rPr>
                  <w:rFonts w:ascii="Times New Roman" w:hAnsi="Times New Roman" w:cs="Times New Roman"/>
                  <w:sz w:val="18"/>
                  <w:szCs w:val="18"/>
                </w:rPr>
                <w:delText>52</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21" w:author="Зайцев Павел Борисович" w:date="2025-12-17T13:06: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22" w:author="Зайцев Павел Борисович" w:date="2025-12-17T13:06:00Z">
              <w:r w:rsidDel="00CE2D8D">
                <w:rPr>
                  <w:rFonts w:ascii="Times New Roman" w:hAnsi="Times New Roman" w:cs="Times New Roman"/>
                  <w:sz w:val="18"/>
                  <w:szCs w:val="18"/>
                </w:rPr>
                <w:delText>270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del w:id="923" w:author="Зайцев Павел Борисович" w:date="2025-12-17T13:06:00Z">
              <w:r w:rsidRPr="00A1781D" w:rsidDel="00CE2D8D">
                <w:rPr>
                  <w:rFonts w:ascii="Times New Roman" w:hAnsi="Times New Roman" w:cs="Times New Roman"/>
                  <w:sz w:val="18"/>
                  <w:szCs w:val="18"/>
                </w:rPr>
                <w:delText>6</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924" w:author="Зайцев Павел Борисович" w:date="2025-12-17T13:06: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25" w:author="Зайцев Павел Борисович" w:date="2025-12-17T13:06: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26" w:author="Зайцев Павел Борисович" w:date="2025-12-17T13:06:00Z">
              <w:r w:rsidRPr="00A1781D" w:rsidDel="00CE2D8D">
                <w:rPr>
                  <w:rFonts w:ascii="Times New Roman" w:hAnsi="Times New Roman" w:cs="Times New Roman"/>
                  <w:sz w:val="18"/>
                  <w:szCs w:val="18"/>
                </w:rPr>
                <w:delText>460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27" w:author="Зайцев Павел Борисович" w:date="2025-12-17T13:06:00Z">
              <w:r w:rsidRPr="00A1781D" w:rsidDel="00CE2D8D">
                <w:rPr>
                  <w:rFonts w:ascii="Times New Roman" w:hAnsi="Times New Roman" w:cs="Times New Roman"/>
                  <w:sz w:val="18"/>
                  <w:szCs w:val="18"/>
                </w:rPr>
                <w:delText xml:space="preserve">4 </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28" w:author="Зайцев Павел Борисович" w:date="2025-12-17T13:06:00Z">
              <w:r w:rsidRPr="00A1781D" w:rsidDel="00CE2D8D">
                <w:rPr>
                  <w:rFonts w:ascii="Times New Roman" w:hAnsi="Times New Roman" w:cs="Times New Roman"/>
                  <w:sz w:val="18"/>
                  <w:szCs w:val="18"/>
                </w:rPr>
                <w:delText xml:space="preserve">Чистое предоставление бюджетных кредитов (бюджет) ф. 0503121 не соответствует показателю ф. 0503130 </w:delText>
              </w:r>
              <w:r w:rsidR="000A3FE6" w:rsidRPr="00DC35D1"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29" w:author="Зайцев Павел Борисович" w:date="2025-12-17T13:06: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959"/>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930" w:author="Зайцев Павел Борисович" w:date="2025-12-17T13:07:00Z">
              <w:r w:rsidRPr="00A1781D" w:rsidDel="00CE2D8D">
                <w:rPr>
                  <w:rFonts w:ascii="Times New Roman" w:hAnsi="Times New Roman" w:cs="Times New Roman"/>
                  <w:sz w:val="18"/>
                  <w:szCs w:val="18"/>
                </w:rPr>
                <w:lastRenderedPageBreak/>
                <w:delText>68</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931" w:author="Зайцев Павел Борисович" w:date="2025-12-17T13:07:00Z">
              <w:r w:rsidRPr="00A1781D" w:rsidDel="00CE2D8D">
                <w:rPr>
                  <w:rFonts w:ascii="Times New Roman" w:hAnsi="Times New Roman" w:cs="Times New Roman"/>
                  <w:sz w:val="18"/>
                  <w:szCs w:val="18"/>
                </w:rPr>
                <w:delText>52</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32" w:author="Зайцев Павел Борисович" w:date="2025-12-17T13:07: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33" w:author="Зайцев Павел Борисович" w:date="2025-12-17T13:07:00Z">
              <w:r w:rsidDel="00CE2D8D">
                <w:rPr>
                  <w:rFonts w:ascii="Times New Roman" w:hAnsi="Times New Roman" w:cs="Times New Roman"/>
                  <w:sz w:val="18"/>
                  <w:szCs w:val="18"/>
                </w:rPr>
                <w:delText>270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del w:id="934" w:author="Зайцев Павел Борисович" w:date="2025-12-17T13:07:00Z">
              <w:r w:rsidRPr="00A1781D" w:rsidDel="00CE2D8D">
                <w:rPr>
                  <w:rFonts w:ascii="Times New Roman" w:hAnsi="Times New Roman" w:cs="Times New Roman"/>
                  <w:sz w:val="18"/>
                  <w:szCs w:val="18"/>
                </w:rPr>
                <w:delText>7</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4</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935" w:author="Зайцев Павел Борисович" w:date="2025-12-17T13:07: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36" w:author="Зайцев Павел Борисович" w:date="2025-12-17T13:07: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37" w:author="Зайцев Павел Борисович" w:date="2025-12-17T13:07:00Z">
              <w:r w:rsidRPr="00A1781D" w:rsidDel="00CE2D8D">
                <w:rPr>
                  <w:rFonts w:ascii="Times New Roman" w:hAnsi="Times New Roman" w:cs="Times New Roman"/>
                  <w:sz w:val="18"/>
                  <w:szCs w:val="18"/>
                </w:rPr>
                <w:delText>460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38" w:author="Зайцев Павел Борисович" w:date="2025-12-17T13:07:00Z">
              <w:r w:rsidRPr="00A1781D" w:rsidDel="00CE2D8D">
                <w:rPr>
                  <w:rFonts w:ascii="Times New Roman" w:hAnsi="Times New Roman" w:cs="Times New Roman"/>
                  <w:sz w:val="18"/>
                  <w:szCs w:val="18"/>
                </w:rPr>
                <w:delText>5</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39" w:author="Зайцев Павел Борисович" w:date="2025-12-17T13:07:00Z">
              <w:r w:rsidRPr="00A1781D" w:rsidDel="00CE2D8D">
                <w:rPr>
                  <w:rFonts w:ascii="Times New Roman" w:hAnsi="Times New Roman" w:cs="Times New Roman"/>
                  <w:sz w:val="18"/>
                  <w:szCs w:val="18"/>
                </w:rPr>
                <w:delText xml:space="preserve">Чистое предоставление бюджетных кредитов (СВР) ф. 0503121 не соответствует показателю ф. 0503130 </w:delText>
              </w:r>
              <w:r w:rsidR="000A3FE6" w:rsidRPr="00DC35D1"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40" w:author="Зайцев Павел Борисович" w:date="2025-12-17T13:07: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08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941" w:author="Зайцев Павел Борисович" w:date="2025-12-17T13:07:00Z">
              <w:r w:rsidRPr="00A1781D" w:rsidDel="00CE2D8D">
                <w:rPr>
                  <w:rFonts w:ascii="Times New Roman" w:hAnsi="Times New Roman" w:cs="Times New Roman"/>
                  <w:sz w:val="18"/>
                  <w:szCs w:val="18"/>
                </w:rPr>
                <w:delText>72</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942" w:author="Зайцев Павел Борисович" w:date="2025-12-17T13:07:00Z">
              <w:r w:rsidRPr="00A1781D" w:rsidDel="00CE2D8D">
                <w:rPr>
                  <w:rFonts w:ascii="Times New Roman" w:hAnsi="Times New Roman" w:cs="Times New Roman"/>
                  <w:sz w:val="18"/>
                  <w:szCs w:val="18"/>
                </w:rPr>
                <w:delText>54</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43" w:author="Зайцев Павел Борисович" w:date="2025-12-17T13:07: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44" w:author="Зайцев Павел Борисович" w:date="2025-12-17T13:07:00Z">
              <w:r w:rsidRPr="00A1781D" w:rsidDel="00CE2D8D">
                <w:rPr>
                  <w:rFonts w:ascii="Times New Roman" w:hAnsi="Times New Roman" w:cs="Times New Roman"/>
                  <w:sz w:val="18"/>
                  <w:szCs w:val="18"/>
                </w:rPr>
                <w:delText>Стр. 4</w:delText>
              </w:r>
              <w:r w:rsidDel="00CE2D8D">
                <w:rPr>
                  <w:rFonts w:ascii="Times New Roman" w:hAnsi="Times New Roman" w:cs="Times New Roman"/>
                  <w:sz w:val="18"/>
                  <w:szCs w:val="18"/>
                </w:rPr>
                <w:delText>0</w:delText>
              </w:r>
              <w:r w:rsidRPr="00A1781D" w:rsidDel="00CE2D8D">
                <w:rPr>
                  <w:rFonts w:ascii="Times New Roman" w:hAnsi="Times New Roman" w:cs="Times New Roman"/>
                  <w:sz w:val="18"/>
                  <w:szCs w:val="18"/>
                </w:rPr>
                <w:delText>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del w:id="945" w:author="Зайцев Павел Борисович" w:date="2025-12-17T13:07:00Z">
              <w:r w:rsidRPr="00A1781D" w:rsidDel="00CE2D8D">
                <w:rPr>
                  <w:rFonts w:ascii="Times New Roman" w:hAnsi="Times New Roman" w:cs="Times New Roman"/>
                  <w:sz w:val="18"/>
                  <w:szCs w:val="18"/>
                </w:rPr>
                <w:delText>6</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946" w:author="Зайцев Павел Борисович" w:date="2025-12-17T13:07: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47" w:author="Зайцев Павел Борисович" w:date="2025-12-17T13:07: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48" w:author="Зайцев Павел Борисович" w:date="2025-12-17T13:07:00Z">
              <w:r w:rsidRPr="00A1781D" w:rsidDel="00CE2D8D">
                <w:rPr>
                  <w:rFonts w:ascii="Times New Roman" w:hAnsi="Times New Roman" w:cs="Times New Roman"/>
                  <w:sz w:val="18"/>
                  <w:szCs w:val="18"/>
                </w:rPr>
                <w:delText>520+ 530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49" w:author="Зайцев Павел Борисович" w:date="2025-12-17T13:07:00Z">
              <w:r w:rsidRPr="00A1781D" w:rsidDel="00CE2D8D">
                <w:rPr>
                  <w:rFonts w:ascii="Times New Roman" w:hAnsi="Times New Roman" w:cs="Times New Roman"/>
                  <w:sz w:val="18"/>
                  <w:szCs w:val="18"/>
                </w:rPr>
                <w:delText>4</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50" w:author="Зайцев Павел Борисович" w:date="2025-12-17T13:07:00Z">
              <w:r w:rsidRPr="00A1781D" w:rsidDel="00CE2D8D">
                <w:rPr>
                  <w:rFonts w:ascii="Times New Roman" w:hAnsi="Times New Roman" w:cs="Times New Roman"/>
                  <w:sz w:val="18"/>
                  <w:szCs w:val="18"/>
                </w:rPr>
                <w:delText xml:space="preserve">Чистое увеличение задолженности  по внутреннему и внешнему государственному (муниципальному) долгу по счетам ф.0503130 не соответствует идентичному показателю в ф. 0503121 (Гр. 4) </w:delText>
              </w:r>
              <w:r w:rsidR="000A3FE6" w:rsidRPr="00DC35D1"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51" w:author="Зайцев Павел Борисович" w:date="2025-12-17T13:07: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2321"/>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952" w:author="Зайцев Павел Борисович" w:date="2025-12-17T13:07:00Z">
              <w:r w:rsidRPr="00A1781D" w:rsidDel="00CE2D8D">
                <w:rPr>
                  <w:rFonts w:ascii="Times New Roman" w:hAnsi="Times New Roman" w:cs="Times New Roman"/>
                  <w:sz w:val="18"/>
                  <w:szCs w:val="18"/>
                </w:rPr>
                <w:delText>77</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953" w:author="Зайцев Павел Борисович" w:date="2025-12-17T13:07:00Z">
              <w:r w:rsidRPr="00A1781D" w:rsidDel="00CE2D8D">
                <w:rPr>
                  <w:rFonts w:ascii="Times New Roman" w:hAnsi="Times New Roman" w:cs="Times New Roman"/>
                  <w:sz w:val="18"/>
                  <w:szCs w:val="18"/>
                </w:rPr>
                <w:delText>56</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54" w:author="Зайцев Павел Борисович" w:date="2025-12-17T13:07: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del w:id="955" w:author="Зайцев Павел Борисович" w:date="2025-12-17T13:07:00Z">
              <w:r w:rsidRPr="00A1781D" w:rsidDel="00CE2D8D">
                <w:rPr>
                  <w:rFonts w:ascii="Times New Roman" w:hAnsi="Times New Roman" w:cs="Times New Roman"/>
                  <w:sz w:val="18"/>
                  <w:szCs w:val="18"/>
                </w:rPr>
                <w:delText>стр.</w:delText>
              </w:r>
              <w:r w:rsidDel="00CE2D8D">
                <w:rPr>
                  <w:rFonts w:ascii="Times New Roman" w:hAnsi="Times New Roman" w:cs="Times New Roman"/>
                  <w:sz w:val="18"/>
                  <w:szCs w:val="18"/>
                </w:rPr>
                <w:delText>340</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(Гр. 6</w:delText>
              </w:r>
              <w:r w:rsidR="00362869" w:rsidDel="00CE2D8D">
                <w:rPr>
                  <w:rFonts w:ascii="Times New Roman" w:hAnsi="Times New Roman" w:cs="Times New Roman"/>
                  <w:sz w:val="18"/>
                  <w:szCs w:val="18"/>
                </w:rPr>
                <w:delText xml:space="preserve"> </w:delText>
              </w:r>
              <w:r w:rsidR="00362869" w:rsidRPr="00A1781D" w:rsidDel="00CE2D8D">
                <w:rPr>
                  <w:rFonts w:ascii="Times New Roman" w:hAnsi="Times New Roman" w:cs="Times New Roman"/>
                  <w:sz w:val="18"/>
                  <w:szCs w:val="18"/>
                </w:rPr>
                <w:delText>–</w:delText>
              </w:r>
              <w:r w:rsidR="00362869"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 xml:space="preserve">Гр.3) – стр. </w:delText>
              </w:r>
              <w:r w:rsidDel="00CE2D8D">
                <w:rPr>
                  <w:rFonts w:ascii="Times New Roman" w:hAnsi="Times New Roman" w:cs="Times New Roman"/>
                  <w:sz w:val="18"/>
                  <w:szCs w:val="18"/>
                </w:rPr>
                <w:delText>550</w:delText>
              </w:r>
              <w:r w:rsidRPr="00A1781D" w:rsidDel="00CE2D8D">
                <w:rPr>
                  <w:rFonts w:ascii="Times New Roman" w:hAnsi="Times New Roman" w:cs="Times New Roman"/>
                  <w:sz w:val="18"/>
                  <w:szCs w:val="18"/>
                </w:rPr>
                <w:delText xml:space="preserve"> (Гр.6</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Гр. 3)</w:delText>
              </w:r>
            </w:del>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956" w:author="Зайцев Павел Борисович" w:date="2025-12-17T13:07: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rPr>
                <w:rFonts w:ascii="Times New Roman" w:hAnsi="Times New Roman" w:cs="Times New Roman"/>
                <w:sz w:val="18"/>
                <w:szCs w:val="18"/>
              </w:rPr>
            </w:pPr>
            <w:del w:id="957" w:author="Зайцев Павел Борисович" w:date="2025-12-17T13:07:00Z">
              <w:r w:rsidRPr="00A1781D" w:rsidDel="00CE2D8D">
                <w:rPr>
                  <w:rFonts w:ascii="Times New Roman" w:hAnsi="Times New Roman" w:cs="Times New Roman"/>
                  <w:sz w:val="18"/>
                  <w:szCs w:val="18"/>
                </w:rPr>
                <w:delText>0503110</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0A3FE6">
            <w:pPr>
              <w:pStyle w:val="ConsPlusCell"/>
              <w:rPr>
                <w:rFonts w:ascii="Times New Roman" w:hAnsi="Times New Roman" w:cs="Times New Roman"/>
                <w:sz w:val="18"/>
                <w:szCs w:val="18"/>
              </w:rPr>
            </w:pPr>
            <w:del w:id="958" w:author="Зайцев Павел Борисович" w:date="2025-12-17T13:07:00Z">
              <w:r w:rsidRPr="00A1781D" w:rsidDel="00CE2D8D">
                <w:rPr>
                  <w:rFonts w:ascii="Times New Roman" w:hAnsi="Times New Roman" w:cs="Times New Roman"/>
                  <w:sz w:val="18"/>
                  <w:szCs w:val="18"/>
                </w:rPr>
                <w:delText xml:space="preserve">Ф. 0503110 (121002000) Гр.2 + ф. 0503110 (121004000) Гр.2 – ф.0503110 (130405000) Гр. 3+ </w:delText>
              </w:r>
              <w:r w:rsidRPr="00A1781D" w:rsidDel="00CE2D8D">
                <w:rPr>
                  <w:rFonts w:ascii="Times New Roman" w:hAnsi="Times New Roman" w:cs="Times New Roman"/>
                  <w:b/>
                  <w:sz w:val="18"/>
                  <w:szCs w:val="18"/>
                </w:rPr>
                <w:delText>(</w:delText>
              </w:r>
              <w:r w:rsidRPr="00A1781D" w:rsidDel="00CE2D8D">
                <w:rPr>
                  <w:rFonts w:ascii="Times New Roman" w:hAnsi="Times New Roman" w:cs="Times New Roman"/>
                  <w:sz w:val="18"/>
                  <w:szCs w:val="18"/>
                </w:rPr>
                <w:delText>ф. 0503110 (130404000) Гр.2 +ф. 0503110 (130406000) Гр. 2</w:delText>
              </w:r>
              <w:r w:rsidRPr="00A1781D" w:rsidDel="00CE2D8D">
                <w:rPr>
                  <w:rFonts w:ascii="Times New Roman" w:hAnsi="Times New Roman" w:cs="Times New Roman"/>
                  <w:b/>
                  <w:sz w:val="18"/>
                  <w:szCs w:val="18"/>
                </w:rPr>
                <w:delText>)</w:delText>
              </w:r>
              <w:r w:rsidRPr="00A1781D" w:rsidDel="00CE2D8D">
                <w:rPr>
                  <w:rFonts w:ascii="Times New Roman" w:hAnsi="Times New Roman" w:cs="Times New Roman"/>
                  <w:sz w:val="18"/>
                  <w:szCs w:val="18"/>
                </w:rPr>
                <w:delText xml:space="preserve"> - </w:delText>
              </w:r>
              <w:r w:rsidRPr="00A1781D" w:rsidDel="00CE2D8D">
                <w:rPr>
                  <w:rFonts w:ascii="Times New Roman" w:hAnsi="Times New Roman" w:cs="Times New Roman"/>
                  <w:b/>
                  <w:sz w:val="18"/>
                  <w:szCs w:val="18"/>
                </w:rPr>
                <w:delText>(</w:delText>
              </w:r>
              <w:r w:rsidRPr="00A1781D" w:rsidDel="00CE2D8D">
                <w:rPr>
                  <w:rFonts w:ascii="Times New Roman" w:hAnsi="Times New Roman" w:cs="Times New Roman"/>
                  <w:sz w:val="18"/>
                  <w:szCs w:val="18"/>
                </w:rPr>
                <w:delText>ф. 0503110 (130404000) Гр.3 +ф. 0503110 (130406000) Гр. 3</w:delText>
              </w:r>
              <w:r w:rsidRPr="00A1781D" w:rsidDel="00CE2D8D">
                <w:rPr>
                  <w:rFonts w:ascii="Times New Roman" w:hAnsi="Times New Roman" w:cs="Times New Roman"/>
                  <w:b/>
                  <w:sz w:val="18"/>
                  <w:szCs w:val="18"/>
                </w:rPr>
                <w:delText>)</w:delText>
              </w:r>
              <w:r w:rsidRPr="00A1781D" w:rsidDel="00CE2D8D">
                <w:rPr>
                  <w:rFonts w:ascii="Times New Roman" w:hAnsi="Times New Roman" w:cs="Times New Roman"/>
                  <w:sz w:val="18"/>
                  <w:szCs w:val="18"/>
                </w:rPr>
                <w:delText xml:space="preserve"> </w:delText>
              </w:r>
            </w:del>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959" w:author="Зайцев Павел Борисович" w:date="2025-12-17T13:07: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60" w:author="Зайцев Павел Борисович" w:date="2025-12-17T13:07:00Z">
              <w:r w:rsidRPr="00A1781D" w:rsidDel="00CE2D8D">
                <w:rPr>
                  <w:rFonts w:ascii="Times New Roman" w:hAnsi="Times New Roman" w:cs="Times New Roman"/>
                  <w:sz w:val="18"/>
                  <w:szCs w:val="18"/>
                </w:rPr>
                <w:delText>0503121</w:delText>
              </w:r>
            </w:del>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1C280A">
            <w:pPr>
              <w:pStyle w:val="ConsPlusCell"/>
              <w:snapToGrid w:val="0"/>
              <w:rPr>
                <w:rFonts w:ascii="Times New Roman" w:hAnsi="Times New Roman" w:cs="Times New Roman"/>
                <w:sz w:val="18"/>
                <w:szCs w:val="18"/>
              </w:rPr>
            </w:pPr>
            <w:del w:id="961" w:author="Зайцев Павел Борисович" w:date="2025-12-17T13:07:00Z">
              <w:r w:rsidDel="00CE2D8D">
                <w:rPr>
                  <w:rFonts w:ascii="Times New Roman" w:hAnsi="Times New Roman" w:cs="Times New Roman"/>
                  <w:sz w:val="18"/>
                  <w:szCs w:val="18"/>
                </w:rPr>
                <w:delText>410</w:delText>
              </w:r>
            </w:del>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962" w:author="Зайцев Павел Борисович" w:date="2025-12-17T13:07:00Z">
              <w:r w:rsidRPr="00A1781D" w:rsidDel="00CE2D8D">
                <w:rPr>
                  <w:rFonts w:ascii="Times New Roman" w:hAnsi="Times New Roman" w:cs="Times New Roman"/>
                  <w:sz w:val="18"/>
                  <w:szCs w:val="18"/>
                </w:rPr>
                <w:delText>4</w:delText>
              </w:r>
            </w:del>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63" w:author="Зайцев Павел Борисович" w:date="2025-12-17T13:07:00Z">
              <w:r w:rsidRPr="00A1781D" w:rsidDel="00CE2D8D">
                <w:rPr>
                  <w:rFonts w:ascii="Times New Roman" w:hAnsi="Times New Roman" w:cs="Times New Roman"/>
                  <w:sz w:val="18"/>
                  <w:szCs w:val="18"/>
                </w:rPr>
                <w:delText xml:space="preserve">Операции с финансовыми активами обязательствами ф.0503130 не соответствуют ф. 0503121 (Гр. 4) </w:delText>
              </w:r>
              <w:r w:rsidR="000A3FE6" w:rsidRPr="00DC35D1"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64" w:author="Зайцев Павел Борисович" w:date="2025-12-17T13:07: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2321"/>
        </w:trPr>
        <w:tc>
          <w:tcPr>
            <w:tcW w:w="560"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jc w:val="center"/>
              <w:rPr>
                <w:rFonts w:ascii="Times New Roman" w:hAnsi="Times New Roman" w:cs="Times New Roman"/>
                <w:sz w:val="18"/>
                <w:szCs w:val="18"/>
              </w:rPr>
            </w:pPr>
            <w:del w:id="965" w:author="Зайцев Павел Борисович" w:date="2025-12-17T13:07:00Z">
              <w:r w:rsidRPr="00A1781D" w:rsidDel="00CE2D8D">
                <w:rPr>
                  <w:rFonts w:ascii="Times New Roman" w:hAnsi="Times New Roman" w:cs="Times New Roman"/>
                  <w:sz w:val="18"/>
                  <w:szCs w:val="18"/>
                </w:rPr>
                <w:delText>77</w:delText>
              </w:r>
              <w:r w:rsidDel="00CE2D8D">
                <w:rPr>
                  <w:rFonts w:ascii="Times New Roman" w:hAnsi="Times New Roman" w:cs="Times New Roman"/>
                  <w:sz w:val="18"/>
                  <w:szCs w:val="18"/>
                </w:rPr>
                <w:delText>.1</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556203">
            <w:pPr>
              <w:pStyle w:val="ConsPlusCell"/>
              <w:snapToGrid w:val="0"/>
              <w:jc w:val="center"/>
              <w:rPr>
                <w:rFonts w:ascii="Times New Roman" w:hAnsi="Times New Roman" w:cs="Times New Roman"/>
                <w:sz w:val="18"/>
                <w:szCs w:val="18"/>
              </w:rPr>
            </w:pPr>
            <w:del w:id="966" w:author="Зайцев Павел Борисович" w:date="2025-12-17T13:07:00Z">
              <w:r w:rsidRPr="00A1781D" w:rsidDel="00CE2D8D">
                <w:rPr>
                  <w:rFonts w:ascii="Times New Roman" w:hAnsi="Times New Roman" w:cs="Times New Roman"/>
                  <w:sz w:val="18"/>
                  <w:szCs w:val="18"/>
                </w:rPr>
                <w:delText>56</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del w:id="967" w:author="Зайцев Павел Борисович" w:date="2025-12-17T13:07: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del w:id="968" w:author="Зайцев Павел Борисович" w:date="2025-12-17T13:07:00Z">
              <w:r w:rsidRPr="00A1781D" w:rsidDel="00CE2D8D">
                <w:rPr>
                  <w:rFonts w:ascii="Times New Roman" w:hAnsi="Times New Roman" w:cs="Times New Roman"/>
                  <w:sz w:val="18"/>
                  <w:szCs w:val="18"/>
                </w:rPr>
                <w:delText>стр.</w:delText>
              </w:r>
              <w:r w:rsidDel="00CE2D8D">
                <w:rPr>
                  <w:rFonts w:ascii="Times New Roman" w:hAnsi="Times New Roman" w:cs="Times New Roman"/>
                  <w:sz w:val="18"/>
                  <w:szCs w:val="18"/>
                </w:rPr>
                <w:delText>340</w:delText>
              </w:r>
              <w:r w:rsidRPr="00A1781D" w:rsidDel="00CE2D8D">
                <w:rPr>
                  <w:rFonts w:ascii="Times New Roman" w:hAnsi="Times New Roman" w:cs="Times New Roman"/>
                  <w:sz w:val="18"/>
                  <w:szCs w:val="18"/>
                </w:rPr>
                <w:delText>(Гр.</w:delText>
              </w:r>
              <w:r w:rsidDel="00CE2D8D">
                <w:rPr>
                  <w:rFonts w:ascii="Times New Roman" w:hAnsi="Times New Roman" w:cs="Times New Roman"/>
                  <w:sz w:val="18"/>
                  <w:szCs w:val="18"/>
                </w:rPr>
                <w:delText>7</w:delText>
              </w:r>
              <w:r w:rsidR="00362869" w:rsidDel="00CE2D8D">
                <w:rPr>
                  <w:rFonts w:ascii="Times New Roman" w:hAnsi="Times New Roman" w:cs="Times New Roman"/>
                  <w:sz w:val="18"/>
                  <w:szCs w:val="18"/>
                </w:rPr>
                <w:delText xml:space="preserve"> </w:delText>
              </w:r>
              <w:r w:rsidR="00362869" w:rsidRPr="00A1781D" w:rsidDel="00CE2D8D">
                <w:rPr>
                  <w:rFonts w:ascii="Times New Roman" w:hAnsi="Times New Roman" w:cs="Times New Roman"/>
                  <w:sz w:val="18"/>
                  <w:szCs w:val="18"/>
                </w:rPr>
                <w:delText>–</w:delText>
              </w:r>
              <w:r w:rsidR="00362869"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Гр.</w:delText>
              </w:r>
              <w:r w:rsidDel="00CE2D8D">
                <w:rPr>
                  <w:rFonts w:ascii="Times New Roman" w:hAnsi="Times New Roman" w:cs="Times New Roman"/>
                  <w:sz w:val="18"/>
                  <w:szCs w:val="18"/>
                </w:rPr>
                <w:delText>4</w:delText>
              </w:r>
              <w:r w:rsidRPr="00A1781D" w:rsidDel="00CE2D8D">
                <w:rPr>
                  <w:rFonts w:ascii="Times New Roman" w:hAnsi="Times New Roman" w:cs="Times New Roman"/>
                  <w:sz w:val="18"/>
                  <w:szCs w:val="18"/>
                </w:rPr>
                <w:delText xml:space="preserve">) – стр. </w:delText>
              </w:r>
              <w:r w:rsidDel="00CE2D8D">
                <w:rPr>
                  <w:rFonts w:ascii="Times New Roman" w:hAnsi="Times New Roman" w:cs="Times New Roman"/>
                  <w:sz w:val="18"/>
                  <w:szCs w:val="18"/>
                </w:rPr>
                <w:delText>550</w:delText>
              </w:r>
              <w:r w:rsidRPr="00A1781D" w:rsidDel="00CE2D8D">
                <w:rPr>
                  <w:rFonts w:ascii="Times New Roman" w:hAnsi="Times New Roman" w:cs="Times New Roman"/>
                  <w:sz w:val="18"/>
                  <w:szCs w:val="18"/>
                </w:rPr>
                <w:delText xml:space="preserve"> (Гр.</w:delText>
              </w:r>
              <w:r w:rsidDel="00CE2D8D">
                <w:rPr>
                  <w:rFonts w:ascii="Times New Roman" w:hAnsi="Times New Roman" w:cs="Times New Roman"/>
                  <w:sz w:val="18"/>
                  <w:szCs w:val="18"/>
                </w:rPr>
                <w:delText>7</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Гр.</w:delText>
              </w:r>
              <w:r w:rsidDel="00CE2D8D">
                <w:rPr>
                  <w:rFonts w:ascii="Times New Roman" w:hAnsi="Times New Roman" w:cs="Times New Roman"/>
                  <w:sz w:val="18"/>
                  <w:szCs w:val="18"/>
                </w:rPr>
                <w:delText>4</w:delText>
              </w:r>
              <w:r w:rsidRPr="00A1781D" w:rsidDel="00CE2D8D">
                <w:rPr>
                  <w:rFonts w:ascii="Times New Roman" w:hAnsi="Times New Roman" w:cs="Times New Roman"/>
                  <w:sz w:val="18"/>
                  <w:szCs w:val="18"/>
                </w:rPr>
                <w:delText>)</w:delText>
              </w:r>
            </w:del>
          </w:p>
        </w:tc>
        <w:tc>
          <w:tcPr>
            <w:tcW w:w="853"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556203">
            <w:pPr>
              <w:pStyle w:val="ConsPlusCell"/>
              <w:snapToGrid w:val="0"/>
              <w:rPr>
                <w:rFonts w:ascii="Times New Roman" w:hAnsi="Times New Roman" w:cs="Times New Roman"/>
                <w:sz w:val="18"/>
                <w:szCs w:val="18"/>
              </w:rPr>
            </w:pPr>
            <w:del w:id="969" w:author="Зайцев Павел Борисович" w:date="2025-12-17T13:07:00Z">
              <w:r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rPr>
                <w:rFonts w:ascii="Times New Roman" w:hAnsi="Times New Roman" w:cs="Times New Roman"/>
                <w:sz w:val="18"/>
                <w:szCs w:val="18"/>
              </w:rPr>
            </w:pPr>
            <w:del w:id="970" w:author="Зайцев Павел Борисович" w:date="2025-12-17T13:07: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556203">
            <w:pPr>
              <w:pStyle w:val="ConsPlusCell"/>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del w:id="971" w:author="Зайцев Павел Борисович" w:date="2025-12-17T13:07:00Z">
              <w:r w:rsidDel="00CE2D8D">
                <w:rPr>
                  <w:rFonts w:ascii="Times New Roman" w:hAnsi="Times New Roman" w:cs="Times New Roman"/>
                  <w:sz w:val="18"/>
                  <w:szCs w:val="18"/>
                </w:rPr>
                <w:delText>410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del w:id="972" w:author="Зайцев Павел Борисович" w:date="2025-12-17T13:07:00Z">
              <w:r w:rsidDel="00CE2D8D">
                <w:rPr>
                  <w:rFonts w:ascii="Times New Roman" w:hAnsi="Times New Roman" w:cs="Times New Roman"/>
                  <w:sz w:val="18"/>
                  <w:szCs w:val="18"/>
                </w:rPr>
                <w:delText>5</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556203">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556203">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73" w:author="Зайцев Павел Борисович" w:date="2025-12-17T13:07:00Z">
              <w:r w:rsidRPr="00A1781D" w:rsidDel="00CE2D8D">
                <w:rPr>
                  <w:rFonts w:ascii="Times New Roman" w:hAnsi="Times New Roman" w:cs="Times New Roman"/>
                  <w:sz w:val="18"/>
                  <w:szCs w:val="18"/>
                </w:rPr>
                <w:delText xml:space="preserve">Операции с финансовыми активами обязательствами ф.0503130 не соответствуют ф. 0503121 (Гр. </w:delText>
              </w:r>
              <w:r w:rsidDel="00CE2D8D">
                <w:rPr>
                  <w:rFonts w:ascii="Times New Roman" w:hAnsi="Times New Roman" w:cs="Times New Roman"/>
                  <w:sz w:val="18"/>
                  <w:szCs w:val="18"/>
                </w:rPr>
                <w:delText>5</w:delText>
              </w:r>
              <w:r w:rsidRPr="00A1781D"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del w:id="974" w:author="Зайцев Павел Борисович" w:date="2025-12-17T13:07: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556203">
            <w:pPr>
              <w:pStyle w:val="ConsPlusCell"/>
              <w:snapToGrid w:val="0"/>
              <w:rPr>
                <w:rFonts w:ascii="Times New Roman" w:hAnsi="Times New Roman" w:cs="Times New Roman"/>
                <w:sz w:val="18"/>
                <w:szCs w:val="18"/>
              </w:rPr>
            </w:pPr>
          </w:p>
        </w:tc>
      </w:tr>
      <w:tr w:rsidR="007A4EA1" w:rsidRPr="00A1781D" w:rsidTr="000A3FE6">
        <w:trPr>
          <w:cantSplit/>
          <w:trHeight w:val="2321"/>
        </w:trPr>
        <w:tc>
          <w:tcPr>
            <w:tcW w:w="560"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jc w:val="center"/>
              <w:rPr>
                <w:rFonts w:ascii="Times New Roman" w:hAnsi="Times New Roman" w:cs="Times New Roman"/>
                <w:sz w:val="18"/>
                <w:szCs w:val="18"/>
              </w:rPr>
            </w:pPr>
            <w:del w:id="975" w:author="Зайцев Павел Борисович" w:date="2025-12-17T13:07:00Z">
              <w:r w:rsidRPr="00A1781D" w:rsidDel="00CE2D8D">
                <w:rPr>
                  <w:rFonts w:ascii="Times New Roman" w:hAnsi="Times New Roman" w:cs="Times New Roman"/>
                  <w:sz w:val="18"/>
                  <w:szCs w:val="18"/>
                </w:rPr>
                <w:lastRenderedPageBreak/>
                <w:delText>77</w:delText>
              </w:r>
              <w:r w:rsidDel="00CE2D8D">
                <w:rPr>
                  <w:rFonts w:ascii="Times New Roman" w:hAnsi="Times New Roman" w:cs="Times New Roman"/>
                  <w:sz w:val="18"/>
                  <w:szCs w:val="18"/>
                </w:rPr>
                <w:delText>.2</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556203">
            <w:pPr>
              <w:pStyle w:val="ConsPlusCell"/>
              <w:snapToGrid w:val="0"/>
              <w:jc w:val="center"/>
              <w:rPr>
                <w:rFonts w:ascii="Times New Roman" w:hAnsi="Times New Roman" w:cs="Times New Roman"/>
                <w:sz w:val="18"/>
                <w:szCs w:val="18"/>
              </w:rPr>
            </w:pPr>
            <w:del w:id="976" w:author="Зайцев Павел Борисович" w:date="2025-12-17T13:07:00Z">
              <w:r w:rsidRPr="00A1781D" w:rsidDel="00CE2D8D">
                <w:rPr>
                  <w:rFonts w:ascii="Times New Roman" w:hAnsi="Times New Roman" w:cs="Times New Roman"/>
                  <w:sz w:val="18"/>
                  <w:szCs w:val="18"/>
                </w:rPr>
                <w:delText>56</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del w:id="977" w:author="Зайцев Павел Борисович" w:date="2025-12-17T13:07: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del w:id="978" w:author="Зайцев Павел Борисович" w:date="2025-12-17T13:07:00Z">
              <w:r w:rsidRPr="00A1781D" w:rsidDel="00CE2D8D">
                <w:rPr>
                  <w:rFonts w:ascii="Times New Roman" w:hAnsi="Times New Roman" w:cs="Times New Roman"/>
                  <w:sz w:val="18"/>
                  <w:szCs w:val="18"/>
                </w:rPr>
                <w:delText>стр.</w:delText>
              </w:r>
              <w:r w:rsidDel="00CE2D8D">
                <w:rPr>
                  <w:rFonts w:ascii="Times New Roman" w:hAnsi="Times New Roman" w:cs="Times New Roman"/>
                  <w:sz w:val="18"/>
                  <w:szCs w:val="18"/>
                </w:rPr>
                <w:delText>340</w:delText>
              </w:r>
              <w:r w:rsidRPr="00A1781D" w:rsidDel="00CE2D8D">
                <w:rPr>
                  <w:rFonts w:ascii="Times New Roman" w:hAnsi="Times New Roman" w:cs="Times New Roman"/>
                  <w:sz w:val="18"/>
                  <w:szCs w:val="18"/>
                </w:rPr>
                <w:delText xml:space="preserve">(Гр. </w:delText>
              </w:r>
              <w:r w:rsidDel="00CE2D8D">
                <w:rPr>
                  <w:rFonts w:ascii="Times New Roman" w:hAnsi="Times New Roman" w:cs="Times New Roman"/>
                  <w:sz w:val="18"/>
                  <w:szCs w:val="18"/>
                </w:rPr>
                <w:delText>8</w:delText>
              </w:r>
              <w:r w:rsidR="00362869" w:rsidDel="00CE2D8D">
                <w:rPr>
                  <w:rFonts w:ascii="Times New Roman" w:hAnsi="Times New Roman" w:cs="Times New Roman"/>
                  <w:sz w:val="18"/>
                  <w:szCs w:val="18"/>
                </w:rPr>
                <w:delText xml:space="preserve"> </w:delText>
              </w:r>
              <w:r w:rsidR="00362869" w:rsidRPr="00A1781D" w:rsidDel="00CE2D8D">
                <w:rPr>
                  <w:rFonts w:ascii="Times New Roman" w:hAnsi="Times New Roman" w:cs="Times New Roman"/>
                  <w:sz w:val="18"/>
                  <w:szCs w:val="18"/>
                </w:rPr>
                <w:delText>–</w:delText>
              </w:r>
              <w:r w:rsidR="00362869"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Гр.</w:delText>
              </w:r>
              <w:r w:rsidDel="00CE2D8D">
                <w:rPr>
                  <w:rFonts w:ascii="Times New Roman" w:hAnsi="Times New Roman" w:cs="Times New Roman"/>
                  <w:sz w:val="18"/>
                  <w:szCs w:val="18"/>
                </w:rPr>
                <w:delText>5</w:delText>
              </w:r>
              <w:r w:rsidRPr="00A1781D" w:rsidDel="00CE2D8D">
                <w:rPr>
                  <w:rFonts w:ascii="Times New Roman" w:hAnsi="Times New Roman" w:cs="Times New Roman"/>
                  <w:sz w:val="18"/>
                  <w:szCs w:val="18"/>
                </w:rPr>
                <w:delText xml:space="preserve">) – стр. </w:delText>
              </w:r>
              <w:r w:rsidDel="00CE2D8D">
                <w:rPr>
                  <w:rFonts w:ascii="Times New Roman" w:hAnsi="Times New Roman" w:cs="Times New Roman"/>
                  <w:sz w:val="18"/>
                  <w:szCs w:val="18"/>
                </w:rPr>
                <w:delText>550</w:delText>
              </w:r>
              <w:r w:rsidRPr="00A1781D" w:rsidDel="00CE2D8D">
                <w:rPr>
                  <w:rFonts w:ascii="Times New Roman" w:hAnsi="Times New Roman" w:cs="Times New Roman"/>
                  <w:sz w:val="18"/>
                  <w:szCs w:val="18"/>
                </w:rPr>
                <w:delText xml:space="preserve"> (Гр.</w:delText>
              </w:r>
              <w:r w:rsidDel="00CE2D8D">
                <w:rPr>
                  <w:rFonts w:ascii="Times New Roman" w:hAnsi="Times New Roman" w:cs="Times New Roman"/>
                  <w:sz w:val="18"/>
                  <w:szCs w:val="18"/>
                </w:rPr>
                <w:delText>8</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 xml:space="preserve">Гр. </w:delText>
              </w:r>
              <w:r w:rsidDel="00CE2D8D">
                <w:rPr>
                  <w:rFonts w:ascii="Times New Roman" w:hAnsi="Times New Roman" w:cs="Times New Roman"/>
                  <w:sz w:val="18"/>
                  <w:szCs w:val="18"/>
                </w:rPr>
                <w:delText>5</w:delText>
              </w:r>
              <w:r w:rsidRPr="00A1781D" w:rsidDel="00CE2D8D">
                <w:rPr>
                  <w:rFonts w:ascii="Times New Roman" w:hAnsi="Times New Roman" w:cs="Times New Roman"/>
                  <w:sz w:val="18"/>
                  <w:szCs w:val="18"/>
                </w:rPr>
                <w:delText>)</w:delText>
              </w:r>
            </w:del>
          </w:p>
        </w:tc>
        <w:tc>
          <w:tcPr>
            <w:tcW w:w="853"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979" w:author="Зайцев Павел Борисович" w:date="2025-12-17T13:07: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rPr>
                <w:rFonts w:ascii="Times New Roman" w:hAnsi="Times New Roman" w:cs="Times New Roman"/>
                <w:sz w:val="18"/>
                <w:szCs w:val="18"/>
              </w:rPr>
            </w:pPr>
            <w:del w:id="980" w:author="Зайцев Павел Борисович" w:date="2025-12-17T13:07:00Z">
              <w:r w:rsidRPr="00A1781D" w:rsidDel="00CE2D8D">
                <w:rPr>
                  <w:rFonts w:ascii="Times New Roman" w:hAnsi="Times New Roman" w:cs="Times New Roman"/>
                  <w:sz w:val="18"/>
                  <w:szCs w:val="18"/>
                </w:rPr>
                <w:delText>0503110</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0A3FE6">
            <w:pPr>
              <w:pStyle w:val="ConsPlusCell"/>
              <w:rPr>
                <w:rFonts w:ascii="Times New Roman" w:hAnsi="Times New Roman" w:cs="Times New Roman"/>
                <w:sz w:val="18"/>
                <w:szCs w:val="18"/>
              </w:rPr>
            </w:pPr>
            <w:del w:id="981" w:author="Зайцев Павел Борисович" w:date="2025-12-17T13:07:00Z">
              <w:r w:rsidRPr="00A1781D" w:rsidDel="00CE2D8D">
                <w:rPr>
                  <w:rFonts w:ascii="Times New Roman" w:hAnsi="Times New Roman" w:cs="Times New Roman"/>
                  <w:sz w:val="18"/>
                  <w:szCs w:val="18"/>
                </w:rPr>
                <w:delText xml:space="preserve">Ф. 0503110 (121002000) Гр.2 + ф. 0503110 (121004000) Гр.2 – ф.0503110 (130405000) Гр. 3+ </w:delText>
              </w:r>
              <w:r w:rsidRPr="00C63D24" w:rsidDel="00CE2D8D">
                <w:rPr>
                  <w:rFonts w:ascii="Times New Roman" w:hAnsi="Times New Roman" w:cs="Times New Roman"/>
                  <w:sz w:val="18"/>
                  <w:szCs w:val="18"/>
                </w:rPr>
                <w:delText>(</w:delText>
              </w:r>
              <w:r w:rsidRPr="00A1781D" w:rsidDel="00CE2D8D">
                <w:rPr>
                  <w:rFonts w:ascii="Times New Roman" w:hAnsi="Times New Roman" w:cs="Times New Roman"/>
                  <w:sz w:val="18"/>
                  <w:szCs w:val="18"/>
                </w:rPr>
                <w:delText>ф. 0503110 (130404000) Гр.2 +ф. 0503110 (130406000) Гр. 2</w:delText>
              </w:r>
              <w:r w:rsidRPr="00C63D24" w:rsidDel="00CE2D8D">
                <w:rPr>
                  <w:rFonts w:ascii="Times New Roman" w:hAnsi="Times New Roman" w:cs="Times New Roman"/>
                  <w:sz w:val="18"/>
                  <w:szCs w:val="18"/>
                </w:rPr>
                <w:delText>)</w:delText>
              </w:r>
              <w:r w:rsidRPr="00A1781D"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Pr="00A1781D" w:rsidDel="00CE2D8D">
                <w:rPr>
                  <w:rFonts w:ascii="Times New Roman" w:hAnsi="Times New Roman" w:cs="Times New Roman"/>
                  <w:sz w:val="18"/>
                  <w:szCs w:val="18"/>
                </w:rPr>
                <w:delText xml:space="preserve"> </w:delText>
              </w:r>
              <w:r w:rsidRPr="00C63D24" w:rsidDel="00CE2D8D">
                <w:rPr>
                  <w:rFonts w:ascii="Times New Roman" w:hAnsi="Times New Roman" w:cs="Times New Roman"/>
                  <w:sz w:val="18"/>
                  <w:szCs w:val="18"/>
                </w:rPr>
                <w:delText>(</w:delText>
              </w:r>
              <w:r w:rsidRPr="00A1781D" w:rsidDel="00CE2D8D">
                <w:rPr>
                  <w:rFonts w:ascii="Times New Roman" w:hAnsi="Times New Roman" w:cs="Times New Roman"/>
                  <w:sz w:val="18"/>
                  <w:szCs w:val="18"/>
                </w:rPr>
                <w:delText>ф. 0503110 (130404000) Гр.3 +ф. 0503110 (130406000) Гр. 3</w:delText>
              </w:r>
              <w:r w:rsidRPr="00C63D24" w:rsidDel="00CE2D8D">
                <w:rPr>
                  <w:rFonts w:ascii="Times New Roman" w:hAnsi="Times New Roman" w:cs="Times New Roman"/>
                  <w:sz w:val="18"/>
                  <w:szCs w:val="18"/>
                </w:rPr>
                <w:delText>)</w:delText>
              </w:r>
              <w:r w:rsidRPr="00A1781D" w:rsidDel="00CE2D8D">
                <w:rPr>
                  <w:rFonts w:ascii="Times New Roman" w:hAnsi="Times New Roman" w:cs="Times New Roman"/>
                  <w:sz w:val="18"/>
                  <w:szCs w:val="18"/>
                </w:rPr>
                <w:delText xml:space="preserve">  </w:delText>
              </w:r>
            </w:del>
          </w:p>
        </w:tc>
        <w:tc>
          <w:tcPr>
            <w:tcW w:w="709"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982" w:author="Зайцев Павел Борисович" w:date="2025-12-17T13:07: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del w:id="983" w:author="Зайцев Павел Борисович" w:date="2025-12-17T13:07:00Z">
              <w:r w:rsidRPr="00A1781D" w:rsidDel="00CE2D8D">
                <w:rPr>
                  <w:rFonts w:ascii="Times New Roman" w:hAnsi="Times New Roman" w:cs="Times New Roman"/>
                  <w:sz w:val="18"/>
                  <w:szCs w:val="18"/>
                </w:rPr>
                <w:delText>0503121</w:delText>
              </w:r>
            </w:del>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del w:id="984" w:author="Зайцев Павел Борисович" w:date="2025-12-17T13:07:00Z">
              <w:r w:rsidDel="00CE2D8D">
                <w:rPr>
                  <w:rFonts w:ascii="Times New Roman" w:hAnsi="Times New Roman" w:cs="Times New Roman"/>
                  <w:sz w:val="18"/>
                  <w:szCs w:val="18"/>
                </w:rPr>
                <w:delText>410</w:delText>
              </w:r>
            </w:del>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985" w:author="Зайцев Павел Борисович" w:date="2025-12-17T13:07:00Z">
              <w:r w:rsidDel="00CE2D8D">
                <w:rPr>
                  <w:rFonts w:ascii="Times New Roman" w:hAnsi="Times New Roman" w:cs="Times New Roman"/>
                  <w:sz w:val="18"/>
                  <w:szCs w:val="18"/>
                </w:rPr>
                <w:delText>6</w:delText>
              </w:r>
            </w:del>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86" w:author="Зайцев Павел Борисович" w:date="2025-12-17T13:07:00Z">
              <w:r w:rsidRPr="00A1781D" w:rsidDel="00CE2D8D">
                <w:rPr>
                  <w:rFonts w:ascii="Times New Roman" w:hAnsi="Times New Roman" w:cs="Times New Roman"/>
                  <w:sz w:val="18"/>
                  <w:szCs w:val="18"/>
                </w:rPr>
                <w:delText xml:space="preserve">Операции с финансовыми активами обязательствами ф.0503130 не соответствуют ф. 0503121 (Гр. </w:delText>
              </w:r>
              <w:r w:rsidDel="00CE2D8D">
                <w:rPr>
                  <w:rFonts w:ascii="Times New Roman" w:hAnsi="Times New Roman" w:cs="Times New Roman"/>
                  <w:sz w:val="18"/>
                  <w:szCs w:val="18"/>
                </w:rPr>
                <w:delText>6</w:delText>
              </w:r>
              <w:r w:rsidRPr="00A1781D"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556203">
            <w:pPr>
              <w:pStyle w:val="ConsPlusCell"/>
              <w:snapToGrid w:val="0"/>
              <w:rPr>
                <w:rFonts w:ascii="Times New Roman" w:hAnsi="Times New Roman" w:cs="Times New Roman"/>
                <w:sz w:val="18"/>
                <w:szCs w:val="18"/>
              </w:rPr>
            </w:pPr>
            <w:del w:id="987" w:author="Зайцев Павел Борисович" w:date="2025-12-17T13:07: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556203">
            <w:pPr>
              <w:pStyle w:val="ConsPlusCell"/>
              <w:snapToGrid w:val="0"/>
              <w:rPr>
                <w:rFonts w:ascii="Times New Roman" w:hAnsi="Times New Roman" w:cs="Times New Roman"/>
                <w:sz w:val="18"/>
                <w:szCs w:val="18"/>
              </w:rPr>
            </w:pPr>
          </w:p>
        </w:tc>
      </w:tr>
      <w:tr w:rsidR="007A4EA1" w:rsidRPr="00A1781D" w:rsidTr="000A3FE6">
        <w:trPr>
          <w:cantSplit/>
          <w:trHeight w:val="48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988" w:author="Зайцев Павел Борисович" w:date="2025-12-17T13:07:00Z">
              <w:r w:rsidRPr="00A1781D" w:rsidDel="00CE2D8D">
                <w:rPr>
                  <w:rFonts w:ascii="Times New Roman" w:hAnsi="Times New Roman" w:cs="Times New Roman"/>
                  <w:sz w:val="18"/>
                  <w:szCs w:val="18"/>
                </w:rPr>
                <w:delText>78</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989" w:author="Зайцев Павел Борисович" w:date="2025-12-17T13:07:00Z">
              <w:r w:rsidRPr="00A1781D" w:rsidDel="00CE2D8D">
                <w:rPr>
                  <w:rFonts w:ascii="Times New Roman" w:hAnsi="Times New Roman" w:cs="Times New Roman"/>
                  <w:sz w:val="18"/>
                  <w:szCs w:val="18"/>
                </w:rPr>
                <w:delText>58</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90" w:author="Зайцев Павел Борисович" w:date="2025-12-17T13:07: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91" w:author="Зайцев Павел Борисович" w:date="2025-12-17T13:07:00Z">
              <w:r w:rsidDel="00CE2D8D">
                <w:rPr>
                  <w:rFonts w:ascii="Times New Roman" w:hAnsi="Times New Roman" w:cs="Times New Roman"/>
                  <w:sz w:val="18"/>
                  <w:szCs w:val="18"/>
                </w:rPr>
                <w:delText>510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92" w:author="Зайцев Павел Борисович" w:date="2025-12-17T13:07:00Z">
              <w:r w:rsidRPr="00A1781D" w:rsidDel="00CE2D8D">
                <w:rPr>
                  <w:rFonts w:ascii="Times New Roman" w:hAnsi="Times New Roman" w:cs="Times New Roman"/>
                  <w:sz w:val="18"/>
                  <w:szCs w:val="18"/>
                </w:rPr>
                <w:delText>6</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993" w:author="Зайцев Павел Борисович" w:date="2025-12-17T13:07: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94" w:author="Зайцев Павел Борисович" w:date="2025-12-17T13:07: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95" w:author="Зайцев Павел Борисович" w:date="2025-12-17T13:07:00Z">
              <w:r w:rsidDel="00CE2D8D">
                <w:rPr>
                  <w:rFonts w:ascii="Times New Roman" w:hAnsi="Times New Roman" w:cs="Times New Roman"/>
                  <w:sz w:val="18"/>
                  <w:szCs w:val="18"/>
                </w:rPr>
                <w:delText>550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96" w:author="Зайцев Павел Борисович" w:date="2025-12-17T13:07:00Z">
              <w:r w:rsidRPr="00A1781D" w:rsidDel="00CE2D8D">
                <w:rPr>
                  <w:rFonts w:ascii="Times New Roman" w:hAnsi="Times New Roman" w:cs="Times New Roman"/>
                  <w:sz w:val="18"/>
                  <w:szCs w:val="18"/>
                </w:rPr>
                <w:delText xml:space="preserve">4 </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997" w:author="Зайцев Павел Борисович" w:date="2025-12-17T13:07:00Z">
              <w:r w:rsidRPr="00A1781D" w:rsidDel="00CE2D8D">
                <w:rPr>
                  <w:rFonts w:ascii="Times New Roman" w:hAnsi="Times New Roman" w:cs="Times New Roman"/>
                  <w:sz w:val="18"/>
                  <w:szCs w:val="18"/>
                </w:rPr>
                <w:delText>Сумма доходов будущих периодов ф.0503130 не соответствует идентичному показателю в ф. 0503121</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Pr="00A1781D" w:rsidDel="00CE2D8D">
                <w:rPr>
                  <w:rFonts w:ascii="Times New Roman" w:hAnsi="Times New Roman" w:cs="Times New Roman"/>
                  <w:sz w:val="18"/>
                  <w:szCs w:val="18"/>
                </w:rPr>
                <w:delText xml:space="preserve"> 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998" w:author="Зайцев Павел Борисович" w:date="2025-12-17T13:07: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48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del w:id="999" w:author="Зайцев Павел Борисович" w:date="2025-12-17T13:07:00Z">
              <w:r w:rsidRPr="00A1781D" w:rsidDel="00CE2D8D">
                <w:rPr>
                  <w:rFonts w:ascii="Times New Roman" w:hAnsi="Times New Roman" w:cs="Times New Roman"/>
                  <w:sz w:val="18"/>
                  <w:szCs w:val="18"/>
                </w:rPr>
                <w:delText>80</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1000" w:author="Зайцев Павел Борисович" w:date="2025-12-17T13:07:00Z">
              <w:r w:rsidRPr="00A1781D" w:rsidDel="00CE2D8D">
                <w:rPr>
                  <w:rFonts w:ascii="Times New Roman" w:hAnsi="Times New Roman" w:cs="Times New Roman"/>
                  <w:sz w:val="18"/>
                  <w:szCs w:val="18"/>
                </w:rPr>
                <w:delText>58.1</w:delText>
              </w:r>
            </w:del>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1001" w:author="Зайцев Павел Борисович" w:date="2025-12-17T13:07: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1002" w:author="Зайцев Павел Борисович" w:date="2025-12-17T13:07:00Z">
              <w:r w:rsidDel="00CE2D8D">
                <w:rPr>
                  <w:rFonts w:ascii="Times New Roman" w:hAnsi="Times New Roman" w:cs="Times New Roman"/>
                  <w:sz w:val="18"/>
                  <w:szCs w:val="18"/>
                </w:rPr>
                <w:delText>160</w:delText>
              </w:r>
            </w:del>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del w:id="1003" w:author="Зайцев Павел Борисович" w:date="2025-12-17T13:07:00Z">
              <w:r w:rsidRPr="00A1781D" w:rsidDel="00CE2D8D">
                <w:rPr>
                  <w:rFonts w:ascii="Times New Roman" w:hAnsi="Times New Roman" w:cs="Times New Roman"/>
                  <w:sz w:val="18"/>
                  <w:szCs w:val="18"/>
                </w:rPr>
                <w:delText>6</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del w:id="1004" w:author="Зайцев Павел Борисович" w:date="2025-12-17T13:07: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1005" w:author="Зайцев Павел Борисович" w:date="2025-12-17T13:07: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1006" w:author="Зайцев Павел Борисович" w:date="2025-12-17T13:07:00Z">
              <w:r w:rsidDel="00CE2D8D">
                <w:rPr>
                  <w:rFonts w:ascii="Times New Roman" w:hAnsi="Times New Roman" w:cs="Times New Roman"/>
                  <w:sz w:val="18"/>
                  <w:szCs w:val="18"/>
                </w:rPr>
                <w:delText>400</w:delText>
              </w:r>
            </w:del>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1007" w:author="Зайцев Павел Борисович" w:date="2025-12-17T13:07:00Z">
              <w:r w:rsidRPr="00A1781D" w:rsidDel="00CE2D8D">
                <w:rPr>
                  <w:rFonts w:ascii="Times New Roman" w:hAnsi="Times New Roman" w:cs="Times New Roman"/>
                  <w:sz w:val="18"/>
                  <w:szCs w:val="18"/>
                </w:rPr>
                <w:delText xml:space="preserve">4 </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E078CE">
            <w:pPr>
              <w:pStyle w:val="ConsPlusCell"/>
              <w:snapToGrid w:val="0"/>
              <w:rPr>
                <w:rFonts w:ascii="Times New Roman" w:hAnsi="Times New Roman" w:cs="Times New Roman"/>
                <w:sz w:val="18"/>
                <w:szCs w:val="18"/>
              </w:rPr>
            </w:pPr>
            <w:del w:id="1008" w:author="Зайцев Павел Борисович" w:date="2025-12-17T13:07:00Z">
              <w:r w:rsidRPr="00A1781D" w:rsidDel="00CE2D8D">
                <w:rPr>
                  <w:rFonts w:ascii="Times New Roman" w:hAnsi="Times New Roman" w:cs="Times New Roman"/>
                  <w:sz w:val="18"/>
                  <w:szCs w:val="18"/>
                </w:rPr>
                <w:delText>Сумма расходов будущих периодов ф.0503130 не соответствует идентичному показателю в ф. 0503121</w:delText>
              </w:r>
              <w:r w:rsidR="000A3FE6" w:rsidDel="00CE2D8D">
                <w:rPr>
                  <w:rFonts w:ascii="Times New Roman" w:hAnsi="Times New Roman" w:cs="Times New Roman"/>
                  <w:sz w:val="18"/>
                  <w:szCs w:val="18"/>
                </w:rPr>
                <w:delText xml:space="preserve"> </w:delText>
              </w:r>
              <w:r w:rsidR="000A3FE6" w:rsidRPr="00A1781D" w:rsidDel="00CE2D8D">
                <w:rPr>
                  <w:rFonts w:ascii="Times New Roman" w:hAnsi="Times New Roman" w:cs="Times New Roman"/>
                  <w:sz w:val="18"/>
                  <w:szCs w:val="18"/>
                </w:rPr>
                <w:delText>–</w:delText>
              </w:r>
              <w:r w:rsidRPr="00A1781D" w:rsidDel="00CE2D8D">
                <w:rPr>
                  <w:rFonts w:ascii="Times New Roman" w:hAnsi="Times New Roman" w:cs="Times New Roman"/>
                  <w:sz w:val="18"/>
                  <w:szCs w:val="18"/>
                </w:rPr>
                <w:delText xml:space="preserve"> 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1009" w:author="Зайцев Павел Борисович" w:date="2025-12-17T13:07: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480"/>
        </w:trPr>
        <w:tc>
          <w:tcPr>
            <w:tcW w:w="560"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del w:id="1010" w:author="Зайцев Павел Борисович" w:date="2025-12-17T13:07:00Z">
              <w:r w:rsidRPr="00A1781D" w:rsidDel="00CE2D8D">
                <w:rPr>
                  <w:rFonts w:ascii="Times New Roman" w:hAnsi="Times New Roman" w:cs="Times New Roman"/>
                  <w:sz w:val="18"/>
                  <w:szCs w:val="18"/>
                </w:rPr>
                <w:delText>81.1</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1011" w:author="Зайцев Павел Борисович" w:date="2025-12-17T13:07:00Z">
              <w:r w:rsidRPr="00A1781D"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1012" w:author="Зайцев Павел Борисович" w:date="2025-12-17T13:07:00Z">
              <w:r w:rsidDel="00CE2D8D">
                <w:rPr>
                  <w:rFonts w:ascii="Times New Roman" w:hAnsi="Times New Roman" w:cs="Times New Roman"/>
                  <w:sz w:val="18"/>
                  <w:szCs w:val="18"/>
                </w:rPr>
                <w:delText>520</w:delText>
              </w:r>
            </w:del>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del w:id="1013" w:author="Зайцев Павел Борисович" w:date="2025-12-17T13:07:00Z">
              <w:r w:rsidRPr="00A1781D" w:rsidDel="00CE2D8D">
                <w:rPr>
                  <w:rFonts w:ascii="Times New Roman" w:hAnsi="Times New Roman" w:cs="Times New Roman"/>
                  <w:sz w:val="18"/>
                  <w:szCs w:val="18"/>
                </w:rPr>
                <w:delText>6</w:delText>
              </w:r>
              <w:r w:rsidR="00362869" w:rsidDel="00CE2D8D">
                <w:rPr>
                  <w:rFonts w:ascii="Times New Roman" w:hAnsi="Times New Roman" w:cs="Times New Roman"/>
                  <w:sz w:val="18"/>
                  <w:szCs w:val="18"/>
                </w:rPr>
                <w:delText xml:space="preserve"> </w:delText>
              </w:r>
              <w:r w:rsidR="00362869" w:rsidRPr="00A1781D" w:rsidDel="00CE2D8D">
                <w:rPr>
                  <w:rFonts w:ascii="Times New Roman" w:hAnsi="Times New Roman" w:cs="Times New Roman"/>
                  <w:sz w:val="18"/>
                  <w:szCs w:val="18"/>
                </w:rPr>
                <w:delText>–</w:delText>
              </w:r>
              <w:r w:rsidR="00362869"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3</w:delText>
              </w:r>
            </w:del>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1014" w:author="Зайцев Павел Борисович" w:date="2025-12-17T13:07:00Z">
              <w:r w:rsidRPr="00A1781D" w:rsidDel="00CE2D8D">
                <w:rPr>
                  <w:rFonts w:ascii="Times New Roman" w:hAnsi="Times New Roman" w:cs="Times New Roman"/>
                  <w:sz w:val="18"/>
                  <w:szCs w:val="18"/>
                </w:rPr>
                <w:delText>=</w:delText>
              </w:r>
            </w:del>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1015" w:author="Зайцев Павел Борисович" w:date="2025-12-17T13:07:00Z">
              <w:r w:rsidRPr="00A1781D" w:rsidDel="00CE2D8D">
                <w:rPr>
                  <w:rFonts w:ascii="Times New Roman" w:hAnsi="Times New Roman" w:cs="Times New Roman"/>
                  <w:sz w:val="18"/>
                  <w:szCs w:val="18"/>
                </w:rPr>
                <w:delText>0503121</w:delText>
              </w:r>
            </w:del>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1016" w:author="Зайцев Павел Борисович" w:date="2025-12-17T13:07:00Z">
              <w:r w:rsidDel="00CE2D8D">
                <w:rPr>
                  <w:rFonts w:ascii="Times New Roman" w:hAnsi="Times New Roman" w:cs="Times New Roman"/>
                  <w:sz w:val="18"/>
                  <w:szCs w:val="18"/>
                </w:rPr>
                <w:delText>560</w:delText>
              </w:r>
            </w:del>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del w:id="1017" w:author="Зайцев Павел Борисович" w:date="2025-12-17T13:07:00Z">
              <w:r w:rsidRPr="00A1781D" w:rsidDel="00CE2D8D">
                <w:rPr>
                  <w:rFonts w:ascii="Times New Roman" w:hAnsi="Times New Roman" w:cs="Times New Roman"/>
                  <w:sz w:val="18"/>
                  <w:szCs w:val="18"/>
                </w:rPr>
                <w:delText>4</w:delText>
              </w:r>
            </w:del>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0A3FE6">
            <w:pPr>
              <w:pStyle w:val="ConsPlusCell"/>
              <w:snapToGrid w:val="0"/>
              <w:rPr>
                <w:rFonts w:ascii="Times New Roman" w:hAnsi="Times New Roman" w:cs="Times New Roman"/>
                <w:sz w:val="18"/>
                <w:szCs w:val="18"/>
              </w:rPr>
            </w:pPr>
            <w:del w:id="1018" w:author="Зайцев Павел Борисович" w:date="2025-12-17T13:07:00Z">
              <w:r w:rsidRPr="00A1781D" w:rsidDel="00CE2D8D">
                <w:rPr>
                  <w:rFonts w:ascii="Times New Roman" w:hAnsi="Times New Roman" w:cs="Times New Roman"/>
                  <w:sz w:val="18"/>
                  <w:szCs w:val="18"/>
                </w:rPr>
                <w:delText xml:space="preserve">Сумма резервов предстоящих расходов ф.0503130 не соответствует идентичному показателю в ф. 0503121 </w:delText>
              </w:r>
              <w:r w:rsidR="000A3FE6" w:rsidRPr="00A1781D" w:rsidDel="00CE2D8D">
                <w:rPr>
                  <w:rFonts w:ascii="Times New Roman" w:hAnsi="Times New Roman" w:cs="Times New Roman"/>
                  <w:sz w:val="18"/>
                  <w:szCs w:val="18"/>
                </w:rPr>
                <w:delText>–</w:delText>
              </w:r>
              <w:r w:rsidR="000A3FE6" w:rsidDel="00CE2D8D">
                <w:rPr>
                  <w:rFonts w:ascii="Times New Roman" w:hAnsi="Times New Roman" w:cs="Times New Roman"/>
                  <w:sz w:val="18"/>
                  <w:szCs w:val="18"/>
                </w:rPr>
                <w:delText xml:space="preserve"> </w:delText>
              </w:r>
              <w:r w:rsidRPr="00A1781D" w:rsidDel="00CE2D8D">
                <w:rPr>
                  <w:rFonts w:ascii="Times New Roman" w:hAnsi="Times New Roman" w:cs="Times New Roman"/>
                  <w:sz w:val="18"/>
                  <w:szCs w:val="18"/>
                </w:rPr>
                <w:delText>недопустимо</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del w:id="1019" w:author="Зайцев Павел Борисович" w:date="2025-12-17T13:07:00Z">
              <w:r w:rsidDel="00CE2D8D">
                <w:rPr>
                  <w:rFonts w:ascii="Times New Roman" w:hAnsi="Times New Roman" w:cs="Times New Roman"/>
                  <w:sz w:val="18"/>
                  <w:szCs w:val="18"/>
                </w:rPr>
                <w:delText>Б</w:delText>
              </w:r>
            </w:del>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14011011</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7A4EA1" w:rsidRPr="00A1781D" w:rsidRDefault="007A4EA1" w:rsidP="0098714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E078C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11</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proofErr w:type="gramStart"/>
            <w:r w:rsidRPr="00A1781D">
              <w:rPr>
                <w:rFonts w:ascii="Times New Roman" w:hAnsi="Times New Roman" w:cs="Times New Roman"/>
                <w:sz w:val="18"/>
                <w:szCs w:val="18"/>
              </w:rPr>
              <w:t xml:space="preserve">по </w:t>
            </w:r>
            <w:r>
              <w:rPr>
                <w:rFonts w:ascii="Times New Roman" w:hAnsi="Times New Roman" w:cs="Times New Roman"/>
                <w:sz w:val="18"/>
                <w:szCs w:val="18"/>
              </w:rPr>
              <w:t xml:space="preserve"> </w:t>
            </w:r>
            <w:proofErr w:type="spellStart"/>
            <w:r>
              <w:rPr>
                <w:rFonts w:ascii="Times New Roman" w:hAnsi="Times New Roman" w:cs="Times New Roman"/>
                <w:sz w:val="18"/>
                <w:szCs w:val="18"/>
              </w:rPr>
              <w:t>соответсвующему</w:t>
            </w:r>
            <w:proofErr w:type="spellEnd"/>
            <w:proofErr w:type="gram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14011012</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030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 xml:space="preserve">детализированным </w:t>
            </w:r>
            <w:r w:rsidRPr="00A1781D">
              <w:rPr>
                <w:rFonts w:ascii="Times New Roman" w:hAnsi="Times New Roman" w:cs="Times New Roman"/>
                <w:sz w:val="18"/>
                <w:szCs w:val="18"/>
              </w:rPr>
              <w:t>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12</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83.1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1</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362869"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14011013</w:t>
            </w:r>
            <w:r>
              <w:rPr>
                <w:rFonts w:ascii="Times New Roman" w:hAnsi="Times New Roman" w:cs="Times New Roman"/>
                <w:sz w:val="18"/>
                <w:szCs w:val="18"/>
              </w:rPr>
              <w:t>х</w:t>
            </w:r>
          </w:p>
        </w:tc>
        <w:tc>
          <w:tcPr>
            <w:tcW w:w="70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C0447D">
            <w:pPr>
              <w:pStyle w:val="ConsPlusCell"/>
              <w:snapToGrid w:val="0"/>
              <w:rPr>
                <w:rFonts w:ascii="Times New Roman" w:hAnsi="Times New Roman" w:cs="Times New Roman"/>
                <w:sz w:val="18"/>
                <w:szCs w:val="18"/>
              </w:rPr>
            </w:pPr>
            <w:r>
              <w:rPr>
                <w:rFonts w:ascii="Times New Roman" w:hAnsi="Times New Roman" w:cs="Times New Roman"/>
                <w:sz w:val="18"/>
                <w:szCs w:val="18"/>
              </w:rPr>
              <w:t>(4+</w:t>
            </w:r>
            <w:r w:rsidR="00C0447D">
              <w:rPr>
                <w:rFonts w:ascii="Times New Roman" w:hAnsi="Times New Roman" w:cs="Times New Roman"/>
                <w:sz w:val="18"/>
                <w:szCs w:val="18"/>
              </w:rPr>
              <w:t>7+8</w:t>
            </w:r>
            <w:r>
              <w:rPr>
                <w:rFonts w:ascii="Times New Roman" w:hAnsi="Times New Roman" w:cs="Times New Roman"/>
                <w:sz w:val="18"/>
                <w:szCs w:val="18"/>
              </w:rPr>
              <w:t>)</w:t>
            </w:r>
          </w:p>
        </w:tc>
        <w:tc>
          <w:tcPr>
            <w:tcW w:w="1849"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939"/>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06</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 xml:space="preserve"> </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88</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70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Pr="00A1781D">
              <w:rPr>
                <w:rFonts w:ascii="Times New Roman" w:hAnsi="Times New Roman" w:cs="Times New Roman"/>
                <w:sz w:val="18"/>
                <w:szCs w:val="18"/>
              </w:rPr>
              <w:t xml:space="preserve"> 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89</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w:t>
            </w:r>
            <w:r w:rsidRPr="00A1781D">
              <w:rPr>
                <w:rFonts w:ascii="Times New Roman" w:hAnsi="Times New Roman" w:cs="Times New Roman"/>
                <w:sz w:val="18"/>
                <w:szCs w:val="18"/>
              </w:rPr>
              <w:t xml:space="preserve"> 14011017</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65785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w:t>
            </w:r>
            <w:r>
              <w:rPr>
                <w:rFonts w:ascii="Times New Roman" w:hAnsi="Times New Roman" w:cs="Times New Roman"/>
                <w:sz w:val="18"/>
                <w:szCs w:val="18"/>
              </w:rPr>
              <w:t>90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17</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17</w:t>
            </w:r>
            <w:proofErr w:type="gramStart"/>
            <w:r>
              <w:rPr>
                <w:rFonts w:ascii="Times New Roman" w:hAnsi="Times New Roman" w:cs="Times New Roman"/>
                <w:sz w:val="18"/>
                <w:szCs w:val="18"/>
              </w:rPr>
              <w:t>х</w:t>
            </w:r>
            <w:r w:rsidRPr="00A1781D">
              <w:rPr>
                <w:rFonts w:ascii="Times New Roman" w:hAnsi="Times New Roman" w:cs="Times New Roman"/>
                <w:sz w:val="18"/>
                <w:szCs w:val="18"/>
              </w:rPr>
              <w:t xml:space="preserve">  в</w:t>
            </w:r>
            <w:proofErr w:type="gramEnd"/>
            <w:r w:rsidRPr="00A1781D">
              <w:rPr>
                <w:rFonts w:ascii="Times New Roman" w:hAnsi="Times New Roman" w:cs="Times New Roman"/>
                <w:sz w:val="18"/>
                <w:szCs w:val="18"/>
              </w:rPr>
              <w:t xml:space="preserve">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61</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14011018</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100</w:t>
            </w:r>
            <w:r>
              <w:rPr>
                <w:rFonts w:ascii="Times New Roman" w:hAnsi="Times New Roman" w:cs="Times New Roman"/>
                <w:sz w:val="18"/>
                <w:szCs w:val="18"/>
              </w:rPr>
              <w:t xml:space="preserve">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доходам по КОСГУ 18</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92.2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07710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1401101</w:t>
            </w:r>
            <w:r>
              <w:rPr>
                <w:rFonts w:ascii="Times New Roman" w:hAnsi="Times New Roman" w:cs="Times New Roman"/>
                <w:sz w:val="18"/>
                <w:szCs w:val="18"/>
              </w:rPr>
              <w:t>9х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3</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доходы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19х</w:t>
            </w:r>
            <w:r w:rsidRPr="00A1781D">
              <w:rPr>
                <w:rFonts w:ascii="Times New Roman" w:hAnsi="Times New Roman" w:cs="Times New Roman"/>
                <w:sz w:val="18"/>
                <w:szCs w:val="18"/>
              </w:rPr>
              <w:t xml:space="preserve"> в ф. 0503110 не соответствуют начисленным доходам по КОСГУ </w:t>
            </w:r>
            <w:r>
              <w:rPr>
                <w:rFonts w:ascii="Times New Roman" w:hAnsi="Times New Roman" w:cs="Times New Roman"/>
                <w:sz w:val="18"/>
                <w:szCs w:val="18"/>
              </w:rPr>
              <w:t>19х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92.3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w:t>
            </w:r>
            <w:r>
              <w:rPr>
                <w:rFonts w:ascii="Times New Roman" w:hAnsi="Times New Roman" w:cs="Times New Roman"/>
                <w:sz w:val="18"/>
                <w:szCs w:val="18"/>
              </w:rPr>
              <w:t>2</w:t>
            </w:r>
            <w:r w:rsidRPr="00A1781D">
              <w:rPr>
                <w:rFonts w:ascii="Times New Roman" w:hAnsi="Times New Roman" w:cs="Times New Roman"/>
                <w:sz w:val="18"/>
                <w:szCs w:val="18"/>
              </w:rPr>
              <w:t>0</w:t>
            </w:r>
            <w:r>
              <w:rPr>
                <w:rFonts w:ascii="Times New Roman" w:hAnsi="Times New Roman" w:cs="Times New Roman"/>
                <w:sz w:val="18"/>
                <w:szCs w:val="18"/>
              </w:rPr>
              <w:t>28Х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019A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w:t>
            </w:r>
            <w:r>
              <w:rPr>
                <w:rFonts w:ascii="Times New Roman" w:hAnsi="Times New Roman" w:cs="Times New Roman"/>
                <w:sz w:val="18"/>
                <w:szCs w:val="18"/>
              </w:rPr>
              <w:t>расходы</w:t>
            </w:r>
            <w:r w:rsidRPr="00A1781D">
              <w:rPr>
                <w:rFonts w:ascii="Times New Roman" w:hAnsi="Times New Roman" w:cs="Times New Roman"/>
                <w:sz w:val="18"/>
                <w:szCs w:val="18"/>
              </w:rPr>
              <w:t xml:space="preserve">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w:t>
            </w:r>
            <w:r>
              <w:rPr>
                <w:rFonts w:ascii="Times New Roman" w:hAnsi="Times New Roman" w:cs="Times New Roman"/>
                <w:sz w:val="18"/>
                <w:szCs w:val="18"/>
              </w:rPr>
              <w:t>КОСГУ 28х</w:t>
            </w:r>
            <w:r w:rsidRPr="00A1781D">
              <w:rPr>
                <w:rFonts w:ascii="Times New Roman" w:hAnsi="Times New Roman" w:cs="Times New Roman"/>
                <w:sz w:val="18"/>
                <w:szCs w:val="18"/>
              </w:rPr>
              <w:t xml:space="preserve"> в ф. 0503110 не соответствуют </w:t>
            </w:r>
            <w:proofErr w:type="gramStart"/>
            <w:r>
              <w:rPr>
                <w:rFonts w:ascii="Times New Roman" w:hAnsi="Times New Roman" w:cs="Times New Roman"/>
                <w:sz w:val="18"/>
                <w:szCs w:val="18"/>
              </w:rPr>
              <w:t xml:space="preserve">расходам </w:t>
            </w:r>
            <w:r w:rsidRPr="00A1781D">
              <w:rPr>
                <w:rFonts w:ascii="Times New Roman" w:hAnsi="Times New Roman" w:cs="Times New Roman"/>
                <w:sz w:val="18"/>
                <w:szCs w:val="18"/>
              </w:rPr>
              <w:t xml:space="preserve"> в</w:t>
            </w:r>
            <w:proofErr w:type="gramEnd"/>
            <w:r w:rsidRPr="00A1781D">
              <w:rPr>
                <w:rFonts w:ascii="Times New Roman" w:hAnsi="Times New Roman" w:cs="Times New Roman"/>
                <w:sz w:val="18"/>
                <w:szCs w:val="18"/>
              </w:rPr>
              <w:t xml:space="preserve">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84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14012023</w:t>
            </w:r>
            <w:r>
              <w:rPr>
                <w:rFonts w:ascii="Times New Roman" w:hAnsi="Times New Roman" w:cs="Times New Roman"/>
                <w:sz w:val="18"/>
                <w:szCs w:val="18"/>
              </w:rPr>
              <w:t>х</w:t>
            </w:r>
            <w:r w:rsidRPr="00A1781D">
              <w:rPr>
                <w:rFonts w:ascii="Times New Roman" w:hAnsi="Times New Roman" w:cs="Times New Roman"/>
                <w:sz w:val="18"/>
                <w:szCs w:val="18"/>
              </w:rPr>
              <w:t xml:space="preserve">             </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E177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23</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14012024</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21</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1680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24</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24</w:t>
            </w:r>
            <w:r>
              <w:rPr>
                <w:rFonts w:ascii="Times New Roman" w:hAnsi="Times New Roman" w:cs="Times New Roman"/>
                <w:sz w:val="18"/>
                <w:szCs w:val="18"/>
              </w:rPr>
              <w:t>х</w:t>
            </w:r>
            <w:r w:rsidRPr="00A1781D">
              <w:rPr>
                <w:rFonts w:ascii="Times New Roman" w:hAnsi="Times New Roman" w:cs="Times New Roman"/>
                <w:sz w:val="18"/>
                <w:szCs w:val="18"/>
              </w:rPr>
              <w:t xml:space="preserve">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14012025</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23</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25</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 </w:t>
            </w:r>
            <w:proofErr w:type="spellStart"/>
            <w:r>
              <w:rPr>
                <w:rFonts w:ascii="Times New Roman" w:hAnsi="Times New Roman" w:cs="Times New Roman"/>
                <w:sz w:val="18"/>
                <w:szCs w:val="18"/>
              </w:rPr>
              <w:t>соответсвующему</w:t>
            </w:r>
            <w:proofErr w:type="spellEnd"/>
            <w:r>
              <w:rPr>
                <w:rFonts w:ascii="Times New Roman" w:hAnsi="Times New Roman" w:cs="Times New Roman"/>
                <w:sz w:val="18"/>
                <w:szCs w:val="18"/>
              </w:rPr>
              <w:t xml:space="preserve"> коду счета </w:t>
            </w:r>
            <w:r w:rsidRPr="00A1781D">
              <w:rPr>
                <w:rFonts w:ascii="Times New Roman" w:hAnsi="Times New Roman" w:cs="Times New Roman"/>
                <w:sz w:val="18"/>
                <w:szCs w:val="18"/>
              </w:rPr>
              <w:t>14012026</w:t>
            </w:r>
            <w:r>
              <w:rPr>
                <w:rFonts w:ascii="Times New Roman" w:hAnsi="Times New Roman" w:cs="Times New Roman"/>
                <w:sz w:val="18"/>
                <w:szCs w:val="18"/>
              </w:rPr>
              <w:t>х</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24</w:t>
            </w:r>
            <w:r>
              <w:rPr>
                <w:rFonts w:ascii="Times New Roman" w:hAnsi="Times New Roman" w:cs="Times New Roman"/>
                <w:sz w:val="18"/>
                <w:szCs w:val="18"/>
              </w:rPr>
              <w:t>0 по каждому детализированному КОСГУ</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4F5F4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26х</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w:t>
            </w:r>
            <w:r>
              <w:rPr>
                <w:rFonts w:ascii="Times New Roman" w:hAnsi="Times New Roman" w:cs="Times New Roman"/>
                <w:sz w:val="18"/>
                <w:szCs w:val="18"/>
              </w:rPr>
              <w:t>детализированным</w:t>
            </w:r>
            <w:r w:rsidRPr="00A1781D">
              <w:rPr>
                <w:rFonts w:ascii="Times New Roman" w:hAnsi="Times New Roman" w:cs="Times New Roman"/>
                <w:sz w:val="18"/>
                <w:szCs w:val="18"/>
              </w:rPr>
              <w:t xml:space="preserve">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0503110 не соответствуют начисленным расходам по КОСГУ 26</w:t>
            </w:r>
            <w:r>
              <w:rPr>
                <w:rFonts w:ascii="Times New Roman" w:hAnsi="Times New Roman" w:cs="Times New Roman"/>
                <w:sz w:val="18"/>
                <w:szCs w:val="18"/>
              </w:rPr>
              <w:t>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63</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w:t>
            </w:r>
            <w:r>
              <w:rPr>
                <w:rFonts w:ascii="Times New Roman" w:hAnsi="Times New Roman" w:cs="Times New Roman"/>
                <w:sz w:val="18"/>
                <w:szCs w:val="18"/>
              </w:rPr>
              <w:t xml:space="preserve"> </w:t>
            </w:r>
            <w:r w:rsidRPr="00A1781D">
              <w:rPr>
                <w:rFonts w:ascii="Times New Roman" w:hAnsi="Times New Roman" w:cs="Times New Roman"/>
                <w:sz w:val="18"/>
                <w:szCs w:val="18"/>
              </w:rPr>
              <w:t>140120273</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по КОСГУ 273</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963A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273 в ф. 0503110 не соответствуют начисленным расходам по КОСГУ 273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140120211</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7A4EA1" w:rsidRPr="00A1781D" w:rsidDel="0082167D" w:rsidRDefault="007A4EA1" w:rsidP="00077103">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211</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0963A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211</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5F2CA7">
            <w:pPr>
              <w:pStyle w:val="ConsPlusCell"/>
              <w:snapToGrid w:val="0"/>
              <w:rPr>
                <w:rFonts w:ascii="Times New Roman" w:hAnsi="Times New Roman" w:cs="Times New Roman"/>
                <w:sz w:val="18"/>
                <w:szCs w:val="18"/>
              </w:rPr>
            </w:pPr>
          </w:p>
          <w:p w:rsidR="007A4EA1" w:rsidRPr="00A1781D" w:rsidRDefault="007A4EA1"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211</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211</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140120212</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7A4EA1" w:rsidRDefault="007A4EA1"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212</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212</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p>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212</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212</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Pr="00A606A9"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140120213</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7A4EA1" w:rsidRDefault="007A4EA1"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213</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213</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p>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r w:rsidR="00C0447D">
              <w:rPr>
                <w:rFonts w:ascii="Times New Roman" w:hAnsi="Times New Roman" w:cs="Times New Roman"/>
                <w:sz w:val="18"/>
                <w:szCs w:val="18"/>
              </w:rPr>
              <w:t>+8</w:t>
            </w:r>
          </w:p>
          <w:p w:rsidR="007A4EA1"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213</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213</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Pr="00A606A9"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103.3.1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140120214</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D70755">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160 </w:t>
            </w:r>
          </w:p>
          <w:p w:rsidR="007A4EA1" w:rsidRDefault="007A4EA1"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КОСГУ 214</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214</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82C70">
            <w:pPr>
              <w:pStyle w:val="ConsPlusCell"/>
              <w:snapToGrid w:val="0"/>
              <w:rPr>
                <w:rFonts w:ascii="Times New Roman" w:hAnsi="Times New Roman" w:cs="Times New Roman"/>
                <w:sz w:val="18"/>
                <w:szCs w:val="18"/>
              </w:rPr>
            </w:pPr>
          </w:p>
          <w:p w:rsidR="007A4EA1" w:rsidRDefault="007A4EA1" w:rsidP="00B82C70">
            <w:pPr>
              <w:pStyle w:val="ConsPlusCell"/>
              <w:snapToGrid w:val="0"/>
              <w:rPr>
                <w:rFonts w:ascii="Times New Roman" w:hAnsi="Times New Roman" w:cs="Times New Roman"/>
                <w:sz w:val="18"/>
                <w:szCs w:val="18"/>
              </w:rPr>
            </w:pPr>
            <w:r>
              <w:rPr>
                <w:rFonts w:ascii="Times New Roman" w:hAnsi="Times New Roman" w:cs="Times New Roman"/>
                <w:sz w:val="18"/>
                <w:szCs w:val="18"/>
              </w:rPr>
              <w:t>4</w:t>
            </w:r>
            <w:r w:rsidR="00C0447D">
              <w:rPr>
                <w:rFonts w:ascii="Times New Roman" w:hAnsi="Times New Roman" w:cs="Times New Roman"/>
                <w:sz w:val="18"/>
                <w:szCs w:val="18"/>
              </w:rPr>
              <w:t>+8</w:t>
            </w:r>
          </w:p>
          <w:p w:rsidR="007A4EA1"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214</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214</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606A9" w:rsidRDefault="007A4EA1" w:rsidP="00BA28C6">
            <w:pPr>
              <w:pStyle w:val="ConsPlusCell"/>
              <w:snapToGrid w:val="0"/>
              <w:rPr>
                <w:rFonts w:ascii="Times New Roman" w:hAnsi="Times New Roman" w:cs="Times New Roman"/>
                <w:sz w:val="18"/>
                <w:szCs w:val="18"/>
              </w:rPr>
            </w:pPr>
            <w:r w:rsidRPr="00A606A9">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Pr="00A606A9"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140120221</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170 КОСГУ 221</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DA562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221</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5F2CA7">
            <w:pPr>
              <w:pStyle w:val="ConsPlusCell"/>
              <w:snapToGrid w:val="0"/>
              <w:rPr>
                <w:rFonts w:ascii="Times New Roman" w:hAnsi="Times New Roman" w:cs="Times New Roman"/>
                <w:sz w:val="18"/>
                <w:szCs w:val="18"/>
              </w:rPr>
            </w:pPr>
          </w:p>
          <w:p w:rsidR="007A4EA1" w:rsidRDefault="007A4EA1"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4</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221</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221</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140120222</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222</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222</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222</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222</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140120223</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223</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223</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223</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223 </w:t>
            </w:r>
            <w:r w:rsidRPr="00A1781D">
              <w:rPr>
                <w:rFonts w:ascii="Times New Roman" w:hAnsi="Times New Roman" w:cs="Times New Roman"/>
                <w:sz w:val="18"/>
                <w:szCs w:val="18"/>
              </w:rPr>
              <w:t xml:space="preserve">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103.7</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140120224</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224</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224</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224</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224 </w:t>
            </w:r>
            <w:r w:rsidRPr="00A1781D">
              <w:rPr>
                <w:rFonts w:ascii="Times New Roman" w:hAnsi="Times New Roman" w:cs="Times New Roman"/>
                <w:sz w:val="18"/>
                <w:szCs w:val="18"/>
              </w:rPr>
              <w:t xml:space="preserve">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103.8</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140120225</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225</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225</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225</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225</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103.9</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140120226</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226</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226</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226</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 xml:space="preserve">226 </w:t>
            </w:r>
            <w:r w:rsidRPr="00A1781D">
              <w:rPr>
                <w:rFonts w:ascii="Times New Roman" w:hAnsi="Times New Roman" w:cs="Times New Roman"/>
                <w:sz w:val="18"/>
                <w:szCs w:val="18"/>
              </w:rPr>
              <w:t xml:space="preserve">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EC065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103.10</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E767B">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140120227</w:t>
            </w:r>
          </w:p>
        </w:tc>
        <w:tc>
          <w:tcPr>
            <w:tcW w:w="853" w:type="dxa"/>
            <w:tcBorders>
              <w:top w:val="single" w:sz="4" w:space="0" w:color="000000"/>
              <w:left w:val="single" w:sz="4" w:space="0" w:color="000000"/>
              <w:bottom w:val="single" w:sz="4" w:space="0" w:color="000000"/>
            </w:tcBorders>
          </w:tcPr>
          <w:p w:rsidR="007A4EA1" w:rsidRPr="00A1781D" w:rsidRDefault="007A4EA1" w:rsidP="00BE767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E767B">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227</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E767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E767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227</w:t>
            </w:r>
          </w:p>
        </w:tc>
        <w:tc>
          <w:tcPr>
            <w:tcW w:w="705" w:type="dxa"/>
            <w:tcBorders>
              <w:top w:val="single" w:sz="4" w:space="0" w:color="000000"/>
              <w:left w:val="single" w:sz="4" w:space="0" w:color="000000"/>
              <w:bottom w:val="single" w:sz="4" w:space="0" w:color="000000"/>
            </w:tcBorders>
          </w:tcPr>
          <w:p w:rsidR="007A4EA1" w:rsidRPr="00A1781D" w:rsidRDefault="007A4EA1" w:rsidP="00BE767B">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227</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227</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E767B">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EC065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E767B">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140120229</w:t>
            </w:r>
          </w:p>
        </w:tc>
        <w:tc>
          <w:tcPr>
            <w:tcW w:w="853" w:type="dxa"/>
            <w:tcBorders>
              <w:top w:val="single" w:sz="4" w:space="0" w:color="000000"/>
              <w:left w:val="single" w:sz="4" w:space="0" w:color="000000"/>
              <w:bottom w:val="single" w:sz="4" w:space="0" w:color="000000"/>
            </w:tcBorders>
          </w:tcPr>
          <w:p w:rsidR="007A4EA1" w:rsidRPr="00A1781D" w:rsidRDefault="007A4EA1" w:rsidP="00BE767B">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E767B">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170 КОСГУ 229</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E767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E767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EC065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229</w:t>
            </w:r>
          </w:p>
        </w:tc>
        <w:tc>
          <w:tcPr>
            <w:tcW w:w="705" w:type="dxa"/>
            <w:tcBorders>
              <w:top w:val="single" w:sz="4" w:space="0" w:color="000000"/>
              <w:left w:val="single" w:sz="4" w:space="0" w:color="000000"/>
              <w:bottom w:val="single" w:sz="4" w:space="0" w:color="000000"/>
            </w:tcBorders>
          </w:tcPr>
          <w:p w:rsidR="007A4EA1" w:rsidRPr="00A1781D" w:rsidRDefault="007A4EA1" w:rsidP="00BE767B">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229 </w:t>
            </w:r>
            <w:r w:rsidRPr="00A1781D">
              <w:rPr>
                <w:rFonts w:ascii="Times New Roman" w:hAnsi="Times New Roman" w:cs="Times New Roman"/>
                <w:sz w:val="18"/>
                <w:szCs w:val="18"/>
              </w:rPr>
              <w:t xml:space="preserve">в ф. 0503110 не соответствуют начисленным расходам по КОСГУ </w:t>
            </w:r>
            <w:r>
              <w:rPr>
                <w:rFonts w:ascii="Times New Roman" w:hAnsi="Times New Roman" w:cs="Times New Roman"/>
                <w:sz w:val="18"/>
                <w:szCs w:val="18"/>
              </w:rPr>
              <w:t xml:space="preserve">229 </w:t>
            </w:r>
            <w:r w:rsidRPr="00A1781D">
              <w:rPr>
                <w:rFonts w:ascii="Times New Roman" w:hAnsi="Times New Roman" w:cs="Times New Roman"/>
                <w:sz w:val="18"/>
                <w:szCs w:val="18"/>
              </w:rPr>
              <w:t xml:space="preserve">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E767B">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103.10.1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140120271</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3019A4">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271</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271</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271</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271</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103.11.2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140120272</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250 КОСГУ 272</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C0447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272 + сумма показателей графы </w:t>
            </w:r>
            <w:r w:rsidR="00C0447D">
              <w:rPr>
                <w:rFonts w:ascii="Times New Roman" w:hAnsi="Times New Roman" w:cs="Times New Roman"/>
                <w:sz w:val="18"/>
                <w:szCs w:val="18"/>
              </w:rPr>
              <w:t>7</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C0447D">
            <w:pPr>
              <w:pStyle w:val="ConsPlusCell"/>
              <w:snapToGrid w:val="0"/>
              <w:rPr>
                <w:rFonts w:ascii="Times New Roman" w:hAnsi="Times New Roman" w:cs="Times New Roman"/>
                <w:sz w:val="18"/>
                <w:szCs w:val="18"/>
              </w:rPr>
            </w:pPr>
            <w:r>
              <w:rPr>
                <w:rFonts w:ascii="Times New Roman" w:hAnsi="Times New Roman" w:cs="Times New Roman"/>
                <w:sz w:val="18"/>
                <w:szCs w:val="18"/>
              </w:rPr>
              <w:t>(4+</w:t>
            </w:r>
            <w:r w:rsidR="00C0447D">
              <w:rPr>
                <w:rFonts w:ascii="Times New Roman" w:hAnsi="Times New Roman" w:cs="Times New Roman"/>
                <w:sz w:val="18"/>
                <w:szCs w:val="18"/>
              </w:rPr>
              <w:t>7+8</w:t>
            </w:r>
            <w:r>
              <w:rPr>
                <w:rFonts w:ascii="Times New Roman" w:hAnsi="Times New Roman" w:cs="Times New Roman"/>
                <w:sz w:val="18"/>
                <w:szCs w:val="18"/>
              </w:rPr>
              <w:t>)</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272</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272</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140120291</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291</w:t>
            </w:r>
          </w:p>
          <w:p w:rsidR="007A4EA1" w:rsidRDefault="007A4EA1"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+302</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раздел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291</w:t>
            </w: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5F2CA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 xml:space="preserve">291 </w:t>
            </w:r>
            <w:r w:rsidRPr="00A1781D">
              <w:rPr>
                <w:rFonts w:ascii="Times New Roman" w:hAnsi="Times New Roman" w:cs="Times New Roman"/>
                <w:sz w:val="18"/>
                <w:szCs w:val="18"/>
              </w:rPr>
              <w:t xml:space="preserve">в ф. 0503110 не соответствуют начисленным расходам по КОСГУ </w:t>
            </w:r>
            <w:r>
              <w:rPr>
                <w:rFonts w:ascii="Times New Roman" w:hAnsi="Times New Roman" w:cs="Times New Roman"/>
                <w:sz w:val="18"/>
                <w:szCs w:val="18"/>
              </w:rPr>
              <w:t>291</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0F1E3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103.13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8B7832">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Default="007A4EA1"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0F1E3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14012029х,</w:t>
            </w:r>
            <w:r w:rsidR="000A3FE6">
              <w:rPr>
                <w:rFonts w:ascii="Times New Roman" w:hAnsi="Times New Roman" w:cs="Times New Roman"/>
                <w:sz w:val="18"/>
                <w:szCs w:val="18"/>
              </w:rPr>
              <w:t xml:space="preserve"> </w:t>
            </w:r>
            <w:r>
              <w:rPr>
                <w:rFonts w:ascii="Times New Roman" w:hAnsi="Times New Roman" w:cs="Times New Roman"/>
                <w:sz w:val="18"/>
                <w:szCs w:val="18"/>
              </w:rPr>
              <w:t>кроме 291</w:t>
            </w:r>
          </w:p>
        </w:tc>
        <w:tc>
          <w:tcPr>
            <w:tcW w:w="853" w:type="dxa"/>
            <w:tcBorders>
              <w:top w:val="single" w:sz="4" w:space="0" w:color="000000"/>
              <w:left w:val="single" w:sz="4" w:space="0" w:color="000000"/>
              <w:bottom w:val="single" w:sz="4" w:space="0" w:color="000000"/>
            </w:tcBorders>
          </w:tcPr>
          <w:p w:rsidR="007A4EA1" w:rsidRPr="00A1781D" w:rsidRDefault="007A4EA1" w:rsidP="008B7832">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8B7832">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Default="007A4EA1"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270 по КОСГУ 29х, кроме 291</w:t>
            </w: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Default="000A3FE6" w:rsidP="008B783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E11085" w:rsidRDefault="007A4EA1" w:rsidP="00E1108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r>
              <w:rPr>
                <w:rFonts w:ascii="Times New Roman" w:hAnsi="Times New Roman" w:cs="Times New Roman"/>
                <w:sz w:val="18"/>
                <w:szCs w:val="18"/>
              </w:rPr>
              <w:t xml:space="preserve">, </w:t>
            </w:r>
            <w:proofErr w:type="spellStart"/>
            <w:r>
              <w:rPr>
                <w:rFonts w:ascii="Times New Roman" w:hAnsi="Times New Roman" w:cs="Times New Roman"/>
                <w:sz w:val="18"/>
                <w:szCs w:val="18"/>
              </w:rPr>
              <w:t>разд</w:t>
            </w:r>
            <w:proofErr w:type="spellEnd"/>
          </w:p>
          <w:p w:rsidR="007A4EA1" w:rsidRPr="00A1781D" w:rsidRDefault="007A4EA1" w:rsidP="00E11085">
            <w:pPr>
              <w:pStyle w:val="ConsPlusCell"/>
              <w:snapToGrid w:val="0"/>
              <w:rPr>
                <w:rFonts w:ascii="Times New Roman" w:hAnsi="Times New Roman" w:cs="Times New Roman"/>
                <w:sz w:val="18"/>
                <w:szCs w:val="18"/>
              </w:rPr>
            </w:pPr>
            <w:r>
              <w:rPr>
                <w:rFonts w:ascii="Times New Roman" w:hAnsi="Times New Roman" w:cs="Times New Roman"/>
                <w:sz w:val="18"/>
                <w:szCs w:val="18"/>
              </w:rPr>
              <w:t>л 3</w:t>
            </w: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КОСГУ в </w:t>
            </w:r>
            <w:proofErr w:type="spellStart"/>
            <w:r>
              <w:rPr>
                <w:rFonts w:ascii="Times New Roman" w:hAnsi="Times New Roman" w:cs="Times New Roman"/>
                <w:sz w:val="18"/>
                <w:szCs w:val="18"/>
              </w:rPr>
              <w:t>гр</w:t>
            </w:r>
            <w:proofErr w:type="spellEnd"/>
            <w:r>
              <w:rPr>
                <w:rFonts w:ascii="Times New Roman" w:hAnsi="Times New Roman" w:cs="Times New Roman"/>
                <w:sz w:val="18"/>
                <w:szCs w:val="18"/>
              </w:rPr>
              <w:t xml:space="preserve"> 3 = 29х, кроме 291</w:t>
            </w:r>
          </w:p>
        </w:tc>
        <w:tc>
          <w:tcPr>
            <w:tcW w:w="705" w:type="dxa"/>
            <w:tcBorders>
              <w:top w:val="single" w:sz="4" w:space="0" w:color="000000"/>
              <w:left w:val="single" w:sz="4" w:space="0" w:color="000000"/>
              <w:bottom w:val="single" w:sz="4" w:space="0" w:color="000000"/>
            </w:tcBorders>
          </w:tcPr>
          <w:p w:rsidR="007A4EA1" w:rsidRPr="00A1781D" w:rsidRDefault="007A4EA1" w:rsidP="008B7832">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4 </w:t>
            </w:r>
            <w:r w:rsidR="00C0447D">
              <w:rPr>
                <w:rFonts w:ascii="Times New Roman" w:hAnsi="Times New Roman" w:cs="Times New Roman"/>
                <w:sz w:val="18"/>
                <w:szCs w:val="18"/>
              </w:rPr>
              <w:t>+8</w:t>
            </w: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Начисленные расходы по КОСГУ </w:t>
            </w:r>
            <w:r>
              <w:rPr>
                <w:rFonts w:ascii="Times New Roman" w:hAnsi="Times New Roman" w:cs="Times New Roman"/>
                <w:sz w:val="18"/>
                <w:szCs w:val="18"/>
              </w:rPr>
              <w:t>29х</w:t>
            </w:r>
            <w:r w:rsidRPr="00A1781D">
              <w:rPr>
                <w:rFonts w:ascii="Times New Roman" w:hAnsi="Times New Roman" w:cs="Times New Roman"/>
                <w:sz w:val="18"/>
                <w:szCs w:val="18"/>
              </w:rPr>
              <w:t xml:space="preserve"> в ф. 0503110 не соответствуют начисленным расходам по КОСГУ </w:t>
            </w:r>
            <w:r>
              <w:rPr>
                <w:rFonts w:ascii="Times New Roman" w:hAnsi="Times New Roman" w:cs="Times New Roman"/>
                <w:sz w:val="18"/>
                <w:szCs w:val="18"/>
              </w:rPr>
              <w:t>29х</w:t>
            </w:r>
            <w:r w:rsidRPr="00A1781D">
              <w:rPr>
                <w:rFonts w:ascii="Times New Roman" w:hAnsi="Times New Roman" w:cs="Times New Roman"/>
                <w:sz w:val="18"/>
                <w:szCs w:val="18"/>
              </w:rPr>
              <w:t xml:space="preserve"> в ф. 0503121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8B7832">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8B7832">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104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65</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0A3FE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Финансовый результат</w:t>
            </w:r>
            <w:r w:rsidRPr="00A1781D">
              <w:rPr>
                <w:rFonts w:ascii="Times New Roman" w:hAnsi="Times New Roman" w:cs="Times New Roman"/>
                <w:sz w:val="18"/>
                <w:szCs w:val="18"/>
              </w:rPr>
              <w:br/>
              <w:t>прошлых отчетных периодов</w:t>
            </w:r>
            <w:r w:rsidRPr="00A1781D">
              <w:rPr>
                <w:rFonts w:ascii="Times New Roman" w:hAnsi="Times New Roman" w:cs="Times New Roman"/>
                <w:sz w:val="18"/>
                <w:szCs w:val="18"/>
              </w:rPr>
              <w:br/>
              <w:t xml:space="preserve">(040130000) </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570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раздела 1</w:t>
            </w:r>
            <w:r w:rsidRPr="00A1781D">
              <w:rPr>
                <w:rFonts w:ascii="Times New Roman" w:hAnsi="Times New Roman" w:cs="Times New Roman"/>
                <w:sz w:val="18"/>
                <w:szCs w:val="18"/>
              </w:rPr>
              <w:br/>
              <w:t>"Бюджетная деятельность"</w:t>
            </w:r>
          </w:p>
          <w:p w:rsidR="007A4EA1" w:rsidRPr="00A1781D" w:rsidRDefault="007A4EA1" w:rsidP="00BA28C6">
            <w:pPr>
              <w:pStyle w:val="ConsPlusCell"/>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r w:rsidR="00362869">
              <w:rPr>
                <w:rFonts w:ascii="Times New Roman" w:hAnsi="Times New Roman" w:cs="Times New Roman"/>
                <w:sz w:val="18"/>
                <w:szCs w:val="18"/>
              </w:rPr>
              <w:t xml:space="preserve">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6</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Финансовый результат в ф. 0503110 не соответствует ф. 0503130 </w:t>
            </w:r>
            <w:r w:rsidR="000A3FE6" w:rsidRPr="00A1781D">
              <w:rPr>
                <w:rFonts w:ascii="Times New Roman" w:hAnsi="Times New Roman" w:cs="Times New Roman"/>
                <w:sz w:val="18"/>
                <w:szCs w:val="18"/>
              </w:rPr>
              <w:t>–</w:t>
            </w:r>
            <w:r w:rsidR="000A3FE6">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67</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121002000</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 абсолютном значении</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811</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по счету 121002000 в ф. 0503110 не соответствует идентичному показателю в </w:t>
            </w:r>
            <w:proofErr w:type="gramStart"/>
            <w:r w:rsidRPr="00A1781D">
              <w:rPr>
                <w:rFonts w:ascii="Times New Roman" w:hAnsi="Times New Roman" w:cs="Times New Roman"/>
                <w:sz w:val="18"/>
                <w:szCs w:val="18"/>
              </w:rPr>
              <w:t>ф .</w:t>
            </w:r>
            <w:proofErr w:type="gramEnd"/>
            <w:r w:rsidRPr="00A1781D">
              <w:rPr>
                <w:rFonts w:ascii="Times New Roman" w:hAnsi="Times New Roman" w:cs="Times New Roman"/>
                <w:sz w:val="18"/>
                <w:szCs w:val="18"/>
              </w:rPr>
              <w:t xml:space="preserve"> 0503127</w:t>
            </w:r>
            <w:r w:rsidR="00362869">
              <w:rPr>
                <w:rFonts w:ascii="Times New Roman" w:hAnsi="Times New Roman" w:cs="Times New Roman"/>
                <w:sz w:val="18"/>
                <w:szCs w:val="18"/>
              </w:rPr>
              <w:t xml:space="preserve"> –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107</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68</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по счету 130405000</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812</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Показатель по счету 130405000 в ф. 0503110 не соответствует идентичному показателю в </w:t>
            </w:r>
            <w:proofErr w:type="gramStart"/>
            <w:r w:rsidRPr="00A1781D">
              <w:rPr>
                <w:rFonts w:ascii="Times New Roman" w:hAnsi="Times New Roman" w:cs="Times New Roman"/>
                <w:sz w:val="18"/>
                <w:szCs w:val="18"/>
              </w:rPr>
              <w:t>ф .</w:t>
            </w:r>
            <w:proofErr w:type="gramEnd"/>
            <w:r w:rsidRPr="00A1781D">
              <w:rPr>
                <w:rFonts w:ascii="Times New Roman" w:hAnsi="Times New Roman" w:cs="Times New Roman"/>
                <w:sz w:val="18"/>
                <w:szCs w:val="18"/>
              </w:rPr>
              <w:t xml:space="preserve"> 0503127</w:t>
            </w:r>
            <w:r w:rsidR="00362869">
              <w:rPr>
                <w:rFonts w:ascii="Times New Roman" w:hAnsi="Times New Roman" w:cs="Times New Roman"/>
                <w:sz w:val="18"/>
                <w:szCs w:val="18"/>
              </w:rPr>
              <w:t xml:space="preserve"> –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143"/>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108</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69</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Ф 0503110 (130405000) Гр. 3 – ф. </w:t>
            </w:r>
            <w:proofErr w:type="gramStart"/>
            <w:r w:rsidRPr="00A1781D">
              <w:rPr>
                <w:rFonts w:ascii="Times New Roman" w:hAnsi="Times New Roman" w:cs="Times New Roman"/>
                <w:sz w:val="18"/>
                <w:szCs w:val="18"/>
              </w:rPr>
              <w:t>0503110  (</w:t>
            </w:r>
            <w:proofErr w:type="gramEnd"/>
            <w:r w:rsidRPr="00A1781D">
              <w:rPr>
                <w:rFonts w:ascii="Times New Roman" w:hAnsi="Times New Roman" w:cs="Times New Roman"/>
                <w:sz w:val="18"/>
                <w:szCs w:val="18"/>
              </w:rPr>
              <w:t>121002000) Гр. 2</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810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Изменение остатков по расчетам с органами, организующими исполнение бюджетов в ф. 0503110 не соответствует идентичному показателю в ф. 0503127</w:t>
            </w:r>
            <w:r w:rsidR="00362869">
              <w:rPr>
                <w:rFonts w:ascii="Times New Roman" w:hAnsi="Times New Roman" w:cs="Times New Roman"/>
                <w:sz w:val="18"/>
                <w:szCs w:val="18"/>
              </w:rPr>
              <w:t xml:space="preserve"> –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05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109</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 Гр. 2</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584BE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Показатель доходов бюджета в ф. 0503110 не соответствует идентичному показателю в ф. 0503184</w:t>
            </w:r>
            <w:r w:rsidR="00362869">
              <w:rPr>
                <w:rFonts w:ascii="Times New Roman" w:hAnsi="Times New Roman" w:cs="Times New Roman"/>
                <w:sz w:val="18"/>
                <w:szCs w:val="18"/>
              </w:rPr>
              <w:t xml:space="preserve"> –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05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110</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70</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0503110 (121004000) Гр. 2</w:t>
            </w: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0503184</w:t>
            </w:r>
          </w:p>
        </w:tc>
        <w:tc>
          <w:tcPr>
            <w:tcW w:w="1276" w:type="dxa"/>
            <w:tcBorders>
              <w:top w:val="single" w:sz="4" w:space="0" w:color="000000"/>
              <w:left w:val="single" w:sz="4" w:space="0" w:color="000000"/>
              <w:bottom w:val="single" w:sz="4" w:space="0" w:color="000000"/>
            </w:tcBorders>
            <w:shd w:val="clear" w:color="auto" w:fill="auto"/>
          </w:tcPr>
          <w:p w:rsidR="007A4EA1" w:rsidRPr="00A1781D" w:rsidDel="00DA7101"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710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Увеличение остатков средств в ф. 0503110 не соответствует идентичному показателю в ф. 0503184 </w:t>
            </w:r>
            <w:r w:rsidR="00362869" w:rsidRPr="00A1781D">
              <w:rPr>
                <w:rFonts w:ascii="Times New Roman" w:hAnsi="Times New Roman" w:cs="Times New Roman"/>
                <w:sz w:val="18"/>
                <w:szCs w:val="18"/>
              </w:rPr>
              <w:t>–</w:t>
            </w:r>
            <w:r w:rsidR="00362869">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839"/>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584BE9">
            <w:pPr>
              <w:pStyle w:val="ConsPlusCell"/>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ОС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839"/>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71</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ОС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25"/>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113</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амортизации ОС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25"/>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114</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72</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02</w:t>
            </w:r>
            <w:r>
              <w:rPr>
                <w:rFonts w:ascii="Times New Roman" w:hAnsi="Times New Roman" w:cs="Times New Roman"/>
                <w:sz w:val="18"/>
                <w:szCs w:val="18"/>
              </w:rPr>
              <w:t>1</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амортизации ОС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843"/>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w:t>
            </w:r>
            <w:r>
              <w:rPr>
                <w:rFonts w:ascii="Times New Roman" w:hAnsi="Times New Roman" w:cs="Times New Roman"/>
                <w:sz w:val="18"/>
                <w:szCs w:val="18"/>
              </w:rPr>
              <w:t>4.1</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w:t>
            </w:r>
            <w:r w:rsidR="00362869">
              <w:rPr>
                <w:rFonts w:ascii="Times New Roman" w:hAnsi="Times New Roman" w:cs="Times New Roman"/>
                <w:sz w:val="18"/>
                <w:szCs w:val="18"/>
              </w:rPr>
              <w:t xml:space="preserve"> – </w:t>
            </w:r>
            <w:r>
              <w:rPr>
                <w:rFonts w:ascii="Times New Roman" w:hAnsi="Times New Roman" w:cs="Times New Roman"/>
                <w:sz w:val="18"/>
                <w:szCs w:val="18"/>
              </w:rPr>
              <w:t>021</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w:t>
            </w:r>
            <w:r>
              <w:rPr>
                <w:rFonts w:ascii="Times New Roman" w:hAnsi="Times New Roman" w:cs="Times New Roman"/>
                <w:sz w:val="18"/>
                <w:szCs w:val="18"/>
              </w:rPr>
              <w:t>обесценения основных средств</w:t>
            </w:r>
            <w:r w:rsidRPr="00A1781D">
              <w:rPr>
                <w:rFonts w:ascii="Times New Roman" w:hAnsi="Times New Roman" w:cs="Times New Roman"/>
                <w:sz w:val="18"/>
                <w:szCs w:val="18"/>
              </w:rPr>
              <w:t xml:space="preserve">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843"/>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114.2</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020</w:t>
            </w:r>
            <w:r w:rsidR="00362869">
              <w:rPr>
                <w:rFonts w:ascii="Times New Roman" w:hAnsi="Times New Roman" w:cs="Times New Roman"/>
                <w:sz w:val="18"/>
                <w:szCs w:val="18"/>
              </w:rPr>
              <w:t xml:space="preserve"> – </w:t>
            </w:r>
            <w:r>
              <w:rPr>
                <w:rFonts w:ascii="Times New Roman" w:hAnsi="Times New Roman" w:cs="Times New Roman"/>
                <w:sz w:val="18"/>
                <w:szCs w:val="18"/>
              </w:rPr>
              <w:t>021</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060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обесценения основных средств </w:t>
            </w:r>
            <w:r w:rsidRPr="00A1781D">
              <w:rPr>
                <w:rFonts w:ascii="Times New Roman" w:hAnsi="Times New Roman" w:cs="Times New Roman"/>
                <w:sz w:val="18"/>
                <w:szCs w:val="18"/>
              </w:rPr>
              <w:t xml:space="preserve">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843"/>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нематериальных активов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843"/>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116</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73</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040</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нематериальных активов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836"/>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117</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амортизации НМА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836"/>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118</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74</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051</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782A6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амортизации НМА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08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00362869">
              <w:rPr>
                <w:rFonts w:ascii="Times New Roman" w:hAnsi="Times New Roman" w:cs="Times New Roman"/>
                <w:sz w:val="18"/>
                <w:szCs w:val="18"/>
              </w:rPr>
              <w:t xml:space="preserve"> – </w:t>
            </w:r>
            <w:r>
              <w:rPr>
                <w:rFonts w:ascii="Times New Roman" w:hAnsi="Times New Roman" w:cs="Times New Roman"/>
                <w:sz w:val="18"/>
                <w:szCs w:val="18"/>
              </w:rPr>
              <w:t>051</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7A4EA1" w:rsidRPr="00A1781D" w:rsidRDefault="007A4EA1" w:rsidP="00E0468B">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782A6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w:t>
            </w:r>
            <w:r>
              <w:rPr>
                <w:rFonts w:ascii="Times New Roman" w:hAnsi="Times New Roman" w:cs="Times New Roman"/>
                <w:sz w:val="18"/>
                <w:szCs w:val="18"/>
              </w:rPr>
              <w:t xml:space="preserve"> 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w:t>
            </w:r>
            <w:r w:rsidR="00782A6F">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08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118.2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00362869">
              <w:rPr>
                <w:rFonts w:ascii="Times New Roman" w:hAnsi="Times New Roman" w:cs="Times New Roman"/>
                <w:sz w:val="18"/>
                <w:szCs w:val="18"/>
              </w:rPr>
              <w:t xml:space="preserve"> – </w:t>
            </w:r>
            <w:r>
              <w:rPr>
                <w:rFonts w:ascii="Times New Roman" w:hAnsi="Times New Roman" w:cs="Times New Roman"/>
                <w:sz w:val="18"/>
                <w:szCs w:val="18"/>
              </w:rPr>
              <w:t>051</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E0468B">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обесценения НМА</w:t>
            </w:r>
            <w:r w:rsidRPr="00A1781D">
              <w:rPr>
                <w:rFonts w:ascii="Times New Roman" w:hAnsi="Times New Roman" w:cs="Times New Roman"/>
                <w:sz w:val="18"/>
                <w:szCs w:val="18"/>
              </w:rPr>
              <w:t xml:space="preserve">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98"/>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119</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sidR="00362869">
              <w:rPr>
                <w:rFonts w:ascii="Times New Roman" w:hAnsi="Times New Roman" w:cs="Times New Roman"/>
                <w:sz w:val="18"/>
                <w:szCs w:val="18"/>
              </w:rPr>
              <w:t xml:space="preserve"> – </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непроизведенных активов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98"/>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120</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75</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070</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150</w:t>
            </w:r>
            <w:r w:rsidR="00362869">
              <w:rPr>
                <w:rFonts w:ascii="Times New Roman" w:hAnsi="Times New Roman" w:cs="Times New Roman"/>
                <w:sz w:val="18"/>
                <w:szCs w:val="18"/>
              </w:rPr>
              <w:t xml:space="preserve"> – </w:t>
            </w:r>
            <w:r>
              <w:rPr>
                <w:rFonts w:ascii="Times New Roman" w:hAnsi="Times New Roman" w:cs="Times New Roman"/>
                <w:sz w:val="18"/>
                <w:szCs w:val="18"/>
              </w:rPr>
              <w:t>160</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непроизведенных активов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556"/>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121</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r w:rsidR="00362869">
              <w:rPr>
                <w:rFonts w:ascii="Times New Roman" w:hAnsi="Times New Roman" w:cs="Times New Roman"/>
                <w:sz w:val="18"/>
                <w:szCs w:val="18"/>
              </w:rPr>
              <w:t xml:space="preserve"> – </w:t>
            </w:r>
            <w:r>
              <w:rPr>
                <w:rFonts w:ascii="Times New Roman" w:hAnsi="Times New Roman" w:cs="Times New Roman"/>
                <w:sz w:val="18"/>
                <w:szCs w:val="18"/>
              </w:rPr>
              <w:t>255</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материальных запасов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556"/>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122</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76</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080</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190</w:t>
            </w:r>
            <w:r w:rsidR="00362869">
              <w:rPr>
                <w:rFonts w:ascii="Times New Roman" w:hAnsi="Times New Roman" w:cs="Times New Roman"/>
                <w:sz w:val="18"/>
                <w:szCs w:val="18"/>
              </w:rPr>
              <w:t xml:space="preserve"> – </w:t>
            </w:r>
            <w:r>
              <w:rPr>
                <w:rFonts w:ascii="Times New Roman" w:hAnsi="Times New Roman" w:cs="Times New Roman"/>
                <w:sz w:val="18"/>
                <w:szCs w:val="18"/>
              </w:rPr>
              <w:t>255</w:t>
            </w: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материальных запасов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362869" w:rsidRPr="00A1781D" w:rsidTr="00362869">
        <w:trPr>
          <w:cantSplit/>
          <w:trHeight w:val="556"/>
        </w:trPr>
        <w:tc>
          <w:tcPr>
            <w:tcW w:w="560" w:type="dxa"/>
            <w:tcBorders>
              <w:left w:val="single" w:sz="4" w:space="0" w:color="000000"/>
              <w:bottom w:val="single" w:sz="4" w:space="0" w:color="000000"/>
            </w:tcBorders>
          </w:tcPr>
          <w:p w:rsidR="00362869" w:rsidRPr="00A1781D" w:rsidRDefault="00362869" w:rsidP="009D18FE">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122</w:t>
            </w:r>
            <w:r>
              <w:rPr>
                <w:rFonts w:ascii="Times New Roman" w:hAnsi="Times New Roman" w:cs="Times New Roman"/>
                <w:sz w:val="18"/>
                <w:szCs w:val="18"/>
              </w:rPr>
              <w:t>.1</w:t>
            </w:r>
          </w:p>
        </w:tc>
        <w:tc>
          <w:tcPr>
            <w:tcW w:w="426" w:type="dxa"/>
            <w:tcBorders>
              <w:left w:val="single" w:sz="4" w:space="0" w:color="000000"/>
              <w:bottom w:val="single" w:sz="4" w:space="0" w:color="000000"/>
            </w:tcBorders>
            <w:shd w:val="clear" w:color="auto" w:fill="auto"/>
          </w:tcPr>
          <w:p w:rsidR="00362869" w:rsidRPr="00A1781D" w:rsidRDefault="00362869" w:rsidP="009D18FE">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362869" w:rsidRPr="00A1781D" w:rsidRDefault="00362869" w:rsidP="009D18FE">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r>
              <w:rPr>
                <w:rFonts w:ascii="Times New Roman" w:hAnsi="Times New Roman" w:cs="Times New Roman"/>
                <w:sz w:val="18"/>
                <w:szCs w:val="18"/>
              </w:rPr>
              <w:t>110</w:t>
            </w:r>
          </w:p>
        </w:tc>
        <w:tc>
          <w:tcPr>
            <w:tcW w:w="1133" w:type="dxa"/>
            <w:tcBorders>
              <w:left w:val="single" w:sz="4" w:space="0" w:color="000000"/>
              <w:bottom w:val="single" w:sz="4" w:space="0" w:color="000000"/>
              <w:right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362869" w:rsidRPr="00A1781D" w:rsidRDefault="00362869"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362869" w:rsidRPr="00A1781D" w:rsidRDefault="00362869" w:rsidP="009D18FE">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362869" w:rsidRPr="00A1781D" w:rsidRDefault="00362869" w:rsidP="00362869">
            <w:pPr>
              <w:pStyle w:val="ConsPlusCell"/>
              <w:snapToGrid w:val="0"/>
              <w:rPr>
                <w:rFonts w:ascii="Times New Roman" w:hAnsi="Times New Roman" w:cs="Times New Roman"/>
                <w:sz w:val="18"/>
                <w:szCs w:val="18"/>
              </w:rPr>
            </w:pPr>
            <w:r>
              <w:rPr>
                <w:rFonts w:ascii="Times New Roman" w:hAnsi="Times New Roman" w:cs="Times New Roman"/>
                <w:sz w:val="18"/>
                <w:szCs w:val="18"/>
              </w:rPr>
              <w:t>330 – 340</w:t>
            </w:r>
          </w:p>
        </w:tc>
        <w:tc>
          <w:tcPr>
            <w:tcW w:w="992" w:type="dxa"/>
            <w:tcBorders>
              <w:left w:val="single" w:sz="4" w:space="0" w:color="000000"/>
              <w:bottom w:val="single" w:sz="4" w:space="0" w:color="000000"/>
              <w:right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425" w:type="dxa"/>
            <w:tcBorders>
              <w:left w:val="single" w:sz="4" w:space="0" w:color="000000"/>
              <w:bottom w:val="single" w:sz="4" w:space="0" w:color="000000"/>
            </w:tcBorders>
            <w:shd w:val="clear" w:color="auto" w:fill="auto"/>
          </w:tcPr>
          <w:p w:rsidR="00362869" w:rsidRPr="00A1781D" w:rsidRDefault="00362869" w:rsidP="009D18FE">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362869" w:rsidRPr="00A1781D" w:rsidRDefault="00362869" w:rsidP="009D18FE">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материальных запасов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362869" w:rsidRPr="00A1781D" w:rsidRDefault="00362869" w:rsidP="009D18FE">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362869" w:rsidRDefault="00362869" w:rsidP="009D18FE">
            <w:pPr>
              <w:pStyle w:val="ConsPlusCell"/>
              <w:snapToGrid w:val="0"/>
              <w:rPr>
                <w:rFonts w:ascii="Times New Roman" w:hAnsi="Times New Roman" w:cs="Times New Roman"/>
                <w:sz w:val="18"/>
                <w:szCs w:val="18"/>
              </w:rPr>
            </w:pPr>
          </w:p>
        </w:tc>
      </w:tr>
      <w:tr w:rsidR="006D617F" w:rsidRPr="00A1781D" w:rsidTr="006D617F">
        <w:trPr>
          <w:cantSplit/>
          <w:trHeight w:val="556"/>
        </w:trPr>
        <w:tc>
          <w:tcPr>
            <w:tcW w:w="560" w:type="dxa"/>
            <w:tcBorders>
              <w:left w:val="single" w:sz="4" w:space="0" w:color="000000"/>
              <w:bottom w:val="single" w:sz="4" w:space="0" w:color="000000"/>
            </w:tcBorders>
          </w:tcPr>
          <w:p w:rsidR="006D617F" w:rsidRPr="00A1781D" w:rsidRDefault="006D617F" w:rsidP="006D617F">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122</w:t>
            </w:r>
            <w:r>
              <w:rPr>
                <w:rFonts w:ascii="Times New Roman" w:hAnsi="Times New Roman" w:cs="Times New Roman"/>
                <w:sz w:val="18"/>
                <w:szCs w:val="18"/>
              </w:rPr>
              <w:t>.2</w:t>
            </w:r>
          </w:p>
        </w:tc>
        <w:tc>
          <w:tcPr>
            <w:tcW w:w="426" w:type="dxa"/>
            <w:tcBorders>
              <w:left w:val="single" w:sz="4" w:space="0" w:color="000000"/>
              <w:bottom w:val="single" w:sz="4" w:space="0" w:color="000000"/>
            </w:tcBorders>
            <w:shd w:val="clear" w:color="auto" w:fill="auto"/>
          </w:tcPr>
          <w:p w:rsidR="006D617F" w:rsidRPr="00A1781D" w:rsidRDefault="006D617F" w:rsidP="00367CF8">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110</w:t>
            </w:r>
          </w:p>
        </w:tc>
        <w:tc>
          <w:tcPr>
            <w:tcW w:w="1133" w:type="dxa"/>
            <w:tcBorders>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709" w:type="dxa"/>
            <w:tcBorders>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330 – 340</w:t>
            </w:r>
          </w:p>
        </w:tc>
        <w:tc>
          <w:tcPr>
            <w:tcW w:w="992" w:type="dxa"/>
            <w:tcBorders>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остатков материальных запасов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p>
        </w:tc>
      </w:tr>
      <w:tr w:rsidR="007A4EA1" w:rsidRPr="00A1781D" w:rsidTr="000A3FE6">
        <w:trPr>
          <w:cantSplit/>
          <w:trHeight w:val="108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62869">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E0468B">
            <w:pPr>
              <w:pStyle w:val="ConsPlusCell"/>
              <w:snapToGrid w:val="0"/>
              <w:rPr>
                <w:rFonts w:ascii="Times New Roman" w:hAnsi="Times New Roman" w:cs="Times New Roman"/>
                <w:sz w:val="18"/>
                <w:szCs w:val="18"/>
              </w:rPr>
            </w:pPr>
            <w:r>
              <w:rPr>
                <w:rFonts w:ascii="Times New Roman" w:hAnsi="Times New Roman" w:cs="Times New Roman"/>
                <w:sz w:val="18"/>
                <w:szCs w:val="18"/>
              </w:rPr>
              <w:t>070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140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170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230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320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350 + </w:t>
            </w:r>
            <w:r>
              <w:rPr>
                <w:rFonts w:ascii="Times New Roman" w:hAnsi="Times New Roman" w:cs="Times New Roman"/>
                <w:sz w:val="18"/>
                <w:szCs w:val="18"/>
              </w:rPr>
              <w:t>560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вложений в НФА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08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77</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120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E0468B">
            <w:pPr>
              <w:pStyle w:val="ConsPlusCell"/>
              <w:snapToGrid w:val="0"/>
              <w:rPr>
                <w:rFonts w:ascii="Times New Roman" w:hAnsi="Times New Roman" w:cs="Times New Roman"/>
                <w:sz w:val="18"/>
                <w:szCs w:val="18"/>
              </w:rPr>
            </w:pPr>
            <w:r>
              <w:rPr>
                <w:rFonts w:ascii="Times New Roman" w:hAnsi="Times New Roman" w:cs="Times New Roman"/>
                <w:sz w:val="18"/>
                <w:szCs w:val="18"/>
              </w:rPr>
              <w:t>070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140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170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230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320</w:t>
            </w:r>
            <w:r w:rsidR="00782A6F">
              <w:rPr>
                <w:rFonts w:ascii="Times New Roman" w:hAnsi="Times New Roman" w:cs="Times New Roman"/>
                <w:sz w:val="18"/>
                <w:szCs w:val="18"/>
              </w:rPr>
              <w:t xml:space="preserve"> + 350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560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вложений в НФА 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256"/>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129</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250</w:t>
            </w:r>
            <w:r w:rsidR="00782A6F">
              <w:rPr>
                <w:rFonts w:ascii="Times New Roman" w:hAnsi="Times New Roman" w:cs="Times New Roman"/>
                <w:sz w:val="18"/>
                <w:szCs w:val="18"/>
              </w:rPr>
              <w:t xml:space="preserve"> + 360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w:t>
            </w:r>
            <w:proofErr w:type="spellStart"/>
            <w:r>
              <w:rPr>
                <w:rFonts w:ascii="Times New Roman" w:hAnsi="Times New Roman" w:cs="Times New Roman"/>
                <w:sz w:val="18"/>
                <w:szCs w:val="18"/>
              </w:rPr>
              <w:t>пути</w:t>
            </w:r>
            <w:r w:rsidRPr="00A1781D">
              <w:rPr>
                <w:rFonts w:ascii="Times New Roman" w:hAnsi="Times New Roman" w:cs="Times New Roman"/>
                <w:sz w:val="18"/>
                <w:szCs w:val="18"/>
              </w:rPr>
              <w:t>по</w:t>
            </w:r>
            <w:proofErr w:type="spellEnd"/>
            <w:r w:rsidRPr="00A1781D">
              <w:rPr>
                <w:rFonts w:ascii="Times New Roman" w:hAnsi="Times New Roman" w:cs="Times New Roman"/>
                <w:sz w:val="18"/>
                <w:szCs w:val="18"/>
              </w:rPr>
              <w:t xml:space="preserve">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274"/>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130</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80</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130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080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250</w:t>
            </w:r>
            <w:r w:rsidR="00782A6F">
              <w:rPr>
                <w:rFonts w:ascii="Times New Roman" w:hAnsi="Times New Roman" w:cs="Times New Roman"/>
                <w:sz w:val="18"/>
                <w:szCs w:val="18"/>
              </w:rPr>
              <w:t xml:space="preserve"> + 360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НФА в пути </w:t>
            </w:r>
            <w:r w:rsidRPr="00A1781D">
              <w:rPr>
                <w:rFonts w:ascii="Times New Roman" w:hAnsi="Times New Roman" w:cs="Times New Roman"/>
                <w:sz w:val="18"/>
                <w:szCs w:val="18"/>
              </w:rPr>
              <w:t xml:space="preserve">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274"/>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Del="008D7A92"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782A6F">
            <w:pPr>
              <w:pStyle w:val="ConsPlusCell"/>
              <w:snapToGrid w:val="0"/>
              <w:rPr>
                <w:rFonts w:ascii="Times New Roman" w:hAnsi="Times New Roman" w:cs="Times New Roman"/>
                <w:sz w:val="18"/>
                <w:szCs w:val="18"/>
              </w:rPr>
            </w:pPr>
            <w:r>
              <w:rPr>
                <w:rFonts w:ascii="Times New Roman" w:hAnsi="Times New Roman" w:cs="Times New Roman"/>
                <w:sz w:val="18"/>
                <w:szCs w:val="18"/>
              </w:rPr>
              <w:t>260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290</w:t>
            </w:r>
            <w:r w:rsidR="00782A6F">
              <w:rPr>
                <w:rFonts w:ascii="Times New Roman" w:hAnsi="Times New Roman" w:cs="Times New Roman"/>
                <w:sz w:val="18"/>
                <w:szCs w:val="18"/>
              </w:rPr>
              <w:t xml:space="preserve"> – </w:t>
            </w:r>
            <w:r>
              <w:rPr>
                <w:rFonts w:ascii="Times New Roman" w:hAnsi="Times New Roman" w:cs="Times New Roman"/>
                <w:sz w:val="18"/>
                <w:szCs w:val="18"/>
              </w:rPr>
              <w:t>270</w:t>
            </w:r>
            <w:r w:rsidR="00782A6F">
              <w:rPr>
                <w:rFonts w:ascii="Times New Roman" w:hAnsi="Times New Roman" w:cs="Times New Roman"/>
                <w:sz w:val="18"/>
                <w:szCs w:val="18"/>
              </w:rPr>
              <w:t xml:space="preserve"> – </w:t>
            </w:r>
            <w:r>
              <w:rPr>
                <w:rFonts w:ascii="Times New Roman" w:hAnsi="Times New Roman" w:cs="Times New Roman"/>
                <w:sz w:val="18"/>
                <w:szCs w:val="18"/>
              </w:rPr>
              <w:t>280</w:t>
            </w:r>
            <w:r w:rsidR="00782A6F">
              <w:rPr>
                <w:rFonts w:ascii="Times New Roman" w:hAnsi="Times New Roman" w:cs="Times New Roman"/>
                <w:sz w:val="18"/>
                <w:szCs w:val="18"/>
              </w:rPr>
              <w:t xml:space="preserve"> – </w:t>
            </w:r>
            <w:r>
              <w:rPr>
                <w:rFonts w:ascii="Times New Roman" w:hAnsi="Times New Roman" w:cs="Times New Roman"/>
                <w:sz w:val="18"/>
                <w:szCs w:val="18"/>
              </w:rPr>
              <w:t>300</w:t>
            </w:r>
            <w:r w:rsidR="00782A6F">
              <w:rPr>
                <w:rFonts w:ascii="Times New Roman" w:hAnsi="Times New Roman" w:cs="Times New Roman"/>
                <w:sz w:val="18"/>
                <w:szCs w:val="18"/>
              </w:rPr>
              <w:t xml:space="preserve"> – </w:t>
            </w:r>
            <w:r>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 xml:space="preserve">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274"/>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130.2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Del="008D7A92"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100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782A6F">
            <w:pPr>
              <w:pStyle w:val="ConsPlusCell"/>
              <w:snapToGrid w:val="0"/>
              <w:rPr>
                <w:rFonts w:ascii="Times New Roman" w:hAnsi="Times New Roman" w:cs="Times New Roman"/>
                <w:sz w:val="18"/>
                <w:szCs w:val="18"/>
              </w:rPr>
            </w:pPr>
            <w:r>
              <w:rPr>
                <w:rFonts w:ascii="Times New Roman" w:hAnsi="Times New Roman" w:cs="Times New Roman"/>
                <w:sz w:val="18"/>
                <w:szCs w:val="18"/>
              </w:rPr>
              <w:t>260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290</w:t>
            </w:r>
            <w:r w:rsidR="00782A6F">
              <w:rPr>
                <w:rFonts w:ascii="Times New Roman" w:hAnsi="Times New Roman" w:cs="Times New Roman"/>
                <w:sz w:val="18"/>
                <w:szCs w:val="18"/>
              </w:rPr>
              <w:t xml:space="preserve"> – </w:t>
            </w:r>
            <w:r>
              <w:rPr>
                <w:rFonts w:ascii="Times New Roman" w:hAnsi="Times New Roman" w:cs="Times New Roman"/>
                <w:sz w:val="18"/>
                <w:szCs w:val="18"/>
              </w:rPr>
              <w:t>270</w:t>
            </w:r>
            <w:r w:rsidR="00782A6F">
              <w:rPr>
                <w:rFonts w:ascii="Times New Roman" w:hAnsi="Times New Roman" w:cs="Times New Roman"/>
                <w:sz w:val="18"/>
                <w:szCs w:val="18"/>
              </w:rPr>
              <w:t xml:space="preserve"> – </w:t>
            </w:r>
            <w:r>
              <w:rPr>
                <w:rFonts w:ascii="Times New Roman" w:hAnsi="Times New Roman" w:cs="Times New Roman"/>
                <w:sz w:val="18"/>
                <w:szCs w:val="18"/>
              </w:rPr>
              <w:t>280</w:t>
            </w:r>
            <w:r w:rsidR="00782A6F">
              <w:rPr>
                <w:rFonts w:ascii="Times New Roman" w:hAnsi="Times New Roman" w:cs="Times New Roman"/>
                <w:sz w:val="18"/>
                <w:szCs w:val="18"/>
              </w:rPr>
              <w:t xml:space="preserve"> – </w:t>
            </w:r>
            <w:r>
              <w:rPr>
                <w:rFonts w:ascii="Times New Roman" w:hAnsi="Times New Roman" w:cs="Times New Roman"/>
                <w:sz w:val="18"/>
                <w:szCs w:val="18"/>
              </w:rPr>
              <w:t>300</w:t>
            </w:r>
            <w:r w:rsidR="00782A6F">
              <w:rPr>
                <w:rFonts w:ascii="Times New Roman" w:hAnsi="Times New Roman" w:cs="Times New Roman"/>
                <w:sz w:val="18"/>
                <w:szCs w:val="18"/>
              </w:rPr>
              <w:t xml:space="preserve"> – </w:t>
            </w:r>
            <w:r>
              <w:rPr>
                <w:rFonts w:ascii="Times New Roman" w:hAnsi="Times New Roman" w:cs="Times New Roman"/>
                <w:sz w:val="18"/>
                <w:szCs w:val="18"/>
              </w:rPr>
              <w:t>310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прав пользования активами </w:t>
            </w:r>
            <w:r w:rsidRPr="00A1781D">
              <w:rPr>
                <w:rFonts w:ascii="Times New Roman" w:hAnsi="Times New Roman" w:cs="Times New Roman"/>
                <w:sz w:val="18"/>
                <w:szCs w:val="18"/>
              </w:rPr>
              <w:t xml:space="preserve">по данным баланса 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274"/>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Del="008D7A92"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782A6F">
            <w:pPr>
              <w:pStyle w:val="ConsPlusCell"/>
              <w:snapToGrid w:val="0"/>
              <w:rPr>
                <w:rFonts w:ascii="Times New Roman" w:hAnsi="Times New Roman" w:cs="Times New Roman"/>
                <w:sz w:val="18"/>
                <w:szCs w:val="18"/>
              </w:rPr>
            </w:pPr>
            <w:r>
              <w:rPr>
                <w:rFonts w:ascii="Times New Roman" w:hAnsi="Times New Roman" w:cs="Times New Roman"/>
                <w:sz w:val="18"/>
                <w:szCs w:val="18"/>
              </w:rPr>
              <w:t>(400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440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460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490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510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520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530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540)</w:t>
            </w:r>
            <w:r w:rsidR="00782A6F">
              <w:rPr>
                <w:rFonts w:ascii="Times New Roman" w:hAnsi="Times New Roman" w:cs="Times New Roman"/>
                <w:sz w:val="18"/>
                <w:szCs w:val="18"/>
              </w:rPr>
              <w:t xml:space="preserve"> –</w:t>
            </w:r>
            <w:r>
              <w:rPr>
                <w:rFonts w:ascii="Times New Roman" w:hAnsi="Times New Roman" w:cs="Times New Roman"/>
                <w:sz w:val="18"/>
                <w:szCs w:val="18"/>
              </w:rPr>
              <w:t xml:space="preserve"> (410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420 + </w:t>
            </w:r>
            <w:r>
              <w:rPr>
                <w:rFonts w:ascii="Times New Roman" w:hAnsi="Times New Roman" w:cs="Times New Roman"/>
                <w:sz w:val="18"/>
                <w:szCs w:val="18"/>
              </w:rPr>
              <w:t>450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470 + 480 + </w:t>
            </w:r>
            <w:r>
              <w:rPr>
                <w:rFonts w:ascii="Times New Roman" w:hAnsi="Times New Roman" w:cs="Times New Roman"/>
                <w:sz w:val="18"/>
                <w:szCs w:val="18"/>
              </w:rPr>
              <w:t>500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505 + 515 + 525 + 535 + </w:t>
            </w:r>
            <w:r>
              <w:rPr>
                <w:rFonts w:ascii="Times New Roman" w:hAnsi="Times New Roman" w:cs="Times New Roman"/>
                <w:sz w:val="18"/>
                <w:szCs w:val="18"/>
              </w:rPr>
              <w:t>550)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нефинансовых активы имущества казны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274"/>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130.4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Del="008D7A92"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140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A4EA1" w:rsidRPr="00A1781D" w:rsidRDefault="007A4EA1" w:rsidP="00782A6F">
            <w:pPr>
              <w:pStyle w:val="ConsPlusCell"/>
              <w:snapToGrid w:val="0"/>
              <w:rPr>
                <w:rFonts w:ascii="Times New Roman" w:hAnsi="Times New Roman" w:cs="Times New Roman"/>
                <w:sz w:val="18"/>
                <w:szCs w:val="18"/>
              </w:rPr>
            </w:pPr>
            <w:r>
              <w:rPr>
                <w:rFonts w:ascii="Times New Roman" w:hAnsi="Times New Roman" w:cs="Times New Roman"/>
                <w:sz w:val="18"/>
                <w:szCs w:val="18"/>
              </w:rPr>
              <w:t>(400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440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460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490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510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520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530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540)</w:t>
            </w:r>
            <w:r w:rsidR="00782A6F">
              <w:rPr>
                <w:rFonts w:ascii="Times New Roman" w:hAnsi="Times New Roman" w:cs="Times New Roman"/>
                <w:sz w:val="18"/>
                <w:szCs w:val="18"/>
              </w:rPr>
              <w:t xml:space="preserve"> – </w:t>
            </w:r>
            <w:r>
              <w:rPr>
                <w:rFonts w:ascii="Times New Roman" w:hAnsi="Times New Roman" w:cs="Times New Roman"/>
                <w:sz w:val="18"/>
                <w:szCs w:val="18"/>
              </w:rPr>
              <w:t>(410</w:t>
            </w:r>
            <w:r w:rsidR="007B54EC">
              <w:rPr>
                <w:rFonts w:ascii="Times New Roman" w:hAnsi="Times New Roman" w:cs="Times New Roman"/>
                <w:sz w:val="18"/>
                <w:szCs w:val="18"/>
              </w:rPr>
              <w:t xml:space="preserve"> </w:t>
            </w:r>
            <w:r>
              <w:rPr>
                <w:rFonts w:ascii="Times New Roman" w:hAnsi="Times New Roman" w:cs="Times New Roman"/>
                <w:sz w:val="18"/>
                <w:szCs w:val="18"/>
              </w:rPr>
              <w:t>+</w:t>
            </w:r>
            <w:r w:rsidR="007B54EC">
              <w:rPr>
                <w:rFonts w:ascii="Times New Roman" w:hAnsi="Times New Roman" w:cs="Times New Roman"/>
                <w:sz w:val="18"/>
                <w:szCs w:val="18"/>
              </w:rPr>
              <w:t xml:space="preserve"> 420 + </w:t>
            </w:r>
            <w:r>
              <w:rPr>
                <w:rFonts w:ascii="Times New Roman" w:hAnsi="Times New Roman" w:cs="Times New Roman"/>
                <w:sz w:val="18"/>
                <w:szCs w:val="18"/>
              </w:rPr>
              <w:t>450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sidR="007B54EC">
              <w:rPr>
                <w:rFonts w:ascii="Times New Roman" w:hAnsi="Times New Roman" w:cs="Times New Roman"/>
                <w:sz w:val="18"/>
                <w:szCs w:val="18"/>
              </w:rPr>
              <w:t xml:space="preserve">470 + 480 + </w:t>
            </w:r>
            <w:r>
              <w:rPr>
                <w:rFonts w:ascii="Times New Roman" w:hAnsi="Times New Roman" w:cs="Times New Roman"/>
                <w:sz w:val="18"/>
                <w:szCs w:val="18"/>
              </w:rPr>
              <w:t>500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sidR="007B54EC">
              <w:rPr>
                <w:rFonts w:ascii="Times New Roman" w:hAnsi="Times New Roman" w:cs="Times New Roman"/>
                <w:sz w:val="18"/>
                <w:szCs w:val="18"/>
              </w:rPr>
              <w:t xml:space="preserve">505 + 515 + 525 + 535 + </w:t>
            </w:r>
            <w:r>
              <w:rPr>
                <w:rFonts w:ascii="Times New Roman" w:hAnsi="Times New Roman" w:cs="Times New Roman"/>
                <w:sz w:val="18"/>
                <w:szCs w:val="18"/>
              </w:rPr>
              <w:t>550)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Показатель нефинансовых активы имущества казны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BA28C6">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E764AE">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7A4EA1" w:rsidRPr="00A1781D" w:rsidRDefault="007A4EA1" w:rsidP="00A96930">
            <w:pPr>
              <w:pStyle w:val="ConsPlusCell"/>
              <w:snapToGrid w:val="0"/>
              <w:rPr>
                <w:rFonts w:ascii="Times New Roman" w:hAnsi="Times New Roman" w:cs="Times New Roman"/>
                <w:sz w:val="18"/>
                <w:szCs w:val="18"/>
              </w:rPr>
            </w:pPr>
            <w:r>
              <w:rPr>
                <w:rFonts w:ascii="Times New Roman" w:hAnsi="Times New Roman" w:cs="Times New Roman"/>
                <w:sz w:val="18"/>
                <w:szCs w:val="18"/>
              </w:rPr>
              <w:t>800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930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01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010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7A4EA1" w:rsidRPr="00A1781D" w:rsidRDefault="007A4EA1" w:rsidP="00A96930">
            <w:pPr>
              <w:pStyle w:val="ConsPlusCell"/>
              <w:snapToGrid w:val="0"/>
              <w:rPr>
                <w:rFonts w:ascii="Times New Roman" w:hAnsi="Times New Roman" w:cs="Times New Roman"/>
                <w:sz w:val="18"/>
                <w:szCs w:val="18"/>
              </w:rPr>
            </w:pPr>
            <w:r>
              <w:rPr>
                <w:rFonts w:ascii="Times New Roman" w:hAnsi="Times New Roman" w:cs="Times New Roman"/>
                <w:sz w:val="18"/>
                <w:szCs w:val="18"/>
              </w:rPr>
              <w:t>800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930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01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4B6A81">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810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940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02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020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810</w:t>
            </w:r>
            <w:r w:rsidR="00782A6F">
              <w:rPr>
                <w:rFonts w:ascii="Times New Roman" w:hAnsi="Times New Roman" w:cs="Times New Roman"/>
                <w:sz w:val="18"/>
                <w:szCs w:val="18"/>
              </w:rPr>
              <w:t xml:space="preserve"> </w:t>
            </w:r>
            <w:r>
              <w:rPr>
                <w:rFonts w:ascii="Times New Roman" w:hAnsi="Times New Roman" w:cs="Times New Roman"/>
                <w:sz w:val="18"/>
                <w:szCs w:val="18"/>
              </w:rPr>
              <w:t>+</w:t>
            </w:r>
            <w:r w:rsidR="00782A6F">
              <w:rPr>
                <w:rFonts w:ascii="Times New Roman" w:hAnsi="Times New Roman" w:cs="Times New Roman"/>
                <w:sz w:val="18"/>
                <w:szCs w:val="18"/>
              </w:rPr>
              <w:t xml:space="preserve"> </w:t>
            </w:r>
            <w:r>
              <w:rPr>
                <w:rFonts w:ascii="Times New Roman" w:hAnsi="Times New Roman" w:cs="Times New Roman"/>
                <w:sz w:val="18"/>
                <w:szCs w:val="18"/>
              </w:rPr>
              <w:t>940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02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E14B62">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131.4.1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E14B62">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030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E14B62">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БСО,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E14B62">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E14B62">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131.4.2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E14B62">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030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820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E14B62">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E14B62">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E14B62">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БСО,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E14B62">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E14B62">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830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05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830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05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131.6.1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3A66CE">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070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840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07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3A66CE">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131.6.2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3A66CE">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070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840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07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3A66CE">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131.6.3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3A66CE">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210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850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21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3A66CE">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131.6.4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3A66CE">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210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850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3A66CE">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21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3A66CE">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3A66CE">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131.7</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934316">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w:t>
            </w:r>
          </w:p>
        </w:tc>
        <w:tc>
          <w:tcPr>
            <w:tcW w:w="709"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860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25039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22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131.8</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220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w:t>
            </w:r>
          </w:p>
        </w:tc>
        <w:tc>
          <w:tcPr>
            <w:tcW w:w="709"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860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25039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22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131.9</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880</w:t>
            </w:r>
            <w:r w:rsidR="007B54EC">
              <w:rPr>
                <w:rFonts w:ascii="Times New Roman" w:hAnsi="Times New Roman" w:cs="Times New Roman"/>
                <w:sz w:val="18"/>
                <w:szCs w:val="18"/>
              </w:rPr>
              <w:t xml:space="preserve"> </w:t>
            </w:r>
            <w:r>
              <w:rPr>
                <w:rFonts w:ascii="Times New Roman" w:hAnsi="Times New Roman" w:cs="Times New Roman"/>
                <w:sz w:val="18"/>
                <w:szCs w:val="18"/>
              </w:rPr>
              <w:t>+</w:t>
            </w:r>
            <w:r w:rsidR="007B54EC">
              <w:rPr>
                <w:rFonts w:ascii="Times New Roman" w:hAnsi="Times New Roman" w:cs="Times New Roman"/>
                <w:sz w:val="18"/>
                <w:szCs w:val="18"/>
              </w:rPr>
              <w:t xml:space="preserve"> </w:t>
            </w:r>
            <w:r>
              <w:rPr>
                <w:rFonts w:ascii="Times New Roman" w:hAnsi="Times New Roman" w:cs="Times New Roman"/>
                <w:sz w:val="18"/>
                <w:szCs w:val="18"/>
              </w:rPr>
              <w:t>950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25039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24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131.10</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880</w:t>
            </w:r>
            <w:r w:rsidR="007B54EC">
              <w:rPr>
                <w:rFonts w:ascii="Times New Roman" w:hAnsi="Times New Roman" w:cs="Times New Roman"/>
                <w:sz w:val="18"/>
                <w:szCs w:val="18"/>
              </w:rPr>
              <w:t xml:space="preserve"> </w:t>
            </w:r>
            <w:r>
              <w:rPr>
                <w:rFonts w:ascii="Times New Roman" w:hAnsi="Times New Roman" w:cs="Times New Roman"/>
                <w:sz w:val="18"/>
                <w:szCs w:val="18"/>
              </w:rPr>
              <w:t>+</w:t>
            </w:r>
            <w:r w:rsidR="007B54EC">
              <w:rPr>
                <w:rFonts w:ascii="Times New Roman" w:hAnsi="Times New Roman" w:cs="Times New Roman"/>
                <w:sz w:val="18"/>
                <w:szCs w:val="18"/>
              </w:rPr>
              <w:t xml:space="preserve"> </w:t>
            </w:r>
            <w:r>
              <w:rPr>
                <w:rFonts w:ascii="Times New Roman" w:hAnsi="Times New Roman" w:cs="Times New Roman"/>
                <w:sz w:val="18"/>
                <w:szCs w:val="18"/>
              </w:rPr>
              <w:t>950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317B5">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317B5">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25039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24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317B5">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890</w:t>
            </w:r>
            <w:r w:rsidR="007B54EC">
              <w:rPr>
                <w:rFonts w:ascii="Times New Roman" w:hAnsi="Times New Roman" w:cs="Times New Roman"/>
                <w:sz w:val="18"/>
                <w:szCs w:val="18"/>
              </w:rPr>
              <w:t xml:space="preserve"> </w:t>
            </w:r>
            <w:r>
              <w:rPr>
                <w:rFonts w:ascii="Times New Roman" w:hAnsi="Times New Roman" w:cs="Times New Roman"/>
                <w:sz w:val="18"/>
                <w:szCs w:val="18"/>
              </w:rPr>
              <w:t>+</w:t>
            </w:r>
            <w:r w:rsidR="007B54EC">
              <w:rPr>
                <w:rFonts w:ascii="Times New Roman" w:hAnsi="Times New Roman" w:cs="Times New Roman"/>
                <w:sz w:val="18"/>
                <w:szCs w:val="18"/>
              </w:rPr>
              <w:t xml:space="preserve"> </w:t>
            </w:r>
            <w:r>
              <w:rPr>
                <w:rFonts w:ascii="Times New Roman" w:hAnsi="Times New Roman" w:cs="Times New Roman"/>
                <w:sz w:val="18"/>
                <w:szCs w:val="18"/>
              </w:rPr>
              <w:t>960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25039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25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890</w:t>
            </w:r>
            <w:r w:rsidR="007B54EC">
              <w:rPr>
                <w:rFonts w:ascii="Times New Roman" w:hAnsi="Times New Roman" w:cs="Times New Roman"/>
                <w:sz w:val="18"/>
                <w:szCs w:val="18"/>
              </w:rPr>
              <w:t xml:space="preserve"> </w:t>
            </w:r>
            <w:r>
              <w:rPr>
                <w:rFonts w:ascii="Times New Roman" w:hAnsi="Times New Roman" w:cs="Times New Roman"/>
                <w:sz w:val="18"/>
                <w:szCs w:val="18"/>
              </w:rPr>
              <w:t>+</w:t>
            </w:r>
            <w:r w:rsidR="007B54EC">
              <w:rPr>
                <w:rFonts w:ascii="Times New Roman" w:hAnsi="Times New Roman" w:cs="Times New Roman"/>
                <w:sz w:val="18"/>
                <w:szCs w:val="18"/>
              </w:rPr>
              <w:t xml:space="preserve"> </w:t>
            </w:r>
            <w:r>
              <w:rPr>
                <w:rFonts w:ascii="Times New Roman" w:hAnsi="Times New Roman" w:cs="Times New Roman"/>
                <w:sz w:val="18"/>
                <w:szCs w:val="18"/>
              </w:rPr>
              <w:t>960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7 </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25039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25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260 </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Раздел 3, 3.1</w:t>
            </w:r>
          </w:p>
        </w:tc>
        <w:tc>
          <w:tcPr>
            <w:tcW w:w="709"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900</w:t>
            </w:r>
            <w:r w:rsidR="007B54EC">
              <w:rPr>
                <w:rFonts w:ascii="Times New Roman" w:hAnsi="Times New Roman" w:cs="Times New Roman"/>
                <w:sz w:val="18"/>
                <w:szCs w:val="18"/>
              </w:rPr>
              <w:t xml:space="preserve"> </w:t>
            </w:r>
            <w:r>
              <w:rPr>
                <w:rFonts w:ascii="Times New Roman" w:hAnsi="Times New Roman" w:cs="Times New Roman"/>
                <w:sz w:val="18"/>
                <w:szCs w:val="18"/>
              </w:rPr>
              <w:t>+</w:t>
            </w:r>
            <w:r w:rsidR="007B54EC">
              <w:rPr>
                <w:rFonts w:ascii="Times New Roman" w:hAnsi="Times New Roman" w:cs="Times New Roman"/>
                <w:sz w:val="18"/>
                <w:szCs w:val="18"/>
              </w:rPr>
              <w:t xml:space="preserve"> </w:t>
            </w:r>
            <w:r>
              <w:rPr>
                <w:rFonts w:ascii="Times New Roman" w:hAnsi="Times New Roman" w:cs="Times New Roman"/>
                <w:sz w:val="18"/>
                <w:szCs w:val="18"/>
              </w:rPr>
              <w:t>970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25039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26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E764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131.14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rPr>
                <w:rFonts w:ascii="Times New Roman" w:hAnsi="Times New Roman" w:cs="Times New Roman"/>
                <w:sz w:val="18"/>
                <w:szCs w:val="18"/>
              </w:rPr>
            </w:pPr>
            <w:r>
              <w:rPr>
                <w:rFonts w:ascii="Times New Roman" w:hAnsi="Times New Roman" w:cs="Times New Roman"/>
                <w:sz w:val="18"/>
                <w:szCs w:val="18"/>
              </w:rPr>
              <w:t>Справка</w:t>
            </w:r>
          </w:p>
        </w:tc>
        <w:tc>
          <w:tcPr>
            <w:tcW w:w="853" w:type="dxa"/>
            <w:tcBorders>
              <w:top w:val="single" w:sz="4" w:space="0" w:color="000000"/>
              <w:left w:val="single" w:sz="4" w:space="0" w:color="000000"/>
              <w:bottom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0503168</w:t>
            </w:r>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Раздел 3, 3.1 </w:t>
            </w:r>
          </w:p>
        </w:tc>
        <w:tc>
          <w:tcPr>
            <w:tcW w:w="709"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900</w:t>
            </w:r>
            <w:r w:rsidR="007B54EC">
              <w:rPr>
                <w:rFonts w:ascii="Times New Roman" w:hAnsi="Times New Roman" w:cs="Times New Roman"/>
                <w:sz w:val="18"/>
                <w:szCs w:val="18"/>
              </w:rPr>
              <w:t xml:space="preserve"> </w:t>
            </w:r>
            <w:r>
              <w:rPr>
                <w:rFonts w:ascii="Times New Roman" w:hAnsi="Times New Roman" w:cs="Times New Roman"/>
                <w:sz w:val="18"/>
                <w:szCs w:val="18"/>
              </w:rPr>
              <w:t>+</w:t>
            </w:r>
            <w:r w:rsidR="007B54EC">
              <w:rPr>
                <w:rFonts w:ascii="Times New Roman" w:hAnsi="Times New Roman" w:cs="Times New Roman"/>
                <w:sz w:val="18"/>
                <w:szCs w:val="18"/>
              </w:rPr>
              <w:t xml:space="preserve"> </w:t>
            </w:r>
            <w:r>
              <w:rPr>
                <w:rFonts w:ascii="Times New Roman" w:hAnsi="Times New Roman" w:cs="Times New Roman"/>
                <w:sz w:val="18"/>
                <w:szCs w:val="18"/>
              </w:rPr>
              <w:t>970</w:t>
            </w: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A040E7">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A040E7">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25039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остатка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26 </w:t>
            </w:r>
            <w:r w:rsidRPr="00A1781D">
              <w:rPr>
                <w:rFonts w:ascii="Times New Roman" w:hAnsi="Times New Roman" w:cs="Times New Roman"/>
                <w:sz w:val="18"/>
                <w:szCs w:val="18"/>
              </w:rPr>
              <w:t xml:space="preserve">не соответствует идентичному показателю в ф. 0503168 </w:t>
            </w:r>
            <w:r>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A040E7">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135</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97</w:t>
            </w: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BA28C6">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r w:rsidR="007B54EC">
              <w:rPr>
                <w:rFonts w:ascii="Times New Roman" w:hAnsi="Times New Roman" w:cs="Times New Roman"/>
                <w:sz w:val="18"/>
                <w:szCs w:val="18"/>
              </w:rPr>
              <w:t xml:space="preserve"> </w:t>
            </w:r>
            <w:r>
              <w:rPr>
                <w:rFonts w:ascii="Times New Roman" w:hAnsi="Times New Roman" w:cs="Times New Roman"/>
                <w:sz w:val="18"/>
                <w:szCs w:val="18"/>
              </w:rPr>
              <w:t>+</w:t>
            </w:r>
            <w:r w:rsidR="007B54EC">
              <w:rPr>
                <w:rFonts w:ascii="Times New Roman" w:hAnsi="Times New Roman" w:cs="Times New Roman"/>
                <w:sz w:val="18"/>
                <w:szCs w:val="18"/>
              </w:rPr>
              <w:t xml:space="preserve"> </w:t>
            </w:r>
            <w:r>
              <w:rPr>
                <w:rFonts w:ascii="Times New Roman" w:hAnsi="Times New Roman" w:cs="Times New Roman"/>
                <w:sz w:val="18"/>
                <w:szCs w:val="18"/>
              </w:rPr>
              <w:t>420</w:t>
            </w:r>
            <w:r w:rsidR="007B54EC">
              <w:rPr>
                <w:rFonts w:ascii="Times New Roman" w:hAnsi="Times New Roman" w:cs="Times New Roman"/>
                <w:sz w:val="18"/>
                <w:szCs w:val="18"/>
              </w:rPr>
              <w:t xml:space="preserve"> </w:t>
            </w:r>
            <w:r>
              <w:rPr>
                <w:rFonts w:ascii="Times New Roman" w:hAnsi="Times New Roman" w:cs="Times New Roman"/>
                <w:sz w:val="18"/>
                <w:szCs w:val="18"/>
              </w:rPr>
              <w:t>+</w:t>
            </w:r>
            <w:r w:rsidR="007B54EC">
              <w:rPr>
                <w:rFonts w:ascii="Times New Roman" w:hAnsi="Times New Roman" w:cs="Times New Roman"/>
                <w:sz w:val="18"/>
                <w:szCs w:val="18"/>
              </w:rPr>
              <w:t xml:space="preserve"> </w:t>
            </w:r>
            <w:r>
              <w:rPr>
                <w:rFonts w:ascii="Times New Roman" w:hAnsi="Times New Roman" w:cs="Times New Roman"/>
                <w:sz w:val="18"/>
                <w:szCs w:val="18"/>
              </w:rPr>
              <w:t>470</w:t>
            </w:r>
            <w:r w:rsidR="007B54EC">
              <w:rPr>
                <w:rFonts w:ascii="Times New Roman" w:hAnsi="Times New Roman" w:cs="Times New Roman"/>
                <w:sz w:val="18"/>
                <w:szCs w:val="18"/>
              </w:rPr>
              <w:t xml:space="preserve"> </w:t>
            </w:r>
            <w:r>
              <w:rPr>
                <w:rFonts w:ascii="Times New Roman" w:hAnsi="Times New Roman" w:cs="Times New Roman"/>
                <w:sz w:val="18"/>
                <w:szCs w:val="18"/>
              </w:rPr>
              <w:t>+ 433 + 434</w:t>
            </w:r>
            <w:r w:rsidR="008B5BEB">
              <w:rPr>
                <w:rFonts w:ascii="Times New Roman" w:hAnsi="Times New Roman" w:cs="Times New Roman"/>
                <w:sz w:val="18"/>
                <w:szCs w:val="18"/>
              </w:rPr>
              <w:t xml:space="preserve"> + 436 + 437</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7B54E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8B5BE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конец отчетного периода</w:t>
            </w:r>
            <w:r w:rsidRPr="00A1781D">
              <w:rPr>
                <w:rFonts w:ascii="Times New Roman" w:hAnsi="Times New Roman" w:cs="Times New Roman"/>
                <w:sz w:val="18"/>
                <w:szCs w:val="18"/>
              </w:rPr>
              <w:t xml:space="preserve"> ф. 0503169 не соответствует балансовым данным </w:t>
            </w:r>
            <w:r w:rsidR="007B54EC">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200"/>
        </w:trPr>
        <w:tc>
          <w:tcPr>
            <w:tcW w:w="560" w:type="dxa"/>
            <w:tcBorders>
              <w:top w:val="single" w:sz="4" w:space="0" w:color="000000"/>
              <w:left w:val="single" w:sz="4" w:space="0" w:color="000000"/>
              <w:bottom w:val="single" w:sz="4" w:space="0" w:color="000000"/>
            </w:tcBorders>
          </w:tcPr>
          <w:p w:rsidR="007A4EA1" w:rsidRPr="00A1781D" w:rsidRDefault="007A4EA1" w:rsidP="008B03EF">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135</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8B03EF">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CB34F9" w:rsidRDefault="007A4EA1" w:rsidP="008B03EF">
            <w:pPr>
              <w:pStyle w:val="ConsPlusCell"/>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8B03EF">
            <w:pPr>
              <w:pStyle w:val="ConsPlusCell"/>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A4EA1" w:rsidRPr="00A1781D" w:rsidRDefault="007A4EA1"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410</w:t>
            </w:r>
            <w:r w:rsidR="00EB780A">
              <w:rPr>
                <w:rFonts w:ascii="Times New Roman" w:hAnsi="Times New Roman" w:cs="Times New Roman"/>
                <w:sz w:val="18"/>
                <w:szCs w:val="18"/>
              </w:rPr>
              <w:t xml:space="preserve"> </w:t>
            </w:r>
            <w:r>
              <w:rPr>
                <w:rFonts w:ascii="Times New Roman" w:hAnsi="Times New Roman" w:cs="Times New Roman"/>
                <w:sz w:val="18"/>
                <w:szCs w:val="18"/>
              </w:rPr>
              <w:t>+</w:t>
            </w:r>
            <w:r w:rsidR="00EB780A">
              <w:rPr>
                <w:rFonts w:ascii="Times New Roman" w:hAnsi="Times New Roman" w:cs="Times New Roman"/>
                <w:sz w:val="18"/>
                <w:szCs w:val="18"/>
              </w:rPr>
              <w:t xml:space="preserve"> </w:t>
            </w:r>
            <w:r>
              <w:rPr>
                <w:rFonts w:ascii="Times New Roman" w:hAnsi="Times New Roman" w:cs="Times New Roman"/>
                <w:sz w:val="18"/>
                <w:szCs w:val="18"/>
              </w:rPr>
              <w:t>420</w:t>
            </w:r>
            <w:r w:rsidR="00EB780A">
              <w:rPr>
                <w:rFonts w:ascii="Times New Roman" w:hAnsi="Times New Roman" w:cs="Times New Roman"/>
                <w:sz w:val="18"/>
                <w:szCs w:val="18"/>
              </w:rPr>
              <w:t xml:space="preserve"> </w:t>
            </w:r>
            <w:r>
              <w:rPr>
                <w:rFonts w:ascii="Times New Roman" w:hAnsi="Times New Roman" w:cs="Times New Roman"/>
                <w:sz w:val="18"/>
                <w:szCs w:val="18"/>
              </w:rPr>
              <w:t>+</w:t>
            </w:r>
            <w:r w:rsidR="00EB780A">
              <w:rPr>
                <w:rFonts w:ascii="Times New Roman" w:hAnsi="Times New Roman" w:cs="Times New Roman"/>
                <w:sz w:val="18"/>
                <w:szCs w:val="18"/>
              </w:rPr>
              <w:t xml:space="preserve"> </w:t>
            </w:r>
            <w:r>
              <w:rPr>
                <w:rFonts w:ascii="Times New Roman" w:hAnsi="Times New Roman" w:cs="Times New Roman"/>
                <w:sz w:val="18"/>
                <w:szCs w:val="18"/>
              </w:rPr>
              <w:t>470</w:t>
            </w:r>
            <w:r w:rsidR="00EB780A">
              <w:rPr>
                <w:rFonts w:ascii="Times New Roman" w:hAnsi="Times New Roman" w:cs="Times New Roman"/>
                <w:sz w:val="18"/>
                <w:szCs w:val="18"/>
              </w:rPr>
              <w:t xml:space="preserve"> </w:t>
            </w:r>
            <w:r>
              <w:rPr>
                <w:rFonts w:ascii="Times New Roman" w:hAnsi="Times New Roman" w:cs="Times New Roman"/>
                <w:sz w:val="18"/>
                <w:szCs w:val="18"/>
              </w:rPr>
              <w:t>+ 433 + 434</w:t>
            </w:r>
            <w:r w:rsidR="00EB780A">
              <w:rPr>
                <w:rFonts w:ascii="Times New Roman" w:hAnsi="Times New Roman" w:cs="Times New Roman"/>
                <w:sz w:val="18"/>
                <w:szCs w:val="18"/>
              </w:rPr>
              <w:t xml:space="preserve"> + 436 + 437</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w:t>
            </w:r>
            <w:r>
              <w:rPr>
                <w:rFonts w:ascii="Times New Roman" w:hAnsi="Times New Roman" w:cs="Times New Roman"/>
                <w:sz w:val="18"/>
                <w:szCs w:val="18"/>
              </w:rPr>
              <w:t xml:space="preserve"> задолженности</w:t>
            </w:r>
          </w:p>
        </w:tc>
        <w:tc>
          <w:tcPr>
            <w:tcW w:w="709" w:type="dxa"/>
            <w:tcBorders>
              <w:top w:val="single" w:sz="4" w:space="0" w:color="000000"/>
              <w:left w:val="single" w:sz="4" w:space="0" w:color="000000"/>
              <w:bottom w:val="single" w:sz="4" w:space="0" w:color="000000"/>
            </w:tcBorders>
          </w:tcPr>
          <w:p w:rsidR="007A4EA1" w:rsidRPr="00A1781D" w:rsidRDefault="007A4EA1" w:rsidP="008B03E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8B03E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8B03E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8B03E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8B03E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8B03E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8B03E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кредиторской задолженности </w:t>
            </w:r>
            <w:r>
              <w:rPr>
                <w:rFonts w:ascii="Times New Roman" w:hAnsi="Times New Roman" w:cs="Times New Roman"/>
                <w:sz w:val="18"/>
                <w:szCs w:val="18"/>
              </w:rPr>
              <w:t>на начало года</w:t>
            </w:r>
            <w:r w:rsidRPr="00A1781D">
              <w:rPr>
                <w:rFonts w:ascii="Times New Roman" w:hAnsi="Times New Roman" w:cs="Times New Roman"/>
                <w:sz w:val="18"/>
                <w:szCs w:val="18"/>
              </w:rPr>
              <w:t xml:space="preserve"> ф. 0503169 не соответствует балансовым данным </w:t>
            </w:r>
            <w:r w:rsidR="00EB780A">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8B03E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8B03EF">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0503169</w:t>
            </w:r>
            <w:r w:rsidRPr="00504BEA">
              <w:rPr>
                <w:rFonts w:ascii="Times New Roman" w:hAnsi="Times New Roman" w:cs="Times New Roman"/>
                <w:sz w:val="18"/>
                <w:szCs w:val="18"/>
              </w:rPr>
              <w:t xml:space="preserve"> </w:t>
            </w:r>
            <w:proofErr w:type="spellStart"/>
            <w:r w:rsidRPr="00504BEA">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w:t>
            </w:r>
            <w:r w:rsidR="006D617F">
              <w:rPr>
                <w:rFonts w:ascii="Times New Roman" w:hAnsi="Times New Roman" w:cs="Times New Roman"/>
                <w:sz w:val="18"/>
                <w:szCs w:val="18"/>
              </w:rPr>
              <w:t xml:space="preserve"> </w:t>
            </w:r>
            <w:r w:rsidRPr="00504BEA">
              <w:rPr>
                <w:rFonts w:ascii="Times New Roman" w:hAnsi="Times New Roman" w:cs="Times New Roman"/>
                <w:sz w:val="18"/>
                <w:szCs w:val="18"/>
              </w:rPr>
              <w:t>+</w:t>
            </w:r>
            <w:r w:rsidR="006D617F">
              <w:rPr>
                <w:rFonts w:ascii="Times New Roman" w:hAnsi="Times New Roman" w:cs="Times New Roman"/>
                <w:sz w:val="18"/>
                <w:szCs w:val="18"/>
              </w:rPr>
              <w:t xml:space="preserve"> </w:t>
            </w:r>
            <w:r w:rsidRPr="00504BEA">
              <w:rPr>
                <w:rFonts w:ascii="Times New Roman" w:hAnsi="Times New Roman" w:cs="Times New Roman"/>
                <w:sz w:val="18"/>
                <w:szCs w:val="18"/>
              </w:rPr>
              <w:t>%21012%</w:t>
            </w:r>
            <w:r w:rsidR="006D617F">
              <w:rPr>
                <w:rFonts w:ascii="Times New Roman" w:hAnsi="Times New Roman" w:cs="Times New Roman"/>
                <w:sz w:val="18"/>
                <w:szCs w:val="18"/>
              </w:rPr>
              <w:t xml:space="preserve"> </w:t>
            </w:r>
            <w:r w:rsidRPr="00504BEA">
              <w:rPr>
                <w:rFonts w:ascii="Times New Roman" w:hAnsi="Times New Roman" w:cs="Times New Roman"/>
                <w:sz w:val="18"/>
                <w:szCs w:val="18"/>
              </w:rPr>
              <w:t>+</w:t>
            </w:r>
            <w:r w:rsidR="006D617F">
              <w:rPr>
                <w:rFonts w:ascii="Times New Roman" w:hAnsi="Times New Roman" w:cs="Times New Roman"/>
                <w:sz w:val="18"/>
                <w:szCs w:val="18"/>
              </w:rPr>
              <w:t xml:space="preserve"> </w:t>
            </w:r>
            <w:r w:rsidRPr="00504BEA">
              <w:rPr>
                <w:rFonts w:ascii="Times New Roman" w:hAnsi="Times New Roman" w:cs="Times New Roman"/>
                <w:sz w:val="18"/>
                <w:szCs w:val="18"/>
              </w:rPr>
              <w:t>%21013%</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%21012%</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%21013%</w:t>
            </w:r>
            <w:r w:rsidRPr="004C16B5">
              <w:rPr>
                <w:rFonts w:ascii="Times New Roman" w:hAnsi="Times New Roman" w:cs="Times New Roman"/>
                <w:sz w:val="18"/>
                <w:szCs w:val="18"/>
              </w:rPr>
              <w:t xml:space="preserve"> </w:t>
            </w:r>
            <w:r w:rsidRPr="00504BEA">
              <w:rPr>
                <w:rFonts w:ascii="Times New Roman" w:hAnsi="Times New Roman" w:cs="Times New Roman"/>
                <w:sz w:val="18"/>
                <w:szCs w:val="18"/>
              </w:rPr>
              <w:t xml:space="preserve">в ф. 0503169 не соответствует идентичному показателю в балансе </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434</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 xml:space="preserve">0503169 </w:t>
            </w:r>
            <w:proofErr w:type="spellStart"/>
            <w:r w:rsidRPr="00504BEA">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%21011%</w:t>
            </w:r>
            <w:r w:rsidR="006D617F">
              <w:rPr>
                <w:rFonts w:ascii="Times New Roman" w:hAnsi="Times New Roman" w:cs="Times New Roman"/>
                <w:sz w:val="18"/>
                <w:szCs w:val="18"/>
              </w:rPr>
              <w:t xml:space="preserve"> </w:t>
            </w:r>
            <w:r w:rsidRPr="00504BEA">
              <w:rPr>
                <w:rFonts w:ascii="Times New Roman" w:hAnsi="Times New Roman" w:cs="Times New Roman"/>
                <w:sz w:val="18"/>
                <w:szCs w:val="18"/>
              </w:rPr>
              <w:t>+</w:t>
            </w:r>
            <w:r w:rsidR="006D617F">
              <w:rPr>
                <w:rFonts w:ascii="Times New Roman" w:hAnsi="Times New Roman" w:cs="Times New Roman"/>
                <w:sz w:val="18"/>
                <w:szCs w:val="18"/>
              </w:rPr>
              <w:t xml:space="preserve"> </w:t>
            </w:r>
            <w:r w:rsidRPr="00504BEA">
              <w:rPr>
                <w:rFonts w:ascii="Times New Roman" w:hAnsi="Times New Roman" w:cs="Times New Roman"/>
                <w:sz w:val="18"/>
                <w:szCs w:val="18"/>
              </w:rPr>
              <w:t>%21012%</w:t>
            </w:r>
            <w:r w:rsidR="006D617F">
              <w:rPr>
                <w:rFonts w:ascii="Times New Roman" w:hAnsi="Times New Roman" w:cs="Times New Roman"/>
                <w:sz w:val="18"/>
                <w:szCs w:val="18"/>
              </w:rPr>
              <w:t xml:space="preserve"> </w:t>
            </w:r>
            <w:r w:rsidRPr="00504BEA">
              <w:rPr>
                <w:rFonts w:ascii="Times New Roman" w:hAnsi="Times New Roman" w:cs="Times New Roman"/>
                <w:sz w:val="18"/>
                <w:szCs w:val="18"/>
              </w:rPr>
              <w:t>+</w:t>
            </w:r>
            <w:r w:rsidR="006D617F">
              <w:rPr>
                <w:rFonts w:ascii="Times New Roman" w:hAnsi="Times New Roman" w:cs="Times New Roman"/>
                <w:sz w:val="18"/>
                <w:szCs w:val="18"/>
              </w:rPr>
              <w:t xml:space="preserve"> </w:t>
            </w:r>
            <w:r w:rsidRPr="00504BEA">
              <w:rPr>
                <w:rFonts w:ascii="Times New Roman" w:hAnsi="Times New Roman" w:cs="Times New Roman"/>
                <w:sz w:val="18"/>
                <w:szCs w:val="18"/>
              </w:rPr>
              <w:t>%21013%</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%21011%</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%21012%</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 xml:space="preserve">%21013% в ф. 0503169 не соответствует идентичному показателю в балансе </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6D617F" w:rsidRPr="00A1781D" w:rsidTr="006D617F">
        <w:trPr>
          <w:cantSplit/>
          <w:trHeight w:val="600"/>
        </w:trPr>
        <w:tc>
          <w:tcPr>
            <w:tcW w:w="560"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135.3</w:t>
            </w:r>
            <w:r>
              <w:rPr>
                <w:rFonts w:ascii="Times New Roman" w:hAnsi="Times New Roman" w:cs="Times New Roman"/>
                <w:sz w:val="18"/>
                <w:szCs w:val="18"/>
              </w:rPr>
              <w:t>.1</w:t>
            </w:r>
          </w:p>
        </w:tc>
        <w:tc>
          <w:tcPr>
            <w:tcW w:w="42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6D617F" w:rsidRPr="006D617F"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6D617F" w:rsidRDefault="006D617F" w:rsidP="006D617F">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w:t>
            </w:r>
            <w:r>
              <w:rPr>
                <w:rFonts w:ascii="Times New Roman" w:hAnsi="Times New Roman" w:cs="Times New Roman"/>
                <w:sz w:val="18"/>
                <w:szCs w:val="18"/>
              </w:rPr>
              <w:t>6</w:t>
            </w:r>
          </w:p>
        </w:tc>
        <w:tc>
          <w:tcPr>
            <w:tcW w:w="1133"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 xml:space="preserve">0503169 </w:t>
            </w:r>
            <w:proofErr w:type="spellStart"/>
            <w:r w:rsidRPr="006D617F">
              <w:rPr>
                <w:rFonts w:ascii="Times New Roman" w:hAnsi="Times New Roman" w:cs="Times New Roman"/>
                <w:sz w:val="18"/>
                <w:szCs w:val="18"/>
                <w:lang w:val="en-US"/>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6D617F" w:rsidRPr="00A1781D" w:rsidRDefault="006D617F" w:rsidP="006D617F">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w:t>
            </w:r>
            <w:r>
              <w:rPr>
                <w:rFonts w:ascii="Times New Roman" w:hAnsi="Times New Roman" w:cs="Times New Roman"/>
                <w:sz w:val="18"/>
                <w:szCs w:val="18"/>
              </w:rPr>
              <w:t>304</w:t>
            </w:r>
            <w:r>
              <w:rPr>
                <w:rFonts w:ascii="Times New Roman" w:hAnsi="Times New Roman" w:cs="Times New Roman"/>
                <w:sz w:val="18"/>
                <w:szCs w:val="18"/>
                <w:lang w:val="en-US"/>
              </w:rPr>
              <w:t>T6</w:t>
            </w:r>
            <w:r w:rsidRPr="00504BEA">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w:t>
            </w:r>
            <w:r>
              <w:rPr>
                <w:rFonts w:ascii="Times New Roman" w:hAnsi="Times New Roman" w:cs="Times New Roman"/>
                <w:sz w:val="18"/>
                <w:szCs w:val="18"/>
              </w:rPr>
              <w:t>304</w:t>
            </w:r>
            <w:r>
              <w:rPr>
                <w:rFonts w:ascii="Times New Roman" w:hAnsi="Times New Roman" w:cs="Times New Roman"/>
                <w:sz w:val="18"/>
                <w:szCs w:val="18"/>
                <w:lang w:val="en-US"/>
              </w:rPr>
              <w:t>T</w:t>
            </w:r>
            <w:r w:rsidRPr="008954EA">
              <w:rPr>
                <w:rFonts w:ascii="Times New Roman" w:hAnsi="Times New Roman" w:cs="Times New Roman"/>
                <w:sz w:val="18"/>
                <w:szCs w:val="18"/>
              </w:rPr>
              <w:t>6</w:t>
            </w:r>
            <w:r w:rsidRPr="00504BEA">
              <w:rPr>
                <w:rFonts w:ascii="Times New Roman" w:hAnsi="Times New Roman" w:cs="Times New Roman"/>
                <w:sz w:val="18"/>
                <w:szCs w:val="18"/>
              </w:rPr>
              <w:t xml:space="preserve">% в ф. 0503169 не соответствует идентичному показателю в балансе </w:t>
            </w:r>
            <w:r>
              <w:rPr>
                <w:rFonts w:ascii="Times New Roman" w:hAnsi="Times New Roman" w:cs="Times New Roman"/>
                <w:sz w:val="18"/>
                <w:szCs w:val="18"/>
              </w:rPr>
              <w:t xml:space="preserve">– </w:t>
            </w:r>
            <w:r w:rsidRPr="00504BEA">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p>
        </w:tc>
      </w:tr>
      <w:tr w:rsidR="006D617F" w:rsidRPr="00A1781D" w:rsidTr="006D617F">
        <w:trPr>
          <w:cantSplit/>
          <w:trHeight w:val="600"/>
        </w:trPr>
        <w:tc>
          <w:tcPr>
            <w:tcW w:w="560" w:type="dxa"/>
            <w:tcBorders>
              <w:top w:val="single" w:sz="4" w:space="0" w:color="000000"/>
              <w:left w:val="single" w:sz="4" w:space="0" w:color="000000"/>
              <w:bottom w:val="single" w:sz="4" w:space="0" w:color="000000"/>
            </w:tcBorders>
          </w:tcPr>
          <w:p w:rsidR="006D617F" w:rsidRPr="00A1781D" w:rsidRDefault="006D617F" w:rsidP="006D617F">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135.3</w:t>
            </w:r>
            <w:r>
              <w:rPr>
                <w:rFonts w:ascii="Times New Roman" w:hAnsi="Times New Roman" w:cs="Times New Roman"/>
                <w:sz w:val="18"/>
                <w:szCs w:val="18"/>
              </w:rPr>
              <w:t>.2</w:t>
            </w:r>
          </w:p>
        </w:tc>
        <w:tc>
          <w:tcPr>
            <w:tcW w:w="42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6D617F" w:rsidRPr="006D617F"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6D617F"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w:t>
            </w:r>
            <w:r>
              <w:rPr>
                <w:rFonts w:ascii="Times New Roman" w:hAnsi="Times New Roman" w:cs="Times New Roman"/>
                <w:sz w:val="18"/>
                <w:szCs w:val="18"/>
              </w:rPr>
              <w:t>6</w:t>
            </w:r>
          </w:p>
        </w:tc>
        <w:tc>
          <w:tcPr>
            <w:tcW w:w="1133"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 xml:space="preserve">0503169 </w:t>
            </w:r>
            <w:proofErr w:type="spellStart"/>
            <w:r w:rsidRPr="006D617F">
              <w:rPr>
                <w:rFonts w:ascii="Times New Roman" w:hAnsi="Times New Roman" w:cs="Times New Roman"/>
                <w:sz w:val="18"/>
                <w:szCs w:val="18"/>
                <w:lang w:val="en-US"/>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w:t>
            </w:r>
            <w:r>
              <w:rPr>
                <w:rFonts w:ascii="Times New Roman" w:hAnsi="Times New Roman" w:cs="Times New Roman"/>
                <w:sz w:val="18"/>
                <w:szCs w:val="18"/>
              </w:rPr>
              <w:t>304</w:t>
            </w:r>
            <w:r w:rsidRPr="006D617F">
              <w:rPr>
                <w:rFonts w:ascii="Times New Roman" w:hAnsi="Times New Roman" w:cs="Times New Roman"/>
                <w:sz w:val="18"/>
                <w:szCs w:val="18"/>
              </w:rPr>
              <w:t>T6</w:t>
            </w:r>
            <w:r w:rsidRPr="00504BEA">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w:t>
            </w:r>
            <w:r>
              <w:rPr>
                <w:rFonts w:ascii="Times New Roman" w:hAnsi="Times New Roman" w:cs="Times New Roman"/>
                <w:sz w:val="18"/>
                <w:szCs w:val="18"/>
              </w:rPr>
              <w:t>304</w:t>
            </w:r>
            <w:r w:rsidRPr="006D617F">
              <w:rPr>
                <w:rFonts w:ascii="Times New Roman" w:hAnsi="Times New Roman" w:cs="Times New Roman"/>
                <w:sz w:val="18"/>
                <w:szCs w:val="18"/>
              </w:rPr>
              <w:t>T</w:t>
            </w:r>
            <w:r w:rsidRPr="004E379E">
              <w:rPr>
                <w:rFonts w:ascii="Times New Roman" w:hAnsi="Times New Roman" w:cs="Times New Roman"/>
                <w:sz w:val="18"/>
                <w:szCs w:val="18"/>
              </w:rPr>
              <w:t>6</w:t>
            </w:r>
            <w:r w:rsidRPr="00504BEA">
              <w:rPr>
                <w:rFonts w:ascii="Times New Roman" w:hAnsi="Times New Roman" w:cs="Times New Roman"/>
                <w:sz w:val="18"/>
                <w:szCs w:val="18"/>
              </w:rPr>
              <w:t xml:space="preserve">% в ф. 0503169 не соответствует идентичному показателю в балансе </w:t>
            </w:r>
            <w:r>
              <w:rPr>
                <w:rFonts w:ascii="Times New Roman" w:hAnsi="Times New Roman" w:cs="Times New Roman"/>
                <w:sz w:val="18"/>
                <w:szCs w:val="18"/>
              </w:rPr>
              <w:t xml:space="preserve">– </w:t>
            </w:r>
            <w:r w:rsidRPr="00504BEA">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p>
        </w:tc>
      </w:tr>
      <w:tr w:rsidR="006D617F" w:rsidRPr="00A1781D" w:rsidTr="006D617F">
        <w:trPr>
          <w:cantSplit/>
          <w:trHeight w:val="600"/>
        </w:trPr>
        <w:tc>
          <w:tcPr>
            <w:tcW w:w="560" w:type="dxa"/>
            <w:tcBorders>
              <w:top w:val="single" w:sz="4" w:space="0" w:color="000000"/>
              <w:left w:val="single" w:sz="4" w:space="0" w:color="000000"/>
              <w:bottom w:val="single" w:sz="4" w:space="0" w:color="000000"/>
            </w:tcBorders>
          </w:tcPr>
          <w:p w:rsidR="006D617F" w:rsidRPr="006D617F" w:rsidRDefault="006D617F" w:rsidP="006D617F">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135.3</w:t>
            </w: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6D617F" w:rsidRPr="006D617F"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6D617F" w:rsidRPr="006D617F" w:rsidRDefault="006D617F" w:rsidP="006D617F">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w:t>
            </w:r>
            <w:r>
              <w:rPr>
                <w:rFonts w:ascii="Times New Roman" w:hAnsi="Times New Roman" w:cs="Times New Roman"/>
                <w:sz w:val="18"/>
                <w:szCs w:val="18"/>
                <w:lang w:val="en-US"/>
              </w:rPr>
              <w:t>7</w:t>
            </w:r>
          </w:p>
        </w:tc>
        <w:tc>
          <w:tcPr>
            <w:tcW w:w="1133"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 xml:space="preserve">0503169 </w:t>
            </w:r>
            <w:proofErr w:type="spellStart"/>
            <w:r w:rsidRPr="006D617F">
              <w:rPr>
                <w:rFonts w:ascii="Times New Roman" w:hAnsi="Times New Roman" w:cs="Times New Roman"/>
                <w:sz w:val="18"/>
                <w:szCs w:val="18"/>
                <w:lang w:val="en-US"/>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6D617F" w:rsidRPr="00A1781D" w:rsidRDefault="006D617F" w:rsidP="006D617F">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w:t>
            </w:r>
            <w:r>
              <w:rPr>
                <w:rFonts w:ascii="Times New Roman" w:hAnsi="Times New Roman" w:cs="Times New Roman"/>
                <w:sz w:val="18"/>
                <w:szCs w:val="18"/>
              </w:rPr>
              <w:t>30407</w:t>
            </w:r>
            <w:r w:rsidRPr="00504BEA">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6D617F" w:rsidRDefault="006D617F" w:rsidP="006D617F">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w:t>
            </w:r>
            <w:r>
              <w:rPr>
                <w:rFonts w:ascii="Times New Roman" w:hAnsi="Times New Roman" w:cs="Times New Roman"/>
                <w:sz w:val="18"/>
                <w:szCs w:val="18"/>
              </w:rPr>
              <w:t>30407</w:t>
            </w:r>
            <w:r w:rsidRPr="00504BEA">
              <w:rPr>
                <w:rFonts w:ascii="Times New Roman" w:hAnsi="Times New Roman" w:cs="Times New Roman"/>
                <w:sz w:val="18"/>
                <w:szCs w:val="18"/>
              </w:rPr>
              <w:t xml:space="preserve">% в ф. 0503169 не соответствует идентичному показателю в балансе </w:t>
            </w:r>
            <w:r>
              <w:rPr>
                <w:rFonts w:ascii="Times New Roman" w:hAnsi="Times New Roman" w:cs="Times New Roman"/>
                <w:sz w:val="18"/>
                <w:szCs w:val="18"/>
              </w:rPr>
              <w:t xml:space="preserve">– </w:t>
            </w:r>
            <w:r w:rsidRPr="00504BEA">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p>
        </w:tc>
      </w:tr>
      <w:tr w:rsidR="006D617F" w:rsidRPr="00A1781D" w:rsidTr="006D617F">
        <w:trPr>
          <w:cantSplit/>
          <w:trHeight w:val="600"/>
        </w:trPr>
        <w:tc>
          <w:tcPr>
            <w:tcW w:w="560" w:type="dxa"/>
            <w:tcBorders>
              <w:top w:val="single" w:sz="4" w:space="0" w:color="000000"/>
              <w:left w:val="single" w:sz="4" w:space="0" w:color="000000"/>
              <w:bottom w:val="single" w:sz="4" w:space="0" w:color="000000"/>
            </w:tcBorders>
          </w:tcPr>
          <w:p w:rsidR="006D617F" w:rsidRPr="006D617F" w:rsidRDefault="006D617F" w:rsidP="006D617F">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t>135.3</w:t>
            </w:r>
            <w:r>
              <w:rPr>
                <w:rFonts w:ascii="Times New Roman" w:hAnsi="Times New Roman" w:cs="Times New Roman"/>
                <w:sz w:val="18"/>
                <w:szCs w:val="18"/>
              </w:rPr>
              <w:t>.4</w:t>
            </w:r>
          </w:p>
        </w:tc>
        <w:tc>
          <w:tcPr>
            <w:tcW w:w="42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6D617F" w:rsidRPr="006D617F"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6D617F" w:rsidRPr="006D617F"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43</w:t>
            </w:r>
            <w:r w:rsidRPr="006D617F">
              <w:rPr>
                <w:rFonts w:ascii="Times New Roman" w:hAnsi="Times New Roman" w:cs="Times New Roman"/>
                <w:sz w:val="18"/>
                <w:szCs w:val="18"/>
              </w:rPr>
              <w:t>7</w:t>
            </w:r>
          </w:p>
        </w:tc>
        <w:tc>
          <w:tcPr>
            <w:tcW w:w="1133"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 xml:space="preserve">0503169 </w:t>
            </w:r>
            <w:proofErr w:type="spellStart"/>
            <w:r w:rsidRPr="006D617F">
              <w:rPr>
                <w:rFonts w:ascii="Times New Roman" w:hAnsi="Times New Roman" w:cs="Times New Roman"/>
                <w:sz w:val="18"/>
                <w:szCs w:val="18"/>
                <w:lang w:val="en-US"/>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по счетам %</w:t>
            </w:r>
            <w:r>
              <w:rPr>
                <w:rFonts w:ascii="Times New Roman" w:hAnsi="Times New Roman" w:cs="Times New Roman"/>
                <w:sz w:val="18"/>
                <w:szCs w:val="18"/>
              </w:rPr>
              <w:t>30407</w:t>
            </w:r>
            <w:r w:rsidRPr="00504BEA">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6D617F" w:rsidRPr="00A1781D" w:rsidRDefault="006D617F" w:rsidP="00367CF8">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6D617F" w:rsidRPr="00A1781D" w:rsidRDefault="006D617F" w:rsidP="00367CF8">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по %</w:t>
            </w:r>
            <w:r>
              <w:rPr>
                <w:rFonts w:ascii="Times New Roman" w:hAnsi="Times New Roman" w:cs="Times New Roman"/>
                <w:sz w:val="18"/>
                <w:szCs w:val="18"/>
              </w:rPr>
              <w:t>30407</w:t>
            </w:r>
            <w:r w:rsidRPr="00504BEA">
              <w:rPr>
                <w:rFonts w:ascii="Times New Roman" w:hAnsi="Times New Roman" w:cs="Times New Roman"/>
                <w:sz w:val="18"/>
                <w:szCs w:val="18"/>
              </w:rPr>
              <w:t xml:space="preserve">% в ф. 0503169 не соответствует идентичному показателю в балансе </w:t>
            </w:r>
            <w:r>
              <w:rPr>
                <w:rFonts w:ascii="Times New Roman" w:hAnsi="Times New Roman" w:cs="Times New Roman"/>
                <w:sz w:val="18"/>
                <w:szCs w:val="18"/>
              </w:rPr>
              <w:t xml:space="preserve">– </w:t>
            </w:r>
            <w:r w:rsidRPr="00504BEA">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6D617F" w:rsidRDefault="006D617F" w:rsidP="00367CF8">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4C16B5">
              <w:rPr>
                <w:rFonts w:ascii="Times New Roman" w:hAnsi="Times New Roman" w:cs="Times New Roman"/>
                <w:sz w:val="18"/>
                <w:szCs w:val="18"/>
              </w:rPr>
              <w:lastRenderedPageBreak/>
              <w:t>135.4</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lang w:val="en-US"/>
              </w:rPr>
            </w:pPr>
            <w:r w:rsidRPr="00504BEA">
              <w:rPr>
                <w:rFonts w:ascii="Times New Roman" w:hAnsi="Times New Roman" w:cs="Times New Roman"/>
                <w:sz w:val="18"/>
                <w:szCs w:val="18"/>
                <w:lang w:val="en-US"/>
              </w:rPr>
              <w:t xml:space="preserve">0503169 </w:t>
            </w:r>
            <w:proofErr w:type="spellStart"/>
            <w:r w:rsidRPr="00504BEA">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4C16B5">
              <w:rPr>
                <w:rFonts w:ascii="Times New Roman" w:hAnsi="Times New Roman" w:cs="Times New Roman"/>
                <w:sz w:val="18"/>
                <w:szCs w:val="18"/>
              </w:rPr>
              <w:t>Сумма итого по счетам %205%</w:t>
            </w:r>
            <w:r w:rsidR="006D617F">
              <w:rPr>
                <w:rFonts w:ascii="Times New Roman" w:hAnsi="Times New Roman" w:cs="Times New Roman"/>
                <w:sz w:val="18"/>
                <w:szCs w:val="18"/>
              </w:rPr>
              <w:t xml:space="preserve"> </w:t>
            </w:r>
            <w:r w:rsidRPr="004C16B5">
              <w:rPr>
                <w:rFonts w:ascii="Times New Roman" w:hAnsi="Times New Roman" w:cs="Times New Roman"/>
                <w:sz w:val="18"/>
                <w:szCs w:val="18"/>
              </w:rPr>
              <w:t>+</w:t>
            </w:r>
            <w:r w:rsidR="006D617F">
              <w:rPr>
                <w:rFonts w:ascii="Times New Roman" w:hAnsi="Times New Roman" w:cs="Times New Roman"/>
                <w:sz w:val="18"/>
                <w:szCs w:val="18"/>
              </w:rPr>
              <w:t xml:space="preserve"> </w:t>
            </w:r>
            <w:r w:rsidRPr="004C16B5">
              <w:rPr>
                <w:rFonts w:ascii="Times New Roman" w:hAnsi="Times New Roman" w:cs="Times New Roman"/>
                <w:sz w:val="18"/>
                <w:szCs w:val="18"/>
              </w:rPr>
              <w:t>%209%</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sidRPr="00504BEA">
              <w:rPr>
                <w:rFonts w:ascii="Times New Roman" w:hAnsi="Times New Roman" w:cs="Times New Roman"/>
                <w:sz w:val="18"/>
                <w:szCs w:val="18"/>
              </w:rPr>
              <w:t>Сумма остатков на начало года по счетам 020500000</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 xml:space="preserve">020900000 в ф. 0503169 не соответствует идентичному показателю в балансе </w:t>
            </w:r>
            <w:r w:rsidR="00EB780A">
              <w:rPr>
                <w:rFonts w:ascii="Times New Roman" w:hAnsi="Times New Roman" w:cs="Times New Roman"/>
                <w:sz w:val="18"/>
                <w:szCs w:val="18"/>
              </w:rPr>
              <w:t xml:space="preserve">– </w:t>
            </w:r>
            <w:r w:rsidRPr="00504BEA">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E21C7E"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98</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 xml:space="preserve">0503169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EB780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sidRPr="00425A5F">
              <w:rPr>
                <w:rFonts w:ascii="Times New Roman" w:hAnsi="Times New Roman" w:cs="Times New Roman"/>
                <w:sz w:val="18"/>
                <w:szCs w:val="18"/>
              </w:rPr>
              <w:t>%</w:t>
            </w:r>
            <w:r w:rsidRPr="00A1781D">
              <w:rPr>
                <w:rFonts w:ascii="Times New Roman" w:hAnsi="Times New Roman" w:cs="Times New Roman"/>
                <w:sz w:val="18"/>
                <w:szCs w:val="18"/>
              </w:rPr>
              <w:t>302</w:t>
            </w:r>
            <w:r w:rsidRPr="00425A5F">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208</w:t>
            </w:r>
            <w:r w:rsidRPr="00425A5F">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30402</w:t>
            </w:r>
            <w:r w:rsidRPr="00425A5F">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30403</w:t>
            </w:r>
            <w:r w:rsidRPr="00425A5F">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w:t>
            </w:r>
            <w:r w:rsidRPr="00A1781D">
              <w:rPr>
                <w:rFonts w:ascii="Times New Roman" w:hAnsi="Times New Roman" w:cs="Times New Roman"/>
                <w:sz w:val="18"/>
                <w:szCs w:val="18"/>
              </w:rPr>
              <w:t>счету 030200000</w:t>
            </w:r>
            <w:r w:rsidR="006018E4">
              <w:rPr>
                <w:rFonts w:ascii="Times New Roman" w:hAnsi="Times New Roman" w:cs="Times New Roman"/>
                <w:sz w:val="18"/>
                <w:szCs w:val="18"/>
              </w:rPr>
              <w:t xml:space="preserve"> </w:t>
            </w:r>
            <w:r>
              <w:rPr>
                <w:rFonts w:ascii="Times New Roman" w:hAnsi="Times New Roman" w:cs="Times New Roman"/>
                <w:sz w:val="18"/>
                <w:szCs w:val="18"/>
              </w:rPr>
              <w:t>+</w:t>
            </w:r>
            <w:r w:rsidR="006018E4">
              <w:rPr>
                <w:rFonts w:ascii="Times New Roman" w:hAnsi="Times New Roman" w:cs="Times New Roman"/>
                <w:sz w:val="18"/>
                <w:szCs w:val="18"/>
              </w:rPr>
              <w:t xml:space="preserve"> </w:t>
            </w:r>
            <w:r>
              <w:rPr>
                <w:rFonts w:ascii="Times New Roman" w:hAnsi="Times New Roman" w:cs="Times New Roman"/>
                <w:sz w:val="18"/>
                <w:szCs w:val="18"/>
              </w:rPr>
              <w:t>020800000</w:t>
            </w:r>
            <w:r w:rsidR="009D18FE">
              <w:rPr>
                <w:rFonts w:ascii="Times New Roman" w:hAnsi="Times New Roman" w:cs="Times New Roman"/>
                <w:sz w:val="18"/>
                <w:szCs w:val="18"/>
              </w:rPr>
              <w:t xml:space="preserve"> </w:t>
            </w:r>
            <w:r>
              <w:rPr>
                <w:rFonts w:ascii="Times New Roman" w:hAnsi="Times New Roman" w:cs="Times New Roman"/>
                <w:sz w:val="18"/>
                <w:szCs w:val="18"/>
              </w:rPr>
              <w:t>+ 030403000</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030402000</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 xml:space="preserve"> 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137</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99</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sidRPr="00A1781D">
              <w:rPr>
                <w:rFonts w:ascii="Times New Roman" w:hAnsi="Times New Roman" w:cs="Times New Roman"/>
                <w:sz w:val="18"/>
                <w:szCs w:val="18"/>
              </w:rPr>
              <w:t>303</w:t>
            </w:r>
            <w:r>
              <w:rPr>
                <w:rFonts w:ascii="Times New Roman" w:hAnsi="Times New Roman" w:cs="Times New Roman"/>
                <w:sz w:val="18"/>
                <w:szCs w:val="18"/>
                <w:lang w:val="en-US"/>
              </w:rPr>
              <w:t>%</w:t>
            </w:r>
            <w:r w:rsidRPr="00A1781D">
              <w:rPr>
                <w:rFonts w:ascii="Times New Roman" w:hAnsi="Times New Roman" w:cs="Times New Roman"/>
                <w:sz w:val="18"/>
                <w:szCs w:val="18"/>
              </w:rPr>
              <w:t xml:space="preserve"> </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030300000 в ф. 0503169 не соответствует идентичному показателю в балансе</w:t>
            </w:r>
            <w:r w:rsidR="009D18FE">
              <w:rPr>
                <w:rFonts w:ascii="Times New Roman" w:hAnsi="Times New Roman" w:cs="Times New Roman"/>
                <w:sz w:val="18"/>
                <w:szCs w:val="18"/>
              </w:rPr>
              <w:t xml:space="preserve"> –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138</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020500000</w:t>
            </w:r>
            <w:r w:rsidR="009D18FE">
              <w:rPr>
                <w:rFonts w:ascii="Times New Roman" w:hAnsi="Times New Roman" w:cs="Times New Roman"/>
                <w:sz w:val="18"/>
                <w:szCs w:val="18"/>
              </w:rPr>
              <w:t xml:space="preserve"> </w:t>
            </w:r>
            <w:r>
              <w:rPr>
                <w:rFonts w:ascii="Times New Roman" w:hAnsi="Times New Roman" w:cs="Times New Roman"/>
                <w:sz w:val="18"/>
                <w:szCs w:val="18"/>
              </w:rPr>
              <w:t xml:space="preserve">+ 020900000 </w:t>
            </w:r>
            <w:r w:rsidRPr="00A1781D">
              <w:rPr>
                <w:rFonts w:ascii="Times New Roman" w:hAnsi="Times New Roman" w:cs="Times New Roman"/>
                <w:sz w:val="18"/>
                <w:szCs w:val="18"/>
              </w:rPr>
              <w:t xml:space="preserve">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Default="007A4EA1" w:rsidP="00BA28C6">
            <w:pPr>
              <w:pStyle w:val="ConsPlusCell"/>
              <w:snapToGrid w:val="0"/>
              <w:jc w:val="center"/>
              <w:rPr>
                <w:rFonts w:ascii="Times New Roman" w:hAnsi="Times New Roman" w:cs="Times New Roman"/>
                <w:sz w:val="18"/>
                <w:szCs w:val="18"/>
              </w:rPr>
            </w:pPr>
            <w:r w:rsidRPr="002576C4">
              <w:rPr>
                <w:rFonts w:ascii="Times New Roman" w:hAnsi="Times New Roman" w:cs="Times New Roman"/>
                <w:sz w:val="18"/>
                <w:szCs w:val="18"/>
              </w:rPr>
              <w:t>138.1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471</w:t>
            </w:r>
          </w:p>
        </w:tc>
        <w:tc>
          <w:tcPr>
            <w:tcW w:w="1133" w:type="dxa"/>
            <w:tcBorders>
              <w:top w:val="single" w:sz="4" w:space="0" w:color="000000"/>
              <w:left w:val="single" w:sz="4" w:space="0" w:color="000000"/>
              <w:bottom w:val="single" w:sz="4" w:space="0" w:color="000000"/>
              <w:right w:val="single" w:sz="4" w:space="0" w:color="000000"/>
            </w:tcBorders>
          </w:tcPr>
          <w:p w:rsidR="007A4EA1" w:rsidRPr="000A08BF" w:rsidRDefault="007A4EA1" w:rsidP="00BA28C6">
            <w:pPr>
              <w:pStyle w:val="ConsPlusCell"/>
              <w:snapToGrid w:val="0"/>
              <w:rPr>
                <w:sz w:val="18"/>
                <w:szCs w:val="18"/>
              </w:rPr>
            </w:pPr>
            <w:r w:rsidRPr="00A123E7">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lang w:val="en-US"/>
              </w:rPr>
            </w:pPr>
            <w:r w:rsidRPr="00A123E7">
              <w:rPr>
                <w:rFonts w:ascii="Times New Roman" w:hAnsi="Times New Roman" w:cs="Times New Roman"/>
                <w:sz w:val="18"/>
                <w:szCs w:val="18"/>
                <w:lang w:val="en-US"/>
              </w:rPr>
              <w:t xml:space="preserve">0503169 </w:t>
            </w:r>
            <w:proofErr w:type="spellStart"/>
            <w:r w:rsidRPr="00A123E7">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итого по счетам %205%</w:t>
            </w:r>
            <w:r w:rsidR="00EB780A">
              <w:rPr>
                <w:rFonts w:ascii="Times New Roman" w:hAnsi="Times New Roman" w:cs="Times New Roman"/>
                <w:sz w:val="18"/>
                <w:szCs w:val="18"/>
              </w:rPr>
              <w:t xml:space="preserve"> </w:t>
            </w:r>
            <w:r w:rsidRPr="00A123E7">
              <w:rPr>
                <w:rFonts w:ascii="Times New Roman" w:hAnsi="Times New Roman" w:cs="Times New Roman"/>
                <w:sz w:val="18"/>
                <w:szCs w:val="18"/>
              </w:rPr>
              <w:t>+</w:t>
            </w:r>
            <w:r w:rsidR="00EB780A">
              <w:rPr>
                <w:rFonts w:ascii="Times New Roman" w:hAnsi="Times New Roman" w:cs="Times New Roman"/>
                <w:sz w:val="18"/>
                <w:szCs w:val="18"/>
              </w:rPr>
              <w:t xml:space="preserve"> </w:t>
            </w:r>
            <w:r w:rsidRPr="00A123E7">
              <w:rPr>
                <w:rFonts w:ascii="Times New Roman" w:hAnsi="Times New Roman" w:cs="Times New Roman"/>
                <w:sz w:val="18"/>
                <w:szCs w:val="18"/>
              </w:rPr>
              <w:t>%209%</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B96BEE" w:rsidRDefault="007A4EA1" w:rsidP="00BA28C6">
            <w:pPr>
              <w:pStyle w:val="ConsPlusCell"/>
              <w:snapToGrid w:val="0"/>
              <w:rPr>
                <w:sz w:val="18"/>
                <w:szCs w:val="18"/>
              </w:rPr>
            </w:pPr>
            <w:r w:rsidRPr="00A123E7">
              <w:rPr>
                <w:rFonts w:ascii="Times New Roman" w:hAnsi="Times New Roman" w:cs="Times New Roman"/>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C91698" w:rsidRDefault="007A4EA1" w:rsidP="00BA28C6">
            <w:pPr>
              <w:pStyle w:val="ConsPlusCell"/>
              <w:snapToGrid w:val="0"/>
              <w:rPr>
                <w:rFonts w:ascii="Times New Roman" w:hAnsi="Times New Roman" w:cs="Times New Roman"/>
                <w:sz w:val="18"/>
                <w:szCs w:val="18"/>
              </w:rPr>
            </w:pPr>
            <w:r w:rsidRPr="00A123E7">
              <w:rPr>
                <w:rFonts w:ascii="Times New Roman" w:hAnsi="Times New Roman" w:cs="Times New Roman"/>
                <w:sz w:val="18"/>
                <w:szCs w:val="18"/>
              </w:rPr>
              <w:t>Сумма остатков на конец года по счетам 020500000</w:t>
            </w:r>
            <w:r w:rsidR="00EB780A">
              <w:rPr>
                <w:rFonts w:ascii="Times New Roman" w:hAnsi="Times New Roman" w:cs="Times New Roman"/>
                <w:sz w:val="18"/>
                <w:szCs w:val="18"/>
              </w:rPr>
              <w:t xml:space="preserve"> </w:t>
            </w:r>
            <w:r w:rsidRPr="00A123E7">
              <w:rPr>
                <w:rFonts w:ascii="Times New Roman" w:hAnsi="Times New Roman" w:cs="Times New Roman"/>
                <w:sz w:val="18"/>
                <w:szCs w:val="18"/>
              </w:rPr>
              <w:t>+</w:t>
            </w:r>
            <w:r w:rsidR="00EB780A">
              <w:rPr>
                <w:rFonts w:ascii="Times New Roman" w:hAnsi="Times New Roman" w:cs="Times New Roman"/>
                <w:sz w:val="18"/>
                <w:szCs w:val="18"/>
              </w:rPr>
              <w:t xml:space="preserve"> </w:t>
            </w:r>
            <w:r w:rsidRPr="00A123E7">
              <w:rPr>
                <w:rFonts w:ascii="Times New Roman" w:hAnsi="Times New Roman" w:cs="Times New Roman"/>
                <w:sz w:val="18"/>
                <w:szCs w:val="18"/>
              </w:rPr>
              <w:t xml:space="preserve">020900000 в ф. 0503169 не соответствует идентичному показателю в балансе </w:t>
            </w:r>
            <w:r w:rsidR="009D18FE">
              <w:rPr>
                <w:rFonts w:ascii="Times New Roman" w:hAnsi="Times New Roman" w:cs="Times New Roman"/>
                <w:sz w:val="18"/>
                <w:szCs w:val="18"/>
              </w:rPr>
              <w:t xml:space="preserve">– </w:t>
            </w:r>
            <w:r w:rsidRPr="00A123E7">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139</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Default="007A4EA1" w:rsidP="009D18FE">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r w:rsidR="009D18FE">
              <w:rPr>
                <w:rFonts w:ascii="Times New Roman" w:hAnsi="Times New Roman" w:cs="Times New Roman"/>
                <w:sz w:val="18"/>
                <w:szCs w:val="18"/>
              </w:rPr>
              <w:t xml:space="preserve"> </w:t>
            </w:r>
            <w:r>
              <w:rPr>
                <w:rFonts w:ascii="Times New Roman" w:hAnsi="Times New Roman" w:cs="Times New Roman"/>
                <w:sz w:val="18"/>
                <w:szCs w:val="18"/>
                <w:lang w:val="en-US"/>
              </w:rPr>
              <w:t>%</w:t>
            </w:r>
            <w:r w:rsidRPr="00C91698">
              <w:rPr>
                <w:rFonts w:ascii="Times New Roman" w:hAnsi="Times New Roman" w:cs="Times New Roman"/>
                <w:sz w:val="18"/>
                <w:szCs w:val="18"/>
              </w:rPr>
              <w:t>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r w:rsidR="006D617F">
              <w:rPr>
                <w:rFonts w:ascii="Times New Roman" w:hAnsi="Times New Roman" w:cs="Times New Roman"/>
                <w:sz w:val="18"/>
                <w:szCs w:val="18"/>
              </w:rPr>
              <w:t xml:space="preserve"> </w:t>
            </w:r>
            <w:r w:rsidRPr="00C91698">
              <w:rPr>
                <w:rFonts w:ascii="Times New Roman" w:hAnsi="Times New Roman" w:cs="Times New Roman"/>
                <w:sz w:val="18"/>
                <w:szCs w:val="18"/>
              </w:rPr>
              <w:t>040140000</w:t>
            </w:r>
            <w:r w:rsidR="006D617F">
              <w:rPr>
                <w:rFonts w:ascii="Times New Roman" w:hAnsi="Times New Roman" w:cs="Times New Roman"/>
                <w:sz w:val="18"/>
                <w:szCs w:val="18"/>
              </w:rPr>
              <w:t xml:space="preserve"> </w:t>
            </w:r>
            <w:r w:rsidRPr="00A1781D">
              <w:rPr>
                <w:rFonts w:ascii="Times New Roman" w:hAnsi="Times New Roman" w:cs="Times New Roman"/>
                <w:sz w:val="18"/>
                <w:szCs w:val="18"/>
              </w:rPr>
              <w:t xml:space="preserve">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C91698"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140</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510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EB780A">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C91698" w:rsidRDefault="007A4EA1"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w:t>
            </w:r>
            <w:r w:rsidRPr="00C91698">
              <w:rPr>
                <w:rFonts w:ascii="Times New Roman" w:hAnsi="Times New Roman" w:cs="Times New Roman"/>
                <w:sz w:val="18"/>
                <w:szCs w:val="18"/>
              </w:rPr>
              <w:t xml:space="preserve"> 40140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r w:rsidR="006D617F">
              <w:rPr>
                <w:rFonts w:ascii="Times New Roman" w:hAnsi="Times New Roman" w:cs="Times New Roman"/>
                <w:sz w:val="18"/>
                <w:szCs w:val="18"/>
              </w:rPr>
              <w:t xml:space="preserve"> </w:t>
            </w:r>
            <w:r w:rsidRPr="00C91698">
              <w:rPr>
                <w:rFonts w:ascii="Times New Roman" w:hAnsi="Times New Roman" w:cs="Times New Roman"/>
                <w:sz w:val="18"/>
                <w:szCs w:val="18"/>
              </w:rPr>
              <w:t>040140000</w:t>
            </w:r>
            <w:r w:rsidR="006D617F">
              <w:rPr>
                <w:rFonts w:ascii="Times New Roman" w:hAnsi="Times New Roman" w:cs="Times New Roman"/>
                <w:sz w:val="18"/>
                <w:szCs w:val="18"/>
              </w:rPr>
              <w:t xml:space="preserve"> </w:t>
            </w:r>
            <w:r w:rsidRPr="00A1781D">
              <w:rPr>
                <w:rFonts w:ascii="Times New Roman" w:hAnsi="Times New Roman" w:cs="Times New Roman"/>
                <w:sz w:val="18"/>
                <w:szCs w:val="18"/>
              </w:rPr>
              <w:t xml:space="preserve">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C91698"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EB780A">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C91698" w:rsidRDefault="007A4EA1"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7A4EA1" w:rsidRPr="00425A5F" w:rsidRDefault="007A4EA1"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r w:rsidR="006D617F">
              <w:rPr>
                <w:rFonts w:ascii="Times New Roman" w:hAnsi="Times New Roman" w:cs="Times New Roman"/>
                <w:sz w:val="18"/>
                <w:szCs w:val="18"/>
              </w:rPr>
              <w:t xml:space="preserve"> </w:t>
            </w:r>
            <w:r>
              <w:rPr>
                <w:rFonts w:ascii="Times New Roman" w:hAnsi="Times New Roman" w:cs="Times New Roman"/>
                <w:sz w:val="18"/>
                <w:szCs w:val="18"/>
              </w:rPr>
              <w:t>04016</w:t>
            </w:r>
            <w:r w:rsidRPr="00C91698">
              <w:rPr>
                <w:rFonts w:ascii="Times New Roman" w:hAnsi="Times New Roman" w:cs="Times New Roman"/>
                <w:sz w:val="18"/>
                <w:szCs w:val="18"/>
              </w:rPr>
              <w:t>0000</w:t>
            </w:r>
            <w:r w:rsidR="006D617F">
              <w:rPr>
                <w:rFonts w:ascii="Times New Roman" w:hAnsi="Times New Roman" w:cs="Times New Roman"/>
                <w:sz w:val="18"/>
                <w:szCs w:val="18"/>
              </w:rPr>
              <w:t xml:space="preserve"> </w:t>
            </w:r>
            <w:r w:rsidRPr="00A1781D">
              <w:rPr>
                <w:rFonts w:ascii="Times New Roman" w:hAnsi="Times New Roman" w:cs="Times New Roman"/>
                <w:sz w:val="18"/>
                <w:szCs w:val="18"/>
              </w:rPr>
              <w:t xml:space="preserve">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C91698"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141.1</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520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EB780A">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C91698" w:rsidRDefault="007A4EA1" w:rsidP="00BA28C6">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p>
          <w:p w:rsidR="007A4EA1" w:rsidRPr="00425A5F" w:rsidRDefault="007A4EA1" w:rsidP="00BA28C6">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r>
              <w:rPr>
                <w:rFonts w:ascii="Times New Roman" w:hAnsi="Times New Roman" w:cs="Times New Roman"/>
                <w:sz w:val="18"/>
                <w:szCs w:val="18"/>
              </w:rPr>
              <w:t>4016</w:t>
            </w:r>
            <w:r w:rsidRPr="00C91698">
              <w:rPr>
                <w:rFonts w:ascii="Times New Roman" w:hAnsi="Times New Roman" w:cs="Times New Roman"/>
                <w:sz w:val="18"/>
                <w:szCs w:val="18"/>
              </w:rPr>
              <w:t>0</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sidRPr="00C91698">
              <w:rPr>
                <w:rFonts w:ascii="Times New Roman" w:hAnsi="Times New Roman" w:cs="Times New Roman"/>
                <w:sz w:val="18"/>
                <w:szCs w:val="18"/>
              </w:rPr>
              <w:t>Всего по счету</w:t>
            </w:r>
            <w:r w:rsidR="006D617F">
              <w:rPr>
                <w:rFonts w:ascii="Times New Roman" w:hAnsi="Times New Roman" w:cs="Times New Roman"/>
                <w:sz w:val="18"/>
                <w:szCs w:val="18"/>
              </w:rPr>
              <w:t xml:space="preserve"> </w:t>
            </w:r>
            <w:r>
              <w:rPr>
                <w:rFonts w:ascii="Times New Roman" w:hAnsi="Times New Roman" w:cs="Times New Roman"/>
                <w:sz w:val="18"/>
                <w:szCs w:val="18"/>
              </w:rPr>
              <w:t>04016</w:t>
            </w:r>
            <w:r w:rsidRPr="00C91698">
              <w:rPr>
                <w:rFonts w:ascii="Times New Roman" w:hAnsi="Times New Roman" w:cs="Times New Roman"/>
                <w:sz w:val="18"/>
                <w:szCs w:val="18"/>
              </w:rPr>
              <w:t>0000</w:t>
            </w:r>
            <w:r w:rsidR="006D617F">
              <w:rPr>
                <w:rFonts w:ascii="Times New Roman" w:hAnsi="Times New Roman" w:cs="Times New Roman"/>
                <w:sz w:val="18"/>
                <w:szCs w:val="18"/>
              </w:rPr>
              <w:t xml:space="preserve"> </w:t>
            </w:r>
            <w:r w:rsidRPr="00A1781D">
              <w:rPr>
                <w:rFonts w:ascii="Times New Roman" w:hAnsi="Times New Roman" w:cs="Times New Roman"/>
                <w:sz w:val="18"/>
                <w:szCs w:val="18"/>
              </w:rPr>
              <w:t xml:space="preserve">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C91698"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142</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425A5F" w:rsidRDefault="007A4EA1" w:rsidP="00A96930">
            <w:pPr>
              <w:pStyle w:val="ConsPlusCell"/>
              <w:snapToGrid w:val="0"/>
              <w:rPr>
                <w:rFonts w:ascii="Times New Roman" w:hAnsi="Times New Roman" w:cs="Times New Roman"/>
                <w:sz w:val="18"/>
                <w:szCs w:val="18"/>
                <w:lang w:val="en-US"/>
              </w:rPr>
            </w:pPr>
            <w:r>
              <w:rPr>
                <w:rFonts w:ascii="Times New Roman" w:hAnsi="Times New Roman" w:cs="Times New Roman"/>
                <w:sz w:val="18"/>
                <w:szCs w:val="18"/>
              </w:rPr>
              <w:t xml:space="preserve">Итого по счету </w:t>
            </w:r>
            <w:r>
              <w:rPr>
                <w:rFonts w:ascii="Times New Roman" w:hAnsi="Times New Roman" w:cs="Times New Roman"/>
                <w:sz w:val="18"/>
                <w:szCs w:val="18"/>
                <w:lang w:val="en-US"/>
              </w:rPr>
              <w:t>%</w:t>
            </w:r>
            <w:r>
              <w:rPr>
                <w:rFonts w:ascii="Times New Roman" w:hAnsi="Times New Roman" w:cs="Times New Roman"/>
                <w:sz w:val="18"/>
                <w:szCs w:val="18"/>
              </w:rPr>
              <w:t>30406</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030</w:t>
            </w:r>
            <w:r>
              <w:rPr>
                <w:rFonts w:ascii="Times New Roman" w:hAnsi="Times New Roman" w:cs="Times New Roman"/>
                <w:sz w:val="18"/>
                <w:szCs w:val="18"/>
              </w:rPr>
              <w:t>4</w:t>
            </w:r>
            <w:r w:rsidRPr="00A1781D">
              <w:rPr>
                <w:rFonts w:ascii="Times New Roman" w:hAnsi="Times New Roman" w:cs="Times New Roman"/>
                <w:sz w:val="18"/>
                <w:szCs w:val="18"/>
              </w:rPr>
              <w:t>0</w:t>
            </w:r>
            <w:r>
              <w:rPr>
                <w:rFonts w:ascii="Times New Roman" w:hAnsi="Times New Roman" w:cs="Times New Roman"/>
                <w:sz w:val="18"/>
                <w:szCs w:val="18"/>
              </w:rPr>
              <w:t>6</w:t>
            </w:r>
            <w:r w:rsidRPr="00A1781D">
              <w:rPr>
                <w:rFonts w:ascii="Times New Roman" w:hAnsi="Times New Roman" w:cs="Times New Roman"/>
                <w:sz w:val="18"/>
                <w:szCs w:val="18"/>
              </w:rPr>
              <w:t xml:space="preserve">000 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425A5F" w:rsidRDefault="007A4EA1"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 xml:space="preserve">ф. 0503169 не соответствует балансовым данным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600"/>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144</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426" w:type="dxa"/>
            <w:tcBorders>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Pr>
                <w:rFonts w:ascii="Times New Roman" w:hAnsi="Times New Roman" w:cs="Times New Roman"/>
                <w:sz w:val="18"/>
                <w:szCs w:val="18"/>
              </w:rPr>
              <w:t>дебиторка</w:t>
            </w:r>
            <w:proofErr w:type="spellEnd"/>
            <w:r>
              <w:rPr>
                <w:rFonts w:ascii="Times New Roman" w:hAnsi="Times New Roman" w:cs="Times New Roman"/>
                <w:sz w:val="18"/>
                <w:szCs w:val="18"/>
              </w:rPr>
              <w:t xml:space="preserve"> </w:t>
            </w:r>
          </w:p>
        </w:tc>
        <w:tc>
          <w:tcPr>
            <w:tcW w:w="1276" w:type="dxa"/>
            <w:tcBorders>
              <w:left w:val="single" w:sz="4" w:space="0" w:color="000000"/>
              <w:bottom w:val="single" w:sz="4" w:space="0" w:color="000000"/>
            </w:tcBorders>
            <w:shd w:val="clear" w:color="auto" w:fill="auto"/>
          </w:tcPr>
          <w:p w:rsidR="007A4EA1" w:rsidRPr="00425A5F" w:rsidRDefault="007A4EA1" w:rsidP="00BA28C6">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Сумма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208</w:t>
            </w:r>
            <w:r>
              <w:rPr>
                <w:rFonts w:ascii="Times New Roman" w:hAnsi="Times New Roman" w:cs="Times New Roman"/>
                <w:sz w:val="18"/>
                <w:szCs w:val="18"/>
                <w:lang w:val="en-US"/>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425"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020600000</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020800000</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 xml:space="preserve">030300000 в </w:t>
            </w:r>
            <w:r w:rsidRPr="00A1781D">
              <w:rPr>
                <w:rFonts w:ascii="Times New Roman" w:hAnsi="Times New Roman" w:cs="Times New Roman"/>
                <w:sz w:val="18"/>
                <w:szCs w:val="18"/>
              </w:rPr>
              <w:t xml:space="preserve">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146</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410</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%208%</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%30402%</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%30403%</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w:t>
            </w:r>
            <w:r w:rsidRPr="00A1781D">
              <w:rPr>
                <w:rFonts w:ascii="Times New Roman" w:hAnsi="Times New Roman" w:cs="Times New Roman"/>
                <w:sz w:val="18"/>
                <w:szCs w:val="18"/>
              </w:rPr>
              <w:t xml:space="preserve"> счету 030200000</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020800000</w:t>
            </w:r>
            <w:r w:rsidR="009D18FE">
              <w:rPr>
                <w:rFonts w:ascii="Times New Roman" w:hAnsi="Times New Roman" w:cs="Times New Roman"/>
                <w:sz w:val="18"/>
                <w:szCs w:val="18"/>
              </w:rPr>
              <w:t xml:space="preserve"> </w:t>
            </w:r>
            <w:r>
              <w:rPr>
                <w:rFonts w:ascii="Times New Roman" w:hAnsi="Times New Roman" w:cs="Times New Roman"/>
                <w:sz w:val="18"/>
                <w:szCs w:val="18"/>
              </w:rPr>
              <w:t>+ 030403000</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030402000</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 xml:space="preserve"> 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147</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420</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по счету </w:t>
            </w:r>
            <w:r>
              <w:rPr>
                <w:rFonts w:ascii="Times New Roman" w:hAnsi="Times New Roman" w:cs="Times New Roman"/>
                <w:sz w:val="18"/>
                <w:szCs w:val="18"/>
              </w:rPr>
              <w:t>%</w:t>
            </w:r>
            <w:r w:rsidRPr="00A1781D">
              <w:rPr>
                <w:rFonts w:ascii="Times New Roman" w:hAnsi="Times New Roman" w:cs="Times New Roman"/>
                <w:sz w:val="18"/>
                <w:szCs w:val="18"/>
              </w:rPr>
              <w:t>303</w:t>
            </w:r>
            <w:r>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Остаток по счету 030300000 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148</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100</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470</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w:t>
            </w: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%205%</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%209%</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020500000</w:t>
            </w:r>
            <w:r w:rsidR="009D18FE">
              <w:rPr>
                <w:rFonts w:ascii="Times New Roman" w:hAnsi="Times New Roman" w:cs="Times New Roman"/>
                <w:sz w:val="18"/>
                <w:szCs w:val="18"/>
              </w:rPr>
              <w:t xml:space="preserve"> </w:t>
            </w:r>
            <w:r>
              <w:rPr>
                <w:rFonts w:ascii="Times New Roman" w:hAnsi="Times New Roman" w:cs="Times New Roman"/>
                <w:sz w:val="18"/>
                <w:szCs w:val="18"/>
              </w:rPr>
              <w:t xml:space="preserve">+ 020900000 </w:t>
            </w:r>
            <w:r w:rsidRPr="00A1781D">
              <w:rPr>
                <w:rFonts w:ascii="Times New Roman" w:hAnsi="Times New Roman" w:cs="Times New Roman"/>
                <w:sz w:val="18"/>
                <w:szCs w:val="18"/>
              </w:rPr>
              <w:t xml:space="preserve">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151</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104</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433</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sidRPr="00A1781D">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96930" w:rsidRDefault="007A4EA1" w:rsidP="00A96930">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счету %30406%</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Остаток по счету 03030</w:t>
            </w:r>
            <w:r>
              <w:rPr>
                <w:rFonts w:ascii="Times New Roman" w:hAnsi="Times New Roman" w:cs="Times New Roman"/>
                <w:sz w:val="18"/>
                <w:szCs w:val="18"/>
              </w:rPr>
              <w:t>6</w:t>
            </w:r>
            <w:r w:rsidRPr="00A1781D">
              <w:rPr>
                <w:rFonts w:ascii="Times New Roman" w:hAnsi="Times New Roman" w:cs="Times New Roman"/>
                <w:sz w:val="18"/>
                <w:szCs w:val="18"/>
              </w:rPr>
              <w:t xml:space="preserve">000 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153</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105</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250</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по счетам 020500000 + 020900000 </w:t>
            </w:r>
            <w:r w:rsidRPr="00A1781D">
              <w:rPr>
                <w:rFonts w:ascii="Times New Roman" w:hAnsi="Times New Roman" w:cs="Times New Roman"/>
                <w:sz w:val="18"/>
                <w:szCs w:val="18"/>
              </w:rPr>
              <w:t xml:space="preserve">ф. 0503169 не соответствует балансовым данным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1556"/>
        </w:trPr>
        <w:tc>
          <w:tcPr>
            <w:tcW w:w="560" w:type="dxa"/>
            <w:tcBorders>
              <w:left w:val="single" w:sz="4" w:space="0" w:color="000000"/>
              <w:bottom w:val="single" w:sz="4" w:space="0" w:color="000000"/>
            </w:tcBorders>
          </w:tcPr>
          <w:p w:rsidR="007A4EA1" w:rsidRPr="00A1781D" w:rsidRDefault="007A4EA1" w:rsidP="00BA28C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w:t>
            </w:r>
          </w:p>
        </w:tc>
        <w:tc>
          <w:tcPr>
            <w:tcW w:w="426" w:type="dxa"/>
            <w:tcBorders>
              <w:left w:val="single" w:sz="4" w:space="0" w:color="000000"/>
              <w:bottom w:val="single" w:sz="4" w:space="0" w:color="000000"/>
            </w:tcBorders>
            <w:shd w:val="clear" w:color="auto" w:fill="auto"/>
          </w:tcPr>
          <w:p w:rsidR="007A4EA1" w:rsidRPr="00A1781D" w:rsidRDefault="007A4EA1" w:rsidP="00BA28C6">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106</w:t>
            </w:r>
          </w:p>
        </w:tc>
        <w:tc>
          <w:tcPr>
            <w:tcW w:w="1154" w:type="dxa"/>
            <w:tcBorders>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260</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0A08BF">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lang w:val="en-US"/>
              </w:rPr>
              <w:t>0503169</w:t>
            </w:r>
            <w:r w:rsidRPr="00A1781D">
              <w:rPr>
                <w:rFonts w:ascii="Times New Roman" w:hAnsi="Times New Roman" w:cs="Times New Roman"/>
                <w:sz w:val="18"/>
                <w:szCs w:val="18"/>
              </w:rPr>
              <w:t xml:space="preserve"> </w:t>
            </w:r>
            <w:proofErr w:type="spellStart"/>
            <w:r>
              <w:rPr>
                <w:rFonts w:ascii="Times New Roman" w:hAnsi="Times New Roman" w:cs="Times New Roman"/>
                <w:sz w:val="18"/>
                <w:szCs w:val="18"/>
              </w:rPr>
              <w:t>дебиторка</w:t>
            </w:r>
            <w:proofErr w:type="spellEnd"/>
            <w:r>
              <w:rPr>
                <w:rFonts w:ascii="Times New Roman" w:hAnsi="Times New Roman" w:cs="Times New Roman"/>
                <w:sz w:val="18"/>
                <w:szCs w:val="18"/>
              </w:rPr>
              <w:t xml:space="preserve"> </w:t>
            </w:r>
          </w:p>
        </w:tc>
        <w:tc>
          <w:tcPr>
            <w:tcW w:w="1276" w:type="dxa"/>
            <w:tcBorders>
              <w:top w:val="single" w:sz="4" w:space="0" w:color="000000"/>
              <w:left w:val="single" w:sz="4" w:space="0" w:color="000000"/>
              <w:bottom w:val="single" w:sz="4" w:space="0" w:color="000000"/>
            </w:tcBorders>
            <w:shd w:val="clear" w:color="auto" w:fill="auto"/>
          </w:tcPr>
          <w:p w:rsidR="007A4EA1" w:rsidRPr="00425A5F" w:rsidRDefault="007A4EA1" w:rsidP="009D18FE">
            <w:pPr>
              <w:pStyle w:val="ConsPlusCell"/>
              <w:snapToGrid w:val="0"/>
              <w:rPr>
                <w:rFonts w:ascii="Times New Roman" w:hAnsi="Times New Roman" w:cs="Times New Roman"/>
                <w:sz w:val="18"/>
                <w:szCs w:val="18"/>
                <w:lang w:val="en-US"/>
              </w:rPr>
            </w:pPr>
            <w:r>
              <w:rPr>
                <w:rFonts w:ascii="Times New Roman" w:hAnsi="Times New Roman" w:cs="Times New Roman"/>
                <w:sz w:val="18"/>
                <w:szCs w:val="18"/>
              </w:rPr>
              <w:t>Сумма</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208%</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BA28C6">
            <w:r w:rsidRPr="00B96BEE">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BA28C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BA28C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018E4">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020600000</w:t>
            </w:r>
            <w:r w:rsidR="006018E4">
              <w:rPr>
                <w:rFonts w:ascii="Times New Roman" w:hAnsi="Times New Roman" w:cs="Times New Roman"/>
                <w:sz w:val="18"/>
                <w:szCs w:val="18"/>
              </w:rPr>
              <w:t xml:space="preserve"> </w:t>
            </w:r>
            <w:r>
              <w:rPr>
                <w:rFonts w:ascii="Times New Roman" w:hAnsi="Times New Roman" w:cs="Times New Roman"/>
                <w:sz w:val="18"/>
                <w:szCs w:val="18"/>
              </w:rPr>
              <w:t>+</w:t>
            </w:r>
            <w:r w:rsidR="006018E4">
              <w:rPr>
                <w:rFonts w:ascii="Times New Roman" w:hAnsi="Times New Roman" w:cs="Times New Roman"/>
                <w:sz w:val="18"/>
                <w:szCs w:val="18"/>
              </w:rPr>
              <w:t xml:space="preserve"> </w:t>
            </w:r>
            <w:r>
              <w:rPr>
                <w:rFonts w:ascii="Times New Roman" w:hAnsi="Times New Roman" w:cs="Times New Roman"/>
                <w:sz w:val="18"/>
                <w:szCs w:val="18"/>
              </w:rPr>
              <w:t>020800000</w:t>
            </w:r>
            <w:r w:rsidR="006018E4">
              <w:rPr>
                <w:rFonts w:ascii="Times New Roman" w:hAnsi="Times New Roman" w:cs="Times New Roman"/>
                <w:sz w:val="18"/>
                <w:szCs w:val="18"/>
              </w:rPr>
              <w:t xml:space="preserve"> </w:t>
            </w:r>
            <w:r>
              <w:rPr>
                <w:rFonts w:ascii="Times New Roman" w:hAnsi="Times New Roman" w:cs="Times New Roman"/>
                <w:sz w:val="18"/>
                <w:szCs w:val="18"/>
              </w:rPr>
              <w:t>+</w:t>
            </w:r>
            <w:r w:rsidR="006018E4">
              <w:rPr>
                <w:rFonts w:ascii="Times New Roman" w:hAnsi="Times New Roman" w:cs="Times New Roman"/>
                <w:sz w:val="18"/>
                <w:szCs w:val="18"/>
              </w:rPr>
              <w:t xml:space="preserve"> </w:t>
            </w:r>
            <w:r>
              <w:rPr>
                <w:rFonts w:ascii="Times New Roman" w:hAnsi="Times New Roman" w:cs="Times New Roman"/>
                <w:sz w:val="18"/>
                <w:szCs w:val="18"/>
              </w:rPr>
              <w:t xml:space="preserve">030300000 </w:t>
            </w:r>
            <w:r w:rsidRPr="00A1781D">
              <w:rPr>
                <w:rFonts w:ascii="Times New Roman" w:hAnsi="Times New Roman" w:cs="Times New Roman"/>
                <w:sz w:val="18"/>
                <w:szCs w:val="18"/>
              </w:rPr>
              <w:t xml:space="preserve">в ф. 0503169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BA28C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Default="007A4EA1"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154.1</w:t>
            </w:r>
          </w:p>
        </w:tc>
        <w:tc>
          <w:tcPr>
            <w:tcW w:w="426" w:type="dxa"/>
            <w:tcBorders>
              <w:left w:val="single" w:sz="4" w:space="0" w:color="000000"/>
              <w:bottom w:val="single" w:sz="4" w:space="0" w:color="000000"/>
            </w:tcBorders>
            <w:shd w:val="clear" w:color="auto" w:fill="auto"/>
          </w:tcPr>
          <w:p w:rsidR="007A4EA1" w:rsidRPr="00A1781D" w:rsidRDefault="007A4EA1" w:rsidP="00470C3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CB34F9"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%21012%</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%21013%</w:t>
            </w:r>
          </w:p>
        </w:tc>
        <w:tc>
          <w:tcPr>
            <w:tcW w:w="709"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470C36">
            <w:pPr>
              <w:rPr>
                <w:sz w:val="18"/>
                <w:szCs w:val="18"/>
              </w:rPr>
            </w:pPr>
            <w:r>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%21012%</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%21013% в ф. 0503169</w:t>
            </w:r>
            <w:r w:rsidRPr="00A1781D">
              <w:rPr>
                <w:rFonts w:ascii="Times New Roman" w:hAnsi="Times New Roman" w:cs="Times New Roman"/>
                <w:sz w:val="18"/>
                <w:szCs w:val="18"/>
              </w:rPr>
              <w:t xml:space="preserve">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Default="007A4EA1" w:rsidP="00B82C7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154.2</w:t>
            </w:r>
          </w:p>
        </w:tc>
        <w:tc>
          <w:tcPr>
            <w:tcW w:w="426" w:type="dxa"/>
            <w:tcBorders>
              <w:left w:val="single" w:sz="4" w:space="0" w:color="000000"/>
              <w:bottom w:val="single" w:sz="4" w:space="0" w:color="000000"/>
            </w:tcBorders>
            <w:shd w:val="clear" w:color="auto" w:fill="auto"/>
          </w:tcPr>
          <w:p w:rsidR="007A4EA1" w:rsidRPr="00A1781D" w:rsidRDefault="007A4EA1" w:rsidP="00470C3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CB34F9"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282</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%21012%</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%21013%</w:t>
            </w:r>
          </w:p>
        </w:tc>
        <w:tc>
          <w:tcPr>
            <w:tcW w:w="709"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470C36">
            <w:pPr>
              <w:rPr>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%21012%</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%21013% в ф. 0503169</w:t>
            </w:r>
            <w:r w:rsidRPr="00A1781D">
              <w:rPr>
                <w:rFonts w:ascii="Times New Roman" w:hAnsi="Times New Roman" w:cs="Times New Roman"/>
                <w:sz w:val="18"/>
                <w:szCs w:val="18"/>
              </w:rPr>
              <w:t xml:space="preserve"> не соответствует идентичному показателю в балансе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r>
              <w:rPr>
                <w:rFonts w:ascii="Times New Roman" w:hAnsi="Times New Roman" w:cs="Times New Roman"/>
                <w:sz w:val="18"/>
                <w:szCs w:val="18"/>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p>
        </w:tc>
      </w:tr>
      <w:tr w:rsidR="007A4EA1" w:rsidTr="000A3FE6">
        <w:trPr>
          <w:cantSplit/>
          <w:trHeight w:val="720"/>
        </w:trPr>
        <w:tc>
          <w:tcPr>
            <w:tcW w:w="560" w:type="dxa"/>
            <w:tcBorders>
              <w:left w:val="single" w:sz="4" w:space="0" w:color="000000"/>
              <w:bottom w:val="single" w:sz="4" w:space="0" w:color="000000"/>
            </w:tcBorders>
          </w:tcPr>
          <w:p w:rsidR="007A4EA1" w:rsidRDefault="007A4EA1" w:rsidP="007366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154.3</w:t>
            </w:r>
          </w:p>
        </w:tc>
        <w:tc>
          <w:tcPr>
            <w:tcW w:w="426" w:type="dxa"/>
            <w:tcBorders>
              <w:left w:val="single" w:sz="4" w:space="0" w:color="000000"/>
              <w:bottom w:val="single" w:sz="4" w:space="0" w:color="000000"/>
            </w:tcBorders>
            <w:shd w:val="clear" w:color="auto" w:fill="auto"/>
          </w:tcPr>
          <w:p w:rsidR="007A4EA1" w:rsidRDefault="007A4EA1" w:rsidP="0073667F">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Default="007A4EA1"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73667F">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Default="007A4EA1" w:rsidP="0073667F">
            <w:pPr>
              <w:pStyle w:val="ConsPlusCell"/>
              <w:snapToGrid w:val="0"/>
              <w:rPr>
                <w:rFonts w:ascii="Times New Roman" w:hAnsi="Times New Roman" w:cs="Times New Roman"/>
                <w:sz w:val="18"/>
                <w:szCs w:val="18"/>
              </w:rPr>
            </w:pPr>
            <w:r w:rsidRPr="0073667F">
              <w:rPr>
                <w:rFonts w:ascii="Times New Roman" w:hAnsi="Times New Roman" w:cs="Times New Roman"/>
                <w:sz w:val="18"/>
                <w:szCs w:val="18"/>
              </w:rPr>
              <w:t>280</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73667F">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9D18F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0503169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Default="007A4EA1" w:rsidP="00906438">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%21012%</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%21013%</w:t>
            </w:r>
            <w:r w:rsidR="009D18FE">
              <w:rPr>
                <w:rFonts w:ascii="Times New Roman" w:hAnsi="Times New Roman" w:cs="Times New Roman"/>
                <w:sz w:val="18"/>
                <w:szCs w:val="18"/>
              </w:rPr>
              <w:t xml:space="preserve"> </w:t>
            </w:r>
            <w:r w:rsidRPr="0073667F">
              <w:rPr>
                <w:rFonts w:ascii="Times New Roman" w:hAnsi="Times New Roman" w:cs="Times New Roman"/>
                <w:sz w:val="18"/>
                <w:szCs w:val="18"/>
              </w:rPr>
              <w:t>+</w:t>
            </w:r>
            <w:r w:rsidR="009D18FE">
              <w:rPr>
                <w:rFonts w:ascii="Times New Roman" w:hAnsi="Times New Roman" w:cs="Times New Roman"/>
                <w:sz w:val="18"/>
                <w:szCs w:val="18"/>
              </w:rPr>
              <w:t xml:space="preserve"> </w:t>
            </w:r>
            <w:r w:rsidRPr="0073667F">
              <w:rPr>
                <w:rFonts w:ascii="Times New Roman" w:hAnsi="Times New Roman" w:cs="Times New Roman"/>
                <w:sz w:val="18"/>
                <w:szCs w:val="18"/>
              </w:rPr>
              <w:t>%21005%</w:t>
            </w:r>
            <w:r w:rsidR="009D18FE">
              <w:rPr>
                <w:rFonts w:ascii="Times New Roman" w:hAnsi="Times New Roman" w:cs="Times New Roman"/>
                <w:sz w:val="18"/>
                <w:szCs w:val="18"/>
              </w:rPr>
              <w:t xml:space="preserve"> </w:t>
            </w:r>
            <w:r w:rsidRPr="0073667F">
              <w:rPr>
                <w:rFonts w:ascii="Times New Roman" w:hAnsi="Times New Roman" w:cs="Times New Roman"/>
                <w:sz w:val="18"/>
                <w:szCs w:val="18"/>
              </w:rPr>
              <w:t>+</w:t>
            </w:r>
            <w:r w:rsidR="009D18FE">
              <w:rPr>
                <w:rFonts w:ascii="Times New Roman" w:hAnsi="Times New Roman" w:cs="Times New Roman"/>
                <w:sz w:val="18"/>
                <w:szCs w:val="18"/>
              </w:rPr>
              <w:t xml:space="preserve"> </w:t>
            </w:r>
            <w:r w:rsidRPr="0073667F">
              <w:rPr>
                <w:rFonts w:ascii="Times New Roman" w:hAnsi="Times New Roman" w:cs="Times New Roman"/>
                <w:sz w:val="18"/>
                <w:szCs w:val="18"/>
              </w:rPr>
              <w:t>%210</w:t>
            </w:r>
            <w:r>
              <w:rPr>
                <w:rFonts w:ascii="Times New Roman" w:hAnsi="Times New Roman" w:cs="Times New Roman"/>
                <w:sz w:val="18"/>
                <w:szCs w:val="18"/>
              </w:rPr>
              <w:t>Т</w:t>
            </w:r>
            <w:r w:rsidRPr="0073667F">
              <w:rPr>
                <w:rFonts w:ascii="Times New Roman" w:hAnsi="Times New Roman" w:cs="Times New Roman"/>
                <w:sz w:val="18"/>
                <w:szCs w:val="18"/>
              </w:rPr>
              <w:t>5%</w:t>
            </w:r>
          </w:p>
        </w:tc>
        <w:tc>
          <w:tcPr>
            <w:tcW w:w="709" w:type="dxa"/>
            <w:tcBorders>
              <w:top w:val="single" w:sz="4" w:space="0" w:color="000000"/>
              <w:left w:val="single" w:sz="4" w:space="0" w:color="000000"/>
              <w:bottom w:val="single" w:sz="4" w:space="0" w:color="000000"/>
            </w:tcBorders>
          </w:tcPr>
          <w:p w:rsidR="007A4EA1" w:rsidRDefault="007A4EA1" w:rsidP="0073667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73667F">
            <w:pPr>
              <w:rPr>
                <w:sz w:val="18"/>
                <w:szCs w:val="18"/>
              </w:rPr>
            </w:pPr>
            <w:r>
              <w:rPr>
                <w:sz w:val="18"/>
                <w:szCs w:val="18"/>
              </w:rPr>
              <w:t>2</w:t>
            </w:r>
          </w:p>
        </w:tc>
        <w:tc>
          <w:tcPr>
            <w:tcW w:w="425" w:type="dxa"/>
            <w:tcBorders>
              <w:top w:val="single" w:sz="4" w:space="0" w:color="000000"/>
              <w:left w:val="single" w:sz="4" w:space="0" w:color="000000"/>
              <w:bottom w:val="single" w:sz="4" w:space="0" w:color="000000"/>
            </w:tcBorders>
            <w:shd w:val="clear" w:color="auto" w:fill="auto"/>
          </w:tcPr>
          <w:p w:rsidR="007A4EA1" w:rsidRDefault="007A4EA1" w:rsidP="0073667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Default="007A4EA1" w:rsidP="0073667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73667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Default="007A4EA1" w:rsidP="0073667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73667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Default="007A4EA1"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%21012%</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 xml:space="preserve">%21013% </w:t>
            </w:r>
            <w:r w:rsidRPr="0073667F">
              <w:rPr>
                <w:rFonts w:ascii="Times New Roman" w:hAnsi="Times New Roman" w:cs="Times New Roman"/>
                <w:sz w:val="18"/>
                <w:szCs w:val="18"/>
              </w:rPr>
              <w:t>+</w:t>
            </w:r>
            <w:r w:rsidR="009D18FE">
              <w:rPr>
                <w:rFonts w:ascii="Times New Roman" w:hAnsi="Times New Roman" w:cs="Times New Roman"/>
                <w:sz w:val="18"/>
                <w:szCs w:val="18"/>
              </w:rPr>
              <w:t xml:space="preserve"> </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w:t>
            </w:r>
            <w:r w:rsidR="009D18FE">
              <w:rPr>
                <w:rFonts w:ascii="Times New Roman" w:hAnsi="Times New Roman" w:cs="Times New Roman"/>
                <w:sz w:val="18"/>
                <w:szCs w:val="18"/>
              </w:rPr>
              <w:t xml:space="preserve">– </w:t>
            </w:r>
            <w:r>
              <w:rPr>
                <w:rFonts w:ascii="Times New Roman" w:hAnsi="Times New Roman" w:cs="Times New Roman"/>
                <w:sz w:val="18"/>
                <w:szCs w:val="18"/>
              </w:rPr>
              <w:t xml:space="preserve">недопустимо </w:t>
            </w:r>
          </w:p>
        </w:tc>
        <w:tc>
          <w:tcPr>
            <w:tcW w:w="422" w:type="dxa"/>
            <w:tcBorders>
              <w:top w:val="single" w:sz="4" w:space="0" w:color="000000"/>
              <w:left w:val="single" w:sz="4" w:space="0" w:color="000000"/>
              <w:bottom w:val="single" w:sz="4" w:space="0" w:color="000000"/>
              <w:right w:val="single" w:sz="4" w:space="0" w:color="000000"/>
            </w:tcBorders>
          </w:tcPr>
          <w:p w:rsidR="007A4EA1" w:rsidRDefault="003E49BB"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73667F">
            <w:pPr>
              <w:pStyle w:val="ConsPlusCell"/>
              <w:snapToGrid w:val="0"/>
              <w:rPr>
                <w:rFonts w:ascii="Times New Roman" w:hAnsi="Times New Roman" w:cs="Times New Roman"/>
                <w:sz w:val="18"/>
                <w:szCs w:val="18"/>
              </w:rPr>
            </w:pPr>
          </w:p>
        </w:tc>
      </w:tr>
      <w:tr w:rsidR="007A4EA1" w:rsidTr="000A3FE6">
        <w:trPr>
          <w:cantSplit/>
          <w:trHeight w:val="720"/>
        </w:trPr>
        <w:tc>
          <w:tcPr>
            <w:tcW w:w="560" w:type="dxa"/>
            <w:tcBorders>
              <w:left w:val="single" w:sz="4" w:space="0" w:color="000000"/>
              <w:bottom w:val="single" w:sz="4" w:space="0" w:color="000000"/>
            </w:tcBorders>
          </w:tcPr>
          <w:p w:rsidR="007A4EA1" w:rsidRDefault="007A4EA1" w:rsidP="0073667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154.4</w:t>
            </w:r>
          </w:p>
        </w:tc>
        <w:tc>
          <w:tcPr>
            <w:tcW w:w="426" w:type="dxa"/>
            <w:tcBorders>
              <w:left w:val="single" w:sz="4" w:space="0" w:color="000000"/>
              <w:bottom w:val="single" w:sz="4" w:space="0" w:color="000000"/>
            </w:tcBorders>
            <w:shd w:val="clear" w:color="auto" w:fill="auto"/>
          </w:tcPr>
          <w:p w:rsidR="007A4EA1" w:rsidRDefault="007A4EA1" w:rsidP="0073667F">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Default="007A4EA1"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Default="007A4EA1" w:rsidP="0073667F">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73667F" w:rsidRDefault="007A4EA1" w:rsidP="0073667F">
            <w:pPr>
              <w:pStyle w:val="ConsPlusCell"/>
              <w:snapToGrid w:val="0"/>
              <w:rPr>
                <w:rFonts w:ascii="Times New Roman" w:hAnsi="Times New Roman" w:cs="Times New Roman"/>
                <w:sz w:val="18"/>
                <w:szCs w:val="18"/>
              </w:rPr>
            </w:pPr>
            <w:r w:rsidRPr="0073667F">
              <w:rPr>
                <w:rFonts w:ascii="Times New Roman" w:hAnsi="Times New Roman" w:cs="Times New Roman"/>
                <w:sz w:val="18"/>
                <w:szCs w:val="18"/>
              </w:rPr>
              <w:t>280</w:t>
            </w:r>
          </w:p>
        </w:tc>
        <w:tc>
          <w:tcPr>
            <w:tcW w:w="1133" w:type="dxa"/>
            <w:tcBorders>
              <w:top w:val="single" w:sz="4" w:space="0" w:color="000000"/>
              <w:left w:val="single" w:sz="4" w:space="0" w:color="000000"/>
              <w:bottom w:val="single" w:sz="4" w:space="0" w:color="000000"/>
              <w:right w:val="single" w:sz="4" w:space="0" w:color="000000"/>
            </w:tcBorders>
          </w:tcPr>
          <w:p w:rsidR="007A4EA1" w:rsidRDefault="007A4EA1" w:rsidP="0073667F">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Default="007A4EA1"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Default="007A4EA1" w:rsidP="009D18F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0503169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Default="007A4EA1" w:rsidP="00906438">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счетам %21011%</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%21012%</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%21013%</w:t>
            </w:r>
            <w:r w:rsidR="009D18FE">
              <w:rPr>
                <w:rFonts w:ascii="Times New Roman" w:hAnsi="Times New Roman" w:cs="Times New Roman"/>
                <w:sz w:val="18"/>
                <w:szCs w:val="18"/>
              </w:rPr>
              <w:t xml:space="preserve"> </w:t>
            </w:r>
            <w:r w:rsidRPr="0073667F">
              <w:rPr>
                <w:rFonts w:ascii="Times New Roman" w:hAnsi="Times New Roman" w:cs="Times New Roman"/>
                <w:sz w:val="18"/>
                <w:szCs w:val="18"/>
              </w:rPr>
              <w:t>+</w:t>
            </w:r>
            <w:r w:rsidR="009D18FE">
              <w:rPr>
                <w:rFonts w:ascii="Times New Roman" w:hAnsi="Times New Roman" w:cs="Times New Roman"/>
                <w:sz w:val="18"/>
                <w:szCs w:val="18"/>
              </w:rPr>
              <w:t xml:space="preserve"> </w:t>
            </w:r>
            <w:r w:rsidRPr="0073667F">
              <w:rPr>
                <w:rFonts w:ascii="Times New Roman" w:hAnsi="Times New Roman" w:cs="Times New Roman"/>
                <w:sz w:val="18"/>
                <w:szCs w:val="18"/>
              </w:rPr>
              <w:t>%21005%</w:t>
            </w:r>
            <w:r w:rsidR="009D18FE">
              <w:rPr>
                <w:rFonts w:ascii="Times New Roman" w:hAnsi="Times New Roman" w:cs="Times New Roman"/>
                <w:sz w:val="18"/>
                <w:szCs w:val="18"/>
              </w:rPr>
              <w:t xml:space="preserve"> + </w:t>
            </w:r>
            <w:r w:rsidRPr="0073667F">
              <w:rPr>
                <w:rFonts w:ascii="Times New Roman" w:hAnsi="Times New Roman" w:cs="Times New Roman"/>
                <w:sz w:val="18"/>
                <w:szCs w:val="18"/>
              </w:rPr>
              <w:t>%210</w:t>
            </w:r>
            <w:r>
              <w:rPr>
                <w:rFonts w:ascii="Times New Roman" w:hAnsi="Times New Roman" w:cs="Times New Roman"/>
                <w:sz w:val="18"/>
                <w:szCs w:val="18"/>
              </w:rPr>
              <w:t>Т</w:t>
            </w:r>
            <w:r w:rsidRPr="0073667F">
              <w:rPr>
                <w:rFonts w:ascii="Times New Roman" w:hAnsi="Times New Roman" w:cs="Times New Roman"/>
                <w:sz w:val="18"/>
                <w:szCs w:val="18"/>
              </w:rPr>
              <w:t>5%</w:t>
            </w:r>
          </w:p>
        </w:tc>
        <w:tc>
          <w:tcPr>
            <w:tcW w:w="709" w:type="dxa"/>
            <w:tcBorders>
              <w:top w:val="single" w:sz="4" w:space="0" w:color="000000"/>
              <w:left w:val="single" w:sz="4" w:space="0" w:color="000000"/>
              <w:bottom w:val="single" w:sz="4" w:space="0" w:color="000000"/>
            </w:tcBorders>
          </w:tcPr>
          <w:p w:rsidR="007A4EA1" w:rsidRDefault="007A4EA1" w:rsidP="0073667F">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Default="007A4EA1" w:rsidP="0073667F">
            <w:pPr>
              <w:rPr>
                <w:sz w:val="18"/>
                <w:szCs w:val="18"/>
              </w:rPr>
            </w:pPr>
            <w:r>
              <w:rPr>
                <w:sz w:val="18"/>
                <w:szCs w:val="18"/>
              </w:rPr>
              <w:t>9</w:t>
            </w:r>
          </w:p>
        </w:tc>
        <w:tc>
          <w:tcPr>
            <w:tcW w:w="425" w:type="dxa"/>
            <w:tcBorders>
              <w:top w:val="single" w:sz="4" w:space="0" w:color="000000"/>
              <w:left w:val="single" w:sz="4" w:space="0" w:color="000000"/>
              <w:bottom w:val="single" w:sz="4" w:space="0" w:color="000000"/>
            </w:tcBorders>
            <w:shd w:val="clear" w:color="auto" w:fill="auto"/>
          </w:tcPr>
          <w:p w:rsidR="007A4EA1" w:rsidRDefault="007A4EA1" w:rsidP="0073667F">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Default="007A4EA1" w:rsidP="0073667F">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Default="007A4EA1" w:rsidP="0073667F">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Default="007A4EA1" w:rsidP="0073667F">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Default="007A4EA1" w:rsidP="0073667F">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Default="007A4EA1"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по счетам %21011%</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%21012%</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%21013%</w:t>
            </w:r>
            <w:r w:rsidR="009D18FE">
              <w:rPr>
                <w:rFonts w:ascii="Times New Roman" w:hAnsi="Times New Roman" w:cs="Times New Roman"/>
                <w:sz w:val="18"/>
                <w:szCs w:val="18"/>
              </w:rPr>
              <w:t xml:space="preserve"> </w:t>
            </w:r>
            <w:r w:rsidRPr="0073667F">
              <w:rPr>
                <w:rFonts w:ascii="Times New Roman" w:hAnsi="Times New Roman" w:cs="Times New Roman"/>
                <w:sz w:val="18"/>
                <w:szCs w:val="18"/>
              </w:rPr>
              <w:t>+</w:t>
            </w:r>
            <w:r w:rsidR="009D18FE">
              <w:rPr>
                <w:rFonts w:ascii="Times New Roman" w:hAnsi="Times New Roman" w:cs="Times New Roman"/>
                <w:sz w:val="18"/>
                <w:szCs w:val="18"/>
              </w:rPr>
              <w:t xml:space="preserve"> </w:t>
            </w:r>
            <w:r w:rsidRPr="0073667F">
              <w:rPr>
                <w:rFonts w:ascii="Times New Roman" w:hAnsi="Times New Roman" w:cs="Times New Roman"/>
                <w:sz w:val="18"/>
                <w:szCs w:val="18"/>
              </w:rPr>
              <w:t>%21005%</w:t>
            </w:r>
            <w:r>
              <w:rPr>
                <w:rFonts w:ascii="Times New Roman" w:hAnsi="Times New Roman" w:cs="Times New Roman"/>
                <w:sz w:val="18"/>
                <w:szCs w:val="18"/>
              </w:rPr>
              <w:t xml:space="preserve"> в ф. 0503169 не соответствует идентичному показателю в балансе </w:t>
            </w:r>
            <w:r w:rsidR="009D18FE">
              <w:rPr>
                <w:rFonts w:ascii="Times New Roman" w:hAnsi="Times New Roman" w:cs="Times New Roman"/>
                <w:sz w:val="18"/>
                <w:szCs w:val="18"/>
              </w:rPr>
              <w:t xml:space="preserve">– </w:t>
            </w:r>
            <w:r>
              <w:rPr>
                <w:rFonts w:ascii="Times New Roman" w:hAnsi="Times New Roman" w:cs="Times New Roman"/>
                <w:sz w:val="18"/>
                <w:szCs w:val="18"/>
              </w:rPr>
              <w:t xml:space="preserve">недопустимо </w:t>
            </w:r>
          </w:p>
        </w:tc>
        <w:tc>
          <w:tcPr>
            <w:tcW w:w="422" w:type="dxa"/>
            <w:tcBorders>
              <w:top w:val="single" w:sz="4" w:space="0" w:color="000000"/>
              <w:left w:val="single" w:sz="4" w:space="0" w:color="000000"/>
              <w:bottom w:val="single" w:sz="4" w:space="0" w:color="000000"/>
              <w:right w:val="single" w:sz="4" w:space="0" w:color="000000"/>
            </w:tcBorders>
          </w:tcPr>
          <w:p w:rsidR="007A4EA1" w:rsidRDefault="003E49BB" w:rsidP="0073667F">
            <w:pPr>
              <w:pStyle w:val="ConsPlusCell"/>
              <w:snapToGrid w:val="0"/>
              <w:rPr>
                <w:rFonts w:ascii="Times New Roman" w:hAnsi="Times New Roman" w:cs="Times New Roman"/>
                <w:sz w:val="18"/>
                <w:szCs w:val="18"/>
              </w:rPr>
            </w:pPr>
            <w:r>
              <w:rPr>
                <w:rFonts w:ascii="Times New Roman" w:hAnsi="Times New Roman" w:cs="Times New Roman"/>
                <w:sz w:val="18"/>
                <w:szCs w:val="18"/>
              </w:rPr>
              <w:t>П</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73667F">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155.1</w:t>
            </w:r>
          </w:p>
        </w:tc>
        <w:tc>
          <w:tcPr>
            <w:tcW w:w="426" w:type="dxa"/>
            <w:tcBorders>
              <w:left w:val="single" w:sz="4" w:space="0" w:color="000000"/>
              <w:bottom w:val="single" w:sz="4" w:space="0" w:color="000000"/>
            </w:tcBorders>
            <w:shd w:val="clear" w:color="auto" w:fill="auto"/>
          </w:tcPr>
          <w:p w:rsidR="007A4EA1" w:rsidRPr="00A1781D" w:rsidRDefault="007A4EA1" w:rsidP="00470C3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470C36" w:rsidRDefault="007A4EA1"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470C36"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8B03EF" w:rsidRDefault="007A4EA1"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sidRPr="006A68D4">
              <w:rPr>
                <w:rFonts w:ascii="Times New Roman" w:hAnsi="Times New Roman" w:cs="Times New Roman"/>
                <w:sz w:val="18"/>
                <w:szCs w:val="18"/>
              </w:rPr>
              <w:t>%</w:t>
            </w:r>
            <w:r>
              <w:rPr>
                <w:rFonts w:ascii="Times New Roman" w:hAnsi="Times New Roman" w:cs="Times New Roman"/>
                <w:sz w:val="18"/>
                <w:szCs w:val="18"/>
              </w:rPr>
              <w:t>205</w:t>
            </w:r>
            <w:r w:rsidRPr="006A68D4">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sidRPr="006A68D4">
              <w:rPr>
                <w:rFonts w:ascii="Times New Roman" w:hAnsi="Times New Roman" w:cs="Times New Roman"/>
                <w:sz w:val="18"/>
                <w:szCs w:val="18"/>
              </w:rPr>
              <w:t>%</w:t>
            </w:r>
            <w:r>
              <w:rPr>
                <w:rFonts w:ascii="Times New Roman" w:hAnsi="Times New Roman" w:cs="Times New Roman"/>
                <w:sz w:val="18"/>
                <w:szCs w:val="18"/>
              </w:rPr>
              <w:t>209</w:t>
            </w:r>
            <w:r w:rsidRPr="006A68D4">
              <w:rPr>
                <w:rFonts w:ascii="Times New Roman" w:hAnsi="Times New Roman" w:cs="Times New Roman"/>
                <w:sz w:val="18"/>
                <w:szCs w:val="18"/>
              </w:rPr>
              <w:t>%</w:t>
            </w:r>
          </w:p>
        </w:tc>
        <w:tc>
          <w:tcPr>
            <w:tcW w:w="709"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9D18FE">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w:t>
            </w:r>
            <w:proofErr w:type="gramStart"/>
            <w:r>
              <w:rPr>
                <w:rFonts w:ascii="Times New Roman" w:hAnsi="Times New Roman" w:cs="Times New Roman"/>
                <w:sz w:val="18"/>
                <w:szCs w:val="18"/>
              </w:rPr>
              <w:t>счетам  020500000</w:t>
            </w:r>
            <w:proofErr w:type="gramEnd"/>
            <w:r>
              <w:rPr>
                <w:rFonts w:ascii="Times New Roman" w:hAnsi="Times New Roman" w:cs="Times New Roman"/>
                <w:sz w:val="18"/>
                <w:szCs w:val="18"/>
              </w:rPr>
              <w:t xml:space="preserve"> + 020900000 (долгосрочная) </w:t>
            </w:r>
            <w:r w:rsidRPr="00A1781D">
              <w:rPr>
                <w:rFonts w:ascii="Times New Roman" w:hAnsi="Times New Roman" w:cs="Times New Roman"/>
                <w:sz w:val="18"/>
                <w:szCs w:val="18"/>
              </w:rPr>
              <w:t xml:space="preserve">ф. 0503169 не соответствует балансовым данным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155.2</w:t>
            </w:r>
          </w:p>
        </w:tc>
        <w:tc>
          <w:tcPr>
            <w:tcW w:w="426" w:type="dxa"/>
            <w:tcBorders>
              <w:left w:val="single" w:sz="4" w:space="0" w:color="000000"/>
              <w:bottom w:val="single" w:sz="4" w:space="0" w:color="000000"/>
            </w:tcBorders>
            <w:shd w:val="clear" w:color="auto" w:fill="auto"/>
          </w:tcPr>
          <w:p w:rsidR="007A4EA1" w:rsidRPr="00A1781D" w:rsidRDefault="007A4EA1" w:rsidP="00470C3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470C36" w:rsidRDefault="007A4EA1"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251</w:t>
            </w:r>
          </w:p>
        </w:tc>
        <w:tc>
          <w:tcPr>
            <w:tcW w:w="1133"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470C36" w:rsidRDefault="007A4EA1" w:rsidP="009D18F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8B03EF" w:rsidRDefault="007A4EA1" w:rsidP="00470C36">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 </w:t>
            </w:r>
            <w:r w:rsidRPr="00A1781D">
              <w:rPr>
                <w:rFonts w:ascii="Times New Roman" w:hAnsi="Times New Roman" w:cs="Times New Roman"/>
                <w:sz w:val="18"/>
                <w:szCs w:val="18"/>
              </w:rPr>
              <w:t xml:space="preserve">по счетам </w:t>
            </w:r>
            <w:r>
              <w:rPr>
                <w:rFonts w:ascii="Times New Roman" w:hAnsi="Times New Roman" w:cs="Times New Roman"/>
                <w:sz w:val="18"/>
                <w:szCs w:val="18"/>
                <w:lang w:val="en-US"/>
              </w:rPr>
              <w:t>%</w:t>
            </w:r>
            <w:r>
              <w:rPr>
                <w:rFonts w:ascii="Times New Roman" w:hAnsi="Times New Roman" w:cs="Times New Roman"/>
                <w:sz w:val="18"/>
                <w:szCs w:val="18"/>
              </w:rPr>
              <w:t>205</w:t>
            </w:r>
            <w:r>
              <w:rPr>
                <w:rFonts w:ascii="Times New Roman" w:hAnsi="Times New Roman" w:cs="Times New Roman"/>
                <w:sz w:val="18"/>
                <w:szCs w:val="18"/>
                <w:lang w:val="en-US"/>
              </w:rPr>
              <w:t>%</w:t>
            </w:r>
            <w:r w:rsidR="009D18FE">
              <w:rPr>
                <w:rFonts w:ascii="Times New Roman" w:hAnsi="Times New Roman" w:cs="Times New Roman"/>
                <w:sz w:val="18"/>
                <w:szCs w:val="18"/>
              </w:rPr>
              <w:t xml:space="preserve"> </w:t>
            </w:r>
            <w:r>
              <w:rPr>
                <w:rFonts w:ascii="Times New Roman" w:hAnsi="Times New Roman" w:cs="Times New Roman"/>
                <w:sz w:val="18"/>
                <w:szCs w:val="18"/>
              </w:rPr>
              <w:t>+</w:t>
            </w:r>
            <w:r w:rsidR="009D18FE">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209</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конец отчетного периода по </w:t>
            </w:r>
            <w:proofErr w:type="gramStart"/>
            <w:r>
              <w:rPr>
                <w:rFonts w:ascii="Times New Roman" w:hAnsi="Times New Roman" w:cs="Times New Roman"/>
                <w:sz w:val="18"/>
                <w:szCs w:val="18"/>
              </w:rPr>
              <w:t>счетам  020500000</w:t>
            </w:r>
            <w:proofErr w:type="gramEnd"/>
            <w:r>
              <w:rPr>
                <w:rFonts w:ascii="Times New Roman" w:hAnsi="Times New Roman" w:cs="Times New Roman"/>
                <w:sz w:val="18"/>
                <w:szCs w:val="18"/>
              </w:rPr>
              <w:t xml:space="preserve"> + 020900000 (долгосрочная) </w:t>
            </w:r>
            <w:r w:rsidRPr="00A1781D">
              <w:rPr>
                <w:rFonts w:ascii="Times New Roman" w:hAnsi="Times New Roman" w:cs="Times New Roman"/>
                <w:sz w:val="18"/>
                <w:szCs w:val="18"/>
              </w:rPr>
              <w:t xml:space="preserve">ф. 0503169 не соответствует балансовым данным </w:t>
            </w:r>
            <w:r w:rsidR="009D18FE">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155.3</w:t>
            </w:r>
          </w:p>
        </w:tc>
        <w:tc>
          <w:tcPr>
            <w:tcW w:w="426" w:type="dxa"/>
            <w:tcBorders>
              <w:left w:val="single" w:sz="4" w:space="0" w:color="000000"/>
              <w:bottom w:val="single" w:sz="4" w:space="0" w:color="000000"/>
            </w:tcBorders>
            <w:shd w:val="clear" w:color="auto" w:fill="auto"/>
          </w:tcPr>
          <w:p w:rsidR="007A4EA1" w:rsidRPr="00A1781D" w:rsidRDefault="007A4EA1" w:rsidP="00470C3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470C36" w:rsidRDefault="007A4EA1"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470C36"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8B03EF"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208%</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w:t>
            </w:r>
            <w:proofErr w:type="gramStart"/>
            <w:r>
              <w:rPr>
                <w:rFonts w:ascii="Times New Roman" w:hAnsi="Times New Roman" w:cs="Times New Roman"/>
                <w:sz w:val="18"/>
                <w:szCs w:val="18"/>
              </w:rPr>
              <w:t>счетам  020600000</w:t>
            </w:r>
            <w:proofErr w:type="gramEnd"/>
            <w:r>
              <w:rPr>
                <w:rFonts w:ascii="Times New Roman" w:hAnsi="Times New Roman" w:cs="Times New Roman"/>
                <w:sz w:val="18"/>
                <w:szCs w:val="18"/>
              </w:rPr>
              <w:t xml:space="preserve"> + 020800000</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 xml:space="preserve">030300000 (долгосрочная) </w:t>
            </w:r>
            <w:r w:rsidRPr="00A1781D">
              <w:rPr>
                <w:rFonts w:ascii="Times New Roman" w:hAnsi="Times New Roman" w:cs="Times New Roman"/>
                <w:sz w:val="18"/>
                <w:szCs w:val="18"/>
              </w:rPr>
              <w:t xml:space="preserve">ф. 0503169 не соответствует балансовым данным </w:t>
            </w:r>
            <w:r w:rsidR="00A930E3">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155.4</w:t>
            </w:r>
          </w:p>
        </w:tc>
        <w:tc>
          <w:tcPr>
            <w:tcW w:w="426" w:type="dxa"/>
            <w:tcBorders>
              <w:left w:val="single" w:sz="4" w:space="0" w:color="000000"/>
              <w:bottom w:val="single" w:sz="4" w:space="0" w:color="000000"/>
            </w:tcBorders>
            <w:shd w:val="clear" w:color="auto" w:fill="auto"/>
          </w:tcPr>
          <w:p w:rsidR="007A4EA1" w:rsidRPr="00A1781D" w:rsidRDefault="007A4EA1" w:rsidP="00470C3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470C36" w:rsidRDefault="007A4EA1"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261</w:t>
            </w:r>
          </w:p>
        </w:tc>
        <w:tc>
          <w:tcPr>
            <w:tcW w:w="1133"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470C36"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8B03EF" w:rsidRDefault="007A4EA1" w:rsidP="00A930E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w:t>
            </w:r>
            <w:r>
              <w:rPr>
                <w:rFonts w:ascii="Times New Roman" w:hAnsi="Times New Roman" w:cs="Times New Roman"/>
                <w:sz w:val="18"/>
                <w:szCs w:val="18"/>
                <w:lang w:val="en-US"/>
              </w:rPr>
              <w:t xml:space="preserve"> </w:t>
            </w:r>
            <w:r>
              <w:rPr>
                <w:rFonts w:ascii="Times New Roman" w:hAnsi="Times New Roman" w:cs="Times New Roman"/>
                <w:sz w:val="18"/>
                <w:szCs w:val="18"/>
              </w:rPr>
              <w:t xml:space="preserve">итого по счетам </w:t>
            </w:r>
            <w:r>
              <w:rPr>
                <w:rFonts w:ascii="Times New Roman" w:hAnsi="Times New Roman" w:cs="Times New Roman"/>
                <w:sz w:val="18"/>
                <w:szCs w:val="18"/>
                <w:lang w:val="en-US"/>
              </w:rPr>
              <w:t>%</w:t>
            </w:r>
            <w:r>
              <w:rPr>
                <w:rFonts w:ascii="Times New Roman" w:hAnsi="Times New Roman" w:cs="Times New Roman"/>
                <w:sz w:val="18"/>
                <w:szCs w:val="18"/>
              </w:rPr>
              <w:t>206</w:t>
            </w:r>
            <w:r>
              <w:rPr>
                <w:rFonts w:ascii="Times New Roman" w:hAnsi="Times New Roman" w:cs="Times New Roman"/>
                <w:sz w:val="18"/>
                <w:szCs w:val="18"/>
                <w:lang w:val="en-US"/>
              </w:rPr>
              <w:t>%</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208%</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lang w:val="en-US"/>
              </w:rPr>
              <w:t>%</w:t>
            </w:r>
            <w:r>
              <w:rPr>
                <w:rFonts w:ascii="Times New Roman" w:hAnsi="Times New Roman" w:cs="Times New Roman"/>
                <w:sz w:val="18"/>
                <w:szCs w:val="18"/>
              </w:rPr>
              <w:t>303</w:t>
            </w:r>
            <w:r>
              <w:rPr>
                <w:rFonts w:ascii="Times New Roman" w:hAnsi="Times New Roman" w:cs="Times New Roman"/>
                <w:sz w:val="18"/>
                <w:szCs w:val="18"/>
                <w:lang w:val="en-US"/>
              </w:rPr>
              <w:t>%</w:t>
            </w:r>
          </w:p>
        </w:tc>
        <w:tc>
          <w:tcPr>
            <w:tcW w:w="709"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A930E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на конец отчетного периода по счетам 020600000 + 020800000</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 xml:space="preserve">030300000 (долгосрочная) </w:t>
            </w:r>
            <w:r w:rsidRPr="00A1781D">
              <w:rPr>
                <w:rFonts w:ascii="Times New Roman" w:hAnsi="Times New Roman" w:cs="Times New Roman"/>
                <w:sz w:val="18"/>
                <w:szCs w:val="18"/>
              </w:rPr>
              <w:t xml:space="preserve">ф. 0503169 не соответствует балансовым данным </w:t>
            </w:r>
            <w:r w:rsidR="00A930E3">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155.5</w:t>
            </w:r>
          </w:p>
        </w:tc>
        <w:tc>
          <w:tcPr>
            <w:tcW w:w="426" w:type="dxa"/>
            <w:tcBorders>
              <w:left w:val="single" w:sz="4" w:space="0" w:color="000000"/>
              <w:bottom w:val="single" w:sz="4" w:space="0" w:color="000000"/>
            </w:tcBorders>
            <w:shd w:val="clear" w:color="auto" w:fill="auto"/>
          </w:tcPr>
          <w:p w:rsidR="007A4EA1" w:rsidRPr="00A1781D" w:rsidRDefault="007A4EA1" w:rsidP="00470C3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470C36" w:rsidRDefault="007A4EA1"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3</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470C36"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8B03EF"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%208%</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%30402%</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%30403%</w:t>
            </w:r>
          </w:p>
        </w:tc>
        <w:tc>
          <w:tcPr>
            <w:tcW w:w="709"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3</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62622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Сумма остатков на начало года по </w:t>
            </w:r>
            <w:proofErr w:type="gramStart"/>
            <w:r>
              <w:rPr>
                <w:rFonts w:ascii="Times New Roman" w:hAnsi="Times New Roman" w:cs="Times New Roman"/>
                <w:sz w:val="18"/>
                <w:szCs w:val="18"/>
              </w:rPr>
              <w:t>счетам  030200000</w:t>
            </w:r>
            <w:proofErr w:type="gramEnd"/>
            <w:r>
              <w:rPr>
                <w:rFonts w:ascii="Times New Roman" w:hAnsi="Times New Roman" w:cs="Times New Roman"/>
                <w:sz w:val="18"/>
                <w:szCs w:val="18"/>
              </w:rPr>
              <w:t xml:space="preserve"> + 020800000</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030402000</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 xml:space="preserve">030403000 (долгосрочная) </w:t>
            </w:r>
            <w:r w:rsidRPr="00A1781D">
              <w:rPr>
                <w:rFonts w:ascii="Times New Roman" w:hAnsi="Times New Roman" w:cs="Times New Roman"/>
                <w:sz w:val="18"/>
                <w:szCs w:val="18"/>
              </w:rPr>
              <w:t xml:space="preserve">ф. 0503169 не соответствует балансовым данным </w:t>
            </w:r>
            <w:r w:rsidR="00A930E3">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p>
        </w:tc>
      </w:tr>
      <w:tr w:rsidR="007A4EA1" w:rsidRPr="00A1781D" w:rsidTr="000A3FE6">
        <w:trPr>
          <w:cantSplit/>
          <w:trHeight w:val="720"/>
        </w:trPr>
        <w:tc>
          <w:tcPr>
            <w:tcW w:w="560" w:type="dxa"/>
            <w:tcBorders>
              <w:left w:val="single" w:sz="4" w:space="0" w:color="000000"/>
              <w:bottom w:val="single" w:sz="4" w:space="0" w:color="000000"/>
            </w:tcBorders>
          </w:tcPr>
          <w:p w:rsidR="007A4EA1" w:rsidRPr="00A1781D" w:rsidRDefault="007A4EA1" w:rsidP="00470C3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155.6</w:t>
            </w:r>
          </w:p>
        </w:tc>
        <w:tc>
          <w:tcPr>
            <w:tcW w:w="426" w:type="dxa"/>
            <w:tcBorders>
              <w:left w:val="single" w:sz="4" w:space="0" w:color="000000"/>
              <w:bottom w:val="single" w:sz="4" w:space="0" w:color="000000"/>
            </w:tcBorders>
            <w:shd w:val="clear" w:color="auto" w:fill="auto"/>
          </w:tcPr>
          <w:p w:rsidR="007A4EA1" w:rsidRPr="00A1781D" w:rsidRDefault="007A4EA1" w:rsidP="00470C36">
            <w:pPr>
              <w:pStyle w:val="ConsPlusCell"/>
              <w:snapToGrid w:val="0"/>
              <w:jc w:val="center"/>
              <w:rPr>
                <w:rFonts w:ascii="Times New Roman" w:hAnsi="Times New Roman" w:cs="Times New Roman"/>
                <w:sz w:val="18"/>
                <w:szCs w:val="18"/>
              </w:rPr>
            </w:pPr>
          </w:p>
        </w:tc>
        <w:tc>
          <w:tcPr>
            <w:tcW w:w="1154" w:type="dxa"/>
            <w:tcBorders>
              <w:left w:val="single" w:sz="4" w:space="0" w:color="000000"/>
              <w:bottom w:val="single" w:sz="4" w:space="0" w:color="000000"/>
              <w:right w:val="single" w:sz="4" w:space="0" w:color="000000"/>
            </w:tcBorders>
          </w:tcPr>
          <w:p w:rsidR="007A4EA1" w:rsidRPr="00470C36" w:rsidRDefault="007A4EA1" w:rsidP="00470C36">
            <w:pPr>
              <w:pStyle w:val="ConsPlusCell"/>
              <w:snapToGrid w:val="0"/>
              <w:rPr>
                <w:rFonts w:ascii="Times New Roman" w:hAnsi="Times New Roman" w:cs="Times New Roman"/>
                <w:sz w:val="18"/>
                <w:szCs w:val="18"/>
              </w:rPr>
            </w:pPr>
            <w:r w:rsidRPr="00CB34F9">
              <w:rPr>
                <w:rFonts w:ascii="Times New Roman" w:hAnsi="Times New Roman" w:cs="Times New Roman"/>
                <w:sz w:val="18"/>
                <w:szCs w:val="18"/>
              </w:rPr>
              <w:t>0503130</w:t>
            </w:r>
          </w:p>
        </w:tc>
        <w:tc>
          <w:tcPr>
            <w:tcW w:w="99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411</w:t>
            </w:r>
          </w:p>
        </w:tc>
        <w:tc>
          <w:tcPr>
            <w:tcW w:w="1133"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6</w:t>
            </w:r>
          </w:p>
        </w:tc>
        <w:tc>
          <w:tcPr>
            <w:tcW w:w="426" w:type="dxa"/>
            <w:tcBorders>
              <w:top w:val="single" w:sz="4" w:space="0" w:color="000000"/>
              <w:left w:val="single" w:sz="4" w:space="0" w:color="000000"/>
              <w:bottom w:val="single" w:sz="4" w:space="0" w:color="000000"/>
            </w:tcBorders>
            <w:shd w:val="clear" w:color="auto" w:fill="auto"/>
          </w:tcPr>
          <w:p w:rsidR="007A4EA1" w:rsidRPr="00A1781D"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right w:val="single" w:sz="4" w:space="0" w:color="000000"/>
            </w:tcBorders>
          </w:tcPr>
          <w:p w:rsidR="007A4EA1" w:rsidRPr="00470C36"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7A4EA1" w:rsidRPr="008B03EF" w:rsidRDefault="007A4EA1" w:rsidP="00A930E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w:t>
            </w:r>
            <w:r>
              <w:rPr>
                <w:rFonts w:ascii="Times New Roman" w:hAnsi="Times New Roman" w:cs="Times New Roman"/>
                <w:sz w:val="18"/>
                <w:szCs w:val="18"/>
              </w:rPr>
              <w:t>%</w:t>
            </w:r>
            <w:r w:rsidRPr="00A1781D">
              <w:rPr>
                <w:rFonts w:ascii="Times New Roman" w:hAnsi="Times New Roman" w:cs="Times New Roman"/>
                <w:sz w:val="18"/>
                <w:szCs w:val="18"/>
              </w:rPr>
              <w:t>302</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%208%</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%30402%</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%30403%</w:t>
            </w:r>
          </w:p>
        </w:tc>
        <w:tc>
          <w:tcPr>
            <w:tcW w:w="709"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7A4EA1" w:rsidRPr="008B03EF" w:rsidRDefault="007A4EA1" w:rsidP="00470C36">
            <w:pPr>
              <w:rPr>
                <w:sz w:val="18"/>
                <w:szCs w:val="18"/>
              </w:rPr>
            </w:pPr>
            <w:r>
              <w:rPr>
                <w:sz w:val="18"/>
                <w:szCs w:val="18"/>
              </w:rPr>
              <w:t>10</w:t>
            </w:r>
          </w:p>
        </w:tc>
        <w:tc>
          <w:tcPr>
            <w:tcW w:w="425" w:type="dxa"/>
            <w:tcBorders>
              <w:top w:val="single" w:sz="4" w:space="0" w:color="000000"/>
              <w:left w:val="single" w:sz="4" w:space="0" w:color="000000"/>
              <w:bottom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989" w:type="dxa"/>
            <w:tcBorders>
              <w:top w:val="single" w:sz="4" w:space="0" w:color="000000"/>
              <w:left w:val="single" w:sz="4" w:space="0" w:color="000000"/>
              <w:bottom w:val="single" w:sz="4" w:space="0" w:color="000000"/>
              <w:right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705" w:type="dxa"/>
            <w:tcBorders>
              <w:top w:val="single" w:sz="4" w:space="0" w:color="000000"/>
              <w:left w:val="single" w:sz="4" w:space="0" w:color="000000"/>
              <w:bottom w:val="single" w:sz="4" w:space="0" w:color="000000"/>
            </w:tcBorders>
          </w:tcPr>
          <w:p w:rsidR="007A4EA1" w:rsidRPr="00A1781D" w:rsidRDefault="007A4EA1" w:rsidP="00470C36">
            <w:pPr>
              <w:pStyle w:val="ConsPlusCell"/>
              <w:snapToGrid w:val="0"/>
              <w:rPr>
                <w:rFonts w:ascii="Times New Roman" w:hAnsi="Times New Roman" w:cs="Times New Roman"/>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Pr>
          <w:p w:rsidR="007A4EA1" w:rsidRPr="00A1781D" w:rsidRDefault="007A4EA1" w:rsidP="00470C36">
            <w:pPr>
              <w:pStyle w:val="ConsPlusCell"/>
              <w:snapToGrid w:val="0"/>
              <w:rPr>
                <w:rFonts w:ascii="Times New Roman" w:hAnsi="Times New Roman" w:cs="Times New Roman"/>
                <w:sz w:val="18"/>
                <w:szCs w:val="18"/>
              </w:rPr>
            </w:pPr>
          </w:p>
        </w:tc>
        <w:tc>
          <w:tcPr>
            <w:tcW w:w="1849" w:type="dxa"/>
            <w:tcBorders>
              <w:top w:val="single" w:sz="4" w:space="0" w:color="000000"/>
              <w:left w:val="single" w:sz="4" w:space="0" w:color="000000"/>
              <w:bottom w:val="single" w:sz="4" w:space="0" w:color="000000"/>
              <w:right w:val="single" w:sz="4" w:space="0" w:color="000000"/>
            </w:tcBorders>
          </w:tcPr>
          <w:p w:rsidR="007A4EA1" w:rsidRPr="00A1781D" w:rsidRDefault="007A4EA1" w:rsidP="00A930E3">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остатков на конец отчетного периода по счетам 030200000 + 020800000</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030402000</w:t>
            </w:r>
            <w:r w:rsidR="00A930E3">
              <w:rPr>
                <w:rFonts w:ascii="Times New Roman" w:hAnsi="Times New Roman" w:cs="Times New Roman"/>
                <w:sz w:val="18"/>
                <w:szCs w:val="18"/>
              </w:rPr>
              <w:t xml:space="preserve"> </w:t>
            </w:r>
            <w:r>
              <w:rPr>
                <w:rFonts w:ascii="Times New Roman" w:hAnsi="Times New Roman" w:cs="Times New Roman"/>
                <w:sz w:val="18"/>
                <w:szCs w:val="18"/>
              </w:rPr>
              <w:t>+</w:t>
            </w:r>
            <w:r w:rsidR="00A930E3">
              <w:rPr>
                <w:rFonts w:ascii="Times New Roman" w:hAnsi="Times New Roman" w:cs="Times New Roman"/>
                <w:sz w:val="18"/>
                <w:szCs w:val="18"/>
              </w:rPr>
              <w:t xml:space="preserve"> </w:t>
            </w:r>
            <w:r>
              <w:rPr>
                <w:rFonts w:ascii="Times New Roman" w:hAnsi="Times New Roman" w:cs="Times New Roman"/>
                <w:sz w:val="18"/>
                <w:szCs w:val="18"/>
              </w:rPr>
              <w:t xml:space="preserve">030403000 (долгосрочная) </w:t>
            </w:r>
            <w:r w:rsidRPr="00A1781D">
              <w:rPr>
                <w:rFonts w:ascii="Times New Roman" w:hAnsi="Times New Roman" w:cs="Times New Roman"/>
                <w:sz w:val="18"/>
                <w:szCs w:val="18"/>
              </w:rPr>
              <w:t xml:space="preserve">ф. 0503169 не соответствует балансовым данным </w:t>
            </w:r>
            <w:r w:rsidR="00A930E3">
              <w:rPr>
                <w:rFonts w:ascii="Times New Roman" w:hAnsi="Times New Roman" w:cs="Times New Roman"/>
                <w:sz w:val="18"/>
                <w:szCs w:val="18"/>
              </w:rPr>
              <w:t>–</w:t>
            </w:r>
            <w:r w:rsidRPr="00A1781D">
              <w:rPr>
                <w:rFonts w:ascii="Times New Roman" w:hAnsi="Times New Roman" w:cs="Times New Roman"/>
                <w:sz w:val="18"/>
                <w:szCs w:val="18"/>
              </w:rPr>
              <w:t>недопустимо</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422" w:type="dxa"/>
            <w:tcBorders>
              <w:top w:val="single" w:sz="4" w:space="0" w:color="000000"/>
              <w:left w:val="single" w:sz="4" w:space="0" w:color="000000"/>
              <w:bottom w:val="single" w:sz="4" w:space="0" w:color="000000"/>
              <w:right w:val="single" w:sz="4" w:space="0" w:color="000000"/>
            </w:tcBorders>
          </w:tcPr>
          <w:p w:rsidR="007A4EA1" w:rsidRDefault="007A4EA1" w:rsidP="00470C36">
            <w:pPr>
              <w:pStyle w:val="ConsPlusCell"/>
              <w:snapToGrid w:val="0"/>
              <w:rPr>
                <w:rFonts w:ascii="Times New Roman" w:hAnsi="Times New Roman" w:cs="Times New Roman"/>
                <w:sz w:val="18"/>
                <w:szCs w:val="18"/>
              </w:rPr>
            </w:pPr>
          </w:p>
        </w:tc>
      </w:tr>
    </w:tbl>
    <w:p w:rsidR="00264802" w:rsidRDefault="00264802">
      <w:r>
        <w:br w:type="column"/>
      </w:r>
    </w:p>
    <w:p w:rsidR="00264802" w:rsidRDefault="00264802"/>
    <w:tbl>
      <w:tblPr>
        <w:tblW w:w="15251" w:type="dxa"/>
        <w:tblInd w:w="212" w:type="dxa"/>
        <w:tblLayout w:type="fixed"/>
        <w:tblCellMar>
          <w:left w:w="70" w:type="dxa"/>
          <w:right w:w="70" w:type="dxa"/>
        </w:tblCellMar>
        <w:tblLook w:val="0000" w:firstRow="0" w:lastRow="0" w:firstColumn="0" w:lastColumn="0" w:noHBand="0" w:noVBand="0"/>
      </w:tblPr>
      <w:tblGrid>
        <w:gridCol w:w="461"/>
        <w:gridCol w:w="363"/>
        <w:gridCol w:w="877"/>
        <w:gridCol w:w="992"/>
        <w:gridCol w:w="766"/>
        <w:gridCol w:w="85"/>
        <w:gridCol w:w="601"/>
        <w:gridCol w:w="363"/>
        <w:gridCol w:w="794"/>
        <w:gridCol w:w="1276"/>
        <w:gridCol w:w="793"/>
        <w:gridCol w:w="567"/>
        <w:gridCol w:w="567"/>
        <w:gridCol w:w="521"/>
        <w:gridCol w:w="46"/>
        <w:gridCol w:w="799"/>
        <w:gridCol w:w="703"/>
        <w:gridCol w:w="708"/>
        <w:gridCol w:w="2835"/>
        <w:gridCol w:w="567"/>
        <w:gridCol w:w="567"/>
      </w:tblGrid>
      <w:tr w:rsidR="00DC1EFF" w:rsidRPr="00DC1EFF" w:rsidTr="0070347E">
        <w:trPr>
          <w:cantSplit/>
          <w:trHeight w:val="360"/>
          <w:tblHeader/>
        </w:trPr>
        <w:tc>
          <w:tcPr>
            <w:tcW w:w="461"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 новая ред.</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jc w:val="center"/>
              <w:rPr>
                <w:rFonts w:ascii="Times New Roman" w:hAnsi="Times New Roman" w:cs="Times New Roman"/>
                <w:sz w:val="16"/>
                <w:szCs w:val="16"/>
              </w:rPr>
            </w:pPr>
            <w:r w:rsidRPr="00DC1EFF">
              <w:rPr>
                <w:rFonts w:ascii="Times New Roman" w:hAnsi="Times New Roman" w:cs="Times New Roman"/>
                <w:sz w:val="16"/>
                <w:szCs w:val="16"/>
              </w:rPr>
              <w:t>№п/п пред. ред.</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Код формы</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w:t>
            </w:r>
          </w:p>
        </w:tc>
        <w:tc>
          <w:tcPr>
            <w:tcW w:w="766"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A930E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9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Соотношение</w:t>
            </w:r>
          </w:p>
        </w:tc>
        <w:tc>
          <w:tcPr>
            <w:tcW w:w="521"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Связанная форма</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Показатель связанной формы</w:t>
            </w:r>
          </w:p>
        </w:tc>
        <w:tc>
          <w:tcPr>
            <w:tcW w:w="703" w:type="dxa"/>
            <w:tcBorders>
              <w:top w:val="single" w:sz="4" w:space="0" w:color="000000"/>
              <w:left w:val="single" w:sz="4" w:space="0" w:color="000000"/>
              <w:bottom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Строка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Графа</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Контроль показателей</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Тип контроля</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3C7BC3">
            <w:pPr>
              <w:pStyle w:val="ConsPlusCell"/>
              <w:snapToGrid w:val="0"/>
              <w:rPr>
                <w:rFonts w:ascii="Times New Roman" w:hAnsi="Times New Roman" w:cs="Times New Roman"/>
                <w:sz w:val="16"/>
                <w:szCs w:val="16"/>
              </w:rPr>
            </w:pPr>
            <w:r w:rsidRPr="00DC1EFF">
              <w:rPr>
                <w:rFonts w:ascii="Times New Roman" w:hAnsi="Times New Roman" w:cs="Times New Roman"/>
                <w:sz w:val="16"/>
                <w:szCs w:val="16"/>
              </w:rPr>
              <w:t>Тип субъекта</w:t>
            </w:r>
          </w:p>
        </w:tc>
      </w:tr>
      <w:tr w:rsidR="00DC1EFF" w:rsidRPr="00DC1EFF" w:rsidTr="0070347E">
        <w:trPr>
          <w:cantSplit/>
          <w:trHeight w:val="60"/>
          <w:tblHeader/>
        </w:trPr>
        <w:tc>
          <w:tcPr>
            <w:tcW w:w="461"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2</w:t>
            </w:r>
          </w:p>
        </w:tc>
        <w:tc>
          <w:tcPr>
            <w:tcW w:w="87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3</w:t>
            </w:r>
          </w:p>
        </w:tc>
        <w:tc>
          <w:tcPr>
            <w:tcW w:w="992"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4</w:t>
            </w:r>
          </w:p>
        </w:tc>
        <w:tc>
          <w:tcPr>
            <w:tcW w:w="766"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5</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7</w:t>
            </w:r>
          </w:p>
        </w:tc>
        <w:tc>
          <w:tcPr>
            <w:tcW w:w="794"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8</w:t>
            </w:r>
          </w:p>
        </w:tc>
        <w:tc>
          <w:tcPr>
            <w:tcW w:w="1276"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9</w:t>
            </w:r>
          </w:p>
        </w:tc>
        <w:tc>
          <w:tcPr>
            <w:tcW w:w="79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10</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12</w:t>
            </w:r>
          </w:p>
        </w:tc>
        <w:tc>
          <w:tcPr>
            <w:tcW w:w="521"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13</w:t>
            </w: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14</w:t>
            </w:r>
          </w:p>
        </w:tc>
        <w:tc>
          <w:tcPr>
            <w:tcW w:w="703" w:type="dxa"/>
            <w:tcBorders>
              <w:top w:val="single" w:sz="4" w:space="0" w:color="000000"/>
              <w:left w:val="single" w:sz="4" w:space="0" w:color="000000"/>
              <w:bottom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16</w:t>
            </w:r>
          </w:p>
        </w:tc>
        <w:tc>
          <w:tcPr>
            <w:tcW w:w="2835"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sidRPr="00DC1EFF">
              <w:rPr>
                <w:rFonts w:ascii="Times New Roman" w:hAnsi="Times New Roman" w:cs="Times New Roman"/>
                <w:sz w:val="16"/>
                <w:szCs w:val="18"/>
              </w:rPr>
              <w:t>17</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18</w:t>
            </w:r>
          </w:p>
        </w:tc>
        <w:tc>
          <w:tcPr>
            <w:tcW w:w="567" w:type="dxa"/>
            <w:tcBorders>
              <w:top w:val="single" w:sz="4" w:space="0" w:color="000000"/>
              <w:left w:val="single" w:sz="4" w:space="0" w:color="000000"/>
              <w:bottom w:val="single" w:sz="4" w:space="0" w:color="000000"/>
              <w:right w:val="single" w:sz="4" w:space="0" w:color="000000"/>
            </w:tcBorders>
          </w:tcPr>
          <w:p w:rsidR="00DC1EFF" w:rsidRPr="00DC1EFF" w:rsidRDefault="00DC1EFF" w:rsidP="00DC1EFF">
            <w:pPr>
              <w:pStyle w:val="ConsPlusCell"/>
              <w:snapToGrid w:val="0"/>
              <w:jc w:val="center"/>
              <w:rPr>
                <w:rFonts w:ascii="Times New Roman" w:hAnsi="Times New Roman" w:cs="Times New Roman"/>
                <w:sz w:val="16"/>
                <w:szCs w:val="18"/>
              </w:rPr>
            </w:pPr>
            <w:r>
              <w:rPr>
                <w:rFonts w:ascii="Times New Roman" w:hAnsi="Times New Roman" w:cs="Times New Roman"/>
                <w:sz w:val="16"/>
                <w:szCs w:val="18"/>
              </w:rPr>
              <w:t>19</w:t>
            </w:r>
          </w:p>
        </w:tc>
      </w:tr>
      <w:tr w:rsidR="00DC1EFF" w:rsidRPr="00A1781D" w:rsidTr="0070347E">
        <w:trPr>
          <w:cantSplit/>
          <w:trHeight w:val="360"/>
        </w:trPr>
        <w:tc>
          <w:tcPr>
            <w:tcW w:w="461" w:type="dxa"/>
            <w:tcBorders>
              <w:top w:val="single" w:sz="4" w:space="0" w:color="000000"/>
              <w:left w:val="single" w:sz="4" w:space="0" w:color="000000"/>
              <w:bottom w:val="single" w:sz="4" w:space="0" w:color="000000"/>
            </w:tcBorders>
          </w:tcPr>
          <w:p w:rsidR="00DC1EFF" w:rsidRPr="00A1781D" w:rsidRDefault="00DC1EFF" w:rsidP="00A24AF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115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9655A">
            <w:pPr>
              <w:pStyle w:val="ConsPlusCell"/>
              <w:snapToGrid w:val="0"/>
              <w:rPr>
                <w:rFonts w:ascii="Times New Roman" w:hAnsi="Times New Roman" w:cs="Times New Roman"/>
                <w:sz w:val="18"/>
                <w:szCs w:val="18"/>
              </w:rPr>
            </w:pPr>
            <w:r>
              <w:rPr>
                <w:rFonts w:ascii="Times New Roman" w:hAnsi="Times New Roman" w:cs="Times New Roman"/>
                <w:sz w:val="18"/>
                <w:szCs w:val="18"/>
              </w:rPr>
              <w:t>240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585D6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2042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2045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585D6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Итоговый показатель финансовых вложений </w:t>
            </w:r>
            <w:r>
              <w:rPr>
                <w:rFonts w:ascii="Times New Roman" w:hAnsi="Times New Roman" w:cs="Times New Roman"/>
                <w:sz w:val="18"/>
                <w:szCs w:val="18"/>
              </w:rPr>
              <w:t xml:space="preserve">(204%) </w:t>
            </w:r>
            <w:r w:rsidRPr="00A1781D">
              <w:rPr>
                <w:rFonts w:ascii="Times New Roman" w:hAnsi="Times New Roman" w:cs="Times New Roman"/>
                <w:sz w:val="18"/>
                <w:szCs w:val="18"/>
              </w:rPr>
              <w:t xml:space="preserve">ф. 0503171 не соответствует данным баланса </w:t>
            </w:r>
            <w:r w:rsidR="00585D65">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360"/>
        </w:trPr>
        <w:tc>
          <w:tcPr>
            <w:tcW w:w="461"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153.1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290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585D6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0503171</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D764DF">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Сумма строк «Итого по счету </w:t>
            </w:r>
            <w:r w:rsidRPr="00425A5F">
              <w:rPr>
                <w:rFonts w:ascii="Times New Roman" w:hAnsi="Times New Roman" w:cs="Times New Roman"/>
                <w:sz w:val="18"/>
                <w:szCs w:val="18"/>
              </w:rPr>
              <w:t>%</w:t>
            </w:r>
            <w:r>
              <w:rPr>
                <w:rFonts w:ascii="Times New Roman" w:hAnsi="Times New Roman" w:cs="Times New Roman"/>
                <w:sz w:val="18"/>
                <w:szCs w:val="18"/>
              </w:rPr>
              <w:t>2152</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2153</w:t>
            </w:r>
            <w:r w:rsidRPr="00425A5F">
              <w:rPr>
                <w:rFonts w:ascii="Times New Roman" w:hAnsi="Times New Roman" w:cs="Times New Roman"/>
                <w:sz w:val="18"/>
                <w:szCs w:val="18"/>
              </w:rPr>
              <w:t>%</w:t>
            </w:r>
            <w:r>
              <w:rPr>
                <w:rFonts w:ascii="Times New Roman" w:hAnsi="Times New Roman" w:cs="Times New Roman"/>
                <w:sz w:val="18"/>
                <w:szCs w:val="18"/>
              </w:rPr>
              <w:t xml:space="preserve">, </w:t>
            </w:r>
            <w:r w:rsidRPr="00425A5F">
              <w:rPr>
                <w:rFonts w:ascii="Times New Roman" w:hAnsi="Times New Roman" w:cs="Times New Roman"/>
                <w:sz w:val="18"/>
                <w:szCs w:val="18"/>
              </w:rPr>
              <w:t>%</w:t>
            </w:r>
            <w:r>
              <w:rPr>
                <w:rFonts w:ascii="Times New Roman" w:hAnsi="Times New Roman" w:cs="Times New Roman"/>
                <w:sz w:val="18"/>
                <w:szCs w:val="18"/>
              </w:rPr>
              <w:t>2155</w:t>
            </w:r>
            <w:r w:rsidRPr="00425A5F">
              <w:rPr>
                <w:rFonts w:ascii="Times New Roman" w:hAnsi="Times New Roman" w:cs="Times New Roman"/>
                <w:sz w:val="18"/>
                <w:szCs w:val="18"/>
              </w:rPr>
              <w:t>%</w:t>
            </w:r>
            <w:r>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585D6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Итоговый показатель финансовых вложений</w:t>
            </w:r>
            <w:r>
              <w:rPr>
                <w:rFonts w:ascii="Times New Roman" w:hAnsi="Times New Roman" w:cs="Times New Roman"/>
                <w:sz w:val="18"/>
                <w:szCs w:val="18"/>
              </w:rPr>
              <w:t xml:space="preserve"> (215%) </w:t>
            </w:r>
            <w:r w:rsidRPr="00A1781D">
              <w:rPr>
                <w:rFonts w:ascii="Times New Roman" w:hAnsi="Times New Roman" w:cs="Times New Roman"/>
                <w:sz w:val="18"/>
                <w:szCs w:val="18"/>
              </w:rPr>
              <w:t xml:space="preserve">ф. 0503171 не соответствует данным баланса </w:t>
            </w:r>
            <w:r w:rsidR="00585D65">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pStyle w:val="ConsPlusCell"/>
              <w:snapToGrid w:val="0"/>
              <w:rPr>
                <w:rFonts w:ascii="Times New Roman" w:hAnsi="Times New Roman" w:cs="Times New Roman"/>
                <w:sz w:val="18"/>
                <w:szCs w:val="18"/>
              </w:rPr>
            </w:pPr>
          </w:p>
        </w:tc>
      </w:tr>
      <w:tr w:rsidR="00DC1EFF" w:rsidRPr="00A1781D" w:rsidTr="0070347E">
        <w:trPr>
          <w:cantSplit/>
          <w:trHeight w:val="360"/>
        </w:trPr>
        <w:tc>
          <w:tcPr>
            <w:tcW w:w="46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123</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Гр.3 – ф. 0503130 (предыдущий год) Гр. 6</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885FAD">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 </w:t>
            </w:r>
            <w:r>
              <w:rPr>
                <w:rFonts w:ascii="Times New Roman" w:hAnsi="Times New Roman" w:cs="Times New Roman"/>
                <w:sz w:val="18"/>
                <w:szCs w:val="18"/>
              </w:rPr>
              <w:t xml:space="preserve">и </w:t>
            </w:r>
            <w:r w:rsidRPr="00A1781D">
              <w:rPr>
                <w:rFonts w:ascii="Times New Roman" w:hAnsi="Times New Roman" w:cs="Times New Roman"/>
                <w:sz w:val="18"/>
                <w:szCs w:val="18"/>
              </w:rPr>
              <w:t xml:space="preserve">не соответствует показателю в ф. 0503173 </w:t>
            </w:r>
            <w:r w:rsidR="00585D65">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9669AF" w:rsidRPr="00A1781D" w:rsidTr="0070347E">
        <w:trPr>
          <w:cantSplit/>
          <w:trHeight w:val="360"/>
        </w:trPr>
        <w:tc>
          <w:tcPr>
            <w:tcW w:w="461"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160</w:t>
            </w:r>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p w:rsidR="009669AF" w:rsidRPr="00A1781D" w:rsidRDefault="009669AF" w:rsidP="00EB530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Справка </w:t>
            </w:r>
            <w:r w:rsidRPr="009669AF">
              <w:rPr>
                <w:rFonts w:ascii="Times New Roman" w:hAnsi="Times New Roman" w:cs="Times New Roman"/>
                <w:sz w:val="18"/>
                <w:szCs w:val="18"/>
              </w:rPr>
              <w:t>о наличии имущества и обязательств на забалансовых счетах</w:t>
            </w:r>
          </w:p>
        </w:tc>
        <w:tc>
          <w:tcPr>
            <w:tcW w:w="992"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w:t>
            </w:r>
            <w:r>
              <w:rPr>
                <w:rFonts w:ascii="Times New Roman" w:hAnsi="Times New Roman" w:cs="Times New Roman"/>
                <w:sz w:val="18"/>
                <w:szCs w:val="18"/>
              </w:rPr>
              <w:t>4</w:t>
            </w:r>
            <w:r w:rsidRPr="00A1781D">
              <w:rPr>
                <w:rFonts w:ascii="Times New Roman" w:hAnsi="Times New Roman" w:cs="Times New Roman"/>
                <w:sz w:val="18"/>
                <w:szCs w:val="18"/>
              </w:rPr>
              <w:t xml:space="preserve"> – ф. 0503130 (предыдущий год) Гр. </w:t>
            </w:r>
            <w:r>
              <w:rPr>
                <w:rFonts w:ascii="Times New Roman" w:hAnsi="Times New Roman" w:cs="Times New Roman"/>
                <w:sz w:val="18"/>
                <w:szCs w:val="18"/>
              </w:rPr>
              <w:t>5</w:t>
            </w:r>
          </w:p>
        </w:tc>
        <w:tc>
          <w:tcPr>
            <w:tcW w:w="766" w:type="dxa"/>
            <w:tcBorders>
              <w:top w:val="single" w:sz="4" w:space="0" w:color="000000"/>
              <w:left w:val="single" w:sz="4" w:space="0" w:color="000000"/>
              <w:bottom w:val="single" w:sz="4" w:space="0" w:color="000000"/>
            </w:tcBorders>
          </w:tcPr>
          <w:p w:rsidR="009669AF" w:rsidRPr="00A1781D" w:rsidRDefault="009669AF" w:rsidP="00EB5305">
            <w:pPr>
              <w:pStyle w:val="ConsPlusCell"/>
              <w:snapToGrid w:val="0"/>
              <w:rPr>
                <w:rFonts w:ascii="Times New Roman" w:hAnsi="Times New Roman" w:cs="Times New Roman"/>
                <w:sz w:val="18"/>
                <w:szCs w:val="18"/>
              </w:rPr>
            </w:pPr>
            <w:r>
              <w:rPr>
                <w:rFonts w:ascii="Times New Roman" w:hAnsi="Times New Roman" w:cs="Times New Roman"/>
                <w:sz w:val="18"/>
                <w:szCs w:val="18"/>
              </w:rPr>
              <w:t>*, кроме строк 170</w:t>
            </w:r>
            <w:r w:rsidR="00EB5305">
              <w:rPr>
                <w:rFonts w:ascii="Times New Roman" w:hAnsi="Times New Roman" w:cs="Times New Roman"/>
                <w:sz w:val="18"/>
                <w:szCs w:val="18"/>
              </w:rPr>
              <w:t xml:space="preserve">, 171, 172, </w:t>
            </w:r>
            <w:r>
              <w:rPr>
                <w:rFonts w:ascii="Times New Roman" w:hAnsi="Times New Roman" w:cs="Times New Roman"/>
                <w:sz w:val="18"/>
                <w:szCs w:val="18"/>
              </w:rPr>
              <w:t>17</w:t>
            </w:r>
            <w:r w:rsidR="006525BD">
              <w:rPr>
                <w:rFonts w:ascii="Times New Roman" w:hAnsi="Times New Roman" w:cs="Times New Roman"/>
                <w:sz w:val="18"/>
                <w:szCs w:val="18"/>
              </w:rPr>
              <w:t>3</w:t>
            </w:r>
            <w:r>
              <w:rPr>
                <w:rFonts w:ascii="Times New Roman" w:hAnsi="Times New Roman" w:cs="Times New Roman"/>
                <w:sz w:val="18"/>
                <w:szCs w:val="18"/>
              </w:rPr>
              <w:t>, 180</w:t>
            </w:r>
            <w:r w:rsidR="00585D65">
              <w:rPr>
                <w:rFonts w:ascii="Times New Roman" w:hAnsi="Times New Roman" w:cs="Times New Roman"/>
                <w:sz w:val="18"/>
                <w:szCs w:val="18"/>
              </w:rPr>
              <w:t xml:space="preserve">, </w:t>
            </w:r>
            <w:r>
              <w:rPr>
                <w:rFonts w:ascii="Times New Roman" w:hAnsi="Times New Roman" w:cs="Times New Roman"/>
                <w:sz w:val="18"/>
                <w:szCs w:val="18"/>
              </w:rPr>
              <w:t>182</w:t>
            </w:r>
            <w:r w:rsidR="00585D65">
              <w:rPr>
                <w:rFonts w:ascii="Times New Roman" w:hAnsi="Times New Roman" w:cs="Times New Roman"/>
                <w:sz w:val="18"/>
                <w:szCs w:val="18"/>
              </w:rPr>
              <w:t>, 183</w:t>
            </w:r>
          </w:p>
        </w:tc>
        <w:tc>
          <w:tcPr>
            <w:tcW w:w="686"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363"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0503173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bCs/>
                <w:sz w:val="18"/>
                <w:szCs w:val="18"/>
              </w:rPr>
            </w:pPr>
            <w:r w:rsidRPr="00A1781D">
              <w:rPr>
                <w:rFonts w:ascii="Times New Roman" w:hAnsi="Times New Roman" w:cs="Times New Roman"/>
                <w:bCs/>
                <w:sz w:val="18"/>
                <w:szCs w:val="18"/>
              </w:rPr>
              <w:t xml:space="preserve">Раздел </w:t>
            </w:r>
            <w:r>
              <w:rPr>
                <w:rFonts w:ascii="Times New Roman" w:hAnsi="Times New Roman" w:cs="Times New Roman"/>
                <w:bCs/>
                <w:sz w:val="18"/>
                <w:szCs w:val="18"/>
              </w:rPr>
              <w:t>3</w:t>
            </w:r>
          </w:p>
        </w:tc>
        <w:tc>
          <w:tcPr>
            <w:tcW w:w="793" w:type="dxa"/>
            <w:tcBorders>
              <w:top w:val="single" w:sz="4" w:space="0" w:color="000000"/>
              <w:left w:val="single" w:sz="4" w:space="0" w:color="000000"/>
              <w:bottom w:val="single" w:sz="4" w:space="0" w:color="000000"/>
            </w:tcBorders>
          </w:tcPr>
          <w:p w:rsidR="009669AF" w:rsidRPr="00A1781D" w:rsidRDefault="009669AF" w:rsidP="00EB5305">
            <w:pPr>
              <w:pStyle w:val="ConsPlusCell"/>
              <w:snapToGrid w:val="0"/>
              <w:rPr>
                <w:rFonts w:ascii="Times New Roman" w:hAnsi="Times New Roman" w:cs="Times New Roman"/>
                <w:sz w:val="18"/>
                <w:szCs w:val="18"/>
              </w:rPr>
            </w:pPr>
            <w:r>
              <w:rPr>
                <w:rFonts w:ascii="Times New Roman" w:hAnsi="Times New Roman" w:cs="Times New Roman"/>
                <w:sz w:val="18"/>
                <w:szCs w:val="18"/>
              </w:rPr>
              <w:t>*, кроме строк 170</w:t>
            </w:r>
            <w:r w:rsidR="00EB5305">
              <w:rPr>
                <w:rFonts w:ascii="Times New Roman" w:hAnsi="Times New Roman" w:cs="Times New Roman"/>
                <w:sz w:val="18"/>
                <w:szCs w:val="18"/>
              </w:rPr>
              <w:t xml:space="preserve">, 171, 172, </w:t>
            </w:r>
            <w:r>
              <w:rPr>
                <w:rFonts w:ascii="Times New Roman" w:hAnsi="Times New Roman" w:cs="Times New Roman"/>
                <w:sz w:val="18"/>
                <w:szCs w:val="18"/>
              </w:rPr>
              <w:t>17</w:t>
            </w:r>
            <w:r w:rsidR="006525BD">
              <w:rPr>
                <w:rFonts w:ascii="Times New Roman" w:hAnsi="Times New Roman" w:cs="Times New Roman"/>
                <w:sz w:val="18"/>
                <w:szCs w:val="18"/>
              </w:rPr>
              <w:t>3</w:t>
            </w:r>
            <w:r>
              <w:rPr>
                <w:rFonts w:ascii="Times New Roman" w:hAnsi="Times New Roman" w:cs="Times New Roman"/>
                <w:sz w:val="18"/>
                <w:szCs w:val="18"/>
              </w:rPr>
              <w:t>, 180</w:t>
            </w:r>
            <w:r w:rsidR="00585D65">
              <w:rPr>
                <w:rFonts w:ascii="Times New Roman" w:hAnsi="Times New Roman" w:cs="Times New Roman"/>
                <w:sz w:val="18"/>
                <w:szCs w:val="18"/>
              </w:rPr>
              <w:t xml:space="preserve">, </w:t>
            </w:r>
            <w:r>
              <w:rPr>
                <w:rFonts w:ascii="Times New Roman" w:hAnsi="Times New Roman" w:cs="Times New Roman"/>
                <w:sz w:val="18"/>
                <w:szCs w:val="18"/>
              </w:rPr>
              <w:t>182</w:t>
            </w:r>
            <w:r w:rsidR="00585D65">
              <w:rPr>
                <w:rFonts w:ascii="Times New Roman" w:hAnsi="Times New Roman" w:cs="Times New Roman"/>
                <w:sz w:val="18"/>
                <w:szCs w:val="18"/>
              </w:rPr>
              <w:t>, 183</w:t>
            </w:r>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669AF" w:rsidRPr="00A1781D" w:rsidRDefault="009669AF" w:rsidP="009669AF">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9669AF" w:rsidRPr="00A1781D" w:rsidRDefault="00E75AE1" w:rsidP="00E75AE1">
            <w:pPr>
              <w:pStyle w:val="ConsPlusCell"/>
              <w:snapToGrid w:val="0"/>
              <w:rPr>
                <w:rFonts w:ascii="Times New Roman" w:hAnsi="Times New Roman" w:cs="Times New Roman"/>
                <w:sz w:val="18"/>
                <w:szCs w:val="18"/>
              </w:rPr>
            </w:pPr>
            <w:r w:rsidRPr="00E75AE1">
              <w:rPr>
                <w:rFonts w:ascii="Times New Roman" w:hAnsi="Times New Roman" w:cs="Times New Roman"/>
                <w:sz w:val="18"/>
                <w:szCs w:val="18"/>
              </w:rPr>
              <w:t xml:space="preserve">Разница входящих остатков </w:t>
            </w:r>
            <w:r>
              <w:rPr>
                <w:rFonts w:ascii="Times New Roman" w:hAnsi="Times New Roman" w:cs="Times New Roman"/>
                <w:sz w:val="18"/>
                <w:szCs w:val="18"/>
              </w:rPr>
              <w:t xml:space="preserve">по забалансовым счетам </w:t>
            </w:r>
            <w:r w:rsidRPr="00E75AE1">
              <w:rPr>
                <w:rFonts w:ascii="Times New Roman" w:hAnsi="Times New Roman" w:cs="Times New Roman"/>
                <w:sz w:val="18"/>
                <w:szCs w:val="18"/>
              </w:rPr>
              <w:t xml:space="preserve">за отчетный год и исходящих остатков за предыдущий отчетный финансовый год и не соответствует показателю в ф. 0503173 </w:t>
            </w:r>
            <w:r w:rsidR="00585D65">
              <w:rPr>
                <w:rFonts w:ascii="Times New Roman" w:hAnsi="Times New Roman" w:cs="Times New Roman"/>
                <w:sz w:val="18"/>
                <w:szCs w:val="18"/>
              </w:rPr>
              <w:t xml:space="preserve">– </w:t>
            </w:r>
            <w:r w:rsidRPr="00E75AE1">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9669AF" w:rsidRPr="00A1781D" w:rsidRDefault="009669AF" w:rsidP="009669AF">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9669AF" w:rsidRDefault="009669AF" w:rsidP="009669AF">
            <w:pPr>
              <w:pStyle w:val="ConsPlusCell"/>
              <w:snapToGrid w:val="0"/>
              <w:rPr>
                <w:rFonts w:ascii="Times New Roman" w:hAnsi="Times New Roman" w:cs="Times New Roman"/>
                <w:sz w:val="18"/>
                <w:szCs w:val="18"/>
              </w:rPr>
            </w:pPr>
          </w:p>
        </w:tc>
      </w:tr>
      <w:tr w:rsidR="00DC1EFF" w:rsidRPr="00A1781D" w:rsidTr="0070347E">
        <w:trPr>
          <w:cantSplit/>
          <w:trHeight w:val="360"/>
        </w:trPr>
        <w:tc>
          <w:tcPr>
            <w:tcW w:w="46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14</w:t>
            </w:r>
            <w:r w:rsidRPr="00A1781D">
              <w:rPr>
                <w:rFonts w:ascii="Times New Roman" w:hAnsi="Times New Roman" w:cs="Times New Roman"/>
                <w:sz w:val="18"/>
                <w:szCs w:val="18"/>
                <w:lang w:val="en-US"/>
              </w:rPr>
              <w:t>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B58A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Ф. 0503130 (текущий год) Гр.4</w:t>
            </w:r>
            <w:r w:rsidR="00EB5305">
              <w:rPr>
                <w:rFonts w:ascii="Times New Roman" w:hAnsi="Times New Roman" w:cs="Times New Roman"/>
                <w:sz w:val="18"/>
                <w:szCs w:val="18"/>
              </w:rPr>
              <w:t xml:space="preserve"> </w:t>
            </w:r>
            <w:r w:rsidRPr="00A1781D">
              <w:rPr>
                <w:rFonts w:ascii="Times New Roman" w:hAnsi="Times New Roman" w:cs="Times New Roman"/>
                <w:sz w:val="18"/>
                <w:szCs w:val="18"/>
              </w:rPr>
              <w:t>– ф. 0503130 (предыдущий год) Гр. 7</w:t>
            </w: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Pr>
                <w:rFonts w:ascii="Times New Roman" w:hAnsi="Times New Roman" w:cs="Times New Roman"/>
                <w:b/>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0503173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Раздел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r w:rsidRPr="00F51417">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b/>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b/>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9823A7">
            <w:pPr>
              <w:pStyle w:val="ConsPlusCell"/>
              <w:snapToGrid w:val="0"/>
              <w:rPr>
                <w:rFonts w:ascii="Times New Roman" w:hAnsi="Times New Roman" w:cs="Times New Roman"/>
                <w:sz w:val="18"/>
                <w:szCs w:val="18"/>
              </w:rPr>
            </w:pPr>
            <w:r>
              <w:rPr>
                <w:rFonts w:ascii="Times New Roman" w:hAnsi="Times New Roman" w:cs="Times New Roman"/>
                <w:sz w:val="18"/>
                <w:szCs w:val="18"/>
              </w:rPr>
              <w:t>Разница</w:t>
            </w:r>
            <w:r w:rsidRPr="00A1781D">
              <w:rPr>
                <w:rFonts w:ascii="Times New Roman" w:hAnsi="Times New Roman" w:cs="Times New Roman"/>
                <w:sz w:val="18"/>
                <w:szCs w:val="18"/>
              </w:rPr>
              <w:t xml:space="preserve"> </w:t>
            </w:r>
            <w:r>
              <w:rPr>
                <w:rFonts w:ascii="Times New Roman" w:hAnsi="Times New Roman" w:cs="Times New Roman"/>
                <w:sz w:val="18"/>
                <w:szCs w:val="18"/>
              </w:rPr>
              <w:t>входящих остатков баланса за отчетный год</w:t>
            </w:r>
            <w:r w:rsidRPr="00A1781D">
              <w:rPr>
                <w:rFonts w:ascii="Times New Roman" w:hAnsi="Times New Roman" w:cs="Times New Roman"/>
                <w:sz w:val="18"/>
                <w:szCs w:val="18"/>
              </w:rPr>
              <w:t xml:space="preserve"> </w:t>
            </w:r>
            <w:r>
              <w:rPr>
                <w:rFonts w:ascii="Times New Roman" w:hAnsi="Times New Roman" w:cs="Times New Roman"/>
                <w:sz w:val="18"/>
                <w:szCs w:val="18"/>
              </w:rPr>
              <w:t xml:space="preserve">и </w:t>
            </w:r>
            <w:r w:rsidRPr="00A1781D">
              <w:rPr>
                <w:rFonts w:ascii="Times New Roman" w:hAnsi="Times New Roman" w:cs="Times New Roman"/>
                <w:sz w:val="18"/>
                <w:szCs w:val="18"/>
              </w:rPr>
              <w:t>исходящих остатков баланс</w:t>
            </w:r>
            <w:r>
              <w:rPr>
                <w:rFonts w:ascii="Times New Roman" w:hAnsi="Times New Roman" w:cs="Times New Roman"/>
                <w:sz w:val="18"/>
                <w:szCs w:val="18"/>
              </w:rPr>
              <w:t>а</w:t>
            </w:r>
            <w:r w:rsidRPr="00A1781D">
              <w:rPr>
                <w:rFonts w:ascii="Times New Roman" w:hAnsi="Times New Roman" w:cs="Times New Roman"/>
                <w:sz w:val="18"/>
                <w:szCs w:val="18"/>
              </w:rPr>
              <w:t xml:space="preserve"> за предыдущий отчетный финансовый год</w:t>
            </w:r>
            <w:r>
              <w:rPr>
                <w:rFonts w:ascii="Times New Roman" w:hAnsi="Times New Roman" w:cs="Times New Roman"/>
                <w:sz w:val="18"/>
                <w:szCs w:val="18"/>
              </w:rPr>
              <w:t xml:space="preserve"> по КВД 3 </w:t>
            </w:r>
            <w:r w:rsidRPr="00A1781D">
              <w:rPr>
                <w:rFonts w:ascii="Times New Roman" w:hAnsi="Times New Roman" w:cs="Times New Roman"/>
                <w:sz w:val="18"/>
                <w:szCs w:val="18"/>
              </w:rPr>
              <w:t xml:space="preserve">не соответствует показателю в ф. 0503173 </w:t>
            </w:r>
            <w:r w:rsidR="00585D65">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1080"/>
        </w:trPr>
        <w:tc>
          <w:tcPr>
            <w:tcW w:w="46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176834">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на начало </w:t>
            </w:r>
            <w:proofErr w:type="gramStart"/>
            <w:r w:rsidRPr="00C67DDB">
              <w:rPr>
                <w:rFonts w:ascii="Times New Roman" w:hAnsi="Times New Roman" w:cs="Times New Roman"/>
                <w:sz w:val="18"/>
                <w:szCs w:val="18"/>
              </w:rPr>
              <w:t>года  в</w:t>
            </w:r>
            <w:proofErr w:type="gramEnd"/>
            <w:r w:rsidRPr="00C67DDB">
              <w:rPr>
                <w:rFonts w:ascii="Times New Roman" w:hAnsi="Times New Roman" w:cs="Times New Roman"/>
                <w:sz w:val="18"/>
                <w:szCs w:val="18"/>
              </w:rPr>
              <w:t xml:space="preserve"> балансе не соответствует идентичному показателю в ф. 0503178 </w:t>
            </w:r>
            <w:r w:rsidR="006010CA">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1080"/>
        </w:trPr>
        <w:tc>
          <w:tcPr>
            <w:tcW w:w="46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178</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6010C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203</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1 </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w:t>
            </w:r>
            <w:proofErr w:type="gramStart"/>
            <w:r w:rsidRPr="00C67DDB">
              <w:rPr>
                <w:rFonts w:ascii="Times New Roman" w:hAnsi="Times New Roman" w:cs="Times New Roman"/>
                <w:sz w:val="18"/>
                <w:szCs w:val="18"/>
              </w:rPr>
              <w:t>средств  на</w:t>
            </w:r>
            <w:proofErr w:type="gramEnd"/>
            <w:r w:rsidRPr="00C67DDB">
              <w:rPr>
                <w:rFonts w:ascii="Times New Roman" w:hAnsi="Times New Roman" w:cs="Times New Roman"/>
                <w:sz w:val="18"/>
                <w:szCs w:val="18"/>
              </w:rPr>
              <w:t xml:space="preserve"> конец отчетного периода  в балансе не соответствует идентичному показателю в ф. 0503178 </w:t>
            </w:r>
            <w:r w:rsidR="006010CA">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6010CA" w:rsidRPr="00A1781D" w:rsidTr="0070347E">
        <w:trPr>
          <w:cantSplit/>
          <w:trHeight w:val="1080"/>
        </w:trPr>
        <w:tc>
          <w:tcPr>
            <w:tcW w:w="461" w:type="dxa"/>
            <w:tcBorders>
              <w:top w:val="single" w:sz="4" w:space="0" w:color="000000"/>
              <w:left w:val="single" w:sz="4" w:space="0" w:color="000000"/>
              <w:bottom w:val="single" w:sz="4" w:space="0" w:color="000000"/>
            </w:tcBorders>
          </w:tcPr>
          <w:p w:rsidR="006010CA" w:rsidRPr="00C67DDB" w:rsidRDefault="006010CA" w:rsidP="006010CA">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w:t>
            </w:r>
            <w:r>
              <w:rPr>
                <w:rFonts w:ascii="Times New Roman" w:hAnsi="Times New Roman" w:cs="Times New Roman"/>
                <w:sz w:val="18"/>
                <w:szCs w:val="18"/>
              </w:rPr>
              <w:t>4.1</w:t>
            </w:r>
          </w:p>
        </w:tc>
        <w:tc>
          <w:tcPr>
            <w:tcW w:w="363" w:type="dxa"/>
            <w:tcBorders>
              <w:top w:val="single" w:sz="4" w:space="0" w:color="000000"/>
              <w:left w:val="single" w:sz="4" w:space="0" w:color="000000"/>
              <w:bottom w:val="single" w:sz="4" w:space="0" w:color="000000"/>
            </w:tcBorders>
            <w:shd w:val="clear" w:color="auto" w:fill="auto"/>
          </w:tcPr>
          <w:p w:rsidR="006010CA" w:rsidRPr="00C67DDB" w:rsidRDefault="006010CA" w:rsidP="006010C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6010CA" w:rsidRPr="00C67DDB" w:rsidRDefault="006010CA" w:rsidP="006010C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6010CA" w:rsidRPr="00C67DDB" w:rsidRDefault="006010CA"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sidR="00334D2C">
              <w:rPr>
                <w:rFonts w:ascii="Times New Roman" w:hAnsi="Times New Roman" w:cs="Times New Roman"/>
                <w:sz w:val="18"/>
                <w:szCs w:val="18"/>
              </w:rPr>
              <w:t>7</w:t>
            </w:r>
          </w:p>
        </w:tc>
        <w:tc>
          <w:tcPr>
            <w:tcW w:w="686" w:type="dxa"/>
            <w:gridSpan w:val="2"/>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6010CA" w:rsidRPr="00C67DDB" w:rsidRDefault="006010CA" w:rsidP="00EB530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6010CA" w:rsidRPr="00C67DDB" w:rsidRDefault="006010CA"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w:t>
            </w:r>
            <w:r>
              <w:rPr>
                <w:rFonts w:ascii="Times New Roman" w:hAnsi="Times New Roman" w:cs="Times New Roman"/>
                <w:sz w:val="18"/>
                <w:szCs w:val="18"/>
              </w:rPr>
              <w:t>3</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6010CA" w:rsidRPr="00C67DDB" w:rsidRDefault="006010CA" w:rsidP="006010C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010CA" w:rsidRPr="00C67DDB" w:rsidRDefault="006010CA" w:rsidP="006010C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w:t>
            </w:r>
            <w:r>
              <w:rPr>
                <w:rFonts w:ascii="Times New Roman" w:hAnsi="Times New Roman" w:cs="Times New Roman"/>
                <w:sz w:val="18"/>
                <w:szCs w:val="18"/>
              </w:rPr>
              <w:t>в кассе</w:t>
            </w:r>
            <w:r w:rsidRPr="00C67DDB">
              <w:rPr>
                <w:rFonts w:ascii="Times New Roman" w:hAnsi="Times New Roman" w:cs="Times New Roman"/>
                <w:sz w:val="18"/>
                <w:szCs w:val="18"/>
              </w:rPr>
              <w:t xml:space="preserve"> на начало года в балансе </w:t>
            </w:r>
            <w:r>
              <w:rPr>
                <w:rFonts w:ascii="Times New Roman" w:hAnsi="Times New Roman" w:cs="Times New Roman"/>
                <w:sz w:val="18"/>
                <w:szCs w:val="18"/>
              </w:rPr>
              <w:t>меньше</w:t>
            </w:r>
            <w:r w:rsidRPr="00C67DDB">
              <w:rPr>
                <w:rFonts w:ascii="Times New Roman" w:hAnsi="Times New Roman" w:cs="Times New Roman"/>
                <w:sz w:val="18"/>
                <w:szCs w:val="18"/>
              </w:rPr>
              <w:t xml:space="preserve"> показател</w:t>
            </w:r>
            <w:r>
              <w:rPr>
                <w:rFonts w:ascii="Times New Roman" w:hAnsi="Times New Roman" w:cs="Times New Roman"/>
                <w:sz w:val="18"/>
                <w:szCs w:val="18"/>
              </w:rPr>
              <w:t>я остатка</w:t>
            </w:r>
            <w:r w:rsidRPr="00C67DDB">
              <w:rPr>
                <w:rFonts w:ascii="Times New Roman" w:hAnsi="Times New Roman" w:cs="Times New Roman"/>
                <w:sz w:val="18"/>
                <w:szCs w:val="18"/>
              </w:rPr>
              <w:t xml:space="preserve"> в ф. 0503178 </w:t>
            </w:r>
            <w:r>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6010CA" w:rsidRDefault="006010CA" w:rsidP="006010CA">
            <w:pPr>
              <w:pStyle w:val="ConsPlusCell"/>
              <w:snapToGrid w:val="0"/>
              <w:rPr>
                <w:rFonts w:ascii="Times New Roman" w:hAnsi="Times New Roman" w:cs="Times New Roman"/>
                <w:sz w:val="18"/>
                <w:szCs w:val="18"/>
              </w:rPr>
            </w:pPr>
          </w:p>
        </w:tc>
      </w:tr>
      <w:tr w:rsidR="006010CA" w:rsidRPr="00A1781D" w:rsidTr="0070347E">
        <w:trPr>
          <w:cantSplit/>
          <w:trHeight w:val="1080"/>
        </w:trPr>
        <w:tc>
          <w:tcPr>
            <w:tcW w:w="461" w:type="dxa"/>
            <w:tcBorders>
              <w:top w:val="single" w:sz="4" w:space="0" w:color="000000"/>
              <w:left w:val="single" w:sz="4" w:space="0" w:color="000000"/>
              <w:bottom w:val="single" w:sz="4" w:space="0" w:color="000000"/>
            </w:tcBorders>
          </w:tcPr>
          <w:p w:rsidR="006010CA" w:rsidRPr="00C67DDB" w:rsidRDefault="006010CA" w:rsidP="006010CA">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274</w:t>
            </w: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6010CA" w:rsidRPr="00C67DDB" w:rsidRDefault="006010CA" w:rsidP="006010C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6010CA" w:rsidRPr="00C67DDB" w:rsidRDefault="006010CA" w:rsidP="006010C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6010CA" w:rsidRPr="00C67DDB" w:rsidRDefault="006010CA"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sidR="00334D2C">
              <w:rPr>
                <w:rFonts w:ascii="Times New Roman" w:hAnsi="Times New Roman" w:cs="Times New Roman"/>
                <w:sz w:val="18"/>
                <w:szCs w:val="18"/>
              </w:rPr>
              <w:t>7</w:t>
            </w:r>
          </w:p>
        </w:tc>
        <w:tc>
          <w:tcPr>
            <w:tcW w:w="686" w:type="dxa"/>
            <w:gridSpan w:val="2"/>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6010CA" w:rsidRPr="00C67DDB" w:rsidRDefault="006010CA" w:rsidP="00EB530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w:t>
            </w:r>
            <w:r>
              <w:rPr>
                <w:rFonts w:ascii="Times New Roman" w:hAnsi="Times New Roman" w:cs="Times New Roman"/>
                <w:sz w:val="18"/>
                <w:szCs w:val="18"/>
              </w:rPr>
              <w:t>3</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6010CA" w:rsidRPr="00C67DDB" w:rsidRDefault="006010CA" w:rsidP="006010C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010CA" w:rsidRPr="00C67DDB" w:rsidRDefault="006010CA" w:rsidP="006010C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w:t>
            </w:r>
            <w:r>
              <w:rPr>
                <w:rFonts w:ascii="Times New Roman" w:hAnsi="Times New Roman" w:cs="Times New Roman"/>
                <w:sz w:val="18"/>
                <w:szCs w:val="18"/>
              </w:rPr>
              <w:t>в кассе</w:t>
            </w:r>
            <w:r w:rsidRPr="00C67DDB">
              <w:rPr>
                <w:rFonts w:ascii="Times New Roman" w:hAnsi="Times New Roman" w:cs="Times New Roman"/>
                <w:sz w:val="18"/>
                <w:szCs w:val="18"/>
              </w:rPr>
              <w:t xml:space="preserve"> на конец отчетного периода в балансе </w:t>
            </w:r>
            <w:r>
              <w:rPr>
                <w:rFonts w:ascii="Times New Roman" w:hAnsi="Times New Roman" w:cs="Times New Roman"/>
                <w:sz w:val="18"/>
                <w:szCs w:val="18"/>
              </w:rPr>
              <w:t>меньше</w:t>
            </w:r>
            <w:r w:rsidRPr="00C67DDB">
              <w:rPr>
                <w:rFonts w:ascii="Times New Roman" w:hAnsi="Times New Roman" w:cs="Times New Roman"/>
                <w:sz w:val="18"/>
                <w:szCs w:val="18"/>
              </w:rPr>
              <w:t xml:space="preserve"> показател</w:t>
            </w:r>
            <w:r>
              <w:rPr>
                <w:rFonts w:ascii="Times New Roman" w:hAnsi="Times New Roman" w:cs="Times New Roman"/>
                <w:sz w:val="18"/>
                <w:szCs w:val="18"/>
              </w:rPr>
              <w:t>я остатка</w:t>
            </w:r>
            <w:r w:rsidRPr="00C67DDB">
              <w:rPr>
                <w:rFonts w:ascii="Times New Roman" w:hAnsi="Times New Roman" w:cs="Times New Roman"/>
                <w:sz w:val="18"/>
                <w:szCs w:val="18"/>
              </w:rPr>
              <w:t xml:space="preserve"> в ф. 0503178 </w:t>
            </w:r>
            <w:r>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6010CA" w:rsidRPr="00C67DDB" w:rsidRDefault="006010CA" w:rsidP="006010CA">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6010CA" w:rsidRDefault="006010CA" w:rsidP="006010CA">
            <w:pPr>
              <w:pStyle w:val="ConsPlusCell"/>
              <w:snapToGrid w:val="0"/>
              <w:rPr>
                <w:rFonts w:ascii="Times New Roman" w:hAnsi="Times New Roman" w:cs="Times New Roman"/>
                <w:sz w:val="18"/>
                <w:szCs w:val="18"/>
              </w:rPr>
            </w:pPr>
          </w:p>
        </w:tc>
      </w:tr>
      <w:tr w:rsidR="00334D2C" w:rsidRPr="00A1781D" w:rsidTr="0070347E">
        <w:trPr>
          <w:cantSplit/>
          <w:trHeight w:val="1080"/>
        </w:trPr>
        <w:tc>
          <w:tcPr>
            <w:tcW w:w="461"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27</w:t>
            </w:r>
            <w:r>
              <w:rPr>
                <w:rFonts w:ascii="Times New Roman" w:hAnsi="Times New Roman" w:cs="Times New Roman"/>
                <w:sz w:val="18"/>
                <w:szCs w:val="18"/>
              </w:rPr>
              <w:t>4.3</w:t>
            </w:r>
          </w:p>
        </w:tc>
        <w:tc>
          <w:tcPr>
            <w:tcW w:w="363" w:type="dxa"/>
            <w:tcBorders>
              <w:top w:val="single" w:sz="4" w:space="0" w:color="000000"/>
              <w:left w:val="single" w:sz="4" w:space="0" w:color="000000"/>
              <w:bottom w:val="single" w:sz="4" w:space="0" w:color="000000"/>
            </w:tcBorders>
            <w:shd w:val="clear" w:color="auto" w:fill="auto"/>
          </w:tcPr>
          <w:p w:rsidR="00334D2C" w:rsidRPr="00C67DDB" w:rsidRDefault="00334D2C" w:rsidP="00334D2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334D2C" w:rsidRPr="00C67DDB" w:rsidRDefault="00334D2C" w:rsidP="00334D2C">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Pr>
                <w:rFonts w:ascii="Times New Roman" w:hAnsi="Times New Roman" w:cs="Times New Roman"/>
                <w:sz w:val="18"/>
                <w:szCs w:val="18"/>
              </w:rPr>
              <w:t>7</w:t>
            </w:r>
          </w:p>
        </w:tc>
        <w:tc>
          <w:tcPr>
            <w:tcW w:w="686" w:type="dxa"/>
            <w:gridSpan w:val="2"/>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334D2C" w:rsidRPr="00334D2C" w:rsidRDefault="00334D2C" w:rsidP="00EB5305">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&gt;</w:t>
            </w:r>
            <w:r w:rsidRPr="00334D2C">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w:t>
            </w:r>
            <w:r>
              <w:rPr>
                <w:rFonts w:ascii="Times New Roman" w:hAnsi="Times New Roman" w:cs="Times New Roman"/>
                <w:sz w:val="18"/>
                <w:szCs w:val="18"/>
              </w:rPr>
              <w:t>3</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334D2C" w:rsidRPr="00C67DDB" w:rsidRDefault="00334D2C" w:rsidP="00334D2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34D2C" w:rsidRPr="00C67DDB" w:rsidRDefault="00334D2C" w:rsidP="00334D2C">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w:t>
            </w:r>
            <w:r>
              <w:rPr>
                <w:rFonts w:ascii="Times New Roman" w:hAnsi="Times New Roman" w:cs="Times New Roman"/>
                <w:sz w:val="18"/>
                <w:szCs w:val="18"/>
              </w:rPr>
              <w:t>в кассе</w:t>
            </w:r>
            <w:r w:rsidRPr="00C67DDB">
              <w:rPr>
                <w:rFonts w:ascii="Times New Roman" w:hAnsi="Times New Roman" w:cs="Times New Roman"/>
                <w:sz w:val="18"/>
                <w:szCs w:val="18"/>
              </w:rPr>
              <w:t xml:space="preserve"> на начало года в балансе </w:t>
            </w:r>
            <w:r>
              <w:rPr>
                <w:rFonts w:ascii="Times New Roman" w:hAnsi="Times New Roman" w:cs="Times New Roman"/>
                <w:sz w:val="18"/>
                <w:szCs w:val="18"/>
              </w:rPr>
              <w:t>меньше</w:t>
            </w:r>
            <w:r w:rsidRPr="00C67DDB">
              <w:rPr>
                <w:rFonts w:ascii="Times New Roman" w:hAnsi="Times New Roman" w:cs="Times New Roman"/>
                <w:sz w:val="18"/>
                <w:szCs w:val="18"/>
              </w:rPr>
              <w:t xml:space="preserve"> показател</w:t>
            </w:r>
            <w:r>
              <w:rPr>
                <w:rFonts w:ascii="Times New Roman" w:hAnsi="Times New Roman" w:cs="Times New Roman"/>
                <w:sz w:val="18"/>
                <w:szCs w:val="18"/>
              </w:rPr>
              <w:t>я остатка</w:t>
            </w:r>
            <w:r w:rsidRPr="00C67DDB">
              <w:rPr>
                <w:rFonts w:ascii="Times New Roman" w:hAnsi="Times New Roman" w:cs="Times New Roman"/>
                <w:sz w:val="18"/>
                <w:szCs w:val="18"/>
              </w:rPr>
              <w:t xml:space="preserve"> в ф. 0503178 </w:t>
            </w:r>
            <w:r>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334D2C" w:rsidRDefault="00334D2C" w:rsidP="00334D2C">
            <w:pPr>
              <w:pStyle w:val="ConsPlusCell"/>
              <w:snapToGrid w:val="0"/>
              <w:rPr>
                <w:rFonts w:ascii="Times New Roman" w:hAnsi="Times New Roman" w:cs="Times New Roman"/>
                <w:sz w:val="18"/>
                <w:szCs w:val="18"/>
              </w:rPr>
            </w:pPr>
          </w:p>
        </w:tc>
      </w:tr>
      <w:tr w:rsidR="00334D2C" w:rsidRPr="00A1781D" w:rsidTr="0070347E">
        <w:trPr>
          <w:cantSplit/>
          <w:trHeight w:val="1080"/>
        </w:trPr>
        <w:tc>
          <w:tcPr>
            <w:tcW w:w="461"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274</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334D2C" w:rsidRPr="00C67DDB" w:rsidRDefault="00334D2C" w:rsidP="00334D2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334D2C" w:rsidRPr="00C67DDB" w:rsidRDefault="00334D2C" w:rsidP="00334D2C">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Pr>
                <w:rFonts w:ascii="Times New Roman" w:hAnsi="Times New Roman" w:cs="Times New Roman"/>
                <w:sz w:val="18"/>
                <w:szCs w:val="18"/>
              </w:rPr>
              <w:t>7</w:t>
            </w:r>
          </w:p>
        </w:tc>
        <w:tc>
          <w:tcPr>
            <w:tcW w:w="686" w:type="dxa"/>
            <w:gridSpan w:val="2"/>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334D2C" w:rsidRPr="00334D2C" w:rsidRDefault="00334D2C" w:rsidP="00EB5305">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&gt;</w:t>
            </w:r>
            <w:r w:rsidRPr="00334D2C">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средства во временном распоряжении</w:t>
            </w:r>
          </w:p>
        </w:tc>
        <w:tc>
          <w:tcPr>
            <w:tcW w:w="1276" w:type="dxa"/>
            <w:tcBorders>
              <w:top w:val="single" w:sz="4" w:space="0" w:color="000000"/>
              <w:left w:val="single" w:sz="4" w:space="0" w:color="000000"/>
              <w:bottom w:val="single" w:sz="4" w:space="0" w:color="000000"/>
            </w:tcBorders>
            <w:shd w:val="clear" w:color="auto" w:fill="auto"/>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Итого по разделу </w:t>
            </w:r>
            <w:r>
              <w:rPr>
                <w:rFonts w:ascii="Times New Roman" w:hAnsi="Times New Roman" w:cs="Times New Roman"/>
                <w:sz w:val="18"/>
                <w:szCs w:val="18"/>
              </w:rPr>
              <w:t>3</w:t>
            </w:r>
            <w:r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334D2C" w:rsidRPr="00C67DDB" w:rsidRDefault="00334D2C" w:rsidP="00334D2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34D2C" w:rsidRPr="00C67DDB" w:rsidRDefault="00334D2C" w:rsidP="00334D2C">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w:t>
            </w:r>
            <w:r>
              <w:rPr>
                <w:rFonts w:ascii="Times New Roman" w:hAnsi="Times New Roman" w:cs="Times New Roman"/>
                <w:sz w:val="18"/>
                <w:szCs w:val="18"/>
              </w:rPr>
              <w:t>в кассе</w:t>
            </w:r>
            <w:r w:rsidRPr="00C67DDB">
              <w:rPr>
                <w:rFonts w:ascii="Times New Roman" w:hAnsi="Times New Roman" w:cs="Times New Roman"/>
                <w:sz w:val="18"/>
                <w:szCs w:val="18"/>
              </w:rPr>
              <w:t xml:space="preserve"> на конец отчетного периода в балансе </w:t>
            </w:r>
            <w:r>
              <w:rPr>
                <w:rFonts w:ascii="Times New Roman" w:hAnsi="Times New Roman" w:cs="Times New Roman"/>
                <w:sz w:val="18"/>
                <w:szCs w:val="18"/>
              </w:rPr>
              <w:t>меньше</w:t>
            </w:r>
            <w:r w:rsidRPr="00C67DDB">
              <w:rPr>
                <w:rFonts w:ascii="Times New Roman" w:hAnsi="Times New Roman" w:cs="Times New Roman"/>
                <w:sz w:val="18"/>
                <w:szCs w:val="18"/>
              </w:rPr>
              <w:t xml:space="preserve"> показател</w:t>
            </w:r>
            <w:r>
              <w:rPr>
                <w:rFonts w:ascii="Times New Roman" w:hAnsi="Times New Roman" w:cs="Times New Roman"/>
                <w:sz w:val="18"/>
                <w:szCs w:val="18"/>
              </w:rPr>
              <w:t>я остатка</w:t>
            </w:r>
            <w:r w:rsidRPr="00C67DDB">
              <w:rPr>
                <w:rFonts w:ascii="Times New Roman" w:hAnsi="Times New Roman" w:cs="Times New Roman"/>
                <w:sz w:val="18"/>
                <w:szCs w:val="18"/>
              </w:rPr>
              <w:t xml:space="preserve"> в ф. 0503178 </w:t>
            </w:r>
            <w:r>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334D2C" w:rsidRPr="00C67DDB" w:rsidRDefault="00334D2C" w:rsidP="00334D2C">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334D2C" w:rsidRDefault="00334D2C" w:rsidP="00334D2C">
            <w:pPr>
              <w:pStyle w:val="ConsPlusCell"/>
              <w:snapToGrid w:val="0"/>
              <w:rPr>
                <w:rFonts w:ascii="Times New Roman" w:hAnsi="Times New Roman" w:cs="Times New Roman"/>
                <w:sz w:val="18"/>
                <w:szCs w:val="18"/>
              </w:rPr>
            </w:pPr>
          </w:p>
        </w:tc>
      </w:tr>
      <w:tr w:rsidR="00DC1EFF" w:rsidRPr="00A1781D" w:rsidTr="0070347E">
        <w:trPr>
          <w:cantSplit/>
          <w:trHeight w:val="1080"/>
        </w:trPr>
        <w:tc>
          <w:tcPr>
            <w:tcW w:w="46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275</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Стр. 20</w:t>
            </w:r>
            <w:r>
              <w:rPr>
                <w:rFonts w:ascii="Times New Roman" w:hAnsi="Times New Roman" w:cs="Times New Roman"/>
                <w:sz w:val="18"/>
                <w:szCs w:val="18"/>
              </w:rPr>
              <w:t>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120122000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120122000 на начало года в балансе не соответствует идентичному показателю в ф. </w:t>
            </w:r>
            <w:r>
              <w:rPr>
                <w:rFonts w:ascii="Times New Roman" w:hAnsi="Times New Roman" w:cs="Times New Roman"/>
                <w:sz w:val="18"/>
                <w:szCs w:val="18"/>
              </w:rPr>
              <w:t>0503178</w:t>
            </w:r>
            <w:r w:rsidR="00EB5305">
              <w:rPr>
                <w:rFonts w:ascii="Times New Roman" w:hAnsi="Times New Roman" w:cs="Times New Roman"/>
                <w:sz w:val="18"/>
                <w:szCs w:val="18"/>
              </w:rPr>
              <w:t xml:space="preserve"> – </w:t>
            </w:r>
            <w:r w:rsidR="00EB5305"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1080"/>
        </w:trPr>
        <w:tc>
          <w:tcPr>
            <w:tcW w:w="46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276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179</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204</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w:t>
            </w:r>
            <w:r w:rsidR="00EB5305">
              <w:rPr>
                <w:rFonts w:ascii="Times New Roman" w:hAnsi="Times New Roman" w:cs="Times New Roman"/>
                <w:sz w:val="18"/>
                <w:szCs w:val="18"/>
              </w:rPr>
              <w:t xml:space="preserve"> </w:t>
            </w:r>
            <w:r>
              <w:rPr>
                <w:rFonts w:ascii="Times New Roman" w:hAnsi="Times New Roman" w:cs="Times New Roman"/>
                <w:sz w:val="18"/>
                <w:szCs w:val="18"/>
              </w:rPr>
              <w:t>120122000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w:t>
            </w:r>
            <w:proofErr w:type="gramStart"/>
            <w:r w:rsidRPr="00C67DDB">
              <w:rPr>
                <w:rFonts w:ascii="Times New Roman" w:hAnsi="Times New Roman" w:cs="Times New Roman"/>
                <w:sz w:val="18"/>
                <w:szCs w:val="18"/>
              </w:rPr>
              <w:t>средств  по</w:t>
            </w:r>
            <w:proofErr w:type="gramEnd"/>
            <w:r w:rsidRPr="00C67DDB">
              <w:rPr>
                <w:rFonts w:ascii="Times New Roman" w:hAnsi="Times New Roman" w:cs="Times New Roman"/>
                <w:sz w:val="18"/>
                <w:szCs w:val="18"/>
              </w:rPr>
              <w:t xml:space="preserve"> счету </w:t>
            </w:r>
            <w:r>
              <w:rPr>
                <w:rFonts w:ascii="Times New Roman" w:hAnsi="Times New Roman" w:cs="Times New Roman"/>
                <w:sz w:val="18"/>
                <w:szCs w:val="18"/>
              </w:rPr>
              <w:t xml:space="preserve">120122000 </w:t>
            </w:r>
            <w:r w:rsidRPr="00C67DDB">
              <w:rPr>
                <w:rFonts w:ascii="Times New Roman" w:hAnsi="Times New Roman" w:cs="Times New Roman"/>
                <w:sz w:val="18"/>
                <w:szCs w:val="18"/>
              </w:rPr>
              <w:t xml:space="preserve">на конец отчетного периода в балансе не соответствует идентичному показателю в ф. 0503178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1141"/>
        </w:trPr>
        <w:tc>
          <w:tcPr>
            <w:tcW w:w="461"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бюджетная деятельность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120127000 </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w:t>
            </w:r>
            <w:proofErr w:type="gramStart"/>
            <w:r w:rsidRPr="00C67DDB">
              <w:rPr>
                <w:rFonts w:ascii="Times New Roman" w:hAnsi="Times New Roman" w:cs="Times New Roman"/>
                <w:sz w:val="18"/>
                <w:szCs w:val="18"/>
              </w:rPr>
              <w:t>средств  по</w:t>
            </w:r>
            <w:proofErr w:type="gramEnd"/>
            <w:r w:rsidRPr="00C67DDB">
              <w:rPr>
                <w:rFonts w:ascii="Times New Roman" w:hAnsi="Times New Roman" w:cs="Times New Roman"/>
                <w:sz w:val="18"/>
                <w:szCs w:val="18"/>
              </w:rPr>
              <w:t xml:space="preserve"> счету 120127000 на начало года в балансе не соответствует идентичному показателю в ф. 0503178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1280"/>
        </w:trPr>
        <w:tc>
          <w:tcPr>
            <w:tcW w:w="461"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282</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182</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Стр. 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6</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0503178 бюджетная деятельность</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120127000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w:t>
            </w:r>
            <w:proofErr w:type="gramStart"/>
            <w:r w:rsidRPr="00C67DDB">
              <w:rPr>
                <w:rFonts w:ascii="Times New Roman" w:hAnsi="Times New Roman" w:cs="Times New Roman"/>
                <w:sz w:val="18"/>
                <w:szCs w:val="18"/>
              </w:rPr>
              <w:t>средств  по</w:t>
            </w:r>
            <w:proofErr w:type="gramEnd"/>
            <w:r w:rsidRPr="00C67DDB">
              <w:rPr>
                <w:rFonts w:ascii="Times New Roman" w:hAnsi="Times New Roman" w:cs="Times New Roman"/>
                <w:sz w:val="18"/>
                <w:szCs w:val="18"/>
              </w:rPr>
              <w:t xml:space="preserve"> счету 120127000 на конец отчетного периода в балансе не соответствует идентичному показателю в ф. 0503178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1080"/>
        </w:trPr>
        <w:tc>
          <w:tcPr>
            <w:tcW w:w="46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начало года в балансе не соответствует идентичному показателю в ф. 0503178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960"/>
        </w:trPr>
        <w:tc>
          <w:tcPr>
            <w:tcW w:w="46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288</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193</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201</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32011х000</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во временном распоряжении по счету </w:t>
            </w:r>
            <w:r>
              <w:rPr>
                <w:rFonts w:ascii="Times New Roman" w:hAnsi="Times New Roman" w:cs="Times New Roman"/>
                <w:sz w:val="18"/>
                <w:szCs w:val="18"/>
              </w:rPr>
              <w:t>320110000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960"/>
        </w:trPr>
        <w:tc>
          <w:tcPr>
            <w:tcW w:w="461"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289</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2F60D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32012х000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начало </w:t>
            </w:r>
            <w:proofErr w:type="gramStart"/>
            <w:r w:rsidRPr="00C67DDB">
              <w:rPr>
                <w:rFonts w:ascii="Times New Roman" w:hAnsi="Times New Roman" w:cs="Times New Roman"/>
                <w:sz w:val="18"/>
                <w:szCs w:val="18"/>
              </w:rPr>
              <w:t>года  в</w:t>
            </w:r>
            <w:proofErr w:type="gramEnd"/>
            <w:r w:rsidRPr="00C67DDB">
              <w:rPr>
                <w:rFonts w:ascii="Times New Roman" w:hAnsi="Times New Roman" w:cs="Times New Roman"/>
                <w:sz w:val="18"/>
                <w:szCs w:val="18"/>
              </w:rPr>
              <w:t xml:space="preserve"> балансе не соответствует идентичному показателю в ф. 0503178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70347E">
        <w:trPr>
          <w:cantSplit/>
          <w:trHeight w:val="960"/>
        </w:trPr>
        <w:tc>
          <w:tcPr>
            <w:tcW w:w="461"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290</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194</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snapToGrid w:val="0"/>
              <w:rPr>
                <w:sz w:val="18"/>
                <w:szCs w:val="18"/>
              </w:rPr>
            </w:pPr>
            <w:r w:rsidRPr="00C67DDB">
              <w:rPr>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snapToGrid w:val="0"/>
              <w:rPr>
                <w:sz w:val="18"/>
                <w:szCs w:val="18"/>
              </w:rPr>
            </w:pPr>
          </w:p>
        </w:tc>
        <w:tc>
          <w:tcPr>
            <w:tcW w:w="766" w:type="dxa"/>
            <w:tcBorders>
              <w:left w:val="single" w:sz="4" w:space="0" w:color="000000"/>
              <w:bottom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203</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Показатель по счету </w:t>
            </w:r>
            <w:r>
              <w:rPr>
                <w:rFonts w:ascii="Times New Roman" w:hAnsi="Times New Roman" w:cs="Times New Roman"/>
                <w:sz w:val="18"/>
                <w:szCs w:val="18"/>
              </w:rPr>
              <w:t>32012х000</w:t>
            </w:r>
          </w:p>
          <w:p w:rsidR="00DC1EFF" w:rsidRPr="00C67DDB"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w:t>
            </w:r>
            <w:r>
              <w:rPr>
                <w:rFonts w:ascii="Times New Roman" w:hAnsi="Times New Roman" w:cs="Times New Roman"/>
                <w:sz w:val="18"/>
                <w:szCs w:val="18"/>
              </w:rPr>
              <w:t>32012000</w:t>
            </w:r>
            <w:r w:rsidRPr="00C67DDB">
              <w:rPr>
                <w:rFonts w:ascii="Times New Roman" w:hAnsi="Times New Roman" w:cs="Times New Roman"/>
                <w:sz w:val="18"/>
                <w:szCs w:val="18"/>
              </w:rPr>
              <w:t xml:space="preserve"> на конец отчетного периода в балансе не соответствует идентичному показателю в ф. 0503178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562A9">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562A9">
            <w:pPr>
              <w:pStyle w:val="ConsPlusCell"/>
              <w:snapToGrid w:val="0"/>
              <w:rPr>
                <w:rFonts w:ascii="Times New Roman" w:hAnsi="Times New Roman" w:cs="Times New Roman"/>
                <w:sz w:val="18"/>
                <w:szCs w:val="18"/>
              </w:rPr>
            </w:pPr>
          </w:p>
        </w:tc>
      </w:tr>
      <w:tr w:rsidR="00DC1EFF" w:rsidRPr="00A1781D" w:rsidTr="0070347E">
        <w:trPr>
          <w:cantSplit/>
          <w:trHeight w:val="960"/>
        </w:trPr>
        <w:tc>
          <w:tcPr>
            <w:tcW w:w="461" w:type="dxa"/>
            <w:tcBorders>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lastRenderedPageBreak/>
              <w:t>291</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4</w:t>
            </w:r>
          </w:p>
        </w:tc>
        <w:tc>
          <w:tcPr>
            <w:tcW w:w="363" w:type="dxa"/>
            <w:tcBorders>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3</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Остаток денежных средств по счету 320127000 на начало </w:t>
            </w:r>
            <w:proofErr w:type="gramStart"/>
            <w:r w:rsidRPr="00C67DDB">
              <w:rPr>
                <w:rFonts w:ascii="Times New Roman" w:hAnsi="Times New Roman" w:cs="Times New Roman"/>
                <w:sz w:val="18"/>
                <w:szCs w:val="18"/>
              </w:rPr>
              <w:t>года  в</w:t>
            </w:r>
            <w:proofErr w:type="gramEnd"/>
            <w:r w:rsidRPr="00C67DDB">
              <w:rPr>
                <w:rFonts w:ascii="Times New Roman" w:hAnsi="Times New Roman" w:cs="Times New Roman"/>
                <w:sz w:val="18"/>
                <w:szCs w:val="18"/>
              </w:rPr>
              <w:t xml:space="preserve"> балансе не соответствует идентичному показателю в ф. 0503178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960"/>
        </w:trPr>
        <w:tc>
          <w:tcPr>
            <w:tcW w:w="461" w:type="dxa"/>
            <w:tcBorders>
              <w:left w:val="single" w:sz="4" w:space="0" w:color="000000"/>
              <w:bottom w:val="single" w:sz="4" w:space="0" w:color="000000"/>
            </w:tcBorders>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292</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jc w:val="center"/>
              <w:rPr>
                <w:rFonts w:ascii="Times New Roman" w:hAnsi="Times New Roman" w:cs="Times New Roman"/>
                <w:sz w:val="18"/>
                <w:szCs w:val="18"/>
              </w:rPr>
            </w:pPr>
            <w:r w:rsidRPr="0078354D">
              <w:rPr>
                <w:rFonts w:ascii="Times New Roman" w:hAnsi="Times New Roman" w:cs="Times New Roman"/>
                <w:sz w:val="18"/>
                <w:szCs w:val="18"/>
              </w:rPr>
              <w:t>195</w:t>
            </w:r>
          </w:p>
        </w:tc>
        <w:tc>
          <w:tcPr>
            <w:tcW w:w="87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0503130</w:t>
            </w:r>
          </w:p>
        </w:tc>
        <w:tc>
          <w:tcPr>
            <w:tcW w:w="992"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206</w:t>
            </w:r>
          </w:p>
        </w:tc>
        <w:tc>
          <w:tcPr>
            <w:tcW w:w="686"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7</w:t>
            </w:r>
          </w:p>
        </w:tc>
        <w:tc>
          <w:tcPr>
            <w:tcW w:w="363"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 xml:space="preserve">0503178 средства во временном распоряжении </w:t>
            </w:r>
          </w:p>
        </w:tc>
        <w:tc>
          <w:tcPr>
            <w:tcW w:w="1276"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Показатель по счету 320127000</w:t>
            </w:r>
          </w:p>
        </w:tc>
        <w:tc>
          <w:tcPr>
            <w:tcW w:w="79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5</w:t>
            </w:r>
          </w:p>
        </w:tc>
        <w:tc>
          <w:tcPr>
            <w:tcW w:w="567" w:type="dxa"/>
            <w:tcBorders>
              <w:left w:val="single" w:sz="4" w:space="0" w:color="000000"/>
              <w:bottom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78354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78354D" w:rsidRDefault="00DC1EFF" w:rsidP="00EB5305">
            <w:pPr>
              <w:pStyle w:val="ConsPlusCell"/>
              <w:snapToGrid w:val="0"/>
              <w:rPr>
                <w:rFonts w:ascii="Times New Roman" w:hAnsi="Times New Roman" w:cs="Times New Roman"/>
                <w:sz w:val="18"/>
                <w:szCs w:val="18"/>
              </w:rPr>
            </w:pPr>
            <w:r w:rsidRPr="0078354D">
              <w:rPr>
                <w:rFonts w:ascii="Times New Roman" w:hAnsi="Times New Roman" w:cs="Times New Roman"/>
                <w:sz w:val="18"/>
                <w:szCs w:val="18"/>
              </w:rPr>
              <w:t xml:space="preserve">Остаток денежных средств по счету 320127000 на конец отчетного периода в балансе не соответствует идентичному показателю в ф. 0503178 </w:t>
            </w:r>
            <w:r w:rsidR="00EB5305">
              <w:rPr>
                <w:rFonts w:ascii="Times New Roman" w:hAnsi="Times New Roman" w:cs="Times New Roman"/>
                <w:sz w:val="18"/>
                <w:szCs w:val="18"/>
              </w:rPr>
              <w:t xml:space="preserve">– </w:t>
            </w:r>
            <w:r w:rsidRPr="0078354D">
              <w:rPr>
                <w:rFonts w:ascii="Times New Roman" w:hAnsi="Times New Roman" w:cs="Times New Roman"/>
                <w:sz w:val="18"/>
                <w:szCs w:val="18"/>
              </w:rPr>
              <w:t>недопустимо</w:t>
            </w:r>
          </w:p>
        </w:tc>
        <w:tc>
          <w:tcPr>
            <w:tcW w:w="567" w:type="dxa"/>
            <w:tcBorders>
              <w:left w:val="single" w:sz="4" w:space="0" w:color="000000"/>
              <w:bottom w:val="single" w:sz="4" w:space="0" w:color="000000"/>
              <w:right w:val="single" w:sz="4" w:space="0" w:color="000000"/>
            </w:tcBorders>
          </w:tcPr>
          <w:p w:rsidR="00DC1EFF" w:rsidRPr="0078354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293</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196</w:t>
            </w:r>
          </w:p>
        </w:tc>
        <w:tc>
          <w:tcPr>
            <w:tcW w:w="877" w:type="dxa"/>
            <w:tcBorders>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(130251000)</w:t>
            </w:r>
          </w:p>
        </w:tc>
        <w:tc>
          <w:tcPr>
            <w:tcW w:w="992"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C67DDB" w:rsidRDefault="00DC1EFF" w:rsidP="008A0AA8">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130251000 за отчетный период</w:t>
            </w:r>
          </w:p>
        </w:tc>
        <w:tc>
          <w:tcPr>
            <w:tcW w:w="686"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0503169 </w:t>
            </w:r>
            <w:proofErr w:type="spellStart"/>
            <w:r w:rsidRPr="00C67DDB">
              <w:rPr>
                <w:rFonts w:ascii="Times New Roman" w:hAnsi="Times New Roman" w:cs="Times New Roman"/>
                <w:sz w:val="18"/>
                <w:szCs w:val="18"/>
              </w:rPr>
              <w:t>кредиторка</w:t>
            </w:r>
            <w:proofErr w:type="spellEnd"/>
          </w:p>
        </w:tc>
        <w:tc>
          <w:tcPr>
            <w:tcW w:w="1276" w:type="dxa"/>
            <w:tcBorders>
              <w:left w:val="single" w:sz="4" w:space="0" w:color="000000"/>
              <w:bottom w:val="single" w:sz="4" w:space="0" w:color="000000"/>
            </w:tcBorders>
            <w:shd w:val="clear" w:color="auto" w:fill="auto"/>
          </w:tcPr>
          <w:p w:rsidR="00DC1EFF" w:rsidRPr="00C67DDB"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w:t>
            </w:r>
            <w:r w:rsidR="00F138E7" w:rsidRPr="00C67DDB">
              <w:rPr>
                <w:rFonts w:ascii="Times New Roman" w:hAnsi="Times New Roman" w:cs="Times New Roman"/>
                <w:sz w:val="18"/>
                <w:szCs w:val="18"/>
              </w:rPr>
              <w:t>13025100</w:t>
            </w:r>
            <w:r w:rsidR="00F138E7">
              <w:rPr>
                <w:rFonts w:ascii="Times New Roman" w:hAnsi="Times New Roman" w:cs="Times New Roman"/>
                <w:sz w:val="18"/>
                <w:szCs w:val="18"/>
              </w:rPr>
              <w:t>1</w:t>
            </w:r>
            <w:r w:rsidR="00F138E7" w:rsidRPr="00C67DDB">
              <w:rPr>
                <w:rFonts w:ascii="Times New Roman" w:hAnsi="Times New Roman" w:cs="Times New Roman"/>
                <w:sz w:val="18"/>
                <w:szCs w:val="18"/>
              </w:rPr>
              <w:t xml:space="preserve"> </w:t>
            </w:r>
          </w:p>
        </w:tc>
        <w:tc>
          <w:tcPr>
            <w:tcW w:w="79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130251000</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отраженному в Справке ф. 0503125</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сумме остатков по счету 130251000 в Сведениях ф. 0503169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E957D4" w:rsidRPr="00A1781D" w:rsidTr="0070347E">
        <w:trPr>
          <w:cantSplit/>
          <w:trHeight w:val="840"/>
        </w:trPr>
        <w:tc>
          <w:tcPr>
            <w:tcW w:w="461" w:type="dxa"/>
            <w:tcBorders>
              <w:top w:val="single" w:sz="4" w:space="0" w:color="000000"/>
              <w:left w:val="single" w:sz="4" w:space="0" w:color="000000"/>
              <w:bottom w:val="single" w:sz="4" w:space="0" w:color="000000"/>
            </w:tcBorders>
          </w:tcPr>
          <w:p w:rsidR="00E957D4" w:rsidRPr="00C67DDB" w:rsidRDefault="00E957D4" w:rsidP="00E957D4">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293</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E957D4" w:rsidRPr="00C67DDB" w:rsidRDefault="00E957D4" w:rsidP="00E957D4">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196</w:t>
            </w:r>
          </w:p>
        </w:tc>
        <w:tc>
          <w:tcPr>
            <w:tcW w:w="877" w:type="dxa"/>
            <w:tcBorders>
              <w:left w:val="single" w:sz="4" w:space="0" w:color="000000"/>
              <w:bottom w:val="single" w:sz="4" w:space="0" w:color="000000"/>
              <w:right w:val="single" w:sz="4" w:space="0" w:color="000000"/>
            </w:tcBorders>
          </w:tcPr>
          <w:p w:rsidR="00E957D4" w:rsidRPr="00C67DDB" w:rsidRDefault="00E957D4"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(13025</w:t>
            </w:r>
            <w:r>
              <w:rPr>
                <w:rFonts w:ascii="Times New Roman" w:hAnsi="Times New Roman" w:cs="Times New Roman"/>
                <w:sz w:val="18"/>
                <w:szCs w:val="18"/>
              </w:rPr>
              <w:t>4</w:t>
            </w:r>
            <w:r w:rsidRPr="00C67DDB">
              <w:rPr>
                <w:rFonts w:ascii="Times New Roman" w:hAnsi="Times New Roman" w:cs="Times New Roman"/>
                <w:sz w:val="18"/>
                <w:szCs w:val="18"/>
              </w:rPr>
              <w:t>000)</w:t>
            </w:r>
          </w:p>
        </w:tc>
        <w:tc>
          <w:tcPr>
            <w:tcW w:w="992" w:type="dxa"/>
            <w:tcBorders>
              <w:left w:val="single" w:sz="4" w:space="0" w:color="000000"/>
              <w:bottom w:val="single" w:sz="4" w:space="0" w:color="000000"/>
            </w:tcBorders>
            <w:shd w:val="clear" w:color="auto" w:fill="auto"/>
          </w:tcPr>
          <w:p w:rsidR="00E957D4" w:rsidRPr="00C67DDB" w:rsidRDefault="00E957D4" w:rsidP="00E957D4">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13025</w:t>
            </w:r>
            <w:r>
              <w:rPr>
                <w:rFonts w:ascii="Times New Roman" w:hAnsi="Times New Roman" w:cs="Times New Roman"/>
                <w:sz w:val="18"/>
                <w:szCs w:val="18"/>
              </w:rPr>
              <w:t>4</w:t>
            </w:r>
            <w:r w:rsidRPr="00C67DDB">
              <w:rPr>
                <w:rFonts w:ascii="Times New Roman" w:hAnsi="Times New Roman" w:cs="Times New Roman"/>
                <w:sz w:val="18"/>
                <w:szCs w:val="18"/>
              </w:rPr>
              <w:t>000 за отчетный период</w:t>
            </w:r>
          </w:p>
        </w:tc>
        <w:tc>
          <w:tcPr>
            <w:tcW w:w="686" w:type="dxa"/>
            <w:gridSpan w:val="2"/>
            <w:tcBorders>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left w:val="single" w:sz="4" w:space="0" w:color="000000"/>
              <w:bottom w:val="single" w:sz="4" w:space="0" w:color="000000"/>
            </w:tcBorders>
            <w:shd w:val="clear" w:color="auto" w:fill="auto"/>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0503169 </w:t>
            </w:r>
            <w:proofErr w:type="spellStart"/>
            <w:r w:rsidRPr="00C67DDB">
              <w:rPr>
                <w:rFonts w:ascii="Times New Roman" w:hAnsi="Times New Roman" w:cs="Times New Roman"/>
                <w:sz w:val="18"/>
                <w:szCs w:val="18"/>
              </w:rPr>
              <w:t>кредиторка</w:t>
            </w:r>
            <w:proofErr w:type="spellEnd"/>
          </w:p>
        </w:tc>
        <w:tc>
          <w:tcPr>
            <w:tcW w:w="1276" w:type="dxa"/>
            <w:tcBorders>
              <w:left w:val="single" w:sz="4" w:space="0" w:color="000000"/>
              <w:bottom w:val="single" w:sz="4" w:space="0" w:color="000000"/>
            </w:tcBorders>
            <w:shd w:val="clear" w:color="auto" w:fill="auto"/>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Сумма показателей по счету 13025</w:t>
            </w:r>
            <w:r>
              <w:rPr>
                <w:rFonts w:ascii="Times New Roman" w:hAnsi="Times New Roman" w:cs="Times New Roman"/>
                <w:sz w:val="18"/>
                <w:szCs w:val="18"/>
              </w:rPr>
              <w:t>4</w:t>
            </w:r>
            <w:r w:rsidRPr="00C67DDB">
              <w:rPr>
                <w:rFonts w:ascii="Times New Roman" w:hAnsi="Times New Roman" w:cs="Times New Roman"/>
                <w:sz w:val="18"/>
                <w:szCs w:val="18"/>
              </w:rPr>
              <w:t>00</w:t>
            </w:r>
            <w:r>
              <w:rPr>
                <w:rFonts w:ascii="Times New Roman" w:hAnsi="Times New Roman" w:cs="Times New Roman"/>
                <w:sz w:val="18"/>
                <w:szCs w:val="18"/>
              </w:rPr>
              <w:t>1</w:t>
            </w:r>
            <w:r w:rsidRPr="00C67DDB">
              <w:rPr>
                <w:rFonts w:ascii="Times New Roman" w:hAnsi="Times New Roman" w:cs="Times New Roman"/>
                <w:sz w:val="18"/>
                <w:szCs w:val="18"/>
              </w:rPr>
              <w:t xml:space="preserve"> </w:t>
            </w:r>
          </w:p>
        </w:tc>
        <w:tc>
          <w:tcPr>
            <w:tcW w:w="793" w:type="dxa"/>
            <w:tcBorders>
              <w:left w:val="single" w:sz="4" w:space="0" w:color="000000"/>
              <w:bottom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left w:val="single" w:sz="4" w:space="0" w:color="000000"/>
              <w:bottom w:val="single" w:sz="4" w:space="0" w:color="000000"/>
            </w:tcBorders>
            <w:shd w:val="clear" w:color="auto" w:fill="auto"/>
          </w:tcPr>
          <w:p w:rsidR="00E957D4" w:rsidRPr="00C67DDB" w:rsidRDefault="00E957D4" w:rsidP="00E957D4">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E957D4" w:rsidRPr="00C67DDB" w:rsidRDefault="00E957D4" w:rsidP="00E957D4">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13025</w:t>
            </w:r>
            <w:r>
              <w:rPr>
                <w:rFonts w:ascii="Times New Roman" w:hAnsi="Times New Roman" w:cs="Times New Roman"/>
                <w:sz w:val="18"/>
                <w:szCs w:val="18"/>
              </w:rPr>
              <w:t>4</w:t>
            </w:r>
            <w:r w:rsidRPr="00C67DDB">
              <w:rPr>
                <w:rFonts w:ascii="Times New Roman" w:hAnsi="Times New Roman" w:cs="Times New Roman"/>
                <w:sz w:val="18"/>
                <w:szCs w:val="18"/>
              </w:rPr>
              <w:t>000</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отраженному в Справке ф. 0503125</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сумме остатков по счету 13025</w:t>
            </w:r>
            <w:r>
              <w:rPr>
                <w:rFonts w:ascii="Times New Roman" w:hAnsi="Times New Roman" w:cs="Times New Roman"/>
                <w:sz w:val="18"/>
                <w:szCs w:val="18"/>
              </w:rPr>
              <w:t>4</w:t>
            </w:r>
            <w:r w:rsidRPr="00C67DDB">
              <w:rPr>
                <w:rFonts w:ascii="Times New Roman" w:hAnsi="Times New Roman" w:cs="Times New Roman"/>
                <w:sz w:val="18"/>
                <w:szCs w:val="18"/>
              </w:rPr>
              <w:t xml:space="preserve">000 в Сведениях ф. 0503169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left w:val="single" w:sz="4" w:space="0" w:color="000000"/>
              <w:bottom w:val="single" w:sz="4" w:space="0" w:color="000000"/>
              <w:right w:val="single" w:sz="4" w:space="0" w:color="000000"/>
            </w:tcBorders>
          </w:tcPr>
          <w:p w:rsidR="00E957D4" w:rsidRDefault="00E957D4" w:rsidP="00E957D4">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294</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197</w:t>
            </w:r>
          </w:p>
        </w:tc>
        <w:tc>
          <w:tcPr>
            <w:tcW w:w="877" w:type="dxa"/>
            <w:tcBorders>
              <w:top w:val="single" w:sz="4" w:space="0" w:color="000000"/>
              <w:left w:val="single" w:sz="4" w:space="0" w:color="000000"/>
              <w:bottom w:val="single" w:sz="4" w:space="0" w:color="000000"/>
              <w:right w:val="single" w:sz="4" w:space="0" w:color="000000"/>
            </w:tcBorders>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(120651000)</w:t>
            </w:r>
          </w:p>
        </w:tc>
        <w:tc>
          <w:tcPr>
            <w:tcW w:w="992"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C67DDB" w:rsidRDefault="00DC1EFF" w:rsidP="00086D2C">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120651000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947471">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0503169 </w:t>
            </w:r>
            <w:proofErr w:type="spellStart"/>
            <w:r w:rsidRPr="00C67DDB">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DC1EFF" w:rsidRPr="00C67DDB" w:rsidRDefault="00DC1EFF"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w:t>
            </w:r>
            <w:r w:rsidR="00F138E7" w:rsidRPr="00C67DDB">
              <w:rPr>
                <w:rFonts w:ascii="Times New Roman" w:hAnsi="Times New Roman" w:cs="Times New Roman"/>
                <w:sz w:val="18"/>
                <w:szCs w:val="18"/>
              </w:rPr>
              <w:t>12065100</w:t>
            </w:r>
            <w:r w:rsidR="00F138E7">
              <w:rPr>
                <w:rFonts w:ascii="Times New Roman" w:hAnsi="Times New Roman" w:cs="Times New Roman"/>
                <w:sz w:val="18"/>
                <w:szCs w:val="18"/>
              </w:rPr>
              <w:t>1</w:t>
            </w:r>
          </w:p>
        </w:tc>
        <w:tc>
          <w:tcPr>
            <w:tcW w:w="79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C67DDB"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C67DDB"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120651000</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отраженному в Справке ф. 0503125</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сумме остатков по счету 120651000 в Сведениях ф. 0503169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C67DDB" w:rsidRDefault="00DC1EFF" w:rsidP="00B81173">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81173">
            <w:pPr>
              <w:pStyle w:val="ConsPlusCell"/>
              <w:snapToGrid w:val="0"/>
              <w:rPr>
                <w:rFonts w:ascii="Times New Roman" w:hAnsi="Times New Roman" w:cs="Times New Roman"/>
                <w:sz w:val="18"/>
                <w:szCs w:val="18"/>
              </w:rPr>
            </w:pPr>
          </w:p>
        </w:tc>
      </w:tr>
      <w:tr w:rsidR="00E957D4" w:rsidRPr="00A1781D" w:rsidTr="0070347E">
        <w:trPr>
          <w:cantSplit/>
          <w:trHeight w:val="840"/>
        </w:trPr>
        <w:tc>
          <w:tcPr>
            <w:tcW w:w="461" w:type="dxa"/>
            <w:tcBorders>
              <w:top w:val="single" w:sz="4" w:space="0" w:color="000000"/>
              <w:left w:val="single" w:sz="4" w:space="0" w:color="000000"/>
              <w:bottom w:val="single" w:sz="4" w:space="0" w:color="000000"/>
            </w:tcBorders>
          </w:tcPr>
          <w:p w:rsidR="00E957D4" w:rsidRPr="00C67DDB" w:rsidRDefault="00E957D4" w:rsidP="00E957D4">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294</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E957D4" w:rsidRPr="00C67DDB" w:rsidRDefault="00E957D4" w:rsidP="00E957D4">
            <w:pPr>
              <w:pStyle w:val="ConsPlusCell"/>
              <w:snapToGrid w:val="0"/>
              <w:jc w:val="center"/>
              <w:rPr>
                <w:rFonts w:ascii="Times New Roman" w:hAnsi="Times New Roman" w:cs="Times New Roman"/>
                <w:sz w:val="18"/>
                <w:szCs w:val="18"/>
              </w:rPr>
            </w:pPr>
            <w:r w:rsidRPr="00C67DDB">
              <w:rPr>
                <w:rFonts w:ascii="Times New Roman" w:hAnsi="Times New Roman" w:cs="Times New Roman"/>
                <w:sz w:val="18"/>
                <w:szCs w:val="18"/>
              </w:rPr>
              <w:t>197</w:t>
            </w:r>
          </w:p>
        </w:tc>
        <w:tc>
          <w:tcPr>
            <w:tcW w:w="877" w:type="dxa"/>
            <w:tcBorders>
              <w:top w:val="single" w:sz="4" w:space="0" w:color="000000"/>
              <w:left w:val="single" w:sz="4" w:space="0" w:color="000000"/>
              <w:bottom w:val="single" w:sz="4" w:space="0" w:color="000000"/>
              <w:right w:val="single" w:sz="4" w:space="0" w:color="000000"/>
            </w:tcBorders>
          </w:tcPr>
          <w:p w:rsidR="00E957D4" w:rsidRPr="00C67DDB" w:rsidRDefault="00E957D4"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0503125 (12065</w:t>
            </w:r>
            <w:r>
              <w:rPr>
                <w:rFonts w:ascii="Times New Roman" w:hAnsi="Times New Roman" w:cs="Times New Roman"/>
                <w:sz w:val="18"/>
                <w:szCs w:val="18"/>
              </w:rPr>
              <w:t>4</w:t>
            </w:r>
            <w:r w:rsidRPr="00C67DDB">
              <w:rPr>
                <w:rFonts w:ascii="Times New Roman" w:hAnsi="Times New Roman" w:cs="Times New Roman"/>
                <w:sz w:val="18"/>
                <w:szCs w:val="18"/>
              </w:rPr>
              <w:t>000)</w:t>
            </w:r>
          </w:p>
        </w:tc>
        <w:tc>
          <w:tcPr>
            <w:tcW w:w="992" w:type="dxa"/>
            <w:tcBorders>
              <w:top w:val="single" w:sz="4" w:space="0" w:color="000000"/>
              <w:left w:val="single" w:sz="4" w:space="0" w:color="000000"/>
              <w:bottom w:val="single" w:sz="4" w:space="0" w:color="000000"/>
            </w:tcBorders>
            <w:shd w:val="clear" w:color="auto" w:fill="auto"/>
          </w:tcPr>
          <w:p w:rsidR="00E957D4" w:rsidRPr="00C67DDB" w:rsidRDefault="00E957D4" w:rsidP="00E957D4">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12065</w:t>
            </w:r>
            <w:r>
              <w:rPr>
                <w:rFonts w:ascii="Times New Roman" w:hAnsi="Times New Roman" w:cs="Times New Roman"/>
                <w:sz w:val="18"/>
                <w:szCs w:val="18"/>
              </w:rPr>
              <w:t>4</w:t>
            </w:r>
            <w:r w:rsidRPr="00C67DDB">
              <w:rPr>
                <w:rFonts w:ascii="Times New Roman" w:hAnsi="Times New Roman" w:cs="Times New Roman"/>
                <w:sz w:val="18"/>
                <w:szCs w:val="18"/>
              </w:rPr>
              <w:t>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0503169 </w:t>
            </w:r>
            <w:proofErr w:type="spellStart"/>
            <w:r w:rsidRPr="00C67DDB">
              <w:rPr>
                <w:rFonts w:ascii="Times New Roman" w:hAnsi="Times New Roman" w:cs="Times New Roman"/>
                <w:sz w:val="18"/>
                <w:szCs w:val="18"/>
              </w:rPr>
              <w:t>дебиторка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E957D4" w:rsidRPr="00C67DDB" w:rsidRDefault="00E957D4" w:rsidP="00EB5305">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Сумма показателей по счету 12065</w:t>
            </w:r>
            <w:r>
              <w:rPr>
                <w:rFonts w:ascii="Times New Roman" w:hAnsi="Times New Roman" w:cs="Times New Roman"/>
                <w:sz w:val="18"/>
                <w:szCs w:val="18"/>
              </w:rPr>
              <w:t>4</w:t>
            </w:r>
            <w:r w:rsidRPr="00C67DDB">
              <w:rPr>
                <w:rFonts w:ascii="Times New Roman" w:hAnsi="Times New Roman" w:cs="Times New Roman"/>
                <w:sz w:val="18"/>
                <w:szCs w:val="18"/>
              </w:rPr>
              <w:t>00</w:t>
            </w:r>
            <w:r>
              <w:rPr>
                <w:rFonts w:ascii="Times New Roman" w:hAnsi="Times New Roman" w:cs="Times New Roman"/>
                <w:sz w:val="18"/>
                <w:szCs w:val="18"/>
              </w:rPr>
              <w:t>1</w:t>
            </w:r>
          </w:p>
        </w:tc>
        <w:tc>
          <w:tcPr>
            <w:tcW w:w="793" w:type="dxa"/>
            <w:tcBorders>
              <w:top w:val="single" w:sz="4" w:space="0" w:color="000000"/>
              <w:left w:val="single" w:sz="4" w:space="0" w:color="000000"/>
              <w:bottom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E957D4" w:rsidRPr="00C67DDB" w:rsidRDefault="00E957D4" w:rsidP="00E957D4">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E957D4" w:rsidRPr="00C67DDB" w:rsidRDefault="00E957D4" w:rsidP="00E957D4">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12065</w:t>
            </w:r>
            <w:r>
              <w:rPr>
                <w:rFonts w:ascii="Times New Roman" w:hAnsi="Times New Roman" w:cs="Times New Roman"/>
                <w:sz w:val="18"/>
                <w:szCs w:val="18"/>
              </w:rPr>
              <w:t>4</w:t>
            </w:r>
            <w:r w:rsidRPr="00C67DDB">
              <w:rPr>
                <w:rFonts w:ascii="Times New Roman" w:hAnsi="Times New Roman" w:cs="Times New Roman"/>
                <w:sz w:val="18"/>
                <w:szCs w:val="18"/>
              </w:rPr>
              <w:t>000</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отраженному в Справке ф. 0503125</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сумме остатков по счету 12065</w:t>
            </w:r>
            <w:r>
              <w:rPr>
                <w:rFonts w:ascii="Times New Roman" w:hAnsi="Times New Roman" w:cs="Times New Roman"/>
                <w:sz w:val="18"/>
                <w:szCs w:val="18"/>
              </w:rPr>
              <w:t>4</w:t>
            </w:r>
            <w:r w:rsidRPr="00C67DDB">
              <w:rPr>
                <w:rFonts w:ascii="Times New Roman" w:hAnsi="Times New Roman" w:cs="Times New Roman"/>
                <w:sz w:val="18"/>
                <w:szCs w:val="18"/>
              </w:rPr>
              <w:t xml:space="preserve">000 в Сведениях ф. 0503169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E957D4" w:rsidRPr="00C67DDB" w:rsidRDefault="00E957D4" w:rsidP="00E957D4">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957D4" w:rsidRDefault="00E957D4" w:rsidP="00E957D4">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198</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EB530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(120551000)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086D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120551000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EB530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sidRPr="00A1781D">
              <w:rPr>
                <w:rFonts w:ascii="Times New Roman" w:hAnsi="Times New Roman" w:cs="Times New Roman"/>
                <w:sz w:val="18"/>
                <w:szCs w:val="18"/>
              </w:rPr>
              <w:t>дебиторка</w:t>
            </w:r>
            <w:proofErr w:type="spellEnd"/>
            <w:r w:rsidR="00D27F86">
              <w:rPr>
                <w:rFonts w:ascii="Times New Roman" w:hAnsi="Times New Roman" w:cs="Times New Roman"/>
                <w:sz w:val="18"/>
                <w:szCs w:val="18"/>
              </w:rPr>
              <w:t xml:space="preserve"> – </w:t>
            </w:r>
            <w:proofErr w:type="spellStart"/>
            <w:r w:rsidR="00D27F86">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EB530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счету 120551</w:t>
            </w:r>
            <w:r w:rsidR="00F138E7" w:rsidRPr="00A1781D">
              <w:rPr>
                <w:rFonts w:ascii="Times New Roman" w:hAnsi="Times New Roman" w:cs="Times New Roman"/>
                <w:sz w:val="18"/>
                <w:szCs w:val="18"/>
              </w:rPr>
              <w:t>00</w:t>
            </w:r>
            <w:r w:rsidR="00F138E7">
              <w:rPr>
                <w:rFonts w:ascii="Times New Roman" w:hAnsi="Times New Roman" w:cs="Times New Roman"/>
                <w:sz w:val="18"/>
                <w:szCs w:val="18"/>
              </w:rPr>
              <w:t>1</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EB530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дебиторской </w:t>
            </w:r>
            <w:proofErr w:type="gramStart"/>
            <w:r>
              <w:rPr>
                <w:rFonts w:ascii="Times New Roman" w:hAnsi="Times New Roman" w:cs="Times New Roman"/>
                <w:sz w:val="18"/>
                <w:szCs w:val="18"/>
              </w:rPr>
              <w:t xml:space="preserve">задолженности </w:t>
            </w:r>
            <w:r w:rsidRPr="00A1781D">
              <w:rPr>
                <w:rFonts w:ascii="Times New Roman" w:hAnsi="Times New Roman" w:cs="Times New Roman"/>
                <w:sz w:val="18"/>
                <w:szCs w:val="18"/>
              </w:rPr>
              <w:t xml:space="preserve"> по</w:t>
            </w:r>
            <w:proofErr w:type="gramEnd"/>
            <w:r w:rsidRPr="00A1781D">
              <w:rPr>
                <w:rFonts w:ascii="Times New Roman" w:hAnsi="Times New Roman" w:cs="Times New Roman"/>
                <w:sz w:val="18"/>
                <w:szCs w:val="18"/>
              </w:rPr>
              <w:t xml:space="preserve"> счету 120551000</w:t>
            </w:r>
            <w:r w:rsidR="00EB5305">
              <w:rPr>
                <w:rFonts w:ascii="Times New Roman" w:hAnsi="Times New Roman" w:cs="Times New Roman"/>
                <w:sz w:val="18"/>
                <w:szCs w:val="18"/>
              </w:rPr>
              <w:t>,</w:t>
            </w:r>
            <w:r w:rsidRPr="00A1781D">
              <w:rPr>
                <w:rFonts w:ascii="Times New Roman" w:hAnsi="Times New Roman" w:cs="Times New Roman"/>
                <w:sz w:val="18"/>
                <w:szCs w:val="18"/>
              </w:rPr>
              <w:t xml:space="preserve"> отраженному в Справке ф. 0503125</w:t>
            </w:r>
            <w:r w:rsidR="00EB5305">
              <w:rPr>
                <w:rFonts w:ascii="Times New Roman" w:hAnsi="Times New Roman" w:cs="Times New Roman"/>
                <w:sz w:val="18"/>
                <w:szCs w:val="18"/>
              </w:rPr>
              <w:t>,</w:t>
            </w:r>
            <w:r w:rsidRPr="00A1781D">
              <w:rPr>
                <w:rFonts w:ascii="Times New Roman" w:hAnsi="Times New Roman" w:cs="Times New Roman"/>
                <w:sz w:val="18"/>
                <w:szCs w:val="18"/>
              </w:rPr>
              <w:t xml:space="preserve"> сумме остатков по счету 120551000 в Сведениях ф. 0503169 </w:t>
            </w:r>
            <w:r w:rsidR="00EB5305">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EB5305" w:rsidP="009C267D">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267D">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EB5305">
            <w:pPr>
              <w:pStyle w:val="ConsPlusCell"/>
              <w:rPr>
                <w:rFonts w:ascii="Times New Roman" w:hAnsi="Times New Roman" w:cs="Times New Roman"/>
                <w:sz w:val="18"/>
                <w:szCs w:val="18"/>
              </w:rPr>
            </w:pPr>
            <w:r w:rsidRPr="00A1781D">
              <w:rPr>
                <w:rFonts w:ascii="Times New Roman" w:hAnsi="Times New Roman" w:cs="Times New Roman"/>
                <w:sz w:val="18"/>
                <w:szCs w:val="18"/>
              </w:rPr>
              <w:t>0503125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A50E5B">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Итого </w:t>
            </w:r>
            <w:r>
              <w:rPr>
                <w:rFonts w:ascii="Times New Roman" w:hAnsi="Times New Roman" w:cs="Times New Roman"/>
                <w:sz w:val="18"/>
                <w:szCs w:val="18"/>
              </w:rPr>
              <w:t xml:space="preserve">по счету </w:t>
            </w:r>
            <w:r w:rsidRPr="00A1781D">
              <w:rPr>
                <w:rFonts w:ascii="Times New Roman" w:hAnsi="Times New Roman" w:cs="Times New Roman"/>
                <w:sz w:val="18"/>
                <w:szCs w:val="18"/>
              </w:rPr>
              <w:t>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EB530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0503169 </w:t>
            </w:r>
            <w:proofErr w:type="spellStart"/>
            <w:r w:rsidRPr="00A1781D">
              <w:rPr>
                <w:rFonts w:ascii="Times New Roman" w:hAnsi="Times New Roman" w:cs="Times New Roman"/>
                <w:sz w:val="18"/>
                <w:szCs w:val="18"/>
              </w:rPr>
              <w:t>дебиторка</w:t>
            </w:r>
            <w:proofErr w:type="spellEnd"/>
            <w:r w:rsidR="00D27F86">
              <w:rPr>
                <w:rFonts w:ascii="Times New Roman" w:hAnsi="Times New Roman" w:cs="Times New Roman"/>
                <w:sz w:val="18"/>
                <w:szCs w:val="18"/>
              </w:rPr>
              <w:t xml:space="preserve"> – </w:t>
            </w:r>
            <w:proofErr w:type="spellStart"/>
            <w:r w:rsidR="00D27F86">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EB530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счету 1205</w:t>
            </w:r>
            <w:r>
              <w:rPr>
                <w:rFonts w:ascii="Times New Roman" w:hAnsi="Times New Roman" w:cs="Times New Roman"/>
                <w:sz w:val="18"/>
                <w:szCs w:val="18"/>
              </w:rPr>
              <w:t>6</w:t>
            </w:r>
            <w:r w:rsidRPr="00A1781D">
              <w:rPr>
                <w:rFonts w:ascii="Times New Roman" w:hAnsi="Times New Roman" w:cs="Times New Roman"/>
                <w:sz w:val="18"/>
                <w:szCs w:val="18"/>
              </w:rPr>
              <w:t>1</w:t>
            </w:r>
            <w:r w:rsidR="00F138E7" w:rsidRPr="009C267D">
              <w:rPr>
                <w:rFonts w:ascii="Times New Roman" w:hAnsi="Times New Roman" w:cs="Times New Roman"/>
                <w:sz w:val="18"/>
                <w:szCs w:val="18"/>
              </w:rPr>
              <w:t>00</w:t>
            </w:r>
            <w:r w:rsidR="00F138E7">
              <w:rPr>
                <w:rFonts w:ascii="Times New Roman" w:hAnsi="Times New Roman" w:cs="Times New Roman"/>
                <w:sz w:val="18"/>
                <w:szCs w:val="18"/>
              </w:rPr>
              <w:t>1</w:t>
            </w:r>
            <w:r w:rsidR="00F138E7" w:rsidRPr="00A1781D">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2602A">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2602A">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EB530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Несоответствие </w:t>
            </w:r>
            <w:r>
              <w:rPr>
                <w:rFonts w:ascii="Times New Roman" w:hAnsi="Times New Roman" w:cs="Times New Roman"/>
                <w:sz w:val="18"/>
                <w:szCs w:val="18"/>
              </w:rPr>
              <w:t>разницы</w:t>
            </w:r>
            <w:r w:rsidRPr="00A1781D">
              <w:rPr>
                <w:rFonts w:ascii="Times New Roman" w:hAnsi="Times New Roman" w:cs="Times New Roman"/>
                <w:sz w:val="18"/>
                <w:szCs w:val="18"/>
              </w:rPr>
              <w:t xml:space="preserve"> остатков </w:t>
            </w:r>
            <w:r>
              <w:rPr>
                <w:rFonts w:ascii="Times New Roman" w:hAnsi="Times New Roman" w:cs="Times New Roman"/>
                <w:sz w:val="18"/>
                <w:szCs w:val="18"/>
              </w:rPr>
              <w:t xml:space="preserve">дебиторской </w:t>
            </w:r>
            <w:proofErr w:type="gramStart"/>
            <w:r>
              <w:rPr>
                <w:rFonts w:ascii="Times New Roman" w:hAnsi="Times New Roman" w:cs="Times New Roman"/>
                <w:sz w:val="18"/>
                <w:szCs w:val="18"/>
              </w:rPr>
              <w:t xml:space="preserve">задолженности </w:t>
            </w:r>
            <w:r w:rsidRPr="00A1781D">
              <w:rPr>
                <w:rFonts w:ascii="Times New Roman" w:hAnsi="Times New Roman" w:cs="Times New Roman"/>
                <w:sz w:val="18"/>
                <w:szCs w:val="18"/>
              </w:rPr>
              <w:t xml:space="preserve"> по</w:t>
            </w:r>
            <w:proofErr w:type="gramEnd"/>
            <w:r w:rsidRPr="00A1781D">
              <w:rPr>
                <w:rFonts w:ascii="Times New Roman" w:hAnsi="Times New Roman" w:cs="Times New Roman"/>
                <w:sz w:val="18"/>
                <w:szCs w:val="18"/>
              </w:rPr>
              <w:t xml:space="preserve"> счет</w:t>
            </w:r>
            <w:r>
              <w:rPr>
                <w:rFonts w:ascii="Times New Roman" w:hAnsi="Times New Roman" w:cs="Times New Roman"/>
                <w:sz w:val="18"/>
                <w:szCs w:val="18"/>
              </w:rPr>
              <w:t>у</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Pr>
                <w:rFonts w:ascii="Times New Roman" w:hAnsi="Times New Roman" w:cs="Times New Roman"/>
                <w:sz w:val="18"/>
                <w:szCs w:val="18"/>
              </w:rPr>
              <w:t>000,</w:t>
            </w:r>
            <w:r w:rsidRPr="00A1781D">
              <w:rPr>
                <w:rFonts w:ascii="Times New Roman" w:hAnsi="Times New Roman" w:cs="Times New Roman"/>
                <w:sz w:val="18"/>
                <w:szCs w:val="18"/>
              </w:rPr>
              <w:t xml:space="preserve"> отраженному в Справке ф. 0503125</w:t>
            </w:r>
            <w:r>
              <w:rPr>
                <w:rFonts w:ascii="Times New Roman" w:hAnsi="Times New Roman" w:cs="Times New Roman"/>
                <w:sz w:val="18"/>
                <w:szCs w:val="18"/>
              </w:rPr>
              <w:t>, сумме</w:t>
            </w:r>
            <w:r w:rsidRPr="00A1781D">
              <w:rPr>
                <w:rFonts w:ascii="Times New Roman" w:hAnsi="Times New Roman" w:cs="Times New Roman"/>
                <w:sz w:val="18"/>
                <w:szCs w:val="18"/>
              </w:rPr>
              <w:t xml:space="preserve"> остатков по счет</w:t>
            </w:r>
            <w:r>
              <w:rPr>
                <w:rFonts w:ascii="Times New Roman" w:hAnsi="Times New Roman" w:cs="Times New Roman"/>
                <w:sz w:val="18"/>
                <w:szCs w:val="18"/>
              </w:rPr>
              <w:t>ам</w:t>
            </w:r>
            <w:r w:rsidRPr="00A1781D">
              <w:rPr>
                <w:rFonts w:ascii="Times New Roman" w:hAnsi="Times New Roman" w:cs="Times New Roman"/>
                <w:sz w:val="18"/>
                <w:szCs w:val="18"/>
              </w:rPr>
              <w:t xml:space="preserve"> 1205</w:t>
            </w:r>
            <w:r>
              <w:rPr>
                <w:rFonts w:ascii="Times New Roman" w:hAnsi="Times New Roman" w:cs="Times New Roman"/>
                <w:sz w:val="18"/>
                <w:szCs w:val="18"/>
              </w:rPr>
              <w:t>6</w:t>
            </w:r>
            <w:r w:rsidRPr="00A1781D">
              <w:rPr>
                <w:rFonts w:ascii="Times New Roman" w:hAnsi="Times New Roman" w:cs="Times New Roman"/>
                <w:sz w:val="18"/>
                <w:szCs w:val="18"/>
              </w:rPr>
              <w:t>1</w:t>
            </w:r>
            <w:r w:rsidRPr="009C267D">
              <w:rPr>
                <w:rFonts w:ascii="Times New Roman" w:hAnsi="Times New Roman" w:cs="Times New Roman"/>
                <w:sz w:val="18"/>
                <w:szCs w:val="18"/>
              </w:rPr>
              <w:t>000</w:t>
            </w:r>
            <w:r>
              <w:rPr>
                <w:rFonts w:ascii="Times New Roman" w:hAnsi="Times New Roman" w:cs="Times New Roman"/>
                <w:sz w:val="18"/>
                <w:szCs w:val="18"/>
              </w:rPr>
              <w:t xml:space="preserve"> </w:t>
            </w:r>
            <w:r w:rsidRPr="00A1781D">
              <w:rPr>
                <w:rFonts w:ascii="Times New Roman" w:hAnsi="Times New Roman" w:cs="Times New Roman"/>
                <w:sz w:val="18"/>
                <w:szCs w:val="18"/>
              </w:rPr>
              <w:t xml:space="preserve">в Сведениях ф. 0503169 </w:t>
            </w:r>
            <w:r w:rsidR="00EB5305">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EB5305" w:rsidP="00111571">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E41C6">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9C1CB6"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29</w:t>
            </w:r>
            <w:r w:rsidRPr="009C1CB6">
              <w:rPr>
                <w:rFonts w:ascii="Times New Roman" w:hAnsi="Times New Roman" w:cs="Times New Roman"/>
                <w:sz w:val="18"/>
                <w:szCs w:val="18"/>
              </w:rPr>
              <w:t>5.</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9C1CB6"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EB5305">
            <w:pPr>
              <w:pStyle w:val="ConsPlusCell"/>
              <w:rPr>
                <w:rFonts w:ascii="Times New Roman" w:hAnsi="Times New Roman" w:cs="Times New Roman"/>
                <w:sz w:val="18"/>
                <w:szCs w:val="18"/>
              </w:rPr>
            </w:pPr>
            <w:r w:rsidRPr="00C67DDB">
              <w:rPr>
                <w:rFonts w:ascii="Times New Roman" w:hAnsi="Times New Roman" w:cs="Times New Roman"/>
                <w:sz w:val="18"/>
                <w:szCs w:val="18"/>
              </w:rPr>
              <w:t>0503125 (1</w:t>
            </w:r>
            <w:r w:rsidRPr="009C1CB6">
              <w:rPr>
                <w:rFonts w:ascii="Times New Roman" w:hAnsi="Times New Roman" w:cs="Times New Roman"/>
                <w:sz w:val="18"/>
                <w:szCs w:val="18"/>
              </w:rPr>
              <w:t>40140151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sidRPr="00981C94">
              <w:rPr>
                <w:rFonts w:ascii="Times New Roman" w:hAnsi="Times New Roman" w:cs="Times New Roman"/>
                <w:sz w:val="18"/>
                <w:szCs w:val="18"/>
              </w:rPr>
              <w:t>40140151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0503169 </w:t>
            </w:r>
            <w:proofErr w:type="spellStart"/>
            <w:r w:rsidRPr="00C67DDB">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w:t>
            </w:r>
            <w:r w:rsidR="00F138E7" w:rsidRPr="00C67DDB">
              <w:rPr>
                <w:rFonts w:ascii="Times New Roman" w:hAnsi="Times New Roman" w:cs="Times New Roman"/>
                <w:sz w:val="18"/>
                <w:szCs w:val="18"/>
              </w:rPr>
              <w:t>1</w:t>
            </w:r>
            <w:r w:rsidR="00F138E7" w:rsidRPr="009C1CB6">
              <w:rPr>
                <w:rFonts w:ascii="Times New Roman" w:hAnsi="Times New Roman" w:cs="Times New Roman"/>
                <w:sz w:val="18"/>
                <w:szCs w:val="18"/>
              </w:rPr>
              <w:t>4014</w:t>
            </w:r>
            <w:r w:rsidR="00F138E7">
              <w:rPr>
                <w:rFonts w:ascii="Times New Roman" w:hAnsi="Times New Roman" w:cs="Times New Roman"/>
                <w:sz w:val="18"/>
                <w:szCs w:val="18"/>
              </w:rPr>
              <w:t>х</w:t>
            </w:r>
            <w:r w:rsidR="00F138E7" w:rsidRPr="009C1CB6">
              <w:rPr>
                <w:rFonts w:ascii="Times New Roman" w:hAnsi="Times New Roman" w:cs="Times New Roman"/>
                <w:sz w:val="18"/>
                <w:szCs w:val="18"/>
              </w:rPr>
              <w:t>151</w:t>
            </w:r>
            <w:r w:rsidR="00F138E7"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510E7"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3C023A">
              <w:rPr>
                <w:rFonts w:ascii="Times New Roman" w:hAnsi="Times New Roman" w:cs="Times New Roman"/>
                <w:sz w:val="18"/>
                <w:szCs w:val="18"/>
              </w:rPr>
              <w:t>40140151</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отраженному в Справке ф. 0503125</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сумме остатков по счету </w:t>
            </w:r>
            <w:r w:rsidR="00F138E7" w:rsidRPr="00C67DDB">
              <w:rPr>
                <w:rFonts w:ascii="Times New Roman" w:hAnsi="Times New Roman" w:cs="Times New Roman"/>
                <w:sz w:val="18"/>
                <w:szCs w:val="18"/>
              </w:rPr>
              <w:t>1</w:t>
            </w:r>
            <w:r w:rsidR="00F138E7" w:rsidRPr="00981C94">
              <w:rPr>
                <w:rFonts w:ascii="Times New Roman" w:hAnsi="Times New Roman" w:cs="Times New Roman"/>
                <w:sz w:val="18"/>
                <w:szCs w:val="18"/>
              </w:rPr>
              <w:t>4014</w:t>
            </w:r>
            <w:r w:rsidR="00F138E7">
              <w:rPr>
                <w:rFonts w:ascii="Times New Roman" w:hAnsi="Times New Roman" w:cs="Times New Roman"/>
                <w:sz w:val="18"/>
                <w:szCs w:val="18"/>
              </w:rPr>
              <w:t>х</w:t>
            </w:r>
            <w:r w:rsidR="00F138E7" w:rsidRPr="00981C94">
              <w:rPr>
                <w:rFonts w:ascii="Times New Roman" w:hAnsi="Times New Roman" w:cs="Times New Roman"/>
                <w:sz w:val="18"/>
                <w:szCs w:val="18"/>
              </w:rPr>
              <w:t>151</w:t>
            </w:r>
            <w:r w:rsidR="00F138E7" w:rsidRPr="00C67DDB">
              <w:rPr>
                <w:rFonts w:ascii="Times New Roman" w:hAnsi="Times New Roman" w:cs="Times New Roman"/>
                <w:sz w:val="18"/>
                <w:szCs w:val="18"/>
              </w:rPr>
              <w:t xml:space="preserve"> </w:t>
            </w:r>
            <w:r w:rsidRPr="00C67DDB">
              <w:rPr>
                <w:rFonts w:ascii="Times New Roman" w:hAnsi="Times New Roman" w:cs="Times New Roman"/>
                <w:sz w:val="18"/>
                <w:szCs w:val="18"/>
              </w:rPr>
              <w:t xml:space="preserve">в Сведениях ф. 0503169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29</w:t>
            </w:r>
            <w:r w:rsidRPr="009C1CB6">
              <w:rPr>
                <w:rFonts w:ascii="Times New Roman" w:hAnsi="Times New Roman" w:cs="Times New Roman"/>
                <w:sz w:val="18"/>
                <w:szCs w:val="18"/>
              </w:rPr>
              <w:t>5.</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EB5305">
            <w:pPr>
              <w:pStyle w:val="ConsPlusCell"/>
              <w:rPr>
                <w:rFonts w:ascii="Times New Roman" w:hAnsi="Times New Roman" w:cs="Times New Roman"/>
                <w:sz w:val="18"/>
                <w:szCs w:val="18"/>
              </w:rPr>
            </w:pPr>
            <w:r w:rsidRPr="00C67DDB">
              <w:rPr>
                <w:rFonts w:ascii="Times New Roman" w:hAnsi="Times New Roman" w:cs="Times New Roman"/>
                <w:sz w:val="18"/>
                <w:szCs w:val="18"/>
              </w:rPr>
              <w:t>0503125 (1</w:t>
            </w:r>
            <w:r w:rsidRPr="009C1CB6">
              <w:rPr>
                <w:rFonts w:ascii="Times New Roman" w:hAnsi="Times New Roman" w:cs="Times New Roman"/>
                <w:sz w:val="18"/>
                <w:szCs w:val="18"/>
              </w:rPr>
              <w:t>40140161</w:t>
            </w:r>
            <w:r w:rsidRPr="00C67DDB">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Итого по счету 1</w:t>
            </w:r>
            <w:r>
              <w:rPr>
                <w:rFonts w:ascii="Times New Roman" w:hAnsi="Times New Roman" w:cs="Times New Roman"/>
                <w:sz w:val="18"/>
                <w:szCs w:val="18"/>
              </w:rPr>
              <w:t>401401</w:t>
            </w:r>
            <w:r w:rsidRPr="003C023A">
              <w:rPr>
                <w:rFonts w:ascii="Times New Roman" w:hAnsi="Times New Roman" w:cs="Times New Roman"/>
                <w:sz w:val="18"/>
                <w:szCs w:val="18"/>
              </w:rPr>
              <w:t>6</w:t>
            </w:r>
            <w:r w:rsidRPr="00981C94">
              <w:rPr>
                <w:rFonts w:ascii="Times New Roman" w:hAnsi="Times New Roman" w:cs="Times New Roman"/>
                <w:sz w:val="18"/>
                <w:szCs w:val="18"/>
              </w:rPr>
              <w:t>1</w:t>
            </w:r>
            <w:r w:rsidRPr="00C67DDB">
              <w:rPr>
                <w:rFonts w:ascii="Times New Roman" w:hAnsi="Times New Roman" w:cs="Times New Roman"/>
                <w:sz w:val="18"/>
                <w:szCs w:val="18"/>
              </w:rPr>
              <w:t xml:space="preserve">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0503169 </w:t>
            </w:r>
            <w:proofErr w:type="spellStart"/>
            <w:r w:rsidRPr="00C67DDB">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 xml:space="preserve">Сумма показателей по счету </w:t>
            </w:r>
            <w:r w:rsidR="00F138E7" w:rsidRPr="00C67DDB">
              <w:rPr>
                <w:rFonts w:ascii="Times New Roman" w:hAnsi="Times New Roman" w:cs="Times New Roman"/>
                <w:sz w:val="18"/>
                <w:szCs w:val="18"/>
              </w:rPr>
              <w:t>1</w:t>
            </w:r>
            <w:r w:rsidR="00F138E7" w:rsidRPr="009C1CB6">
              <w:rPr>
                <w:rFonts w:ascii="Times New Roman" w:hAnsi="Times New Roman" w:cs="Times New Roman"/>
                <w:sz w:val="18"/>
                <w:szCs w:val="18"/>
              </w:rPr>
              <w:t>4014</w:t>
            </w:r>
            <w:r w:rsidR="00F138E7">
              <w:rPr>
                <w:rFonts w:ascii="Times New Roman" w:hAnsi="Times New Roman" w:cs="Times New Roman"/>
                <w:sz w:val="18"/>
                <w:szCs w:val="18"/>
              </w:rPr>
              <w:t>х</w:t>
            </w:r>
            <w:r w:rsidR="00F138E7" w:rsidRPr="009C1CB6">
              <w:rPr>
                <w:rFonts w:ascii="Times New Roman" w:hAnsi="Times New Roman" w:cs="Times New Roman"/>
                <w:sz w:val="18"/>
                <w:szCs w:val="18"/>
              </w:rPr>
              <w:t>161</w:t>
            </w:r>
            <w:r w:rsidR="00F138E7" w:rsidRPr="00C67DDB">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510E7" w:rsidP="00FD1D7F">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C1CB6">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C1CB6">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F138E7">
            <w:pPr>
              <w:pStyle w:val="ConsPlusCell"/>
              <w:snapToGrid w:val="0"/>
              <w:rPr>
                <w:rFonts w:ascii="Times New Roman" w:hAnsi="Times New Roman" w:cs="Times New Roman"/>
                <w:sz w:val="18"/>
                <w:szCs w:val="18"/>
              </w:rPr>
            </w:pPr>
            <w:r w:rsidRPr="00C67DDB">
              <w:rPr>
                <w:rFonts w:ascii="Times New Roman" w:hAnsi="Times New Roman" w:cs="Times New Roman"/>
                <w:sz w:val="18"/>
                <w:szCs w:val="18"/>
              </w:rPr>
              <w:t>Несоответствие суммы остатков по счету 1</w:t>
            </w:r>
            <w:r w:rsidRPr="00C96EF4">
              <w:rPr>
                <w:rFonts w:ascii="Times New Roman" w:hAnsi="Times New Roman" w:cs="Times New Roman"/>
                <w:sz w:val="18"/>
                <w:szCs w:val="18"/>
              </w:rPr>
              <w:t>401401</w:t>
            </w:r>
            <w:r w:rsidRPr="00981C94">
              <w:rPr>
                <w:rFonts w:ascii="Times New Roman" w:hAnsi="Times New Roman" w:cs="Times New Roman"/>
                <w:sz w:val="18"/>
                <w:szCs w:val="18"/>
              </w:rPr>
              <w:t>6</w:t>
            </w:r>
            <w:r w:rsidRPr="00C96EF4">
              <w:rPr>
                <w:rFonts w:ascii="Times New Roman" w:hAnsi="Times New Roman" w:cs="Times New Roman"/>
                <w:sz w:val="18"/>
                <w:szCs w:val="18"/>
              </w:rPr>
              <w:t>1</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отраженному в Справке ф. 0503125</w:t>
            </w:r>
            <w:r w:rsidR="00EB5305">
              <w:rPr>
                <w:rFonts w:ascii="Times New Roman" w:hAnsi="Times New Roman" w:cs="Times New Roman"/>
                <w:sz w:val="18"/>
                <w:szCs w:val="18"/>
              </w:rPr>
              <w:t>,</w:t>
            </w:r>
            <w:r w:rsidRPr="00C67DDB">
              <w:rPr>
                <w:rFonts w:ascii="Times New Roman" w:hAnsi="Times New Roman" w:cs="Times New Roman"/>
                <w:sz w:val="18"/>
                <w:szCs w:val="18"/>
              </w:rPr>
              <w:t xml:space="preserve"> сумме остатков по счету </w:t>
            </w:r>
            <w:r w:rsidR="00F138E7" w:rsidRPr="00C67DDB">
              <w:rPr>
                <w:rFonts w:ascii="Times New Roman" w:hAnsi="Times New Roman" w:cs="Times New Roman"/>
                <w:sz w:val="18"/>
                <w:szCs w:val="18"/>
              </w:rPr>
              <w:t>1</w:t>
            </w:r>
            <w:r w:rsidR="00F138E7" w:rsidRPr="00981C94">
              <w:rPr>
                <w:rFonts w:ascii="Times New Roman" w:hAnsi="Times New Roman" w:cs="Times New Roman"/>
                <w:sz w:val="18"/>
                <w:szCs w:val="18"/>
              </w:rPr>
              <w:t>4014</w:t>
            </w:r>
            <w:r w:rsidR="00F138E7">
              <w:rPr>
                <w:rFonts w:ascii="Times New Roman" w:hAnsi="Times New Roman" w:cs="Times New Roman"/>
                <w:sz w:val="18"/>
                <w:szCs w:val="18"/>
              </w:rPr>
              <w:t>х</w:t>
            </w:r>
            <w:r w:rsidR="00F138E7" w:rsidRPr="00981C94">
              <w:rPr>
                <w:rFonts w:ascii="Times New Roman" w:hAnsi="Times New Roman" w:cs="Times New Roman"/>
                <w:sz w:val="18"/>
                <w:szCs w:val="18"/>
              </w:rPr>
              <w:t>161</w:t>
            </w:r>
            <w:r w:rsidR="00F138E7" w:rsidRPr="00C67DDB">
              <w:rPr>
                <w:rFonts w:ascii="Times New Roman" w:hAnsi="Times New Roman" w:cs="Times New Roman"/>
                <w:sz w:val="18"/>
                <w:szCs w:val="18"/>
              </w:rPr>
              <w:t xml:space="preserve"> </w:t>
            </w:r>
            <w:r w:rsidRPr="00C67DDB">
              <w:rPr>
                <w:rFonts w:ascii="Times New Roman" w:hAnsi="Times New Roman" w:cs="Times New Roman"/>
                <w:sz w:val="18"/>
                <w:szCs w:val="18"/>
              </w:rPr>
              <w:t xml:space="preserve">в Сведениях ф. 0503169 </w:t>
            </w:r>
            <w:r w:rsidR="00EB5305">
              <w:rPr>
                <w:rFonts w:ascii="Times New Roman" w:hAnsi="Times New Roman" w:cs="Times New Roman"/>
                <w:sz w:val="18"/>
                <w:szCs w:val="18"/>
              </w:rPr>
              <w:t xml:space="preserve">– </w:t>
            </w:r>
            <w:r w:rsidRPr="00C67DDB">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C1CB6">
            <w:pPr>
              <w:pStyle w:val="ConsPlusCell"/>
              <w:snapToGrid w:val="0"/>
              <w:rPr>
                <w:rFonts w:ascii="Times New Roman" w:hAnsi="Times New Roman" w:cs="Times New Roman"/>
                <w:sz w:val="18"/>
                <w:szCs w:val="18"/>
              </w:rPr>
            </w:pPr>
          </w:p>
        </w:tc>
      </w:tr>
      <w:tr w:rsidR="00B35CE4" w:rsidRPr="00A1781D" w:rsidTr="0070347E">
        <w:trPr>
          <w:cantSplit/>
          <w:trHeight w:val="840"/>
        </w:trPr>
        <w:tc>
          <w:tcPr>
            <w:tcW w:w="461"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295</w:t>
            </w:r>
            <w:r>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B35CE4" w:rsidRPr="00A1781D" w:rsidRDefault="00B35CE4" w:rsidP="00EB5305">
            <w:pPr>
              <w:pStyle w:val="ConsPlusCell"/>
              <w:rPr>
                <w:rFonts w:ascii="Times New Roman" w:hAnsi="Times New Roman" w:cs="Times New Roman"/>
                <w:sz w:val="18"/>
                <w:szCs w:val="18"/>
              </w:rPr>
            </w:pPr>
            <w:r w:rsidRPr="00A1781D">
              <w:rPr>
                <w:rFonts w:ascii="Times New Roman" w:hAnsi="Times New Roman" w:cs="Times New Roman"/>
                <w:sz w:val="18"/>
                <w:szCs w:val="18"/>
              </w:rPr>
              <w:t>0503125 (1</w:t>
            </w:r>
            <w:r>
              <w:rPr>
                <w:rFonts w:ascii="Times New Roman" w:hAnsi="Times New Roman" w:cs="Times New Roman"/>
                <w:sz w:val="18"/>
                <w:szCs w:val="18"/>
              </w:rPr>
              <w:t>30305</w:t>
            </w:r>
            <w:r w:rsidRPr="00A1781D">
              <w:rPr>
                <w:rFonts w:ascii="Times New Roman" w:hAnsi="Times New Roman" w:cs="Times New Roman"/>
                <w:sz w:val="18"/>
                <w:szCs w:val="18"/>
              </w:rPr>
              <w:t>000)</w:t>
            </w:r>
          </w:p>
        </w:tc>
        <w:tc>
          <w:tcPr>
            <w:tcW w:w="992"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Итого по счету 1</w:t>
            </w:r>
            <w:r>
              <w:rPr>
                <w:rFonts w:ascii="Times New Roman" w:hAnsi="Times New Roman" w:cs="Times New Roman"/>
                <w:sz w:val="18"/>
                <w:szCs w:val="18"/>
              </w:rPr>
              <w:t>30305</w:t>
            </w:r>
            <w:r w:rsidRPr="00A1781D">
              <w:rPr>
                <w:rFonts w:ascii="Times New Roman" w:hAnsi="Times New Roman" w:cs="Times New Roman"/>
                <w:sz w:val="18"/>
                <w:szCs w:val="18"/>
              </w:rPr>
              <w:t>000 за отчетный период</w:t>
            </w:r>
          </w:p>
        </w:tc>
        <w:tc>
          <w:tcPr>
            <w:tcW w:w="686" w:type="dxa"/>
            <w:gridSpan w:val="2"/>
            <w:tcBorders>
              <w:top w:val="single" w:sz="4" w:space="0" w:color="000000"/>
              <w:left w:val="single" w:sz="4" w:space="0" w:color="000000"/>
              <w:bottom w:val="single" w:sz="4" w:space="0" w:color="000000"/>
              <w:right w:val="single" w:sz="4" w:space="0" w:color="000000"/>
            </w:tcBorders>
          </w:tcPr>
          <w:p w:rsidR="00B35CE4" w:rsidDel="00A50E5B"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B35CE4" w:rsidRPr="00A1781D" w:rsidRDefault="00B35CE4" w:rsidP="00FC525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0503169 </w:t>
            </w:r>
            <w:proofErr w:type="spellStart"/>
            <w:r>
              <w:rPr>
                <w:rFonts w:ascii="Times New Roman" w:hAnsi="Times New Roman" w:cs="Times New Roman"/>
                <w:sz w:val="18"/>
                <w:szCs w:val="18"/>
              </w:rPr>
              <w:t>кредиторка</w:t>
            </w:r>
            <w:proofErr w:type="spellEnd"/>
          </w:p>
        </w:tc>
        <w:tc>
          <w:tcPr>
            <w:tcW w:w="1276" w:type="dxa"/>
            <w:tcBorders>
              <w:top w:val="single" w:sz="4" w:space="0" w:color="000000"/>
              <w:left w:val="single" w:sz="4" w:space="0" w:color="000000"/>
              <w:bottom w:val="single" w:sz="4" w:space="0" w:color="000000"/>
            </w:tcBorders>
            <w:shd w:val="clear" w:color="auto" w:fill="auto"/>
          </w:tcPr>
          <w:p w:rsidR="00B35CE4" w:rsidRPr="00A1781D" w:rsidRDefault="00B35CE4" w:rsidP="00EB530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счету 1</w:t>
            </w:r>
            <w:r>
              <w:rPr>
                <w:rFonts w:ascii="Times New Roman" w:hAnsi="Times New Roman" w:cs="Times New Roman"/>
                <w:sz w:val="18"/>
                <w:szCs w:val="18"/>
              </w:rPr>
              <w:t>30305</w:t>
            </w:r>
            <w:r w:rsidR="00F138E7" w:rsidRPr="00A1781D">
              <w:rPr>
                <w:rFonts w:ascii="Times New Roman" w:hAnsi="Times New Roman" w:cs="Times New Roman"/>
                <w:sz w:val="18"/>
                <w:szCs w:val="18"/>
              </w:rPr>
              <w:t>00</w:t>
            </w:r>
            <w:r w:rsidR="00F138E7">
              <w:rPr>
                <w:rFonts w:ascii="Times New Roman" w:hAnsi="Times New Roman" w:cs="Times New Roman"/>
                <w:sz w:val="18"/>
                <w:szCs w:val="18"/>
              </w:rPr>
              <w:t>1</w:t>
            </w:r>
            <w:r w:rsidR="00F138E7" w:rsidRPr="00A1781D">
              <w:rPr>
                <w:rFonts w:ascii="Times New Roman" w:hAnsi="Times New Roman" w:cs="Times New Roman"/>
                <w:sz w:val="18"/>
                <w:szCs w:val="18"/>
              </w:rPr>
              <w:t xml:space="preserve"> </w:t>
            </w:r>
            <w:r>
              <w:rPr>
                <w:rFonts w:ascii="Times New Roman" w:hAnsi="Times New Roman" w:cs="Times New Roman"/>
                <w:sz w:val="18"/>
                <w:szCs w:val="18"/>
              </w:rPr>
              <w:t>КДБ 219</w:t>
            </w:r>
          </w:p>
        </w:tc>
        <w:tc>
          <w:tcPr>
            <w:tcW w:w="793"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703" w:type="dxa"/>
            <w:tcBorders>
              <w:top w:val="single" w:sz="4" w:space="0" w:color="000000"/>
              <w:left w:val="single" w:sz="4" w:space="0" w:color="000000"/>
              <w:bottom w:val="single" w:sz="4" w:space="0" w:color="000000"/>
            </w:tcBorders>
          </w:tcPr>
          <w:p w:rsidR="00B35CE4" w:rsidRPr="00A1781D" w:rsidRDefault="00B35CE4" w:rsidP="00B35CE4">
            <w:pPr>
              <w:pStyle w:val="ConsPlusCell"/>
              <w:snapToGrid w:val="0"/>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35CE4" w:rsidRPr="00A1781D" w:rsidRDefault="00B35CE4" w:rsidP="00B35CE4">
            <w:pPr>
              <w:pStyle w:val="ConsPlusCell"/>
              <w:snapToGrid w:val="0"/>
              <w:rPr>
                <w:rFonts w:ascii="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B35CE4" w:rsidRPr="00A1781D" w:rsidRDefault="00B35CE4" w:rsidP="00EB530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Несоответствие суммы остатков</w:t>
            </w:r>
            <w:r>
              <w:rPr>
                <w:rFonts w:ascii="Times New Roman" w:hAnsi="Times New Roman" w:cs="Times New Roman"/>
                <w:sz w:val="18"/>
                <w:szCs w:val="18"/>
              </w:rPr>
              <w:t xml:space="preserve"> кредиторской задолженности </w:t>
            </w:r>
            <w:r w:rsidRPr="00A1781D">
              <w:rPr>
                <w:rFonts w:ascii="Times New Roman" w:hAnsi="Times New Roman" w:cs="Times New Roman"/>
                <w:sz w:val="18"/>
                <w:szCs w:val="18"/>
              </w:rPr>
              <w:t>по счету 1</w:t>
            </w:r>
            <w:r>
              <w:rPr>
                <w:rFonts w:ascii="Times New Roman" w:hAnsi="Times New Roman" w:cs="Times New Roman"/>
                <w:sz w:val="18"/>
                <w:szCs w:val="18"/>
              </w:rPr>
              <w:t>30305</w:t>
            </w:r>
            <w:r w:rsidRPr="00A1781D">
              <w:rPr>
                <w:rFonts w:ascii="Times New Roman" w:hAnsi="Times New Roman" w:cs="Times New Roman"/>
                <w:sz w:val="18"/>
                <w:szCs w:val="18"/>
              </w:rPr>
              <w:t>000 отраженно</w:t>
            </w:r>
            <w:r>
              <w:rPr>
                <w:rFonts w:ascii="Times New Roman" w:hAnsi="Times New Roman" w:cs="Times New Roman"/>
                <w:sz w:val="18"/>
                <w:szCs w:val="18"/>
              </w:rPr>
              <w:t>й</w:t>
            </w:r>
            <w:r w:rsidRPr="00A1781D">
              <w:rPr>
                <w:rFonts w:ascii="Times New Roman" w:hAnsi="Times New Roman" w:cs="Times New Roman"/>
                <w:sz w:val="18"/>
                <w:szCs w:val="18"/>
              </w:rPr>
              <w:t xml:space="preserve"> в Справке ф. 0503125 </w:t>
            </w:r>
            <w:r>
              <w:rPr>
                <w:rFonts w:ascii="Times New Roman" w:hAnsi="Times New Roman" w:cs="Times New Roman"/>
                <w:sz w:val="18"/>
                <w:szCs w:val="18"/>
              </w:rPr>
              <w:t xml:space="preserve">и </w:t>
            </w:r>
            <w:r w:rsidRPr="00A1781D">
              <w:rPr>
                <w:rFonts w:ascii="Times New Roman" w:hAnsi="Times New Roman" w:cs="Times New Roman"/>
                <w:sz w:val="18"/>
                <w:szCs w:val="18"/>
              </w:rPr>
              <w:t xml:space="preserve">в Сведениях ф. 0503169 </w:t>
            </w:r>
            <w:r w:rsidR="00EB5305">
              <w:rPr>
                <w:rFonts w:ascii="Times New Roman" w:hAnsi="Times New Roman" w:cs="Times New Roman"/>
                <w:sz w:val="18"/>
                <w:szCs w:val="18"/>
              </w:rPr>
              <w:t xml:space="preserve">– </w:t>
            </w:r>
            <w:r w:rsidRPr="00A1781D">
              <w:rPr>
                <w:rFonts w:ascii="Times New Roman" w:hAnsi="Times New Roman" w:cs="Times New Roman"/>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B35CE4" w:rsidRDefault="00B35CE4" w:rsidP="00B35CE4">
            <w:pPr>
              <w:pStyle w:val="ConsPlusCell"/>
              <w:snapToGrid w:val="0"/>
              <w:rPr>
                <w:rFonts w:ascii="Times New Roman" w:hAnsi="Times New Roman" w:cs="Times New Roman"/>
                <w:sz w:val="18"/>
                <w:szCs w:val="18"/>
              </w:rPr>
            </w:pPr>
            <w:r>
              <w:rPr>
                <w:rFonts w:ascii="Times New Roman" w:hAnsi="Times New Roman" w:cs="Times New Roman"/>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B35CE4" w:rsidRDefault="00B35CE4" w:rsidP="00B35CE4">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del w:id="1020" w:author="Зайцев Павел Борисович" w:date="2025-12-17T13:09:00Z">
              <w:r w:rsidRPr="00A1781D" w:rsidDel="00CE2D8D">
                <w:rPr>
                  <w:rFonts w:ascii="Times New Roman" w:hAnsi="Times New Roman" w:cs="Times New Roman"/>
                  <w:sz w:val="18"/>
                  <w:szCs w:val="18"/>
                </w:rPr>
                <w:delText>296</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021" w:author="Зайцев Павел Борисович" w:date="2025-12-17T13:09:00Z">
              <w:r w:rsidRPr="00A1781D" w:rsidDel="00CE2D8D">
                <w:rPr>
                  <w:rFonts w:ascii="Times New Roman" w:hAnsi="Times New Roman" w:cs="Times New Roman"/>
                  <w:sz w:val="18"/>
                  <w:szCs w:val="18"/>
                </w:rPr>
                <w:delText>199</w:delText>
              </w:r>
            </w:del>
          </w:p>
        </w:tc>
        <w:tc>
          <w:tcPr>
            <w:tcW w:w="877" w:type="dxa"/>
            <w:tcBorders>
              <w:left w:val="single" w:sz="4" w:space="0" w:color="000000"/>
              <w:bottom w:val="single" w:sz="4" w:space="0" w:color="000000"/>
              <w:right w:val="single" w:sz="4" w:space="0" w:color="000000"/>
            </w:tcBorders>
          </w:tcPr>
          <w:p w:rsidR="00DC1EFF" w:rsidRPr="00A1781D" w:rsidRDefault="00DC1EFF" w:rsidP="007908B5">
            <w:pPr>
              <w:autoSpaceDE w:val="0"/>
              <w:snapToGrid w:val="0"/>
              <w:ind w:right="5"/>
              <w:rPr>
                <w:sz w:val="18"/>
                <w:szCs w:val="18"/>
              </w:rPr>
            </w:pPr>
            <w:del w:id="1022" w:author="Зайцев Павел Борисович" w:date="2025-12-17T13:09:00Z">
              <w:r w:rsidRPr="00A1781D" w:rsidDel="00CE2D8D">
                <w:rPr>
                  <w:sz w:val="18"/>
                  <w:szCs w:val="18"/>
                </w:rPr>
                <w:delText>0503125 (140120241)</w:delText>
              </w:r>
            </w:del>
          </w:p>
        </w:tc>
        <w:tc>
          <w:tcPr>
            <w:tcW w:w="992" w:type="dxa"/>
            <w:tcBorders>
              <w:left w:val="single" w:sz="4" w:space="0" w:color="000000"/>
              <w:bottom w:val="single" w:sz="4" w:space="0" w:color="000000"/>
            </w:tcBorders>
            <w:shd w:val="clear" w:color="auto" w:fill="auto"/>
          </w:tcPr>
          <w:p w:rsidR="00DC1EFF" w:rsidRPr="00A1781D" w:rsidRDefault="00DC1EFF" w:rsidP="007908B5">
            <w:pPr>
              <w:autoSpaceDE w:val="0"/>
              <w:snapToGrid w:val="0"/>
              <w:ind w:right="5"/>
              <w:rPr>
                <w:sz w:val="18"/>
                <w:szCs w:val="18"/>
              </w:rPr>
            </w:pPr>
            <w:del w:id="1023" w:author="Зайцев Павел Борисович" w:date="2025-12-17T13:09:00Z">
              <w:r w:rsidRPr="00A1781D" w:rsidDel="00CE2D8D">
                <w:rPr>
                  <w:sz w:val="18"/>
                  <w:szCs w:val="18"/>
                </w:rPr>
                <w:delText xml:space="preserve">Сумма показателей по КОСГУ 630 </w:delText>
              </w:r>
            </w:del>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24" w:author="Зайцев Павел Борисович" w:date="2025-12-17T13:09:00Z">
              <w:r w:rsidRPr="00A1781D" w:rsidDel="00CE2D8D">
                <w:rPr>
                  <w:rFonts w:ascii="Times New Roman" w:hAnsi="Times New Roman" w:cs="Times New Roman"/>
                  <w:sz w:val="18"/>
                  <w:szCs w:val="18"/>
                </w:rPr>
                <w:delText>7</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25" w:author="Зайцев Павел Борисович" w:date="2025-12-17T13:09:00Z">
              <w:r w:rsidRPr="00A1781D" w:rsidDel="00CE2D8D">
                <w:rPr>
                  <w:rFonts w:ascii="Times New Roman" w:hAnsi="Times New Roman" w:cs="Times New Roman"/>
                  <w:sz w:val="18"/>
                  <w:szCs w:val="18"/>
                  <w:lang w:val="en-US"/>
                </w:rPr>
                <w:delText>&lt;</w:delText>
              </w:r>
              <w:r w:rsidRPr="00A1781D" w:rsidDel="00CE2D8D">
                <w:rPr>
                  <w:rFonts w:ascii="Times New Roman" w:hAnsi="Times New Roman" w:cs="Times New Roman"/>
                  <w:sz w:val="18"/>
                  <w:szCs w:val="18"/>
                </w:rPr>
                <w:delText>=</w:delText>
              </w:r>
            </w:del>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26" w:author="Зайцев Павел Борисович" w:date="2025-12-17T13:09:00Z">
              <w:r w:rsidRPr="00A1781D" w:rsidDel="00CE2D8D">
                <w:rPr>
                  <w:rFonts w:ascii="Times New Roman" w:hAnsi="Times New Roman" w:cs="Times New Roman"/>
                  <w:sz w:val="18"/>
                  <w:szCs w:val="18"/>
                </w:rPr>
                <w:delText>0503121</w:delText>
              </w:r>
            </w:del>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del w:id="1027" w:author="Зайцев Павел Борисович" w:date="2025-12-17T13:09:00Z">
              <w:r w:rsidRPr="00A1781D" w:rsidDel="00CE2D8D">
                <w:rPr>
                  <w:rFonts w:ascii="Times New Roman" w:hAnsi="Times New Roman" w:cs="Times New Roman"/>
                  <w:sz w:val="18"/>
                  <w:szCs w:val="18"/>
                </w:rPr>
                <w:delText>4</w:delText>
              </w:r>
              <w:r w:rsidDel="00CE2D8D">
                <w:rPr>
                  <w:rFonts w:ascii="Times New Roman" w:hAnsi="Times New Roman" w:cs="Times New Roman"/>
                  <w:sz w:val="18"/>
                  <w:szCs w:val="18"/>
                </w:rPr>
                <w:delText>5</w:delText>
              </w:r>
              <w:r w:rsidRPr="00A1781D" w:rsidDel="00CE2D8D">
                <w:rPr>
                  <w:rFonts w:ascii="Times New Roman" w:hAnsi="Times New Roman" w:cs="Times New Roman"/>
                  <w:sz w:val="18"/>
                  <w:szCs w:val="18"/>
                </w:rPr>
                <w:delText>2</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28" w:author="Зайцев Павел Борисович" w:date="2025-12-17T13:09:00Z">
              <w:r w:rsidRPr="00A1781D" w:rsidDel="00CE2D8D">
                <w:rPr>
                  <w:rFonts w:ascii="Times New Roman" w:hAnsi="Times New Roman" w:cs="Times New Roman"/>
                  <w:sz w:val="18"/>
                  <w:szCs w:val="18"/>
                </w:rPr>
                <w:delText>4</w:delText>
              </w:r>
            </w:del>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EB5305">
            <w:pPr>
              <w:pStyle w:val="ConsPlusCell"/>
              <w:snapToGrid w:val="0"/>
              <w:rPr>
                <w:rFonts w:ascii="Times New Roman" w:hAnsi="Times New Roman" w:cs="Times New Roman"/>
                <w:sz w:val="18"/>
                <w:szCs w:val="18"/>
              </w:rPr>
            </w:pPr>
            <w:del w:id="1029" w:author="Зайцев Павел Борисович" w:date="2025-12-17T13:09:00Z">
              <w:r w:rsidRPr="00A1781D" w:rsidDel="00CE2D8D">
                <w:rPr>
                  <w:rFonts w:ascii="Times New Roman" w:hAnsi="Times New Roman" w:cs="Times New Roman"/>
                  <w:sz w:val="18"/>
                  <w:szCs w:val="18"/>
                </w:rPr>
                <w:delText xml:space="preserve">Итоговая сумма неденежных  расчетов по КОСГУ 630 ф. 0503125 превышает соответствующий показатель ф. 0503121 </w:delText>
              </w:r>
              <w:r w:rsidR="00EB5305" w:rsidDel="00CE2D8D">
                <w:rPr>
                  <w:rFonts w:ascii="Times New Roman" w:hAnsi="Times New Roman" w:cs="Times New Roman"/>
                  <w:sz w:val="18"/>
                  <w:szCs w:val="18"/>
                </w:rPr>
                <w:delText>– т</w:delText>
              </w:r>
              <w:r w:rsidRPr="00A1781D" w:rsidDel="00CE2D8D">
                <w:rPr>
                  <w:rFonts w:ascii="Times New Roman" w:hAnsi="Times New Roman" w:cs="Times New Roman"/>
                  <w:sz w:val="18"/>
                  <w:szCs w:val="18"/>
                </w:rPr>
                <w:delText>ребуется пояснение</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30" w:author="Зайцев Павел Борисович" w:date="2025-12-17T13:09:00Z">
              <w:r w:rsidDel="00CE2D8D">
                <w:rPr>
                  <w:rFonts w:ascii="Times New Roman" w:hAnsi="Times New Roman" w:cs="Times New Roman"/>
                  <w:sz w:val="18"/>
                  <w:szCs w:val="18"/>
                </w:rPr>
                <w:delText>П</w:delText>
              </w:r>
            </w:del>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left w:val="single" w:sz="4" w:space="0" w:color="000000"/>
              <w:bottom w:val="single" w:sz="4" w:space="0" w:color="000000"/>
            </w:tcBorders>
          </w:tcPr>
          <w:p w:rsidR="00DC1EFF" w:rsidRPr="00A1781D" w:rsidRDefault="00DC1EFF" w:rsidP="00AB16DD">
            <w:pPr>
              <w:pStyle w:val="ConsPlusCell"/>
              <w:snapToGrid w:val="0"/>
              <w:jc w:val="center"/>
              <w:rPr>
                <w:rFonts w:ascii="Times New Roman" w:hAnsi="Times New Roman" w:cs="Times New Roman"/>
                <w:sz w:val="18"/>
                <w:szCs w:val="18"/>
              </w:rPr>
            </w:pPr>
            <w:del w:id="1031" w:author="Зайцев Павел Борисович" w:date="2025-12-17T13:09:00Z">
              <w:r w:rsidRPr="00A1781D" w:rsidDel="00CE2D8D">
                <w:rPr>
                  <w:rFonts w:ascii="Times New Roman" w:hAnsi="Times New Roman" w:cs="Times New Roman"/>
                  <w:sz w:val="18"/>
                  <w:szCs w:val="18"/>
                </w:rPr>
                <w:delText xml:space="preserve">297 </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032" w:author="Зайцев Павел Борисович" w:date="2025-12-17T13:09:00Z">
              <w:r w:rsidRPr="00A1781D" w:rsidDel="00CE2D8D">
                <w:rPr>
                  <w:rFonts w:ascii="Times New Roman" w:hAnsi="Times New Roman" w:cs="Times New Roman"/>
                  <w:sz w:val="18"/>
                  <w:szCs w:val="18"/>
                </w:rPr>
                <w:delText>201</w:delText>
              </w:r>
            </w:del>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33" w:author="Зайцев Павел Борисович" w:date="2025-12-17T13:09:00Z">
              <w:r w:rsidRPr="00A1781D" w:rsidDel="00CE2D8D">
                <w:rPr>
                  <w:rFonts w:ascii="Times New Roman" w:hAnsi="Times New Roman" w:cs="Times New Roman"/>
                  <w:sz w:val="18"/>
                  <w:szCs w:val="18"/>
                </w:rPr>
                <w:delText>0503121</w:delText>
              </w:r>
            </w:del>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1C75E7">
            <w:pPr>
              <w:pStyle w:val="ConsPlusCell"/>
              <w:snapToGrid w:val="0"/>
              <w:rPr>
                <w:rFonts w:ascii="Times New Roman" w:hAnsi="Times New Roman" w:cs="Times New Roman"/>
                <w:sz w:val="18"/>
                <w:szCs w:val="18"/>
              </w:rPr>
            </w:pPr>
            <w:del w:id="1034" w:author="Зайцев Павел Борисович" w:date="2025-12-17T13:09:00Z">
              <w:r w:rsidRPr="00A1781D" w:rsidDel="00CE2D8D">
                <w:rPr>
                  <w:rFonts w:ascii="Times New Roman" w:hAnsi="Times New Roman" w:cs="Times New Roman"/>
                  <w:sz w:val="18"/>
                  <w:szCs w:val="18"/>
                </w:rPr>
                <w:delText>4</w:delText>
              </w:r>
              <w:r w:rsidDel="00CE2D8D">
                <w:rPr>
                  <w:rFonts w:ascii="Times New Roman" w:hAnsi="Times New Roman" w:cs="Times New Roman"/>
                  <w:sz w:val="18"/>
                  <w:szCs w:val="18"/>
                </w:rPr>
                <w:delText>5</w:delText>
              </w:r>
              <w:r w:rsidRPr="00A1781D" w:rsidDel="00CE2D8D">
                <w:rPr>
                  <w:rFonts w:ascii="Times New Roman" w:hAnsi="Times New Roman" w:cs="Times New Roman"/>
                  <w:sz w:val="18"/>
                  <w:szCs w:val="18"/>
                </w:rPr>
                <w:delText>2</w:delText>
              </w:r>
            </w:del>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35" w:author="Зайцев Павел Борисович" w:date="2025-12-17T13:09:00Z">
              <w:r w:rsidRPr="00A1781D" w:rsidDel="00CE2D8D">
                <w:rPr>
                  <w:rFonts w:ascii="Times New Roman" w:hAnsi="Times New Roman" w:cs="Times New Roman"/>
                  <w:sz w:val="18"/>
                  <w:szCs w:val="18"/>
                </w:rPr>
                <w:delText>4</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36" w:author="Зайцев Павел Борисович" w:date="2025-12-17T13:09:00Z">
              <w:r w:rsidRPr="00A1781D" w:rsidDel="00CE2D8D">
                <w:rPr>
                  <w:rFonts w:ascii="Times New Roman" w:hAnsi="Times New Roman" w:cs="Times New Roman"/>
                  <w:sz w:val="18"/>
                  <w:szCs w:val="18"/>
                  <w:lang w:val="en-US"/>
                </w:rPr>
                <w:delText>&gt;</w:delText>
              </w:r>
              <w:r w:rsidRPr="00A1781D" w:rsidDel="00CE2D8D">
                <w:rPr>
                  <w:rFonts w:ascii="Times New Roman" w:hAnsi="Times New Roman" w:cs="Times New Roman"/>
                  <w:sz w:val="18"/>
                  <w:szCs w:val="18"/>
                </w:rPr>
                <w:delText>=</w:delText>
              </w:r>
            </w:del>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37" w:author="Зайцев Павел Борисович" w:date="2025-12-17T13:09:00Z">
              <w:r w:rsidRPr="00A1781D" w:rsidDel="00CE2D8D">
                <w:rPr>
                  <w:rFonts w:ascii="Times New Roman" w:hAnsi="Times New Roman" w:cs="Times New Roman"/>
                  <w:sz w:val="18"/>
                  <w:szCs w:val="18"/>
                </w:rPr>
                <w:delText>0503127</w:delText>
              </w:r>
            </w:del>
          </w:p>
        </w:tc>
        <w:tc>
          <w:tcPr>
            <w:tcW w:w="1276" w:type="dxa"/>
            <w:tcBorders>
              <w:left w:val="single" w:sz="4" w:space="0" w:color="000000"/>
              <w:bottom w:val="single" w:sz="4" w:space="0" w:color="000000"/>
            </w:tcBorders>
            <w:shd w:val="clear" w:color="auto" w:fill="auto"/>
          </w:tcPr>
          <w:p w:rsidR="00DC1EFF" w:rsidRPr="00A1781D" w:rsidRDefault="00DC1EFF" w:rsidP="00EB5305">
            <w:pPr>
              <w:pStyle w:val="ConsPlusCell"/>
              <w:snapToGrid w:val="0"/>
              <w:rPr>
                <w:rFonts w:ascii="Times New Roman" w:hAnsi="Times New Roman" w:cs="Times New Roman"/>
                <w:sz w:val="18"/>
                <w:szCs w:val="18"/>
              </w:rPr>
            </w:pPr>
            <w:del w:id="1038" w:author="Зайцев Павел Борисович" w:date="2025-12-17T13:09:00Z">
              <w:r w:rsidRPr="00A1781D" w:rsidDel="00CE2D8D">
                <w:rPr>
                  <w:rFonts w:ascii="Times New Roman" w:hAnsi="Times New Roman" w:cs="Times New Roman"/>
                  <w:sz w:val="18"/>
                  <w:szCs w:val="18"/>
                </w:rPr>
                <w:delText xml:space="preserve">Сумма показателей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630 раздела 3</w:delText>
              </w:r>
            </w:del>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39" w:author="Зайцев Павел Борисович" w:date="2025-12-17T13:09:00Z">
              <w:r w:rsidRPr="00A1781D" w:rsidDel="00CE2D8D">
                <w:rPr>
                  <w:rFonts w:ascii="Times New Roman" w:hAnsi="Times New Roman" w:cs="Times New Roman"/>
                  <w:sz w:val="18"/>
                  <w:szCs w:val="18"/>
                </w:rPr>
                <w:delText>8</w:delText>
              </w:r>
            </w:del>
          </w:p>
        </w:tc>
        <w:tc>
          <w:tcPr>
            <w:tcW w:w="567" w:type="dxa"/>
            <w:tcBorders>
              <w:left w:val="single" w:sz="4" w:space="0" w:color="000000"/>
              <w:bottom w:val="single" w:sz="4" w:space="0" w:color="000000"/>
            </w:tcBorders>
            <w:shd w:val="clear" w:color="auto" w:fill="auto"/>
          </w:tcPr>
          <w:p w:rsidR="00DC1EFF" w:rsidRPr="00A1781D" w:rsidDel="00CE2D8D" w:rsidRDefault="00DC1EFF" w:rsidP="007908B5">
            <w:pPr>
              <w:pStyle w:val="ConsPlusCell"/>
              <w:snapToGrid w:val="0"/>
              <w:rPr>
                <w:del w:id="1040" w:author="Зайцев Павел Борисович" w:date="2025-12-17T13:09:00Z"/>
                <w:rFonts w:ascii="Times New Roman" w:hAnsi="Times New Roman" w:cs="Times New Roman"/>
                <w:sz w:val="18"/>
                <w:szCs w:val="18"/>
              </w:rPr>
            </w:pPr>
          </w:p>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EB5305">
            <w:pPr>
              <w:pStyle w:val="ConsPlusCell"/>
              <w:snapToGrid w:val="0"/>
              <w:rPr>
                <w:rFonts w:ascii="Times New Roman" w:hAnsi="Times New Roman" w:cs="Times New Roman"/>
                <w:sz w:val="18"/>
                <w:szCs w:val="18"/>
              </w:rPr>
            </w:pPr>
            <w:del w:id="1041" w:author="Зайцев Павел Борисович" w:date="2025-12-17T13:09:00Z">
              <w:r w:rsidRPr="00A1781D" w:rsidDel="00CE2D8D">
                <w:rPr>
                  <w:rFonts w:ascii="Times New Roman" w:hAnsi="Times New Roman" w:cs="Times New Roman"/>
                  <w:sz w:val="18"/>
                  <w:szCs w:val="18"/>
                </w:rPr>
                <w:delText xml:space="preserve">Итоговая сумма по КОСГУ 630 раздела 3 ф. 0503127 превышает соответствующий показатель ф. 0503121 </w:delText>
              </w:r>
              <w:r w:rsidR="00EB5305" w:rsidDel="00CE2D8D">
                <w:rPr>
                  <w:rFonts w:ascii="Times New Roman" w:hAnsi="Times New Roman" w:cs="Times New Roman"/>
                  <w:sz w:val="18"/>
                  <w:szCs w:val="18"/>
                </w:rPr>
                <w:delText>– т</w:delText>
              </w:r>
              <w:r w:rsidRPr="00A1781D" w:rsidDel="00CE2D8D">
                <w:rPr>
                  <w:rFonts w:ascii="Times New Roman" w:hAnsi="Times New Roman" w:cs="Times New Roman"/>
                  <w:sz w:val="18"/>
                  <w:szCs w:val="18"/>
                </w:rPr>
                <w:delText>ребуется пояснение</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42" w:author="Зайцев Павел Борисович" w:date="2025-12-17T13:09:00Z">
              <w:r w:rsidDel="00CE2D8D">
                <w:rPr>
                  <w:rFonts w:ascii="Times New Roman" w:hAnsi="Times New Roman" w:cs="Times New Roman"/>
                  <w:sz w:val="18"/>
                  <w:szCs w:val="18"/>
                </w:rPr>
                <w:delText>П</w:delText>
              </w:r>
            </w:del>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del w:id="1043" w:author="Зайцев Павел Борисович" w:date="2025-12-17T13:10:00Z">
              <w:r w:rsidRPr="00A1781D" w:rsidDel="00CE2D8D">
                <w:rPr>
                  <w:rFonts w:ascii="Times New Roman" w:hAnsi="Times New Roman" w:cs="Times New Roman"/>
                  <w:sz w:val="18"/>
                  <w:szCs w:val="18"/>
                </w:rPr>
                <w:delText>298</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044" w:author="Зайцев Павел Борисович" w:date="2025-12-17T13:10:00Z">
              <w:r w:rsidRPr="00A1781D" w:rsidDel="00CE2D8D">
                <w:rPr>
                  <w:rFonts w:ascii="Times New Roman" w:hAnsi="Times New Roman" w:cs="Times New Roman"/>
                  <w:sz w:val="18"/>
                  <w:szCs w:val="18"/>
                </w:rPr>
                <w:delText>202</w:delText>
              </w:r>
            </w:del>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45" w:author="Зайцев Павел Борисович" w:date="2025-12-17T13:10:00Z">
              <w:r w:rsidRPr="00A1781D" w:rsidDel="00CE2D8D">
                <w:rPr>
                  <w:rFonts w:ascii="Times New Roman" w:hAnsi="Times New Roman" w:cs="Times New Roman"/>
                  <w:sz w:val="18"/>
                  <w:szCs w:val="18"/>
                </w:rPr>
                <w:delText>0503121</w:delText>
              </w:r>
            </w:del>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46" w:author="Зайцев Павел Борисович" w:date="2025-12-17T13:10:00Z">
              <w:r w:rsidRPr="00A1781D" w:rsidDel="00CE2D8D">
                <w:rPr>
                  <w:rFonts w:ascii="Times New Roman" w:hAnsi="Times New Roman" w:cs="Times New Roman"/>
                  <w:sz w:val="18"/>
                  <w:szCs w:val="18"/>
                </w:rPr>
                <w:delText>461</w:delText>
              </w:r>
            </w:del>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47" w:author="Зайцев Павел Борисович" w:date="2025-12-17T13:10:00Z">
              <w:r w:rsidRPr="00A1781D" w:rsidDel="00CE2D8D">
                <w:rPr>
                  <w:rFonts w:ascii="Times New Roman" w:hAnsi="Times New Roman" w:cs="Times New Roman"/>
                  <w:sz w:val="18"/>
                  <w:szCs w:val="18"/>
                </w:rPr>
                <w:delText>4</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48" w:author="Зайцев Павел Борисович" w:date="2025-12-17T13:10:00Z">
              <w:r w:rsidRPr="00A1781D" w:rsidDel="00CE2D8D">
                <w:rPr>
                  <w:rFonts w:ascii="Times New Roman" w:hAnsi="Times New Roman" w:cs="Times New Roman"/>
                  <w:sz w:val="18"/>
                  <w:szCs w:val="18"/>
                  <w:lang w:val="en-US"/>
                </w:rPr>
                <w:delText>&gt;</w:delText>
              </w:r>
              <w:r w:rsidRPr="00A1781D" w:rsidDel="00CE2D8D">
                <w:rPr>
                  <w:rFonts w:ascii="Times New Roman" w:hAnsi="Times New Roman" w:cs="Times New Roman"/>
                  <w:sz w:val="18"/>
                  <w:szCs w:val="18"/>
                </w:rPr>
                <w:delText>=</w:delText>
              </w:r>
            </w:del>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49" w:author="Зайцев Павел Борисович" w:date="2025-12-17T13:10:00Z">
              <w:r w:rsidRPr="00A1781D" w:rsidDel="00CE2D8D">
                <w:rPr>
                  <w:rFonts w:ascii="Times New Roman" w:hAnsi="Times New Roman" w:cs="Times New Roman"/>
                  <w:sz w:val="18"/>
                  <w:szCs w:val="18"/>
                </w:rPr>
                <w:delText>0503127</w:delText>
              </w:r>
            </w:del>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50" w:author="Зайцев Павел Борисович" w:date="2025-12-17T13:10:00Z">
              <w:r w:rsidRPr="00A1781D" w:rsidDel="00CE2D8D">
                <w:rPr>
                  <w:rFonts w:ascii="Times New Roman" w:hAnsi="Times New Roman" w:cs="Times New Roman"/>
                  <w:sz w:val="18"/>
                  <w:szCs w:val="18"/>
                </w:rPr>
                <w:delText xml:space="preserve">Сумма показателей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540 раздела 3 с обратным знаком</w:delText>
              </w:r>
            </w:del>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51" w:author="Зайцев Павел Борисович" w:date="2025-12-17T13:10:00Z">
              <w:r w:rsidRPr="00A1781D" w:rsidDel="00CE2D8D">
                <w:rPr>
                  <w:rFonts w:ascii="Times New Roman" w:hAnsi="Times New Roman" w:cs="Times New Roman"/>
                  <w:sz w:val="18"/>
                  <w:szCs w:val="18"/>
                </w:rPr>
                <w:delText>8</w:delText>
              </w:r>
            </w:del>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52" w:author="Зайцев Павел Борисович" w:date="2025-12-17T13:10:00Z">
              <w:r w:rsidRPr="00A1781D" w:rsidDel="00CE2D8D">
                <w:rPr>
                  <w:rFonts w:ascii="Times New Roman" w:hAnsi="Times New Roman" w:cs="Times New Roman"/>
                  <w:sz w:val="18"/>
                  <w:szCs w:val="18"/>
                </w:rPr>
                <w:delText xml:space="preserve">Итоговая сумма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540 раздела 3 ф. 0503127 (по модулю) превышает соответствующий показатель ф. 0503121 </w:delText>
              </w:r>
              <w:r w:rsidR="00DE3EEE" w:rsidDel="00CE2D8D">
                <w:rPr>
                  <w:rFonts w:ascii="Times New Roman" w:hAnsi="Times New Roman" w:cs="Times New Roman"/>
                  <w:sz w:val="18"/>
                  <w:szCs w:val="18"/>
                </w:rPr>
                <w:delText>– т</w:delText>
              </w:r>
              <w:r w:rsidRPr="00A1781D" w:rsidDel="00CE2D8D">
                <w:rPr>
                  <w:rFonts w:ascii="Times New Roman" w:hAnsi="Times New Roman" w:cs="Times New Roman"/>
                  <w:sz w:val="18"/>
                  <w:szCs w:val="18"/>
                </w:rPr>
                <w:delText>ребуется пояснение</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53" w:author="Зайцев Павел Борисович" w:date="2025-12-17T13:10:00Z">
              <w:r w:rsidDel="00CE2D8D">
                <w:rPr>
                  <w:rFonts w:ascii="Times New Roman" w:hAnsi="Times New Roman" w:cs="Times New Roman"/>
                  <w:sz w:val="18"/>
                  <w:szCs w:val="18"/>
                </w:rPr>
                <w:delText>П</w:delText>
              </w:r>
            </w:del>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del w:id="1054" w:author="Зайцев Павел Борисович" w:date="2025-12-17T13:10:00Z">
              <w:r w:rsidRPr="00A1781D" w:rsidDel="00CE2D8D">
                <w:rPr>
                  <w:rFonts w:ascii="Times New Roman" w:hAnsi="Times New Roman" w:cs="Times New Roman"/>
                  <w:sz w:val="18"/>
                  <w:szCs w:val="18"/>
                </w:rPr>
                <w:delText>299</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055" w:author="Зайцев Павел Борисович" w:date="2025-12-17T13:10:00Z">
              <w:r w:rsidRPr="00A1781D" w:rsidDel="00CE2D8D">
                <w:rPr>
                  <w:rFonts w:ascii="Times New Roman" w:hAnsi="Times New Roman" w:cs="Times New Roman"/>
                  <w:sz w:val="18"/>
                  <w:szCs w:val="18"/>
                </w:rPr>
                <w:delText>203</w:delText>
              </w:r>
            </w:del>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56" w:author="Зайцев Павел Борисович" w:date="2025-12-17T13:10:00Z">
              <w:r w:rsidRPr="00A1781D" w:rsidDel="00CE2D8D">
                <w:rPr>
                  <w:rFonts w:ascii="Times New Roman" w:hAnsi="Times New Roman" w:cs="Times New Roman"/>
                  <w:sz w:val="18"/>
                  <w:szCs w:val="18"/>
                </w:rPr>
                <w:delText>0503121</w:delText>
              </w:r>
            </w:del>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57" w:author="Зайцев Павел Борисович" w:date="2025-12-17T13:10:00Z">
              <w:r w:rsidRPr="00A1781D" w:rsidDel="00CE2D8D">
                <w:rPr>
                  <w:rFonts w:ascii="Times New Roman" w:hAnsi="Times New Roman" w:cs="Times New Roman"/>
                  <w:sz w:val="18"/>
                  <w:szCs w:val="18"/>
                </w:rPr>
                <w:delText>462</w:delText>
              </w:r>
            </w:del>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58" w:author="Зайцев Павел Борисович" w:date="2025-12-17T13:10:00Z">
              <w:r w:rsidRPr="00A1781D" w:rsidDel="00CE2D8D">
                <w:rPr>
                  <w:rFonts w:ascii="Times New Roman" w:hAnsi="Times New Roman" w:cs="Times New Roman"/>
                  <w:sz w:val="18"/>
                  <w:szCs w:val="18"/>
                </w:rPr>
                <w:delText>4</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59" w:author="Зайцев Павел Борисович" w:date="2025-12-17T13:10:00Z">
              <w:r w:rsidRPr="00A1781D" w:rsidDel="00CE2D8D">
                <w:rPr>
                  <w:rFonts w:ascii="Times New Roman" w:hAnsi="Times New Roman" w:cs="Times New Roman"/>
                  <w:sz w:val="18"/>
                  <w:szCs w:val="18"/>
                  <w:lang w:val="en-US"/>
                </w:rPr>
                <w:delText>&gt;</w:delText>
              </w:r>
              <w:r w:rsidRPr="00A1781D" w:rsidDel="00CE2D8D">
                <w:rPr>
                  <w:rFonts w:ascii="Times New Roman" w:hAnsi="Times New Roman" w:cs="Times New Roman"/>
                  <w:sz w:val="18"/>
                  <w:szCs w:val="18"/>
                </w:rPr>
                <w:delText>=</w:delText>
              </w:r>
            </w:del>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60" w:author="Зайцев Павел Борисович" w:date="2025-12-17T13:10:00Z">
              <w:r w:rsidRPr="00A1781D" w:rsidDel="00CE2D8D">
                <w:rPr>
                  <w:rFonts w:ascii="Times New Roman" w:hAnsi="Times New Roman" w:cs="Times New Roman"/>
                  <w:sz w:val="18"/>
                  <w:szCs w:val="18"/>
                </w:rPr>
                <w:delText>0503127</w:delText>
              </w:r>
            </w:del>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61" w:author="Зайцев Павел Борисович" w:date="2025-12-17T13:10:00Z">
              <w:r w:rsidRPr="00A1781D" w:rsidDel="00CE2D8D">
                <w:rPr>
                  <w:rFonts w:ascii="Times New Roman" w:hAnsi="Times New Roman" w:cs="Times New Roman"/>
                  <w:sz w:val="18"/>
                  <w:szCs w:val="18"/>
                </w:rPr>
                <w:delText xml:space="preserve">Сумма показателей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640 раздела 3</w:delText>
              </w:r>
            </w:del>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62" w:author="Зайцев Павел Борисович" w:date="2025-12-17T13:10:00Z">
              <w:r w:rsidRPr="00A1781D" w:rsidDel="00CE2D8D">
                <w:rPr>
                  <w:rFonts w:ascii="Times New Roman" w:hAnsi="Times New Roman" w:cs="Times New Roman"/>
                  <w:sz w:val="18"/>
                  <w:szCs w:val="18"/>
                </w:rPr>
                <w:delText>8</w:delText>
              </w:r>
            </w:del>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DE3EEE">
            <w:pPr>
              <w:pStyle w:val="ConsPlusCell"/>
              <w:snapToGrid w:val="0"/>
              <w:rPr>
                <w:rFonts w:ascii="Times New Roman" w:hAnsi="Times New Roman" w:cs="Times New Roman"/>
                <w:sz w:val="18"/>
                <w:szCs w:val="18"/>
              </w:rPr>
            </w:pPr>
            <w:del w:id="1063" w:author="Зайцев Павел Борисович" w:date="2025-12-17T13:10:00Z">
              <w:r w:rsidRPr="00A1781D" w:rsidDel="00CE2D8D">
                <w:rPr>
                  <w:rFonts w:ascii="Times New Roman" w:hAnsi="Times New Roman" w:cs="Times New Roman"/>
                  <w:sz w:val="18"/>
                  <w:szCs w:val="18"/>
                </w:rPr>
                <w:delText xml:space="preserve">Итоговая сумма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640 раздела 3 ф. 0503127 превышает соответствующий показатель ф. 0503121 </w:delText>
              </w:r>
              <w:r w:rsidR="00DE3EEE" w:rsidDel="00CE2D8D">
                <w:rPr>
                  <w:rFonts w:ascii="Times New Roman" w:hAnsi="Times New Roman" w:cs="Times New Roman"/>
                  <w:sz w:val="18"/>
                  <w:szCs w:val="18"/>
                </w:rPr>
                <w:delText>– тр</w:delText>
              </w:r>
              <w:r w:rsidRPr="00A1781D" w:rsidDel="00CE2D8D">
                <w:rPr>
                  <w:rFonts w:ascii="Times New Roman" w:hAnsi="Times New Roman" w:cs="Times New Roman"/>
                  <w:sz w:val="18"/>
                  <w:szCs w:val="18"/>
                </w:rPr>
                <w:delText>ебуется пояснение</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64" w:author="Зайцев Павел Борисович" w:date="2025-12-17T13:10:00Z">
              <w:r w:rsidDel="00CE2D8D">
                <w:rPr>
                  <w:rFonts w:ascii="Times New Roman" w:hAnsi="Times New Roman" w:cs="Times New Roman"/>
                  <w:sz w:val="18"/>
                  <w:szCs w:val="18"/>
                </w:rPr>
                <w:delText>П</w:delText>
              </w:r>
            </w:del>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del w:id="1065" w:author="Зайцев Павел Борисович" w:date="2025-12-17T13:10:00Z">
              <w:r w:rsidRPr="00A1781D" w:rsidDel="00CE2D8D">
                <w:rPr>
                  <w:rFonts w:ascii="Times New Roman" w:hAnsi="Times New Roman" w:cs="Times New Roman"/>
                  <w:sz w:val="18"/>
                  <w:szCs w:val="18"/>
                </w:rPr>
                <w:lastRenderedPageBreak/>
                <w:delText>300</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066" w:author="Зайцев Павел Борисович" w:date="2025-12-17T13:10:00Z">
              <w:r w:rsidRPr="00A1781D" w:rsidDel="00CE2D8D">
                <w:rPr>
                  <w:rFonts w:ascii="Times New Roman" w:hAnsi="Times New Roman" w:cs="Times New Roman"/>
                  <w:sz w:val="18"/>
                  <w:szCs w:val="18"/>
                </w:rPr>
                <w:delText>204</w:delText>
              </w:r>
            </w:del>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67" w:author="Зайцев Павел Борисович" w:date="2025-12-17T13:10:00Z">
              <w:r w:rsidRPr="00A1781D" w:rsidDel="00CE2D8D">
                <w:rPr>
                  <w:rFonts w:ascii="Times New Roman" w:hAnsi="Times New Roman" w:cs="Times New Roman"/>
                  <w:sz w:val="18"/>
                  <w:szCs w:val="18"/>
                </w:rPr>
                <w:delText>0503121</w:delText>
              </w:r>
            </w:del>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68" w:author="Зайцев Павел Борисович" w:date="2025-12-17T13:10:00Z">
              <w:r w:rsidRPr="00A1781D" w:rsidDel="00CE2D8D">
                <w:rPr>
                  <w:rFonts w:ascii="Times New Roman" w:hAnsi="Times New Roman" w:cs="Times New Roman"/>
                  <w:sz w:val="18"/>
                  <w:szCs w:val="18"/>
                </w:rPr>
                <w:delText>471</w:delText>
              </w:r>
            </w:del>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69" w:author="Зайцев Павел Борисович" w:date="2025-12-17T13:10:00Z">
              <w:r w:rsidRPr="00A1781D" w:rsidDel="00CE2D8D">
                <w:rPr>
                  <w:rFonts w:ascii="Times New Roman" w:hAnsi="Times New Roman" w:cs="Times New Roman"/>
                  <w:sz w:val="18"/>
                  <w:szCs w:val="18"/>
                </w:rPr>
                <w:delText>4</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70" w:author="Зайцев Павел Борисович" w:date="2025-12-17T13:10:00Z">
              <w:r w:rsidRPr="00A1781D" w:rsidDel="00CE2D8D">
                <w:rPr>
                  <w:rFonts w:ascii="Times New Roman" w:hAnsi="Times New Roman" w:cs="Times New Roman"/>
                  <w:sz w:val="18"/>
                  <w:szCs w:val="18"/>
                  <w:lang w:val="en-US"/>
                </w:rPr>
                <w:delText>&gt;</w:delText>
              </w:r>
              <w:r w:rsidRPr="00A1781D" w:rsidDel="00CE2D8D">
                <w:rPr>
                  <w:rFonts w:ascii="Times New Roman" w:hAnsi="Times New Roman" w:cs="Times New Roman"/>
                  <w:sz w:val="18"/>
                  <w:szCs w:val="18"/>
                </w:rPr>
                <w:delText>=</w:delText>
              </w:r>
            </w:del>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71" w:author="Зайцев Павел Борисович" w:date="2025-12-17T13:10:00Z">
              <w:r w:rsidRPr="00A1781D" w:rsidDel="00CE2D8D">
                <w:rPr>
                  <w:rFonts w:ascii="Times New Roman" w:hAnsi="Times New Roman" w:cs="Times New Roman"/>
                  <w:sz w:val="18"/>
                  <w:szCs w:val="18"/>
                </w:rPr>
                <w:delText>0503127</w:delText>
              </w:r>
            </w:del>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72" w:author="Зайцев Павел Борисович" w:date="2025-12-17T13:10:00Z">
              <w:r w:rsidRPr="00A1781D" w:rsidDel="00CE2D8D">
                <w:rPr>
                  <w:rFonts w:ascii="Times New Roman" w:hAnsi="Times New Roman" w:cs="Times New Roman"/>
                  <w:sz w:val="18"/>
                  <w:szCs w:val="18"/>
                </w:rPr>
                <w:delText xml:space="preserve">Сумма показателей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550 раздела 3 с обратным знаком</w:delText>
              </w:r>
              <w:r w:rsidR="00D630A8" w:rsidDel="00CE2D8D">
                <w:rPr>
                  <w:rFonts w:ascii="Times New Roman" w:hAnsi="Times New Roman" w:cs="Times New Roman"/>
                  <w:sz w:val="18"/>
                  <w:szCs w:val="18"/>
                </w:rPr>
                <w:delText xml:space="preserve"> (кроме </w:delText>
              </w:r>
              <w:r w:rsidR="00D630A8" w:rsidRPr="001B039A" w:rsidDel="00CE2D8D">
                <w:rPr>
                  <w:rFonts w:ascii="Times New Roman" w:hAnsi="Times New Roman" w:cs="Times New Roman"/>
                  <w:sz w:val="18"/>
                  <w:szCs w:val="18"/>
                </w:rPr>
                <w:delText>01 06 10 02 01 хххх 550)</w:delText>
              </w:r>
            </w:del>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73" w:author="Зайцев Павел Борисович" w:date="2025-12-17T13:10:00Z">
              <w:r w:rsidRPr="00A1781D" w:rsidDel="00CE2D8D">
                <w:rPr>
                  <w:rFonts w:ascii="Times New Roman" w:hAnsi="Times New Roman" w:cs="Times New Roman"/>
                  <w:sz w:val="18"/>
                  <w:szCs w:val="18"/>
                </w:rPr>
                <w:delText>8</w:delText>
              </w:r>
            </w:del>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74" w:author="Зайцев Павел Борисович" w:date="2025-12-17T13:10:00Z">
              <w:r w:rsidRPr="00A1781D" w:rsidDel="00CE2D8D">
                <w:rPr>
                  <w:rFonts w:ascii="Times New Roman" w:hAnsi="Times New Roman" w:cs="Times New Roman"/>
                  <w:sz w:val="18"/>
                  <w:szCs w:val="18"/>
                </w:rPr>
                <w:delText xml:space="preserve">Итоговая сумма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550 раздела 3 ф. 0503127 (по модулю) превышает соответствующий показатель ф. 0503121 </w:delText>
              </w:r>
              <w:r w:rsidR="00DE3EEE" w:rsidDel="00CE2D8D">
                <w:rPr>
                  <w:rFonts w:ascii="Times New Roman" w:hAnsi="Times New Roman" w:cs="Times New Roman"/>
                  <w:sz w:val="18"/>
                  <w:szCs w:val="18"/>
                </w:rPr>
                <w:delText>– т</w:delText>
              </w:r>
              <w:r w:rsidRPr="00A1781D" w:rsidDel="00CE2D8D">
                <w:rPr>
                  <w:rFonts w:ascii="Times New Roman" w:hAnsi="Times New Roman" w:cs="Times New Roman"/>
                  <w:sz w:val="18"/>
                  <w:szCs w:val="18"/>
                </w:rPr>
                <w:delText>ребуется пояснение</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75" w:author="Зайцев Павел Борисович" w:date="2025-12-17T13:10:00Z">
              <w:r w:rsidDel="00CE2D8D">
                <w:rPr>
                  <w:rFonts w:ascii="Times New Roman" w:hAnsi="Times New Roman" w:cs="Times New Roman"/>
                  <w:sz w:val="18"/>
                  <w:szCs w:val="18"/>
                </w:rPr>
                <w:delText>П</w:delText>
              </w:r>
            </w:del>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del w:id="1076" w:author="Зайцев Павел Борисович" w:date="2025-12-17T13:10:00Z">
              <w:r w:rsidRPr="00A1781D" w:rsidDel="00CE2D8D">
                <w:rPr>
                  <w:rFonts w:ascii="Times New Roman" w:hAnsi="Times New Roman" w:cs="Times New Roman"/>
                  <w:sz w:val="18"/>
                  <w:szCs w:val="18"/>
                </w:rPr>
                <w:delText>301</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077" w:author="Зайцев Павел Борисович" w:date="2025-12-17T13:10:00Z">
              <w:r w:rsidRPr="00A1781D" w:rsidDel="00CE2D8D">
                <w:rPr>
                  <w:rFonts w:ascii="Times New Roman" w:hAnsi="Times New Roman" w:cs="Times New Roman"/>
                  <w:sz w:val="18"/>
                  <w:szCs w:val="18"/>
                </w:rPr>
                <w:delText>205</w:delText>
              </w:r>
            </w:del>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78" w:author="Зайцев Павел Борисович" w:date="2025-12-17T13:10:00Z">
              <w:r w:rsidRPr="00A1781D" w:rsidDel="00CE2D8D">
                <w:rPr>
                  <w:rFonts w:ascii="Times New Roman" w:hAnsi="Times New Roman" w:cs="Times New Roman"/>
                  <w:sz w:val="18"/>
                  <w:szCs w:val="18"/>
                </w:rPr>
                <w:delText>0503121</w:delText>
              </w:r>
            </w:del>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79" w:author="Зайцев Павел Борисович" w:date="2025-12-17T13:10:00Z">
              <w:r w:rsidRPr="00A1781D" w:rsidDel="00CE2D8D">
                <w:rPr>
                  <w:rFonts w:ascii="Times New Roman" w:hAnsi="Times New Roman" w:cs="Times New Roman"/>
                  <w:sz w:val="18"/>
                  <w:szCs w:val="18"/>
                </w:rPr>
                <w:delText>472</w:delText>
              </w:r>
            </w:del>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80" w:author="Зайцев Павел Борисович" w:date="2025-12-17T13:10:00Z">
              <w:r w:rsidRPr="00A1781D" w:rsidDel="00CE2D8D">
                <w:rPr>
                  <w:rFonts w:ascii="Times New Roman" w:hAnsi="Times New Roman" w:cs="Times New Roman"/>
                  <w:sz w:val="18"/>
                  <w:szCs w:val="18"/>
                </w:rPr>
                <w:delText>4</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81" w:author="Зайцев Павел Борисович" w:date="2025-12-17T13:10:00Z">
              <w:r w:rsidRPr="00A1781D" w:rsidDel="00CE2D8D">
                <w:rPr>
                  <w:rFonts w:ascii="Times New Roman" w:hAnsi="Times New Roman" w:cs="Times New Roman"/>
                  <w:sz w:val="18"/>
                  <w:szCs w:val="18"/>
                  <w:lang w:val="en-US"/>
                </w:rPr>
                <w:delText>&gt;</w:delText>
              </w:r>
              <w:r w:rsidRPr="00A1781D" w:rsidDel="00CE2D8D">
                <w:rPr>
                  <w:rFonts w:ascii="Times New Roman" w:hAnsi="Times New Roman" w:cs="Times New Roman"/>
                  <w:sz w:val="18"/>
                  <w:szCs w:val="18"/>
                </w:rPr>
                <w:delText>=</w:delText>
              </w:r>
            </w:del>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82" w:author="Зайцев Павел Борисович" w:date="2025-12-17T13:10:00Z">
              <w:r w:rsidRPr="00A1781D" w:rsidDel="00CE2D8D">
                <w:rPr>
                  <w:rFonts w:ascii="Times New Roman" w:hAnsi="Times New Roman" w:cs="Times New Roman"/>
                  <w:sz w:val="18"/>
                  <w:szCs w:val="18"/>
                </w:rPr>
                <w:delText>0503127</w:delText>
              </w:r>
            </w:del>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83" w:author="Зайцев Павел Борисович" w:date="2025-12-17T13:10:00Z">
              <w:r w:rsidRPr="00A1781D" w:rsidDel="00CE2D8D">
                <w:rPr>
                  <w:rFonts w:ascii="Times New Roman" w:hAnsi="Times New Roman" w:cs="Times New Roman"/>
                  <w:sz w:val="18"/>
                  <w:szCs w:val="18"/>
                </w:rPr>
                <w:delText xml:space="preserve">Сумма показателей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650 раздела 3</w:delText>
              </w:r>
            </w:del>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84" w:author="Зайцев Павел Борисович" w:date="2025-12-17T13:10:00Z">
              <w:r w:rsidRPr="00A1781D" w:rsidDel="00CE2D8D">
                <w:rPr>
                  <w:rFonts w:ascii="Times New Roman" w:hAnsi="Times New Roman" w:cs="Times New Roman"/>
                  <w:sz w:val="18"/>
                  <w:szCs w:val="18"/>
                </w:rPr>
                <w:delText>8</w:delText>
              </w:r>
            </w:del>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DE3EEE">
            <w:pPr>
              <w:pStyle w:val="ConsPlusCell"/>
              <w:snapToGrid w:val="0"/>
              <w:rPr>
                <w:rFonts w:ascii="Times New Roman" w:hAnsi="Times New Roman" w:cs="Times New Roman"/>
                <w:sz w:val="18"/>
                <w:szCs w:val="18"/>
              </w:rPr>
            </w:pPr>
            <w:del w:id="1085" w:author="Зайцев Павел Борисович" w:date="2025-12-17T13:10:00Z">
              <w:r w:rsidRPr="00A1781D" w:rsidDel="00CE2D8D">
                <w:rPr>
                  <w:rFonts w:ascii="Times New Roman" w:hAnsi="Times New Roman" w:cs="Times New Roman"/>
                  <w:sz w:val="18"/>
                  <w:szCs w:val="18"/>
                </w:rPr>
                <w:delText xml:space="preserve">Итоговая сумма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650 раздела 3 ф. 0503127 превышает соответствующий показатель ф. 0503121 </w:delText>
              </w:r>
              <w:r w:rsidR="00DE3EEE" w:rsidDel="00CE2D8D">
                <w:rPr>
                  <w:rFonts w:ascii="Times New Roman" w:hAnsi="Times New Roman" w:cs="Times New Roman"/>
                  <w:sz w:val="18"/>
                  <w:szCs w:val="18"/>
                </w:rPr>
                <w:delText>– т</w:delText>
              </w:r>
              <w:r w:rsidRPr="00A1781D" w:rsidDel="00CE2D8D">
                <w:rPr>
                  <w:rFonts w:ascii="Times New Roman" w:hAnsi="Times New Roman" w:cs="Times New Roman"/>
                  <w:sz w:val="18"/>
                  <w:szCs w:val="18"/>
                </w:rPr>
                <w:delText>ребуется пояснение</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86" w:author="Зайцев Павел Борисович" w:date="2025-12-17T13:10:00Z">
              <w:r w:rsidDel="00CE2D8D">
                <w:rPr>
                  <w:rFonts w:ascii="Times New Roman" w:hAnsi="Times New Roman" w:cs="Times New Roman"/>
                  <w:sz w:val="18"/>
                  <w:szCs w:val="18"/>
                </w:rPr>
                <w:delText>П</w:delText>
              </w:r>
            </w:del>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del w:id="1087" w:author="Зайцев Павел Борисович" w:date="2025-12-17T13:10:00Z">
              <w:r w:rsidRPr="00A1781D" w:rsidDel="00CE2D8D">
                <w:rPr>
                  <w:rFonts w:ascii="Times New Roman" w:hAnsi="Times New Roman" w:cs="Times New Roman"/>
                  <w:sz w:val="18"/>
                  <w:szCs w:val="18"/>
                </w:rPr>
                <w:delText>302</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088" w:author="Зайцев Павел Борисович" w:date="2025-12-17T13:10:00Z">
              <w:r w:rsidRPr="00A1781D" w:rsidDel="00CE2D8D">
                <w:rPr>
                  <w:rFonts w:ascii="Times New Roman" w:hAnsi="Times New Roman" w:cs="Times New Roman"/>
                  <w:sz w:val="18"/>
                  <w:szCs w:val="18"/>
                </w:rPr>
                <w:delText>206</w:delText>
              </w:r>
            </w:del>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89" w:author="Зайцев Павел Борисович" w:date="2025-12-17T13:10:00Z">
              <w:r w:rsidRPr="00A1781D" w:rsidDel="00CE2D8D">
                <w:rPr>
                  <w:rFonts w:ascii="Times New Roman" w:hAnsi="Times New Roman" w:cs="Times New Roman"/>
                  <w:sz w:val="18"/>
                  <w:szCs w:val="18"/>
                </w:rPr>
                <w:delText>0503121</w:delText>
              </w:r>
            </w:del>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90" w:author="Зайцев Павел Борисович" w:date="2025-12-17T13:10:00Z">
              <w:r w:rsidRPr="00A1781D" w:rsidDel="00CE2D8D">
                <w:rPr>
                  <w:rFonts w:ascii="Times New Roman" w:hAnsi="Times New Roman" w:cs="Times New Roman"/>
                  <w:sz w:val="18"/>
                  <w:szCs w:val="18"/>
                </w:rPr>
                <w:delText>521</w:delText>
              </w:r>
            </w:del>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91" w:author="Зайцев Павел Борисович" w:date="2025-12-17T13:10:00Z">
              <w:r w:rsidRPr="00A1781D" w:rsidDel="00CE2D8D">
                <w:rPr>
                  <w:rFonts w:ascii="Times New Roman" w:hAnsi="Times New Roman" w:cs="Times New Roman"/>
                  <w:sz w:val="18"/>
                  <w:szCs w:val="18"/>
                </w:rPr>
                <w:delText>4</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92" w:author="Зайцев Павел Борисович" w:date="2025-12-17T13:10:00Z">
              <w:r w:rsidRPr="00A1781D" w:rsidDel="00CE2D8D">
                <w:rPr>
                  <w:rFonts w:ascii="Times New Roman" w:hAnsi="Times New Roman" w:cs="Times New Roman"/>
                  <w:sz w:val="18"/>
                  <w:szCs w:val="18"/>
                  <w:lang w:val="en-US"/>
                </w:rPr>
                <w:delText>&gt;</w:delText>
              </w:r>
              <w:r w:rsidRPr="00A1781D" w:rsidDel="00CE2D8D">
                <w:rPr>
                  <w:rFonts w:ascii="Times New Roman" w:hAnsi="Times New Roman" w:cs="Times New Roman"/>
                  <w:sz w:val="18"/>
                  <w:szCs w:val="18"/>
                </w:rPr>
                <w:delText>=</w:delText>
              </w:r>
            </w:del>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93" w:author="Зайцев Павел Борисович" w:date="2025-12-17T13:10:00Z">
              <w:r w:rsidRPr="00A1781D" w:rsidDel="00CE2D8D">
                <w:rPr>
                  <w:rFonts w:ascii="Times New Roman" w:hAnsi="Times New Roman" w:cs="Times New Roman"/>
                  <w:sz w:val="18"/>
                  <w:szCs w:val="18"/>
                </w:rPr>
                <w:delText>0503127</w:delText>
              </w:r>
            </w:del>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094" w:author="Зайцев Павел Борисович" w:date="2025-12-17T13:10:00Z">
              <w:r w:rsidRPr="00A1781D" w:rsidDel="00CE2D8D">
                <w:rPr>
                  <w:rFonts w:ascii="Times New Roman" w:hAnsi="Times New Roman" w:cs="Times New Roman"/>
                  <w:sz w:val="18"/>
                  <w:szCs w:val="18"/>
                </w:rPr>
                <w:delText xml:space="preserve">Сумма показателей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710 раздела 3</w:delText>
              </w:r>
            </w:del>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95" w:author="Зайцев Павел Борисович" w:date="2025-12-17T13:10:00Z">
              <w:r w:rsidRPr="00A1781D" w:rsidDel="00CE2D8D">
                <w:rPr>
                  <w:rFonts w:ascii="Times New Roman" w:hAnsi="Times New Roman" w:cs="Times New Roman"/>
                  <w:sz w:val="18"/>
                  <w:szCs w:val="18"/>
                </w:rPr>
                <w:delText>8</w:delText>
              </w:r>
            </w:del>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DE3EEE">
            <w:pPr>
              <w:pStyle w:val="ConsPlusCell"/>
              <w:snapToGrid w:val="0"/>
              <w:rPr>
                <w:rFonts w:ascii="Times New Roman" w:hAnsi="Times New Roman" w:cs="Times New Roman"/>
                <w:sz w:val="18"/>
                <w:szCs w:val="18"/>
              </w:rPr>
            </w:pPr>
            <w:del w:id="1096" w:author="Зайцев Павел Борисович" w:date="2025-12-17T13:10:00Z">
              <w:r w:rsidRPr="00A1781D" w:rsidDel="00CE2D8D">
                <w:rPr>
                  <w:rFonts w:ascii="Times New Roman" w:hAnsi="Times New Roman" w:cs="Times New Roman"/>
                  <w:sz w:val="18"/>
                  <w:szCs w:val="18"/>
                </w:rPr>
                <w:delText xml:space="preserve">Итоговая сумма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710  раздела 3 ф. 0503127 превышает соответствующий показатель ф. 0503121 </w:delText>
              </w:r>
              <w:r w:rsidR="00DE3EEE" w:rsidDel="00CE2D8D">
                <w:rPr>
                  <w:rFonts w:ascii="Times New Roman" w:hAnsi="Times New Roman" w:cs="Times New Roman"/>
                  <w:sz w:val="18"/>
                  <w:szCs w:val="18"/>
                </w:rPr>
                <w:delText>– т</w:delText>
              </w:r>
              <w:r w:rsidRPr="00A1781D" w:rsidDel="00CE2D8D">
                <w:rPr>
                  <w:rFonts w:ascii="Times New Roman" w:hAnsi="Times New Roman" w:cs="Times New Roman"/>
                  <w:sz w:val="18"/>
                  <w:szCs w:val="18"/>
                </w:rPr>
                <w:delText>ребуется пояснение</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097" w:author="Зайцев Павел Борисович" w:date="2025-12-17T13:10:00Z">
              <w:r w:rsidDel="00CE2D8D">
                <w:rPr>
                  <w:rFonts w:ascii="Times New Roman" w:hAnsi="Times New Roman" w:cs="Times New Roman"/>
                  <w:sz w:val="18"/>
                  <w:szCs w:val="18"/>
                </w:rPr>
                <w:delText>П</w:delText>
              </w:r>
            </w:del>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1422"/>
        </w:trPr>
        <w:tc>
          <w:tcPr>
            <w:tcW w:w="461"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del w:id="1098" w:author="Зайцев Павел Борисович" w:date="2025-12-17T13:10:00Z">
              <w:r w:rsidRPr="00A1781D" w:rsidDel="00CE2D8D">
                <w:rPr>
                  <w:rFonts w:ascii="Times New Roman" w:hAnsi="Times New Roman" w:cs="Times New Roman"/>
                  <w:sz w:val="18"/>
                  <w:szCs w:val="18"/>
                </w:rPr>
                <w:delText>303</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099" w:author="Зайцев Павел Борисович" w:date="2025-12-17T13:10:00Z">
              <w:r w:rsidRPr="00A1781D" w:rsidDel="00CE2D8D">
                <w:rPr>
                  <w:rFonts w:ascii="Times New Roman" w:hAnsi="Times New Roman" w:cs="Times New Roman"/>
                  <w:sz w:val="18"/>
                  <w:szCs w:val="18"/>
                </w:rPr>
                <w:delText>207</w:delText>
              </w:r>
            </w:del>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00" w:author="Зайцев Павел Борисович" w:date="2025-12-17T13:10:00Z">
              <w:r w:rsidRPr="00A1781D" w:rsidDel="00CE2D8D">
                <w:rPr>
                  <w:rFonts w:ascii="Times New Roman" w:hAnsi="Times New Roman" w:cs="Times New Roman"/>
                  <w:sz w:val="18"/>
                  <w:szCs w:val="18"/>
                </w:rPr>
                <w:delText>0503121</w:delText>
              </w:r>
            </w:del>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01" w:author="Зайцев Павел Борисович" w:date="2025-12-17T13:10:00Z">
              <w:r w:rsidRPr="00A1781D" w:rsidDel="00CE2D8D">
                <w:rPr>
                  <w:rFonts w:ascii="Times New Roman" w:hAnsi="Times New Roman" w:cs="Times New Roman"/>
                  <w:sz w:val="18"/>
                  <w:szCs w:val="18"/>
                </w:rPr>
                <w:delText>522</w:delText>
              </w:r>
            </w:del>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02" w:author="Зайцев Павел Борисович" w:date="2025-12-17T13:10:00Z">
              <w:r w:rsidRPr="00A1781D" w:rsidDel="00CE2D8D">
                <w:rPr>
                  <w:rFonts w:ascii="Times New Roman" w:hAnsi="Times New Roman" w:cs="Times New Roman"/>
                  <w:sz w:val="18"/>
                  <w:szCs w:val="18"/>
                </w:rPr>
                <w:delText>4</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103" w:author="Зайцев Павел Борисович" w:date="2025-12-17T13:10:00Z">
              <w:r w:rsidRPr="00A1781D" w:rsidDel="00CE2D8D">
                <w:rPr>
                  <w:rFonts w:ascii="Times New Roman" w:hAnsi="Times New Roman" w:cs="Times New Roman"/>
                  <w:sz w:val="18"/>
                  <w:szCs w:val="18"/>
                  <w:lang w:val="en-US"/>
                </w:rPr>
                <w:delText>&gt;</w:delText>
              </w:r>
              <w:r w:rsidRPr="00A1781D" w:rsidDel="00CE2D8D">
                <w:rPr>
                  <w:rFonts w:ascii="Times New Roman" w:hAnsi="Times New Roman" w:cs="Times New Roman"/>
                  <w:sz w:val="18"/>
                  <w:szCs w:val="18"/>
                </w:rPr>
                <w:delText>=</w:delText>
              </w:r>
            </w:del>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04" w:author="Зайцев Павел Борисович" w:date="2025-12-17T13:10:00Z">
              <w:r w:rsidRPr="00A1781D" w:rsidDel="00CE2D8D">
                <w:rPr>
                  <w:rFonts w:ascii="Times New Roman" w:hAnsi="Times New Roman" w:cs="Times New Roman"/>
                  <w:sz w:val="18"/>
                  <w:szCs w:val="18"/>
                </w:rPr>
                <w:delText>0503127</w:delText>
              </w:r>
            </w:del>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105" w:author="Зайцев Павел Борисович" w:date="2025-12-17T13:10:00Z">
              <w:r w:rsidRPr="00A1781D" w:rsidDel="00CE2D8D">
                <w:rPr>
                  <w:rFonts w:ascii="Times New Roman" w:hAnsi="Times New Roman" w:cs="Times New Roman"/>
                  <w:sz w:val="18"/>
                  <w:szCs w:val="18"/>
                </w:rPr>
                <w:delText xml:space="preserve">Сумма показателей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810 раздела 3 с обратным знаком</w:delText>
              </w:r>
            </w:del>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06" w:author="Зайцев Павел Борисович" w:date="2025-12-17T13:10:00Z">
              <w:r w:rsidRPr="00A1781D" w:rsidDel="00CE2D8D">
                <w:rPr>
                  <w:rFonts w:ascii="Times New Roman" w:hAnsi="Times New Roman" w:cs="Times New Roman"/>
                  <w:sz w:val="18"/>
                  <w:szCs w:val="18"/>
                </w:rPr>
                <w:delText>8</w:delText>
              </w:r>
            </w:del>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07" w:author="Зайцев Павел Борисович" w:date="2025-12-17T13:10:00Z">
              <w:r w:rsidRPr="00A1781D" w:rsidDel="00CE2D8D">
                <w:rPr>
                  <w:rFonts w:ascii="Times New Roman" w:hAnsi="Times New Roman" w:cs="Times New Roman"/>
                  <w:sz w:val="18"/>
                  <w:szCs w:val="18"/>
                </w:rPr>
                <w:delText xml:space="preserve">Итоговая сумма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810 раздела 3 ф. 0503127 (по модулю) превышает соответствующий показатель ф. 0503121 </w:delText>
              </w:r>
              <w:r w:rsidR="00DE3EEE" w:rsidDel="00CE2D8D">
                <w:rPr>
                  <w:rFonts w:ascii="Times New Roman" w:hAnsi="Times New Roman" w:cs="Times New Roman"/>
                  <w:sz w:val="18"/>
                  <w:szCs w:val="18"/>
                </w:rPr>
                <w:delText>– т</w:delText>
              </w:r>
              <w:r w:rsidRPr="00A1781D" w:rsidDel="00CE2D8D">
                <w:rPr>
                  <w:rFonts w:ascii="Times New Roman" w:hAnsi="Times New Roman" w:cs="Times New Roman"/>
                  <w:sz w:val="18"/>
                  <w:szCs w:val="18"/>
                </w:rPr>
                <w:delText>ребуется пояснение</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08" w:author="Зайцев Павел Борисович" w:date="2025-12-17T13:10:00Z">
              <w:r w:rsidDel="00CE2D8D">
                <w:rPr>
                  <w:rFonts w:ascii="Times New Roman" w:hAnsi="Times New Roman" w:cs="Times New Roman"/>
                  <w:sz w:val="18"/>
                  <w:szCs w:val="18"/>
                </w:rPr>
                <w:delText>П</w:delText>
              </w:r>
            </w:del>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del w:id="1109" w:author="Зайцев Павел Борисович" w:date="2025-12-17T13:10:00Z">
              <w:r w:rsidRPr="00A1781D" w:rsidDel="00CE2D8D">
                <w:rPr>
                  <w:rFonts w:ascii="Times New Roman" w:hAnsi="Times New Roman" w:cs="Times New Roman"/>
                  <w:sz w:val="18"/>
                  <w:szCs w:val="18"/>
                </w:rPr>
                <w:delText>304</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110" w:author="Зайцев Павел Борисович" w:date="2025-12-17T13:10:00Z">
              <w:r w:rsidRPr="00A1781D" w:rsidDel="00CE2D8D">
                <w:rPr>
                  <w:rFonts w:ascii="Times New Roman" w:hAnsi="Times New Roman" w:cs="Times New Roman"/>
                  <w:sz w:val="18"/>
                  <w:szCs w:val="18"/>
                </w:rPr>
                <w:delText>208</w:delText>
              </w:r>
            </w:del>
          </w:p>
        </w:tc>
        <w:tc>
          <w:tcPr>
            <w:tcW w:w="87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11" w:author="Зайцев Павел Борисович" w:date="2025-12-17T13:10:00Z">
              <w:r w:rsidRPr="00A1781D" w:rsidDel="00CE2D8D">
                <w:rPr>
                  <w:rFonts w:ascii="Times New Roman" w:hAnsi="Times New Roman" w:cs="Times New Roman"/>
                  <w:sz w:val="18"/>
                  <w:szCs w:val="18"/>
                </w:rPr>
                <w:delText>0503121</w:delText>
              </w:r>
            </w:del>
          </w:p>
        </w:tc>
        <w:tc>
          <w:tcPr>
            <w:tcW w:w="992"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12" w:author="Зайцев Павел Борисович" w:date="2025-12-17T13:10:00Z">
              <w:r w:rsidRPr="00A1781D" w:rsidDel="00CE2D8D">
                <w:rPr>
                  <w:rFonts w:ascii="Times New Roman" w:hAnsi="Times New Roman" w:cs="Times New Roman"/>
                  <w:sz w:val="18"/>
                  <w:szCs w:val="18"/>
                </w:rPr>
                <w:delText>531</w:delText>
              </w:r>
            </w:del>
          </w:p>
        </w:tc>
        <w:tc>
          <w:tcPr>
            <w:tcW w:w="686"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13" w:author="Зайцев Павел Борисович" w:date="2025-12-17T13:10:00Z">
              <w:r w:rsidRPr="00A1781D" w:rsidDel="00CE2D8D">
                <w:rPr>
                  <w:rFonts w:ascii="Times New Roman" w:hAnsi="Times New Roman" w:cs="Times New Roman"/>
                  <w:sz w:val="18"/>
                  <w:szCs w:val="18"/>
                </w:rPr>
                <w:delText>4</w:delText>
              </w:r>
            </w:del>
          </w:p>
        </w:tc>
        <w:tc>
          <w:tcPr>
            <w:tcW w:w="363"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114" w:author="Зайцев Павел Борисович" w:date="2025-12-17T13:10:00Z">
              <w:r w:rsidRPr="00A1781D" w:rsidDel="00CE2D8D">
                <w:rPr>
                  <w:rFonts w:ascii="Times New Roman" w:hAnsi="Times New Roman" w:cs="Times New Roman"/>
                  <w:sz w:val="18"/>
                  <w:szCs w:val="18"/>
                  <w:lang w:val="en-US"/>
                </w:rPr>
                <w:delText>&gt;</w:delText>
              </w:r>
              <w:r w:rsidRPr="00A1781D" w:rsidDel="00CE2D8D">
                <w:rPr>
                  <w:rFonts w:ascii="Times New Roman" w:hAnsi="Times New Roman" w:cs="Times New Roman"/>
                  <w:sz w:val="18"/>
                  <w:szCs w:val="18"/>
                </w:rPr>
                <w:delText>=</w:delText>
              </w:r>
            </w:del>
          </w:p>
        </w:tc>
        <w:tc>
          <w:tcPr>
            <w:tcW w:w="794"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15" w:author="Зайцев Павел Борисович" w:date="2025-12-17T13:10:00Z">
              <w:r w:rsidRPr="00A1781D" w:rsidDel="00CE2D8D">
                <w:rPr>
                  <w:rFonts w:ascii="Times New Roman" w:hAnsi="Times New Roman" w:cs="Times New Roman"/>
                  <w:sz w:val="18"/>
                  <w:szCs w:val="18"/>
                </w:rPr>
                <w:delText>0503127</w:delText>
              </w:r>
            </w:del>
          </w:p>
        </w:tc>
        <w:tc>
          <w:tcPr>
            <w:tcW w:w="1276"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116" w:author="Зайцев Павел Борисович" w:date="2025-12-17T13:10:00Z">
              <w:r w:rsidRPr="00A1781D" w:rsidDel="00CE2D8D">
                <w:rPr>
                  <w:rFonts w:ascii="Times New Roman" w:hAnsi="Times New Roman" w:cs="Times New Roman"/>
                  <w:sz w:val="18"/>
                  <w:szCs w:val="18"/>
                </w:rPr>
                <w:delText xml:space="preserve">Сумма показателей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720 раздела 3</w:delText>
              </w:r>
            </w:del>
          </w:p>
        </w:tc>
        <w:tc>
          <w:tcPr>
            <w:tcW w:w="79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17" w:author="Зайцев Павел Борисович" w:date="2025-12-17T13:10:00Z">
              <w:r w:rsidRPr="00A1781D" w:rsidDel="00CE2D8D">
                <w:rPr>
                  <w:rFonts w:ascii="Times New Roman" w:hAnsi="Times New Roman" w:cs="Times New Roman"/>
                  <w:sz w:val="18"/>
                  <w:szCs w:val="18"/>
                </w:rPr>
                <w:delText>8</w:delText>
              </w:r>
            </w:del>
          </w:p>
        </w:tc>
        <w:tc>
          <w:tcPr>
            <w:tcW w:w="567" w:type="dxa"/>
            <w:tcBorders>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45" w:type="dxa"/>
            <w:gridSpan w:val="2"/>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3" w:type="dxa"/>
            <w:tcBorders>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08" w:type="dxa"/>
            <w:tcBorders>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2835" w:type="dxa"/>
            <w:tcBorders>
              <w:left w:val="single" w:sz="4" w:space="0" w:color="000000"/>
              <w:bottom w:val="single" w:sz="4" w:space="0" w:color="000000"/>
              <w:right w:val="single" w:sz="4" w:space="0" w:color="000000"/>
            </w:tcBorders>
          </w:tcPr>
          <w:p w:rsidR="00DC1EFF" w:rsidRPr="00A1781D" w:rsidRDefault="00DC1EFF" w:rsidP="00DE3EEE">
            <w:pPr>
              <w:pStyle w:val="ConsPlusCell"/>
              <w:snapToGrid w:val="0"/>
              <w:rPr>
                <w:rFonts w:ascii="Times New Roman" w:hAnsi="Times New Roman" w:cs="Times New Roman"/>
                <w:sz w:val="18"/>
                <w:szCs w:val="18"/>
              </w:rPr>
            </w:pPr>
            <w:del w:id="1118" w:author="Зайцев Павел Борисович" w:date="2025-12-17T13:10:00Z">
              <w:r w:rsidRPr="00A1781D" w:rsidDel="00CE2D8D">
                <w:rPr>
                  <w:rFonts w:ascii="Times New Roman" w:hAnsi="Times New Roman" w:cs="Times New Roman"/>
                  <w:sz w:val="18"/>
                  <w:szCs w:val="18"/>
                </w:rPr>
                <w:delText xml:space="preserve">Итоговая сумма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720 раздела 3 ф. 0503127 превышает соответствующий показатель ф. 0503121 </w:delText>
              </w:r>
              <w:r w:rsidR="00DE3EEE" w:rsidDel="00CE2D8D">
                <w:rPr>
                  <w:rFonts w:ascii="Times New Roman" w:hAnsi="Times New Roman" w:cs="Times New Roman"/>
                  <w:sz w:val="18"/>
                  <w:szCs w:val="18"/>
                </w:rPr>
                <w:delText>– т</w:delText>
              </w:r>
              <w:r w:rsidRPr="00A1781D" w:rsidDel="00CE2D8D">
                <w:rPr>
                  <w:rFonts w:ascii="Times New Roman" w:hAnsi="Times New Roman" w:cs="Times New Roman"/>
                  <w:sz w:val="18"/>
                  <w:szCs w:val="18"/>
                </w:rPr>
                <w:delText>ребуется пояснение</w:delText>
              </w:r>
            </w:del>
          </w:p>
        </w:tc>
        <w:tc>
          <w:tcPr>
            <w:tcW w:w="567" w:type="dxa"/>
            <w:tcBorders>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19" w:author="Зайцев Павел Борисович" w:date="2025-12-17T13:10:00Z">
              <w:r w:rsidDel="00CE2D8D">
                <w:rPr>
                  <w:rFonts w:ascii="Times New Roman" w:hAnsi="Times New Roman" w:cs="Times New Roman"/>
                  <w:sz w:val="18"/>
                  <w:szCs w:val="18"/>
                </w:rPr>
                <w:delText>П</w:delText>
              </w:r>
            </w:del>
          </w:p>
        </w:tc>
        <w:tc>
          <w:tcPr>
            <w:tcW w:w="567" w:type="dxa"/>
            <w:tcBorders>
              <w:left w:val="single" w:sz="4" w:space="0" w:color="000000"/>
              <w:bottom w:val="single" w:sz="4" w:space="0" w:color="000000"/>
              <w:right w:val="single" w:sz="4" w:space="0" w:color="000000"/>
            </w:tcBorders>
          </w:tcPr>
          <w:p w:rsidR="00DC1EFF" w:rsidRDefault="00DC1EFF" w:rsidP="007908B5">
            <w:pPr>
              <w:pStyle w:val="ConsPlusCell"/>
              <w:snapToGrid w:val="0"/>
              <w:rPr>
                <w:rFonts w:ascii="Times New Roman" w:hAnsi="Times New Roman" w:cs="Times New Roman"/>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del w:id="1120" w:author="Зайцев Павел Борисович" w:date="2025-12-17T13:10:00Z">
              <w:r w:rsidRPr="00A1781D" w:rsidDel="00CE2D8D">
                <w:rPr>
                  <w:rFonts w:ascii="Times New Roman" w:hAnsi="Times New Roman" w:cs="Times New Roman"/>
                  <w:sz w:val="18"/>
                  <w:szCs w:val="18"/>
                </w:rPr>
                <w:lastRenderedPageBreak/>
                <w:delText>305</w:delText>
              </w:r>
            </w:del>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del w:id="1121" w:author="Зайцев Павел Борисович" w:date="2025-12-17T13:10:00Z">
              <w:r w:rsidRPr="00A1781D" w:rsidDel="00CE2D8D">
                <w:rPr>
                  <w:rFonts w:ascii="Times New Roman" w:hAnsi="Times New Roman" w:cs="Times New Roman"/>
                  <w:sz w:val="18"/>
                  <w:szCs w:val="18"/>
                </w:rPr>
                <w:delText>209</w:delText>
              </w:r>
            </w:del>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22" w:author="Зайцев Павел Борисович" w:date="2025-12-17T13:10:00Z">
              <w:r w:rsidRPr="00A1781D" w:rsidDel="00CE2D8D">
                <w:rPr>
                  <w:rFonts w:ascii="Times New Roman" w:hAnsi="Times New Roman" w:cs="Times New Roman"/>
                  <w:sz w:val="18"/>
                  <w:szCs w:val="18"/>
                </w:rPr>
                <w:delText>0503121</w:delText>
              </w:r>
            </w:del>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23" w:author="Зайцев Павел Борисович" w:date="2025-12-17T13:10:00Z">
              <w:r w:rsidRPr="00A1781D" w:rsidDel="00CE2D8D">
                <w:rPr>
                  <w:rFonts w:ascii="Times New Roman" w:hAnsi="Times New Roman" w:cs="Times New Roman"/>
                  <w:sz w:val="18"/>
                  <w:szCs w:val="18"/>
                </w:rPr>
                <w:delText>532</w:delText>
              </w:r>
            </w:del>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24" w:author="Зайцев Павел Борисович" w:date="2025-12-17T13:10:00Z">
              <w:r w:rsidRPr="00A1781D" w:rsidDel="00CE2D8D">
                <w:rPr>
                  <w:rFonts w:ascii="Times New Roman" w:hAnsi="Times New Roman" w:cs="Times New Roman"/>
                  <w:sz w:val="18"/>
                  <w:szCs w:val="18"/>
                </w:rPr>
                <w:delText>4</w:delText>
              </w:r>
            </w:del>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125" w:author="Зайцев Павел Борисович" w:date="2025-12-17T13:10:00Z">
              <w:r w:rsidRPr="00A1781D" w:rsidDel="00CE2D8D">
                <w:rPr>
                  <w:rFonts w:ascii="Times New Roman" w:hAnsi="Times New Roman" w:cs="Times New Roman"/>
                  <w:sz w:val="18"/>
                  <w:szCs w:val="18"/>
                </w:rPr>
                <w:delText>&gt;=</w:delText>
              </w:r>
            </w:del>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26" w:author="Зайцев Павел Борисович" w:date="2025-12-17T13:10:00Z">
              <w:r w:rsidRPr="00A1781D" w:rsidDel="00CE2D8D">
                <w:rPr>
                  <w:rFonts w:ascii="Times New Roman" w:hAnsi="Times New Roman" w:cs="Times New Roman"/>
                  <w:sz w:val="18"/>
                  <w:szCs w:val="18"/>
                </w:rPr>
                <w:delText>0503127</w:delText>
              </w:r>
            </w:del>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del w:id="1127" w:author="Зайцев Павел Борисович" w:date="2025-12-17T13:10:00Z">
              <w:r w:rsidRPr="00A1781D" w:rsidDel="00CE2D8D">
                <w:rPr>
                  <w:rFonts w:ascii="Times New Roman" w:hAnsi="Times New Roman" w:cs="Times New Roman"/>
                  <w:sz w:val="18"/>
                  <w:szCs w:val="18"/>
                </w:rPr>
                <w:delText xml:space="preserve">Сумма показателей по </w:delText>
              </w:r>
              <w:r w:rsidDel="00CE2D8D">
                <w:rPr>
                  <w:rFonts w:ascii="Times New Roman" w:hAnsi="Times New Roman" w:cs="Times New Roman"/>
                  <w:sz w:val="18"/>
                  <w:szCs w:val="18"/>
                </w:rPr>
                <w:delText>а</w:delText>
              </w:r>
              <w:r w:rsidRPr="007B58A2" w:rsidDel="00CE2D8D">
                <w:rPr>
                  <w:rFonts w:ascii="Times New Roman" w:hAnsi="Times New Roman" w:cs="Times New Roman"/>
                  <w:sz w:val="18"/>
                  <w:szCs w:val="18"/>
                </w:rPr>
                <w:delText>налитическ</w:delText>
              </w:r>
              <w:r w:rsidDel="00CE2D8D">
                <w:rPr>
                  <w:rFonts w:ascii="Times New Roman" w:hAnsi="Times New Roman" w:cs="Times New Roman"/>
                  <w:sz w:val="18"/>
                  <w:szCs w:val="18"/>
                </w:rPr>
                <w:delText>ой</w:delText>
              </w:r>
              <w:r w:rsidRPr="007B58A2" w:rsidDel="00CE2D8D">
                <w:rPr>
                  <w:rFonts w:ascii="Times New Roman" w:hAnsi="Times New Roman" w:cs="Times New Roman"/>
                  <w:sz w:val="18"/>
                  <w:szCs w:val="18"/>
                </w:rPr>
                <w:delText xml:space="preserve"> групп</w:delText>
              </w:r>
              <w:r w:rsidDel="00CE2D8D">
                <w:rPr>
                  <w:rFonts w:ascii="Times New Roman" w:hAnsi="Times New Roman" w:cs="Times New Roman"/>
                  <w:sz w:val="18"/>
                  <w:szCs w:val="18"/>
                </w:rPr>
                <w:delText>е</w:delText>
              </w:r>
              <w:r w:rsidRPr="007B58A2" w:rsidDel="00CE2D8D">
                <w:rPr>
                  <w:rFonts w:ascii="Times New Roman" w:hAnsi="Times New Roman" w:cs="Times New Roman"/>
                  <w:sz w:val="18"/>
                  <w:szCs w:val="18"/>
                </w:rPr>
                <w:delText xml:space="preserve"> вида источника финансирования дефицитов бюджетов</w:delText>
              </w:r>
              <w:r w:rsidRPr="00A1781D" w:rsidDel="00CE2D8D">
                <w:rPr>
                  <w:rFonts w:ascii="Times New Roman" w:hAnsi="Times New Roman" w:cs="Times New Roman"/>
                  <w:sz w:val="18"/>
                  <w:szCs w:val="18"/>
                </w:rPr>
                <w:delText xml:space="preserve"> 820 раздела 3 с обратным знаком</w:delText>
              </w:r>
            </w:del>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del w:id="1128" w:author="Зайцев Павел Борисович" w:date="2025-12-17T13:10:00Z">
              <w:r w:rsidRPr="00A1781D" w:rsidDel="00CE2D8D">
                <w:rPr>
                  <w:rFonts w:ascii="Times New Roman" w:hAnsi="Times New Roman" w:cs="Times New Roman"/>
                  <w:sz w:val="18"/>
                  <w:szCs w:val="18"/>
                </w:rPr>
                <w:delText>8</w:delText>
              </w:r>
            </w:del>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lang w:val="en-US"/>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del w:id="1129" w:author="Зайцев Павел Борисович" w:date="2025-12-17T13:10:00Z">
              <w:r w:rsidRPr="00A1781D" w:rsidDel="00CE2D8D">
                <w:rPr>
                  <w:sz w:val="18"/>
                  <w:szCs w:val="18"/>
                </w:rPr>
                <w:delText xml:space="preserve">Итоговая сумма по </w:delText>
              </w:r>
              <w:r w:rsidDel="00CE2D8D">
                <w:rPr>
                  <w:sz w:val="18"/>
                  <w:szCs w:val="18"/>
                </w:rPr>
                <w:delText>а</w:delText>
              </w:r>
              <w:r w:rsidRPr="007B58A2" w:rsidDel="00CE2D8D">
                <w:rPr>
                  <w:sz w:val="18"/>
                  <w:szCs w:val="18"/>
                </w:rPr>
                <w:delText>налитическ</w:delText>
              </w:r>
              <w:r w:rsidDel="00CE2D8D">
                <w:rPr>
                  <w:sz w:val="18"/>
                  <w:szCs w:val="18"/>
                </w:rPr>
                <w:delText>ой</w:delText>
              </w:r>
              <w:r w:rsidRPr="007B58A2" w:rsidDel="00CE2D8D">
                <w:rPr>
                  <w:sz w:val="18"/>
                  <w:szCs w:val="18"/>
                </w:rPr>
                <w:delText xml:space="preserve"> групп</w:delText>
              </w:r>
              <w:r w:rsidDel="00CE2D8D">
                <w:rPr>
                  <w:sz w:val="18"/>
                  <w:szCs w:val="18"/>
                </w:rPr>
                <w:delText>е</w:delText>
              </w:r>
              <w:r w:rsidRPr="007B58A2" w:rsidDel="00CE2D8D">
                <w:rPr>
                  <w:sz w:val="18"/>
                  <w:szCs w:val="18"/>
                </w:rPr>
                <w:delText xml:space="preserve"> вида источника финансирования дефицитов бюджетов</w:delText>
              </w:r>
              <w:r w:rsidRPr="00A1781D" w:rsidDel="00CE2D8D">
                <w:rPr>
                  <w:sz w:val="18"/>
                  <w:szCs w:val="18"/>
                </w:rPr>
                <w:delText xml:space="preserve"> 820 раздела 3 ф. 0503127 (по модулю) превышает соответствующий показатель ф. 0503121 </w:delText>
              </w:r>
              <w:r w:rsidR="00DE3EEE" w:rsidDel="00CE2D8D">
                <w:rPr>
                  <w:sz w:val="18"/>
                  <w:szCs w:val="18"/>
                </w:rPr>
                <w:delText>– т</w:delText>
              </w:r>
              <w:r w:rsidRPr="00A1781D" w:rsidDel="00CE2D8D">
                <w:rPr>
                  <w:sz w:val="18"/>
                  <w:szCs w:val="18"/>
                </w:rPr>
                <w:delText>ребуется пояснение</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del w:id="1130" w:author="Зайцев Павел Борисович" w:date="2025-12-17T13:10:00Z">
              <w:r w:rsidDel="00CE2D8D">
                <w:rPr>
                  <w:sz w:val="18"/>
                  <w:szCs w:val="18"/>
                </w:rPr>
                <w:delText>П</w:delText>
              </w:r>
            </w:del>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229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DE3EEE">
            <w:pPr>
              <w:snapToGrid w:val="0"/>
              <w:rPr>
                <w:sz w:val="18"/>
                <w:szCs w:val="18"/>
              </w:rPr>
            </w:pPr>
            <w:r w:rsidRPr="00A1781D">
              <w:rPr>
                <w:sz w:val="18"/>
                <w:szCs w:val="18"/>
              </w:rPr>
              <w:t>Остаток по счету 0207</w:t>
            </w:r>
            <w:r>
              <w:rPr>
                <w:sz w:val="18"/>
                <w:szCs w:val="18"/>
              </w:rPr>
              <w:t>0</w:t>
            </w:r>
            <w:r w:rsidRPr="00A1781D">
              <w:rPr>
                <w:sz w:val="18"/>
                <w:szCs w:val="18"/>
              </w:rPr>
              <w:t xml:space="preserve">0000 на начало года в ф. 0503172 не соответствует идентичному показателю в балансе </w:t>
            </w:r>
            <w:r w:rsidR="00DE3EEE">
              <w:rPr>
                <w:sz w:val="18"/>
                <w:szCs w:val="18"/>
              </w:rPr>
              <w:t>– т</w:t>
            </w:r>
            <w:r w:rsidR="00C20D2C">
              <w:rPr>
                <w:sz w:val="18"/>
                <w:szCs w:val="18"/>
              </w:rPr>
              <w:t>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C20D2C"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230</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270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1</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DE3EEE">
            <w:pPr>
              <w:snapToGrid w:val="0"/>
              <w:rPr>
                <w:sz w:val="18"/>
                <w:szCs w:val="18"/>
              </w:rPr>
            </w:pPr>
            <w:r w:rsidRPr="00A1781D">
              <w:rPr>
                <w:sz w:val="18"/>
                <w:szCs w:val="18"/>
              </w:rPr>
              <w:t>Остаток по счету 0207</w:t>
            </w:r>
            <w:r>
              <w:rPr>
                <w:sz w:val="18"/>
                <w:szCs w:val="18"/>
              </w:rPr>
              <w:t>0</w:t>
            </w:r>
            <w:r w:rsidRPr="00A1781D">
              <w:rPr>
                <w:sz w:val="18"/>
                <w:szCs w:val="18"/>
              </w:rPr>
              <w:t xml:space="preserve">0000 на конец отчетного периода в ф. 0503172 не соответствует идентичному показателю в балансе </w:t>
            </w:r>
            <w:r w:rsidR="00C20D2C">
              <w:rPr>
                <w:sz w:val="18"/>
                <w:szCs w:val="18"/>
              </w:rPr>
              <w:t>–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C20D2C"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339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235</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DE3EEE">
            <w:pPr>
              <w:snapToGrid w:val="0"/>
              <w:rPr>
                <w:sz w:val="18"/>
                <w:szCs w:val="18"/>
              </w:rPr>
            </w:pPr>
            <w:r w:rsidRPr="00A1781D">
              <w:rPr>
                <w:sz w:val="18"/>
                <w:szCs w:val="18"/>
              </w:rPr>
              <w:t>Остаток по счету 0301</w:t>
            </w:r>
            <w:r>
              <w:rPr>
                <w:sz w:val="18"/>
                <w:szCs w:val="18"/>
              </w:rPr>
              <w:t>0</w:t>
            </w:r>
            <w:r w:rsidRPr="00A1781D">
              <w:rPr>
                <w:sz w:val="18"/>
                <w:szCs w:val="18"/>
              </w:rPr>
              <w:t xml:space="preserve">0000 на начало года в ф. 0503172 не соответствует идентичному показателю в балансе </w:t>
            </w:r>
            <w:r w:rsidR="00DE3EEE">
              <w:rPr>
                <w:sz w:val="18"/>
                <w:szCs w:val="18"/>
              </w:rPr>
              <w:t xml:space="preserve">– </w:t>
            </w:r>
            <w:r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340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236</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0503130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400</w:t>
            </w: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Разделу 2</w:t>
            </w:r>
          </w:p>
        </w:tc>
        <w:tc>
          <w:tcPr>
            <w:tcW w:w="79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DE3EEE">
            <w:pPr>
              <w:snapToGrid w:val="0"/>
              <w:rPr>
                <w:sz w:val="18"/>
                <w:szCs w:val="18"/>
              </w:rPr>
            </w:pPr>
            <w:r w:rsidRPr="00A1781D">
              <w:rPr>
                <w:sz w:val="18"/>
                <w:szCs w:val="18"/>
              </w:rPr>
              <w:t>Остаток по счету 0301</w:t>
            </w:r>
            <w:r>
              <w:rPr>
                <w:sz w:val="18"/>
                <w:szCs w:val="18"/>
              </w:rPr>
              <w:t>0</w:t>
            </w:r>
            <w:r w:rsidRPr="00A1781D">
              <w:rPr>
                <w:sz w:val="18"/>
                <w:szCs w:val="18"/>
              </w:rPr>
              <w:t xml:space="preserve">0000 на конец отчетного периода в ф. 0503172 не соответствует идентичному показателю в балансе </w:t>
            </w:r>
            <w:r w:rsidR="00DE3EEE">
              <w:rPr>
                <w:sz w:val="18"/>
                <w:szCs w:val="18"/>
              </w:rPr>
              <w:t xml:space="preserve">– </w:t>
            </w:r>
            <w:r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DE3EEE">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DE3EEE">
              <w:rPr>
                <w:sz w:val="18"/>
                <w:szCs w:val="18"/>
              </w:rPr>
              <w:t xml:space="preserve"> – </w:t>
            </w:r>
            <w:r w:rsidR="00DE3EEE"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366.1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BA14BA">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DE3EEE">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DE3EEE">
              <w:rPr>
                <w:sz w:val="18"/>
                <w:szCs w:val="18"/>
              </w:rPr>
              <w:t xml:space="preserve"> – </w:t>
            </w:r>
            <w:r w:rsidR="00DE3EEE"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w:t>
            </w:r>
            <w:r w:rsidR="0070347E">
              <w:rPr>
                <w:rFonts w:ascii="Times New Roman" w:hAnsi="Times New Roman" w:cs="Times New Roman"/>
                <w:sz w:val="18"/>
                <w:szCs w:val="18"/>
              </w:rPr>
              <w:t>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DE3EEE">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DE3EEE">
              <w:rPr>
                <w:sz w:val="18"/>
                <w:szCs w:val="18"/>
              </w:rPr>
              <w:t xml:space="preserve"> – </w:t>
            </w:r>
            <w:r w:rsidR="00DE3EEE"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382.1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w:t>
            </w:r>
            <w:r w:rsidR="0070347E">
              <w:rPr>
                <w:rFonts w:ascii="Times New Roman" w:hAnsi="Times New Roman" w:cs="Times New Roman"/>
                <w:sz w:val="18"/>
                <w:szCs w:val="18"/>
              </w:rPr>
              <w:t>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DE3EEE">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DE3EEE">
              <w:rPr>
                <w:sz w:val="18"/>
                <w:szCs w:val="18"/>
              </w:rPr>
              <w:t xml:space="preserve"> – </w:t>
            </w:r>
            <w:r w:rsidR="00DE3EEE"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del w:id="1131" w:author="Зайцев Павел Борисович" w:date="2025-12-17T13:22:00Z">
              <w:r w:rsidRPr="00A1781D" w:rsidDel="003460B7">
                <w:rPr>
                  <w:rFonts w:ascii="Times New Roman" w:hAnsi="Times New Roman" w:cs="Times New Roman"/>
                  <w:sz w:val="18"/>
                  <w:szCs w:val="18"/>
                </w:rPr>
                <w:delText>384</w:delText>
              </w:r>
              <w:r w:rsidDel="003460B7">
                <w:rPr>
                  <w:rFonts w:ascii="Times New Roman" w:hAnsi="Times New Roman" w:cs="Times New Roman"/>
                  <w:sz w:val="18"/>
                  <w:szCs w:val="18"/>
                </w:rPr>
                <w:delText>.2</w:delText>
              </w:r>
              <w:r w:rsidRPr="00A1781D" w:rsidDel="003460B7">
                <w:rPr>
                  <w:rFonts w:ascii="Times New Roman" w:hAnsi="Times New Roman" w:cs="Times New Roman"/>
                  <w:sz w:val="18"/>
                  <w:szCs w:val="18"/>
                </w:rPr>
                <w:delText xml:space="preserve"> Для ГРБС</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del w:id="1132" w:author="Зайцев Павел Борисович" w:date="2025-12-17T13:22:00Z">
              <w:r w:rsidRPr="00A1781D" w:rsidDel="003460B7">
                <w:rPr>
                  <w:rFonts w:ascii="Times New Roman" w:hAnsi="Times New Roman" w:cs="Times New Roman"/>
                  <w:sz w:val="18"/>
                  <w:szCs w:val="18"/>
                </w:rPr>
                <w:delText>247</w:delText>
              </w:r>
            </w:del>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33" w:author="Зайцев Павел Борисович" w:date="2025-12-17T13:22:00Z">
              <w:r w:rsidRPr="00A1781D" w:rsidDel="003460B7">
                <w:rPr>
                  <w:rFonts w:ascii="Times New Roman" w:hAnsi="Times New Roman" w:cs="Times New Roman"/>
                  <w:sz w:val="18"/>
                  <w:szCs w:val="18"/>
                </w:rPr>
                <w:delText>0503127</w:delText>
              </w:r>
            </w:del>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del w:id="1134" w:author="Зайцев Павел Борисович" w:date="2025-12-17T13:22:00Z">
              <w:r w:rsidDel="003460B7">
                <w:rPr>
                  <w:rFonts w:ascii="Times New Roman" w:hAnsi="Times New Roman" w:cs="Times New Roman"/>
                  <w:sz w:val="18"/>
                  <w:szCs w:val="18"/>
                </w:rPr>
                <w:delText>Сумма показателей по КЦСР 315</w:delText>
              </w:r>
              <w:r w:rsidRPr="00A1781D" w:rsidDel="003460B7">
                <w:rPr>
                  <w:rFonts w:ascii="Times New Roman" w:hAnsi="Times New Roman" w:cs="Times New Roman"/>
                  <w:sz w:val="18"/>
                  <w:szCs w:val="18"/>
                </w:rPr>
                <w:delText xml:space="preserve">% </w:delText>
              </w:r>
            </w:del>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35" w:author="Зайцев Павел Борисович" w:date="2025-12-17T13:22:00Z">
              <w:r w:rsidRPr="00A1781D" w:rsidDel="003460B7">
                <w:rPr>
                  <w:rFonts w:ascii="Times New Roman" w:hAnsi="Times New Roman" w:cs="Times New Roman"/>
                  <w:sz w:val="18"/>
                  <w:szCs w:val="18"/>
                </w:rPr>
                <w:delText>4</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36" w:author="Зайцев Павел Борисович" w:date="2025-12-17T13:22:00Z">
              <w:r w:rsidRPr="00A1781D" w:rsidDel="003460B7">
                <w:rPr>
                  <w:rFonts w:ascii="Times New Roman" w:hAnsi="Times New Roman" w:cs="Times New Roman"/>
                  <w:sz w:val="18"/>
                  <w:szCs w:val="18"/>
                </w:rPr>
                <w:delText>=</w:delText>
              </w:r>
            </w:del>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37" w:author="Зайцев Павел Борисович" w:date="2025-12-17T13:22:00Z">
              <w:r w:rsidRPr="00A1781D" w:rsidDel="003460B7">
                <w:rPr>
                  <w:rFonts w:ascii="Times New Roman" w:hAnsi="Times New Roman" w:cs="Times New Roman"/>
                  <w:sz w:val="18"/>
                  <w:szCs w:val="18"/>
                </w:rPr>
                <w:delText>0503166</w:delText>
              </w:r>
            </w:del>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38" w:author="Зайцев Павел Борисович" w:date="2025-12-17T13:22:00Z">
              <w:r w:rsidDel="003460B7">
                <w:rPr>
                  <w:rFonts w:ascii="Times New Roman" w:hAnsi="Times New Roman" w:cs="Times New Roman"/>
                  <w:sz w:val="18"/>
                  <w:szCs w:val="18"/>
                </w:rPr>
                <w:delText>Сумма показателей по КЦСР 315</w:delText>
              </w:r>
              <w:r w:rsidRPr="00A1781D" w:rsidDel="003460B7">
                <w:rPr>
                  <w:rFonts w:ascii="Times New Roman" w:hAnsi="Times New Roman" w:cs="Times New Roman"/>
                  <w:sz w:val="18"/>
                  <w:szCs w:val="18"/>
                </w:rPr>
                <w:delText>%</w:delText>
              </w:r>
            </w:del>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39" w:author="Зайцев Павел Борисович" w:date="2025-12-17T13:22:00Z">
              <w:r w:rsidRPr="00A1781D" w:rsidDel="003460B7">
                <w:rPr>
                  <w:rFonts w:ascii="Times New Roman" w:hAnsi="Times New Roman" w:cs="Times New Roman"/>
                  <w:sz w:val="18"/>
                  <w:szCs w:val="18"/>
                </w:rPr>
                <w:delText>4</w:delText>
              </w:r>
            </w:del>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8905CD">
            <w:pPr>
              <w:snapToGrid w:val="0"/>
              <w:rPr>
                <w:sz w:val="18"/>
                <w:szCs w:val="18"/>
              </w:rPr>
            </w:pPr>
            <w:del w:id="1140" w:author="Зайцев Павел Борисович" w:date="2025-12-17T13:22:00Z">
              <w:r w:rsidRPr="00A1781D" w:rsidDel="003460B7">
                <w:rPr>
                  <w:sz w:val="18"/>
                  <w:szCs w:val="18"/>
                </w:rPr>
                <w:delText>Итоговый показатель утвержденных бюджетных назначений по КЦСР в ф. 0503127 не соответствует ф 0503166</w:delText>
              </w:r>
              <w:r w:rsidR="008905CD" w:rsidDel="003460B7">
                <w:rPr>
                  <w:sz w:val="18"/>
                  <w:szCs w:val="18"/>
                </w:rPr>
                <w:delText xml:space="preserve"> – </w:delText>
              </w:r>
              <w:r w:rsidR="008905CD" w:rsidRPr="00A1781D" w:rsidDel="003460B7">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del w:id="1141" w:author="Зайцев Павел Борисович" w:date="2025-12-17T13:22:00Z">
              <w:r w:rsidDel="003460B7">
                <w:rPr>
                  <w:sz w:val="18"/>
                  <w:szCs w:val="18"/>
                </w:rPr>
                <w:delText>Б</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del w:id="1142" w:author="Зайцев Павел Борисович" w:date="2025-12-17T13:22:00Z">
              <w:r w:rsidRPr="00A1781D" w:rsidDel="003460B7">
                <w:rPr>
                  <w:rFonts w:ascii="Times New Roman" w:hAnsi="Times New Roman" w:cs="Times New Roman"/>
                  <w:sz w:val="18"/>
                  <w:szCs w:val="18"/>
                </w:rPr>
                <w:lastRenderedPageBreak/>
                <w:delText>384.</w:delText>
              </w:r>
              <w:r w:rsidDel="003460B7">
                <w:rPr>
                  <w:rFonts w:ascii="Times New Roman" w:hAnsi="Times New Roman" w:cs="Times New Roman"/>
                  <w:sz w:val="18"/>
                  <w:szCs w:val="18"/>
                </w:rPr>
                <w:delText>3</w:delText>
              </w:r>
              <w:r w:rsidRPr="00A1781D" w:rsidDel="003460B7">
                <w:rPr>
                  <w:rFonts w:ascii="Times New Roman" w:hAnsi="Times New Roman" w:cs="Times New Roman"/>
                  <w:sz w:val="18"/>
                  <w:szCs w:val="18"/>
                </w:rPr>
                <w:delText xml:space="preserve"> Для ПБС, РБС</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jc w:val="center"/>
              <w:rPr>
                <w:rFonts w:ascii="Times New Roman" w:hAnsi="Times New Roman" w:cs="Times New Roman"/>
                <w:sz w:val="18"/>
                <w:szCs w:val="18"/>
              </w:rPr>
            </w:pPr>
            <w:del w:id="1143" w:author="Зайцев Павел Борисович" w:date="2025-12-17T13:22:00Z">
              <w:r w:rsidRPr="00A1781D" w:rsidDel="003460B7">
                <w:rPr>
                  <w:rFonts w:ascii="Times New Roman" w:hAnsi="Times New Roman" w:cs="Times New Roman"/>
                  <w:sz w:val="18"/>
                  <w:szCs w:val="18"/>
                </w:rPr>
                <w:delText>247</w:delText>
              </w:r>
            </w:del>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44" w:author="Зайцев Павел Борисович" w:date="2025-12-17T13:22:00Z">
              <w:r w:rsidRPr="00A1781D" w:rsidDel="003460B7">
                <w:rPr>
                  <w:rFonts w:ascii="Times New Roman" w:hAnsi="Times New Roman" w:cs="Times New Roman"/>
                  <w:sz w:val="18"/>
                  <w:szCs w:val="18"/>
                </w:rPr>
                <w:delText>0503127</w:delText>
              </w:r>
              <w:r w:rsidR="00F06FF7" w:rsidDel="003460B7">
                <w:rPr>
                  <w:rFonts w:ascii="Times New Roman" w:hAnsi="Times New Roman" w:cs="Times New Roman"/>
                  <w:sz w:val="18"/>
                  <w:szCs w:val="18"/>
                </w:rPr>
                <w:delText xml:space="preserve"> (прп 500 + прп 501)</w:delText>
              </w:r>
            </w:del>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del w:id="1145" w:author="Зайцев Павел Борисович" w:date="2025-12-17T13:22:00Z">
              <w:r w:rsidDel="003460B7">
                <w:rPr>
                  <w:rFonts w:ascii="Times New Roman" w:hAnsi="Times New Roman" w:cs="Times New Roman"/>
                  <w:sz w:val="18"/>
                  <w:szCs w:val="18"/>
                </w:rPr>
                <w:delText>Сумма показателей по КЦСР 315</w:delText>
              </w:r>
              <w:r w:rsidRPr="00A1781D" w:rsidDel="003460B7">
                <w:rPr>
                  <w:rFonts w:ascii="Times New Roman" w:hAnsi="Times New Roman" w:cs="Times New Roman"/>
                  <w:sz w:val="18"/>
                  <w:szCs w:val="18"/>
                </w:rPr>
                <w:delText xml:space="preserve">% </w:delText>
              </w:r>
            </w:del>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46" w:author="Зайцев Павел Борисович" w:date="2025-12-17T13:22:00Z">
              <w:r w:rsidRPr="00A1781D" w:rsidDel="003460B7">
                <w:rPr>
                  <w:rFonts w:ascii="Times New Roman" w:hAnsi="Times New Roman" w:cs="Times New Roman"/>
                  <w:sz w:val="18"/>
                  <w:szCs w:val="18"/>
                </w:rPr>
                <w:delText>5</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47" w:author="Зайцев Павел Борисович" w:date="2025-12-17T13:22:00Z">
              <w:r w:rsidRPr="00A1781D" w:rsidDel="003460B7">
                <w:rPr>
                  <w:rFonts w:ascii="Times New Roman" w:hAnsi="Times New Roman" w:cs="Times New Roman"/>
                  <w:sz w:val="18"/>
                  <w:szCs w:val="18"/>
                </w:rPr>
                <w:delText>=</w:delText>
              </w:r>
            </w:del>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48" w:author="Зайцев Павел Борисович" w:date="2025-12-17T13:22:00Z">
              <w:r w:rsidRPr="00A1781D" w:rsidDel="003460B7">
                <w:rPr>
                  <w:rFonts w:ascii="Times New Roman" w:hAnsi="Times New Roman" w:cs="Times New Roman"/>
                  <w:sz w:val="18"/>
                  <w:szCs w:val="18"/>
                </w:rPr>
                <w:delText>0503166</w:delText>
              </w:r>
            </w:del>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49" w:author="Зайцев Павел Борисович" w:date="2025-12-17T13:22:00Z">
              <w:r w:rsidDel="003460B7">
                <w:rPr>
                  <w:rFonts w:ascii="Times New Roman" w:hAnsi="Times New Roman" w:cs="Times New Roman"/>
                  <w:sz w:val="18"/>
                  <w:szCs w:val="18"/>
                </w:rPr>
                <w:delText>Сумма показателей по КЦСР 315</w:delText>
              </w:r>
              <w:r w:rsidRPr="00A1781D" w:rsidDel="003460B7">
                <w:rPr>
                  <w:rFonts w:ascii="Times New Roman" w:hAnsi="Times New Roman" w:cs="Times New Roman"/>
                  <w:sz w:val="18"/>
                  <w:szCs w:val="18"/>
                </w:rPr>
                <w:delText>%</w:delText>
              </w:r>
            </w:del>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del w:id="1150" w:author="Зайцев Павел Борисович" w:date="2025-12-17T13:22:00Z">
              <w:r w:rsidRPr="00A1781D" w:rsidDel="003460B7">
                <w:rPr>
                  <w:rFonts w:ascii="Times New Roman" w:hAnsi="Times New Roman" w:cs="Times New Roman"/>
                  <w:sz w:val="18"/>
                  <w:szCs w:val="18"/>
                </w:rPr>
                <w:delText>4</w:delText>
              </w:r>
            </w:del>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4391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8905CD">
            <w:pPr>
              <w:snapToGrid w:val="0"/>
              <w:rPr>
                <w:sz w:val="18"/>
                <w:szCs w:val="18"/>
              </w:rPr>
            </w:pPr>
            <w:del w:id="1151" w:author="Зайцев Павел Борисович" w:date="2025-12-17T13:22:00Z">
              <w:r w:rsidRPr="00A1781D" w:rsidDel="003460B7">
                <w:rPr>
                  <w:sz w:val="18"/>
                  <w:szCs w:val="18"/>
                </w:rPr>
                <w:delText>Итоговый показатель утвержденных бюджетных назначений по КЦСР в ф. 0503127 не соответствует ф 0503166</w:delText>
              </w:r>
              <w:r w:rsidR="008905CD" w:rsidDel="003460B7">
                <w:rPr>
                  <w:sz w:val="18"/>
                  <w:szCs w:val="18"/>
                </w:rPr>
                <w:delText xml:space="preserve"> – </w:delText>
              </w:r>
              <w:r w:rsidR="008905CD" w:rsidRPr="00A1781D" w:rsidDel="003460B7">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43915">
            <w:pPr>
              <w:snapToGrid w:val="0"/>
              <w:rPr>
                <w:sz w:val="18"/>
                <w:szCs w:val="18"/>
              </w:rPr>
            </w:pPr>
            <w:del w:id="1152" w:author="Зайцев Павел Борисович" w:date="2025-12-17T13:22:00Z">
              <w:r w:rsidDel="003460B7">
                <w:rPr>
                  <w:sz w:val="18"/>
                  <w:szCs w:val="18"/>
                </w:rPr>
                <w:delText>Б</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43915">
            <w:pPr>
              <w:snapToGrid w:val="0"/>
              <w:rPr>
                <w:sz w:val="18"/>
                <w:szCs w:val="18"/>
              </w:rPr>
            </w:pPr>
          </w:p>
        </w:tc>
      </w:tr>
      <w:tr w:rsidR="008905CD" w:rsidRPr="00A1781D" w:rsidTr="008905CD">
        <w:trPr>
          <w:cantSplit/>
          <w:trHeight w:val="840"/>
        </w:trPr>
        <w:tc>
          <w:tcPr>
            <w:tcW w:w="461" w:type="dxa"/>
            <w:tcBorders>
              <w:top w:val="single" w:sz="4" w:space="0" w:color="000000"/>
              <w:left w:val="single" w:sz="4" w:space="0" w:color="000000"/>
              <w:bottom w:val="single" w:sz="4" w:space="0" w:color="000000"/>
            </w:tcBorders>
            <w:shd w:val="clear" w:color="auto" w:fill="FFFFFF"/>
          </w:tcPr>
          <w:p w:rsidR="008905CD" w:rsidRPr="00A1781D" w:rsidRDefault="008905CD" w:rsidP="008905CD">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w:t>
            </w:r>
            <w:r>
              <w:rPr>
                <w:rFonts w:ascii="Times New Roman" w:hAnsi="Times New Roman" w:cs="Times New Roman"/>
                <w:sz w:val="18"/>
                <w:szCs w:val="18"/>
              </w:rPr>
              <w:t>5.1</w:t>
            </w:r>
            <w:r w:rsidRPr="00A1781D">
              <w:rPr>
                <w:rFonts w:ascii="Times New Roman" w:hAnsi="Times New Roman" w:cs="Times New Roman"/>
                <w:sz w:val="18"/>
                <w:szCs w:val="18"/>
              </w:rPr>
              <w:t xml:space="preserve"> Для ГРБС</w:t>
            </w:r>
          </w:p>
        </w:tc>
        <w:tc>
          <w:tcPr>
            <w:tcW w:w="363"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8905CD" w:rsidRPr="00A1781D" w:rsidRDefault="008905CD" w:rsidP="008905CD">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8905CD" w:rsidRPr="00A1781D" w:rsidRDefault="008905CD" w:rsidP="008905CD">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Pr>
                <w:sz w:val="18"/>
                <w:szCs w:val="18"/>
              </w:rPr>
              <w:t xml:space="preserve"> – </w:t>
            </w:r>
            <w:r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905CD" w:rsidRDefault="008905CD" w:rsidP="00367CF8">
            <w:pPr>
              <w:snapToGrid w:val="0"/>
              <w:rPr>
                <w:sz w:val="18"/>
                <w:szCs w:val="18"/>
              </w:rPr>
            </w:pPr>
          </w:p>
        </w:tc>
      </w:tr>
      <w:tr w:rsidR="008905CD" w:rsidRPr="00A1781D" w:rsidTr="008905CD">
        <w:trPr>
          <w:cantSplit/>
          <w:trHeight w:val="840"/>
        </w:trPr>
        <w:tc>
          <w:tcPr>
            <w:tcW w:w="461" w:type="dxa"/>
            <w:tcBorders>
              <w:top w:val="single" w:sz="4" w:space="0" w:color="000000"/>
              <w:left w:val="single" w:sz="4" w:space="0" w:color="000000"/>
              <w:bottom w:val="single" w:sz="4" w:space="0" w:color="000000"/>
            </w:tcBorders>
            <w:shd w:val="clear" w:color="auto" w:fill="FFFFFF"/>
          </w:tcPr>
          <w:p w:rsidR="008905CD" w:rsidRPr="00A1781D" w:rsidRDefault="008905CD" w:rsidP="008905CD">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38</w:t>
            </w:r>
            <w:r>
              <w:rPr>
                <w:rFonts w:ascii="Times New Roman" w:hAnsi="Times New Roman" w:cs="Times New Roman"/>
                <w:sz w:val="18"/>
                <w:szCs w:val="18"/>
              </w:rPr>
              <w:t>5</w:t>
            </w:r>
            <w:r w:rsidRPr="00A1781D">
              <w:rPr>
                <w:rFonts w:ascii="Times New Roman" w:hAnsi="Times New Roman" w:cs="Times New Roman"/>
                <w:sz w:val="18"/>
                <w:szCs w:val="18"/>
              </w:rPr>
              <w:t>.</w:t>
            </w:r>
            <w:r>
              <w:rPr>
                <w:rFonts w:ascii="Times New Roman" w:hAnsi="Times New Roman" w:cs="Times New Roman"/>
                <w:sz w:val="18"/>
                <w:szCs w:val="18"/>
              </w:rPr>
              <w:t>2</w:t>
            </w:r>
            <w:r w:rsidRPr="00A1781D">
              <w:rPr>
                <w:rFonts w:ascii="Times New Roman" w:hAnsi="Times New Roman" w:cs="Times New Roman"/>
                <w:sz w:val="18"/>
                <w:szCs w:val="18"/>
              </w:rPr>
              <w:t xml:space="preserve"> Для ПБС, РБС</w:t>
            </w:r>
          </w:p>
        </w:tc>
        <w:tc>
          <w:tcPr>
            <w:tcW w:w="363"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Pr>
                <w:rFonts w:ascii="Times New Roman" w:hAnsi="Times New Roman" w:cs="Times New Roman"/>
                <w:sz w:val="18"/>
                <w:szCs w:val="18"/>
              </w:rPr>
              <w:t xml:space="preserve"> (</w:t>
            </w:r>
            <w:proofErr w:type="spellStart"/>
            <w:r>
              <w:rPr>
                <w:rFonts w:ascii="Times New Roman" w:hAnsi="Times New Roman" w:cs="Times New Roman"/>
                <w:sz w:val="18"/>
                <w:szCs w:val="18"/>
              </w:rPr>
              <w:t>прп</w:t>
            </w:r>
            <w:proofErr w:type="spellEnd"/>
            <w:r>
              <w:rPr>
                <w:rFonts w:ascii="Times New Roman" w:hAnsi="Times New Roman" w:cs="Times New Roman"/>
                <w:sz w:val="18"/>
                <w:szCs w:val="18"/>
              </w:rPr>
              <w:t xml:space="preserve"> 500 + </w:t>
            </w:r>
            <w:proofErr w:type="spellStart"/>
            <w:r>
              <w:rPr>
                <w:rFonts w:ascii="Times New Roman" w:hAnsi="Times New Roman" w:cs="Times New Roman"/>
                <w:sz w:val="18"/>
                <w:szCs w:val="18"/>
              </w:rPr>
              <w:t>прп</w:t>
            </w:r>
            <w:proofErr w:type="spellEnd"/>
            <w:r>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8905CD" w:rsidRPr="00A1781D" w:rsidRDefault="008905CD" w:rsidP="008905CD">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8905CD" w:rsidRPr="00A1781D" w:rsidRDefault="008905CD" w:rsidP="008905CD">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по КЦСР 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8905CD" w:rsidRPr="00A1781D" w:rsidRDefault="008905CD" w:rsidP="00367C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Pr>
                <w:sz w:val="18"/>
                <w:szCs w:val="18"/>
              </w:rPr>
              <w:t xml:space="preserve"> – </w:t>
            </w:r>
            <w:r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905CD" w:rsidRPr="00A1781D" w:rsidRDefault="008905CD" w:rsidP="00367C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905CD" w:rsidRDefault="008905CD" w:rsidP="00367CF8">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w:t>
            </w:r>
            <w:r w:rsidR="0070347E">
              <w:rPr>
                <w:rFonts w:ascii="Times New Roman" w:hAnsi="Times New Roman" w:cs="Times New Roman"/>
                <w:sz w:val="18"/>
                <w:szCs w:val="18"/>
              </w:rPr>
              <w:t>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8905CD">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8905CD">
              <w:rPr>
                <w:sz w:val="18"/>
                <w:szCs w:val="18"/>
              </w:rPr>
              <w:t xml:space="preserve"> – </w:t>
            </w:r>
            <w:r w:rsidR="008905CD"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395.1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w:t>
            </w:r>
            <w:r w:rsidR="0070347E">
              <w:rPr>
                <w:rFonts w:ascii="Times New Roman" w:hAnsi="Times New Roman" w:cs="Times New Roman"/>
                <w:sz w:val="18"/>
                <w:szCs w:val="18"/>
              </w:rPr>
              <w:t>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8905CD">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8905CD">
              <w:rPr>
                <w:sz w:val="18"/>
                <w:szCs w:val="18"/>
              </w:rPr>
              <w:t xml:space="preserve"> – </w:t>
            </w:r>
            <w:r w:rsidR="008905CD"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sidR="0070347E">
              <w:rPr>
                <w:rFonts w:ascii="Times New Roman" w:hAnsi="Times New Roman" w:cs="Times New Roman"/>
                <w:sz w:val="18"/>
                <w:szCs w:val="18"/>
              </w:rPr>
              <w:t>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367CF8">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399.1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sidR="0070347E">
              <w:rPr>
                <w:rFonts w:ascii="Times New Roman" w:hAnsi="Times New Roman" w:cs="Times New Roman"/>
                <w:sz w:val="18"/>
                <w:szCs w:val="18"/>
              </w:rPr>
              <w:t>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367CF8">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A76B19">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w:t>
            </w:r>
            <w:r w:rsidR="00A76B19">
              <w:rPr>
                <w:rFonts w:ascii="Times New Roman" w:hAnsi="Times New Roman" w:cs="Times New Roman"/>
                <w:sz w:val="18"/>
                <w:szCs w:val="18"/>
              </w:rPr>
              <w:t>6</w:t>
            </w:r>
            <w:r w:rsidR="00A76B19" w:rsidRPr="00A1781D">
              <w:rPr>
                <w:rFonts w:ascii="Times New Roman" w:hAnsi="Times New Roman" w:cs="Times New Roman"/>
                <w:sz w:val="18"/>
                <w:szCs w:val="18"/>
              </w:rPr>
              <w:t xml:space="preserve"> </w:t>
            </w:r>
            <w:r w:rsidRPr="00A1781D">
              <w:rPr>
                <w:rFonts w:ascii="Times New Roman" w:hAnsi="Times New Roman" w:cs="Times New Roman"/>
                <w:sz w:val="18"/>
                <w:szCs w:val="18"/>
              </w:rPr>
              <w:t>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w:t>
            </w:r>
            <w:r w:rsidR="0070347E">
              <w:rPr>
                <w:rFonts w:ascii="Times New Roman" w:hAnsi="Times New Roman" w:cs="Times New Roman"/>
                <w:sz w:val="18"/>
                <w:szCs w:val="18"/>
              </w:rPr>
              <w:t>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367CF8">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A76B19">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399.</w:t>
            </w:r>
            <w:r w:rsidR="00A76B19">
              <w:rPr>
                <w:rFonts w:ascii="Times New Roman" w:hAnsi="Times New Roman" w:cs="Times New Roman"/>
                <w:sz w:val="18"/>
                <w:szCs w:val="18"/>
              </w:rPr>
              <w:t>7</w:t>
            </w:r>
            <w:r w:rsidR="00A76B19" w:rsidRPr="00A1781D">
              <w:rPr>
                <w:rFonts w:ascii="Times New Roman" w:hAnsi="Times New Roman" w:cs="Times New Roman"/>
                <w:sz w:val="18"/>
                <w:szCs w:val="18"/>
              </w:rPr>
              <w:t xml:space="preserve"> </w:t>
            </w:r>
            <w:r w:rsidRPr="00A1781D">
              <w:rPr>
                <w:rFonts w:ascii="Times New Roman" w:hAnsi="Times New Roman" w:cs="Times New Roman"/>
                <w:sz w:val="18"/>
                <w:szCs w:val="18"/>
              </w:rPr>
              <w:t>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w:t>
            </w:r>
            <w:r w:rsidR="0070347E">
              <w:rPr>
                <w:rFonts w:ascii="Times New Roman" w:hAnsi="Times New Roman" w:cs="Times New Roman"/>
                <w:sz w:val="18"/>
                <w:szCs w:val="18"/>
              </w:rPr>
              <w:t>5</w:t>
            </w:r>
            <w:r w:rsidRPr="00A1781D">
              <w:rPr>
                <w:rFonts w:ascii="Times New Roman" w:hAnsi="Times New Roman" w:cs="Times New Roman"/>
                <w:sz w:val="18"/>
                <w:szCs w:val="18"/>
              </w:rPr>
              <w:t xml:space="preserve">%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367CF8">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del w:id="1153" w:author="Зайцев Павел Борисович" w:date="2025-12-17T13:23:00Z">
              <w:r w:rsidRPr="00A1781D" w:rsidDel="003460B7">
                <w:rPr>
                  <w:rFonts w:ascii="Times New Roman" w:hAnsi="Times New Roman" w:cs="Times New Roman"/>
                  <w:sz w:val="18"/>
                  <w:szCs w:val="18"/>
                </w:rPr>
                <w:delText>400 Для ГРБС</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del w:id="1154" w:author="Зайцев Павел Борисович" w:date="2025-12-17T13:23:00Z">
              <w:r w:rsidRPr="00A1781D" w:rsidDel="003460B7">
                <w:rPr>
                  <w:rFonts w:ascii="Times New Roman" w:hAnsi="Times New Roman" w:cs="Times New Roman"/>
                  <w:sz w:val="18"/>
                  <w:szCs w:val="18"/>
                </w:rPr>
                <w:delText>247</w:delText>
              </w:r>
            </w:del>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55" w:author="Зайцев Павел Борисович" w:date="2025-12-17T13:23:00Z">
              <w:r w:rsidRPr="00A1781D" w:rsidDel="003460B7">
                <w:rPr>
                  <w:rFonts w:ascii="Times New Roman" w:hAnsi="Times New Roman" w:cs="Times New Roman"/>
                  <w:sz w:val="18"/>
                  <w:szCs w:val="18"/>
                </w:rPr>
                <w:delText>0503127</w:delText>
              </w:r>
            </w:del>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del w:id="1156" w:author="Зайцев Павел Борисович" w:date="2025-12-17T13:23:00Z">
              <w:r w:rsidRPr="00A1781D" w:rsidDel="003460B7">
                <w:rPr>
                  <w:rFonts w:ascii="Times New Roman" w:hAnsi="Times New Roman" w:cs="Times New Roman"/>
                  <w:sz w:val="18"/>
                  <w:szCs w:val="18"/>
                </w:rPr>
                <w:delText xml:space="preserve">Сумма показателей по КЦСР 991% </w:delText>
              </w:r>
            </w:del>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57" w:author="Зайцев Павел Борисович" w:date="2025-12-17T13:23:00Z">
              <w:r w:rsidRPr="00A1781D" w:rsidDel="003460B7">
                <w:rPr>
                  <w:rFonts w:ascii="Times New Roman" w:hAnsi="Times New Roman" w:cs="Times New Roman"/>
                  <w:sz w:val="18"/>
                  <w:szCs w:val="18"/>
                </w:rPr>
                <w:delText>4</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58" w:author="Зайцев Павел Борисович" w:date="2025-12-17T13:23:00Z">
              <w:r w:rsidRPr="00A1781D" w:rsidDel="003460B7">
                <w:rPr>
                  <w:rFonts w:ascii="Times New Roman" w:hAnsi="Times New Roman" w:cs="Times New Roman"/>
                  <w:sz w:val="18"/>
                  <w:szCs w:val="18"/>
                </w:rPr>
                <w:delText>=</w:delText>
              </w:r>
            </w:del>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59" w:author="Зайцев Павел Борисович" w:date="2025-12-17T13:23:00Z">
              <w:r w:rsidRPr="00A1781D" w:rsidDel="003460B7">
                <w:rPr>
                  <w:rFonts w:ascii="Times New Roman" w:hAnsi="Times New Roman" w:cs="Times New Roman"/>
                  <w:sz w:val="18"/>
                  <w:szCs w:val="18"/>
                </w:rPr>
                <w:delText>0503166</w:delText>
              </w:r>
            </w:del>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60" w:author="Зайцев Павел Борисович" w:date="2025-12-17T13:23:00Z">
              <w:r w:rsidRPr="00A1781D" w:rsidDel="003460B7">
                <w:rPr>
                  <w:rFonts w:ascii="Times New Roman" w:hAnsi="Times New Roman" w:cs="Times New Roman"/>
                  <w:sz w:val="18"/>
                  <w:szCs w:val="18"/>
                </w:rPr>
                <w:delText>Сумма показателей по КЦСР 991%</w:delText>
              </w:r>
            </w:del>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61" w:author="Зайцев Павел Борисович" w:date="2025-12-17T13:23:00Z">
              <w:r w:rsidRPr="00A1781D" w:rsidDel="003460B7">
                <w:rPr>
                  <w:rFonts w:ascii="Times New Roman" w:hAnsi="Times New Roman" w:cs="Times New Roman"/>
                  <w:sz w:val="18"/>
                  <w:szCs w:val="18"/>
                </w:rPr>
                <w:delText>4</w:delText>
              </w:r>
            </w:del>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367CF8">
            <w:pPr>
              <w:snapToGrid w:val="0"/>
              <w:rPr>
                <w:sz w:val="18"/>
                <w:szCs w:val="18"/>
              </w:rPr>
            </w:pPr>
            <w:del w:id="1162" w:author="Зайцев Павел Борисович" w:date="2025-12-17T13:23:00Z">
              <w:r w:rsidRPr="00A1781D" w:rsidDel="003460B7">
                <w:rPr>
                  <w:sz w:val="18"/>
                  <w:szCs w:val="18"/>
                </w:rPr>
                <w:delText>Итоговый показатель утвержденных бюджетных назначений по КЦСР в ф. 0503127 не соответствует ф 0503166</w:delText>
              </w:r>
              <w:r w:rsidR="00367CF8" w:rsidDel="003460B7">
                <w:rPr>
                  <w:sz w:val="18"/>
                  <w:szCs w:val="18"/>
                </w:rPr>
                <w:delText xml:space="preserve"> – </w:delText>
              </w:r>
              <w:r w:rsidR="00367CF8" w:rsidRPr="00A1781D" w:rsidDel="003460B7">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del w:id="1163" w:author="Зайцев Павел Борисович" w:date="2025-12-17T13:23:00Z">
              <w:r w:rsidDel="003460B7">
                <w:rPr>
                  <w:sz w:val="18"/>
                  <w:szCs w:val="18"/>
                </w:rPr>
                <w:delText>Б</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del w:id="1164" w:author="Зайцев Павел Борисович" w:date="2025-12-17T13:23:00Z">
              <w:r w:rsidRPr="00A1781D" w:rsidDel="003460B7">
                <w:rPr>
                  <w:rFonts w:ascii="Times New Roman" w:hAnsi="Times New Roman" w:cs="Times New Roman"/>
                  <w:sz w:val="18"/>
                  <w:szCs w:val="18"/>
                </w:rPr>
                <w:lastRenderedPageBreak/>
                <w:delText>400.1 Для ПБС, РБС</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del w:id="1165" w:author="Зайцев Павел Борисович" w:date="2025-12-17T13:23:00Z">
              <w:r w:rsidRPr="00A1781D" w:rsidDel="003460B7">
                <w:rPr>
                  <w:rFonts w:ascii="Times New Roman" w:hAnsi="Times New Roman" w:cs="Times New Roman"/>
                  <w:sz w:val="18"/>
                  <w:szCs w:val="18"/>
                </w:rPr>
                <w:delText>247</w:delText>
              </w:r>
            </w:del>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66" w:author="Зайцев Павел Борисович" w:date="2025-12-17T13:23:00Z">
              <w:r w:rsidRPr="00A1781D" w:rsidDel="003460B7">
                <w:rPr>
                  <w:rFonts w:ascii="Times New Roman" w:hAnsi="Times New Roman" w:cs="Times New Roman"/>
                  <w:sz w:val="18"/>
                  <w:szCs w:val="18"/>
                </w:rPr>
                <w:delText>0503127</w:delText>
              </w:r>
              <w:r w:rsidR="00F06FF7" w:rsidDel="003460B7">
                <w:rPr>
                  <w:rFonts w:ascii="Times New Roman" w:hAnsi="Times New Roman" w:cs="Times New Roman"/>
                  <w:sz w:val="18"/>
                  <w:szCs w:val="18"/>
                </w:rPr>
                <w:delText xml:space="preserve"> (прп 500 + прп 501)</w:delText>
              </w:r>
            </w:del>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del w:id="1167" w:author="Зайцев Павел Борисович" w:date="2025-12-17T13:23:00Z">
              <w:r w:rsidRPr="00A1781D" w:rsidDel="003460B7">
                <w:rPr>
                  <w:rFonts w:ascii="Times New Roman" w:hAnsi="Times New Roman" w:cs="Times New Roman"/>
                  <w:sz w:val="18"/>
                  <w:szCs w:val="18"/>
                </w:rPr>
                <w:delText xml:space="preserve">Сумма показателей по КЦСР 991% </w:delText>
              </w:r>
            </w:del>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68" w:author="Зайцев Павел Борисович" w:date="2025-12-17T13:23:00Z">
              <w:r w:rsidRPr="00A1781D" w:rsidDel="003460B7">
                <w:rPr>
                  <w:rFonts w:ascii="Times New Roman" w:hAnsi="Times New Roman" w:cs="Times New Roman"/>
                  <w:sz w:val="18"/>
                  <w:szCs w:val="18"/>
                </w:rPr>
                <w:delText>5</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69" w:author="Зайцев Павел Борисович" w:date="2025-12-17T13:23:00Z">
              <w:r w:rsidRPr="00A1781D" w:rsidDel="003460B7">
                <w:rPr>
                  <w:rFonts w:ascii="Times New Roman" w:hAnsi="Times New Roman" w:cs="Times New Roman"/>
                  <w:sz w:val="18"/>
                  <w:szCs w:val="18"/>
                </w:rPr>
                <w:delText>=</w:delText>
              </w:r>
            </w:del>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70" w:author="Зайцев Павел Борисович" w:date="2025-12-17T13:23:00Z">
              <w:r w:rsidRPr="00A1781D" w:rsidDel="003460B7">
                <w:rPr>
                  <w:rFonts w:ascii="Times New Roman" w:hAnsi="Times New Roman" w:cs="Times New Roman"/>
                  <w:sz w:val="18"/>
                  <w:szCs w:val="18"/>
                </w:rPr>
                <w:delText>0503166</w:delText>
              </w:r>
            </w:del>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71" w:author="Зайцев Павел Борисович" w:date="2025-12-17T13:23:00Z">
              <w:r w:rsidRPr="00A1781D" w:rsidDel="003460B7">
                <w:rPr>
                  <w:rFonts w:ascii="Times New Roman" w:hAnsi="Times New Roman" w:cs="Times New Roman"/>
                  <w:sz w:val="18"/>
                  <w:szCs w:val="18"/>
                </w:rPr>
                <w:delText>Сумма показателей по КЦСР 991%</w:delText>
              </w:r>
            </w:del>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72" w:author="Зайцев Павел Борисович" w:date="2025-12-17T13:23:00Z">
              <w:r w:rsidRPr="00A1781D" w:rsidDel="003460B7">
                <w:rPr>
                  <w:rFonts w:ascii="Times New Roman" w:hAnsi="Times New Roman" w:cs="Times New Roman"/>
                  <w:sz w:val="18"/>
                  <w:szCs w:val="18"/>
                </w:rPr>
                <w:delText>4</w:delText>
              </w:r>
            </w:del>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367CF8">
            <w:pPr>
              <w:snapToGrid w:val="0"/>
              <w:rPr>
                <w:sz w:val="18"/>
                <w:szCs w:val="18"/>
              </w:rPr>
            </w:pPr>
            <w:del w:id="1173" w:author="Зайцев Павел Борисович" w:date="2025-12-17T13:23:00Z">
              <w:r w:rsidRPr="00A1781D" w:rsidDel="003460B7">
                <w:rPr>
                  <w:sz w:val="18"/>
                  <w:szCs w:val="18"/>
                </w:rPr>
                <w:delText>Итоговый показатель утвержденных бюджетных назначений по КЦСР в ф. 0503127 не соответствует ф 0503166</w:delText>
              </w:r>
              <w:r w:rsidR="00367CF8" w:rsidDel="003460B7">
                <w:rPr>
                  <w:sz w:val="18"/>
                  <w:szCs w:val="18"/>
                </w:rPr>
                <w:delText xml:space="preserve"> – </w:delText>
              </w:r>
              <w:r w:rsidR="00367CF8" w:rsidRPr="00A1781D" w:rsidDel="003460B7">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del w:id="1174" w:author="Зайцев Павел Борисович" w:date="2025-12-17T13:23:00Z">
              <w:r w:rsidDel="003460B7">
                <w:rPr>
                  <w:sz w:val="18"/>
                  <w:szCs w:val="18"/>
                </w:rPr>
                <w:delText>Б</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404.1 Для ГРБС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367CF8">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404.2 Для ПБС, РБС</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247</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r w:rsidR="00F06FF7">
              <w:rPr>
                <w:rFonts w:ascii="Times New Roman" w:hAnsi="Times New Roman" w:cs="Times New Roman"/>
                <w:sz w:val="18"/>
                <w:szCs w:val="18"/>
              </w:rPr>
              <w:t xml:space="preserve">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500 + </w:t>
            </w:r>
            <w:proofErr w:type="spellStart"/>
            <w:r w:rsidR="00F06FF7">
              <w:rPr>
                <w:rFonts w:ascii="Times New Roman" w:hAnsi="Times New Roman" w:cs="Times New Roman"/>
                <w:sz w:val="18"/>
                <w:szCs w:val="18"/>
              </w:rPr>
              <w:t>прп</w:t>
            </w:r>
            <w:proofErr w:type="spellEnd"/>
            <w:r w:rsidR="00F06FF7">
              <w:rPr>
                <w:rFonts w:ascii="Times New Roman" w:hAnsi="Times New Roman" w:cs="Times New Roman"/>
                <w:sz w:val="18"/>
                <w:szCs w:val="18"/>
              </w:rPr>
              <w:t xml:space="preserve"> 501)</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998% </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367CF8">
            <w:pPr>
              <w:snapToGrid w:val="0"/>
              <w:rPr>
                <w:sz w:val="18"/>
                <w:szCs w:val="18"/>
              </w:rPr>
            </w:pPr>
            <w:r w:rsidRPr="00A1781D">
              <w:rPr>
                <w:sz w:val="18"/>
                <w:szCs w:val="18"/>
              </w:rPr>
              <w:t>Итоговый показатель утвержденных бюджетных назначений по КЦСР в ф. 0503127 не соответствует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30E0A"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30E0A" w:rsidRPr="00A1781D" w:rsidRDefault="00D30E0A" w:rsidP="00D30E0A">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30E0A" w:rsidRPr="00A1781D" w:rsidRDefault="00D30E0A"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30E0A" w:rsidRPr="00A1781D" w:rsidRDefault="00D30E0A"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215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30E0A" w:rsidRPr="00A1781D" w:rsidRDefault="00D30E0A" w:rsidP="0015722C">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Pr="00A1781D" w:rsidRDefault="00D30E0A" w:rsidP="0015722C">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30E0A" w:rsidRDefault="00D30E0A" w:rsidP="0015722C">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429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22</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del w:id="1175" w:author="Зайцев Павел Борисович" w:date="2025-12-17T13:24:00Z">
              <w:r w:rsidRPr="00A1781D" w:rsidDel="003460B7">
                <w:rPr>
                  <w:rFonts w:ascii="Times New Roman" w:hAnsi="Times New Roman" w:cs="Times New Roman"/>
                  <w:sz w:val="18"/>
                  <w:szCs w:val="18"/>
                </w:rPr>
                <w:delText>43</w:delText>
              </w:r>
              <w:r w:rsidDel="003460B7">
                <w:rPr>
                  <w:rFonts w:ascii="Times New Roman" w:hAnsi="Times New Roman" w:cs="Times New Roman"/>
                  <w:sz w:val="18"/>
                  <w:szCs w:val="18"/>
                </w:rPr>
                <w:delText>7</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del w:id="1176" w:author="Зайцев Павел Борисович" w:date="2025-12-17T13:24:00Z">
              <w:r w:rsidRPr="00A1781D" w:rsidDel="003460B7">
                <w:rPr>
                  <w:rFonts w:ascii="Times New Roman" w:hAnsi="Times New Roman" w:cs="Times New Roman"/>
                  <w:sz w:val="18"/>
                  <w:szCs w:val="18"/>
                </w:rPr>
                <w:delText>248</w:delText>
              </w:r>
            </w:del>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del w:id="1177" w:author="Зайцев Павел Борисович" w:date="2025-12-17T13:24:00Z">
              <w:r w:rsidRPr="00A1781D" w:rsidDel="003460B7">
                <w:rPr>
                  <w:rFonts w:ascii="Times New Roman" w:hAnsi="Times New Roman" w:cs="Times New Roman"/>
                  <w:sz w:val="18"/>
                  <w:szCs w:val="18"/>
                </w:rPr>
                <w:delText>0503127</w:delText>
              </w:r>
            </w:del>
          </w:p>
        </w:tc>
        <w:tc>
          <w:tcPr>
            <w:tcW w:w="992" w:type="dxa"/>
            <w:tcBorders>
              <w:top w:val="single" w:sz="4" w:space="0" w:color="000000"/>
              <w:left w:val="single" w:sz="4" w:space="0" w:color="000000"/>
              <w:bottom w:val="single" w:sz="4" w:space="0" w:color="000000"/>
            </w:tcBorders>
            <w:shd w:val="clear" w:color="auto" w:fill="FFFFFF"/>
          </w:tcPr>
          <w:p w:rsidR="00DC1EFF" w:rsidRPr="00A1781D" w:rsidDel="003460B7" w:rsidRDefault="00DC1EFF" w:rsidP="00BA01F2">
            <w:pPr>
              <w:pStyle w:val="ConsPlusCell"/>
              <w:snapToGrid w:val="0"/>
              <w:rPr>
                <w:del w:id="1178" w:author="Зайцев Павел Борисович" w:date="2025-12-17T13:24:00Z"/>
                <w:rFonts w:ascii="Times New Roman" w:hAnsi="Times New Roman" w:cs="Times New Roman"/>
                <w:sz w:val="18"/>
                <w:szCs w:val="18"/>
              </w:rPr>
            </w:pPr>
            <w:del w:id="1179" w:author="Зайцев Павел Борисович" w:date="2025-12-17T13:24:00Z">
              <w:r w:rsidRPr="00A1781D" w:rsidDel="003460B7">
                <w:rPr>
                  <w:rFonts w:ascii="Times New Roman" w:hAnsi="Times New Roman" w:cs="Times New Roman"/>
                  <w:sz w:val="18"/>
                  <w:szCs w:val="18"/>
                </w:rPr>
                <w:delText xml:space="preserve">Сумма показателей по КЦСР </w:delText>
              </w:r>
            </w:del>
          </w:p>
          <w:p w:rsidR="00DC1EFF" w:rsidRPr="00A1781D" w:rsidRDefault="00DC1EFF" w:rsidP="00BA01F2">
            <w:pPr>
              <w:pStyle w:val="ConsPlusCell"/>
              <w:snapToGrid w:val="0"/>
              <w:rPr>
                <w:rFonts w:ascii="Times New Roman" w:hAnsi="Times New Roman" w:cs="Times New Roman"/>
                <w:sz w:val="18"/>
                <w:szCs w:val="18"/>
              </w:rPr>
            </w:pPr>
            <w:del w:id="1180" w:author="Зайцев Павел Борисович" w:date="2025-12-17T13:24:00Z">
              <w:r w:rsidDel="003460B7">
                <w:rPr>
                  <w:rFonts w:ascii="Times New Roman" w:hAnsi="Times New Roman" w:cs="Times New Roman"/>
                  <w:sz w:val="18"/>
                  <w:szCs w:val="18"/>
                </w:rPr>
                <w:delText>315</w:delText>
              </w:r>
              <w:r w:rsidRPr="00A1781D" w:rsidDel="003460B7">
                <w:rPr>
                  <w:rFonts w:ascii="Times New Roman" w:hAnsi="Times New Roman" w:cs="Times New Roman"/>
                  <w:sz w:val="18"/>
                  <w:szCs w:val="18"/>
                </w:rPr>
                <w:delText>%</w:delText>
              </w:r>
            </w:del>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del w:id="1181" w:author="Зайцев Павел Борисович" w:date="2025-12-17T13:24:00Z">
              <w:r w:rsidRPr="00A1781D" w:rsidDel="003460B7">
                <w:rPr>
                  <w:rFonts w:ascii="Times New Roman" w:hAnsi="Times New Roman" w:cs="Times New Roman"/>
                  <w:sz w:val="18"/>
                  <w:szCs w:val="18"/>
                </w:rPr>
                <w:delText>9</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del w:id="1182" w:author="Зайцев Павел Борисович" w:date="2025-12-17T13:24:00Z">
              <w:r w:rsidRPr="00A1781D" w:rsidDel="003460B7">
                <w:rPr>
                  <w:rFonts w:ascii="Times New Roman" w:hAnsi="Times New Roman" w:cs="Times New Roman"/>
                  <w:sz w:val="18"/>
                  <w:szCs w:val="18"/>
                </w:rPr>
                <w:delText>=</w:delText>
              </w:r>
            </w:del>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del w:id="1183" w:author="Зайцев Павел Борисович" w:date="2025-12-17T13:24:00Z">
              <w:r w:rsidRPr="00A1781D" w:rsidDel="003460B7">
                <w:rPr>
                  <w:rFonts w:ascii="Times New Roman" w:hAnsi="Times New Roman" w:cs="Times New Roman"/>
                  <w:sz w:val="18"/>
                  <w:szCs w:val="18"/>
                </w:rPr>
                <w:delText>0503166</w:delText>
              </w:r>
            </w:del>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del w:id="1184" w:author="Зайцев Павел Борисович" w:date="2025-12-17T13:24:00Z">
              <w:r w:rsidRPr="00A1781D" w:rsidDel="003460B7">
                <w:rPr>
                  <w:rFonts w:ascii="Times New Roman" w:hAnsi="Times New Roman" w:cs="Times New Roman"/>
                  <w:sz w:val="18"/>
                  <w:szCs w:val="18"/>
                </w:rPr>
                <w:delText xml:space="preserve">Сумма показателей по КЦСР </w:delText>
              </w:r>
              <w:r w:rsidDel="003460B7">
                <w:rPr>
                  <w:rFonts w:ascii="Times New Roman" w:hAnsi="Times New Roman" w:cs="Times New Roman"/>
                  <w:sz w:val="18"/>
                  <w:szCs w:val="18"/>
                </w:rPr>
                <w:delText>315</w:delText>
              </w:r>
              <w:r w:rsidRPr="00A1781D" w:rsidDel="003460B7">
                <w:rPr>
                  <w:rFonts w:ascii="Times New Roman" w:hAnsi="Times New Roman" w:cs="Times New Roman"/>
                  <w:sz w:val="18"/>
                  <w:szCs w:val="18"/>
                </w:rPr>
                <w:delText>%</w:delText>
              </w:r>
            </w:del>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del w:id="1185" w:author="Зайцев Павел Борисович" w:date="2025-12-17T13:24:00Z">
              <w:r w:rsidRPr="00A1781D" w:rsidDel="003460B7">
                <w:rPr>
                  <w:rFonts w:ascii="Times New Roman" w:hAnsi="Times New Roman" w:cs="Times New Roman"/>
                  <w:sz w:val="18"/>
                  <w:szCs w:val="18"/>
                </w:rPr>
                <w:delText>5</w:delText>
              </w:r>
            </w:del>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del w:id="1186" w:author="Зайцев Павел Борисович" w:date="2025-12-17T13:24:00Z">
              <w:r w:rsidRPr="00A1781D" w:rsidDel="003460B7">
                <w:rPr>
                  <w:sz w:val="18"/>
                  <w:szCs w:val="18"/>
                </w:rPr>
                <w:delText>Итоговый показатель фактического исполнения по КЦСР в ф. 0503127 не соответствует идентичному показателю в ф. 0503166</w:delText>
              </w:r>
              <w:r w:rsidR="00367CF8" w:rsidDel="003460B7">
                <w:rPr>
                  <w:sz w:val="18"/>
                  <w:szCs w:val="18"/>
                </w:rPr>
                <w:delText xml:space="preserve"> – </w:delText>
              </w:r>
              <w:r w:rsidR="00367CF8" w:rsidRPr="00A1781D" w:rsidDel="003460B7">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del w:id="1187" w:author="Зайцев Павел Борисович" w:date="2025-12-17T13:24:00Z">
              <w:r w:rsidDel="003460B7">
                <w:rPr>
                  <w:sz w:val="18"/>
                  <w:szCs w:val="18"/>
                </w:rPr>
                <w:delText>Б</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367CF8" w:rsidRPr="00A1781D" w:rsidTr="00367CF8">
        <w:trPr>
          <w:cantSplit/>
          <w:trHeight w:val="840"/>
        </w:trPr>
        <w:tc>
          <w:tcPr>
            <w:tcW w:w="461"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43</w:t>
            </w: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367CF8" w:rsidRPr="00A1781D" w:rsidRDefault="00367CF8" w:rsidP="00367CF8">
            <w:pPr>
              <w:pStyle w:val="ConsPlusCell"/>
              <w:snapToGrid w:val="0"/>
              <w:rPr>
                <w:rFonts w:ascii="Times New Roman" w:hAnsi="Times New Roman" w:cs="Times New Roman"/>
                <w:sz w:val="18"/>
                <w:szCs w:val="18"/>
              </w:rPr>
            </w:pPr>
            <w:r>
              <w:rPr>
                <w:rFonts w:ascii="Times New Roman" w:hAnsi="Times New Roman" w:cs="Times New Roman"/>
                <w:sz w:val="18"/>
                <w:szCs w:val="18"/>
              </w:rPr>
              <w:t>325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r>
              <w:rPr>
                <w:rFonts w:ascii="Times New Roman" w:hAnsi="Times New Roman" w:cs="Times New Roman"/>
                <w:sz w:val="18"/>
                <w:szCs w:val="18"/>
              </w:rPr>
              <w:t>325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367CF8" w:rsidRPr="00A1781D" w:rsidRDefault="00367CF8" w:rsidP="00367C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367CF8" w:rsidRPr="00A1781D" w:rsidRDefault="00367CF8" w:rsidP="00367C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367CF8" w:rsidRPr="00A1781D" w:rsidRDefault="00367CF8" w:rsidP="00367C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367CF8" w:rsidRPr="00A1781D" w:rsidRDefault="00367CF8" w:rsidP="00367CF8">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r>
              <w:rPr>
                <w:sz w:val="18"/>
                <w:szCs w:val="18"/>
              </w:rPr>
              <w:t xml:space="preserve"> – </w:t>
            </w:r>
            <w:r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367CF8" w:rsidRPr="00A1781D" w:rsidRDefault="00367CF8" w:rsidP="00367C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367CF8" w:rsidRDefault="00367CF8" w:rsidP="00367CF8">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34</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34</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42</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42</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445.</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r>
              <w:rPr>
                <w:rFonts w:ascii="Times New Roman" w:hAnsi="Times New Roman" w:cs="Times New Roman"/>
                <w:sz w:val="18"/>
                <w:szCs w:val="18"/>
              </w:rPr>
              <w:t>7</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4</w:t>
            </w:r>
            <w:r>
              <w:rPr>
                <w:rFonts w:ascii="Times New Roman" w:hAnsi="Times New Roman" w:cs="Times New Roman"/>
                <w:sz w:val="18"/>
                <w:szCs w:val="18"/>
              </w:rPr>
              <w:t>7</w:t>
            </w:r>
            <w:r w:rsidR="0070347E">
              <w:rPr>
                <w:rFonts w:ascii="Times New Roman" w:hAnsi="Times New Roman" w:cs="Times New Roman"/>
                <w:sz w:val="18"/>
                <w:szCs w:val="18"/>
              </w:rPr>
              <w:t>5</w:t>
            </w:r>
            <w:r w:rsidRPr="00A1781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BA01F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BA01F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BA01F2">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del w:id="1188" w:author="Зайцев Павел Борисович" w:date="2025-12-17T13:24:00Z">
              <w:r w:rsidRPr="00A1781D" w:rsidDel="003460B7">
                <w:rPr>
                  <w:rFonts w:ascii="Times New Roman" w:hAnsi="Times New Roman" w:cs="Times New Roman"/>
                  <w:sz w:val="18"/>
                  <w:szCs w:val="18"/>
                </w:rPr>
                <w:lastRenderedPageBreak/>
                <w:delText>446</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del w:id="1189" w:author="Зайцев Павел Борисович" w:date="2025-12-17T13:24:00Z">
              <w:r w:rsidRPr="00A1781D" w:rsidDel="003460B7">
                <w:rPr>
                  <w:rFonts w:ascii="Times New Roman" w:hAnsi="Times New Roman" w:cs="Times New Roman"/>
                  <w:sz w:val="18"/>
                  <w:szCs w:val="18"/>
                </w:rPr>
                <w:delText>248</w:delText>
              </w:r>
            </w:del>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90" w:author="Зайцев Павел Борисович" w:date="2025-12-17T13:24:00Z">
              <w:r w:rsidRPr="00A1781D" w:rsidDel="003460B7">
                <w:rPr>
                  <w:rFonts w:ascii="Times New Roman" w:hAnsi="Times New Roman" w:cs="Times New Roman"/>
                  <w:sz w:val="18"/>
                  <w:szCs w:val="18"/>
                </w:rPr>
                <w:delText>0503127</w:delText>
              </w:r>
            </w:del>
          </w:p>
        </w:tc>
        <w:tc>
          <w:tcPr>
            <w:tcW w:w="992" w:type="dxa"/>
            <w:tcBorders>
              <w:top w:val="single" w:sz="4" w:space="0" w:color="000000"/>
              <w:left w:val="single" w:sz="4" w:space="0" w:color="000000"/>
              <w:bottom w:val="single" w:sz="4" w:space="0" w:color="000000"/>
            </w:tcBorders>
            <w:shd w:val="clear" w:color="auto" w:fill="FFFFFF"/>
          </w:tcPr>
          <w:p w:rsidR="00DC1EFF" w:rsidRPr="00A1781D" w:rsidDel="003460B7" w:rsidRDefault="00DC1EFF" w:rsidP="007908B5">
            <w:pPr>
              <w:pStyle w:val="ConsPlusCell"/>
              <w:snapToGrid w:val="0"/>
              <w:rPr>
                <w:del w:id="1191" w:author="Зайцев Павел Борисович" w:date="2025-12-17T13:24:00Z"/>
                <w:rFonts w:ascii="Times New Roman" w:hAnsi="Times New Roman" w:cs="Times New Roman"/>
                <w:sz w:val="18"/>
                <w:szCs w:val="18"/>
              </w:rPr>
            </w:pPr>
            <w:del w:id="1192" w:author="Зайцев Павел Борисович" w:date="2025-12-17T13:24:00Z">
              <w:r w:rsidRPr="00A1781D" w:rsidDel="003460B7">
                <w:rPr>
                  <w:rFonts w:ascii="Times New Roman" w:hAnsi="Times New Roman" w:cs="Times New Roman"/>
                  <w:sz w:val="18"/>
                  <w:szCs w:val="18"/>
                </w:rPr>
                <w:delText xml:space="preserve">Сумма показателей по КЦСР </w:delText>
              </w:r>
            </w:del>
          </w:p>
          <w:p w:rsidR="00DC1EFF" w:rsidRPr="00A1781D" w:rsidRDefault="00DC1EFF" w:rsidP="007908B5">
            <w:pPr>
              <w:pStyle w:val="ConsPlusCell"/>
              <w:snapToGrid w:val="0"/>
              <w:rPr>
                <w:rFonts w:ascii="Times New Roman" w:hAnsi="Times New Roman" w:cs="Times New Roman"/>
                <w:sz w:val="18"/>
                <w:szCs w:val="18"/>
              </w:rPr>
            </w:pPr>
            <w:del w:id="1193" w:author="Зайцев Павел Борисович" w:date="2025-12-17T13:24:00Z">
              <w:r w:rsidRPr="00A1781D" w:rsidDel="003460B7">
                <w:rPr>
                  <w:rFonts w:ascii="Times New Roman" w:hAnsi="Times New Roman" w:cs="Times New Roman"/>
                  <w:sz w:val="18"/>
                  <w:szCs w:val="18"/>
                </w:rPr>
                <w:delText>991%</w:delText>
              </w:r>
            </w:del>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94" w:author="Зайцев Павел Борисович" w:date="2025-12-17T13:24:00Z">
              <w:r w:rsidRPr="00A1781D" w:rsidDel="003460B7">
                <w:rPr>
                  <w:rFonts w:ascii="Times New Roman" w:hAnsi="Times New Roman" w:cs="Times New Roman"/>
                  <w:sz w:val="18"/>
                  <w:szCs w:val="18"/>
                </w:rPr>
                <w:delText>9</w:delText>
              </w:r>
            </w:del>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95" w:author="Зайцев Павел Борисович" w:date="2025-12-17T13:24:00Z">
              <w:r w:rsidRPr="00A1781D" w:rsidDel="003460B7">
                <w:rPr>
                  <w:rFonts w:ascii="Times New Roman" w:hAnsi="Times New Roman" w:cs="Times New Roman"/>
                  <w:sz w:val="18"/>
                  <w:szCs w:val="18"/>
                </w:rPr>
                <w:delText>=</w:delText>
              </w:r>
            </w:del>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96" w:author="Зайцев Павел Борисович" w:date="2025-12-17T13:24:00Z">
              <w:r w:rsidRPr="00A1781D" w:rsidDel="003460B7">
                <w:rPr>
                  <w:rFonts w:ascii="Times New Roman" w:hAnsi="Times New Roman" w:cs="Times New Roman"/>
                  <w:sz w:val="18"/>
                  <w:szCs w:val="18"/>
                </w:rPr>
                <w:delText>0503166</w:delText>
              </w:r>
            </w:del>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del w:id="1197" w:author="Зайцев Павел Борисович" w:date="2025-12-17T13:24:00Z">
              <w:r w:rsidRPr="00A1781D" w:rsidDel="003460B7">
                <w:rPr>
                  <w:rFonts w:ascii="Times New Roman" w:hAnsi="Times New Roman" w:cs="Times New Roman"/>
                  <w:sz w:val="18"/>
                  <w:szCs w:val="18"/>
                </w:rPr>
                <w:delText>Сумма показателей по КЦСР 991%</w:delText>
              </w:r>
            </w:del>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del w:id="1198" w:author="Зайцев Павел Борисович" w:date="2025-12-17T13:24:00Z">
              <w:r w:rsidRPr="00A1781D" w:rsidDel="003460B7">
                <w:rPr>
                  <w:rFonts w:ascii="Times New Roman" w:hAnsi="Times New Roman" w:cs="Times New Roman"/>
                  <w:sz w:val="18"/>
                  <w:szCs w:val="18"/>
                </w:rPr>
                <w:delText>5</w:delText>
              </w:r>
            </w:del>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del w:id="1199" w:author="Зайцев Павел Борисович" w:date="2025-12-17T13:24:00Z">
              <w:r w:rsidRPr="00A1781D" w:rsidDel="003460B7">
                <w:rPr>
                  <w:sz w:val="18"/>
                  <w:szCs w:val="18"/>
                </w:rPr>
                <w:delText>Итоговый показатель фактического исполнения по КЦСР в ф. 0503127 не соответствует идентичному показателю в ф. 0503166</w:delText>
              </w:r>
              <w:r w:rsidR="00367CF8" w:rsidDel="003460B7">
                <w:rPr>
                  <w:sz w:val="18"/>
                  <w:szCs w:val="18"/>
                </w:rPr>
                <w:delText xml:space="preserve"> – </w:delText>
              </w:r>
              <w:r w:rsidR="00367CF8" w:rsidRPr="00A1781D" w:rsidDel="003460B7">
                <w:rPr>
                  <w:sz w:val="18"/>
                  <w:szCs w:val="18"/>
                </w:rPr>
                <w:delText>недопустимо</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del w:id="1200" w:author="Зайцев Павел Борисович" w:date="2025-12-17T13:24:00Z">
              <w:r w:rsidDel="003460B7">
                <w:rPr>
                  <w:sz w:val="18"/>
                  <w:szCs w:val="18"/>
                </w:rPr>
                <w:delText>Б</w:delText>
              </w:r>
            </w:del>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450.1</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248</w:t>
            </w:r>
          </w:p>
        </w:tc>
        <w:tc>
          <w:tcPr>
            <w:tcW w:w="87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КЦСР </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998%</w:t>
            </w:r>
          </w:p>
        </w:tc>
        <w:tc>
          <w:tcPr>
            <w:tcW w:w="766"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0503166</w:t>
            </w:r>
          </w:p>
        </w:tc>
        <w:tc>
          <w:tcPr>
            <w:tcW w:w="1276" w:type="dxa"/>
            <w:tcBorders>
              <w:top w:val="single" w:sz="4" w:space="0" w:color="000000"/>
              <w:left w:val="single" w:sz="4" w:space="0" w:color="000000"/>
              <w:bottom w:val="single" w:sz="4" w:space="0" w:color="000000"/>
            </w:tcBorders>
            <w:shd w:val="clear" w:color="auto" w:fill="FFFFFF"/>
          </w:tcPr>
          <w:p w:rsidR="00DC1EFF" w:rsidRPr="00A1781D" w:rsidRDefault="00DC1EFF" w:rsidP="0070347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КЦСР 998%</w:t>
            </w:r>
          </w:p>
        </w:tc>
        <w:tc>
          <w:tcPr>
            <w:tcW w:w="79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FFFFFF"/>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sidRPr="00A1781D">
              <w:rPr>
                <w:sz w:val="18"/>
                <w:szCs w:val="18"/>
              </w:rPr>
              <w:t>Итоговый показатель фактического исполнения по КЦСР в ф. 0503127 не соответствует идентичному показателю в ф. 0503166</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451</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249</w:t>
            </w: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060 по КОСГУ 151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140110151</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451.1</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(140110161)</w:t>
            </w:r>
          </w:p>
        </w:tc>
        <w:tc>
          <w:tcPr>
            <w:tcW w:w="992"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070 по КОСГУ 161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9E2822">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9E2822">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360BB8">
            <w:pPr>
              <w:snapToGrid w:val="0"/>
              <w:rPr>
                <w:sz w:val="18"/>
                <w:szCs w:val="18"/>
              </w:rPr>
            </w:pPr>
            <w:r>
              <w:rPr>
                <w:sz w:val="18"/>
                <w:szCs w:val="18"/>
              </w:rPr>
              <w:t>Сумма начисленных доходов в ф. 0503121 по гр. 4 не соответствует сумме в ф. 0503125 по счету 140110161</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E2822">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9E2822">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40378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452</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403781">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(140120251)</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A1781D" w:rsidRDefault="00197E3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sidR="00DC1EFF">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360BB8">
            <w:pPr>
              <w:pStyle w:val="ConsPlusCell"/>
              <w:snapToGrid w:val="0"/>
              <w:rPr>
                <w:rFonts w:ascii="Times New Roman" w:hAnsi="Times New Roman" w:cs="Times New Roman"/>
                <w:sz w:val="18"/>
                <w:szCs w:val="18"/>
              </w:rPr>
            </w:pPr>
            <w:r>
              <w:rPr>
                <w:rFonts w:ascii="Times New Roman" w:hAnsi="Times New Roman" w:cs="Times New Roman"/>
                <w:sz w:val="18"/>
                <w:szCs w:val="18"/>
              </w:rPr>
              <w:t>230 по КОСГУ 251</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DC1EFF" w:rsidRPr="00A1781D" w:rsidRDefault="00DC1EFF" w:rsidP="00434C7B">
            <w:pPr>
              <w:snapToGrid w:val="0"/>
              <w:rPr>
                <w:sz w:val="18"/>
                <w:szCs w:val="18"/>
              </w:rPr>
            </w:pPr>
            <w:r>
              <w:rPr>
                <w:sz w:val="18"/>
                <w:szCs w:val="18"/>
              </w:rPr>
              <w:t xml:space="preserve">Сумма начисленных расходов в </w:t>
            </w:r>
            <w:r w:rsidR="00434C7B">
              <w:rPr>
                <w:sz w:val="18"/>
                <w:szCs w:val="18"/>
              </w:rPr>
              <w:t xml:space="preserve">ф. 0503125 по счету 140120251 </w:t>
            </w:r>
            <w:r w:rsidR="00197E38">
              <w:rPr>
                <w:sz w:val="18"/>
                <w:szCs w:val="18"/>
              </w:rPr>
              <w:t>больше</w:t>
            </w:r>
            <w:r>
              <w:rPr>
                <w:sz w:val="18"/>
                <w:szCs w:val="18"/>
              </w:rPr>
              <w:t xml:space="preserve"> </w:t>
            </w:r>
            <w:r w:rsidR="00197E38">
              <w:rPr>
                <w:sz w:val="18"/>
                <w:szCs w:val="18"/>
              </w:rPr>
              <w:t xml:space="preserve">суммы </w:t>
            </w:r>
            <w:r>
              <w:rPr>
                <w:sz w:val="18"/>
                <w:szCs w:val="18"/>
              </w:rPr>
              <w:t xml:space="preserve">в </w:t>
            </w:r>
            <w:r w:rsidR="00434C7B">
              <w:rPr>
                <w:sz w:val="18"/>
                <w:szCs w:val="18"/>
              </w:rPr>
              <w:t xml:space="preserve">ф. 0503121 по гр. 4 </w:t>
            </w:r>
            <w:r w:rsidR="00367CF8">
              <w:rPr>
                <w:sz w:val="18"/>
                <w:szCs w:val="18"/>
              </w:rPr>
              <w:t xml:space="preserve">–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B4579A"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CB2C93" w:rsidRPr="00A1781D" w:rsidTr="00CB2C93">
        <w:trPr>
          <w:cantSplit/>
          <w:trHeight w:val="840"/>
        </w:trPr>
        <w:tc>
          <w:tcPr>
            <w:tcW w:w="461" w:type="dxa"/>
            <w:tcBorders>
              <w:top w:val="single" w:sz="4" w:space="0" w:color="000000"/>
              <w:left w:val="single" w:sz="4" w:space="0" w:color="000000"/>
              <w:bottom w:val="single" w:sz="4" w:space="0" w:color="000000"/>
            </w:tcBorders>
          </w:tcPr>
          <w:p w:rsidR="00CB2C93" w:rsidRPr="00A1781D" w:rsidRDefault="00CB2C93" w:rsidP="0062198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452.1</w:t>
            </w:r>
          </w:p>
        </w:tc>
        <w:tc>
          <w:tcPr>
            <w:tcW w:w="363" w:type="dxa"/>
            <w:tcBorders>
              <w:top w:val="single" w:sz="4" w:space="0" w:color="000000"/>
              <w:left w:val="single" w:sz="4" w:space="0" w:color="000000"/>
              <w:bottom w:val="single" w:sz="4" w:space="0" w:color="000000"/>
            </w:tcBorders>
          </w:tcPr>
          <w:p w:rsidR="00CB2C93" w:rsidRPr="00A1781D" w:rsidRDefault="00CB2C93" w:rsidP="0062198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CB2C93" w:rsidRPr="00A1781D" w:rsidRDefault="00CB2C93" w:rsidP="00CB2C93">
            <w:pPr>
              <w:pStyle w:val="ConsPlusCell"/>
              <w:snapToGrid w:val="0"/>
              <w:rPr>
                <w:rFonts w:ascii="Times New Roman" w:hAnsi="Times New Roman" w:cs="Times New Roman"/>
                <w:sz w:val="18"/>
                <w:szCs w:val="18"/>
              </w:rPr>
            </w:pPr>
            <w:r>
              <w:rPr>
                <w:rFonts w:ascii="Times New Roman" w:hAnsi="Times New Roman" w:cs="Times New Roman"/>
                <w:sz w:val="18"/>
                <w:szCs w:val="18"/>
              </w:rPr>
              <w:t>0503125 (140120254)</w:t>
            </w:r>
          </w:p>
        </w:tc>
        <w:tc>
          <w:tcPr>
            <w:tcW w:w="992" w:type="dxa"/>
            <w:tcBorders>
              <w:top w:val="single" w:sz="4" w:space="0" w:color="000000"/>
              <w:left w:val="single" w:sz="4" w:space="0" w:color="000000"/>
              <w:bottom w:val="single" w:sz="4" w:space="0" w:color="000000"/>
            </w:tcBorders>
          </w:tcPr>
          <w:p w:rsidR="00CB2C93" w:rsidRPr="00A1781D" w:rsidRDefault="00CB2C93" w:rsidP="0062198B">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tcPr>
          <w:p w:rsidR="00CB2C93" w:rsidRPr="00A1781D" w:rsidRDefault="00CB2C93" w:rsidP="0062198B">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tcPr>
          <w:p w:rsidR="00CB2C93" w:rsidRPr="00A1781D" w:rsidRDefault="00CB2C93" w:rsidP="0062198B">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CB2C93" w:rsidRPr="00CB2C93" w:rsidRDefault="00CB2C93" w:rsidP="0062198B">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&lt;</w:t>
            </w:r>
            <w:r w:rsidRPr="00CB2C93">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CB2C93" w:rsidRPr="00A1781D" w:rsidRDefault="00CB2C93" w:rsidP="0062198B">
            <w:pPr>
              <w:pStyle w:val="ConsPlusCell"/>
              <w:snapToGrid w:val="0"/>
              <w:rPr>
                <w:rFonts w:ascii="Times New Roman" w:hAnsi="Times New Roman" w:cs="Times New Roman"/>
                <w:sz w:val="18"/>
                <w:szCs w:val="18"/>
              </w:rPr>
            </w:pPr>
            <w:r>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CB2C93" w:rsidRPr="00A1781D" w:rsidRDefault="00CB2C93" w:rsidP="0062198B">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CB2C93" w:rsidRPr="00A1781D" w:rsidRDefault="00CB2C93" w:rsidP="00CB2C93">
            <w:pPr>
              <w:pStyle w:val="ConsPlusCell"/>
              <w:snapToGrid w:val="0"/>
              <w:rPr>
                <w:rFonts w:ascii="Times New Roman" w:hAnsi="Times New Roman" w:cs="Times New Roman"/>
                <w:sz w:val="18"/>
                <w:szCs w:val="18"/>
              </w:rPr>
            </w:pPr>
            <w:r>
              <w:rPr>
                <w:rFonts w:ascii="Times New Roman" w:hAnsi="Times New Roman" w:cs="Times New Roman"/>
                <w:sz w:val="18"/>
                <w:szCs w:val="18"/>
              </w:rPr>
              <w:t>230 по КОСГУ 254</w:t>
            </w:r>
          </w:p>
        </w:tc>
        <w:tc>
          <w:tcPr>
            <w:tcW w:w="567" w:type="dxa"/>
            <w:tcBorders>
              <w:top w:val="single" w:sz="4" w:space="0" w:color="000000"/>
              <w:left w:val="single" w:sz="4" w:space="0" w:color="000000"/>
              <w:bottom w:val="single" w:sz="4" w:space="0" w:color="000000"/>
              <w:right w:val="single" w:sz="4" w:space="0" w:color="000000"/>
            </w:tcBorders>
          </w:tcPr>
          <w:p w:rsidR="00CB2C93" w:rsidRPr="00A1781D" w:rsidRDefault="00CB2C93" w:rsidP="0062198B">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tcPr>
          <w:p w:rsidR="00CB2C93" w:rsidRPr="00A1781D" w:rsidRDefault="00CB2C93" w:rsidP="0062198B">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tcPr>
          <w:p w:rsidR="00CB2C93" w:rsidRPr="00A1781D" w:rsidRDefault="00CB2C93" w:rsidP="0062198B">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tcPr>
          <w:p w:rsidR="00CB2C93" w:rsidRPr="00A1781D" w:rsidRDefault="00CB2C93" w:rsidP="0062198B">
            <w:pPr>
              <w:snapToGrid w:val="0"/>
              <w:rPr>
                <w:sz w:val="18"/>
                <w:szCs w:val="18"/>
              </w:rPr>
            </w:pPr>
          </w:p>
        </w:tc>
        <w:tc>
          <w:tcPr>
            <w:tcW w:w="703" w:type="dxa"/>
            <w:tcBorders>
              <w:top w:val="single" w:sz="4" w:space="0" w:color="000000"/>
              <w:left w:val="single" w:sz="4" w:space="0" w:color="000000"/>
              <w:bottom w:val="single" w:sz="4" w:space="0" w:color="000000"/>
            </w:tcBorders>
          </w:tcPr>
          <w:p w:rsidR="00CB2C93" w:rsidRPr="00A1781D" w:rsidRDefault="00CB2C93" w:rsidP="0062198B">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B2C93" w:rsidRPr="00A1781D" w:rsidRDefault="00CB2C93" w:rsidP="0062198B">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CB2C93" w:rsidRPr="00A1781D" w:rsidRDefault="00CB2C93" w:rsidP="00CB2C93">
            <w:pPr>
              <w:snapToGrid w:val="0"/>
              <w:rPr>
                <w:sz w:val="18"/>
                <w:szCs w:val="18"/>
              </w:rPr>
            </w:pPr>
            <w:r>
              <w:rPr>
                <w:sz w:val="18"/>
                <w:szCs w:val="18"/>
              </w:rPr>
              <w:t xml:space="preserve">Сумма начисленных расходов в ф. 0503125 по счету 140120254 больше суммы в ф. 0503121 по гр. 4 – </w:t>
            </w:r>
            <w:r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CB2C93" w:rsidRPr="00A1781D" w:rsidRDefault="00CB2C93" w:rsidP="0062198B">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CB2C93" w:rsidRDefault="00CB2C93" w:rsidP="0062198B">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snapToGrid w:val="0"/>
              <w:rPr>
                <w:sz w:val="18"/>
                <w:szCs w:val="18"/>
              </w:rPr>
            </w:pPr>
            <w:r w:rsidRPr="00A1781D">
              <w:rPr>
                <w:sz w:val="18"/>
                <w:szCs w:val="18"/>
              </w:rPr>
              <w:t xml:space="preserve">Показатель по счету 130406000 в ф. 0503125 не соответствует данным ф. 0503110 </w:t>
            </w:r>
            <w:r w:rsidR="00367CF8">
              <w:rPr>
                <w:sz w:val="18"/>
                <w:szCs w:val="18"/>
              </w:rPr>
              <w:t xml:space="preserve">–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0503125 (130406000)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Счет 130406000</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snapToGrid w:val="0"/>
              <w:rPr>
                <w:sz w:val="18"/>
                <w:szCs w:val="18"/>
              </w:rPr>
            </w:pPr>
            <w:r w:rsidRPr="00A1781D">
              <w:rPr>
                <w:sz w:val="18"/>
                <w:szCs w:val="18"/>
              </w:rPr>
              <w:t xml:space="preserve">Показатель по счету 130406000 в ф. 0503125 не соответствует данным ф. 0503110 </w:t>
            </w:r>
            <w:r w:rsidR="00367CF8">
              <w:rPr>
                <w:sz w:val="18"/>
                <w:szCs w:val="18"/>
              </w:rPr>
              <w:t xml:space="preserve">–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01%120</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0503127 не соответствует данным отчета ф. 0503174</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7CF8">
              <w:rPr>
                <w:rFonts w:ascii="Times New Roman" w:hAnsi="Times New Roman" w:cs="Times New Roman"/>
                <w:sz w:val="18"/>
                <w:szCs w:val="18"/>
              </w:rPr>
              <w:t xml:space="preserve"> – </w:t>
            </w: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0503110 не соответствует данным отчета ф. 0503174</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459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 (дебиторская</w:t>
            </w:r>
            <w:r>
              <w:rPr>
                <w:rFonts w:ascii="Times New Roman" w:hAnsi="Times New Roman" w:cs="Times New Roman"/>
                <w:sz w:val="18"/>
                <w:szCs w:val="18"/>
              </w:rPr>
              <w:t xml:space="preserve"> -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07011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Государственные (муниципальные) унитарные предприятия,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ГУП в ф. 0503169 не соответствует данным отчета ф. 0503174</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suppressAutoHyphens w:val="0"/>
              <w:autoSpaceDE w:val="0"/>
              <w:autoSpaceDN w:val="0"/>
              <w:adjustRightInd w:val="0"/>
              <w:rPr>
                <w:sz w:val="18"/>
                <w:szCs w:val="18"/>
              </w:rPr>
            </w:pPr>
            <w:r w:rsidRPr="00A1781D">
              <w:rPr>
                <w:sz w:val="18"/>
                <w:szCs w:val="18"/>
                <w:lang w:eastAsia="ru-RU"/>
              </w:rPr>
              <w:t xml:space="preserve">Иные организации с государственным участием в капитале, </w:t>
            </w:r>
            <w:r w:rsidR="00C461C4" w:rsidRPr="00A1781D">
              <w:rPr>
                <w:sz w:val="18"/>
                <w:szCs w:val="18"/>
              </w:rPr>
              <w:t>КБК %1 11 01010 01%</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uppressAutoHyphens w:val="0"/>
              <w:autoSpaceDE w:val="0"/>
              <w:autoSpaceDN w:val="0"/>
              <w:adjustRightInd w:val="0"/>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 организаций с гос. участием в ф. 0503127 не соответствует данным отчета ф. 0503174</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C461C4"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460</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w:t>
            </w:r>
          </w:p>
        </w:tc>
        <w:tc>
          <w:tcPr>
            <w:tcW w:w="992" w:type="dxa"/>
            <w:tcBorders>
              <w:top w:val="single" w:sz="4" w:space="0" w:color="000000"/>
              <w:left w:val="single" w:sz="4" w:space="0" w:color="000000"/>
              <w:bottom w:val="single" w:sz="4" w:space="0" w:color="000000"/>
            </w:tcBorders>
            <w:shd w:val="clear" w:color="auto" w:fill="auto"/>
          </w:tcPr>
          <w:p w:rsidR="00C461C4" w:rsidRPr="00A1781D" w:rsidRDefault="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w:t>
            </w:r>
            <w:r w:rsidR="00C954A9">
              <w:rPr>
                <w:rFonts w:ascii="Times New Roman" w:hAnsi="Times New Roman" w:cs="Times New Roman"/>
                <w:sz w:val="18"/>
                <w:szCs w:val="18"/>
              </w:rPr>
              <w:t>1</w:t>
            </w:r>
            <w:r w:rsidRPr="00A1781D">
              <w:rPr>
                <w:rFonts w:ascii="Times New Roman" w:hAnsi="Times New Roman" w:cs="Times New Roman"/>
                <w:sz w:val="18"/>
                <w:szCs w:val="18"/>
              </w:rPr>
              <w:t xml:space="preserve"> 0</w:t>
            </w:r>
            <w:r>
              <w:rPr>
                <w:rFonts w:ascii="Times New Roman" w:hAnsi="Times New Roman" w:cs="Times New Roman"/>
                <w:sz w:val="18"/>
                <w:szCs w:val="18"/>
              </w:rPr>
              <w:t>2</w:t>
            </w:r>
            <w:r w:rsidRPr="00A1781D">
              <w:rPr>
                <w:rFonts w:ascii="Times New Roman" w:hAnsi="Times New Roman" w:cs="Times New Roman"/>
                <w:sz w:val="18"/>
                <w:szCs w:val="18"/>
              </w:rPr>
              <w:t>01</w:t>
            </w:r>
            <w:r>
              <w:rPr>
                <w:rFonts w:ascii="Times New Roman" w:hAnsi="Times New Roman" w:cs="Times New Roman"/>
                <w:sz w:val="18"/>
                <w:szCs w:val="18"/>
              </w:rPr>
              <w:t>4</w:t>
            </w:r>
            <w:r w:rsidRPr="00A1781D">
              <w:rPr>
                <w:rFonts w:ascii="Times New Roman" w:hAnsi="Times New Roman" w:cs="Times New Roman"/>
                <w:sz w:val="18"/>
                <w:szCs w:val="18"/>
              </w:rPr>
              <w:t xml:space="preserve"> 01%</w:t>
            </w:r>
          </w:p>
        </w:tc>
        <w:tc>
          <w:tcPr>
            <w:tcW w:w="766"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C461C4" w:rsidRPr="00A1781D" w:rsidRDefault="00C461C4">
            <w:pPr>
              <w:suppressAutoHyphens w:val="0"/>
              <w:autoSpaceDE w:val="0"/>
              <w:autoSpaceDN w:val="0"/>
              <w:adjustRightInd w:val="0"/>
              <w:rPr>
                <w:sz w:val="18"/>
                <w:szCs w:val="18"/>
                <w:lang w:eastAsia="ru-RU"/>
              </w:rPr>
            </w:pPr>
            <w:r w:rsidRPr="00A1781D">
              <w:rPr>
                <w:sz w:val="18"/>
                <w:szCs w:val="18"/>
                <w:lang w:eastAsia="ru-RU"/>
              </w:rPr>
              <w:t xml:space="preserve">Иные организации с государственным участием в капитале, КБК </w:t>
            </w:r>
            <w:r w:rsidRPr="00A1781D">
              <w:rPr>
                <w:sz w:val="18"/>
                <w:szCs w:val="18"/>
              </w:rPr>
              <w:t>%1 1</w:t>
            </w:r>
            <w:r w:rsidR="00C954A9">
              <w:rPr>
                <w:sz w:val="18"/>
                <w:szCs w:val="18"/>
              </w:rPr>
              <w:t>1</w:t>
            </w:r>
            <w:r w:rsidRPr="00A1781D">
              <w:rPr>
                <w:sz w:val="18"/>
                <w:szCs w:val="18"/>
              </w:rPr>
              <w:t xml:space="preserve"> 0</w:t>
            </w:r>
            <w:r>
              <w:rPr>
                <w:sz w:val="18"/>
                <w:szCs w:val="18"/>
              </w:rPr>
              <w:t>2</w:t>
            </w:r>
            <w:r w:rsidRPr="00A1781D">
              <w:rPr>
                <w:sz w:val="18"/>
                <w:szCs w:val="18"/>
              </w:rPr>
              <w:t>01</w:t>
            </w:r>
            <w:r>
              <w:rPr>
                <w:sz w:val="18"/>
                <w:szCs w:val="18"/>
              </w:rPr>
              <w:t>4</w:t>
            </w:r>
            <w:r w:rsidRPr="00A1781D">
              <w:rPr>
                <w:sz w:val="18"/>
                <w:szCs w:val="18"/>
              </w:rPr>
              <w:t xml:space="preserve"> 01%</w:t>
            </w:r>
          </w:p>
        </w:tc>
        <w:tc>
          <w:tcPr>
            <w:tcW w:w="793"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suppressAutoHyphens w:val="0"/>
              <w:autoSpaceDE w:val="0"/>
              <w:autoSpaceDN w:val="0"/>
              <w:adjustRightInd w:val="0"/>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snapToGrid w:val="0"/>
              <w:rPr>
                <w:sz w:val="18"/>
                <w:szCs w:val="18"/>
              </w:rPr>
            </w:pPr>
            <w:r w:rsidRPr="00A1781D">
              <w:rPr>
                <w:sz w:val="18"/>
                <w:szCs w:val="18"/>
              </w:rPr>
              <w:t>Показатель доходов от перечисления части прибыли организаций с гос. участием в ф. 0503127 не соответствует данным отчета ф. 0503174</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C461C4" w:rsidRPr="00A1781D" w:rsidRDefault="00C461C4" w:rsidP="00C461C4">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C461C4" w:rsidRDefault="00C461C4" w:rsidP="00C461C4">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7CF8">
              <w:rPr>
                <w:rFonts w:ascii="Times New Roman" w:hAnsi="Times New Roman" w:cs="Times New Roman"/>
                <w:sz w:val="18"/>
                <w:szCs w:val="18"/>
              </w:rPr>
              <w:t xml:space="preserve"> – </w:t>
            </w: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Иные организации с государственным участием в капитале, </w:t>
            </w:r>
            <w:r w:rsidR="00E31816" w:rsidRPr="00A1781D">
              <w:rPr>
                <w:rFonts w:ascii="Times New Roman" w:hAnsi="Times New Roman" w:cs="Times New Roman"/>
                <w:sz w:val="18"/>
                <w:szCs w:val="18"/>
              </w:rPr>
              <w:t>%1 11 01010 01%</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snapToGrid w:val="0"/>
              <w:rPr>
                <w:sz w:val="18"/>
                <w:szCs w:val="18"/>
              </w:rPr>
            </w:pPr>
            <w:r w:rsidRPr="00A1781D">
              <w:rPr>
                <w:sz w:val="18"/>
                <w:szCs w:val="18"/>
              </w:rPr>
              <w:t>Показатель доходов от перечисления части прибыли</w:t>
            </w:r>
            <w:r w:rsidR="00367CF8">
              <w:rPr>
                <w:sz w:val="18"/>
                <w:szCs w:val="18"/>
              </w:rPr>
              <w:t xml:space="preserve"> </w:t>
            </w:r>
            <w:r w:rsidRPr="00A1781D">
              <w:rPr>
                <w:sz w:val="18"/>
                <w:szCs w:val="18"/>
              </w:rPr>
              <w:t>организаций с гос. участием в ф. 0503110 не соответствует данным отчета ф. 0503174</w:t>
            </w:r>
            <w:r w:rsidR="00367CF8">
              <w:rPr>
                <w:sz w:val="18"/>
                <w:szCs w:val="18"/>
              </w:rPr>
              <w:t xml:space="preserve"> – </w:t>
            </w:r>
            <w:r w:rsidR="00367CF8" w:rsidRPr="00A1781D">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C461C4"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C461C4" w:rsidRPr="00C356E2" w:rsidRDefault="00C461C4">
            <w:pPr>
              <w:pStyle w:val="ConsPlusCell"/>
              <w:snapToGrid w:val="0"/>
              <w:jc w:val="center"/>
              <w:rPr>
                <w:rFonts w:ascii="Times New Roman" w:hAnsi="Times New Roman" w:cs="Times New Roman"/>
                <w:sz w:val="18"/>
                <w:szCs w:val="18"/>
                <w:lang w:val="en-US"/>
              </w:rPr>
            </w:pPr>
            <w:r w:rsidRPr="00A1781D">
              <w:rPr>
                <w:rFonts w:ascii="Times New Roman" w:hAnsi="Times New Roman" w:cs="Times New Roman"/>
                <w:sz w:val="18"/>
                <w:szCs w:val="18"/>
              </w:rPr>
              <w:t>461</w:t>
            </w:r>
            <w:r>
              <w:rPr>
                <w:rFonts w:ascii="Times New Roman" w:hAnsi="Times New Roman" w:cs="Times New Roman"/>
                <w:sz w:val="18"/>
                <w:szCs w:val="18"/>
              </w:rPr>
              <w:t>.</w:t>
            </w:r>
            <w:r>
              <w:rPr>
                <w:rFonts w:ascii="Times New Roman" w:hAnsi="Times New Roman" w:cs="Times New Roman"/>
                <w:sz w:val="18"/>
                <w:szCs w:val="18"/>
                <w:lang w:val="en-US"/>
              </w:rPr>
              <w:t>1</w:t>
            </w:r>
          </w:p>
        </w:tc>
        <w:tc>
          <w:tcPr>
            <w:tcW w:w="363"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shd w:val="clear" w:color="auto" w:fill="auto"/>
          </w:tcPr>
          <w:p w:rsidR="00C461C4" w:rsidRPr="00C356E2" w:rsidRDefault="00C461C4">
            <w:pPr>
              <w:pStyle w:val="ConsPlusCell"/>
              <w:snapToGrid w:val="0"/>
              <w:rPr>
                <w:rFonts w:ascii="Times New Roman" w:hAnsi="Times New Roman" w:cs="Times New Roman"/>
                <w:sz w:val="18"/>
                <w:szCs w:val="18"/>
                <w:lang w:val="en-US"/>
              </w:rPr>
            </w:pPr>
            <w:r w:rsidRPr="00A1781D">
              <w:rPr>
                <w:rFonts w:ascii="Times New Roman" w:hAnsi="Times New Roman" w:cs="Times New Roman"/>
                <w:sz w:val="18"/>
                <w:szCs w:val="18"/>
              </w:rPr>
              <w:t>КБК 1 1</w:t>
            </w:r>
            <w:r w:rsidR="00C954A9">
              <w:rPr>
                <w:rFonts w:ascii="Times New Roman" w:hAnsi="Times New Roman" w:cs="Times New Roman"/>
                <w:sz w:val="18"/>
                <w:szCs w:val="18"/>
              </w:rPr>
              <w:t>1</w:t>
            </w:r>
            <w:r w:rsidRPr="00A1781D">
              <w:rPr>
                <w:rFonts w:ascii="Times New Roman" w:hAnsi="Times New Roman" w:cs="Times New Roman"/>
                <w:sz w:val="18"/>
                <w:szCs w:val="18"/>
              </w:rPr>
              <w:t xml:space="preserve"> 0</w:t>
            </w:r>
            <w:r>
              <w:rPr>
                <w:rFonts w:ascii="Times New Roman" w:hAnsi="Times New Roman" w:cs="Times New Roman"/>
                <w:sz w:val="18"/>
                <w:szCs w:val="18"/>
              </w:rPr>
              <w:t>2</w:t>
            </w:r>
            <w:r w:rsidRPr="00A1781D">
              <w:rPr>
                <w:rFonts w:ascii="Times New Roman" w:hAnsi="Times New Roman" w:cs="Times New Roman"/>
                <w:sz w:val="18"/>
                <w:szCs w:val="18"/>
              </w:rPr>
              <w:t>01</w:t>
            </w:r>
            <w:r>
              <w:rPr>
                <w:rFonts w:ascii="Times New Roman" w:hAnsi="Times New Roman" w:cs="Times New Roman"/>
                <w:sz w:val="18"/>
                <w:szCs w:val="18"/>
              </w:rPr>
              <w:t>4</w:t>
            </w:r>
            <w:r w:rsidRPr="00A1781D">
              <w:rPr>
                <w:rFonts w:ascii="Times New Roman" w:hAnsi="Times New Roman" w:cs="Times New Roman"/>
                <w:sz w:val="18"/>
                <w:szCs w:val="18"/>
              </w:rPr>
              <w:t xml:space="preserve"> 01%</w:t>
            </w:r>
            <w:r>
              <w:rPr>
                <w:rFonts w:ascii="Times New Roman" w:hAnsi="Times New Roman" w:cs="Times New Roman"/>
                <w:sz w:val="18"/>
                <w:szCs w:val="18"/>
                <w:lang w:val="en-US"/>
              </w:rPr>
              <w:t xml:space="preserve"> 140110 127</w:t>
            </w:r>
          </w:p>
        </w:tc>
        <w:tc>
          <w:tcPr>
            <w:tcW w:w="766"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r w:rsidR="00367CF8">
              <w:rPr>
                <w:rFonts w:ascii="Times New Roman" w:hAnsi="Times New Roman" w:cs="Times New Roman"/>
                <w:sz w:val="18"/>
                <w:szCs w:val="18"/>
              </w:rPr>
              <w:t xml:space="preserve"> – </w:t>
            </w: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C461C4" w:rsidRPr="00A1781D" w:rsidRDefault="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%1 1</w:t>
            </w:r>
            <w:r w:rsidR="00C954A9">
              <w:rPr>
                <w:rFonts w:ascii="Times New Roman" w:hAnsi="Times New Roman" w:cs="Times New Roman"/>
                <w:sz w:val="18"/>
                <w:szCs w:val="18"/>
              </w:rPr>
              <w:t>1</w:t>
            </w:r>
            <w:r w:rsidRPr="00A1781D">
              <w:rPr>
                <w:rFonts w:ascii="Times New Roman" w:hAnsi="Times New Roman" w:cs="Times New Roman"/>
                <w:sz w:val="18"/>
                <w:szCs w:val="18"/>
              </w:rPr>
              <w:t xml:space="preserve"> 0</w:t>
            </w:r>
            <w:r>
              <w:rPr>
                <w:rFonts w:ascii="Times New Roman" w:hAnsi="Times New Roman" w:cs="Times New Roman"/>
                <w:sz w:val="18"/>
                <w:szCs w:val="18"/>
              </w:rPr>
              <w:t>2</w:t>
            </w:r>
            <w:r w:rsidRPr="00A1781D">
              <w:rPr>
                <w:rFonts w:ascii="Times New Roman" w:hAnsi="Times New Roman" w:cs="Times New Roman"/>
                <w:sz w:val="18"/>
                <w:szCs w:val="18"/>
              </w:rPr>
              <w:t>01</w:t>
            </w:r>
            <w:r>
              <w:rPr>
                <w:rFonts w:ascii="Times New Roman" w:hAnsi="Times New Roman" w:cs="Times New Roman"/>
                <w:sz w:val="18"/>
                <w:szCs w:val="18"/>
              </w:rPr>
              <w:t>4</w:t>
            </w:r>
            <w:r w:rsidRPr="00A1781D">
              <w:rPr>
                <w:rFonts w:ascii="Times New Roman" w:hAnsi="Times New Roman" w:cs="Times New Roman"/>
                <w:sz w:val="18"/>
                <w:szCs w:val="18"/>
              </w:rPr>
              <w:t xml:space="preserve"> 01%</w:t>
            </w:r>
          </w:p>
        </w:tc>
        <w:tc>
          <w:tcPr>
            <w:tcW w:w="793"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C461C4" w:rsidRPr="00A1781D" w:rsidRDefault="00C461C4" w:rsidP="00C461C4">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C461C4" w:rsidRPr="00A1781D" w:rsidRDefault="00C461C4" w:rsidP="00C461C4">
            <w:pPr>
              <w:snapToGrid w:val="0"/>
              <w:rPr>
                <w:sz w:val="18"/>
                <w:szCs w:val="18"/>
              </w:rPr>
            </w:pPr>
            <w:r w:rsidRPr="00A1781D">
              <w:rPr>
                <w:sz w:val="18"/>
                <w:szCs w:val="18"/>
              </w:rPr>
              <w:t>Показатель доходов от перечисления части прибыли</w:t>
            </w:r>
          </w:p>
          <w:p w:rsidR="00C461C4" w:rsidRPr="00A1781D" w:rsidRDefault="00C461C4" w:rsidP="00C461C4">
            <w:pPr>
              <w:snapToGrid w:val="0"/>
              <w:rPr>
                <w:sz w:val="18"/>
                <w:szCs w:val="18"/>
              </w:rPr>
            </w:pPr>
            <w:r w:rsidRPr="00A1781D">
              <w:rPr>
                <w:sz w:val="18"/>
                <w:szCs w:val="18"/>
              </w:rPr>
              <w:t>организаций с гос. участием в ф. 0503110 не соответствует данным отчета ф. 0503174</w:t>
            </w:r>
            <w:r w:rsidR="00367CF8">
              <w:rPr>
                <w:sz w:val="18"/>
                <w:szCs w:val="18"/>
              </w:rPr>
              <w:t xml:space="preserve"> –</w:t>
            </w:r>
            <w:r w:rsidRPr="00A1781D">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C461C4" w:rsidRPr="00A1781D" w:rsidRDefault="00C461C4" w:rsidP="00C461C4">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C461C4" w:rsidRDefault="00C461C4" w:rsidP="00C461C4">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w:t>
            </w:r>
            <w:r w:rsidR="00367CF8">
              <w:rPr>
                <w:rFonts w:ascii="Times New Roman" w:hAnsi="Times New Roman" w:cs="Times New Roman"/>
                <w:sz w:val="18"/>
                <w:szCs w:val="18"/>
              </w:rPr>
              <w:t>–</w:t>
            </w:r>
            <w:r>
              <w:rPr>
                <w:rFonts w:ascii="Times New Roman" w:hAnsi="Times New Roman" w:cs="Times New Roman"/>
                <w:sz w:val="18"/>
                <w:szCs w:val="18"/>
              </w:rPr>
              <w:t xml:space="preserve">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w:t>
            </w:r>
            <w:r w:rsidR="00367CF8">
              <w:rPr>
                <w:sz w:val="18"/>
                <w:szCs w:val="18"/>
              </w:rPr>
              <w:t xml:space="preserve"> –</w:t>
            </w:r>
            <w:r w:rsidRPr="00A1781D">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0503169</w:t>
            </w:r>
          </w:p>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(дебиторская</w:t>
            </w:r>
            <w:r>
              <w:rPr>
                <w:rFonts w:ascii="Times New Roman" w:hAnsi="Times New Roman" w:cs="Times New Roman"/>
                <w:sz w:val="18"/>
                <w:szCs w:val="18"/>
              </w:rPr>
              <w:t xml:space="preserve"> </w:t>
            </w:r>
            <w:r w:rsidR="00367CF8">
              <w:rPr>
                <w:rFonts w:ascii="Times New Roman" w:hAnsi="Times New Roman" w:cs="Times New Roman"/>
                <w:sz w:val="18"/>
                <w:szCs w:val="18"/>
              </w:rPr>
              <w:t>–</w:t>
            </w:r>
            <w:r>
              <w:rPr>
                <w:rFonts w:ascii="Times New Roman" w:hAnsi="Times New Roman" w:cs="Times New Roman"/>
                <w:sz w:val="18"/>
                <w:szCs w:val="18"/>
              </w:rPr>
              <w:t xml:space="preserve"> кредиторская</w:t>
            </w:r>
            <w:r w:rsidRPr="00A1781D">
              <w:rPr>
                <w:rFonts w:ascii="Times New Roman" w:hAnsi="Times New Roman" w:cs="Times New Roman"/>
                <w:sz w:val="18"/>
                <w:szCs w:val="18"/>
              </w:rPr>
              <w:t>)</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КБК %1 11 01010 01%</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2A42B7">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Иные организации с государственным участием в капитале, всего</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r w:rsidRPr="00A1781D">
              <w:rPr>
                <w:sz w:val="18"/>
                <w:szCs w:val="18"/>
              </w:rPr>
              <w:t>Показатель доходов от перечисления части прибыли</w:t>
            </w:r>
          </w:p>
          <w:p w:rsidR="00DC1EFF" w:rsidRPr="00A1781D" w:rsidRDefault="00DC1EFF" w:rsidP="007908B5">
            <w:pPr>
              <w:snapToGrid w:val="0"/>
              <w:rPr>
                <w:sz w:val="18"/>
                <w:szCs w:val="18"/>
              </w:rPr>
            </w:pPr>
            <w:r w:rsidRPr="00A1781D">
              <w:rPr>
                <w:sz w:val="18"/>
                <w:szCs w:val="18"/>
              </w:rPr>
              <w:t>организаций с гос. участием в ф. 0503169 не соответствует данным отчета ф. 0503174</w:t>
            </w:r>
            <w:r w:rsidR="00367CF8">
              <w:rPr>
                <w:sz w:val="18"/>
                <w:szCs w:val="18"/>
              </w:rPr>
              <w:t xml:space="preserve"> –</w:t>
            </w:r>
            <w:r w:rsidRPr="00A1781D">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бюджетных обязательств в </w:t>
            </w:r>
            <w:r w:rsidR="00F717D6" w:rsidRPr="00A1781D">
              <w:rPr>
                <w:sz w:val="18"/>
                <w:szCs w:val="18"/>
              </w:rPr>
              <w:t>Сведени</w:t>
            </w:r>
            <w:r w:rsidR="00F717D6">
              <w:rPr>
                <w:sz w:val="18"/>
                <w:szCs w:val="18"/>
              </w:rPr>
              <w:t>ях</w:t>
            </w:r>
            <w:r w:rsidR="00F717D6" w:rsidRPr="00A1781D">
              <w:rPr>
                <w:sz w:val="18"/>
                <w:szCs w:val="18"/>
              </w:rPr>
              <w:t xml:space="preserve"> ф. 0503175</w:t>
            </w:r>
            <w:r w:rsidRPr="00A1781D">
              <w:rPr>
                <w:sz w:val="18"/>
                <w:szCs w:val="18"/>
              </w:rPr>
              <w:t xml:space="preserve"> </w:t>
            </w:r>
            <w:r w:rsidR="00ED5E6D">
              <w:rPr>
                <w:sz w:val="18"/>
                <w:szCs w:val="18"/>
              </w:rPr>
              <w:t>превышает</w:t>
            </w:r>
            <w:r w:rsidRPr="00A1781D">
              <w:rPr>
                <w:sz w:val="18"/>
                <w:szCs w:val="18"/>
              </w:rPr>
              <w:t xml:space="preserve"> </w:t>
            </w:r>
            <w:r w:rsidR="00ED5E6D" w:rsidRPr="00A1781D">
              <w:rPr>
                <w:sz w:val="18"/>
                <w:szCs w:val="18"/>
              </w:rPr>
              <w:t>данны</w:t>
            </w:r>
            <w:r w:rsidR="00ED5E6D">
              <w:rPr>
                <w:sz w:val="18"/>
                <w:szCs w:val="18"/>
              </w:rPr>
              <w:t>е</w:t>
            </w:r>
            <w:r w:rsidR="00ED5E6D" w:rsidRPr="00A1781D">
              <w:rPr>
                <w:sz w:val="18"/>
                <w:szCs w:val="18"/>
              </w:rPr>
              <w:t xml:space="preserve"> </w:t>
            </w:r>
            <w:r w:rsidR="00F717D6" w:rsidRPr="00A1781D">
              <w:rPr>
                <w:sz w:val="18"/>
                <w:szCs w:val="18"/>
              </w:rPr>
              <w:t>ф. 05031</w:t>
            </w:r>
            <w:r w:rsidR="00F717D6">
              <w:rPr>
                <w:sz w:val="18"/>
                <w:szCs w:val="18"/>
              </w:rPr>
              <w:t>28</w:t>
            </w:r>
            <w:r w:rsidR="00367CF8">
              <w:rPr>
                <w:sz w:val="18"/>
                <w:szCs w:val="18"/>
              </w:rPr>
              <w:t xml:space="preserve"> </w:t>
            </w:r>
            <w:r w:rsidRPr="00A1781D">
              <w:rPr>
                <w:sz w:val="18"/>
                <w:szCs w:val="18"/>
              </w:rPr>
              <w:t xml:space="preserve">– </w:t>
            </w:r>
            <w:r w:rsidR="003525E0">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3525E0"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464</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3C7BC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1</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3C7BC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C7BC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72178">
            <w:pPr>
              <w:snapToGrid w:val="0"/>
              <w:rPr>
                <w:sz w:val="18"/>
                <w:szCs w:val="18"/>
              </w:rPr>
            </w:pPr>
            <w:r w:rsidRPr="00A1781D">
              <w:rPr>
                <w:sz w:val="18"/>
                <w:szCs w:val="18"/>
              </w:rPr>
              <w:t xml:space="preserve">Показатель неисполненных бюджетных обязательств в </w:t>
            </w:r>
            <w:r w:rsidR="00F717D6" w:rsidRPr="00A1781D">
              <w:rPr>
                <w:sz w:val="18"/>
                <w:szCs w:val="18"/>
              </w:rPr>
              <w:t>Сведени</w:t>
            </w:r>
            <w:r w:rsidR="00F717D6">
              <w:rPr>
                <w:sz w:val="18"/>
                <w:szCs w:val="18"/>
              </w:rPr>
              <w:t>ях</w:t>
            </w:r>
            <w:r w:rsidR="00F717D6" w:rsidRPr="00A1781D">
              <w:rPr>
                <w:sz w:val="18"/>
                <w:szCs w:val="18"/>
              </w:rPr>
              <w:t xml:space="preserve"> ф. 0503175 </w:t>
            </w:r>
            <w:r w:rsidR="00ED5E6D">
              <w:rPr>
                <w:sz w:val="18"/>
                <w:szCs w:val="18"/>
              </w:rPr>
              <w:t>превышает</w:t>
            </w:r>
            <w:r w:rsidRPr="00A1781D">
              <w:rPr>
                <w:sz w:val="18"/>
                <w:szCs w:val="18"/>
              </w:rPr>
              <w:t xml:space="preserve"> </w:t>
            </w:r>
            <w:r w:rsidR="00ED5E6D" w:rsidRPr="00A1781D">
              <w:rPr>
                <w:sz w:val="18"/>
                <w:szCs w:val="18"/>
              </w:rPr>
              <w:t>данны</w:t>
            </w:r>
            <w:r w:rsidR="00ED5E6D">
              <w:rPr>
                <w:sz w:val="18"/>
                <w:szCs w:val="18"/>
              </w:rPr>
              <w:t>е</w:t>
            </w:r>
            <w:r w:rsidR="00ED5E6D" w:rsidRPr="00A1781D">
              <w:rPr>
                <w:sz w:val="18"/>
                <w:szCs w:val="18"/>
              </w:rPr>
              <w:t xml:space="preserve"> </w:t>
            </w:r>
            <w:r w:rsidR="00F717D6" w:rsidRPr="00A1781D">
              <w:rPr>
                <w:sz w:val="18"/>
                <w:szCs w:val="18"/>
              </w:rPr>
              <w:t>ф. 05031</w:t>
            </w:r>
            <w:r w:rsidR="00F717D6">
              <w:rPr>
                <w:sz w:val="18"/>
                <w:szCs w:val="18"/>
              </w:rPr>
              <w:t xml:space="preserve">28 </w:t>
            </w:r>
            <w:r w:rsidRPr="00A1781D">
              <w:rPr>
                <w:sz w:val="18"/>
                <w:szCs w:val="18"/>
              </w:rPr>
              <w:t xml:space="preserve">– </w:t>
            </w:r>
            <w:r w:rsidR="00372178">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372178" w:rsidP="003C7BC3">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C7BC3">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 + 510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0751E">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7908B5">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Всего, раздел 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денежных обязательств </w:t>
            </w:r>
            <w:r w:rsidR="00F717D6">
              <w:rPr>
                <w:sz w:val="18"/>
                <w:szCs w:val="18"/>
              </w:rPr>
              <w:t xml:space="preserve">в </w:t>
            </w:r>
            <w:r w:rsidR="00F717D6" w:rsidRPr="00A1781D">
              <w:rPr>
                <w:sz w:val="18"/>
                <w:szCs w:val="18"/>
              </w:rPr>
              <w:t>Сведени</w:t>
            </w:r>
            <w:r w:rsidR="00F717D6">
              <w:rPr>
                <w:sz w:val="18"/>
                <w:szCs w:val="18"/>
              </w:rPr>
              <w:t>ях</w:t>
            </w:r>
            <w:r w:rsidR="00F717D6" w:rsidRPr="00A1781D">
              <w:rPr>
                <w:sz w:val="18"/>
                <w:szCs w:val="18"/>
              </w:rPr>
              <w:t xml:space="preserve"> ф. 0503175 </w:t>
            </w:r>
            <w:r w:rsidR="0090751E">
              <w:rPr>
                <w:sz w:val="18"/>
                <w:szCs w:val="18"/>
              </w:rPr>
              <w:t>превышает</w:t>
            </w:r>
            <w:r w:rsidRPr="00A1781D">
              <w:rPr>
                <w:sz w:val="18"/>
                <w:szCs w:val="18"/>
              </w:rPr>
              <w:t xml:space="preserve"> </w:t>
            </w:r>
            <w:r w:rsidR="0090751E" w:rsidRPr="00A1781D">
              <w:rPr>
                <w:sz w:val="18"/>
                <w:szCs w:val="18"/>
              </w:rPr>
              <w:t>данны</w:t>
            </w:r>
            <w:r w:rsidR="0090751E">
              <w:rPr>
                <w:sz w:val="18"/>
                <w:szCs w:val="18"/>
              </w:rPr>
              <w:t>е</w:t>
            </w:r>
            <w:r w:rsidR="0090751E" w:rsidRPr="00A1781D">
              <w:rPr>
                <w:sz w:val="18"/>
                <w:szCs w:val="18"/>
              </w:rPr>
              <w:t xml:space="preserve"> </w:t>
            </w:r>
            <w:r w:rsidR="00F717D6" w:rsidRPr="00A1781D">
              <w:rPr>
                <w:sz w:val="18"/>
                <w:szCs w:val="18"/>
              </w:rPr>
              <w:t>ф. 05031</w:t>
            </w:r>
            <w:r w:rsidR="00F717D6">
              <w:rPr>
                <w:sz w:val="18"/>
                <w:szCs w:val="18"/>
              </w:rPr>
              <w:t xml:space="preserve">28 </w:t>
            </w:r>
            <w:r w:rsidR="00367CF8">
              <w:rPr>
                <w:sz w:val="18"/>
                <w:szCs w:val="18"/>
              </w:rPr>
              <w:t>–</w:t>
            </w:r>
            <w:r w:rsidRPr="00A1781D">
              <w:rPr>
                <w:sz w:val="18"/>
                <w:szCs w:val="18"/>
              </w:rPr>
              <w:t xml:space="preserve"> </w:t>
            </w:r>
            <w:r w:rsidR="0094776D">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94776D" w:rsidP="007908B5">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465</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200 </w:t>
            </w:r>
            <w:r>
              <w:rPr>
                <w:rFonts w:ascii="Times New Roman" w:hAnsi="Times New Roman" w:cs="Times New Roman"/>
                <w:sz w:val="18"/>
                <w:szCs w:val="18"/>
              </w:rPr>
              <w:t>(детализированные строки)</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ED5E6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12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101D48" w:rsidP="00A0166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&gt;</w:t>
            </w:r>
            <w:r w:rsidR="00DC1EFF"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раздел 2</w:t>
            </w:r>
            <w:r>
              <w:rPr>
                <w:rFonts w:ascii="Times New Roman" w:hAnsi="Times New Roman" w:cs="Times New Roman"/>
                <w:sz w:val="18"/>
                <w:szCs w:val="18"/>
              </w:rPr>
              <w:t xml:space="preserve"> (детализированные строки)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A01663">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01663">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717D6">
            <w:pPr>
              <w:snapToGrid w:val="0"/>
              <w:rPr>
                <w:sz w:val="18"/>
                <w:szCs w:val="18"/>
              </w:rPr>
            </w:pPr>
            <w:r w:rsidRPr="00A1781D">
              <w:rPr>
                <w:sz w:val="18"/>
                <w:szCs w:val="18"/>
              </w:rPr>
              <w:t xml:space="preserve">Показатель неисполненных денежных обязательств в </w:t>
            </w:r>
            <w:r w:rsidR="00F717D6" w:rsidRPr="00A1781D">
              <w:rPr>
                <w:sz w:val="18"/>
                <w:szCs w:val="18"/>
              </w:rPr>
              <w:t>Сведени</w:t>
            </w:r>
            <w:r w:rsidR="00F717D6">
              <w:rPr>
                <w:sz w:val="18"/>
                <w:szCs w:val="18"/>
              </w:rPr>
              <w:t>ях</w:t>
            </w:r>
            <w:r w:rsidR="00F717D6" w:rsidRPr="00A1781D">
              <w:rPr>
                <w:sz w:val="18"/>
                <w:szCs w:val="18"/>
              </w:rPr>
              <w:t xml:space="preserve"> ф. 0503175 </w:t>
            </w:r>
            <w:r w:rsidR="00F21206">
              <w:rPr>
                <w:sz w:val="18"/>
                <w:szCs w:val="18"/>
              </w:rPr>
              <w:t>превышает</w:t>
            </w:r>
            <w:r w:rsidR="00F21206" w:rsidRPr="00A1781D">
              <w:rPr>
                <w:sz w:val="18"/>
                <w:szCs w:val="18"/>
              </w:rPr>
              <w:t xml:space="preserve"> данны</w:t>
            </w:r>
            <w:r w:rsidR="00F21206">
              <w:rPr>
                <w:sz w:val="18"/>
                <w:szCs w:val="18"/>
              </w:rPr>
              <w:t>е</w:t>
            </w:r>
            <w:r w:rsidR="00F21206" w:rsidRPr="00A1781D">
              <w:rPr>
                <w:sz w:val="18"/>
                <w:szCs w:val="18"/>
              </w:rPr>
              <w:t xml:space="preserve"> </w:t>
            </w:r>
            <w:r w:rsidR="00F717D6" w:rsidRPr="00A1781D">
              <w:rPr>
                <w:sz w:val="18"/>
                <w:szCs w:val="18"/>
              </w:rPr>
              <w:t>ф. 05031</w:t>
            </w:r>
            <w:r w:rsidR="00F717D6">
              <w:rPr>
                <w:sz w:val="18"/>
                <w:szCs w:val="18"/>
              </w:rPr>
              <w:t xml:space="preserve">28 </w:t>
            </w:r>
            <w:r w:rsidR="00367CF8">
              <w:rPr>
                <w:sz w:val="18"/>
                <w:szCs w:val="18"/>
              </w:rPr>
              <w:t>–</w:t>
            </w:r>
            <w:r w:rsidRPr="00A1781D">
              <w:rPr>
                <w:sz w:val="18"/>
                <w:szCs w:val="18"/>
              </w:rPr>
              <w:t xml:space="preserve"> </w:t>
            </w:r>
            <w:r w:rsidR="0094776D">
              <w:rPr>
                <w:sz w:val="18"/>
                <w:szCs w:val="18"/>
              </w:rPr>
              <w:t>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94776D" w:rsidP="00A01663">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01663">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(за исключением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w:t>
            </w:r>
            <w:r w:rsidR="00367CF8">
              <w:rPr>
                <w:rFonts w:ascii="Times New Roman" w:hAnsi="Times New Roman" w:cs="Times New Roman"/>
                <w:sz w:val="18"/>
                <w:szCs w:val="18"/>
              </w:rPr>
              <w:t>–</w:t>
            </w:r>
            <w:r w:rsidRPr="00A1781D">
              <w:rPr>
                <w:rFonts w:ascii="Times New Roman" w:hAnsi="Times New Roman" w:cs="Times New Roman"/>
                <w:sz w:val="18"/>
                <w:szCs w:val="18"/>
              </w:rPr>
              <w:t xml:space="preserve"> 5(если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2- 4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snapToGrid w:val="0"/>
              <w:rPr>
                <w:sz w:val="18"/>
                <w:szCs w:val="18"/>
              </w:rPr>
            </w:pPr>
            <w:r w:rsidRPr="00A1781D">
              <w:rPr>
                <w:sz w:val="18"/>
                <w:szCs w:val="18"/>
              </w:rPr>
              <w:t xml:space="preserve">Показатель принятых обязательств сверх доведенных ЛБО в Отчете ф. 0503128 не соответствует данным Сведений ф. 0503175 </w:t>
            </w:r>
            <w:r w:rsidR="00367CF8">
              <w:rPr>
                <w:sz w:val="18"/>
                <w:szCs w:val="18"/>
              </w:rPr>
              <w:t>–</w:t>
            </w:r>
            <w:r w:rsidRPr="00A1781D">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467</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кодам бюджетной классификации (в части ПНО)</w:t>
            </w: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7 – 4 (если рассчитанный показатель больше 0) </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r w:rsidRPr="00A1781D">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показателей по кодам бюджетной классификации </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раздел 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snapToGrid w:val="0"/>
              <w:rPr>
                <w:sz w:val="18"/>
                <w:szCs w:val="18"/>
              </w:rPr>
            </w:pPr>
            <w:r w:rsidRPr="00A1781D">
              <w:rPr>
                <w:sz w:val="18"/>
                <w:szCs w:val="18"/>
              </w:rPr>
              <w:t xml:space="preserve">Показатель принятых ПНО сверх доведенных ассигнований в Отчете ф. 0503128 не соответствует данным Сведений ф. 0503175 </w:t>
            </w:r>
            <w:r w:rsidR="00367CF8">
              <w:rPr>
                <w:sz w:val="18"/>
                <w:szCs w:val="18"/>
              </w:rPr>
              <w:t>–</w:t>
            </w:r>
            <w:r w:rsidRPr="00A1781D">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999</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строк «Итого по коду счета», раздел 4</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700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r w:rsidR="00950781">
              <w:rPr>
                <w:rFonts w:ascii="Times New Roman" w:hAnsi="Times New Roman" w:cs="Times New Roman"/>
                <w:sz w:val="18"/>
                <w:szCs w:val="18"/>
              </w:rPr>
              <w:t xml:space="preserve"> </w:t>
            </w:r>
            <w:r>
              <w:rPr>
                <w:rFonts w:ascii="Times New Roman" w:hAnsi="Times New Roman" w:cs="Times New Roman"/>
                <w:sz w:val="18"/>
                <w:szCs w:val="18"/>
              </w:rPr>
              <w:t>Раздел 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 xml:space="preserve">Сумма </w:t>
            </w:r>
            <w:r>
              <w:rPr>
                <w:rFonts w:ascii="Times New Roman" w:hAnsi="Times New Roman" w:cs="Times New Roman"/>
                <w:sz w:val="18"/>
                <w:szCs w:val="18"/>
              </w:rPr>
              <w:t xml:space="preserve">итоговых </w:t>
            </w:r>
            <w:r w:rsidRPr="00A1781D">
              <w:rPr>
                <w:rFonts w:ascii="Times New Roman" w:hAnsi="Times New Roman" w:cs="Times New Roman"/>
                <w:sz w:val="18"/>
                <w:szCs w:val="18"/>
              </w:rPr>
              <w:t xml:space="preserve">строк </w:t>
            </w:r>
            <w:r>
              <w:rPr>
                <w:rFonts w:ascii="Times New Roman" w:hAnsi="Times New Roman" w:cs="Times New Roman"/>
                <w:sz w:val="18"/>
                <w:szCs w:val="18"/>
              </w:rPr>
              <w:t>по счетам 150227,150237, 150247, 150297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67CF8">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200 </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r w:rsidR="00950781">
              <w:rPr>
                <w:rFonts w:ascii="Times New Roman" w:hAnsi="Times New Roman" w:cs="Times New Roman"/>
                <w:sz w:val="18"/>
                <w:szCs w:val="18"/>
              </w:rPr>
              <w:t xml:space="preserve"> </w:t>
            </w:r>
            <w:r>
              <w:rPr>
                <w:rFonts w:ascii="Times New Roman" w:hAnsi="Times New Roman" w:cs="Times New Roman"/>
                <w:sz w:val="18"/>
                <w:szCs w:val="18"/>
              </w:rPr>
              <w:t>Раздел</w:t>
            </w:r>
            <w:r w:rsidR="00950781">
              <w:rPr>
                <w:rFonts w:ascii="Times New Roman" w:hAnsi="Times New Roman" w:cs="Times New Roman"/>
                <w:sz w:val="18"/>
                <w:szCs w:val="18"/>
              </w:rPr>
              <w:t xml:space="preserve"> </w:t>
            </w:r>
            <w:r>
              <w:rPr>
                <w:rFonts w:ascii="Times New Roman" w:hAnsi="Times New Roman" w:cs="Times New Roman"/>
                <w:sz w:val="18"/>
                <w:szCs w:val="18"/>
              </w:rPr>
              <w:t>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итого по счету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A218C">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64A9E">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A218C">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A218C">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CA218C">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r w:rsidR="00950781">
              <w:rPr>
                <w:rFonts w:ascii="Times New Roman" w:hAnsi="Times New Roman" w:cs="Times New Roman"/>
                <w:sz w:val="18"/>
                <w:szCs w:val="18"/>
              </w:rPr>
              <w:t xml:space="preserve"> </w:t>
            </w:r>
            <w:r>
              <w:rPr>
                <w:rFonts w:ascii="Times New Roman" w:hAnsi="Times New Roman" w:cs="Times New Roman"/>
                <w:sz w:val="18"/>
                <w:szCs w:val="18"/>
              </w:rPr>
              <w:t>Раздел</w:t>
            </w:r>
            <w:r w:rsidR="00950781">
              <w:rPr>
                <w:rFonts w:ascii="Times New Roman" w:hAnsi="Times New Roman" w:cs="Times New Roman"/>
                <w:sz w:val="18"/>
                <w:szCs w:val="18"/>
              </w:rPr>
              <w:t xml:space="preserve"> </w:t>
            </w:r>
            <w:r>
              <w:rPr>
                <w:rFonts w:ascii="Times New Roman" w:hAnsi="Times New Roman" w:cs="Times New Roman"/>
                <w:sz w:val="18"/>
                <w:szCs w:val="18"/>
              </w:rPr>
              <w:t>4</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Детализированные </w:t>
            </w:r>
            <w:r w:rsidRPr="00A1781D">
              <w:rPr>
                <w:rFonts w:ascii="Times New Roman" w:hAnsi="Times New Roman" w:cs="Times New Roman"/>
                <w:sz w:val="18"/>
                <w:szCs w:val="18"/>
              </w:rPr>
              <w:t>строк</w:t>
            </w:r>
            <w:r>
              <w:rPr>
                <w:rFonts w:ascii="Times New Roman" w:hAnsi="Times New Roman" w:cs="Times New Roman"/>
                <w:sz w:val="18"/>
                <w:szCs w:val="18"/>
              </w:rPr>
              <w:t>и</w:t>
            </w:r>
            <w:r w:rsidRPr="00A1781D">
              <w:rPr>
                <w:rFonts w:ascii="Times New Roman" w:hAnsi="Times New Roman" w:cs="Times New Roman"/>
                <w:sz w:val="18"/>
                <w:szCs w:val="18"/>
              </w:rPr>
              <w:t xml:space="preserve"> </w:t>
            </w:r>
            <w:r>
              <w:rPr>
                <w:rFonts w:ascii="Times New Roman" w:hAnsi="Times New Roman" w:cs="Times New Roman"/>
                <w:sz w:val="18"/>
                <w:szCs w:val="18"/>
              </w:rPr>
              <w:t>по счетам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C328F8">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C328F8">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snapToGrid w:val="0"/>
              <w:rPr>
                <w:sz w:val="18"/>
                <w:szCs w:val="18"/>
              </w:rPr>
            </w:pPr>
            <w:r w:rsidRPr="00A1781D">
              <w:rPr>
                <w:sz w:val="18"/>
                <w:szCs w:val="18"/>
              </w:rPr>
              <w:t xml:space="preserve">Показатель принятых бюджетных обязательств с применением конкурентных способов в ф. 0503128 не соответствует данным Сведений ф. 0503175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C328F8">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C328F8">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r w:rsidR="00950781">
              <w:rPr>
                <w:rFonts w:ascii="Times New Roman" w:hAnsi="Times New Roman" w:cs="Times New Roman"/>
                <w:sz w:val="18"/>
                <w:szCs w:val="18"/>
              </w:rPr>
              <w:t xml:space="preserve"> </w:t>
            </w:r>
            <w:r>
              <w:rPr>
                <w:rFonts w:ascii="Times New Roman" w:hAnsi="Times New Roman" w:cs="Times New Roman"/>
                <w:sz w:val="18"/>
                <w:szCs w:val="18"/>
              </w:rPr>
              <w:t>Раздел</w:t>
            </w:r>
            <w:r w:rsidR="00950781">
              <w:rPr>
                <w:rFonts w:ascii="Times New Roman" w:hAnsi="Times New Roman" w:cs="Times New Roman"/>
                <w:sz w:val="18"/>
                <w:szCs w:val="18"/>
              </w:rPr>
              <w:t xml:space="preserve"> </w:t>
            </w:r>
            <w:r>
              <w:rPr>
                <w:rFonts w:ascii="Times New Roman" w:hAnsi="Times New Roman" w:cs="Times New Roman"/>
                <w:sz w:val="18"/>
                <w:szCs w:val="18"/>
              </w:rPr>
              <w:t>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утвержденных бюджетных назначений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245028">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r w:rsidR="00950781">
              <w:rPr>
                <w:rFonts w:ascii="Times New Roman" w:hAnsi="Times New Roman" w:cs="Times New Roman"/>
                <w:sz w:val="18"/>
                <w:szCs w:val="18"/>
              </w:rPr>
              <w:t xml:space="preserve"> </w:t>
            </w:r>
            <w:r>
              <w:rPr>
                <w:rFonts w:ascii="Times New Roman" w:hAnsi="Times New Roman" w:cs="Times New Roman"/>
                <w:sz w:val="18"/>
                <w:szCs w:val="18"/>
              </w:rPr>
              <w:t>Раздел</w:t>
            </w:r>
            <w:r w:rsidR="00950781">
              <w:rPr>
                <w:rFonts w:ascii="Times New Roman" w:hAnsi="Times New Roman" w:cs="Times New Roman"/>
                <w:sz w:val="18"/>
                <w:szCs w:val="18"/>
              </w:rPr>
              <w:t xml:space="preserve"> </w:t>
            </w:r>
            <w:r>
              <w:rPr>
                <w:rFonts w:ascii="Times New Roman" w:hAnsi="Times New Roman" w:cs="Times New Roman"/>
                <w:sz w:val="18"/>
                <w:szCs w:val="18"/>
              </w:rPr>
              <w:t>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245028">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0C4BC1">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468</w:t>
            </w:r>
            <w:r>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10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w:t>
            </w:r>
            <w:r>
              <w:rPr>
                <w:rFonts w:ascii="Times New Roman" w:hAnsi="Times New Roman" w:cs="Times New Roman"/>
                <w:sz w:val="18"/>
                <w:szCs w:val="18"/>
              </w:rPr>
              <w:t>27</w:t>
            </w:r>
            <w:r w:rsidR="00950781">
              <w:rPr>
                <w:rFonts w:ascii="Times New Roman" w:hAnsi="Times New Roman" w:cs="Times New Roman"/>
                <w:sz w:val="18"/>
                <w:szCs w:val="18"/>
              </w:rPr>
              <w:t xml:space="preserve"> </w:t>
            </w:r>
            <w:r>
              <w:rPr>
                <w:rFonts w:ascii="Times New Roman" w:hAnsi="Times New Roman" w:cs="Times New Roman"/>
                <w:sz w:val="18"/>
                <w:szCs w:val="18"/>
              </w:rPr>
              <w:t>Раздел</w:t>
            </w:r>
            <w:r w:rsidR="00950781">
              <w:rPr>
                <w:rFonts w:ascii="Times New Roman" w:hAnsi="Times New Roman" w:cs="Times New Roman"/>
                <w:sz w:val="18"/>
                <w:szCs w:val="18"/>
              </w:rPr>
              <w:t xml:space="preserve"> </w:t>
            </w:r>
            <w:r>
              <w:rPr>
                <w:rFonts w:ascii="Times New Roman" w:hAnsi="Times New Roman" w:cs="Times New Roman"/>
                <w:sz w:val="18"/>
                <w:szCs w:val="18"/>
              </w:rPr>
              <w:t>2</w:t>
            </w:r>
          </w:p>
        </w:tc>
        <w:tc>
          <w:tcPr>
            <w:tcW w:w="1276"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080A20">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80A20">
            <w:pPr>
              <w:snapToGrid w:val="0"/>
              <w:rPr>
                <w:sz w:val="18"/>
                <w:szCs w:val="18"/>
              </w:rPr>
            </w:pPr>
            <w:r w:rsidRPr="00A1781D">
              <w:rPr>
                <w:sz w:val="18"/>
                <w:szCs w:val="18"/>
              </w:rPr>
              <w:t xml:space="preserve">Показатель </w:t>
            </w:r>
            <w:r>
              <w:rPr>
                <w:sz w:val="18"/>
                <w:szCs w:val="18"/>
              </w:rPr>
              <w:t>лимитов бюджетных обязательств ф. 0503128 не соответствуют аналогичным показателям ф. 0503127</w:t>
            </w:r>
            <w:r w:rsidRPr="00A1781D">
              <w:rPr>
                <w:sz w:val="18"/>
                <w:szCs w:val="18"/>
              </w:rPr>
              <w:t xml:space="preserve"> – </w:t>
            </w:r>
            <w:r>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080A20">
            <w:pPr>
              <w:snapToGrid w:val="0"/>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80A20">
            <w:pPr>
              <w:snapToGrid w:val="0"/>
              <w:rPr>
                <w:sz w:val="18"/>
                <w:szCs w:val="18"/>
              </w:rPr>
            </w:pPr>
          </w:p>
        </w:tc>
      </w:tr>
      <w:tr w:rsidR="00E44D7B"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E44D7B" w:rsidRPr="00A1781D" w:rsidRDefault="00E44D7B" w:rsidP="00E44D7B">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lastRenderedPageBreak/>
              <w:t>468</w:t>
            </w: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CA32C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0503128</w:t>
            </w:r>
            <w:r w:rsidR="0005533D">
              <w:rPr>
                <w:rFonts w:ascii="Times New Roman" w:hAnsi="Times New Roman" w:cs="Times New Roman"/>
                <w:sz w:val="18"/>
                <w:szCs w:val="18"/>
              </w:rPr>
              <w:t xml:space="preserve"> (годовая)</w:t>
            </w:r>
          </w:p>
        </w:tc>
        <w:tc>
          <w:tcPr>
            <w:tcW w:w="992"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E44D7B" w:rsidRPr="00A1781D" w:rsidRDefault="00E44D7B" w:rsidP="00E44D7B">
            <w:pPr>
              <w:pStyle w:val="ConsPlusCell"/>
              <w:snapToGrid w:val="0"/>
              <w:rPr>
                <w:rFonts w:ascii="Times New Roman" w:hAnsi="Times New Roman" w:cs="Times New Roman"/>
                <w:sz w:val="18"/>
                <w:szCs w:val="18"/>
              </w:rPr>
            </w:pPr>
            <w:r>
              <w:rPr>
                <w:rFonts w:ascii="Times New Roman" w:hAnsi="Times New Roman" w:cs="Times New Roman"/>
                <w:sz w:val="18"/>
                <w:szCs w:val="18"/>
              </w:rPr>
              <w:t>700</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CA32CD">
            <w:pPr>
              <w:pStyle w:val="ConsPlusCell"/>
              <w:snapToGrid w:val="0"/>
              <w:rPr>
                <w:rFonts w:ascii="Times New Roman" w:hAnsi="Times New Roman" w:cs="Times New Roman"/>
                <w:sz w:val="18"/>
                <w:szCs w:val="18"/>
              </w:rPr>
            </w:pPr>
            <w:r>
              <w:rPr>
                <w:rFonts w:ascii="Times New Roman" w:hAnsi="Times New Roman" w:cs="Times New Roman"/>
                <w:sz w:val="18"/>
                <w:szCs w:val="18"/>
              </w:rPr>
              <w:t>6</w:t>
            </w:r>
          </w:p>
        </w:tc>
        <w:tc>
          <w:tcPr>
            <w:tcW w:w="363"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950781">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0503175</w:t>
            </w:r>
            <w:r w:rsidR="00950781">
              <w:rPr>
                <w:rFonts w:ascii="Times New Roman" w:hAnsi="Times New Roman" w:cs="Times New Roman"/>
                <w:sz w:val="18"/>
                <w:szCs w:val="18"/>
              </w:rPr>
              <w:t xml:space="preserve"> </w:t>
            </w:r>
            <w:r>
              <w:rPr>
                <w:rFonts w:ascii="Times New Roman" w:hAnsi="Times New Roman" w:cs="Times New Roman"/>
                <w:sz w:val="18"/>
                <w:szCs w:val="18"/>
              </w:rPr>
              <w:t>Раздел</w:t>
            </w:r>
            <w:r w:rsidR="00950781">
              <w:rPr>
                <w:rFonts w:ascii="Times New Roman" w:hAnsi="Times New Roman" w:cs="Times New Roman"/>
                <w:sz w:val="18"/>
                <w:szCs w:val="18"/>
              </w:rPr>
              <w:t xml:space="preserve"> </w:t>
            </w:r>
            <w:r>
              <w:rPr>
                <w:rFonts w:ascii="Times New Roman" w:hAnsi="Times New Roman" w:cs="Times New Roman"/>
                <w:sz w:val="18"/>
                <w:szCs w:val="18"/>
              </w:rPr>
              <w:t>4</w:t>
            </w:r>
          </w:p>
        </w:tc>
        <w:tc>
          <w:tcPr>
            <w:tcW w:w="1276"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E44D7B" w:rsidRPr="00A1781D" w:rsidRDefault="00E44D7B" w:rsidP="00E44D7B">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показателей детализированных строк, кроме строк, по счетам 150217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950781">
            <w:pPr>
              <w:pStyle w:val="ConsPlusCell"/>
              <w:snapToGrid w:val="0"/>
              <w:rPr>
                <w:rFonts w:ascii="Times New Roman" w:hAnsi="Times New Roman" w:cs="Times New Roman"/>
                <w:sz w:val="18"/>
                <w:szCs w:val="18"/>
              </w:rPr>
            </w:pPr>
            <w:r>
              <w:rPr>
                <w:rFonts w:ascii="Times New Roman" w:hAnsi="Times New Roman" w:cs="Times New Roman"/>
                <w:sz w:val="18"/>
                <w:szCs w:val="18"/>
              </w:rPr>
              <w:t>2</w:t>
            </w:r>
            <w:r w:rsidR="00950781">
              <w:rPr>
                <w:rFonts w:ascii="Times New Roman" w:hAnsi="Times New Roman" w:cs="Times New Roman"/>
                <w:sz w:val="18"/>
                <w:szCs w:val="18"/>
              </w:rPr>
              <w:t xml:space="preserve"> – </w:t>
            </w:r>
            <w:r>
              <w:rPr>
                <w:rFonts w:ascii="Times New Roman" w:hAnsi="Times New Roman" w:cs="Times New Roman"/>
                <w:sz w:val="18"/>
                <w:szCs w:val="18"/>
              </w:rPr>
              <w:t>3</w:t>
            </w:r>
            <w:r w:rsidR="00950781">
              <w:rPr>
                <w:rFonts w:ascii="Times New Roman" w:hAnsi="Times New Roman" w:cs="Times New Roman"/>
                <w:sz w:val="18"/>
                <w:szCs w:val="18"/>
              </w:rPr>
              <w:t xml:space="preserve"> – </w:t>
            </w: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snapToGrid w:val="0"/>
              <w:rPr>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CA32CD">
            <w:pPr>
              <w:snapToGrid w:val="0"/>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E44D7B" w:rsidRPr="00A1781D" w:rsidRDefault="00E44D7B" w:rsidP="00CA32CD">
            <w:pPr>
              <w:snapToGrid w:val="0"/>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CA32CD">
            <w:pPr>
              <w:snapToGrid w:val="0"/>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44D7B" w:rsidRPr="00A1781D" w:rsidRDefault="00E44D7B" w:rsidP="00E44D7B">
            <w:pPr>
              <w:snapToGrid w:val="0"/>
              <w:rPr>
                <w:sz w:val="18"/>
                <w:szCs w:val="18"/>
              </w:rPr>
            </w:pPr>
            <w:r w:rsidRPr="00A1781D">
              <w:rPr>
                <w:sz w:val="18"/>
                <w:szCs w:val="18"/>
              </w:rPr>
              <w:t>Показатель прин</w:t>
            </w:r>
            <w:r>
              <w:rPr>
                <w:sz w:val="18"/>
                <w:szCs w:val="18"/>
              </w:rPr>
              <w:t>имаемых</w:t>
            </w:r>
            <w:r w:rsidRPr="00A1781D">
              <w:rPr>
                <w:sz w:val="18"/>
                <w:szCs w:val="18"/>
              </w:rPr>
              <w:t xml:space="preserve"> обязательств в ф. 0503128 не соответствует данным Сведений ф. 0503175 – </w:t>
            </w:r>
            <w:r>
              <w:rPr>
                <w:sz w:val="18"/>
                <w:szCs w:val="18"/>
              </w:rPr>
              <w:t>требует пояснений</w:t>
            </w:r>
          </w:p>
        </w:tc>
        <w:tc>
          <w:tcPr>
            <w:tcW w:w="567" w:type="dxa"/>
            <w:tcBorders>
              <w:top w:val="single" w:sz="4" w:space="0" w:color="000000"/>
              <w:left w:val="single" w:sz="4" w:space="0" w:color="000000"/>
              <w:bottom w:val="single" w:sz="4" w:space="0" w:color="000000"/>
              <w:right w:val="single" w:sz="4" w:space="0" w:color="000000"/>
            </w:tcBorders>
          </w:tcPr>
          <w:p w:rsidR="00E44D7B" w:rsidRPr="00A1781D" w:rsidRDefault="00E44D7B" w:rsidP="00CA32CD">
            <w:pPr>
              <w:snapToGrid w:val="0"/>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E44D7B" w:rsidRDefault="0005533D" w:rsidP="00CA32CD">
            <w:pPr>
              <w:snapToGrid w:val="0"/>
              <w:rPr>
                <w:sz w:val="18"/>
                <w:szCs w:val="18"/>
              </w:rPr>
            </w:pPr>
            <w:r>
              <w:rPr>
                <w:sz w:val="18"/>
                <w:szCs w:val="18"/>
              </w:rPr>
              <w:t>ГРБС, РБС, ПБС</w:t>
            </w:r>
          </w:p>
        </w:tc>
      </w:tr>
      <w:tr w:rsidR="00DC1EFF" w:rsidRPr="000D5A88"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469</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 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RDefault="002E58DD"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sidRPr="00092824">
              <w:rPr>
                <w:rFonts w:ascii="Times New Roman" w:hAnsi="Times New Roman" w:cs="Times New Roman"/>
                <w:sz w:val="18"/>
                <w:szCs w:val="18"/>
              </w:rPr>
              <w:t>0503</w:t>
            </w:r>
            <w:r>
              <w:rPr>
                <w:rFonts w:ascii="Times New Roman" w:hAnsi="Times New Roman" w:cs="Times New Roman"/>
                <w:sz w:val="18"/>
                <w:szCs w:val="18"/>
              </w:rPr>
              <w:t>1</w:t>
            </w:r>
            <w:r w:rsidRPr="00092824">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071</w:t>
            </w:r>
            <w:r w:rsidR="00950781">
              <w:rPr>
                <w:rFonts w:ascii="Times New Roman" w:hAnsi="Times New Roman" w:cs="Times New Roman"/>
                <w:sz w:val="18"/>
                <w:szCs w:val="18"/>
              </w:rPr>
              <w:t xml:space="preserve"> </w:t>
            </w:r>
            <w:r w:rsidR="002E58DD">
              <w:rPr>
                <w:rFonts w:ascii="Times New Roman" w:hAnsi="Times New Roman" w:cs="Times New Roman"/>
                <w:sz w:val="18"/>
                <w:szCs w:val="18"/>
              </w:rPr>
              <w:t>+</w:t>
            </w:r>
            <w:r w:rsidR="00950781">
              <w:rPr>
                <w:rFonts w:ascii="Times New Roman" w:hAnsi="Times New Roman" w:cs="Times New Roman"/>
                <w:sz w:val="18"/>
                <w:szCs w:val="18"/>
              </w:rPr>
              <w:t xml:space="preserve"> </w:t>
            </w:r>
            <w:r w:rsidR="002E58DD">
              <w:rPr>
                <w:rFonts w:ascii="Times New Roman" w:hAnsi="Times New Roman" w:cs="Times New Roman"/>
                <w:sz w:val="18"/>
                <w:szCs w:val="18"/>
              </w:rPr>
              <w:t>561</w:t>
            </w:r>
            <w:r w:rsidR="00950781">
              <w:rPr>
                <w:rFonts w:ascii="Times New Roman" w:hAnsi="Times New Roman" w:cs="Times New Roman"/>
                <w:sz w:val="18"/>
                <w:szCs w:val="18"/>
              </w:rPr>
              <w:t xml:space="preserve"> </w:t>
            </w:r>
            <w:r w:rsidR="002E58DD">
              <w:rPr>
                <w:rFonts w:ascii="Times New Roman" w:hAnsi="Times New Roman" w:cs="Times New Roman"/>
                <w:sz w:val="18"/>
                <w:szCs w:val="18"/>
              </w:rPr>
              <w:t>+</w:t>
            </w:r>
            <w:r w:rsidR="00950781">
              <w:rPr>
                <w:rFonts w:ascii="Times New Roman" w:hAnsi="Times New Roman" w:cs="Times New Roman"/>
                <w:sz w:val="18"/>
                <w:szCs w:val="18"/>
              </w:rPr>
              <w:t xml:space="preserve"> </w:t>
            </w:r>
            <w:r w:rsidR="002E58DD">
              <w:rPr>
                <w:rFonts w:ascii="Times New Roman" w:hAnsi="Times New Roman" w:cs="Times New Roman"/>
                <w:sz w:val="18"/>
                <w:szCs w:val="18"/>
              </w:rPr>
              <w:t>075</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033721">
            <w:pPr>
              <w:pStyle w:val="ConsPlusCell"/>
              <w:snapToGrid w:val="0"/>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0"/>
              <w:left w:val="single" w:sz="4" w:space="0" w:color="000000"/>
              <w:bottom w:val="single" w:sz="4" w:space="0" w:color="000000"/>
            </w:tcBorders>
            <w:shd w:val="clear" w:color="auto" w:fill="auto"/>
          </w:tcPr>
          <w:p w:rsidR="00DC1EFF" w:rsidRPr="00607F62" w:rsidRDefault="00DC1EFF" w:rsidP="00033721">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RDefault="00DC1EFF" w:rsidP="00033721">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033721">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582106">
            <w:pPr>
              <w:snapToGrid w:val="0"/>
              <w:rPr>
                <w:rFonts w:eastAsia="Arial"/>
                <w:sz w:val="18"/>
                <w:szCs w:val="18"/>
              </w:rPr>
            </w:pPr>
            <w:r w:rsidRPr="007A5AEC">
              <w:rPr>
                <w:rFonts w:eastAsia="Arial"/>
                <w:sz w:val="18"/>
                <w:szCs w:val="18"/>
              </w:rPr>
              <w:t xml:space="preserve">Показатель </w:t>
            </w:r>
            <w:r w:rsidR="00582106">
              <w:rPr>
                <w:rFonts w:eastAsia="Arial"/>
                <w:sz w:val="18"/>
                <w:szCs w:val="18"/>
              </w:rPr>
              <w:t xml:space="preserve">остатка вложений </w:t>
            </w:r>
            <w:r w:rsidR="00A96930">
              <w:rPr>
                <w:rFonts w:eastAsia="Arial"/>
                <w:sz w:val="18"/>
                <w:szCs w:val="18"/>
              </w:rPr>
              <w:t xml:space="preserve">в недвижимое имущество </w:t>
            </w:r>
            <w:r w:rsidRPr="007A5AEC">
              <w:rPr>
                <w:rFonts w:eastAsia="Arial"/>
                <w:sz w:val="18"/>
                <w:szCs w:val="18"/>
              </w:rPr>
              <w:t xml:space="preserve">на начало года в Сведениях ф. 0503190 не соответствует данным Сведений ф. 0503168 </w:t>
            </w:r>
            <w:r w:rsidR="00950781">
              <w:rPr>
                <w:sz w:val="18"/>
                <w:szCs w:val="18"/>
              </w:rPr>
              <w:t>–</w:t>
            </w:r>
            <w:r w:rsidRPr="007A5AEC">
              <w:rPr>
                <w:rFonts w:eastAsia="Arial"/>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033721">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033721">
            <w:pPr>
              <w:snapToGrid w:val="0"/>
              <w:rPr>
                <w:rFonts w:eastAsia="Arial"/>
                <w:sz w:val="18"/>
                <w:szCs w:val="18"/>
              </w:rPr>
            </w:pPr>
          </w:p>
        </w:tc>
      </w:tr>
      <w:tr w:rsidR="00DC1EFF" w:rsidRPr="00A9655A"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Del="00DB5CC7"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470</w:t>
            </w:r>
          </w:p>
        </w:tc>
        <w:tc>
          <w:tcPr>
            <w:tcW w:w="36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766" w:type="dxa"/>
            <w:tcBorders>
              <w:top w:val="single" w:sz="4" w:space="0" w:color="000000"/>
              <w:left w:val="single" w:sz="4" w:space="0" w:color="000000"/>
              <w:bottom w:val="single" w:sz="4" w:space="0" w:color="000000"/>
            </w:tcBorders>
            <w:shd w:val="clear" w:color="auto" w:fill="auto"/>
          </w:tcPr>
          <w:p w:rsidR="00DC1EFF" w:rsidRPr="00607F62" w:rsidDel="00DB5CC7" w:rsidRDefault="002E58DD"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20</w:t>
            </w:r>
          </w:p>
        </w:tc>
        <w:tc>
          <w:tcPr>
            <w:tcW w:w="36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607F62" w:rsidDel="00DB5CC7" w:rsidRDefault="00DC1EFF" w:rsidP="003E2AA4">
            <w:pPr>
              <w:pStyle w:val="ConsPlusCell"/>
              <w:snapToGrid w:val="0"/>
              <w:rPr>
                <w:rFonts w:ascii="Times New Roman" w:hAnsi="Times New Roman" w:cs="Times New Roman"/>
                <w:sz w:val="18"/>
                <w:szCs w:val="18"/>
              </w:rPr>
            </w:pPr>
            <w:r w:rsidRPr="007A5AEC">
              <w:rPr>
                <w:rFonts w:ascii="Times New Roman" w:hAnsi="Times New Roman" w:cs="Times New Roman"/>
                <w:sz w:val="18"/>
                <w:szCs w:val="18"/>
              </w:rPr>
              <w:t>0503</w:t>
            </w:r>
            <w:r>
              <w:rPr>
                <w:rFonts w:ascii="Times New Roman" w:hAnsi="Times New Roman" w:cs="Times New Roman"/>
                <w:sz w:val="18"/>
                <w:szCs w:val="18"/>
              </w:rPr>
              <w:t>1</w:t>
            </w:r>
            <w:r w:rsidRPr="007A5AEC">
              <w:rPr>
                <w:rFonts w:ascii="Times New Roman" w:hAnsi="Times New Roman" w:cs="Times New Roman"/>
                <w:sz w:val="18"/>
                <w:szCs w:val="18"/>
              </w:rPr>
              <w:t>68</w:t>
            </w:r>
          </w:p>
        </w:tc>
        <w:tc>
          <w:tcPr>
            <w:tcW w:w="1276" w:type="dxa"/>
            <w:tcBorders>
              <w:top w:val="single" w:sz="4" w:space="0" w:color="000000"/>
              <w:left w:val="single" w:sz="4" w:space="0" w:color="000000"/>
              <w:bottom w:val="single" w:sz="4" w:space="0" w:color="000000"/>
            </w:tcBorders>
            <w:shd w:val="clear" w:color="auto" w:fill="auto"/>
          </w:tcPr>
          <w:p w:rsidR="00DC1EFF" w:rsidRPr="00607F62"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071</w:t>
            </w:r>
            <w:r w:rsidR="00950781">
              <w:rPr>
                <w:rFonts w:ascii="Times New Roman" w:hAnsi="Times New Roman" w:cs="Times New Roman"/>
                <w:sz w:val="18"/>
                <w:szCs w:val="18"/>
              </w:rPr>
              <w:t xml:space="preserve"> </w:t>
            </w:r>
            <w:r w:rsidR="002E58DD">
              <w:rPr>
                <w:rFonts w:ascii="Times New Roman" w:hAnsi="Times New Roman" w:cs="Times New Roman"/>
                <w:sz w:val="18"/>
                <w:szCs w:val="18"/>
              </w:rPr>
              <w:t>+</w:t>
            </w:r>
            <w:r w:rsidR="00950781">
              <w:rPr>
                <w:rFonts w:ascii="Times New Roman" w:hAnsi="Times New Roman" w:cs="Times New Roman"/>
                <w:sz w:val="18"/>
                <w:szCs w:val="18"/>
              </w:rPr>
              <w:t xml:space="preserve"> </w:t>
            </w:r>
            <w:r w:rsidR="002E58DD">
              <w:rPr>
                <w:rFonts w:ascii="Times New Roman" w:hAnsi="Times New Roman" w:cs="Times New Roman"/>
                <w:sz w:val="18"/>
                <w:szCs w:val="18"/>
              </w:rPr>
              <w:t>561</w:t>
            </w:r>
            <w:r w:rsidR="00950781">
              <w:rPr>
                <w:rFonts w:ascii="Times New Roman" w:hAnsi="Times New Roman" w:cs="Times New Roman"/>
                <w:sz w:val="18"/>
                <w:szCs w:val="18"/>
              </w:rPr>
              <w:t xml:space="preserve"> </w:t>
            </w:r>
            <w:r w:rsidR="002E58DD">
              <w:rPr>
                <w:rFonts w:ascii="Times New Roman" w:hAnsi="Times New Roman" w:cs="Times New Roman"/>
                <w:sz w:val="18"/>
                <w:szCs w:val="18"/>
              </w:rPr>
              <w:t>+</w:t>
            </w:r>
            <w:r w:rsidR="00950781">
              <w:rPr>
                <w:rFonts w:ascii="Times New Roman" w:hAnsi="Times New Roman" w:cs="Times New Roman"/>
                <w:sz w:val="18"/>
                <w:szCs w:val="18"/>
              </w:rPr>
              <w:t xml:space="preserve"> </w:t>
            </w:r>
            <w:r w:rsidR="002E58DD">
              <w:rPr>
                <w:rFonts w:ascii="Times New Roman" w:hAnsi="Times New Roman" w:cs="Times New Roman"/>
                <w:sz w:val="18"/>
                <w:szCs w:val="18"/>
              </w:rPr>
              <w:t>075</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Del="00DB5CC7"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567" w:type="dxa"/>
            <w:tcBorders>
              <w:top w:val="single" w:sz="4" w:space="0" w:color="000000"/>
              <w:left w:val="single" w:sz="4" w:space="0" w:color="000000"/>
              <w:bottom w:val="single" w:sz="4" w:space="0" w:color="000000"/>
            </w:tcBorders>
            <w:shd w:val="clear" w:color="auto" w:fill="auto"/>
          </w:tcPr>
          <w:p w:rsidR="00DC1EFF" w:rsidRPr="00607F62" w:rsidDel="00DB5CC7" w:rsidRDefault="00DC1EFF" w:rsidP="007908B5">
            <w:pPr>
              <w:pStyle w:val="ConsPlusCell"/>
              <w:snapToGrid w:val="0"/>
              <w:rPr>
                <w:rFonts w:ascii="Times New Roman" w:hAnsi="Times New Roman" w:cs="Times New Roman"/>
                <w:sz w:val="18"/>
                <w:szCs w:val="18"/>
              </w:rPr>
            </w:pPr>
          </w:p>
        </w:tc>
        <w:tc>
          <w:tcPr>
            <w:tcW w:w="521"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845" w:type="dxa"/>
            <w:gridSpan w:val="2"/>
            <w:tcBorders>
              <w:top w:val="single" w:sz="4" w:space="0" w:color="000000"/>
              <w:left w:val="single" w:sz="4" w:space="0" w:color="000000"/>
              <w:bottom w:val="single" w:sz="4" w:space="0" w:color="000000"/>
              <w:right w:val="single" w:sz="4" w:space="0" w:color="000000"/>
            </w:tcBorders>
            <w:shd w:val="clear" w:color="auto" w:fill="auto"/>
          </w:tcPr>
          <w:p w:rsidR="00DC1EFF" w:rsidRPr="007A5AEC" w:rsidRDefault="00DC1EFF" w:rsidP="007908B5">
            <w:pPr>
              <w:snapToGrid w:val="0"/>
              <w:rPr>
                <w:rFonts w:eastAsia="Arial"/>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7908B5">
            <w:pPr>
              <w:snapToGrid w:val="0"/>
              <w:rPr>
                <w:rFonts w:eastAsia="Arial"/>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A5AEC" w:rsidDel="00DB5CC7" w:rsidRDefault="00DC1EFF" w:rsidP="00582106">
            <w:pPr>
              <w:snapToGrid w:val="0"/>
              <w:rPr>
                <w:rFonts w:eastAsia="Arial"/>
                <w:sz w:val="18"/>
                <w:szCs w:val="18"/>
              </w:rPr>
            </w:pPr>
            <w:r w:rsidRPr="007A5AEC">
              <w:rPr>
                <w:rFonts w:eastAsia="Arial"/>
                <w:sz w:val="18"/>
                <w:szCs w:val="18"/>
              </w:rPr>
              <w:t xml:space="preserve">Показатель </w:t>
            </w:r>
            <w:r w:rsidR="00582106">
              <w:rPr>
                <w:rFonts w:eastAsia="Arial"/>
                <w:sz w:val="18"/>
                <w:szCs w:val="18"/>
              </w:rPr>
              <w:t>остатка</w:t>
            </w:r>
            <w:r w:rsidRPr="007A5AEC">
              <w:rPr>
                <w:rFonts w:eastAsia="Arial"/>
                <w:sz w:val="18"/>
                <w:szCs w:val="18"/>
              </w:rPr>
              <w:t xml:space="preserve"> </w:t>
            </w:r>
            <w:r w:rsidR="00582106">
              <w:rPr>
                <w:rFonts w:eastAsia="Arial"/>
                <w:sz w:val="18"/>
                <w:szCs w:val="18"/>
              </w:rPr>
              <w:t xml:space="preserve">вложений </w:t>
            </w:r>
            <w:r w:rsidR="00A96930">
              <w:rPr>
                <w:rFonts w:eastAsia="Arial"/>
                <w:sz w:val="18"/>
                <w:szCs w:val="18"/>
              </w:rPr>
              <w:t>в недвижимое имущество</w:t>
            </w:r>
            <w:r w:rsidR="00A96930" w:rsidRPr="007A5AEC">
              <w:rPr>
                <w:rFonts w:eastAsia="Arial"/>
                <w:sz w:val="18"/>
                <w:szCs w:val="18"/>
              </w:rPr>
              <w:t xml:space="preserve"> </w:t>
            </w:r>
            <w:r w:rsidRPr="007A5AEC">
              <w:rPr>
                <w:rFonts w:eastAsia="Arial"/>
                <w:sz w:val="18"/>
                <w:szCs w:val="18"/>
              </w:rPr>
              <w:t xml:space="preserve">на </w:t>
            </w:r>
            <w:r>
              <w:rPr>
                <w:rFonts w:eastAsia="Arial"/>
                <w:sz w:val="18"/>
                <w:szCs w:val="18"/>
              </w:rPr>
              <w:t>конец</w:t>
            </w:r>
            <w:r w:rsidRPr="007A5AEC">
              <w:rPr>
                <w:rFonts w:eastAsia="Arial"/>
                <w:sz w:val="18"/>
                <w:szCs w:val="18"/>
              </w:rPr>
              <w:t xml:space="preserve"> года в Сведениях ф. 0503190 не соответствует данным Сведений ф. 0503168 </w:t>
            </w:r>
            <w:r w:rsidR="00950781">
              <w:rPr>
                <w:sz w:val="18"/>
                <w:szCs w:val="18"/>
              </w:rPr>
              <w:t>–</w:t>
            </w:r>
            <w:r w:rsidRPr="007A5AEC">
              <w:rPr>
                <w:rFonts w:eastAsia="Arial"/>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7A5AEC" w:rsidRDefault="00DC1EFF" w:rsidP="003E2AA4">
            <w:pPr>
              <w:snapToGrid w:val="0"/>
              <w:rPr>
                <w:rFonts w:eastAsia="Arial"/>
                <w:sz w:val="18"/>
                <w:szCs w:val="18"/>
              </w:rPr>
            </w:pPr>
            <w:r>
              <w:rPr>
                <w:rFonts w:eastAsia="Arial"/>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3E2AA4">
            <w:pPr>
              <w:snapToGrid w:val="0"/>
              <w:rPr>
                <w:rFonts w:eastAsia="Arial"/>
                <w:sz w:val="18"/>
                <w:szCs w:val="18"/>
              </w:rPr>
            </w:pPr>
          </w:p>
        </w:tc>
      </w:tr>
      <w:tr w:rsidR="00DC1EFF" w:rsidRPr="00A1781D" w:rsidTr="0070347E">
        <w:trPr>
          <w:cantSplit/>
          <w:trHeight w:val="274"/>
        </w:trPr>
        <w:tc>
          <w:tcPr>
            <w:tcW w:w="14117" w:type="dxa"/>
            <w:gridSpan w:val="19"/>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352E28">
            <w:pPr>
              <w:rPr>
                <w:sz w:val="18"/>
                <w:szCs w:val="18"/>
              </w:rPr>
            </w:pPr>
            <w:r>
              <w:rPr>
                <w:sz w:val="16"/>
                <w:szCs w:val="16"/>
              </w:rPr>
              <w:t>К</w:t>
            </w:r>
            <w:r w:rsidRPr="00DE4722">
              <w:rPr>
                <w:rStyle w:val="a5"/>
                <w:color w:val="000000"/>
                <w:sz w:val="16"/>
                <w:szCs w:val="16"/>
                <w:u w:val="none"/>
              </w:rPr>
              <w:t xml:space="preserve">онтрольные соотношения для </w:t>
            </w:r>
            <w:proofErr w:type="spellStart"/>
            <w:r w:rsidRPr="00DE4722">
              <w:rPr>
                <w:rStyle w:val="a5"/>
                <w:color w:val="000000"/>
                <w:sz w:val="16"/>
                <w:szCs w:val="16"/>
                <w:u w:val="none"/>
              </w:rPr>
              <w:t>междокументного</w:t>
            </w:r>
            <w:proofErr w:type="spellEnd"/>
            <w:r w:rsidRPr="00DE4722">
              <w:rPr>
                <w:rStyle w:val="a5"/>
                <w:color w:val="000000"/>
                <w:sz w:val="16"/>
                <w:szCs w:val="16"/>
                <w:u w:val="none"/>
              </w:rPr>
              <w:t xml:space="preserve"> контроля </w:t>
            </w:r>
            <w:r>
              <w:rPr>
                <w:rStyle w:val="a5"/>
                <w:color w:val="000000"/>
                <w:sz w:val="16"/>
                <w:szCs w:val="16"/>
                <w:u w:val="none"/>
              </w:rPr>
              <w:t>показателей Баланса</w:t>
            </w:r>
            <w:r w:rsidRPr="00DE4722">
              <w:rPr>
                <w:rStyle w:val="a5"/>
                <w:color w:val="000000"/>
                <w:sz w:val="16"/>
                <w:szCs w:val="16"/>
                <w:u w:val="none"/>
              </w:rPr>
              <w:t xml:space="preserve"> ф. 0503230 идентичны Балансу ф. 0503130</w:t>
            </w:r>
            <w:r>
              <w:rPr>
                <w:rStyle w:val="a5"/>
                <w:color w:val="000000"/>
                <w:sz w:val="16"/>
                <w:szCs w:val="16"/>
                <w:u w:val="none"/>
              </w:rPr>
              <w:t xml:space="preserve"> по следующим </w:t>
            </w:r>
            <w:r w:rsidRPr="00175081">
              <w:rPr>
                <w:sz w:val="18"/>
                <w:szCs w:val="18"/>
              </w:rPr>
              <w:t>№ п/п новая ред.</w:t>
            </w:r>
            <w:r>
              <w:rPr>
                <w:sz w:val="18"/>
                <w:szCs w:val="18"/>
              </w:rPr>
              <w:t>: 50-68, 72-74, 78, 80, 81.1, 135-151, 153, 154-155.6, 159, 212, 273-292</w:t>
            </w:r>
            <w:r>
              <w:rPr>
                <w:rStyle w:val="a5"/>
                <w:color w:val="000000"/>
                <w:sz w:val="16"/>
                <w:szCs w:val="16"/>
                <w:u w:val="none"/>
              </w:rPr>
              <w:t xml:space="preserve"> с учетом следующих особенностей</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B372D">
            <w:pPr>
              <w:rPr>
                <w:sz w:val="16"/>
                <w:szCs w:val="16"/>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473</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w:t>
            </w:r>
            <w:r w:rsidR="00950781">
              <w:rPr>
                <w:rFonts w:ascii="Times New Roman" w:hAnsi="Times New Roman" w:cs="Times New Roman"/>
                <w:sz w:val="18"/>
                <w:szCs w:val="18"/>
              </w:rPr>
              <w:t xml:space="preserve"> – </w:t>
            </w:r>
            <w:r w:rsidRPr="00175081">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tcPr>
          <w:p w:rsidR="00DC1EFF" w:rsidRPr="00A1781D" w:rsidRDefault="00DC1EFF" w:rsidP="00950781">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rPr>
                <w:sz w:val="18"/>
                <w:szCs w:val="18"/>
              </w:rPr>
            </w:pPr>
            <w:r w:rsidRPr="00175081">
              <w:rPr>
                <w:sz w:val="18"/>
                <w:szCs w:val="18"/>
              </w:rPr>
              <w:t xml:space="preserve">Сумма </w:t>
            </w:r>
            <w:r>
              <w:rPr>
                <w:sz w:val="18"/>
                <w:szCs w:val="18"/>
              </w:rPr>
              <w:t>доходов текущего года ф.05032</w:t>
            </w:r>
            <w:r w:rsidRPr="00175081">
              <w:rPr>
                <w:sz w:val="18"/>
                <w:szCs w:val="18"/>
              </w:rPr>
              <w:t xml:space="preserve">30 не соответствует идентичному показателю в ф. 0503121 </w:t>
            </w:r>
            <w:r w:rsidR="00950781">
              <w:rPr>
                <w:sz w:val="18"/>
                <w:szCs w:val="18"/>
              </w:rPr>
              <w:t xml:space="preserve">– </w:t>
            </w:r>
            <w:r w:rsidRPr="00175081">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571</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pStyle w:val="ConsPlusCell"/>
              <w:snapToGrid w:val="0"/>
              <w:rPr>
                <w:rFonts w:ascii="Times New Roman" w:hAnsi="Times New Roman" w:cs="Times New Roman"/>
                <w:sz w:val="18"/>
                <w:szCs w:val="18"/>
              </w:rPr>
            </w:pPr>
            <w:r>
              <w:rPr>
                <w:rFonts w:ascii="Times New Roman" w:hAnsi="Times New Roman" w:cs="Times New Roman"/>
                <w:sz w:val="18"/>
                <w:szCs w:val="18"/>
              </w:rPr>
              <w:t>7</w:t>
            </w:r>
            <w:r w:rsidR="00950781">
              <w:rPr>
                <w:rFonts w:ascii="Times New Roman" w:hAnsi="Times New Roman" w:cs="Times New Roman"/>
                <w:sz w:val="18"/>
                <w:szCs w:val="18"/>
              </w:rPr>
              <w:t xml:space="preserve"> – </w:t>
            </w:r>
            <w:r>
              <w:rPr>
                <w:rFonts w:ascii="Times New Roman" w:hAnsi="Times New Roman" w:cs="Times New Roman"/>
                <w:sz w:val="18"/>
                <w:szCs w:val="18"/>
              </w:rPr>
              <w:t>4</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w:t>
            </w:r>
            <w:r w:rsidRPr="00175081">
              <w:rPr>
                <w:rFonts w:ascii="Times New Roman" w:hAnsi="Times New Roman" w:cs="Times New Roman"/>
                <w:sz w:val="18"/>
                <w:szCs w:val="18"/>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rPr>
                <w:sz w:val="18"/>
                <w:szCs w:val="18"/>
              </w:rPr>
            </w:pPr>
            <w:r w:rsidRPr="00175081">
              <w:rPr>
                <w:sz w:val="18"/>
                <w:szCs w:val="18"/>
              </w:rPr>
              <w:t xml:space="preserve">Сумма доходов </w:t>
            </w:r>
            <w:r>
              <w:rPr>
                <w:sz w:val="18"/>
                <w:szCs w:val="18"/>
              </w:rPr>
              <w:t xml:space="preserve">текущего года </w:t>
            </w:r>
            <w:r w:rsidRPr="00175081">
              <w:rPr>
                <w:sz w:val="18"/>
                <w:szCs w:val="18"/>
              </w:rPr>
              <w:t>ф.0503</w:t>
            </w:r>
            <w:r>
              <w:rPr>
                <w:sz w:val="18"/>
                <w:szCs w:val="18"/>
              </w:rPr>
              <w:t>2</w:t>
            </w:r>
            <w:r w:rsidRPr="00175081">
              <w:rPr>
                <w:sz w:val="18"/>
                <w:szCs w:val="18"/>
              </w:rPr>
              <w:t xml:space="preserve">30 не соответствует идентичному показателю в ф. 0503121 </w:t>
            </w:r>
            <w:r w:rsidR="00950781">
              <w:rPr>
                <w:sz w:val="18"/>
                <w:szCs w:val="18"/>
              </w:rPr>
              <w:t xml:space="preserve">– </w:t>
            </w:r>
            <w:r w:rsidRPr="00175081">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475</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05032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6</w:t>
            </w:r>
            <w:r w:rsidR="00950781">
              <w:rPr>
                <w:rFonts w:ascii="Times New Roman" w:hAnsi="Times New Roman" w:cs="Times New Roman"/>
                <w:sz w:val="18"/>
                <w:szCs w:val="18"/>
              </w:rPr>
              <w:t xml:space="preserve"> – </w:t>
            </w:r>
            <w:r w:rsidRPr="00175081">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tcPr>
          <w:p w:rsidR="00DC1EFF" w:rsidRPr="00A1781D" w:rsidRDefault="00DC1EFF" w:rsidP="00950781">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r w:rsidR="009507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15</w:t>
            </w:r>
            <w:r w:rsidRPr="00175081">
              <w:rPr>
                <w:rFonts w:ascii="Times New Roman" w:hAnsi="Times New Roman" w:cs="Times New Roman"/>
                <w:sz w:val="18"/>
                <w:szCs w:val="18"/>
              </w:rPr>
              <w:t>0</w:t>
            </w:r>
            <w:r>
              <w:rPr>
                <w:rFonts w:ascii="Times New Roman" w:hAnsi="Times New Roman" w:cs="Times New Roman"/>
                <w:sz w:val="18"/>
                <w:szCs w:val="18"/>
              </w:rPr>
              <w:t xml:space="preserve"> +</w:t>
            </w:r>
            <w:r w:rsidR="00950781">
              <w:rPr>
                <w:rFonts w:ascii="Times New Roman" w:hAnsi="Times New Roman" w:cs="Times New Roman"/>
                <w:sz w:val="18"/>
                <w:szCs w:val="18"/>
              </w:rPr>
              <w:t xml:space="preserve"> </w:t>
            </w:r>
            <w:r>
              <w:rPr>
                <w:rFonts w:ascii="Times New Roman" w:hAnsi="Times New Roman" w:cs="Times New Roman"/>
                <w:sz w:val="18"/>
                <w:szCs w:val="18"/>
              </w:rPr>
              <w:t>302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 xml:space="preserve">4 </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ф.0503</w:t>
            </w:r>
            <w:r>
              <w:rPr>
                <w:sz w:val="18"/>
                <w:szCs w:val="18"/>
              </w:rPr>
              <w:t>2</w:t>
            </w:r>
            <w:r w:rsidRPr="00175081">
              <w:rPr>
                <w:sz w:val="18"/>
                <w:szCs w:val="18"/>
              </w:rPr>
              <w:t xml:space="preserve">30 не соответствует идентичному показателю в ф. 0503121 </w:t>
            </w:r>
            <w:r w:rsidR="00950781">
              <w:rPr>
                <w:sz w:val="18"/>
                <w:szCs w:val="18"/>
              </w:rPr>
              <w:t>–</w:t>
            </w:r>
            <w:r w:rsidRPr="00175081">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476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w:t>
            </w:r>
            <w:r>
              <w:rPr>
                <w:rFonts w:ascii="Times New Roman" w:hAnsi="Times New Roman" w:cs="Times New Roman"/>
                <w:sz w:val="18"/>
                <w:szCs w:val="18"/>
              </w:rPr>
              <w:t>2</w:t>
            </w:r>
            <w:r w:rsidRPr="00175081">
              <w:rPr>
                <w:rFonts w:ascii="Times New Roman" w:hAnsi="Times New Roman" w:cs="Times New Roman"/>
                <w:sz w:val="18"/>
                <w:szCs w:val="18"/>
              </w:rPr>
              <w:t>30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2F60D6">
            <w:pPr>
              <w:pStyle w:val="ConsPlusCell"/>
              <w:snapToGrid w:val="0"/>
              <w:rPr>
                <w:rFonts w:ascii="Times New Roman" w:hAnsi="Times New Roman" w:cs="Times New Roman"/>
                <w:sz w:val="18"/>
                <w:szCs w:val="18"/>
              </w:rPr>
            </w:pPr>
            <w:r>
              <w:rPr>
                <w:rFonts w:ascii="Times New Roman" w:hAnsi="Times New Roman" w:cs="Times New Roman"/>
                <w:sz w:val="18"/>
                <w:szCs w:val="18"/>
              </w:rPr>
              <w:t>572</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7-4</w:t>
            </w:r>
          </w:p>
        </w:tc>
        <w:tc>
          <w:tcPr>
            <w:tcW w:w="363" w:type="dxa"/>
            <w:tcBorders>
              <w:top w:val="single" w:sz="4" w:space="0" w:color="000000"/>
              <w:left w:val="single" w:sz="4" w:space="0" w:color="000000"/>
              <w:bottom w:val="single" w:sz="4" w:space="0" w:color="000000"/>
            </w:tcBorders>
          </w:tcPr>
          <w:p w:rsidR="00DC1EFF" w:rsidRPr="00A1781D" w:rsidRDefault="00DC1EFF" w:rsidP="00950781">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w:t>
            </w:r>
            <w:r w:rsidR="00950781">
              <w:rPr>
                <w:rFonts w:ascii="Times New Roman" w:hAnsi="Times New Roman" w:cs="Times New Roman"/>
                <w:sz w:val="18"/>
                <w:szCs w:val="18"/>
              </w:rPr>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175081">
              <w:rPr>
                <w:rFonts w:ascii="Times New Roman" w:hAnsi="Times New Roman" w:cs="Times New Roman"/>
                <w:sz w:val="18"/>
                <w:szCs w:val="18"/>
              </w:rPr>
              <w:t>0503121</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950781">
            <w:pPr>
              <w:pStyle w:val="ConsPlusCell"/>
              <w:snapToGrid w:val="0"/>
              <w:rPr>
                <w:rFonts w:ascii="Times New Roman" w:hAnsi="Times New Roman" w:cs="Times New Roman"/>
                <w:sz w:val="18"/>
                <w:szCs w:val="18"/>
              </w:rPr>
            </w:pPr>
            <w:r>
              <w:rPr>
                <w:rFonts w:ascii="Times New Roman" w:hAnsi="Times New Roman" w:cs="Times New Roman"/>
                <w:sz w:val="18"/>
                <w:szCs w:val="18"/>
              </w:rPr>
              <w:t>15</w:t>
            </w:r>
            <w:r w:rsidRPr="00175081">
              <w:rPr>
                <w:rFonts w:ascii="Times New Roman" w:hAnsi="Times New Roman" w:cs="Times New Roman"/>
                <w:sz w:val="18"/>
                <w:szCs w:val="18"/>
              </w:rPr>
              <w:t>0</w:t>
            </w:r>
            <w:r>
              <w:rPr>
                <w:rFonts w:ascii="Times New Roman" w:hAnsi="Times New Roman" w:cs="Times New Roman"/>
                <w:sz w:val="18"/>
                <w:szCs w:val="18"/>
              </w:rPr>
              <w:t xml:space="preserve"> +</w:t>
            </w:r>
            <w:r w:rsidR="00950781">
              <w:rPr>
                <w:rFonts w:ascii="Times New Roman" w:hAnsi="Times New Roman" w:cs="Times New Roman"/>
                <w:sz w:val="18"/>
                <w:szCs w:val="18"/>
              </w:rPr>
              <w:t xml:space="preserve"> </w:t>
            </w:r>
            <w:r>
              <w:rPr>
                <w:rFonts w:ascii="Times New Roman" w:hAnsi="Times New Roman" w:cs="Times New Roman"/>
                <w:sz w:val="18"/>
                <w:szCs w:val="18"/>
              </w:rPr>
              <w:t>302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rPr>
                <w:sz w:val="18"/>
                <w:szCs w:val="18"/>
              </w:rPr>
            </w:pPr>
            <w:r w:rsidRPr="00175081">
              <w:rPr>
                <w:sz w:val="18"/>
                <w:szCs w:val="18"/>
              </w:rPr>
              <w:t xml:space="preserve">Сумма расходов </w:t>
            </w:r>
            <w:r>
              <w:rPr>
                <w:sz w:val="18"/>
                <w:szCs w:val="18"/>
              </w:rPr>
              <w:t xml:space="preserve">текущего года </w:t>
            </w:r>
            <w:r w:rsidRPr="00175081">
              <w:rPr>
                <w:sz w:val="18"/>
                <w:szCs w:val="18"/>
              </w:rPr>
              <w:t>ф.0503</w:t>
            </w:r>
            <w:r>
              <w:rPr>
                <w:sz w:val="18"/>
                <w:szCs w:val="18"/>
              </w:rPr>
              <w:t>2</w:t>
            </w:r>
            <w:r w:rsidRPr="00175081">
              <w:rPr>
                <w:sz w:val="18"/>
                <w:szCs w:val="18"/>
              </w:rPr>
              <w:t xml:space="preserve">30 не соответствует идентичному показателю в ф. 0503121 </w:t>
            </w:r>
            <w:r w:rsidR="00950781">
              <w:rPr>
                <w:sz w:val="18"/>
                <w:szCs w:val="18"/>
              </w:rPr>
              <w:t xml:space="preserve">– </w:t>
            </w:r>
            <w:r w:rsidRPr="00175081">
              <w:rPr>
                <w:sz w:val="18"/>
                <w:szCs w:val="18"/>
              </w:rPr>
              <w:t>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175081" w:rsidRDefault="00DC1EFF" w:rsidP="002F60D6">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2F60D6">
            <w:pPr>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jc w:val="center"/>
              <w:rPr>
                <w:rFonts w:ascii="Times New Roman" w:hAnsi="Times New Roman" w:cs="Times New Roman"/>
                <w:sz w:val="18"/>
                <w:szCs w:val="18"/>
              </w:rPr>
            </w:pPr>
            <w:r w:rsidRPr="00A1781D">
              <w:rPr>
                <w:rFonts w:ascii="Times New Roman" w:hAnsi="Times New Roman" w:cs="Times New Roman"/>
                <w:sz w:val="18"/>
                <w:szCs w:val="18"/>
              </w:rPr>
              <w:t>486</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0503127 (ПРП600)</w:t>
            </w:r>
          </w:p>
        </w:tc>
        <w:tc>
          <w:tcPr>
            <w:tcW w:w="992"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Расходы бюджета - всего</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200</w:t>
            </w: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9</w:t>
            </w:r>
          </w:p>
        </w:tc>
        <w:tc>
          <w:tcPr>
            <w:tcW w:w="363"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0503167</w:t>
            </w:r>
          </w:p>
        </w:tc>
        <w:tc>
          <w:tcPr>
            <w:tcW w:w="1276"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Сумма показателей по графе 6</w:t>
            </w:r>
          </w:p>
        </w:tc>
        <w:tc>
          <w:tcPr>
            <w:tcW w:w="79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pStyle w:val="ConsPlusCell"/>
              <w:snapToGrid w:val="0"/>
              <w:rPr>
                <w:rFonts w:ascii="Times New Roman" w:hAnsi="Times New Roman" w:cs="Times New Roman"/>
                <w:sz w:val="18"/>
                <w:szCs w:val="18"/>
              </w:rPr>
            </w:pPr>
            <w:r w:rsidRPr="00A1781D">
              <w:rPr>
                <w:rFonts w:ascii="Times New Roman" w:hAnsi="Times New Roman" w:cs="Times New Roman"/>
                <w:sz w:val="18"/>
                <w:szCs w:val="18"/>
              </w:rPr>
              <w:t>6</w:t>
            </w:r>
          </w:p>
        </w:tc>
        <w:tc>
          <w:tcPr>
            <w:tcW w:w="567" w:type="dxa"/>
            <w:tcBorders>
              <w:top w:val="single" w:sz="4" w:space="0" w:color="000000"/>
              <w:left w:val="single" w:sz="4" w:space="0" w:color="000000"/>
              <w:bottom w:val="single" w:sz="4" w:space="0" w:color="000000"/>
            </w:tcBorders>
          </w:tcPr>
          <w:p w:rsidR="00DC1EFF" w:rsidRPr="00A1781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A1781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7908B5">
            <w:pPr>
              <w:rPr>
                <w:sz w:val="18"/>
                <w:szCs w:val="18"/>
              </w:rPr>
            </w:pPr>
            <w:r w:rsidRPr="00A1781D">
              <w:rPr>
                <w:sz w:val="18"/>
                <w:szCs w:val="18"/>
              </w:rPr>
              <w:t>Показатели по расходам в Отчете ф. 0503127 (ПРП600)</w:t>
            </w:r>
            <w:r w:rsidR="00950781">
              <w:rPr>
                <w:sz w:val="18"/>
                <w:szCs w:val="18"/>
              </w:rPr>
              <w:t xml:space="preserve"> </w:t>
            </w:r>
            <w:r w:rsidRPr="00A1781D">
              <w:rPr>
                <w:sz w:val="18"/>
                <w:szCs w:val="18"/>
              </w:rPr>
              <w:t>не соответствуют данным в Сведениях ф. 0503167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7908B5">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DC1EFF" w:rsidRPr="0075425D" w:rsidRDefault="00DC1EFF" w:rsidP="007908B5">
            <w:pPr>
              <w:pStyle w:val="ConsPlusCell"/>
              <w:snapToGrid w:val="0"/>
              <w:jc w:val="center"/>
              <w:rPr>
                <w:rFonts w:ascii="Times New Roman" w:hAnsi="Times New Roman" w:cs="Times New Roman"/>
                <w:sz w:val="18"/>
                <w:szCs w:val="18"/>
              </w:rPr>
            </w:pPr>
            <w:r w:rsidRPr="0075425D">
              <w:rPr>
                <w:rFonts w:ascii="Times New Roman" w:hAnsi="Times New Roman" w:cs="Times New Roman"/>
                <w:sz w:val="18"/>
                <w:szCs w:val="18"/>
              </w:rPr>
              <w:t>487</w:t>
            </w:r>
          </w:p>
        </w:tc>
        <w:tc>
          <w:tcPr>
            <w:tcW w:w="363" w:type="dxa"/>
            <w:tcBorders>
              <w:top w:val="single" w:sz="4" w:space="0" w:color="000000"/>
              <w:left w:val="single" w:sz="4" w:space="0" w:color="000000"/>
              <w:bottom w:val="single" w:sz="4" w:space="0" w:color="000000"/>
            </w:tcBorders>
          </w:tcPr>
          <w:p w:rsidR="00DC1EFF" w:rsidRPr="0075425D" w:rsidRDefault="00DC1EFF" w:rsidP="007908B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DC1EFF" w:rsidRPr="0075425D" w:rsidRDefault="00DC1EFF" w:rsidP="007908B5">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tcPr>
          <w:p w:rsidR="00DC1EFF" w:rsidRPr="0075425D" w:rsidRDefault="00DC1EFF" w:rsidP="007908B5">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Объект текущего отчетного периода:</w:t>
            </w:r>
          </w:p>
          <w:p w:rsidR="00DC1EFF" w:rsidRPr="0075425D" w:rsidRDefault="00DC1EFF" w:rsidP="0075425D">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ИНН гр.</w:t>
            </w:r>
            <w:r w:rsidR="0075425D" w:rsidRPr="0075425D">
              <w:rPr>
                <w:rFonts w:ascii="Times New Roman" w:hAnsi="Times New Roman" w:cs="Times New Roman"/>
                <w:sz w:val="18"/>
                <w:szCs w:val="18"/>
              </w:rPr>
              <w:t>2</w:t>
            </w:r>
            <w:r w:rsidRPr="0075425D">
              <w:rPr>
                <w:rFonts w:ascii="Times New Roman" w:hAnsi="Times New Roman" w:cs="Times New Roman"/>
                <w:sz w:val="18"/>
                <w:szCs w:val="18"/>
              </w:rPr>
              <w:t>, Учетный номер гр.</w:t>
            </w:r>
            <w:r w:rsidR="0075425D" w:rsidRPr="0075425D">
              <w:rPr>
                <w:rFonts w:ascii="Times New Roman" w:hAnsi="Times New Roman" w:cs="Times New Roman"/>
                <w:sz w:val="18"/>
                <w:szCs w:val="18"/>
              </w:rPr>
              <w:t>5</w:t>
            </w:r>
            <w:r w:rsidRPr="0075425D">
              <w:rPr>
                <w:rFonts w:ascii="Times New Roman" w:hAnsi="Times New Roman" w:cs="Times New Roman"/>
                <w:sz w:val="18"/>
                <w:szCs w:val="18"/>
              </w:rPr>
              <w:t xml:space="preserve">, </w:t>
            </w:r>
            <w:r w:rsidR="0075425D" w:rsidRPr="0075425D">
              <w:rPr>
                <w:rFonts w:ascii="Times New Roman" w:hAnsi="Times New Roman" w:cs="Times New Roman"/>
                <w:sz w:val="18"/>
                <w:szCs w:val="18"/>
              </w:rPr>
              <w:t>6</w:t>
            </w:r>
          </w:p>
        </w:tc>
        <w:tc>
          <w:tcPr>
            <w:tcW w:w="851" w:type="dxa"/>
            <w:gridSpan w:val="2"/>
            <w:tcBorders>
              <w:top w:val="single" w:sz="4" w:space="0" w:color="000000"/>
              <w:left w:val="single" w:sz="4" w:space="0" w:color="000000"/>
              <w:bottom w:val="single" w:sz="4" w:space="0" w:color="000000"/>
            </w:tcBorders>
            <w:shd w:val="clear" w:color="auto" w:fill="auto"/>
          </w:tcPr>
          <w:p w:rsidR="00DC1EFF" w:rsidRPr="0075425D" w:rsidRDefault="00DC1EFF" w:rsidP="007908B5">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DC1EFF" w:rsidRPr="0075425D" w:rsidRDefault="00DC1EFF" w:rsidP="007908B5">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tcPr>
          <w:p w:rsidR="00DC1EFF" w:rsidRPr="0075425D" w:rsidRDefault="00DC1EFF" w:rsidP="007908B5">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DC1EFF" w:rsidRPr="0075425D" w:rsidRDefault="00DC1EFF" w:rsidP="007908B5">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0503190 (прошлого года</w:t>
            </w:r>
            <w:r w:rsidR="004D1992">
              <w:t xml:space="preserve"> </w:t>
            </w:r>
            <w:r w:rsidR="004D1992" w:rsidRPr="004D1992">
              <w:rPr>
                <w:rFonts w:ascii="Times New Roman" w:hAnsi="Times New Roman" w:cs="Times New Roman"/>
                <w:sz w:val="18"/>
                <w:szCs w:val="18"/>
              </w:rPr>
              <w:t xml:space="preserve">при </w:t>
            </w:r>
            <w:proofErr w:type="gramStart"/>
            <w:r w:rsidR="004D1992" w:rsidRPr="004D1992">
              <w:rPr>
                <w:rFonts w:ascii="Times New Roman" w:hAnsi="Times New Roman" w:cs="Times New Roman"/>
                <w:sz w:val="18"/>
                <w:szCs w:val="18"/>
              </w:rPr>
              <w:t>за-</w:t>
            </w:r>
            <w:proofErr w:type="spellStart"/>
            <w:r w:rsidR="004D1992" w:rsidRPr="004D1992">
              <w:rPr>
                <w:rFonts w:ascii="Times New Roman" w:hAnsi="Times New Roman" w:cs="Times New Roman"/>
                <w:sz w:val="18"/>
                <w:szCs w:val="18"/>
              </w:rPr>
              <w:t>полнен</w:t>
            </w:r>
            <w:proofErr w:type="spellEnd"/>
            <w:proofErr w:type="gramEnd"/>
            <w:r w:rsidR="004D1992" w:rsidRPr="004D1992">
              <w:rPr>
                <w:rFonts w:ascii="Times New Roman" w:hAnsi="Times New Roman" w:cs="Times New Roman"/>
                <w:sz w:val="18"/>
                <w:szCs w:val="18"/>
              </w:rPr>
              <w:t>-ном ИНН гр. 2</w:t>
            </w:r>
            <w:r w:rsidRPr="0075425D">
              <w:rPr>
                <w:rFonts w:ascii="Times New Roman" w:hAnsi="Times New Roman" w:cs="Times New Roman"/>
                <w:sz w:val="18"/>
                <w:szCs w:val="18"/>
              </w:rPr>
              <w:t>)</w:t>
            </w:r>
          </w:p>
        </w:tc>
        <w:tc>
          <w:tcPr>
            <w:tcW w:w="1276" w:type="dxa"/>
            <w:tcBorders>
              <w:top w:val="single" w:sz="4" w:space="0" w:color="000000"/>
              <w:left w:val="single" w:sz="4" w:space="0" w:color="000000"/>
              <w:bottom w:val="single" w:sz="4" w:space="0" w:color="000000"/>
            </w:tcBorders>
          </w:tcPr>
          <w:p w:rsidR="00DC1EFF" w:rsidRPr="0075425D" w:rsidRDefault="00DC1EFF" w:rsidP="007908B5">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Объект прошлого отчетного периода:</w:t>
            </w:r>
          </w:p>
          <w:p w:rsidR="00DC1EFF" w:rsidRPr="0075425D" w:rsidRDefault="00DC1EFF" w:rsidP="007908B5">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ИНН гр.</w:t>
            </w:r>
            <w:r w:rsidR="007D5FF6">
              <w:rPr>
                <w:rFonts w:ascii="Times New Roman" w:hAnsi="Times New Roman" w:cs="Times New Roman"/>
                <w:sz w:val="18"/>
                <w:szCs w:val="18"/>
              </w:rPr>
              <w:t>2</w:t>
            </w:r>
            <w:r w:rsidRPr="0075425D">
              <w:rPr>
                <w:rFonts w:ascii="Times New Roman" w:hAnsi="Times New Roman" w:cs="Times New Roman"/>
                <w:sz w:val="18"/>
                <w:szCs w:val="18"/>
              </w:rPr>
              <w:t>, Учетный номер гр.</w:t>
            </w:r>
            <w:r w:rsidR="007D5FF6">
              <w:rPr>
                <w:rFonts w:ascii="Times New Roman" w:hAnsi="Times New Roman" w:cs="Times New Roman"/>
                <w:sz w:val="18"/>
                <w:szCs w:val="18"/>
              </w:rPr>
              <w:t>5</w:t>
            </w:r>
            <w:r w:rsidRPr="0075425D">
              <w:rPr>
                <w:rFonts w:ascii="Times New Roman" w:hAnsi="Times New Roman" w:cs="Times New Roman"/>
                <w:sz w:val="18"/>
                <w:szCs w:val="18"/>
              </w:rPr>
              <w:t xml:space="preserve">, </w:t>
            </w:r>
            <w:r w:rsidR="007D5FF6">
              <w:rPr>
                <w:rFonts w:ascii="Times New Roman" w:hAnsi="Times New Roman" w:cs="Times New Roman"/>
                <w:sz w:val="18"/>
                <w:szCs w:val="18"/>
              </w:rPr>
              <w:t>6</w:t>
            </w:r>
          </w:p>
        </w:tc>
        <w:tc>
          <w:tcPr>
            <w:tcW w:w="793" w:type="dxa"/>
            <w:tcBorders>
              <w:top w:val="single" w:sz="4" w:space="0" w:color="000000"/>
              <w:left w:val="single" w:sz="4" w:space="0" w:color="000000"/>
              <w:bottom w:val="single" w:sz="4" w:space="0" w:color="000000"/>
            </w:tcBorders>
            <w:shd w:val="clear" w:color="auto" w:fill="auto"/>
          </w:tcPr>
          <w:p w:rsidR="00DC1EFF" w:rsidRPr="0075425D" w:rsidRDefault="00DC1EFF" w:rsidP="007908B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1EFF" w:rsidRPr="0075425D" w:rsidRDefault="00DC1EFF" w:rsidP="007908B5">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20</w:t>
            </w:r>
          </w:p>
        </w:tc>
        <w:tc>
          <w:tcPr>
            <w:tcW w:w="567" w:type="dxa"/>
            <w:tcBorders>
              <w:top w:val="single" w:sz="4" w:space="0" w:color="000000"/>
              <w:left w:val="single" w:sz="4" w:space="0" w:color="000000"/>
              <w:bottom w:val="single" w:sz="4" w:space="0" w:color="000000"/>
            </w:tcBorders>
          </w:tcPr>
          <w:p w:rsidR="00DC1EFF" w:rsidRPr="0075425D" w:rsidRDefault="00DC1EFF" w:rsidP="007908B5">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DC1EFF" w:rsidRPr="0075425D" w:rsidRDefault="00DC1EFF" w:rsidP="007908B5">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DC1EFF" w:rsidRPr="0075425D" w:rsidRDefault="00DC1EFF" w:rsidP="007908B5">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DC1EFF" w:rsidRPr="0075425D" w:rsidRDefault="00DC1EFF" w:rsidP="007908B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75425D" w:rsidRDefault="00DC1EFF" w:rsidP="007908B5">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75425D" w:rsidRDefault="00DC1EFF" w:rsidP="00031313">
            <w:pPr>
              <w:rPr>
                <w:sz w:val="18"/>
                <w:szCs w:val="18"/>
              </w:rPr>
            </w:pPr>
            <w:r w:rsidRPr="0075425D">
              <w:rPr>
                <w:sz w:val="18"/>
                <w:szCs w:val="18"/>
              </w:rPr>
              <w:t>Сумма фактических расходов (в связке ИНН гр.</w:t>
            </w:r>
            <w:r w:rsidR="0075425D" w:rsidRPr="0075425D">
              <w:rPr>
                <w:sz w:val="18"/>
                <w:szCs w:val="18"/>
              </w:rPr>
              <w:t>2</w:t>
            </w:r>
            <w:r w:rsidRPr="0075425D">
              <w:rPr>
                <w:sz w:val="18"/>
                <w:szCs w:val="18"/>
              </w:rPr>
              <w:t>, учетный номер гр.</w:t>
            </w:r>
            <w:r w:rsidR="0075425D" w:rsidRPr="0075425D">
              <w:rPr>
                <w:sz w:val="18"/>
                <w:szCs w:val="18"/>
              </w:rPr>
              <w:t>5</w:t>
            </w:r>
            <w:r w:rsidRPr="0075425D">
              <w:rPr>
                <w:sz w:val="18"/>
                <w:szCs w:val="18"/>
              </w:rPr>
              <w:t xml:space="preserve">, </w:t>
            </w:r>
            <w:r w:rsidR="0075425D" w:rsidRPr="0075425D">
              <w:rPr>
                <w:sz w:val="18"/>
                <w:szCs w:val="18"/>
              </w:rPr>
              <w:t>6</w:t>
            </w:r>
            <w:r w:rsidRPr="0075425D">
              <w:rPr>
                <w:sz w:val="18"/>
                <w:szCs w:val="18"/>
              </w:rPr>
              <w:t>) на начало года не соответствует показателю предыдущего годового отчета (в связке ИНН гр.</w:t>
            </w:r>
            <w:r w:rsidR="007D5FF6">
              <w:rPr>
                <w:sz w:val="18"/>
                <w:szCs w:val="18"/>
              </w:rPr>
              <w:t>2</w:t>
            </w:r>
            <w:r w:rsidRPr="0075425D">
              <w:rPr>
                <w:sz w:val="18"/>
                <w:szCs w:val="18"/>
              </w:rPr>
              <w:t>, учетный номер гр.</w:t>
            </w:r>
            <w:r w:rsidR="007D5FF6">
              <w:rPr>
                <w:sz w:val="18"/>
                <w:szCs w:val="18"/>
              </w:rPr>
              <w:t>5</w:t>
            </w:r>
            <w:r w:rsidRPr="0075425D">
              <w:rPr>
                <w:sz w:val="18"/>
                <w:szCs w:val="18"/>
              </w:rPr>
              <w:t xml:space="preserve">, </w:t>
            </w:r>
            <w:r w:rsidR="007D5FF6">
              <w:rPr>
                <w:sz w:val="18"/>
                <w:szCs w:val="18"/>
              </w:rPr>
              <w:t>6</w:t>
            </w:r>
            <w:r w:rsidRPr="0075425D">
              <w:rPr>
                <w:sz w:val="18"/>
                <w:szCs w:val="18"/>
              </w:rPr>
              <w:t>)</w:t>
            </w:r>
            <w:r w:rsidR="00950781">
              <w:rPr>
                <w:sz w:val="18"/>
                <w:szCs w:val="18"/>
              </w:rPr>
              <w:t xml:space="preserve"> </w:t>
            </w:r>
            <w:r w:rsidRPr="0075425D">
              <w:rPr>
                <w:sz w:val="18"/>
                <w:szCs w:val="18"/>
              </w:rPr>
              <w:t>– требует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950781">
            <w:pPr>
              <w:rPr>
                <w:sz w:val="18"/>
                <w:szCs w:val="18"/>
              </w:rPr>
            </w:pPr>
            <w:r w:rsidRPr="0075425D">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7908B5">
            <w:pPr>
              <w:rPr>
                <w:sz w:val="18"/>
                <w:szCs w:val="18"/>
              </w:rPr>
            </w:pPr>
          </w:p>
        </w:tc>
      </w:tr>
      <w:tr w:rsidR="004D1992" w:rsidRPr="00A1781D" w:rsidTr="004D1992">
        <w:trPr>
          <w:cantSplit/>
          <w:trHeight w:val="840"/>
        </w:trPr>
        <w:tc>
          <w:tcPr>
            <w:tcW w:w="461" w:type="dxa"/>
            <w:tcBorders>
              <w:top w:val="single" w:sz="4" w:space="0" w:color="000000"/>
              <w:left w:val="single" w:sz="4" w:space="0" w:color="000000"/>
              <w:bottom w:val="single" w:sz="4" w:space="0" w:color="000000"/>
            </w:tcBorders>
            <w:shd w:val="clear" w:color="auto" w:fill="auto"/>
          </w:tcPr>
          <w:p w:rsidR="004D1992" w:rsidRPr="0075425D" w:rsidRDefault="004D1992" w:rsidP="00465817">
            <w:pPr>
              <w:pStyle w:val="ConsPlusCell"/>
              <w:snapToGrid w:val="0"/>
              <w:jc w:val="center"/>
              <w:rPr>
                <w:rFonts w:ascii="Times New Roman" w:hAnsi="Times New Roman" w:cs="Times New Roman"/>
                <w:sz w:val="18"/>
                <w:szCs w:val="18"/>
              </w:rPr>
            </w:pPr>
            <w:r w:rsidRPr="0075425D">
              <w:rPr>
                <w:rFonts w:ascii="Times New Roman" w:hAnsi="Times New Roman" w:cs="Times New Roman"/>
                <w:sz w:val="18"/>
                <w:szCs w:val="18"/>
              </w:rPr>
              <w:t>487</w:t>
            </w:r>
            <w:r>
              <w:rPr>
                <w:rFonts w:ascii="Times New Roman" w:hAnsi="Times New Roman" w:cs="Times New Roman"/>
                <w:sz w:val="18"/>
                <w:szCs w:val="18"/>
              </w:rPr>
              <w:t>.1</w:t>
            </w:r>
          </w:p>
        </w:tc>
        <w:tc>
          <w:tcPr>
            <w:tcW w:w="363"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Объект текущего отчетного периода:</w:t>
            </w:r>
          </w:p>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Учетный номер гр.5, 6</w:t>
            </w:r>
          </w:p>
        </w:tc>
        <w:tc>
          <w:tcPr>
            <w:tcW w:w="851" w:type="dxa"/>
            <w:gridSpan w:val="2"/>
            <w:tcBorders>
              <w:top w:val="single" w:sz="4" w:space="0" w:color="000000"/>
              <w:left w:val="single" w:sz="4" w:space="0" w:color="000000"/>
              <w:bottom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17</w:t>
            </w:r>
          </w:p>
        </w:tc>
        <w:tc>
          <w:tcPr>
            <w:tcW w:w="363"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0503190 (прошлого года</w:t>
            </w:r>
            <w:r>
              <w:t xml:space="preserve"> </w:t>
            </w:r>
            <w:r w:rsidRPr="004D1992">
              <w:rPr>
                <w:rFonts w:ascii="Times New Roman" w:hAnsi="Times New Roman" w:cs="Times New Roman"/>
                <w:sz w:val="18"/>
                <w:szCs w:val="18"/>
              </w:rPr>
              <w:t xml:space="preserve">при </w:t>
            </w:r>
            <w:proofErr w:type="spellStart"/>
            <w:r>
              <w:rPr>
                <w:rFonts w:ascii="Times New Roman" w:hAnsi="Times New Roman" w:cs="Times New Roman"/>
                <w:sz w:val="18"/>
                <w:szCs w:val="18"/>
              </w:rPr>
              <w:t>не</w:t>
            </w:r>
            <w:r w:rsidRPr="004D1992">
              <w:rPr>
                <w:rFonts w:ascii="Times New Roman" w:hAnsi="Times New Roman" w:cs="Times New Roman"/>
                <w:sz w:val="18"/>
                <w:szCs w:val="18"/>
              </w:rPr>
              <w:t>за</w:t>
            </w:r>
            <w:proofErr w:type="spellEnd"/>
            <w:r w:rsidRPr="004D1992">
              <w:rPr>
                <w:rFonts w:ascii="Times New Roman" w:hAnsi="Times New Roman" w:cs="Times New Roman"/>
                <w:sz w:val="18"/>
                <w:szCs w:val="18"/>
              </w:rPr>
              <w:t>-</w:t>
            </w:r>
            <w:proofErr w:type="spellStart"/>
            <w:r w:rsidRPr="004D1992">
              <w:rPr>
                <w:rFonts w:ascii="Times New Roman" w:hAnsi="Times New Roman" w:cs="Times New Roman"/>
                <w:sz w:val="18"/>
                <w:szCs w:val="18"/>
              </w:rPr>
              <w:t>полнен</w:t>
            </w:r>
            <w:proofErr w:type="spellEnd"/>
            <w:r w:rsidRPr="004D1992">
              <w:rPr>
                <w:rFonts w:ascii="Times New Roman" w:hAnsi="Times New Roman" w:cs="Times New Roman"/>
                <w:sz w:val="18"/>
                <w:szCs w:val="18"/>
              </w:rPr>
              <w:t>-ном ИНН гр. 2</w:t>
            </w:r>
            <w:r w:rsidRPr="0075425D">
              <w:rPr>
                <w:rFonts w:ascii="Times New Roman" w:hAnsi="Times New Roman" w:cs="Times New Roman"/>
                <w:sz w:val="18"/>
                <w:szCs w:val="18"/>
              </w:rPr>
              <w:t>)</w:t>
            </w:r>
          </w:p>
        </w:tc>
        <w:tc>
          <w:tcPr>
            <w:tcW w:w="1276"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Объект прошлого отчетного периода:</w:t>
            </w:r>
          </w:p>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Учетный номер гр.</w:t>
            </w:r>
            <w:r>
              <w:rPr>
                <w:rFonts w:ascii="Times New Roman" w:hAnsi="Times New Roman" w:cs="Times New Roman"/>
                <w:sz w:val="18"/>
                <w:szCs w:val="18"/>
              </w:rPr>
              <w:t>5</w:t>
            </w:r>
            <w:r w:rsidRPr="0075425D">
              <w:rPr>
                <w:rFonts w:ascii="Times New Roman" w:hAnsi="Times New Roman" w:cs="Times New Roman"/>
                <w:sz w:val="18"/>
                <w:szCs w:val="18"/>
              </w:rPr>
              <w:t xml:space="preserve">, </w:t>
            </w:r>
            <w:r>
              <w:rPr>
                <w:rFonts w:ascii="Times New Roman" w:hAnsi="Times New Roman" w:cs="Times New Roman"/>
                <w:sz w:val="18"/>
                <w:szCs w:val="18"/>
              </w:rPr>
              <w:t>6</w:t>
            </w:r>
          </w:p>
        </w:tc>
        <w:tc>
          <w:tcPr>
            <w:tcW w:w="793" w:type="dxa"/>
            <w:tcBorders>
              <w:top w:val="single" w:sz="4" w:space="0" w:color="000000"/>
              <w:left w:val="single" w:sz="4" w:space="0" w:color="000000"/>
              <w:bottom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20</w:t>
            </w:r>
          </w:p>
        </w:tc>
        <w:tc>
          <w:tcPr>
            <w:tcW w:w="567"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4D1992" w:rsidRPr="0075425D" w:rsidRDefault="004D1992" w:rsidP="0046581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4D1992" w:rsidRPr="0075425D" w:rsidRDefault="004D1992" w:rsidP="0046581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4D1992" w:rsidRPr="0075425D" w:rsidRDefault="004D1992" w:rsidP="0046581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rPr>
                <w:sz w:val="18"/>
                <w:szCs w:val="18"/>
              </w:rPr>
            </w:pPr>
            <w:r w:rsidRPr="0075425D">
              <w:rPr>
                <w:sz w:val="18"/>
                <w:szCs w:val="18"/>
              </w:rPr>
              <w:t>Сумма фактических расходов (в связке учетный номер гр.5, 6) на начало года не соответствует показателю предыдущего годового отчета (в связке учетный номер гр.</w:t>
            </w:r>
            <w:r>
              <w:rPr>
                <w:sz w:val="18"/>
                <w:szCs w:val="18"/>
              </w:rPr>
              <w:t>5</w:t>
            </w:r>
            <w:r w:rsidRPr="0075425D">
              <w:rPr>
                <w:sz w:val="18"/>
                <w:szCs w:val="18"/>
              </w:rPr>
              <w:t xml:space="preserve">, </w:t>
            </w:r>
            <w:r>
              <w:rPr>
                <w:sz w:val="18"/>
                <w:szCs w:val="18"/>
              </w:rPr>
              <w:t>6</w:t>
            </w:r>
            <w:r w:rsidRPr="0075425D">
              <w:rPr>
                <w:sz w:val="18"/>
                <w:szCs w:val="18"/>
              </w:rPr>
              <w:t>)</w:t>
            </w:r>
            <w:r>
              <w:rPr>
                <w:sz w:val="18"/>
                <w:szCs w:val="18"/>
              </w:rPr>
              <w:t xml:space="preserve"> </w:t>
            </w:r>
            <w:r w:rsidRPr="0075425D">
              <w:rPr>
                <w:sz w:val="18"/>
                <w:szCs w:val="18"/>
              </w:rPr>
              <w:t>– требует пояснения</w:t>
            </w:r>
          </w:p>
        </w:tc>
        <w:tc>
          <w:tcPr>
            <w:tcW w:w="567" w:type="dxa"/>
            <w:tcBorders>
              <w:top w:val="single" w:sz="4" w:space="0" w:color="000000"/>
              <w:left w:val="single" w:sz="4" w:space="0" w:color="000000"/>
              <w:bottom w:val="single" w:sz="4" w:space="0" w:color="000000"/>
              <w:right w:val="single" w:sz="4" w:space="0" w:color="000000"/>
            </w:tcBorders>
          </w:tcPr>
          <w:p w:rsidR="004D1992" w:rsidRPr="00A1781D" w:rsidRDefault="004D1992" w:rsidP="00465817">
            <w:pPr>
              <w:rPr>
                <w:sz w:val="18"/>
                <w:szCs w:val="18"/>
              </w:rPr>
            </w:pPr>
            <w:r w:rsidRPr="0075425D">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4D1992" w:rsidRDefault="004D1992" w:rsidP="00465817">
            <w:pPr>
              <w:rPr>
                <w:sz w:val="18"/>
                <w:szCs w:val="18"/>
              </w:rPr>
            </w:pPr>
          </w:p>
        </w:tc>
      </w:tr>
      <w:tr w:rsidR="00CD4F17" w:rsidRPr="00A1781D" w:rsidTr="0070347E">
        <w:trPr>
          <w:cantSplit/>
          <w:trHeight w:val="840"/>
        </w:trPr>
        <w:tc>
          <w:tcPr>
            <w:tcW w:w="461" w:type="dxa"/>
            <w:tcBorders>
              <w:top w:val="single" w:sz="4" w:space="0" w:color="000000"/>
              <w:left w:val="single" w:sz="4" w:space="0" w:color="000000"/>
              <w:bottom w:val="single" w:sz="4" w:space="0" w:color="000000"/>
            </w:tcBorders>
            <w:shd w:val="clear" w:color="auto" w:fill="auto"/>
          </w:tcPr>
          <w:p w:rsidR="00CD4F17" w:rsidRPr="0075425D" w:rsidRDefault="00CD4F17" w:rsidP="00CD4F17">
            <w:pPr>
              <w:pStyle w:val="ConsPlusCell"/>
              <w:snapToGrid w:val="0"/>
              <w:jc w:val="center"/>
              <w:rPr>
                <w:rFonts w:ascii="Times New Roman" w:hAnsi="Times New Roman" w:cs="Times New Roman"/>
                <w:sz w:val="18"/>
                <w:szCs w:val="18"/>
              </w:rPr>
            </w:pPr>
            <w:r w:rsidRPr="0075425D">
              <w:rPr>
                <w:rFonts w:ascii="Times New Roman" w:hAnsi="Times New Roman" w:cs="Times New Roman"/>
                <w:sz w:val="18"/>
                <w:szCs w:val="18"/>
              </w:rPr>
              <w:lastRenderedPageBreak/>
              <w:t>48</w:t>
            </w: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CD4F17" w:rsidRPr="0075425D" w:rsidRDefault="00CD4F17"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CD4F17" w:rsidRPr="0075425D" w:rsidRDefault="00CD4F17" w:rsidP="009C3B99">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tcPr>
          <w:p w:rsidR="00CD4F17" w:rsidRPr="0075425D" w:rsidRDefault="00CD4F17" w:rsidP="009C3B99">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Объект текущего отчетного периода:</w:t>
            </w:r>
          </w:p>
          <w:p w:rsidR="00CD4F17" w:rsidRPr="0075425D" w:rsidRDefault="004D1992" w:rsidP="00CD4F17">
            <w:pPr>
              <w:pStyle w:val="ConsPlusCell"/>
              <w:snapToGrid w:val="0"/>
              <w:rPr>
                <w:rFonts w:ascii="Times New Roman" w:hAnsi="Times New Roman" w:cs="Times New Roman"/>
                <w:sz w:val="18"/>
                <w:szCs w:val="18"/>
              </w:rPr>
            </w:pPr>
            <w:r w:rsidRPr="004D1992">
              <w:rPr>
                <w:rFonts w:ascii="Times New Roman" w:hAnsi="Times New Roman" w:cs="Times New Roman"/>
                <w:sz w:val="18"/>
                <w:szCs w:val="18"/>
              </w:rPr>
              <w:t xml:space="preserve">ИНН гр.2, </w:t>
            </w:r>
            <w:proofErr w:type="gramStart"/>
            <w:r w:rsidRPr="004D1992">
              <w:rPr>
                <w:rFonts w:ascii="Times New Roman" w:hAnsi="Times New Roman" w:cs="Times New Roman"/>
                <w:sz w:val="18"/>
                <w:szCs w:val="18"/>
              </w:rPr>
              <w:t>Учет-</w:t>
            </w:r>
            <w:proofErr w:type="spellStart"/>
            <w:r w:rsidRPr="004D1992">
              <w:rPr>
                <w:rFonts w:ascii="Times New Roman" w:hAnsi="Times New Roman" w:cs="Times New Roman"/>
                <w:sz w:val="18"/>
                <w:szCs w:val="18"/>
              </w:rPr>
              <w:t>ный</w:t>
            </w:r>
            <w:proofErr w:type="spellEnd"/>
            <w:proofErr w:type="gramEnd"/>
            <w:r w:rsidRPr="004D1992">
              <w:rPr>
                <w:rFonts w:ascii="Times New Roman" w:hAnsi="Times New Roman" w:cs="Times New Roman"/>
                <w:sz w:val="18"/>
                <w:szCs w:val="18"/>
              </w:rPr>
              <w:t xml:space="preserve"> номер гр.5, 6, </w:t>
            </w:r>
            <w:r w:rsidR="00CD4F17">
              <w:rPr>
                <w:rFonts w:ascii="Times New Roman" w:hAnsi="Times New Roman" w:cs="Times New Roman"/>
                <w:sz w:val="18"/>
                <w:szCs w:val="18"/>
              </w:rPr>
              <w:t>Статус объекта на начало гр. 7</w:t>
            </w:r>
          </w:p>
        </w:tc>
        <w:tc>
          <w:tcPr>
            <w:tcW w:w="851" w:type="dxa"/>
            <w:gridSpan w:val="2"/>
            <w:tcBorders>
              <w:top w:val="single" w:sz="4" w:space="0" w:color="000000"/>
              <w:left w:val="single" w:sz="4" w:space="0" w:color="000000"/>
              <w:bottom w:val="single" w:sz="4" w:space="0" w:color="000000"/>
            </w:tcBorders>
            <w:shd w:val="clear" w:color="auto" w:fill="auto"/>
          </w:tcPr>
          <w:p w:rsidR="00CD4F17" w:rsidRPr="0075425D" w:rsidRDefault="00CD4F17" w:rsidP="009C3B99">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CD4F17" w:rsidRPr="0075425D" w:rsidRDefault="00CD4F17"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CD4F17" w:rsidRPr="0075425D" w:rsidRDefault="00CD4F17" w:rsidP="009C3B99">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CD4F17" w:rsidRPr="0075425D" w:rsidRDefault="00CD4F17" w:rsidP="00CE13D3">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0503190 (прошлого года</w:t>
            </w:r>
            <w:r w:rsidR="004D1992" w:rsidRPr="004D1992">
              <w:rPr>
                <w:rFonts w:ascii="Times New Roman" w:hAnsi="Times New Roman" w:cs="Times New Roman"/>
                <w:sz w:val="18"/>
                <w:szCs w:val="18"/>
              </w:rPr>
              <w:t xml:space="preserve"> при </w:t>
            </w:r>
            <w:proofErr w:type="gramStart"/>
            <w:r w:rsidR="004D1992" w:rsidRPr="004D1992">
              <w:rPr>
                <w:rFonts w:ascii="Times New Roman" w:hAnsi="Times New Roman" w:cs="Times New Roman"/>
                <w:sz w:val="18"/>
                <w:szCs w:val="18"/>
              </w:rPr>
              <w:t>за-</w:t>
            </w:r>
            <w:proofErr w:type="spellStart"/>
            <w:r w:rsidR="004D1992" w:rsidRPr="004D1992">
              <w:rPr>
                <w:rFonts w:ascii="Times New Roman" w:hAnsi="Times New Roman" w:cs="Times New Roman"/>
                <w:sz w:val="18"/>
                <w:szCs w:val="18"/>
              </w:rPr>
              <w:t>полнен</w:t>
            </w:r>
            <w:proofErr w:type="spellEnd"/>
            <w:proofErr w:type="gramEnd"/>
            <w:r w:rsidR="004D1992" w:rsidRPr="004D1992">
              <w:rPr>
                <w:rFonts w:ascii="Times New Roman" w:hAnsi="Times New Roman" w:cs="Times New Roman"/>
                <w:sz w:val="18"/>
                <w:szCs w:val="18"/>
              </w:rPr>
              <w:t>-ном ИНН гр. 2</w:t>
            </w:r>
            <w:r w:rsidRPr="0075425D">
              <w:rPr>
                <w:rFonts w:ascii="Times New Roman" w:hAnsi="Times New Roman" w:cs="Times New Roman"/>
                <w:sz w:val="18"/>
                <w:szCs w:val="18"/>
              </w:rPr>
              <w:t>)</w:t>
            </w:r>
          </w:p>
        </w:tc>
        <w:tc>
          <w:tcPr>
            <w:tcW w:w="1276" w:type="dxa"/>
            <w:tcBorders>
              <w:top w:val="single" w:sz="4" w:space="0" w:color="000000"/>
              <w:left w:val="single" w:sz="4" w:space="0" w:color="000000"/>
              <w:bottom w:val="single" w:sz="4" w:space="0" w:color="000000"/>
            </w:tcBorders>
          </w:tcPr>
          <w:p w:rsidR="00CD4F17" w:rsidRPr="0075425D" w:rsidRDefault="00CD4F17" w:rsidP="009C3B99">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Объект прошлого отчетного периода:</w:t>
            </w:r>
          </w:p>
          <w:p w:rsidR="00CD4F17" w:rsidRPr="0075425D" w:rsidRDefault="004D1992" w:rsidP="00CD4F17">
            <w:pPr>
              <w:pStyle w:val="ConsPlusCell"/>
              <w:snapToGrid w:val="0"/>
              <w:rPr>
                <w:rFonts w:ascii="Times New Roman" w:hAnsi="Times New Roman" w:cs="Times New Roman"/>
                <w:sz w:val="18"/>
                <w:szCs w:val="18"/>
              </w:rPr>
            </w:pPr>
            <w:r w:rsidRPr="004D1992">
              <w:rPr>
                <w:rFonts w:ascii="Times New Roman" w:hAnsi="Times New Roman" w:cs="Times New Roman"/>
                <w:sz w:val="18"/>
                <w:szCs w:val="18"/>
              </w:rPr>
              <w:t xml:space="preserve">ИНН гр.2, </w:t>
            </w:r>
            <w:proofErr w:type="gramStart"/>
            <w:r w:rsidRPr="004D1992">
              <w:rPr>
                <w:rFonts w:ascii="Times New Roman" w:hAnsi="Times New Roman" w:cs="Times New Roman"/>
                <w:sz w:val="18"/>
                <w:szCs w:val="18"/>
              </w:rPr>
              <w:t>Учет-</w:t>
            </w:r>
            <w:proofErr w:type="spellStart"/>
            <w:r w:rsidRPr="004D1992">
              <w:rPr>
                <w:rFonts w:ascii="Times New Roman" w:hAnsi="Times New Roman" w:cs="Times New Roman"/>
                <w:sz w:val="18"/>
                <w:szCs w:val="18"/>
              </w:rPr>
              <w:t>ный</w:t>
            </w:r>
            <w:proofErr w:type="spellEnd"/>
            <w:proofErr w:type="gramEnd"/>
            <w:r w:rsidRPr="004D1992">
              <w:rPr>
                <w:rFonts w:ascii="Times New Roman" w:hAnsi="Times New Roman" w:cs="Times New Roman"/>
                <w:sz w:val="18"/>
                <w:szCs w:val="18"/>
              </w:rPr>
              <w:t xml:space="preserve"> номер гр.5, 6, </w:t>
            </w:r>
            <w:r w:rsidR="00CD4F17">
              <w:rPr>
                <w:rFonts w:ascii="Times New Roman" w:hAnsi="Times New Roman" w:cs="Times New Roman"/>
                <w:sz w:val="18"/>
                <w:szCs w:val="18"/>
              </w:rPr>
              <w:t>Статус объекта на начало гр. 8</w:t>
            </w:r>
          </w:p>
        </w:tc>
        <w:tc>
          <w:tcPr>
            <w:tcW w:w="793" w:type="dxa"/>
            <w:tcBorders>
              <w:top w:val="single" w:sz="4" w:space="0" w:color="000000"/>
              <w:left w:val="single" w:sz="4" w:space="0" w:color="000000"/>
              <w:bottom w:val="single" w:sz="4" w:space="0" w:color="000000"/>
            </w:tcBorders>
            <w:shd w:val="clear" w:color="auto" w:fill="auto"/>
          </w:tcPr>
          <w:p w:rsidR="00CD4F17" w:rsidRPr="0075425D" w:rsidRDefault="00CD4F17"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D4F17" w:rsidRPr="0075425D" w:rsidRDefault="00CD4F17"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tcPr>
          <w:p w:rsidR="00CD4F17" w:rsidRPr="0075425D" w:rsidRDefault="00CD4F17" w:rsidP="009C3B99">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CD4F17" w:rsidRPr="0075425D" w:rsidRDefault="00CD4F17" w:rsidP="009C3B99">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CD4F17" w:rsidRPr="0075425D" w:rsidRDefault="00CD4F17" w:rsidP="009C3B99">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CD4F17" w:rsidRPr="0075425D" w:rsidRDefault="00CD4F17" w:rsidP="009C3B99">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CD4F17" w:rsidRPr="0075425D" w:rsidRDefault="00CD4F17" w:rsidP="009C3B99">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CD4F17" w:rsidRPr="0075425D" w:rsidRDefault="00CD4F17" w:rsidP="00031313">
            <w:pPr>
              <w:rPr>
                <w:sz w:val="18"/>
                <w:szCs w:val="18"/>
              </w:rPr>
            </w:pPr>
            <w:r>
              <w:rPr>
                <w:sz w:val="18"/>
                <w:szCs w:val="18"/>
              </w:rPr>
              <w:t>Код статуса объекта</w:t>
            </w:r>
            <w:r w:rsidRPr="0075425D">
              <w:rPr>
                <w:sz w:val="18"/>
                <w:szCs w:val="18"/>
              </w:rPr>
              <w:t xml:space="preserve"> на начало года не соответствует </w:t>
            </w:r>
            <w:r>
              <w:rPr>
                <w:sz w:val="18"/>
                <w:szCs w:val="18"/>
              </w:rPr>
              <w:t>коду статуса объекта</w:t>
            </w:r>
            <w:r w:rsidRPr="0075425D">
              <w:rPr>
                <w:sz w:val="18"/>
                <w:szCs w:val="18"/>
              </w:rPr>
              <w:t xml:space="preserve"> предыдущего годового отчета (в связке ИНН гр.</w:t>
            </w:r>
            <w:r w:rsidR="007D5FF6">
              <w:rPr>
                <w:sz w:val="18"/>
                <w:szCs w:val="18"/>
              </w:rPr>
              <w:t>2</w:t>
            </w:r>
            <w:r w:rsidRPr="0075425D">
              <w:rPr>
                <w:sz w:val="18"/>
                <w:szCs w:val="18"/>
              </w:rPr>
              <w:t>, учетный номер гр.</w:t>
            </w:r>
            <w:r w:rsidR="007D5FF6">
              <w:rPr>
                <w:sz w:val="18"/>
                <w:szCs w:val="18"/>
              </w:rPr>
              <w:t>5</w:t>
            </w:r>
            <w:r w:rsidRPr="0075425D">
              <w:rPr>
                <w:sz w:val="18"/>
                <w:szCs w:val="18"/>
              </w:rPr>
              <w:t>,</w:t>
            </w:r>
            <w:r w:rsidR="007D5FF6">
              <w:rPr>
                <w:sz w:val="18"/>
                <w:szCs w:val="18"/>
              </w:rPr>
              <w:t xml:space="preserve"> 6</w:t>
            </w:r>
            <w:r w:rsidRPr="0075425D">
              <w:rPr>
                <w:sz w:val="18"/>
                <w:szCs w:val="18"/>
              </w:rPr>
              <w:t>)</w:t>
            </w:r>
            <w:r w:rsidR="00950781">
              <w:rPr>
                <w:sz w:val="18"/>
                <w:szCs w:val="18"/>
              </w:rPr>
              <w:t xml:space="preserve"> </w:t>
            </w:r>
            <w:r w:rsidRPr="0075425D">
              <w:rPr>
                <w:sz w:val="18"/>
                <w:szCs w:val="18"/>
              </w:rPr>
              <w:t>– требует пояснения</w:t>
            </w:r>
          </w:p>
        </w:tc>
        <w:tc>
          <w:tcPr>
            <w:tcW w:w="567" w:type="dxa"/>
            <w:tcBorders>
              <w:top w:val="single" w:sz="4" w:space="0" w:color="000000"/>
              <w:left w:val="single" w:sz="4" w:space="0" w:color="000000"/>
              <w:bottom w:val="single" w:sz="4" w:space="0" w:color="000000"/>
              <w:right w:val="single" w:sz="4" w:space="0" w:color="000000"/>
            </w:tcBorders>
          </w:tcPr>
          <w:p w:rsidR="00CD4F17" w:rsidRPr="00A1781D" w:rsidRDefault="00CD4F17" w:rsidP="00950781">
            <w:pPr>
              <w:rPr>
                <w:sz w:val="18"/>
                <w:szCs w:val="18"/>
              </w:rPr>
            </w:pPr>
            <w:r w:rsidRPr="0075425D">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CD4F17" w:rsidRDefault="00CD4F17" w:rsidP="009C3B99">
            <w:pPr>
              <w:rPr>
                <w:sz w:val="18"/>
                <w:szCs w:val="18"/>
              </w:rPr>
            </w:pPr>
          </w:p>
        </w:tc>
      </w:tr>
      <w:tr w:rsidR="004D1992" w:rsidRPr="00A1781D" w:rsidTr="004D1992">
        <w:trPr>
          <w:cantSplit/>
          <w:trHeight w:val="840"/>
        </w:trPr>
        <w:tc>
          <w:tcPr>
            <w:tcW w:w="461" w:type="dxa"/>
            <w:tcBorders>
              <w:top w:val="single" w:sz="4" w:space="0" w:color="000000"/>
              <w:left w:val="single" w:sz="4" w:space="0" w:color="000000"/>
              <w:bottom w:val="single" w:sz="4" w:space="0" w:color="000000"/>
            </w:tcBorders>
            <w:shd w:val="clear" w:color="auto" w:fill="auto"/>
          </w:tcPr>
          <w:p w:rsidR="004D1992" w:rsidRPr="0075425D" w:rsidRDefault="004D1992" w:rsidP="00465817">
            <w:pPr>
              <w:pStyle w:val="ConsPlusCell"/>
              <w:snapToGrid w:val="0"/>
              <w:jc w:val="center"/>
              <w:rPr>
                <w:rFonts w:ascii="Times New Roman" w:hAnsi="Times New Roman" w:cs="Times New Roman"/>
                <w:sz w:val="18"/>
                <w:szCs w:val="18"/>
              </w:rPr>
            </w:pPr>
            <w:r w:rsidRPr="0075425D">
              <w:rPr>
                <w:rFonts w:ascii="Times New Roman" w:hAnsi="Times New Roman" w:cs="Times New Roman"/>
                <w:sz w:val="18"/>
                <w:szCs w:val="18"/>
              </w:rPr>
              <w:t>48</w:t>
            </w:r>
            <w:r>
              <w:rPr>
                <w:rFonts w:ascii="Times New Roman" w:hAnsi="Times New Roman" w:cs="Times New Roman"/>
                <w:sz w:val="18"/>
                <w:szCs w:val="18"/>
              </w:rPr>
              <w:t>8.1</w:t>
            </w:r>
          </w:p>
        </w:tc>
        <w:tc>
          <w:tcPr>
            <w:tcW w:w="363"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0503190</w:t>
            </w:r>
          </w:p>
        </w:tc>
        <w:tc>
          <w:tcPr>
            <w:tcW w:w="992"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Объект текущего отчетного периода:</w:t>
            </w:r>
          </w:p>
          <w:p w:rsidR="004D1992" w:rsidRPr="0075425D" w:rsidRDefault="004D1992" w:rsidP="00465817">
            <w:pPr>
              <w:pStyle w:val="ConsPlusCell"/>
              <w:snapToGrid w:val="0"/>
              <w:rPr>
                <w:rFonts w:ascii="Times New Roman" w:hAnsi="Times New Roman" w:cs="Times New Roman"/>
                <w:sz w:val="18"/>
                <w:szCs w:val="18"/>
              </w:rPr>
            </w:pPr>
            <w:proofErr w:type="gramStart"/>
            <w:r w:rsidRPr="004D1992">
              <w:rPr>
                <w:rFonts w:ascii="Times New Roman" w:hAnsi="Times New Roman" w:cs="Times New Roman"/>
                <w:sz w:val="18"/>
                <w:szCs w:val="18"/>
              </w:rPr>
              <w:t>Учет-</w:t>
            </w:r>
            <w:proofErr w:type="spellStart"/>
            <w:r w:rsidRPr="004D1992">
              <w:rPr>
                <w:rFonts w:ascii="Times New Roman" w:hAnsi="Times New Roman" w:cs="Times New Roman"/>
                <w:sz w:val="18"/>
                <w:szCs w:val="18"/>
              </w:rPr>
              <w:t>ный</w:t>
            </w:r>
            <w:proofErr w:type="spellEnd"/>
            <w:proofErr w:type="gramEnd"/>
            <w:r w:rsidRPr="004D1992">
              <w:rPr>
                <w:rFonts w:ascii="Times New Roman" w:hAnsi="Times New Roman" w:cs="Times New Roman"/>
                <w:sz w:val="18"/>
                <w:szCs w:val="18"/>
              </w:rPr>
              <w:t xml:space="preserve"> номер гр.5, 6, </w:t>
            </w:r>
            <w:r>
              <w:rPr>
                <w:rFonts w:ascii="Times New Roman" w:hAnsi="Times New Roman" w:cs="Times New Roman"/>
                <w:sz w:val="18"/>
                <w:szCs w:val="18"/>
              </w:rPr>
              <w:t>Статус объекта на начало гр. 7</w:t>
            </w:r>
          </w:p>
        </w:tc>
        <w:tc>
          <w:tcPr>
            <w:tcW w:w="851" w:type="dxa"/>
            <w:gridSpan w:val="2"/>
            <w:tcBorders>
              <w:top w:val="single" w:sz="4" w:space="0" w:color="000000"/>
              <w:left w:val="single" w:sz="4" w:space="0" w:color="000000"/>
              <w:bottom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0503190 (прошлого года</w:t>
            </w:r>
            <w:r w:rsidRPr="004D1992">
              <w:rPr>
                <w:rFonts w:ascii="Times New Roman" w:hAnsi="Times New Roman" w:cs="Times New Roman"/>
                <w:sz w:val="18"/>
                <w:szCs w:val="18"/>
              </w:rPr>
              <w:t xml:space="preserve"> при </w:t>
            </w:r>
            <w:proofErr w:type="spellStart"/>
            <w:r>
              <w:rPr>
                <w:rFonts w:ascii="Times New Roman" w:hAnsi="Times New Roman" w:cs="Times New Roman"/>
                <w:sz w:val="18"/>
                <w:szCs w:val="18"/>
              </w:rPr>
              <w:t>не</w:t>
            </w:r>
            <w:r w:rsidRPr="004D1992">
              <w:rPr>
                <w:rFonts w:ascii="Times New Roman" w:hAnsi="Times New Roman" w:cs="Times New Roman"/>
                <w:sz w:val="18"/>
                <w:szCs w:val="18"/>
              </w:rPr>
              <w:t>за</w:t>
            </w:r>
            <w:proofErr w:type="spellEnd"/>
            <w:r w:rsidRPr="004D1992">
              <w:rPr>
                <w:rFonts w:ascii="Times New Roman" w:hAnsi="Times New Roman" w:cs="Times New Roman"/>
                <w:sz w:val="18"/>
                <w:szCs w:val="18"/>
              </w:rPr>
              <w:t>-</w:t>
            </w:r>
            <w:proofErr w:type="spellStart"/>
            <w:r w:rsidRPr="004D1992">
              <w:rPr>
                <w:rFonts w:ascii="Times New Roman" w:hAnsi="Times New Roman" w:cs="Times New Roman"/>
                <w:sz w:val="18"/>
                <w:szCs w:val="18"/>
              </w:rPr>
              <w:t>полнен</w:t>
            </w:r>
            <w:proofErr w:type="spellEnd"/>
            <w:r w:rsidRPr="004D1992">
              <w:rPr>
                <w:rFonts w:ascii="Times New Roman" w:hAnsi="Times New Roman" w:cs="Times New Roman"/>
                <w:sz w:val="18"/>
                <w:szCs w:val="18"/>
              </w:rPr>
              <w:t>-ном ИНН гр. 2</w:t>
            </w:r>
            <w:r w:rsidRPr="0075425D">
              <w:rPr>
                <w:rFonts w:ascii="Times New Roman" w:hAnsi="Times New Roman" w:cs="Times New Roman"/>
                <w:sz w:val="18"/>
                <w:szCs w:val="18"/>
              </w:rPr>
              <w:t>)</w:t>
            </w:r>
          </w:p>
        </w:tc>
        <w:tc>
          <w:tcPr>
            <w:tcW w:w="1276"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rPr>
                <w:rFonts w:ascii="Times New Roman" w:hAnsi="Times New Roman" w:cs="Times New Roman"/>
                <w:sz w:val="18"/>
                <w:szCs w:val="18"/>
              </w:rPr>
            </w:pPr>
            <w:r w:rsidRPr="0075425D">
              <w:rPr>
                <w:rFonts w:ascii="Times New Roman" w:hAnsi="Times New Roman" w:cs="Times New Roman"/>
                <w:sz w:val="18"/>
                <w:szCs w:val="18"/>
              </w:rPr>
              <w:t>Объект прошлого отчетного периода:</w:t>
            </w:r>
          </w:p>
          <w:p w:rsidR="004D1992" w:rsidRPr="0075425D" w:rsidRDefault="004D1992" w:rsidP="00465817">
            <w:pPr>
              <w:pStyle w:val="ConsPlusCell"/>
              <w:snapToGrid w:val="0"/>
              <w:rPr>
                <w:rFonts w:ascii="Times New Roman" w:hAnsi="Times New Roman" w:cs="Times New Roman"/>
                <w:sz w:val="18"/>
                <w:szCs w:val="18"/>
              </w:rPr>
            </w:pPr>
            <w:proofErr w:type="gramStart"/>
            <w:r w:rsidRPr="004D1992">
              <w:rPr>
                <w:rFonts w:ascii="Times New Roman" w:hAnsi="Times New Roman" w:cs="Times New Roman"/>
                <w:sz w:val="18"/>
                <w:szCs w:val="18"/>
              </w:rPr>
              <w:t>Учет-</w:t>
            </w:r>
            <w:proofErr w:type="spellStart"/>
            <w:r w:rsidRPr="004D1992">
              <w:rPr>
                <w:rFonts w:ascii="Times New Roman" w:hAnsi="Times New Roman" w:cs="Times New Roman"/>
                <w:sz w:val="18"/>
                <w:szCs w:val="18"/>
              </w:rPr>
              <w:t>ный</w:t>
            </w:r>
            <w:proofErr w:type="spellEnd"/>
            <w:proofErr w:type="gramEnd"/>
            <w:r w:rsidRPr="004D1992">
              <w:rPr>
                <w:rFonts w:ascii="Times New Roman" w:hAnsi="Times New Roman" w:cs="Times New Roman"/>
                <w:sz w:val="18"/>
                <w:szCs w:val="18"/>
              </w:rPr>
              <w:t xml:space="preserve"> номер гр.5, 6, </w:t>
            </w:r>
            <w:r>
              <w:rPr>
                <w:rFonts w:ascii="Times New Roman" w:hAnsi="Times New Roman" w:cs="Times New Roman"/>
                <w:sz w:val="18"/>
                <w:szCs w:val="18"/>
              </w:rPr>
              <w:t>Статус объекта на начало гр. 8</w:t>
            </w:r>
          </w:p>
        </w:tc>
        <w:tc>
          <w:tcPr>
            <w:tcW w:w="793" w:type="dxa"/>
            <w:tcBorders>
              <w:top w:val="single" w:sz="4" w:space="0" w:color="000000"/>
              <w:left w:val="single" w:sz="4" w:space="0" w:color="000000"/>
              <w:bottom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tcPr>
          <w:p w:rsidR="004D1992" w:rsidRPr="0075425D" w:rsidRDefault="004D1992" w:rsidP="0046581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shd w:val="clear" w:color="auto" w:fill="auto"/>
          </w:tcPr>
          <w:p w:rsidR="004D1992" w:rsidRPr="0075425D" w:rsidRDefault="004D1992" w:rsidP="0046581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rPr>
                <w:sz w:val="18"/>
                <w:szCs w:val="18"/>
              </w:rPr>
            </w:pPr>
          </w:p>
        </w:tc>
        <w:tc>
          <w:tcPr>
            <w:tcW w:w="703" w:type="dxa"/>
            <w:tcBorders>
              <w:top w:val="single" w:sz="4" w:space="0" w:color="000000"/>
              <w:left w:val="single" w:sz="4" w:space="0" w:color="000000"/>
              <w:bottom w:val="single" w:sz="4" w:space="0" w:color="000000"/>
            </w:tcBorders>
            <w:shd w:val="clear" w:color="auto" w:fill="auto"/>
          </w:tcPr>
          <w:p w:rsidR="004D1992" w:rsidRPr="0075425D" w:rsidRDefault="004D1992" w:rsidP="0046581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4D1992" w:rsidRPr="0075425D" w:rsidRDefault="004D1992" w:rsidP="0046581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D1992" w:rsidRPr="0075425D" w:rsidRDefault="004D1992" w:rsidP="00465817">
            <w:pPr>
              <w:rPr>
                <w:sz w:val="18"/>
                <w:szCs w:val="18"/>
              </w:rPr>
            </w:pPr>
            <w:r>
              <w:rPr>
                <w:sz w:val="18"/>
                <w:szCs w:val="18"/>
              </w:rPr>
              <w:t>Код статуса объекта</w:t>
            </w:r>
            <w:r w:rsidRPr="0075425D">
              <w:rPr>
                <w:sz w:val="18"/>
                <w:szCs w:val="18"/>
              </w:rPr>
              <w:t xml:space="preserve"> на начало года не соответствует </w:t>
            </w:r>
            <w:r>
              <w:rPr>
                <w:sz w:val="18"/>
                <w:szCs w:val="18"/>
              </w:rPr>
              <w:t>коду статуса объекта</w:t>
            </w:r>
            <w:r w:rsidRPr="0075425D">
              <w:rPr>
                <w:sz w:val="18"/>
                <w:szCs w:val="18"/>
              </w:rPr>
              <w:t xml:space="preserve"> предыдущего годового отчета (в связке учетный номер гр.</w:t>
            </w:r>
            <w:r>
              <w:rPr>
                <w:sz w:val="18"/>
                <w:szCs w:val="18"/>
              </w:rPr>
              <w:t>5</w:t>
            </w:r>
            <w:r w:rsidRPr="0075425D">
              <w:rPr>
                <w:sz w:val="18"/>
                <w:szCs w:val="18"/>
              </w:rPr>
              <w:t>,</w:t>
            </w:r>
            <w:r>
              <w:rPr>
                <w:sz w:val="18"/>
                <w:szCs w:val="18"/>
              </w:rPr>
              <w:t xml:space="preserve"> 6</w:t>
            </w:r>
            <w:r w:rsidRPr="0075425D">
              <w:rPr>
                <w:sz w:val="18"/>
                <w:szCs w:val="18"/>
              </w:rPr>
              <w:t>)</w:t>
            </w:r>
            <w:r>
              <w:rPr>
                <w:sz w:val="18"/>
                <w:szCs w:val="18"/>
              </w:rPr>
              <w:t xml:space="preserve"> </w:t>
            </w:r>
            <w:r w:rsidRPr="0075425D">
              <w:rPr>
                <w:sz w:val="18"/>
                <w:szCs w:val="18"/>
              </w:rPr>
              <w:t>– требует пояснения</w:t>
            </w:r>
          </w:p>
        </w:tc>
        <w:tc>
          <w:tcPr>
            <w:tcW w:w="567" w:type="dxa"/>
            <w:tcBorders>
              <w:top w:val="single" w:sz="4" w:space="0" w:color="000000"/>
              <w:left w:val="single" w:sz="4" w:space="0" w:color="000000"/>
              <w:bottom w:val="single" w:sz="4" w:space="0" w:color="000000"/>
              <w:right w:val="single" w:sz="4" w:space="0" w:color="000000"/>
            </w:tcBorders>
          </w:tcPr>
          <w:p w:rsidR="004D1992" w:rsidRPr="00A1781D" w:rsidRDefault="004D1992" w:rsidP="00465817">
            <w:pPr>
              <w:rPr>
                <w:sz w:val="18"/>
                <w:szCs w:val="18"/>
              </w:rPr>
            </w:pPr>
            <w:r w:rsidRPr="0075425D">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4D1992" w:rsidRDefault="004D1992" w:rsidP="00465817">
            <w:pPr>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492</w:t>
            </w:r>
          </w:p>
        </w:tc>
        <w:tc>
          <w:tcPr>
            <w:tcW w:w="36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0503123</w:t>
            </w:r>
          </w:p>
        </w:tc>
        <w:tc>
          <w:tcPr>
            <w:tcW w:w="992" w:type="dxa"/>
            <w:tcBorders>
              <w:top w:val="single" w:sz="4" w:space="0" w:color="000000"/>
              <w:left w:val="single" w:sz="4" w:space="0" w:color="000000"/>
              <w:bottom w:val="single" w:sz="4" w:space="0" w:color="000000"/>
            </w:tcBorders>
          </w:tcPr>
          <w:p w:rsidR="00DC1EFF" w:rsidRPr="00A9043C"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строк 9000 по разделу, подразделу, виду расходов</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&lt;=</w:t>
            </w:r>
          </w:p>
        </w:tc>
        <w:tc>
          <w:tcPr>
            <w:tcW w:w="794" w:type="dxa"/>
            <w:tcBorders>
              <w:top w:val="single" w:sz="4" w:space="0" w:color="000000"/>
              <w:left w:val="single" w:sz="4" w:space="0" w:color="000000"/>
              <w:bottom w:val="single" w:sz="4" w:space="0" w:color="000000"/>
              <w:right w:val="single" w:sz="4" w:space="0" w:color="000000"/>
            </w:tcBorders>
          </w:tcPr>
          <w:p w:rsidR="00DC1EFF" w:rsidRPr="00C06A54" w:rsidRDefault="00DC1EFF" w:rsidP="00A9043C">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0503127</w:t>
            </w:r>
          </w:p>
        </w:tc>
        <w:tc>
          <w:tcPr>
            <w:tcW w:w="1276"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разделу подразделу, виду расходов</w:t>
            </w:r>
          </w:p>
        </w:tc>
        <w:tc>
          <w:tcPr>
            <w:tcW w:w="793"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A9043C">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A9043C">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A9043C">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A9043C">
            <w:pPr>
              <w:rPr>
                <w:sz w:val="18"/>
                <w:szCs w:val="18"/>
              </w:rPr>
            </w:pPr>
            <w:r>
              <w:rPr>
                <w:sz w:val="18"/>
                <w:szCs w:val="18"/>
              </w:rPr>
              <w:t xml:space="preserve">Сумма показателей по разделам, подразделам, видам расходов ф. 0503123 не может превышать сумму аналогичных </w:t>
            </w:r>
            <w:proofErr w:type="spellStart"/>
            <w:r>
              <w:rPr>
                <w:sz w:val="18"/>
                <w:szCs w:val="18"/>
              </w:rPr>
              <w:t>показателй</w:t>
            </w:r>
            <w:proofErr w:type="spellEnd"/>
            <w:r>
              <w:rPr>
                <w:sz w:val="18"/>
                <w:szCs w:val="18"/>
              </w:rPr>
              <w:t xml:space="preserve"> ф. 0503127</w:t>
            </w:r>
          </w:p>
        </w:tc>
        <w:tc>
          <w:tcPr>
            <w:tcW w:w="567" w:type="dxa"/>
            <w:tcBorders>
              <w:top w:val="single" w:sz="4" w:space="0" w:color="000000"/>
              <w:left w:val="single" w:sz="4" w:space="0" w:color="000000"/>
              <w:bottom w:val="single" w:sz="4" w:space="0" w:color="000000"/>
              <w:right w:val="single" w:sz="4" w:space="0" w:color="000000"/>
            </w:tcBorders>
          </w:tcPr>
          <w:p w:rsidR="00DC1EFF" w:rsidRPr="00174F51" w:rsidRDefault="00174F51" w:rsidP="00A9043C">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A9043C">
            <w:pPr>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493</w:t>
            </w:r>
          </w:p>
        </w:tc>
        <w:tc>
          <w:tcPr>
            <w:tcW w:w="36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E13130">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860</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C1EFF" w:rsidRPr="00C06A54" w:rsidRDefault="00DC1EFF" w:rsidP="00E13130">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AF67D3"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AF67D3">
            <w:pPr>
              <w:pStyle w:val="ConsPlusCell"/>
              <w:snapToGrid w:val="0"/>
              <w:rPr>
                <w:rFonts w:ascii="Times New Roman" w:hAnsi="Times New Roman" w:cs="Times New Roman"/>
                <w:sz w:val="18"/>
                <w:szCs w:val="18"/>
              </w:rPr>
            </w:pPr>
            <w:r>
              <w:rPr>
                <w:rFonts w:ascii="Times New Roman" w:hAnsi="Times New Roman" w:cs="Times New Roman"/>
                <w:sz w:val="18"/>
                <w:szCs w:val="18"/>
              </w:rPr>
              <w:t>Всего по счету 040160000</w:t>
            </w:r>
          </w:p>
        </w:tc>
        <w:tc>
          <w:tcPr>
            <w:tcW w:w="793"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DC1EFF" w:rsidRPr="00A1781D" w:rsidRDefault="00DC1EFF" w:rsidP="00E13130">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E1313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E13130">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950781">
            <w:pPr>
              <w:rPr>
                <w:sz w:val="18"/>
                <w:szCs w:val="18"/>
              </w:rPr>
            </w:pPr>
            <w:r>
              <w:rPr>
                <w:sz w:val="18"/>
                <w:szCs w:val="18"/>
              </w:rPr>
              <w:t xml:space="preserve">Отложенные обязательства, отраженные по строке 860 графы 7 ф. 0503128, не соответствует данным ф. 0503169 по счету 140160 </w:t>
            </w:r>
            <w:r w:rsidR="00950781">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E13130">
            <w:pPr>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494</w:t>
            </w:r>
          </w:p>
        </w:tc>
        <w:tc>
          <w:tcPr>
            <w:tcW w:w="36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0503171</w:t>
            </w:r>
          </w:p>
        </w:tc>
        <w:tc>
          <w:tcPr>
            <w:tcW w:w="992" w:type="dxa"/>
            <w:tcBorders>
              <w:top w:val="single" w:sz="4" w:space="0" w:color="000000"/>
              <w:left w:val="single" w:sz="4" w:space="0" w:color="000000"/>
              <w:bottom w:val="single" w:sz="4" w:space="0" w:color="000000"/>
            </w:tcBorders>
          </w:tcPr>
          <w:p w:rsidR="00DC1EFF" w:rsidRPr="00A9043C"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Строки по счетам 120431000, 120432000 графы 1</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5</w:t>
            </w:r>
          </w:p>
        </w:tc>
        <w:tc>
          <w:tcPr>
            <w:tcW w:w="363" w:type="dxa"/>
            <w:tcBorders>
              <w:top w:val="single" w:sz="4" w:space="0" w:color="000000"/>
              <w:left w:val="single" w:sz="4" w:space="0" w:color="000000"/>
              <w:bottom w:val="single" w:sz="4" w:space="0" w:color="000000"/>
            </w:tcBorders>
          </w:tcPr>
          <w:p w:rsidR="00DC1EFF" w:rsidRPr="00C06A54" w:rsidRDefault="00DC1EFF" w:rsidP="00B07ACB">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B07ACB"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74</w:t>
            </w:r>
          </w:p>
        </w:tc>
        <w:tc>
          <w:tcPr>
            <w:tcW w:w="1276"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567" w:type="dxa"/>
            <w:tcBorders>
              <w:top w:val="single" w:sz="4" w:space="0" w:color="000000"/>
              <w:left w:val="single" w:sz="4" w:space="0" w:color="000000"/>
              <w:bottom w:val="single" w:sz="4" w:space="0" w:color="000000"/>
            </w:tcBorders>
          </w:tcPr>
          <w:p w:rsidR="00DC1EFF" w:rsidRPr="00A1781D" w:rsidRDefault="00DC1EFF" w:rsidP="00B07AC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B07AC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B07AC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A1781D" w:rsidRDefault="00DC1EFF" w:rsidP="00FC7DD6">
            <w:pPr>
              <w:rPr>
                <w:sz w:val="18"/>
                <w:szCs w:val="18"/>
              </w:rPr>
            </w:pPr>
            <w:r>
              <w:rPr>
                <w:sz w:val="18"/>
                <w:szCs w:val="18"/>
              </w:rPr>
              <w:t>ИНН, отраженный в форме 0503171 по счетам 120431, 120432 не отражен в форме 0503174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B07ACB">
            <w:pPr>
              <w:rPr>
                <w:sz w:val="18"/>
                <w:szCs w:val="18"/>
              </w:rPr>
            </w:pPr>
          </w:p>
        </w:tc>
      </w:tr>
      <w:tr w:rsidR="00DC1EFF" w:rsidRPr="00A1781D" w:rsidTr="0070347E">
        <w:trPr>
          <w:cantSplit/>
          <w:trHeight w:val="840"/>
        </w:trPr>
        <w:tc>
          <w:tcPr>
            <w:tcW w:w="461" w:type="dxa"/>
            <w:tcBorders>
              <w:top w:val="single" w:sz="4" w:space="0" w:color="000000"/>
              <w:left w:val="single" w:sz="4" w:space="0" w:color="000000"/>
              <w:bottom w:val="single" w:sz="4" w:space="0" w:color="000000"/>
            </w:tcBorders>
          </w:tcPr>
          <w:p w:rsidR="00DC1EFF" w:rsidRPr="00A1781D" w:rsidRDefault="00DC1EFF" w:rsidP="00517887">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495</w:t>
            </w:r>
          </w:p>
        </w:tc>
        <w:tc>
          <w:tcPr>
            <w:tcW w:w="36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0503128</w:t>
            </w:r>
          </w:p>
        </w:tc>
        <w:tc>
          <w:tcPr>
            <w:tcW w:w="992" w:type="dxa"/>
            <w:tcBorders>
              <w:top w:val="single" w:sz="4" w:space="0" w:color="000000"/>
              <w:left w:val="single" w:sz="4" w:space="0" w:color="000000"/>
              <w:bottom w:val="single" w:sz="4" w:space="0" w:color="000000"/>
            </w:tcBorders>
          </w:tcPr>
          <w:p w:rsidR="00DC1EFF" w:rsidRPr="00A9043C"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при наличии показателей в графе 9, отличных от 0</w:t>
            </w:r>
          </w:p>
        </w:tc>
        <w:tc>
          <w:tcPr>
            <w:tcW w:w="851" w:type="dxa"/>
            <w:gridSpan w:val="2"/>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200 (детализированные)</w:t>
            </w:r>
          </w:p>
        </w:tc>
        <w:tc>
          <w:tcPr>
            <w:tcW w:w="601"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3</w:t>
            </w:r>
          </w:p>
        </w:tc>
        <w:tc>
          <w:tcPr>
            <w:tcW w:w="363" w:type="dxa"/>
            <w:tcBorders>
              <w:top w:val="single" w:sz="4" w:space="0" w:color="000000"/>
              <w:left w:val="single" w:sz="4" w:space="0" w:color="000000"/>
              <w:bottom w:val="single" w:sz="4" w:space="0" w:color="000000"/>
            </w:tcBorders>
          </w:tcPr>
          <w:p w:rsidR="00DC1EFF" w:rsidRPr="00C06A54" w:rsidRDefault="00DC1EFF" w:rsidP="00D55237">
            <w:pPr>
              <w:pStyle w:val="ConsPlusCell"/>
              <w:snapToGrid w:val="0"/>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794" w:type="dxa"/>
            <w:tcBorders>
              <w:top w:val="single" w:sz="4" w:space="0" w:color="000000"/>
              <w:left w:val="single" w:sz="4" w:space="0" w:color="000000"/>
              <w:bottom w:val="single" w:sz="4" w:space="0" w:color="000000"/>
              <w:right w:val="single" w:sz="4" w:space="0" w:color="000000"/>
            </w:tcBorders>
          </w:tcPr>
          <w:p w:rsidR="00DC1EFF" w:rsidRPr="00D55237"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05031</w:t>
            </w:r>
            <w:r>
              <w:rPr>
                <w:rFonts w:ascii="Times New Roman" w:hAnsi="Times New Roman" w:cs="Times New Roman"/>
                <w:sz w:val="18"/>
                <w:szCs w:val="18"/>
              </w:rPr>
              <w:t>69</w:t>
            </w:r>
          </w:p>
        </w:tc>
        <w:tc>
          <w:tcPr>
            <w:tcW w:w="1276"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КБК (первые 17 знаков графы 1)</w:t>
            </w:r>
          </w:p>
        </w:tc>
        <w:tc>
          <w:tcPr>
            <w:tcW w:w="793"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r>
              <w:rPr>
                <w:rFonts w:ascii="Times New Roman" w:hAnsi="Times New Roman" w:cs="Times New Roman"/>
                <w:sz w:val="18"/>
                <w:szCs w:val="18"/>
              </w:rPr>
              <w:t>1</w:t>
            </w:r>
          </w:p>
        </w:tc>
        <w:tc>
          <w:tcPr>
            <w:tcW w:w="567" w:type="dxa"/>
            <w:tcBorders>
              <w:top w:val="single" w:sz="4" w:space="0" w:color="000000"/>
              <w:left w:val="single" w:sz="4" w:space="0" w:color="000000"/>
              <w:bottom w:val="single" w:sz="4" w:space="0" w:color="000000"/>
            </w:tcBorders>
          </w:tcPr>
          <w:p w:rsidR="00DC1EFF" w:rsidRPr="00A1781D" w:rsidRDefault="00DC1EFF"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703" w:type="dxa"/>
            <w:tcBorders>
              <w:top w:val="single" w:sz="4" w:space="0" w:color="000000"/>
              <w:left w:val="single" w:sz="4" w:space="0" w:color="000000"/>
              <w:bottom w:val="single" w:sz="4" w:space="0" w:color="000000"/>
            </w:tcBorders>
          </w:tcPr>
          <w:p w:rsidR="00DC1EFF" w:rsidRPr="00A1781D" w:rsidRDefault="00DC1EFF"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C1EFF" w:rsidRPr="00A1781D" w:rsidRDefault="00DC1EFF"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C1EFF" w:rsidRPr="001F7C67" w:rsidRDefault="00DC1EFF" w:rsidP="00D55237">
            <w:pPr>
              <w:rPr>
                <w:sz w:val="18"/>
                <w:szCs w:val="18"/>
              </w:rPr>
            </w:pPr>
            <w:r>
              <w:rPr>
                <w:sz w:val="18"/>
                <w:szCs w:val="18"/>
              </w:rPr>
              <w:t>Отсутствие в ф. 0503169 КБК, имеющегося в ф. 0503128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C1EFF" w:rsidRDefault="00DC1EFF" w:rsidP="00D55237">
            <w:pPr>
              <w:rPr>
                <w:sz w:val="18"/>
                <w:szCs w:val="18"/>
              </w:rPr>
            </w:pPr>
          </w:p>
        </w:tc>
      </w:tr>
      <w:tr w:rsidR="0043534F" w:rsidRPr="00A1781D" w:rsidTr="0070347E">
        <w:trPr>
          <w:cantSplit/>
          <w:trHeight w:val="840"/>
        </w:trPr>
        <w:tc>
          <w:tcPr>
            <w:tcW w:w="461" w:type="dxa"/>
            <w:tcBorders>
              <w:top w:val="single" w:sz="4" w:space="0" w:color="000000"/>
              <w:left w:val="single" w:sz="4" w:space="0" w:color="000000"/>
              <w:bottom w:val="single" w:sz="4" w:space="0" w:color="000000"/>
            </w:tcBorders>
          </w:tcPr>
          <w:p w:rsidR="00DE28C0" w:rsidRPr="0034666B" w:rsidRDefault="00DE28C0" w:rsidP="00517887">
            <w:pPr>
              <w:pStyle w:val="ConsPlusCell"/>
              <w:snapToGrid w:val="0"/>
              <w:jc w:val="center"/>
              <w:rPr>
                <w:rFonts w:ascii="Times New Roman" w:hAnsi="Times New Roman" w:cs="Times New Roman"/>
                <w:sz w:val="18"/>
                <w:szCs w:val="18"/>
              </w:rPr>
            </w:pPr>
            <w:r w:rsidRPr="0034666B">
              <w:rPr>
                <w:rFonts w:ascii="Times New Roman" w:hAnsi="Times New Roman" w:cs="Times New Roman"/>
                <w:sz w:val="18"/>
                <w:szCs w:val="18"/>
              </w:rPr>
              <w:lastRenderedPageBreak/>
              <w:t>498</w:t>
            </w:r>
          </w:p>
        </w:tc>
        <w:tc>
          <w:tcPr>
            <w:tcW w:w="363" w:type="dxa"/>
            <w:tcBorders>
              <w:top w:val="single" w:sz="4" w:space="0" w:color="000000"/>
              <w:left w:val="single" w:sz="4" w:space="0" w:color="000000"/>
              <w:bottom w:val="single" w:sz="4" w:space="0" w:color="000000"/>
            </w:tcBorders>
          </w:tcPr>
          <w:p w:rsidR="00DE28C0" w:rsidRPr="0034666B" w:rsidRDefault="00DE28C0" w:rsidP="00D55237">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DE28C0" w:rsidRPr="0034666B" w:rsidRDefault="00DE28C0" w:rsidP="00D55237">
            <w:pPr>
              <w:pStyle w:val="ConsPlusCell"/>
              <w:snapToGrid w:val="0"/>
              <w:rPr>
                <w:rFonts w:ascii="Times New Roman" w:hAnsi="Times New Roman" w:cs="Times New Roman"/>
                <w:sz w:val="18"/>
                <w:szCs w:val="18"/>
              </w:rPr>
            </w:pPr>
            <w:r w:rsidRPr="0034666B">
              <w:rPr>
                <w:rFonts w:ascii="Times New Roman" w:hAnsi="Times New Roman" w:cs="Times New Roman"/>
                <w:sz w:val="18"/>
                <w:szCs w:val="18"/>
              </w:rPr>
              <w:t>0503168</w:t>
            </w:r>
          </w:p>
        </w:tc>
        <w:tc>
          <w:tcPr>
            <w:tcW w:w="992" w:type="dxa"/>
            <w:tcBorders>
              <w:top w:val="single" w:sz="4" w:space="0" w:color="000000"/>
              <w:left w:val="single" w:sz="4" w:space="0" w:color="000000"/>
              <w:bottom w:val="single" w:sz="4" w:space="0" w:color="000000"/>
            </w:tcBorders>
          </w:tcPr>
          <w:p w:rsidR="00DE28C0" w:rsidRPr="0034666B" w:rsidRDefault="00DE28C0" w:rsidP="00D55237">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DE28C0" w:rsidRPr="0034666B" w:rsidRDefault="003B0044" w:rsidP="0034666B">
            <w:pPr>
              <w:pStyle w:val="ConsPlusCell"/>
              <w:snapToGrid w:val="0"/>
              <w:rPr>
                <w:rFonts w:ascii="Times New Roman" w:hAnsi="Times New Roman" w:cs="Times New Roman"/>
                <w:sz w:val="18"/>
                <w:szCs w:val="18"/>
              </w:rPr>
            </w:pPr>
            <w:r w:rsidRPr="0034666B">
              <w:rPr>
                <w:rFonts w:ascii="Times New Roman" w:hAnsi="Times New Roman" w:cs="Times New Roman"/>
                <w:sz w:val="18"/>
                <w:szCs w:val="18"/>
              </w:rPr>
              <w:t>010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070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080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110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1</w:t>
            </w:r>
            <w:r w:rsidR="0034666B" w:rsidRPr="00C356E2">
              <w:rPr>
                <w:rFonts w:ascii="Times New Roman" w:hAnsi="Times New Roman" w:cs="Times New Roman"/>
                <w:sz w:val="18"/>
                <w:szCs w:val="18"/>
              </w:rPr>
              <w:t>4</w:t>
            </w:r>
            <w:r w:rsidR="0034666B" w:rsidRPr="0034666B">
              <w:rPr>
                <w:rFonts w:ascii="Times New Roman" w:hAnsi="Times New Roman" w:cs="Times New Roman"/>
                <w:sz w:val="18"/>
                <w:szCs w:val="18"/>
              </w:rPr>
              <w:t>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150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170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190</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230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250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260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290</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320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330 + 350 + 360 + </w:t>
            </w:r>
            <w:r w:rsidRPr="0034666B">
              <w:rPr>
                <w:rFonts w:ascii="Times New Roman" w:hAnsi="Times New Roman" w:cs="Times New Roman"/>
                <w:sz w:val="18"/>
                <w:szCs w:val="18"/>
              </w:rPr>
              <w:t>4</w:t>
            </w:r>
            <w:r w:rsidR="0034666B" w:rsidRPr="0034666B">
              <w:rPr>
                <w:rFonts w:ascii="Times New Roman" w:hAnsi="Times New Roman" w:cs="Times New Roman"/>
                <w:sz w:val="18"/>
                <w:szCs w:val="18"/>
              </w:rPr>
              <w:t>0</w:t>
            </w:r>
            <w:r w:rsidRPr="0034666B">
              <w:rPr>
                <w:rFonts w:ascii="Times New Roman" w:hAnsi="Times New Roman" w:cs="Times New Roman"/>
                <w:sz w:val="18"/>
                <w:szCs w:val="18"/>
              </w:rPr>
              <w:t>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440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460</w:t>
            </w:r>
            <w:r w:rsidR="00950781">
              <w:rPr>
                <w:rFonts w:ascii="Times New Roman" w:hAnsi="Times New Roman" w:cs="Times New Roman"/>
                <w:sz w:val="18"/>
                <w:szCs w:val="18"/>
              </w:rPr>
              <w:t xml:space="preserve"> </w:t>
            </w:r>
            <w:r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490</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510</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520</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530</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540</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w:t>
            </w:r>
            <w:r w:rsidR="00950781">
              <w:rPr>
                <w:rFonts w:ascii="Times New Roman" w:hAnsi="Times New Roman" w:cs="Times New Roman"/>
                <w:sz w:val="18"/>
                <w:szCs w:val="18"/>
              </w:rPr>
              <w:t xml:space="preserve"> </w:t>
            </w:r>
            <w:r w:rsidR="0034666B" w:rsidRPr="0034666B">
              <w:rPr>
                <w:rFonts w:ascii="Times New Roman" w:hAnsi="Times New Roman" w:cs="Times New Roman"/>
                <w:sz w:val="18"/>
                <w:szCs w:val="18"/>
              </w:rPr>
              <w:t>560</w:t>
            </w:r>
          </w:p>
        </w:tc>
        <w:tc>
          <w:tcPr>
            <w:tcW w:w="601" w:type="dxa"/>
            <w:tcBorders>
              <w:top w:val="single" w:sz="4" w:space="0" w:color="000000"/>
              <w:left w:val="single" w:sz="4" w:space="0" w:color="000000"/>
              <w:bottom w:val="single" w:sz="4" w:space="0" w:color="000000"/>
              <w:right w:val="single" w:sz="4" w:space="0" w:color="000000"/>
            </w:tcBorders>
          </w:tcPr>
          <w:p w:rsidR="00DE28C0" w:rsidRPr="0034666B" w:rsidRDefault="00DE28C0" w:rsidP="00CD6268">
            <w:pPr>
              <w:pStyle w:val="ConsPlusCell"/>
              <w:snapToGrid w:val="0"/>
              <w:rPr>
                <w:rFonts w:ascii="Times New Roman" w:hAnsi="Times New Roman" w:cs="Times New Roman"/>
                <w:sz w:val="18"/>
                <w:szCs w:val="18"/>
              </w:rPr>
            </w:pPr>
            <w:r w:rsidRPr="0034666B">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DE28C0" w:rsidRPr="0034666B" w:rsidRDefault="00DE28C0" w:rsidP="00D55237">
            <w:pPr>
              <w:pStyle w:val="ConsPlusCell"/>
              <w:snapToGrid w:val="0"/>
              <w:rPr>
                <w:rFonts w:ascii="Times New Roman" w:hAnsi="Times New Roman" w:cs="Times New Roman"/>
                <w:sz w:val="18"/>
                <w:szCs w:val="18"/>
              </w:rPr>
            </w:pPr>
            <w:r w:rsidRPr="0034666B">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DE28C0" w:rsidRPr="0034666B" w:rsidRDefault="00DE28C0" w:rsidP="00D55237">
            <w:pPr>
              <w:pStyle w:val="ConsPlusCell"/>
              <w:snapToGrid w:val="0"/>
              <w:rPr>
                <w:rFonts w:ascii="Times New Roman" w:hAnsi="Times New Roman" w:cs="Times New Roman"/>
                <w:sz w:val="18"/>
                <w:szCs w:val="18"/>
              </w:rPr>
            </w:pPr>
            <w:r w:rsidRPr="0034666B">
              <w:rPr>
                <w:rFonts w:ascii="Times New Roman" w:hAnsi="Times New Roman" w:cs="Times New Roman"/>
                <w:sz w:val="18"/>
                <w:szCs w:val="18"/>
              </w:rPr>
              <w:t>0503110</w:t>
            </w:r>
          </w:p>
        </w:tc>
        <w:tc>
          <w:tcPr>
            <w:tcW w:w="1276" w:type="dxa"/>
            <w:tcBorders>
              <w:top w:val="single" w:sz="4" w:space="0" w:color="000000"/>
              <w:left w:val="single" w:sz="4" w:space="0" w:color="000000"/>
              <w:bottom w:val="single" w:sz="4" w:space="0" w:color="000000"/>
            </w:tcBorders>
          </w:tcPr>
          <w:p w:rsidR="00DE28C0" w:rsidRPr="0034666B" w:rsidRDefault="00DE28C0" w:rsidP="00A20C1C">
            <w:pPr>
              <w:pStyle w:val="ConsPlusCell"/>
              <w:snapToGrid w:val="0"/>
              <w:rPr>
                <w:rFonts w:ascii="Times New Roman" w:hAnsi="Times New Roman" w:cs="Times New Roman"/>
                <w:sz w:val="18"/>
                <w:szCs w:val="18"/>
              </w:rPr>
            </w:pPr>
            <w:r w:rsidRPr="0034666B">
              <w:rPr>
                <w:rFonts w:ascii="Times New Roman" w:hAnsi="Times New Roman" w:cs="Times New Roman"/>
                <w:sz w:val="18"/>
                <w:szCs w:val="18"/>
              </w:rPr>
              <w:t>1 17 00000 00 0000 000 1 401 10 199 (раздел 1)</w:t>
            </w:r>
          </w:p>
        </w:tc>
        <w:tc>
          <w:tcPr>
            <w:tcW w:w="793" w:type="dxa"/>
            <w:tcBorders>
              <w:top w:val="single" w:sz="4" w:space="0" w:color="000000"/>
              <w:left w:val="single" w:sz="4" w:space="0" w:color="000000"/>
              <w:bottom w:val="single" w:sz="4" w:space="0" w:color="000000"/>
            </w:tcBorders>
          </w:tcPr>
          <w:p w:rsidR="00DE28C0" w:rsidRPr="0034666B" w:rsidRDefault="00DE28C0" w:rsidP="00D55237">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DE28C0" w:rsidRPr="0034666B" w:rsidRDefault="00DE28C0" w:rsidP="003B0044">
            <w:pPr>
              <w:pStyle w:val="ConsPlusCell"/>
              <w:snapToGrid w:val="0"/>
              <w:rPr>
                <w:rFonts w:ascii="Times New Roman" w:hAnsi="Times New Roman" w:cs="Times New Roman"/>
                <w:sz w:val="18"/>
                <w:szCs w:val="18"/>
              </w:rPr>
            </w:pPr>
            <w:r w:rsidRPr="0034666B">
              <w:rPr>
                <w:rFonts w:ascii="Times New Roman" w:hAnsi="Times New Roman" w:cs="Times New Roman"/>
                <w:sz w:val="18"/>
                <w:szCs w:val="18"/>
              </w:rPr>
              <w:t>3</w:t>
            </w:r>
          </w:p>
        </w:tc>
        <w:tc>
          <w:tcPr>
            <w:tcW w:w="567" w:type="dxa"/>
            <w:tcBorders>
              <w:top w:val="single" w:sz="4" w:space="0" w:color="000000"/>
              <w:left w:val="single" w:sz="4" w:space="0" w:color="000000"/>
              <w:bottom w:val="single" w:sz="4" w:space="0" w:color="000000"/>
            </w:tcBorders>
          </w:tcPr>
          <w:p w:rsidR="00DE28C0" w:rsidRPr="0034666B" w:rsidRDefault="00DE28C0" w:rsidP="00D55237">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DE28C0" w:rsidRPr="0034666B" w:rsidRDefault="00DE28C0" w:rsidP="00D55237">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DE28C0" w:rsidRPr="0034666B" w:rsidRDefault="00DE28C0" w:rsidP="00D55237">
            <w:pPr>
              <w:rPr>
                <w:sz w:val="18"/>
                <w:szCs w:val="18"/>
              </w:rPr>
            </w:pPr>
          </w:p>
        </w:tc>
        <w:tc>
          <w:tcPr>
            <w:tcW w:w="703" w:type="dxa"/>
            <w:tcBorders>
              <w:top w:val="single" w:sz="4" w:space="0" w:color="000000"/>
              <w:left w:val="single" w:sz="4" w:space="0" w:color="000000"/>
              <w:bottom w:val="single" w:sz="4" w:space="0" w:color="000000"/>
            </w:tcBorders>
          </w:tcPr>
          <w:p w:rsidR="00DE28C0" w:rsidRPr="0034666B" w:rsidRDefault="00DE28C0" w:rsidP="00D55237">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DE28C0" w:rsidRPr="0034666B" w:rsidRDefault="00DE28C0" w:rsidP="00D55237">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E28C0" w:rsidRPr="0034666B" w:rsidRDefault="003B0044" w:rsidP="0043534F">
            <w:pPr>
              <w:rPr>
                <w:sz w:val="18"/>
                <w:szCs w:val="18"/>
              </w:rPr>
            </w:pPr>
            <w:r w:rsidRPr="0034666B">
              <w:rPr>
                <w:sz w:val="18"/>
                <w:szCs w:val="18"/>
              </w:rPr>
              <w:t>Сумма принятых к учету ранее не</w:t>
            </w:r>
            <w:r w:rsidR="0043534F" w:rsidRPr="0034666B">
              <w:rPr>
                <w:sz w:val="18"/>
                <w:szCs w:val="18"/>
              </w:rPr>
              <w:t xml:space="preserve"> </w:t>
            </w:r>
            <w:proofErr w:type="spellStart"/>
            <w:r w:rsidRPr="0034666B">
              <w:rPr>
                <w:sz w:val="18"/>
                <w:szCs w:val="18"/>
              </w:rPr>
              <w:t>учетнных</w:t>
            </w:r>
            <w:proofErr w:type="spellEnd"/>
            <w:r w:rsidRPr="0034666B">
              <w:rPr>
                <w:sz w:val="18"/>
                <w:szCs w:val="18"/>
              </w:rPr>
              <w:t xml:space="preserve"> объектов не соответствует данным ф. 0503110 по счету 140110199</w:t>
            </w:r>
            <w:r w:rsidR="00F711F3" w:rsidRPr="0034666B">
              <w:rPr>
                <w:sz w:val="18"/>
                <w:szCs w:val="18"/>
              </w:rPr>
              <w:t xml:space="preserve"> </w:t>
            </w:r>
            <w:r w:rsidR="00950781">
              <w:rPr>
                <w:sz w:val="18"/>
                <w:szCs w:val="18"/>
              </w:rPr>
              <w:t>–</w:t>
            </w:r>
            <w:r w:rsidR="00F711F3" w:rsidRPr="0034666B">
              <w:rPr>
                <w:sz w:val="18"/>
                <w:szCs w:val="18"/>
              </w:rPr>
              <w:t xml:space="preserve">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DE28C0" w:rsidRPr="0034666B" w:rsidRDefault="003B0044" w:rsidP="00DC1EFF">
            <w:pPr>
              <w:jc w:val="center"/>
              <w:rPr>
                <w:sz w:val="18"/>
                <w:szCs w:val="18"/>
              </w:rPr>
            </w:pPr>
            <w:r w:rsidRPr="0034666B">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DE28C0" w:rsidRPr="00DC1EFF" w:rsidRDefault="003B0044" w:rsidP="00D55237">
            <w:pPr>
              <w:rPr>
                <w:sz w:val="16"/>
                <w:szCs w:val="18"/>
              </w:rPr>
            </w:pPr>
            <w:r w:rsidRPr="0034666B">
              <w:rPr>
                <w:sz w:val="16"/>
                <w:szCs w:val="18"/>
              </w:rPr>
              <w:t>ГРБС, РБС, ПБС</w:t>
            </w:r>
          </w:p>
        </w:tc>
      </w:tr>
      <w:tr w:rsidR="0043534F" w:rsidRPr="00A1781D" w:rsidTr="0070347E">
        <w:trPr>
          <w:cantSplit/>
          <w:trHeight w:val="840"/>
        </w:trPr>
        <w:tc>
          <w:tcPr>
            <w:tcW w:w="461" w:type="dxa"/>
            <w:tcBorders>
              <w:top w:val="single" w:sz="4" w:space="0" w:color="000000"/>
              <w:left w:val="single" w:sz="4" w:space="0" w:color="000000"/>
              <w:bottom w:val="single" w:sz="4" w:space="0" w:color="000000"/>
            </w:tcBorders>
          </w:tcPr>
          <w:p w:rsidR="0043534F" w:rsidRDefault="0043534F" w:rsidP="0043534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499</w:t>
            </w:r>
          </w:p>
        </w:tc>
        <w:tc>
          <w:tcPr>
            <w:tcW w:w="36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0501118</w:t>
            </w:r>
          </w:p>
        </w:tc>
        <w:tc>
          <w:tcPr>
            <w:tcW w:w="992" w:type="dxa"/>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w:t>
            </w:r>
          </w:p>
        </w:tc>
        <w:tc>
          <w:tcPr>
            <w:tcW w:w="601"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lang w:val="en-US"/>
              </w:rPr>
              <w:t>&lt;</w:t>
            </w: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tcPr>
          <w:p w:rsidR="0043534F" w:rsidRPr="00AA2547"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КБК из ф. 0501118</w:t>
            </w:r>
          </w:p>
        </w:tc>
        <w:tc>
          <w:tcPr>
            <w:tcW w:w="793"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 200 раздела 2</w:t>
            </w:r>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43534F" w:rsidRPr="00A1781D" w:rsidRDefault="0043534F" w:rsidP="0043534F">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43534F" w:rsidRPr="00A1781D" w:rsidRDefault="0043534F" w:rsidP="0043534F">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sz w:val="18"/>
                <w:szCs w:val="18"/>
              </w:rPr>
            </w:pPr>
          </w:p>
        </w:tc>
        <w:tc>
          <w:tcPr>
            <w:tcW w:w="703" w:type="dxa"/>
            <w:tcBorders>
              <w:top w:val="single" w:sz="4" w:space="0" w:color="000000"/>
              <w:left w:val="single" w:sz="4" w:space="0" w:color="000000"/>
              <w:bottom w:val="single" w:sz="4" w:space="0" w:color="000000"/>
            </w:tcBorders>
          </w:tcPr>
          <w:p w:rsidR="0043534F" w:rsidRPr="00A1781D" w:rsidRDefault="0043534F" w:rsidP="0043534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43534F" w:rsidRPr="00A1781D" w:rsidRDefault="0043534F" w:rsidP="0043534F">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3534F" w:rsidRPr="0043534F" w:rsidRDefault="0043534F" w:rsidP="0043534F">
            <w:pPr>
              <w:rPr>
                <w:sz w:val="18"/>
                <w:szCs w:val="18"/>
              </w:rPr>
            </w:pPr>
            <w:r>
              <w:rPr>
                <w:sz w:val="18"/>
                <w:szCs w:val="18"/>
              </w:rPr>
              <w:t xml:space="preserve">Сумма расходов, отраженных в ф. 0501118 превышает данные ф. 0503127 </w:t>
            </w:r>
            <w:r w:rsidR="00950781">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43534F" w:rsidRDefault="0043534F" w:rsidP="0043534F">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43534F" w:rsidRPr="00DC1EFF" w:rsidRDefault="0043534F" w:rsidP="0043534F">
            <w:pPr>
              <w:rPr>
                <w:sz w:val="16"/>
                <w:szCs w:val="18"/>
              </w:rPr>
            </w:pPr>
            <w:r>
              <w:rPr>
                <w:sz w:val="16"/>
                <w:szCs w:val="18"/>
              </w:rPr>
              <w:t>ГРБС</w:t>
            </w:r>
          </w:p>
        </w:tc>
      </w:tr>
      <w:tr w:rsidR="002F25C8" w:rsidRPr="00A1781D" w:rsidTr="0070347E">
        <w:trPr>
          <w:cantSplit/>
          <w:trHeight w:val="840"/>
        </w:trPr>
        <w:tc>
          <w:tcPr>
            <w:tcW w:w="461" w:type="dxa"/>
            <w:tcBorders>
              <w:top w:val="single" w:sz="4" w:space="0" w:color="000000"/>
              <w:left w:val="single" w:sz="4" w:space="0" w:color="000000"/>
              <w:bottom w:val="single" w:sz="4" w:space="0" w:color="000000"/>
            </w:tcBorders>
          </w:tcPr>
          <w:p w:rsidR="002F25C8" w:rsidRDefault="002F25C8" w:rsidP="00BE767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500</w:t>
            </w:r>
          </w:p>
        </w:tc>
        <w:tc>
          <w:tcPr>
            <w:tcW w:w="363" w:type="dxa"/>
            <w:tcBorders>
              <w:top w:val="single" w:sz="4" w:space="0" w:color="000000"/>
              <w:left w:val="single" w:sz="4" w:space="0" w:color="000000"/>
              <w:bottom w:val="single" w:sz="4" w:space="0" w:color="000000"/>
            </w:tcBorders>
          </w:tcPr>
          <w:p w:rsidR="002F25C8" w:rsidRPr="00A1781D" w:rsidRDefault="002F25C8" w:rsidP="00BE767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2F25C8" w:rsidRDefault="002F25C8"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0501118</w:t>
            </w:r>
          </w:p>
        </w:tc>
        <w:tc>
          <w:tcPr>
            <w:tcW w:w="992" w:type="dxa"/>
            <w:tcBorders>
              <w:top w:val="single" w:sz="4" w:space="0" w:color="000000"/>
              <w:left w:val="single" w:sz="4" w:space="0" w:color="000000"/>
              <w:bottom w:val="single" w:sz="4" w:space="0" w:color="000000"/>
            </w:tcBorders>
          </w:tcPr>
          <w:p w:rsidR="002F25C8" w:rsidRDefault="002F25C8" w:rsidP="00BE767B">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2F25C8" w:rsidRDefault="002F25C8"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w:t>
            </w:r>
          </w:p>
        </w:tc>
        <w:tc>
          <w:tcPr>
            <w:tcW w:w="601" w:type="dxa"/>
            <w:tcBorders>
              <w:top w:val="single" w:sz="4" w:space="0" w:color="000000"/>
              <w:left w:val="single" w:sz="4" w:space="0" w:color="000000"/>
              <w:bottom w:val="single" w:sz="4" w:space="0" w:color="000000"/>
              <w:right w:val="single" w:sz="4" w:space="0" w:color="000000"/>
            </w:tcBorders>
          </w:tcPr>
          <w:p w:rsidR="002F25C8" w:rsidRDefault="002F25C8"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11</w:t>
            </w:r>
          </w:p>
        </w:tc>
        <w:tc>
          <w:tcPr>
            <w:tcW w:w="363" w:type="dxa"/>
            <w:tcBorders>
              <w:top w:val="single" w:sz="4" w:space="0" w:color="000000"/>
              <w:left w:val="single" w:sz="4" w:space="0" w:color="000000"/>
              <w:bottom w:val="single" w:sz="4" w:space="0" w:color="000000"/>
            </w:tcBorders>
          </w:tcPr>
          <w:p w:rsidR="002F25C8" w:rsidRPr="002B1D61" w:rsidRDefault="002B1D61"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2F25C8" w:rsidRDefault="002F25C8"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0503127</w:t>
            </w:r>
          </w:p>
        </w:tc>
        <w:tc>
          <w:tcPr>
            <w:tcW w:w="1276" w:type="dxa"/>
            <w:tcBorders>
              <w:top w:val="single" w:sz="4" w:space="0" w:color="000000"/>
              <w:left w:val="single" w:sz="4" w:space="0" w:color="000000"/>
              <w:bottom w:val="single" w:sz="4" w:space="0" w:color="000000"/>
            </w:tcBorders>
          </w:tcPr>
          <w:p w:rsidR="002F25C8" w:rsidRPr="00AA2547" w:rsidRDefault="002F25C8"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КБК из ф. 0501118</w:t>
            </w:r>
          </w:p>
        </w:tc>
        <w:tc>
          <w:tcPr>
            <w:tcW w:w="793" w:type="dxa"/>
            <w:tcBorders>
              <w:top w:val="single" w:sz="4" w:space="0" w:color="000000"/>
              <w:left w:val="single" w:sz="4" w:space="0" w:color="000000"/>
              <w:bottom w:val="single" w:sz="4" w:space="0" w:color="000000"/>
            </w:tcBorders>
          </w:tcPr>
          <w:p w:rsidR="002F25C8" w:rsidRPr="00A1781D" w:rsidRDefault="002F25C8"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Детализированные строки 200 раздела 2</w:t>
            </w:r>
          </w:p>
        </w:tc>
        <w:tc>
          <w:tcPr>
            <w:tcW w:w="567" w:type="dxa"/>
            <w:tcBorders>
              <w:top w:val="single" w:sz="4" w:space="0" w:color="000000"/>
              <w:left w:val="single" w:sz="4" w:space="0" w:color="000000"/>
              <w:bottom w:val="single" w:sz="4" w:space="0" w:color="000000"/>
              <w:right w:val="single" w:sz="4" w:space="0" w:color="000000"/>
            </w:tcBorders>
          </w:tcPr>
          <w:p w:rsidR="002F25C8" w:rsidRDefault="002F25C8" w:rsidP="00BE767B">
            <w:pPr>
              <w:pStyle w:val="ConsPlusCell"/>
              <w:snapToGrid w:val="0"/>
              <w:rPr>
                <w:rFonts w:ascii="Times New Roman" w:hAnsi="Times New Roman" w:cs="Times New Roman"/>
                <w:sz w:val="18"/>
                <w:szCs w:val="18"/>
              </w:rPr>
            </w:pPr>
            <w:r>
              <w:rPr>
                <w:rFonts w:ascii="Times New Roman" w:hAnsi="Times New Roman" w:cs="Times New Roman"/>
                <w:sz w:val="18"/>
                <w:szCs w:val="18"/>
              </w:rPr>
              <w:t>9</w:t>
            </w:r>
          </w:p>
        </w:tc>
        <w:tc>
          <w:tcPr>
            <w:tcW w:w="567" w:type="dxa"/>
            <w:tcBorders>
              <w:top w:val="single" w:sz="4" w:space="0" w:color="000000"/>
              <w:left w:val="single" w:sz="4" w:space="0" w:color="000000"/>
              <w:bottom w:val="single" w:sz="4" w:space="0" w:color="000000"/>
            </w:tcBorders>
          </w:tcPr>
          <w:p w:rsidR="002F25C8" w:rsidRPr="00A1781D" w:rsidRDefault="002F25C8" w:rsidP="00BE767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2F25C8" w:rsidRPr="00A1781D" w:rsidRDefault="002F25C8" w:rsidP="00BE767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2F25C8" w:rsidRPr="00A1781D" w:rsidRDefault="002F25C8" w:rsidP="00BE767B">
            <w:pPr>
              <w:rPr>
                <w:sz w:val="18"/>
                <w:szCs w:val="18"/>
              </w:rPr>
            </w:pPr>
          </w:p>
        </w:tc>
        <w:tc>
          <w:tcPr>
            <w:tcW w:w="703" w:type="dxa"/>
            <w:tcBorders>
              <w:top w:val="single" w:sz="4" w:space="0" w:color="000000"/>
              <w:left w:val="single" w:sz="4" w:space="0" w:color="000000"/>
              <w:bottom w:val="single" w:sz="4" w:space="0" w:color="000000"/>
            </w:tcBorders>
          </w:tcPr>
          <w:p w:rsidR="002F25C8" w:rsidRPr="00A1781D" w:rsidRDefault="002F25C8" w:rsidP="00BE767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2F25C8" w:rsidRPr="00A1781D" w:rsidRDefault="002F25C8" w:rsidP="00BE767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2F25C8" w:rsidRPr="0043534F" w:rsidRDefault="002F25C8" w:rsidP="002B1D61">
            <w:pPr>
              <w:rPr>
                <w:sz w:val="18"/>
                <w:szCs w:val="18"/>
              </w:rPr>
            </w:pPr>
            <w:r>
              <w:rPr>
                <w:sz w:val="18"/>
                <w:szCs w:val="18"/>
              </w:rPr>
              <w:t xml:space="preserve">Сумма расходов, отраженных в ф. 0501118 </w:t>
            </w:r>
            <w:r w:rsidR="002B1D61">
              <w:rPr>
                <w:sz w:val="18"/>
                <w:szCs w:val="18"/>
              </w:rPr>
              <w:t>не соответствует</w:t>
            </w:r>
            <w:r>
              <w:rPr>
                <w:sz w:val="18"/>
                <w:szCs w:val="18"/>
              </w:rPr>
              <w:t xml:space="preserve"> данны</w:t>
            </w:r>
            <w:r w:rsidR="002B1D61">
              <w:rPr>
                <w:sz w:val="18"/>
                <w:szCs w:val="18"/>
              </w:rPr>
              <w:t>м</w:t>
            </w:r>
            <w:r>
              <w:rPr>
                <w:sz w:val="18"/>
                <w:szCs w:val="18"/>
              </w:rPr>
              <w:t xml:space="preserve"> ф. 0503127 – требуются пояснения</w:t>
            </w:r>
          </w:p>
        </w:tc>
        <w:tc>
          <w:tcPr>
            <w:tcW w:w="567" w:type="dxa"/>
            <w:tcBorders>
              <w:top w:val="single" w:sz="4" w:space="0" w:color="000000"/>
              <w:left w:val="single" w:sz="4" w:space="0" w:color="000000"/>
              <w:bottom w:val="single" w:sz="4" w:space="0" w:color="000000"/>
              <w:right w:val="single" w:sz="4" w:space="0" w:color="000000"/>
            </w:tcBorders>
          </w:tcPr>
          <w:p w:rsidR="002F25C8" w:rsidRDefault="002F25C8" w:rsidP="00BE767B">
            <w:pPr>
              <w:jc w:val="center"/>
              <w:rPr>
                <w:sz w:val="18"/>
                <w:szCs w:val="18"/>
              </w:rPr>
            </w:pPr>
            <w:r>
              <w:rPr>
                <w:sz w:val="18"/>
                <w:szCs w:val="18"/>
              </w:rPr>
              <w:t>П</w:t>
            </w:r>
          </w:p>
        </w:tc>
        <w:tc>
          <w:tcPr>
            <w:tcW w:w="567" w:type="dxa"/>
            <w:tcBorders>
              <w:top w:val="single" w:sz="4" w:space="0" w:color="000000"/>
              <w:left w:val="single" w:sz="4" w:space="0" w:color="000000"/>
              <w:bottom w:val="single" w:sz="4" w:space="0" w:color="000000"/>
              <w:right w:val="single" w:sz="4" w:space="0" w:color="000000"/>
            </w:tcBorders>
          </w:tcPr>
          <w:p w:rsidR="002F25C8" w:rsidRPr="00DC1EFF" w:rsidRDefault="002F25C8" w:rsidP="00BE767B">
            <w:pPr>
              <w:rPr>
                <w:sz w:val="16"/>
                <w:szCs w:val="18"/>
              </w:rPr>
            </w:pPr>
            <w:r>
              <w:rPr>
                <w:sz w:val="16"/>
                <w:szCs w:val="18"/>
              </w:rPr>
              <w:t>ГРБС</w:t>
            </w:r>
          </w:p>
        </w:tc>
      </w:tr>
      <w:tr w:rsidR="00630375" w:rsidRPr="00A1781D" w:rsidTr="0070347E">
        <w:trPr>
          <w:cantSplit/>
          <w:trHeight w:val="840"/>
        </w:trPr>
        <w:tc>
          <w:tcPr>
            <w:tcW w:w="461" w:type="dxa"/>
            <w:tcBorders>
              <w:top w:val="single" w:sz="4" w:space="0" w:color="000000"/>
              <w:left w:val="single" w:sz="4" w:space="0" w:color="000000"/>
              <w:bottom w:val="single" w:sz="4" w:space="0" w:color="000000"/>
            </w:tcBorders>
          </w:tcPr>
          <w:p w:rsidR="00630375" w:rsidRDefault="00630375" w:rsidP="0056234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501</w:t>
            </w:r>
          </w:p>
          <w:p w:rsidR="00630375" w:rsidRDefault="00630375" w:rsidP="0056234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630375" w:rsidRPr="00A1781D" w:rsidRDefault="00630375" w:rsidP="00562346">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630375" w:rsidRPr="00CE4AFB" w:rsidRDefault="00630375" w:rsidP="00CE4AFB">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Pr>
                <w:rFonts w:ascii="Times New Roman" w:hAnsi="Times New Roman" w:cs="Times New Roman"/>
                <w:sz w:val="18"/>
                <w:szCs w:val="18"/>
                <w:lang w:val="en-US"/>
              </w:rPr>
              <w:t>3169</w:t>
            </w:r>
            <w:r>
              <w:rPr>
                <w:rFonts w:ascii="Times New Roman" w:hAnsi="Times New Roman" w:cs="Times New Roman"/>
                <w:sz w:val="18"/>
                <w:szCs w:val="18"/>
              </w:rPr>
              <w:t xml:space="preserve"> ДЗ</w:t>
            </w:r>
          </w:p>
        </w:tc>
        <w:tc>
          <w:tcPr>
            <w:tcW w:w="992" w:type="dxa"/>
            <w:tcBorders>
              <w:top w:val="single" w:sz="4" w:space="0" w:color="000000"/>
              <w:left w:val="single" w:sz="4" w:space="0" w:color="000000"/>
              <w:bottom w:val="single" w:sz="4" w:space="0" w:color="000000"/>
            </w:tcBorders>
          </w:tcPr>
          <w:p w:rsidR="00630375" w:rsidRDefault="00630375" w:rsidP="00562346">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630375" w:rsidRDefault="00630375" w:rsidP="00562346">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коду счета 120651000</w:t>
            </w:r>
          </w:p>
        </w:tc>
        <w:tc>
          <w:tcPr>
            <w:tcW w:w="601" w:type="dxa"/>
            <w:tcBorders>
              <w:top w:val="single" w:sz="4" w:space="0" w:color="000000"/>
              <w:left w:val="single" w:sz="4" w:space="0" w:color="000000"/>
              <w:bottom w:val="single" w:sz="4" w:space="0" w:color="000000"/>
              <w:right w:val="single" w:sz="4" w:space="0" w:color="000000"/>
            </w:tcBorders>
          </w:tcPr>
          <w:p w:rsidR="00630375" w:rsidRDefault="00630375" w:rsidP="00562346">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630375" w:rsidRPr="002B1D61" w:rsidRDefault="00630375" w:rsidP="0056234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630375" w:rsidRDefault="00630375" w:rsidP="00CE4AFB">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630375" w:rsidRPr="00AA2547" w:rsidRDefault="00630375" w:rsidP="0098530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Справки по счетам 120651561(661) гр.7 сумма показателей по </w:t>
            </w:r>
            <w:proofErr w:type="spellStart"/>
            <w:r>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130405251,</w:t>
            </w:r>
            <w:r w:rsidR="00C57E41">
              <w:rPr>
                <w:rFonts w:ascii="Times New Roman" w:hAnsi="Times New Roman" w:cs="Times New Roman"/>
                <w:sz w:val="18"/>
                <w:szCs w:val="18"/>
              </w:rPr>
              <w:t xml:space="preserve"> </w:t>
            </w:r>
            <w:r>
              <w:rPr>
                <w:rFonts w:ascii="Times New Roman" w:hAnsi="Times New Roman" w:cs="Times New Roman"/>
                <w:sz w:val="18"/>
                <w:szCs w:val="18"/>
              </w:rPr>
              <w:t>120551561(661),130251831</w:t>
            </w:r>
          </w:p>
        </w:tc>
        <w:tc>
          <w:tcPr>
            <w:tcW w:w="793" w:type="dxa"/>
            <w:tcBorders>
              <w:top w:val="single" w:sz="4" w:space="0" w:color="000000"/>
              <w:left w:val="single" w:sz="4" w:space="0" w:color="000000"/>
              <w:bottom w:val="single" w:sz="4" w:space="0" w:color="000000"/>
            </w:tcBorders>
          </w:tcPr>
          <w:p w:rsidR="00630375" w:rsidRPr="00A1781D" w:rsidRDefault="00630375" w:rsidP="0056234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0375" w:rsidRDefault="00630375" w:rsidP="00562346">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630375" w:rsidRPr="00A1781D" w:rsidRDefault="00630375" w:rsidP="00562346">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630375" w:rsidRPr="00A1781D" w:rsidRDefault="00630375" w:rsidP="00562346">
            <w:pPr>
              <w:rPr>
                <w:sz w:val="18"/>
                <w:szCs w:val="18"/>
              </w:rPr>
            </w:pPr>
            <w:r>
              <w:rPr>
                <w:sz w:val="18"/>
                <w:szCs w:val="18"/>
              </w:rPr>
              <w:t>050</w:t>
            </w:r>
            <w:r>
              <w:rPr>
                <w:sz w:val="18"/>
                <w:szCs w:val="18"/>
                <w:lang w:val="en-US"/>
              </w:rPr>
              <w:t>3169</w:t>
            </w:r>
            <w:r>
              <w:rPr>
                <w:sz w:val="18"/>
                <w:szCs w:val="18"/>
              </w:rPr>
              <w:t xml:space="preserve"> ДЗ</w:t>
            </w:r>
          </w:p>
        </w:tc>
        <w:tc>
          <w:tcPr>
            <w:tcW w:w="799" w:type="dxa"/>
            <w:tcBorders>
              <w:top w:val="single" w:sz="4" w:space="0" w:color="000000"/>
              <w:left w:val="single" w:sz="4" w:space="0" w:color="000000"/>
              <w:bottom w:val="single" w:sz="4" w:space="0" w:color="000000"/>
              <w:right w:val="single" w:sz="4" w:space="0" w:color="000000"/>
            </w:tcBorders>
          </w:tcPr>
          <w:p w:rsidR="00630375" w:rsidRPr="00A1781D" w:rsidRDefault="00630375" w:rsidP="00562346">
            <w:pPr>
              <w:rPr>
                <w:sz w:val="18"/>
                <w:szCs w:val="18"/>
              </w:rPr>
            </w:pPr>
          </w:p>
        </w:tc>
        <w:tc>
          <w:tcPr>
            <w:tcW w:w="703" w:type="dxa"/>
            <w:tcBorders>
              <w:top w:val="single" w:sz="4" w:space="0" w:color="000000"/>
              <w:left w:val="single" w:sz="4" w:space="0" w:color="000000"/>
              <w:bottom w:val="single" w:sz="4" w:space="0" w:color="000000"/>
            </w:tcBorders>
          </w:tcPr>
          <w:p w:rsidR="00630375" w:rsidRPr="00A1781D" w:rsidRDefault="00630375" w:rsidP="00562346">
            <w:pPr>
              <w:rPr>
                <w:sz w:val="18"/>
                <w:szCs w:val="18"/>
              </w:rPr>
            </w:pPr>
            <w:r>
              <w:rPr>
                <w:sz w:val="18"/>
                <w:szCs w:val="18"/>
              </w:rPr>
              <w:t>Итого по коду счета 120651000</w:t>
            </w:r>
          </w:p>
        </w:tc>
        <w:tc>
          <w:tcPr>
            <w:tcW w:w="708" w:type="dxa"/>
            <w:tcBorders>
              <w:top w:val="single" w:sz="4" w:space="0" w:color="000000"/>
              <w:left w:val="single" w:sz="4" w:space="0" w:color="000000"/>
              <w:bottom w:val="single" w:sz="4" w:space="0" w:color="000000"/>
              <w:right w:val="single" w:sz="4" w:space="0" w:color="000000"/>
            </w:tcBorders>
          </w:tcPr>
          <w:p w:rsidR="00630375" w:rsidRPr="00A1781D" w:rsidRDefault="00630375" w:rsidP="00562346">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630375" w:rsidRPr="0043534F" w:rsidRDefault="00630375" w:rsidP="00562346">
            <w:pPr>
              <w:rPr>
                <w:sz w:val="18"/>
                <w:szCs w:val="18"/>
              </w:rPr>
            </w:pPr>
            <w:r>
              <w:rPr>
                <w:sz w:val="18"/>
                <w:szCs w:val="18"/>
              </w:rPr>
              <w:t xml:space="preserve">Показатель остатка на начало года по счету </w:t>
            </w:r>
            <w:r w:rsidR="00EC2B5E">
              <w:rPr>
                <w:sz w:val="18"/>
                <w:szCs w:val="18"/>
              </w:rPr>
              <w:t>1</w:t>
            </w:r>
            <w:r w:rsidR="00D32BA0">
              <w:rPr>
                <w:sz w:val="18"/>
                <w:szCs w:val="18"/>
              </w:rPr>
              <w:t xml:space="preserve">20651 </w:t>
            </w:r>
            <w:r>
              <w:rPr>
                <w:sz w:val="18"/>
                <w:szCs w:val="18"/>
              </w:rPr>
              <w:t>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630375" w:rsidRDefault="00630375" w:rsidP="00562346">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630375" w:rsidRPr="00DC1EFF" w:rsidRDefault="00630375" w:rsidP="00562346">
            <w:pPr>
              <w:rPr>
                <w:sz w:val="16"/>
                <w:szCs w:val="18"/>
              </w:rPr>
            </w:pPr>
            <w:r w:rsidRPr="0034666B">
              <w:rPr>
                <w:sz w:val="16"/>
                <w:szCs w:val="18"/>
              </w:rPr>
              <w:t>ГРБС, РБС, ПБС</w:t>
            </w:r>
          </w:p>
        </w:tc>
      </w:tr>
      <w:tr w:rsidR="00985302" w:rsidRPr="00A1781D" w:rsidTr="0070347E">
        <w:trPr>
          <w:cantSplit/>
          <w:trHeight w:val="840"/>
        </w:trPr>
        <w:tc>
          <w:tcPr>
            <w:tcW w:w="461" w:type="dxa"/>
            <w:tcBorders>
              <w:top w:val="single" w:sz="4" w:space="0" w:color="000000"/>
              <w:left w:val="single" w:sz="4" w:space="0" w:color="000000"/>
              <w:bottom w:val="single" w:sz="4" w:space="0" w:color="000000"/>
            </w:tcBorders>
          </w:tcPr>
          <w:p w:rsidR="00985302" w:rsidRDefault="00985302" w:rsidP="00985302">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501.1</w:t>
            </w:r>
          </w:p>
          <w:p w:rsidR="00985302" w:rsidRDefault="00985302" w:rsidP="00985302">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985302" w:rsidRPr="00A1781D" w:rsidRDefault="00985302" w:rsidP="0098530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985302" w:rsidRPr="00CE4AFB" w:rsidRDefault="00985302" w:rsidP="00985302">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985302">
              <w:rPr>
                <w:rFonts w:ascii="Times New Roman" w:hAnsi="Times New Roman" w:cs="Times New Roman"/>
                <w:sz w:val="18"/>
                <w:szCs w:val="18"/>
              </w:rPr>
              <w:t>3169</w:t>
            </w:r>
            <w:r>
              <w:rPr>
                <w:rFonts w:ascii="Times New Roman" w:hAnsi="Times New Roman" w:cs="Times New Roman"/>
                <w:sz w:val="18"/>
                <w:szCs w:val="18"/>
              </w:rPr>
              <w:t xml:space="preserve"> ДЗ</w:t>
            </w:r>
          </w:p>
        </w:tc>
        <w:tc>
          <w:tcPr>
            <w:tcW w:w="992" w:type="dxa"/>
            <w:tcBorders>
              <w:top w:val="single" w:sz="4" w:space="0" w:color="000000"/>
              <w:left w:val="single" w:sz="4" w:space="0" w:color="000000"/>
              <w:bottom w:val="single" w:sz="4" w:space="0" w:color="000000"/>
            </w:tcBorders>
          </w:tcPr>
          <w:p w:rsidR="00985302" w:rsidRDefault="00985302" w:rsidP="00985302">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985302" w:rsidRDefault="00985302" w:rsidP="00985302">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коду счета 120654000</w:t>
            </w:r>
          </w:p>
        </w:tc>
        <w:tc>
          <w:tcPr>
            <w:tcW w:w="601" w:type="dxa"/>
            <w:tcBorders>
              <w:top w:val="single" w:sz="4" w:space="0" w:color="000000"/>
              <w:left w:val="single" w:sz="4" w:space="0" w:color="000000"/>
              <w:bottom w:val="single" w:sz="4" w:space="0" w:color="000000"/>
              <w:right w:val="single" w:sz="4" w:space="0" w:color="000000"/>
            </w:tcBorders>
          </w:tcPr>
          <w:p w:rsidR="00985302" w:rsidRDefault="00985302" w:rsidP="00985302">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985302" w:rsidRPr="002B1D61" w:rsidRDefault="00985302" w:rsidP="0098530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985302" w:rsidRDefault="00985302" w:rsidP="00985302">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985302" w:rsidRPr="00AA2547" w:rsidRDefault="00985302" w:rsidP="00985302">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Справки по счетам 120654561(661) гр.7 сумма показателей по </w:t>
            </w:r>
            <w:proofErr w:type="spellStart"/>
            <w:r>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130405254,</w:t>
            </w:r>
            <w:r w:rsidR="00C57E41">
              <w:rPr>
                <w:rFonts w:ascii="Times New Roman" w:hAnsi="Times New Roman" w:cs="Times New Roman"/>
                <w:sz w:val="18"/>
                <w:szCs w:val="18"/>
              </w:rPr>
              <w:t xml:space="preserve"> </w:t>
            </w:r>
            <w:r>
              <w:rPr>
                <w:rFonts w:ascii="Times New Roman" w:hAnsi="Times New Roman" w:cs="Times New Roman"/>
                <w:sz w:val="18"/>
                <w:szCs w:val="18"/>
              </w:rPr>
              <w:t>120561561(661), 130254831</w:t>
            </w:r>
          </w:p>
        </w:tc>
        <w:tc>
          <w:tcPr>
            <w:tcW w:w="793" w:type="dxa"/>
            <w:tcBorders>
              <w:top w:val="single" w:sz="4" w:space="0" w:color="000000"/>
              <w:left w:val="single" w:sz="4" w:space="0" w:color="000000"/>
              <w:bottom w:val="single" w:sz="4" w:space="0" w:color="000000"/>
            </w:tcBorders>
          </w:tcPr>
          <w:p w:rsidR="00985302" w:rsidRPr="00A1781D" w:rsidRDefault="00985302" w:rsidP="0098530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985302" w:rsidRDefault="00985302" w:rsidP="0098530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985302" w:rsidRPr="00A1781D" w:rsidRDefault="00985302" w:rsidP="00985302">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985302" w:rsidRPr="00A1781D" w:rsidRDefault="00985302" w:rsidP="00985302">
            <w:pPr>
              <w:rPr>
                <w:sz w:val="18"/>
                <w:szCs w:val="18"/>
              </w:rPr>
            </w:pPr>
            <w:r>
              <w:rPr>
                <w:sz w:val="18"/>
                <w:szCs w:val="18"/>
              </w:rPr>
              <w:t>050</w:t>
            </w:r>
            <w:r w:rsidRPr="00985302">
              <w:rPr>
                <w:sz w:val="18"/>
                <w:szCs w:val="18"/>
              </w:rPr>
              <w:t>3169</w:t>
            </w:r>
            <w:r>
              <w:rPr>
                <w:sz w:val="18"/>
                <w:szCs w:val="18"/>
              </w:rPr>
              <w:t xml:space="preserve"> ДЗ</w:t>
            </w:r>
          </w:p>
        </w:tc>
        <w:tc>
          <w:tcPr>
            <w:tcW w:w="799" w:type="dxa"/>
            <w:tcBorders>
              <w:top w:val="single" w:sz="4" w:space="0" w:color="000000"/>
              <w:left w:val="single" w:sz="4" w:space="0" w:color="000000"/>
              <w:bottom w:val="single" w:sz="4" w:space="0" w:color="000000"/>
              <w:right w:val="single" w:sz="4" w:space="0" w:color="000000"/>
            </w:tcBorders>
          </w:tcPr>
          <w:p w:rsidR="00985302" w:rsidRPr="00A1781D" w:rsidRDefault="00985302" w:rsidP="00985302">
            <w:pPr>
              <w:rPr>
                <w:sz w:val="18"/>
                <w:szCs w:val="18"/>
              </w:rPr>
            </w:pPr>
          </w:p>
        </w:tc>
        <w:tc>
          <w:tcPr>
            <w:tcW w:w="703" w:type="dxa"/>
            <w:tcBorders>
              <w:top w:val="single" w:sz="4" w:space="0" w:color="000000"/>
              <w:left w:val="single" w:sz="4" w:space="0" w:color="000000"/>
              <w:bottom w:val="single" w:sz="4" w:space="0" w:color="000000"/>
            </w:tcBorders>
          </w:tcPr>
          <w:p w:rsidR="00985302" w:rsidRPr="00A1781D" w:rsidRDefault="00985302" w:rsidP="00985302">
            <w:pPr>
              <w:rPr>
                <w:sz w:val="18"/>
                <w:szCs w:val="18"/>
              </w:rPr>
            </w:pPr>
            <w:r>
              <w:rPr>
                <w:sz w:val="18"/>
                <w:szCs w:val="18"/>
              </w:rPr>
              <w:t>Итого по коду счета 120654000</w:t>
            </w:r>
          </w:p>
        </w:tc>
        <w:tc>
          <w:tcPr>
            <w:tcW w:w="708" w:type="dxa"/>
            <w:tcBorders>
              <w:top w:val="single" w:sz="4" w:space="0" w:color="000000"/>
              <w:left w:val="single" w:sz="4" w:space="0" w:color="000000"/>
              <w:bottom w:val="single" w:sz="4" w:space="0" w:color="000000"/>
              <w:right w:val="single" w:sz="4" w:space="0" w:color="000000"/>
            </w:tcBorders>
          </w:tcPr>
          <w:p w:rsidR="00985302" w:rsidRPr="00A1781D" w:rsidRDefault="00985302" w:rsidP="00985302">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985302" w:rsidRPr="0043534F" w:rsidRDefault="00985302" w:rsidP="00985302">
            <w:pPr>
              <w:rPr>
                <w:sz w:val="18"/>
                <w:szCs w:val="18"/>
              </w:rPr>
            </w:pPr>
            <w:r>
              <w:rPr>
                <w:sz w:val="18"/>
                <w:szCs w:val="18"/>
              </w:rPr>
              <w:t>Показатель остатка на начало года по счету 120654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985302" w:rsidRDefault="00985302" w:rsidP="00985302">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985302" w:rsidRPr="00DC1EFF" w:rsidRDefault="00985302" w:rsidP="00985302">
            <w:pPr>
              <w:rPr>
                <w:sz w:val="16"/>
                <w:szCs w:val="18"/>
              </w:rPr>
            </w:pPr>
            <w:r w:rsidRPr="0034666B">
              <w:rPr>
                <w:sz w:val="16"/>
                <w:szCs w:val="18"/>
              </w:rPr>
              <w:t>ГРБС, РБС, ПБС</w:t>
            </w:r>
          </w:p>
        </w:tc>
      </w:tr>
      <w:tr w:rsidR="00630375" w:rsidRPr="00A1781D" w:rsidTr="0070347E">
        <w:trPr>
          <w:cantSplit/>
          <w:trHeight w:val="840"/>
        </w:trPr>
        <w:tc>
          <w:tcPr>
            <w:tcW w:w="461" w:type="dxa"/>
            <w:tcBorders>
              <w:top w:val="single" w:sz="4" w:space="0" w:color="000000"/>
              <w:left w:val="single" w:sz="4" w:space="0" w:color="000000"/>
              <w:bottom w:val="single" w:sz="4" w:space="0" w:color="000000"/>
            </w:tcBorders>
          </w:tcPr>
          <w:p w:rsidR="00630375" w:rsidRDefault="00630375" w:rsidP="00630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502</w:t>
            </w:r>
          </w:p>
          <w:p w:rsidR="00630375" w:rsidRDefault="00630375" w:rsidP="0063037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630375" w:rsidRPr="00A1781D" w:rsidRDefault="00630375" w:rsidP="00630375">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630375" w:rsidRPr="00CE4AFB" w:rsidRDefault="00630375" w:rsidP="0063037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630375">
              <w:rPr>
                <w:rFonts w:ascii="Times New Roman" w:hAnsi="Times New Roman" w:cs="Times New Roman"/>
                <w:sz w:val="18"/>
                <w:szCs w:val="18"/>
              </w:rPr>
              <w:t>3169</w:t>
            </w:r>
            <w:r>
              <w:rPr>
                <w:rFonts w:ascii="Times New Roman" w:hAnsi="Times New Roman" w:cs="Times New Roman"/>
                <w:sz w:val="18"/>
                <w:szCs w:val="18"/>
              </w:rPr>
              <w:t xml:space="preserve"> КЗ</w:t>
            </w:r>
          </w:p>
        </w:tc>
        <w:tc>
          <w:tcPr>
            <w:tcW w:w="992" w:type="dxa"/>
            <w:tcBorders>
              <w:top w:val="single" w:sz="4" w:space="0" w:color="000000"/>
              <w:left w:val="single" w:sz="4" w:space="0" w:color="000000"/>
              <w:bottom w:val="single" w:sz="4" w:space="0" w:color="000000"/>
            </w:tcBorders>
          </w:tcPr>
          <w:p w:rsidR="00630375" w:rsidRDefault="00630375" w:rsidP="00630375">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630375" w:rsidRDefault="00630375" w:rsidP="00630375">
            <w:pPr>
              <w:pStyle w:val="ConsPlusCell"/>
              <w:snapToGrid w:val="0"/>
              <w:rPr>
                <w:rFonts w:ascii="Times New Roman" w:hAnsi="Times New Roman" w:cs="Times New Roman"/>
                <w:sz w:val="18"/>
                <w:szCs w:val="18"/>
              </w:rPr>
            </w:pPr>
            <w:r>
              <w:rPr>
                <w:rFonts w:ascii="Times New Roman" w:hAnsi="Times New Roman" w:cs="Times New Roman"/>
                <w:sz w:val="18"/>
                <w:szCs w:val="18"/>
              </w:rPr>
              <w:t>Итого по коду счета 130251000</w:t>
            </w:r>
          </w:p>
        </w:tc>
        <w:tc>
          <w:tcPr>
            <w:tcW w:w="601" w:type="dxa"/>
            <w:tcBorders>
              <w:top w:val="single" w:sz="4" w:space="0" w:color="000000"/>
              <w:left w:val="single" w:sz="4" w:space="0" w:color="000000"/>
              <w:bottom w:val="single" w:sz="4" w:space="0" w:color="000000"/>
              <w:right w:val="single" w:sz="4" w:space="0" w:color="000000"/>
            </w:tcBorders>
          </w:tcPr>
          <w:p w:rsidR="00630375" w:rsidRDefault="00630375" w:rsidP="00630375">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630375" w:rsidRPr="002B1D61" w:rsidRDefault="00630375" w:rsidP="0063037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630375" w:rsidRDefault="00630375" w:rsidP="00630375">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630375" w:rsidRPr="00AA2547" w:rsidRDefault="00630375" w:rsidP="00CC0C7F">
            <w:pPr>
              <w:pStyle w:val="ConsPlusCell"/>
              <w:snapToGrid w:val="0"/>
              <w:rPr>
                <w:rFonts w:ascii="Times New Roman" w:hAnsi="Times New Roman" w:cs="Times New Roman"/>
                <w:sz w:val="18"/>
                <w:szCs w:val="18"/>
              </w:rPr>
            </w:pPr>
            <w:proofErr w:type="gramStart"/>
            <w:r>
              <w:rPr>
                <w:sz w:val="18"/>
                <w:szCs w:val="18"/>
              </w:rPr>
              <w:t>–(</w:t>
            </w:r>
            <w:proofErr w:type="gramEnd"/>
            <w:r>
              <w:rPr>
                <w:rFonts w:ascii="Times New Roman" w:hAnsi="Times New Roman" w:cs="Times New Roman"/>
                <w:sz w:val="18"/>
                <w:szCs w:val="18"/>
              </w:rPr>
              <w:t>Справка по счету 130251831 гр. 7 сумма показателей по корр. счету 130405251) + (Справка по счету 140120251</w:t>
            </w:r>
            <w:r w:rsidR="004111BC">
              <w:rPr>
                <w:rFonts w:ascii="Times New Roman" w:hAnsi="Times New Roman" w:cs="Times New Roman"/>
                <w:sz w:val="18"/>
                <w:szCs w:val="18"/>
              </w:rPr>
              <w:t xml:space="preserve">, </w:t>
            </w:r>
            <w:r>
              <w:rPr>
                <w:rFonts w:ascii="Times New Roman" w:hAnsi="Times New Roman" w:cs="Times New Roman"/>
                <w:sz w:val="18"/>
                <w:szCs w:val="18"/>
              </w:rPr>
              <w:t xml:space="preserve">гр. 7 сумма показателей по корр. счету </w:t>
            </w:r>
            <w:r w:rsidR="00CC0C7F">
              <w:rPr>
                <w:rFonts w:ascii="Times New Roman" w:hAnsi="Times New Roman" w:cs="Times New Roman"/>
                <w:sz w:val="18"/>
                <w:szCs w:val="18"/>
              </w:rPr>
              <w:t>130251х31</w:t>
            </w:r>
            <w:r>
              <w:rPr>
                <w:rFonts w:ascii="Times New Roman" w:hAnsi="Times New Roman" w:cs="Times New Roman"/>
                <w:sz w:val="18"/>
                <w:szCs w:val="18"/>
              </w:rPr>
              <w:t xml:space="preserve">) + (Справка по счету 120651661 гр.7 сумма показателей по </w:t>
            </w:r>
            <w:proofErr w:type="spellStart"/>
            <w:r>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130251831</w:t>
            </w:r>
            <w:r w:rsidR="00CA340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630375" w:rsidRPr="00A1781D" w:rsidRDefault="00630375" w:rsidP="0063037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630375" w:rsidRDefault="00630375" w:rsidP="00630375">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630375" w:rsidRPr="00A1781D" w:rsidRDefault="00630375" w:rsidP="00630375">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630375" w:rsidRPr="00A1781D" w:rsidRDefault="00630375" w:rsidP="00CA340D">
            <w:pPr>
              <w:rPr>
                <w:sz w:val="18"/>
                <w:szCs w:val="18"/>
              </w:rPr>
            </w:pPr>
            <w:r>
              <w:rPr>
                <w:sz w:val="18"/>
                <w:szCs w:val="18"/>
              </w:rPr>
              <w:t>050</w:t>
            </w:r>
            <w:r w:rsidRPr="00630375">
              <w:rPr>
                <w:sz w:val="18"/>
                <w:szCs w:val="18"/>
              </w:rPr>
              <w:t>3169</w:t>
            </w:r>
            <w:r>
              <w:rPr>
                <w:sz w:val="18"/>
                <w:szCs w:val="18"/>
              </w:rPr>
              <w:t xml:space="preserve"> </w:t>
            </w:r>
            <w:r w:rsidR="00CA340D">
              <w:rPr>
                <w:sz w:val="18"/>
                <w:szCs w:val="18"/>
              </w:rPr>
              <w:t>К</w:t>
            </w:r>
            <w:r>
              <w:rPr>
                <w:sz w:val="18"/>
                <w:szCs w:val="18"/>
              </w:rPr>
              <w:t>З</w:t>
            </w:r>
          </w:p>
        </w:tc>
        <w:tc>
          <w:tcPr>
            <w:tcW w:w="799" w:type="dxa"/>
            <w:tcBorders>
              <w:top w:val="single" w:sz="4" w:space="0" w:color="000000"/>
              <w:left w:val="single" w:sz="4" w:space="0" w:color="000000"/>
              <w:bottom w:val="single" w:sz="4" w:space="0" w:color="000000"/>
              <w:right w:val="single" w:sz="4" w:space="0" w:color="000000"/>
            </w:tcBorders>
          </w:tcPr>
          <w:p w:rsidR="00630375" w:rsidRPr="00A1781D" w:rsidRDefault="00630375" w:rsidP="00630375">
            <w:pPr>
              <w:rPr>
                <w:sz w:val="18"/>
                <w:szCs w:val="18"/>
              </w:rPr>
            </w:pPr>
          </w:p>
        </w:tc>
        <w:tc>
          <w:tcPr>
            <w:tcW w:w="703" w:type="dxa"/>
            <w:tcBorders>
              <w:top w:val="single" w:sz="4" w:space="0" w:color="000000"/>
              <w:left w:val="single" w:sz="4" w:space="0" w:color="000000"/>
              <w:bottom w:val="single" w:sz="4" w:space="0" w:color="000000"/>
            </w:tcBorders>
          </w:tcPr>
          <w:p w:rsidR="00630375" w:rsidRPr="00A1781D" w:rsidRDefault="00630375" w:rsidP="00D32BA0">
            <w:pPr>
              <w:rPr>
                <w:sz w:val="18"/>
                <w:szCs w:val="18"/>
              </w:rPr>
            </w:pPr>
            <w:r>
              <w:rPr>
                <w:sz w:val="18"/>
                <w:szCs w:val="18"/>
              </w:rPr>
              <w:t>Итого по коду счета 1</w:t>
            </w:r>
            <w:r w:rsidR="00D32BA0">
              <w:rPr>
                <w:sz w:val="18"/>
                <w:szCs w:val="18"/>
              </w:rPr>
              <w:t>302</w:t>
            </w:r>
            <w:r>
              <w:rPr>
                <w:sz w:val="18"/>
                <w:szCs w:val="18"/>
              </w:rPr>
              <w:t>51000</w:t>
            </w:r>
          </w:p>
        </w:tc>
        <w:tc>
          <w:tcPr>
            <w:tcW w:w="708" w:type="dxa"/>
            <w:tcBorders>
              <w:top w:val="single" w:sz="4" w:space="0" w:color="000000"/>
              <w:left w:val="single" w:sz="4" w:space="0" w:color="000000"/>
              <w:bottom w:val="single" w:sz="4" w:space="0" w:color="000000"/>
              <w:right w:val="single" w:sz="4" w:space="0" w:color="000000"/>
            </w:tcBorders>
          </w:tcPr>
          <w:p w:rsidR="00630375" w:rsidRPr="00A1781D" w:rsidRDefault="00630375" w:rsidP="00630375">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630375" w:rsidRPr="0043534F" w:rsidRDefault="00630375" w:rsidP="00630375">
            <w:pPr>
              <w:rPr>
                <w:sz w:val="18"/>
                <w:szCs w:val="18"/>
              </w:rPr>
            </w:pPr>
            <w:r>
              <w:rPr>
                <w:sz w:val="18"/>
                <w:szCs w:val="18"/>
              </w:rPr>
              <w:t xml:space="preserve">Показатель остатка на начало года по счету </w:t>
            </w:r>
            <w:r w:rsidR="00EC2B5E">
              <w:rPr>
                <w:sz w:val="18"/>
                <w:szCs w:val="18"/>
              </w:rPr>
              <w:t>1</w:t>
            </w:r>
            <w:r w:rsidR="00D32BA0">
              <w:rPr>
                <w:sz w:val="18"/>
                <w:szCs w:val="18"/>
              </w:rPr>
              <w:t xml:space="preserve">30251 </w:t>
            </w:r>
            <w:r>
              <w:rPr>
                <w:sz w:val="18"/>
                <w:szCs w:val="18"/>
              </w:rPr>
              <w:t>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630375" w:rsidRDefault="00630375" w:rsidP="00630375">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630375" w:rsidRPr="00DC1EFF" w:rsidRDefault="00630375" w:rsidP="00630375">
            <w:pPr>
              <w:rPr>
                <w:sz w:val="16"/>
                <w:szCs w:val="18"/>
              </w:rPr>
            </w:pPr>
            <w:r w:rsidRPr="0034666B">
              <w:rPr>
                <w:sz w:val="16"/>
                <w:szCs w:val="18"/>
              </w:rPr>
              <w:t>ГРБС, РБС, ПБС</w:t>
            </w:r>
          </w:p>
        </w:tc>
      </w:tr>
      <w:tr w:rsidR="00985302" w:rsidRPr="00985302" w:rsidTr="0070347E">
        <w:trPr>
          <w:cantSplit/>
          <w:trHeight w:val="840"/>
        </w:trPr>
        <w:tc>
          <w:tcPr>
            <w:tcW w:w="461" w:type="dxa"/>
            <w:tcBorders>
              <w:top w:val="single" w:sz="4" w:space="0" w:color="000000"/>
              <w:left w:val="single" w:sz="4" w:space="0" w:color="000000"/>
              <w:bottom w:val="single" w:sz="4" w:space="0" w:color="000000"/>
            </w:tcBorders>
          </w:tcPr>
          <w:p w:rsidR="00985302" w:rsidRPr="00985302" w:rsidRDefault="00985302" w:rsidP="00985302">
            <w:pPr>
              <w:pStyle w:val="ConsPlusCell"/>
              <w:snapToGrid w:val="0"/>
              <w:jc w:val="center"/>
              <w:rPr>
                <w:rFonts w:ascii="Times New Roman" w:hAnsi="Times New Roman" w:cs="Times New Roman"/>
                <w:sz w:val="18"/>
                <w:szCs w:val="18"/>
              </w:rPr>
            </w:pPr>
            <w:r w:rsidRPr="00985302">
              <w:rPr>
                <w:rFonts w:ascii="Times New Roman" w:hAnsi="Times New Roman" w:cs="Times New Roman"/>
                <w:sz w:val="18"/>
                <w:szCs w:val="18"/>
              </w:rPr>
              <w:t>502.1</w:t>
            </w:r>
          </w:p>
          <w:p w:rsidR="00985302" w:rsidRPr="00985302" w:rsidRDefault="00985302" w:rsidP="00985302">
            <w:pPr>
              <w:pStyle w:val="ConsPlusCell"/>
              <w:snapToGrid w:val="0"/>
              <w:jc w:val="center"/>
              <w:rPr>
                <w:rFonts w:ascii="Times New Roman" w:hAnsi="Times New Roman" w:cs="Times New Roman"/>
                <w:sz w:val="18"/>
                <w:szCs w:val="18"/>
              </w:rPr>
            </w:pPr>
            <w:r w:rsidRPr="00AD0DD9">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985302" w:rsidRPr="00985302" w:rsidRDefault="00985302" w:rsidP="00985302">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985302" w:rsidRPr="00985302" w:rsidRDefault="00985302" w:rsidP="00985302">
            <w:pPr>
              <w:pStyle w:val="ConsPlusCell"/>
              <w:snapToGrid w:val="0"/>
              <w:rPr>
                <w:rFonts w:ascii="Times New Roman" w:hAnsi="Times New Roman" w:cs="Times New Roman"/>
                <w:sz w:val="18"/>
                <w:szCs w:val="18"/>
              </w:rPr>
            </w:pPr>
            <w:r w:rsidRPr="00AD0DD9">
              <w:rPr>
                <w:rFonts w:ascii="Times New Roman" w:hAnsi="Times New Roman" w:cs="Times New Roman"/>
                <w:sz w:val="18"/>
                <w:szCs w:val="18"/>
              </w:rPr>
              <w:t>0503169 КЗ</w:t>
            </w:r>
          </w:p>
        </w:tc>
        <w:tc>
          <w:tcPr>
            <w:tcW w:w="992" w:type="dxa"/>
            <w:tcBorders>
              <w:top w:val="single" w:sz="4" w:space="0" w:color="000000"/>
              <w:left w:val="single" w:sz="4" w:space="0" w:color="000000"/>
              <w:bottom w:val="single" w:sz="4" w:space="0" w:color="000000"/>
            </w:tcBorders>
          </w:tcPr>
          <w:p w:rsidR="00985302" w:rsidRPr="00985302" w:rsidRDefault="00985302" w:rsidP="00985302">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985302" w:rsidRPr="00985302" w:rsidRDefault="00985302" w:rsidP="00985302">
            <w:pPr>
              <w:pStyle w:val="ConsPlusCell"/>
              <w:snapToGrid w:val="0"/>
              <w:rPr>
                <w:rFonts w:ascii="Times New Roman" w:hAnsi="Times New Roman" w:cs="Times New Roman"/>
                <w:sz w:val="18"/>
                <w:szCs w:val="18"/>
              </w:rPr>
            </w:pPr>
            <w:r w:rsidRPr="00AD0DD9">
              <w:rPr>
                <w:rFonts w:ascii="Times New Roman" w:hAnsi="Times New Roman" w:cs="Times New Roman"/>
                <w:sz w:val="18"/>
                <w:szCs w:val="18"/>
              </w:rPr>
              <w:t>Итого по коду счета 130254000</w:t>
            </w:r>
          </w:p>
        </w:tc>
        <w:tc>
          <w:tcPr>
            <w:tcW w:w="601" w:type="dxa"/>
            <w:tcBorders>
              <w:top w:val="single" w:sz="4" w:space="0" w:color="000000"/>
              <w:left w:val="single" w:sz="4" w:space="0" w:color="000000"/>
              <w:bottom w:val="single" w:sz="4" w:space="0" w:color="000000"/>
              <w:right w:val="single" w:sz="4" w:space="0" w:color="000000"/>
            </w:tcBorders>
          </w:tcPr>
          <w:p w:rsidR="00985302" w:rsidRPr="00985302" w:rsidRDefault="00985302" w:rsidP="00985302">
            <w:pPr>
              <w:pStyle w:val="ConsPlusCell"/>
              <w:snapToGrid w:val="0"/>
              <w:rPr>
                <w:rFonts w:ascii="Times New Roman" w:hAnsi="Times New Roman" w:cs="Times New Roman"/>
                <w:sz w:val="18"/>
                <w:szCs w:val="18"/>
              </w:rPr>
            </w:pPr>
            <w:r w:rsidRPr="00AD0DD9">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985302" w:rsidRPr="00985302" w:rsidRDefault="00985302" w:rsidP="00985302">
            <w:pPr>
              <w:pStyle w:val="ConsPlusCell"/>
              <w:snapToGrid w:val="0"/>
              <w:rPr>
                <w:rFonts w:ascii="Times New Roman" w:hAnsi="Times New Roman" w:cs="Times New Roman"/>
                <w:sz w:val="18"/>
                <w:szCs w:val="18"/>
              </w:rPr>
            </w:pPr>
            <w:r w:rsidRPr="00AD0DD9">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985302" w:rsidRPr="00985302" w:rsidRDefault="00985302" w:rsidP="00985302">
            <w:pPr>
              <w:pStyle w:val="ConsPlusCell"/>
              <w:snapToGrid w:val="0"/>
              <w:rPr>
                <w:rFonts w:ascii="Times New Roman" w:hAnsi="Times New Roman" w:cs="Times New Roman"/>
                <w:sz w:val="18"/>
                <w:szCs w:val="18"/>
              </w:rPr>
            </w:pPr>
            <w:r w:rsidRPr="00985302">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985302" w:rsidRPr="00985302" w:rsidRDefault="00985302" w:rsidP="00CC0C7F">
            <w:pPr>
              <w:pStyle w:val="ConsPlusCell"/>
              <w:snapToGrid w:val="0"/>
              <w:rPr>
                <w:rFonts w:ascii="Times New Roman" w:hAnsi="Times New Roman" w:cs="Times New Roman"/>
                <w:sz w:val="18"/>
                <w:szCs w:val="18"/>
              </w:rPr>
            </w:pPr>
            <w:proofErr w:type="gramStart"/>
            <w:r w:rsidRPr="00985302">
              <w:rPr>
                <w:rFonts w:ascii="Times New Roman" w:hAnsi="Times New Roman" w:cs="Times New Roman"/>
                <w:sz w:val="18"/>
                <w:szCs w:val="18"/>
              </w:rPr>
              <w:t>–(</w:t>
            </w:r>
            <w:proofErr w:type="gramEnd"/>
            <w:r w:rsidRPr="00985302">
              <w:rPr>
                <w:rFonts w:ascii="Times New Roman" w:hAnsi="Times New Roman" w:cs="Times New Roman"/>
                <w:sz w:val="18"/>
                <w:szCs w:val="18"/>
              </w:rPr>
              <w:t>Справка по счету 13025</w:t>
            </w:r>
            <w:r>
              <w:rPr>
                <w:rFonts w:ascii="Times New Roman" w:hAnsi="Times New Roman" w:cs="Times New Roman"/>
                <w:sz w:val="18"/>
                <w:szCs w:val="18"/>
              </w:rPr>
              <w:t>4</w:t>
            </w:r>
            <w:r w:rsidRPr="00985302">
              <w:rPr>
                <w:rFonts w:ascii="Times New Roman" w:hAnsi="Times New Roman" w:cs="Times New Roman"/>
                <w:sz w:val="18"/>
                <w:szCs w:val="18"/>
              </w:rPr>
              <w:t>831 гр. 7 сумма показателей по корр. счету 13040525</w:t>
            </w:r>
            <w:r>
              <w:rPr>
                <w:rFonts w:ascii="Times New Roman" w:hAnsi="Times New Roman" w:cs="Times New Roman"/>
                <w:sz w:val="18"/>
                <w:szCs w:val="18"/>
              </w:rPr>
              <w:t>4</w:t>
            </w:r>
            <w:r w:rsidRPr="00985302">
              <w:rPr>
                <w:rFonts w:ascii="Times New Roman" w:hAnsi="Times New Roman" w:cs="Times New Roman"/>
                <w:sz w:val="18"/>
                <w:szCs w:val="18"/>
              </w:rPr>
              <w:t>) + (Справка по счету 14012025</w:t>
            </w:r>
            <w:r>
              <w:rPr>
                <w:rFonts w:ascii="Times New Roman" w:hAnsi="Times New Roman" w:cs="Times New Roman"/>
                <w:sz w:val="18"/>
                <w:szCs w:val="18"/>
              </w:rPr>
              <w:t>4</w:t>
            </w:r>
            <w:r w:rsidRPr="00985302">
              <w:rPr>
                <w:rFonts w:ascii="Times New Roman" w:hAnsi="Times New Roman" w:cs="Times New Roman"/>
                <w:sz w:val="18"/>
                <w:szCs w:val="18"/>
              </w:rPr>
              <w:t xml:space="preserve">, гр. 7 сумма показателей по корр. счету </w:t>
            </w:r>
            <w:r w:rsidR="00CC0C7F" w:rsidRPr="00985302">
              <w:rPr>
                <w:rFonts w:ascii="Times New Roman" w:hAnsi="Times New Roman" w:cs="Times New Roman"/>
                <w:sz w:val="18"/>
                <w:szCs w:val="18"/>
              </w:rPr>
              <w:t>13025</w:t>
            </w:r>
            <w:r w:rsidR="00CC0C7F">
              <w:rPr>
                <w:rFonts w:ascii="Times New Roman" w:hAnsi="Times New Roman" w:cs="Times New Roman"/>
                <w:sz w:val="18"/>
                <w:szCs w:val="18"/>
              </w:rPr>
              <w:t>4х</w:t>
            </w:r>
            <w:r w:rsidR="00CC0C7F" w:rsidRPr="00985302">
              <w:rPr>
                <w:rFonts w:ascii="Times New Roman" w:hAnsi="Times New Roman" w:cs="Times New Roman"/>
                <w:sz w:val="18"/>
                <w:szCs w:val="18"/>
              </w:rPr>
              <w:t>31</w:t>
            </w:r>
            <w:r w:rsidRPr="00985302">
              <w:rPr>
                <w:rFonts w:ascii="Times New Roman" w:hAnsi="Times New Roman" w:cs="Times New Roman"/>
                <w:sz w:val="18"/>
                <w:szCs w:val="18"/>
              </w:rPr>
              <w:t>) + (Справка по счету 12065</w:t>
            </w:r>
            <w:r>
              <w:rPr>
                <w:rFonts w:ascii="Times New Roman" w:hAnsi="Times New Roman" w:cs="Times New Roman"/>
                <w:sz w:val="18"/>
                <w:szCs w:val="18"/>
              </w:rPr>
              <w:t>4</w:t>
            </w:r>
            <w:r w:rsidRPr="00985302">
              <w:rPr>
                <w:rFonts w:ascii="Times New Roman" w:hAnsi="Times New Roman" w:cs="Times New Roman"/>
                <w:sz w:val="18"/>
                <w:szCs w:val="18"/>
              </w:rPr>
              <w:t xml:space="preserve">661 гр.7 сумма показателей по </w:t>
            </w:r>
            <w:proofErr w:type="spellStart"/>
            <w:r w:rsidRPr="00985302">
              <w:rPr>
                <w:rFonts w:ascii="Times New Roman" w:hAnsi="Times New Roman" w:cs="Times New Roman"/>
                <w:sz w:val="18"/>
                <w:szCs w:val="18"/>
              </w:rPr>
              <w:t>корр.счетам</w:t>
            </w:r>
            <w:proofErr w:type="spellEnd"/>
            <w:r w:rsidRPr="00985302">
              <w:rPr>
                <w:rFonts w:ascii="Times New Roman" w:hAnsi="Times New Roman" w:cs="Times New Roman"/>
                <w:sz w:val="18"/>
                <w:szCs w:val="18"/>
              </w:rPr>
              <w:t xml:space="preserve"> 13025</w:t>
            </w:r>
            <w:r>
              <w:rPr>
                <w:rFonts w:ascii="Times New Roman" w:hAnsi="Times New Roman" w:cs="Times New Roman"/>
                <w:sz w:val="18"/>
                <w:szCs w:val="18"/>
              </w:rPr>
              <w:t>4</w:t>
            </w:r>
            <w:r w:rsidRPr="00985302">
              <w:rPr>
                <w:rFonts w:ascii="Times New Roman" w:hAnsi="Times New Roman" w:cs="Times New Roman"/>
                <w:sz w:val="18"/>
                <w:szCs w:val="18"/>
              </w:rPr>
              <w:t>831)</w:t>
            </w:r>
          </w:p>
        </w:tc>
        <w:tc>
          <w:tcPr>
            <w:tcW w:w="793" w:type="dxa"/>
            <w:tcBorders>
              <w:top w:val="single" w:sz="4" w:space="0" w:color="000000"/>
              <w:left w:val="single" w:sz="4" w:space="0" w:color="000000"/>
              <w:bottom w:val="single" w:sz="4" w:space="0" w:color="000000"/>
            </w:tcBorders>
          </w:tcPr>
          <w:p w:rsidR="00985302" w:rsidRPr="00985302" w:rsidRDefault="00985302" w:rsidP="0098530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985302" w:rsidRPr="00985302" w:rsidRDefault="00985302" w:rsidP="00985302">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985302" w:rsidRPr="00985302" w:rsidRDefault="00985302" w:rsidP="00985302">
            <w:pPr>
              <w:pStyle w:val="ConsPlusCell"/>
              <w:snapToGrid w:val="0"/>
              <w:rPr>
                <w:rFonts w:ascii="Times New Roman" w:hAnsi="Times New Roman" w:cs="Times New Roman"/>
                <w:sz w:val="18"/>
                <w:szCs w:val="18"/>
              </w:rPr>
            </w:pPr>
            <w:r w:rsidRPr="00AD0DD9">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985302" w:rsidRPr="00985302" w:rsidRDefault="00985302" w:rsidP="00985302">
            <w:pPr>
              <w:rPr>
                <w:sz w:val="18"/>
                <w:szCs w:val="18"/>
              </w:rPr>
            </w:pPr>
            <w:r w:rsidRPr="00985302">
              <w:rPr>
                <w:sz w:val="18"/>
                <w:szCs w:val="18"/>
              </w:rPr>
              <w:t>0503169 КЗ</w:t>
            </w:r>
          </w:p>
        </w:tc>
        <w:tc>
          <w:tcPr>
            <w:tcW w:w="799" w:type="dxa"/>
            <w:tcBorders>
              <w:top w:val="single" w:sz="4" w:space="0" w:color="000000"/>
              <w:left w:val="single" w:sz="4" w:space="0" w:color="000000"/>
              <w:bottom w:val="single" w:sz="4" w:space="0" w:color="000000"/>
              <w:right w:val="single" w:sz="4" w:space="0" w:color="000000"/>
            </w:tcBorders>
          </w:tcPr>
          <w:p w:rsidR="00985302" w:rsidRPr="00985302" w:rsidRDefault="00985302" w:rsidP="00985302">
            <w:pPr>
              <w:rPr>
                <w:sz w:val="18"/>
                <w:szCs w:val="18"/>
              </w:rPr>
            </w:pPr>
          </w:p>
        </w:tc>
        <w:tc>
          <w:tcPr>
            <w:tcW w:w="703" w:type="dxa"/>
            <w:tcBorders>
              <w:top w:val="single" w:sz="4" w:space="0" w:color="000000"/>
              <w:left w:val="single" w:sz="4" w:space="0" w:color="000000"/>
              <w:bottom w:val="single" w:sz="4" w:space="0" w:color="000000"/>
            </w:tcBorders>
          </w:tcPr>
          <w:p w:rsidR="00985302" w:rsidRPr="00985302" w:rsidRDefault="00985302" w:rsidP="00985302">
            <w:pPr>
              <w:rPr>
                <w:sz w:val="18"/>
                <w:szCs w:val="18"/>
              </w:rPr>
            </w:pPr>
            <w:r w:rsidRPr="00985302">
              <w:rPr>
                <w:sz w:val="18"/>
                <w:szCs w:val="18"/>
              </w:rPr>
              <w:t>Итого по коду счета 13025</w:t>
            </w:r>
            <w:r>
              <w:rPr>
                <w:sz w:val="18"/>
                <w:szCs w:val="18"/>
              </w:rPr>
              <w:t>4</w:t>
            </w:r>
            <w:r w:rsidRPr="00985302">
              <w:rPr>
                <w:sz w:val="18"/>
                <w:szCs w:val="18"/>
              </w:rPr>
              <w:t>000</w:t>
            </w:r>
          </w:p>
        </w:tc>
        <w:tc>
          <w:tcPr>
            <w:tcW w:w="708" w:type="dxa"/>
            <w:tcBorders>
              <w:top w:val="single" w:sz="4" w:space="0" w:color="000000"/>
              <w:left w:val="single" w:sz="4" w:space="0" w:color="000000"/>
              <w:bottom w:val="single" w:sz="4" w:space="0" w:color="000000"/>
              <w:right w:val="single" w:sz="4" w:space="0" w:color="000000"/>
            </w:tcBorders>
          </w:tcPr>
          <w:p w:rsidR="00985302" w:rsidRPr="00985302" w:rsidRDefault="00985302" w:rsidP="00985302">
            <w:pPr>
              <w:rPr>
                <w:sz w:val="18"/>
                <w:szCs w:val="18"/>
              </w:rPr>
            </w:pPr>
            <w:r w:rsidRPr="00985302">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985302" w:rsidRPr="00985302" w:rsidRDefault="00985302" w:rsidP="00985302">
            <w:pPr>
              <w:rPr>
                <w:sz w:val="18"/>
                <w:szCs w:val="18"/>
              </w:rPr>
            </w:pPr>
            <w:r w:rsidRPr="00985302">
              <w:rPr>
                <w:sz w:val="18"/>
                <w:szCs w:val="18"/>
              </w:rPr>
              <w:t>Показатель остатка на начало года по счету 13025</w:t>
            </w:r>
            <w:r>
              <w:rPr>
                <w:sz w:val="18"/>
                <w:szCs w:val="18"/>
              </w:rPr>
              <w:t>4</w:t>
            </w:r>
            <w:r w:rsidRPr="00985302">
              <w:rPr>
                <w:sz w:val="18"/>
                <w:szCs w:val="18"/>
              </w:rPr>
              <w:t xml:space="preserve">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985302" w:rsidRPr="00985302" w:rsidRDefault="00985302" w:rsidP="00985302">
            <w:pPr>
              <w:jc w:val="center"/>
              <w:rPr>
                <w:sz w:val="18"/>
                <w:szCs w:val="18"/>
              </w:rPr>
            </w:pPr>
            <w:r w:rsidRPr="00985302">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985302" w:rsidRPr="00985302" w:rsidRDefault="00985302" w:rsidP="00985302">
            <w:pPr>
              <w:rPr>
                <w:sz w:val="16"/>
                <w:szCs w:val="18"/>
              </w:rPr>
            </w:pPr>
            <w:r w:rsidRPr="00985302">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CA340D">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503</w:t>
            </w:r>
          </w:p>
          <w:p w:rsidR="00EC2B5E" w:rsidRDefault="00EC2B5E" w:rsidP="00CA340D">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CA340D">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Default="00EC2B5E" w:rsidP="00CA340D">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630375">
              <w:rPr>
                <w:rFonts w:ascii="Times New Roman" w:hAnsi="Times New Roman" w:cs="Times New Roman"/>
                <w:sz w:val="18"/>
                <w:szCs w:val="18"/>
              </w:rPr>
              <w:t>3169</w:t>
            </w:r>
          </w:p>
          <w:p w:rsidR="00EC2B5E" w:rsidRPr="00CE4AFB" w:rsidRDefault="00EC2B5E" w:rsidP="00CA340D">
            <w:pPr>
              <w:pStyle w:val="ConsPlusCell"/>
              <w:snapToGrid w:val="0"/>
              <w:rPr>
                <w:rFonts w:ascii="Times New Roman" w:hAnsi="Times New Roman" w:cs="Times New Roman"/>
                <w:sz w:val="18"/>
                <w:szCs w:val="18"/>
              </w:rPr>
            </w:pPr>
            <w:r>
              <w:rPr>
                <w:rFonts w:ascii="Times New Roman" w:hAnsi="Times New Roman" w:cs="Times New Roman"/>
                <w:sz w:val="18"/>
                <w:szCs w:val="18"/>
              </w:rPr>
              <w:t>ДЗ</w:t>
            </w:r>
            <w:r w:rsidR="00127663">
              <w:rPr>
                <w:rFonts w:ascii="Times New Roman" w:hAnsi="Times New Roman" w:cs="Times New Roman"/>
                <w:sz w:val="18"/>
                <w:szCs w:val="18"/>
              </w:rPr>
              <w:t>-КЗ</w:t>
            </w:r>
          </w:p>
        </w:tc>
        <w:tc>
          <w:tcPr>
            <w:tcW w:w="992" w:type="dxa"/>
            <w:tcBorders>
              <w:top w:val="single" w:sz="4" w:space="0" w:color="000000"/>
              <w:left w:val="single" w:sz="4" w:space="0" w:color="000000"/>
              <w:bottom w:val="single" w:sz="4" w:space="0" w:color="000000"/>
            </w:tcBorders>
          </w:tcPr>
          <w:p w:rsidR="00EC2B5E" w:rsidRDefault="00EC2B5E" w:rsidP="00A96930">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218%120551001</w:t>
            </w:r>
          </w:p>
        </w:tc>
        <w:tc>
          <w:tcPr>
            <w:tcW w:w="851" w:type="dxa"/>
            <w:gridSpan w:val="2"/>
            <w:tcBorders>
              <w:top w:val="single" w:sz="4" w:space="0" w:color="000000"/>
              <w:left w:val="single" w:sz="4" w:space="0" w:color="000000"/>
              <w:bottom w:val="single" w:sz="4" w:space="0" w:color="000000"/>
            </w:tcBorders>
          </w:tcPr>
          <w:p w:rsidR="00EC2B5E" w:rsidRDefault="00EC2B5E" w:rsidP="00CA340D">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CA340D">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EC2B5E" w:rsidRPr="002B1D61" w:rsidRDefault="00EC2B5E" w:rsidP="00CA340D">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CA340D">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EC2B5E" w:rsidRPr="00CA340D" w:rsidRDefault="00EC2B5E" w:rsidP="00CA340D">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 xml:space="preserve">Справки по счетам 120551561(661) гр.8 сумма показателей </w:t>
            </w:r>
            <w:r>
              <w:rPr>
                <w:rFonts w:ascii="Times New Roman" w:hAnsi="Times New Roman" w:cs="Times New Roman"/>
                <w:sz w:val="18"/>
                <w:szCs w:val="18"/>
              </w:rPr>
              <w:t xml:space="preserve">с КДБ 218 </w:t>
            </w:r>
            <w:r w:rsidRPr="00CA340D">
              <w:rPr>
                <w:rFonts w:ascii="Times New Roman" w:hAnsi="Times New Roman" w:cs="Times New Roman"/>
                <w:sz w:val="18"/>
                <w:szCs w:val="18"/>
              </w:rPr>
              <w:t xml:space="preserve">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121002151) – (Справки по счетам 120651561(661) гр. 7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20551561(661)</w:t>
            </w:r>
            <w:r w:rsidRPr="00CA340D">
              <w:rPr>
                <w:rFonts w:ascii="Times New Roman" w:hAnsi="Times New Roman" w:cs="Times New Roman"/>
                <w:sz w:val="18"/>
                <w:szCs w:val="18"/>
              </w:rPr>
              <w:t>) + (Справка по счету 1401</w:t>
            </w:r>
            <w:r>
              <w:rPr>
                <w:rFonts w:ascii="Times New Roman" w:hAnsi="Times New Roman" w:cs="Times New Roman"/>
                <w:sz w:val="18"/>
                <w:szCs w:val="18"/>
              </w:rPr>
              <w:t>101</w:t>
            </w:r>
            <w:r w:rsidRPr="00CA340D">
              <w:rPr>
                <w:rFonts w:ascii="Times New Roman" w:hAnsi="Times New Roman" w:cs="Times New Roman"/>
                <w:sz w:val="18"/>
                <w:szCs w:val="18"/>
              </w:rPr>
              <w:t xml:space="preserve">51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w:t>
            </w:r>
            <w:r>
              <w:rPr>
                <w:rFonts w:ascii="Times New Roman" w:hAnsi="Times New Roman" w:cs="Times New Roman"/>
                <w:sz w:val="18"/>
                <w:szCs w:val="18"/>
              </w:rPr>
              <w:t xml:space="preserve">с КДБ 218% </w:t>
            </w:r>
            <w:r w:rsidRPr="00CA340D">
              <w:rPr>
                <w:rFonts w:ascii="Times New Roman" w:hAnsi="Times New Roman" w:cs="Times New Roman"/>
                <w:sz w:val="18"/>
                <w:szCs w:val="18"/>
              </w:rPr>
              <w:t>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20551561(661))</w:t>
            </w:r>
          </w:p>
        </w:tc>
        <w:tc>
          <w:tcPr>
            <w:tcW w:w="793" w:type="dxa"/>
            <w:tcBorders>
              <w:top w:val="single" w:sz="4" w:space="0" w:color="000000"/>
              <w:left w:val="single" w:sz="4" w:space="0" w:color="000000"/>
              <w:bottom w:val="single" w:sz="4" w:space="0" w:color="000000"/>
            </w:tcBorders>
          </w:tcPr>
          <w:p w:rsidR="00EC2B5E" w:rsidRPr="00A1781D" w:rsidRDefault="00EC2B5E" w:rsidP="00CA340D">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CA340D">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CA340D">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FC5255">
            <w:pPr>
              <w:rPr>
                <w:sz w:val="18"/>
                <w:szCs w:val="18"/>
              </w:rPr>
            </w:pPr>
            <w:r>
              <w:rPr>
                <w:sz w:val="18"/>
                <w:szCs w:val="18"/>
              </w:rPr>
              <w:t>050</w:t>
            </w:r>
            <w:r w:rsidRPr="00630375">
              <w:rPr>
                <w:sz w:val="18"/>
                <w:szCs w:val="18"/>
              </w:rPr>
              <w:t>3169</w:t>
            </w:r>
            <w:r>
              <w:rPr>
                <w:sz w:val="18"/>
                <w:szCs w:val="18"/>
              </w:rPr>
              <w:t xml:space="preserve"> ДЗ</w:t>
            </w:r>
            <w:r w:rsidR="00127663">
              <w:rPr>
                <w:sz w:val="18"/>
                <w:szCs w:val="18"/>
              </w:rPr>
              <w:t>-КЗ</w:t>
            </w:r>
            <w:r>
              <w:rPr>
                <w:sz w:val="18"/>
                <w:szCs w:val="18"/>
              </w:rPr>
              <w:t xml:space="preserve"> </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CA340D">
            <w:pPr>
              <w:rPr>
                <w:sz w:val="18"/>
                <w:szCs w:val="18"/>
              </w:rPr>
            </w:pPr>
            <w:r>
              <w:rPr>
                <w:sz w:val="18"/>
                <w:szCs w:val="18"/>
              </w:rPr>
              <w:t xml:space="preserve">Сумма по номерам счетов 218%120551001 </w:t>
            </w:r>
          </w:p>
        </w:tc>
        <w:tc>
          <w:tcPr>
            <w:tcW w:w="703" w:type="dxa"/>
            <w:tcBorders>
              <w:top w:val="single" w:sz="4" w:space="0" w:color="000000"/>
              <w:left w:val="single" w:sz="4" w:space="0" w:color="000000"/>
              <w:bottom w:val="single" w:sz="4" w:space="0" w:color="000000"/>
            </w:tcBorders>
          </w:tcPr>
          <w:p w:rsidR="00EC2B5E" w:rsidRPr="00A1781D" w:rsidRDefault="00EC2B5E" w:rsidP="00823CBF">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CA340D">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CA340D">
            <w:pPr>
              <w:rPr>
                <w:sz w:val="18"/>
                <w:szCs w:val="18"/>
              </w:rPr>
            </w:pPr>
            <w:r>
              <w:rPr>
                <w:sz w:val="18"/>
                <w:szCs w:val="18"/>
              </w:rPr>
              <w:t>Показатель остатка на начало года по счету 120551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CA340D">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CA340D">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123FB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504</w:t>
            </w:r>
          </w:p>
          <w:p w:rsidR="00EC2B5E" w:rsidRDefault="00EC2B5E" w:rsidP="00123FB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123FB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FC525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630375">
              <w:rPr>
                <w:rFonts w:ascii="Times New Roman" w:hAnsi="Times New Roman" w:cs="Times New Roman"/>
                <w:sz w:val="18"/>
                <w:szCs w:val="18"/>
              </w:rPr>
              <w:t>3169</w:t>
            </w:r>
            <w:r>
              <w:rPr>
                <w:rFonts w:ascii="Times New Roman" w:hAnsi="Times New Roman" w:cs="Times New Roman"/>
                <w:sz w:val="18"/>
                <w:szCs w:val="18"/>
              </w:rPr>
              <w:t xml:space="preserve"> ДЗ</w:t>
            </w:r>
            <w:r w:rsidR="00D27F86">
              <w:rPr>
                <w:rFonts w:ascii="Times New Roman" w:hAnsi="Times New Roman" w:cs="Times New Roman"/>
                <w:sz w:val="18"/>
                <w:szCs w:val="18"/>
              </w:rPr>
              <w:t>-КЗ</w:t>
            </w:r>
          </w:p>
        </w:tc>
        <w:tc>
          <w:tcPr>
            <w:tcW w:w="992" w:type="dxa"/>
            <w:tcBorders>
              <w:top w:val="single" w:sz="4" w:space="0" w:color="000000"/>
              <w:left w:val="single" w:sz="4" w:space="0" w:color="000000"/>
              <w:bottom w:val="single" w:sz="4" w:space="0" w:color="000000"/>
            </w:tcBorders>
          </w:tcPr>
          <w:p w:rsidR="00EC2B5E" w:rsidRDefault="00EC2B5E" w:rsidP="00D32BA0">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218%120561001</w:t>
            </w:r>
          </w:p>
        </w:tc>
        <w:tc>
          <w:tcPr>
            <w:tcW w:w="851" w:type="dxa"/>
            <w:gridSpan w:val="2"/>
            <w:tcBorders>
              <w:top w:val="single" w:sz="4" w:space="0" w:color="000000"/>
              <w:left w:val="single" w:sz="4" w:space="0" w:color="000000"/>
              <w:bottom w:val="single" w:sz="4" w:space="0" w:color="000000"/>
            </w:tcBorders>
          </w:tcPr>
          <w:p w:rsidR="00EC2B5E" w:rsidRDefault="00EC2B5E" w:rsidP="00123FBA">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EC2B5E" w:rsidRPr="002B1D61"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EC2B5E" w:rsidRPr="00CA340D" w:rsidRDefault="00EC2B5E" w:rsidP="00A775B0">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6</w:t>
            </w:r>
            <w:r w:rsidRPr="00CA340D">
              <w:rPr>
                <w:rFonts w:ascii="Times New Roman" w:hAnsi="Times New Roman" w:cs="Times New Roman"/>
                <w:sz w:val="18"/>
                <w:szCs w:val="18"/>
              </w:rPr>
              <w:t xml:space="preserve">1561(661) гр.8 сумма показателей </w:t>
            </w:r>
            <w:r>
              <w:rPr>
                <w:rFonts w:ascii="Times New Roman" w:hAnsi="Times New Roman" w:cs="Times New Roman"/>
                <w:sz w:val="18"/>
                <w:szCs w:val="18"/>
              </w:rPr>
              <w:t xml:space="preserve">с КДБ 218 </w:t>
            </w:r>
            <w:r w:rsidRPr="00CA340D">
              <w:rPr>
                <w:rFonts w:ascii="Times New Roman" w:hAnsi="Times New Roman" w:cs="Times New Roman"/>
                <w:sz w:val="18"/>
                <w:szCs w:val="18"/>
              </w:rPr>
              <w:t xml:space="preserve">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1210021</w:t>
            </w:r>
            <w:r>
              <w:rPr>
                <w:rFonts w:ascii="Times New Roman" w:hAnsi="Times New Roman" w:cs="Times New Roman"/>
                <w:sz w:val="18"/>
                <w:szCs w:val="18"/>
              </w:rPr>
              <w:t>6</w:t>
            </w:r>
            <w:r w:rsidRPr="00CA340D">
              <w:rPr>
                <w:rFonts w:ascii="Times New Roman" w:hAnsi="Times New Roman" w:cs="Times New Roman"/>
                <w:sz w:val="18"/>
                <w:szCs w:val="18"/>
              </w:rPr>
              <w:t xml:space="preserve">1) – (Справки по счетам </w:t>
            </w:r>
            <w:r w:rsidR="00A775B0" w:rsidRPr="00CA340D">
              <w:rPr>
                <w:rFonts w:ascii="Times New Roman" w:hAnsi="Times New Roman" w:cs="Times New Roman"/>
                <w:sz w:val="18"/>
                <w:szCs w:val="18"/>
              </w:rPr>
              <w:t>12065</w:t>
            </w:r>
            <w:r w:rsidR="00A775B0">
              <w:rPr>
                <w:rFonts w:ascii="Times New Roman" w:hAnsi="Times New Roman" w:cs="Times New Roman"/>
                <w:sz w:val="18"/>
                <w:szCs w:val="18"/>
              </w:rPr>
              <w:t>4</w:t>
            </w:r>
            <w:r w:rsidR="00A775B0" w:rsidRPr="00CA340D">
              <w:rPr>
                <w:rFonts w:ascii="Times New Roman" w:hAnsi="Times New Roman" w:cs="Times New Roman"/>
                <w:sz w:val="18"/>
                <w:szCs w:val="18"/>
              </w:rPr>
              <w:t>561</w:t>
            </w:r>
            <w:r w:rsidRPr="00CA340D">
              <w:rPr>
                <w:rFonts w:ascii="Times New Roman" w:hAnsi="Times New Roman" w:cs="Times New Roman"/>
                <w:sz w:val="18"/>
                <w:szCs w:val="18"/>
              </w:rPr>
              <w:t>(661) гр. 7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20561561(661)</w:t>
            </w:r>
            <w:r w:rsidRPr="00CA340D">
              <w:rPr>
                <w:rFonts w:ascii="Times New Roman" w:hAnsi="Times New Roman" w:cs="Times New Roman"/>
                <w:sz w:val="18"/>
                <w:szCs w:val="18"/>
              </w:rPr>
              <w:t>) + (Справка по счету 1401</w:t>
            </w:r>
            <w:r>
              <w:rPr>
                <w:rFonts w:ascii="Times New Roman" w:hAnsi="Times New Roman" w:cs="Times New Roman"/>
                <w:sz w:val="18"/>
                <w:szCs w:val="18"/>
              </w:rPr>
              <w:t>1016</w:t>
            </w:r>
            <w:r w:rsidRPr="00CA340D">
              <w:rPr>
                <w:rFonts w:ascii="Times New Roman" w:hAnsi="Times New Roman" w:cs="Times New Roman"/>
                <w:sz w:val="18"/>
                <w:szCs w:val="18"/>
              </w:rPr>
              <w:t xml:space="preserve">1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w:t>
            </w:r>
            <w:r>
              <w:rPr>
                <w:rFonts w:ascii="Times New Roman" w:hAnsi="Times New Roman" w:cs="Times New Roman"/>
                <w:sz w:val="18"/>
                <w:szCs w:val="18"/>
              </w:rPr>
              <w:t xml:space="preserve">с КДБ 218% </w:t>
            </w:r>
            <w:r w:rsidRPr="00CA340D">
              <w:rPr>
                <w:rFonts w:ascii="Times New Roman" w:hAnsi="Times New Roman" w:cs="Times New Roman"/>
                <w:sz w:val="18"/>
                <w:szCs w:val="18"/>
              </w:rPr>
              <w:t>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20561561(661))</w:t>
            </w:r>
          </w:p>
        </w:tc>
        <w:tc>
          <w:tcPr>
            <w:tcW w:w="793" w:type="dxa"/>
            <w:tcBorders>
              <w:top w:val="single" w:sz="4" w:space="0" w:color="000000"/>
              <w:left w:val="single" w:sz="4" w:space="0" w:color="000000"/>
              <w:bottom w:val="single" w:sz="4" w:space="0" w:color="000000"/>
            </w:tcBorders>
          </w:tcPr>
          <w:p w:rsidR="00EC2B5E" w:rsidRPr="00A1781D" w:rsidRDefault="00EC2B5E" w:rsidP="00123FB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123FB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FC5255">
            <w:pPr>
              <w:rPr>
                <w:sz w:val="18"/>
                <w:szCs w:val="18"/>
              </w:rPr>
            </w:pPr>
            <w:r>
              <w:rPr>
                <w:sz w:val="18"/>
                <w:szCs w:val="18"/>
              </w:rPr>
              <w:t>050</w:t>
            </w:r>
            <w:r w:rsidRPr="00630375">
              <w:rPr>
                <w:sz w:val="18"/>
                <w:szCs w:val="18"/>
              </w:rPr>
              <w:t>3169</w:t>
            </w:r>
            <w:r>
              <w:rPr>
                <w:sz w:val="18"/>
                <w:szCs w:val="18"/>
              </w:rPr>
              <w:t xml:space="preserve"> ДЗ</w:t>
            </w:r>
            <w:r w:rsidR="00D27F86">
              <w:rPr>
                <w:sz w:val="18"/>
                <w:szCs w:val="18"/>
              </w:rPr>
              <w:t>-КЗ</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123FBA">
            <w:pPr>
              <w:rPr>
                <w:sz w:val="18"/>
                <w:szCs w:val="18"/>
              </w:rPr>
            </w:pPr>
            <w:r>
              <w:rPr>
                <w:sz w:val="18"/>
                <w:szCs w:val="18"/>
              </w:rPr>
              <w:t>Сумма по номерам счетов 218%120561001</w:t>
            </w:r>
          </w:p>
        </w:tc>
        <w:tc>
          <w:tcPr>
            <w:tcW w:w="703" w:type="dxa"/>
            <w:tcBorders>
              <w:top w:val="single" w:sz="4" w:space="0" w:color="000000"/>
              <w:left w:val="single" w:sz="4" w:space="0" w:color="000000"/>
              <w:bottom w:val="single" w:sz="4" w:space="0" w:color="000000"/>
            </w:tcBorders>
          </w:tcPr>
          <w:p w:rsidR="00EC2B5E" w:rsidRPr="00A1781D" w:rsidRDefault="00EC2B5E" w:rsidP="00D32BA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123FBA">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123FBA">
            <w:pPr>
              <w:rPr>
                <w:sz w:val="18"/>
                <w:szCs w:val="18"/>
              </w:rPr>
            </w:pPr>
            <w:r>
              <w:rPr>
                <w:sz w:val="18"/>
                <w:szCs w:val="18"/>
              </w:rPr>
              <w:t>Показатель остатка на начало года по счету 120561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123FBA">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123FBA">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123FB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505</w:t>
            </w:r>
          </w:p>
          <w:p w:rsidR="00EC2B5E" w:rsidRDefault="00EC2B5E" w:rsidP="00123FB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123FB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FC525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630375">
              <w:rPr>
                <w:rFonts w:ascii="Times New Roman" w:hAnsi="Times New Roman" w:cs="Times New Roman"/>
                <w:sz w:val="18"/>
                <w:szCs w:val="18"/>
              </w:rPr>
              <w:t>3169</w:t>
            </w:r>
            <w:r>
              <w:rPr>
                <w:rFonts w:ascii="Times New Roman" w:hAnsi="Times New Roman" w:cs="Times New Roman"/>
                <w:sz w:val="18"/>
                <w:szCs w:val="18"/>
              </w:rPr>
              <w:t xml:space="preserve"> ДЗ</w:t>
            </w:r>
          </w:p>
        </w:tc>
        <w:tc>
          <w:tcPr>
            <w:tcW w:w="992" w:type="dxa"/>
            <w:tcBorders>
              <w:top w:val="single" w:sz="4" w:space="0" w:color="000000"/>
              <w:left w:val="single" w:sz="4" w:space="0" w:color="000000"/>
              <w:bottom w:val="single" w:sz="4" w:space="0" w:color="000000"/>
            </w:tcBorders>
          </w:tcPr>
          <w:p w:rsidR="00EC2B5E" w:rsidRDefault="00EC2B5E" w:rsidP="00D32BA0">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202%120551001</w:t>
            </w:r>
          </w:p>
        </w:tc>
        <w:tc>
          <w:tcPr>
            <w:tcW w:w="851" w:type="dxa"/>
            <w:gridSpan w:val="2"/>
            <w:tcBorders>
              <w:top w:val="single" w:sz="4" w:space="0" w:color="000000"/>
              <w:left w:val="single" w:sz="4" w:space="0" w:color="000000"/>
              <w:bottom w:val="single" w:sz="4" w:space="0" w:color="000000"/>
            </w:tcBorders>
          </w:tcPr>
          <w:p w:rsidR="00EC2B5E" w:rsidRDefault="00EC2B5E" w:rsidP="00123FBA">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EC2B5E" w:rsidRPr="002B1D61"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EC2B5E" w:rsidRPr="00CA340D" w:rsidRDefault="00EC2B5E" w:rsidP="00123FBA">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 xml:space="preserve">Справки по счетам 120551561(661) гр.8 сумма показателей </w:t>
            </w:r>
            <w:r>
              <w:rPr>
                <w:rFonts w:ascii="Times New Roman" w:hAnsi="Times New Roman" w:cs="Times New Roman"/>
                <w:sz w:val="18"/>
                <w:szCs w:val="18"/>
              </w:rPr>
              <w:t xml:space="preserve">с КДБ 202 </w:t>
            </w:r>
            <w:r w:rsidRPr="00CA340D">
              <w:rPr>
                <w:rFonts w:ascii="Times New Roman" w:hAnsi="Times New Roman" w:cs="Times New Roman"/>
                <w:sz w:val="18"/>
                <w:szCs w:val="18"/>
              </w:rPr>
              <w:t xml:space="preserve">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121002151</w:t>
            </w:r>
            <w:r>
              <w:rPr>
                <w:rFonts w:ascii="Times New Roman" w:hAnsi="Times New Roman" w:cs="Times New Roman"/>
                <w:sz w:val="18"/>
                <w:szCs w:val="18"/>
              </w:rPr>
              <w:t>, 140140151, 130305731</w:t>
            </w:r>
            <w:r w:rsidRPr="00CA340D">
              <w:rPr>
                <w:rFonts w:ascii="Times New Roman" w:hAnsi="Times New Roman" w:cs="Times New Roman"/>
                <w:sz w:val="18"/>
                <w:szCs w:val="18"/>
              </w:rPr>
              <w:t xml:space="preserve">) </w:t>
            </w:r>
            <w:r>
              <w:rPr>
                <w:rFonts w:ascii="Times New Roman" w:hAnsi="Times New Roman" w:cs="Times New Roman"/>
                <w:sz w:val="18"/>
                <w:szCs w:val="18"/>
              </w:rPr>
              <w:t>+</w:t>
            </w:r>
            <w:r w:rsidRPr="00CA340D">
              <w:rPr>
                <w:rFonts w:ascii="Times New Roman" w:hAnsi="Times New Roman" w:cs="Times New Roman"/>
                <w:sz w:val="18"/>
                <w:szCs w:val="18"/>
              </w:rPr>
              <w:t xml:space="preserve"> (Справка по счету 1401</w:t>
            </w:r>
            <w:r>
              <w:rPr>
                <w:rFonts w:ascii="Times New Roman" w:hAnsi="Times New Roman" w:cs="Times New Roman"/>
                <w:sz w:val="18"/>
                <w:szCs w:val="18"/>
              </w:rPr>
              <w:t>101</w:t>
            </w:r>
            <w:r w:rsidRPr="00CA340D">
              <w:rPr>
                <w:rFonts w:ascii="Times New Roman" w:hAnsi="Times New Roman" w:cs="Times New Roman"/>
                <w:sz w:val="18"/>
                <w:szCs w:val="18"/>
              </w:rPr>
              <w:t xml:space="preserve">51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w:t>
            </w:r>
            <w:r>
              <w:rPr>
                <w:rFonts w:ascii="Times New Roman" w:hAnsi="Times New Roman" w:cs="Times New Roman"/>
                <w:sz w:val="18"/>
                <w:szCs w:val="18"/>
              </w:rPr>
              <w:t xml:space="preserve">с КДБ 202% </w:t>
            </w:r>
            <w:r w:rsidRPr="00CA340D">
              <w:rPr>
                <w:rFonts w:ascii="Times New Roman" w:hAnsi="Times New Roman" w:cs="Times New Roman"/>
                <w:sz w:val="18"/>
                <w:szCs w:val="18"/>
              </w:rPr>
              <w:t>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20551561(661))</w:t>
            </w:r>
          </w:p>
        </w:tc>
        <w:tc>
          <w:tcPr>
            <w:tcW w:w="793" w:type="dxa"/>
            <w:tcBorders>
              <w:top w:val="single" w:sz="4" w:space="0" w:color="000000"/>
              <w:left w:val="single" w:sz="4" w:space="0" w:color="000000"/>
              <w:bottom w:val="single" w:sz="4" w:space="0" w:color="000000"/>
            </w:tcBorders>
          </w:tcPr>
          <w:p w:rsidR="00EC2B5E" w:rsidRPr="00A1781D" w:rsidRDefault="00EC2B5E" w:rsidP="00123FB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123FB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FC5255">
            <w:pPr>
              <w:rPr>
                <w:sz w:val="18"/>
                <w:szCs w:val="18"/>
              </w:rPr>
            </w:pPr>
            <w:r>
              <w:rPr>
                <w:sz w:val="18"/>
                <w:szCs w:val="18"/>
              </w:rPr>
              <w:t>050</w:t>
            </w:r>
            <w:r w:rsidRPr="00630375">
              <w:rPr>
                <w:sz w:val="18"/>
                <w:szCs w:val="18"/>
              </w:rPr>
              <w:t>3169</w:t>
            </w:r>
            <w:r>
              <w:rPr>
                <w:sz w:val="18"/>
                <w:szCs w:val="18"/>
              </w:rPr>
              <w:t xml:space="preserve"> ДЗ</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123FBA">
            <w:pPr>
              <w:rPr>
                <w:sz w:val="18"/>
                <w:szCs w:val="18"/>
              </w:rPr>
            </w:pPr>
            <w:r>
              <w:rPr>
                <w:sz w:val="18"/>
                <w:szCs w:val="18"/>
              </w:rPr>
              <w:t>Сумма по номерам счетов 202%120551001</w:t>
            </w:r>
          </w:p>
        </w:tc>
        <w:tc>
          <w:tcPr>
            <w:tcW w:w="703" w:type="dxa"/>
            <w:tcBorders>
              <w:top w:val="single" w:sz="4" w:space="0" w:color="000000"/>
              <w:left w:val="single" w:sz="4" w:space="0" w:color="000000"/>
              <w:bottom w:val="single" w:sz="4" w:space="0" w:color="000000"/>
            </w:tcBorders>
          </w:tcPr>
          <w:p w:rsidR="00EC2B5E" w:rsidRPr="00A1781D" w:rsidRDefault="00EC2B5E" w:rsidP="00D32BA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123FBA">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123FBA">
            <w:pPr>
              <w:rPr>
                <w:sz w:val="18"/>
                <w:szCs w:val="18"/>
              </w:rPr>
            </w:pPr>
            <w:r>
              <w:rPr>
                <w:sz w:val="18"/>
                <w:szCs w:val="18"/>
              </w:rPr>
              <w:t>Показатель остатка на начало года по счету 120551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123FBA">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123FBA">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123FB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506</w:t>
            </w:r>
          </w:p>
          <w:p w:rsidR="00EC2B5E" w:rsidRDefault="00EC2B5E" w:rsidP="00123FB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123FB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FC525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630375">
              <w:rPr>
                <w:rFonts w:ascii="Times New Roman" w:hAnsi="Times New Roman" w:cs="Times New Roman"/>
                <w:sz w:val="18"/>
                <w:szCs w:val="18"/>
              </w:rPr>
              <w:t>3169</w:t>
            </w:r>
            <w:r>
              <w:rPr>
                <w:rFonts w:ascii="Times New Roman" w:hAnsi="Times New Roman" w:cs="Times New Roman"/>
                <w:sz w:val="18"/>
                <w:szCs w:val="18"/>
              </w:rPr>
              <w:t xml:space="preserve"> ДЗ</w:t>
            </w:r>
          </w:p>
        </w:tc>
        <w:tc>
          <w:tcPr>
            <w:tcW w:w="992" w:type="dxa"/>
            <w:tcBorders>
              <w:top w:val="single" w:sz="4" w:space="0" w:color="000000"/>
              <w:left w:val="single" w:sz="4" w:space="0" w:color="000000"/>
              <w:bottom w:val="single" w:sz="4" w:space="0" w:color="000000"/>
            </w:tcBorders>
          </w:tcPr>
          <w:p w:rsidR="00EC2B5E" w:rsidRDefault="00EC2B5E" w:rsidP="00D32BA0">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202%120561001</w:t>
            </w:r>
          </w:p>
        </w:tc>
        <w:tc>
          <w:tcPr>
            <w:tcW w:w="851" w:type="dxa"/>
            <w:gridSpan w:val="2"/>
            <w:tcBorders>
              <w:top w:val="single" w:sz="4" w:space="0" w:color="000000"/>
              <w:left w:val="single" w:sz="4" w:space="0" w:color="000000"/>
              <w:bottom w:val="single" w:sz="4" w:space="0" w:color="000000"/>
            </w:tcBorders>
          </w:tcPr>
          <w:p w:rsidR="00EC2B5E" w:rsidRDefault="00EC2B5E" w:rsidP="00123FBA">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EC2B5E" w:rsidRPr="002B1D61"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EC2B5E" w:rsidRPr="00CA340D" w:rsidRDefault="00EC2B5E" w:rsidP="00123FBA">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6</w:t>
            </w:r>
            <w:r w:rsidRPr="00CA340D">
              <w:rPr>
                <w:rFonts w:ascii="Times New Roman" w:hAnsi="Times New Roman" w:cs="Times New Roman"/>
                <w:sz w:val="18"/>
                <w:szCs w:val="18"/>
              </w:rPr>
              <w:t xml:space="preserve">1561(661) гр.8 сумма показателей </w:t>
            </w:r>
            <w:r>
              <w:rPr>
                <w:rFonts w:ascii="Times New Roman" w:hAnsi="Times New Roman" w:cs="Times New Roman"/>
                <w:sz w:val="18"/>
                <w:szCs w:val="18"/>
              </w:rPr>
              <w:t xml:space="preserve">с КДБ 202 </w:t>
            </w:r>
            <w:r w:rsidRPr="00CA340D">
              <w:rPr>
                <w:rFonts w:ascii="Times New Roman" w:hAnsi="Times New Roman" w:cs="Times New Roman"/>
                <w:sz w:val="18"/>
                <w:szCs w:val="18"/>
              </w:rPr>
              <w:t xml:space="preserve">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1210021</w:t>
            </w:r>
            <w:r>
              <w:rPr>
                <w:rFonts w:ascii="Times New Roman" w:hAnsi="Times New Roman" w:cs="Times New Roman"/>
                <w:sz w:val="18"/>
                <w:szCs w:val="18"/>
              </w:rPr>
              <w:t>6</w:t>
            </w:r>
            <w:r w:rsidRPr="00CA340D">
              <w:rPr>
                <w:rFonts w:ascii="Times New Roman" w:hAnsi="Times New Roman" w:cs="Times New Roman"/>
                <w:sz w:val="18"/>
                <w:szCs w:val="18"/>
              </w:rPr>
              <w:t>1</w:t>
            </w:r>
            <w:r>
              <w:rPr>
                <w:rFonts w:ascii="Times New Roman" w:hAnsi="Times New Roman" w:cs="Times New Roman"/>
                <w:sz w:val="18"/>
                <w:szCs w:val="18"/>
              </w:rPr>
              <w:t>, 140140161, 130305731</w:t>
            </w:r>
            <w:r w:rsidRPr="00CA340D">
              <w:rPr>
                <w:rFonts w:ascii="Times New Roman" w:hAnsi="Times New Roman" w:cs="Times New Roman"/>
                <w:sz w:val="18"/>
                <w:szCs w:val="18"/>
              </w:rPr>
              <w:t xml:space="preserve">) </w:t>
            </w:r>
            <w:r>
              <w:rPr>
                <w:rFonts w:ascii="Times New Roman" w:hAnsi="Times New Roman" w:cs="Times New Roman"/>
                <w:sz w:val="18"/>
                <w:szCs w:val="18"/>
              </w:rPr>
              <w:t>+</w:t>
            </w:r>
            <w:r w:rsidRPr="00CA340D">
              <w:rPr>
                <w:rFonts w:ascii="Times New Roman" w:hAnsi="Times New Roman" w:cs="Times New Roman"/>
                <w:sz w:val="18"/>
                <w:szCs w:val="18"/>
              </w:rPr>
              <w:t xml:space="preserve"> (Справка по счету 1401</w:t>
            </w:r>
            <w:r>
              <w:rPr>
                <w:rFonts w:ascii="Times New Roman" w:hAnsi="Times New Roman" w:cs="Times New Roman"/>
                <w:sz w:val="18"/>
                <w:szCs w:val="18"/>
              </w:rPr>
              <w:t>1016</w:t>
            </w:r>
            <w:r w:rsidRPr="00CA340D">
              <w:rPr>
                <w:rFonts w:ascii="Times New Roman" w:hAnsi="Times New Roman" w:cs="Times New Roman"/>
                <w:sz w:val="18"/>
                <w:szCs w:val="18"/>
              </w:rPr>
              <w:t xml:space="preserve">1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w:t>
            </w:r>
            <w:r>
              <w:rPr>
                <w:rFonts w:ascii="Times New Roman" w:hAnsi="Times New Roman" w:cs="Times New Roman"/>
                <w:sz w:val="18"/>
                <w:szCs w:val="18"/>
              </w:rPr>
              <w:t xml:space="preserve">с КДБ 202% </w:t>
            </w:r>
            <w:r w:rsidRPr="00CA340D">
              <w:rPr>
                <w:rFonts w:ascii="Times New Roman" w:hAnsi="Times New Roman" w:cs="Times New Roman"/>
                <w:sz w:val="18"/>
                <w:szCs w:val="18"/>
              </w:rPr>
              <w:t>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20561561(661))</w:t>
            </w:r>
          </w:p>
        </w:tc>
        <w:tc>
          <w:tcPr>
            <w:tcW w:w="793" w:type="dxa"/>
            <w:tcBorders>
              <w:top w:val="single" w:sz="4" w:space="0" w:color="000000"/>
              <w:left w:val="single" w:sz="4" w:space="0" w:color="000000"/>
              <w:bottom w:val="single" w:sz="4" w:space="0" w:color="000000"/>
            </w:tcBorders>
          </w:tcPr>
          <w:p w:rsidR="00EC2B5E" w:rsidRPr="00A1781D" w:rsidRDefault="00EC2B5E" w:rsidP="00123FB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123FB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123FB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FC5255">
            <w:pPr>
              <w:rPr>
                <w:sz w:val="18"/>
                <w:szCs w:val="18"/>
              </w:rPr>
            </w:pPr>
            <w:r>
              <w:rPr>
                <w:sz w:val="18"/>
                <w:szCs w:val="18"/>
              </w:rPr>
              <w:t>050</w:t>
            </w:r>
            <w:r w:rsidRPr="00630375">
              <w:rPr>
                <w:sz w:val="18"/>
                <w:szCs w:val="18"/>
              </w:rPr>
              <w:t>3169</w:t>
            </w:r>
            <w:r>
              <w:rPr>
                <w:sz w:val="18"/>
                <w:szCs w:val="18"/>
              </w:rPr>
              <w:t xml:space="preserve"> ДЗ</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123FBA">
            <w:pPr>
              <w:rPr>
                <w:sz w:val="18"/>
                <w:szCs w:val="18"/>
              </w:rPr>
            </w:pPr>
            <w:r>
              <w:rPr>
                <w:sz w:val="18"/>
                <w:szCs w:val="18"/>
              </w:rPr>
              <w:t>Сумма по номерам счетов 202%120561001</w:t>
            </w:r>
          </w:p>
        </w:tc>
        <w:tc>
          <w:tcPr>
            <w:tcW w:w="703" w:type="dxa"/>
            <w:tcBorders>
              <w:top w:val="single" w:sz="4" w:space="0" w:color="000000"/>
              <w:left w:val="single" w:sz="4" w:space="0" w:color="000000"/>
              <w:bottom w:val="single" w:sz="4" w:space="0" w:color="000000"/>
            </w:tcBorders>
          </w:tcPr>
          <w:p w:rsidR="00EC2B5E" w:rsidRPr="00A1781D" w:rsidRDefault="00EC2B5E" w:rsidP="00D32BA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123FBA">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123FBA">
            <w:pPr>
              <w:rPr>
                <w:sz w:val="18"/>
                <w:szCs w:val="18"/>
              </w:rPr>
            </w:pPr>
            <w:r>
              <w:rPr>
                <w:sz w:val="18"/>
                <w:szCs w:val="18"/>
              </w:rPr>
              <w:t>Показатель остатка на начало года по счету 120561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123FBA">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123FBA">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7E44E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507</w:t>
            </w:r>
          </w:p>
          <w:p w:rsidR="00EC2B5E" w:rsidRDefault="00EC2B5E" w:rsidP="007E44E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7E44E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FC5255">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630375">
              <w:rPr>
                <w:rFonts w:ascii="Times New Roman" w:hAnsi="Times New Roman" w:cs="Times New Roman"/>
                <w:sz w:val="18"/>
                <w:szCs w:val="18"/>
              </w:rPr>
              <w:t>3169</w:t>
            </w:r>
            <w:r>
              <w:rPr>
                <w:rFonts w:ascii="Times New Roman" w:hAnsi="Times New Roman" w:cs="Times New Roman"/>
                <w:sz w:val="18"/>
                <w:szCs w:val="18"/>
              </w:rPr>
              <w:t xml:space="preserve"> КЗ</w:t>
            </w:r>
          </w:p>
        </w:tc>
        <w:tc>
          <w:tcPr>
            <w:tcW w:w="992" w:type="dxa"/>
            <w:tcBorders>
              <w:top w:val="single" w:sz="4" w:space="0" w:color="000000"/>
              <w:left w:val="single" w:sz="4" w:space="0" w:color="000000"/>
              <w:bottom w:val="single" w:sz="4" w:space="0" w:color="000000"/>
            </w:tcBorders>
          </w:tcPr>
          <w:p w:rsidR="00EC2B5E" w:rsidRDefault="00EC2B5E" w:rsidP="00D32BA0">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219%130305001</w:t>
            </w:r>
          </w:p>
        </w:tc>
        <w:tc>
          <w:tcPr>
            <w:tcW w:w="851" w:type="dxa"/>
            <w:gridSpan w:val="2"/>
            <w:tcBorders>
              <w:top w:val="single" w:sz="4" w:space="0" w:color="000000"/>
              <w:left w:val="single" w:sz="4" w:space="0" w:color="000000"/>
              <w:bottom w:val="single" w:sz="4" w:space="0" w:color="000000"/>
            </w:tcBorders>
          </w:tcPr>
          <w:p w:rsidR="00EC2B5E" w:rsidRDefault="00EC2B5E" w:rsidP="007E44EA">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7E44EA">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EC2B5E" w:rsidRPr="002B1D61" w:rsidRDefault="00EC2B5E" w:rsidP="007E44E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7E44EA">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EC2B5E" w:rsidRPr="00CA340D" w:rsidRDefault="00EC2B5E" w:rsidP="007E44EA">
            <w:pPr>
              <w:pStyle w:val="ConsPlusCell"/>
              <w:snapToGrid w:val="0"/>
              <w:rPr>
                <w:rFonts w:ascii="Times New Roman" w:hAnsi="Times New Roman" w:cs="Times New Roman"/>
                <w:sz w:val="18"/>
                <w:szCs w:val="18"/>
              </w:rPr>
            </w:pPr>
            <w:r w:rsidRPr="00CA340D">
              <w:rPr>
                <w:rFonts w:ascii="Times New Roman" w:hAnsi="Times New Roman" w:cs="Times New Roman"/>
                <w:sz w:val="18"/>
                <w:szCs w:val="18"/>
              </w:rPr>
              <w:t>(Справки по счетам 1</w:t>
            </w:r>
            <w:r>
              <w:rPr>
                <w:rFonts w:ascii="Times New Roman" w:hAnsi="Times New Roman" w:cs="Times New Roman"/>
                <w:sz w:val="18"/>
                <w:szCs w:val="18"/>
              </w:rPr>
              <w:t>3030583</w:t>
            </w:r>
            <w:r w:rsidRPr="00CA340D">
              <w:rPr>
                <w:rFonts w:ascii="Times New Roman" w:hAnsi="Times New Roman" w:cs="Times New Roman"/>
                <w:sz w:val="18"/>
                <w:szCs w:val="18"/>
              </w:rPr>
              <w:t>1(</w:t>
            </w:r>
            <w:r>
              <w:rPr>
                <w:rFonts w:ascii="Times New Roman" w:hAnsi="Times New Roman" w:cs="Times New Roman"/>
                <w:sz w:val="18"/>
                <w:szCs w:val="18"/>
              </w:rPr>
              <w:t>73</w:t>
            </w:r>
            <w:r w:rsidRPr="00CA340D">
              <w:rPr>
                <w:rFonts w:ascii="Times New Roman" w:hAnsi="Times New Roman" w:cs="Times New Roman"/>
                <w:sz w:val="18"/>
                <w:szCs w:val="18"/>
              </w:rPr>
              <w:t xml:space="preserve">1) гр.8 сумма показателей 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w:t>
            </w:r>
            <w:r>
              <w:rPr>
                <w:rFonts w:ascii="Times New Roman" w:hAnsi="Times New Roman" w:cs="Times New Roman"/>
                <w:sz w:val="18"/>
                <w:szCs w:val="18"/>
              </w:rPr>
              <w:t>151(</w:t>
            </w:r>
            <w:r w:rsidRPr="00CA340D">
              <w:rPr>
                <w:rFonts w:ascii="Times New Roman" w:hAnsi="Times New Roman" w:cs="Times New Roman"/>
                <w:sz w:val="18"/>
                <w:szCs w:val="18"/>
              </w:rPr>
              <w:t>1</w:t>
            </w:r>
            <w:r>
              <w:rPr>
                <w:rFonts w:ascii="Times New Roman" w:hAnsi="Times New Roman" w:cs="Times New Roman"/>
                <w:sz w:val="18"/>
                <w:szCs w:val="18"/>
              </w:rPr>
              <w:t>6</w:t>
            </w:r>
            <w:r w:rsidRPr="00CA340D">
              <w:rPr>
                <w:rFonts w:ascii="Times New Roman" w:hAnsi="Times New Roman" w:cs="Times New Roman"/>
                <w:sz w:val="18"/>
                <w:szCs w:val="18"/>
              </w:rPr>
              <w:t>1</w:t>
            </w:r>
            <w:r>
              <w:rPr>
                <w:rFonts w:ascii="Times New Roman" w:hAnsi="Times New Roman" w:cs="Times New Roman"/>
                <w:sz w:val="18"/>
                <w:szCs w:val="18"/>
              </w:rPr>
              <w:t>), 140140151(161)</w:t>
            </w:r>
            <w:r w:rsidRPr="00CA340D">
              <w:rPr>
                <w:rFonts w:ascii="Times New Roman" w:hAnsi="Times New Roman" w:cs="Times New Roman"/>
                <w:sz w:val="18"/>
                <w:szCs w:val="18"/>
              </w:rPr>
              <w:t>) – (Справк</w:t>
            </w:r>
            <w:r>
              <w:rPr>
                <w:rFonts w:ascii="Times New Roman" w:hAnsi="Times New Roman" w:cs="Times New Roman"/>
                <w:sz w:val="18"/>
                <w:szCs w:val="18"/>
              </w:rPr>
              <w:t>и</w:t>
            </w:r>
            <w:r w:rsidRPr="00CA340D">
              <w:rPr>
                <w:rFonts w:ascii="Times New Roman" w:hAnsi="Times New Roman" w:cs="Times New Roman"/>
                <w:sz w:val="18"/>
                <w:szCs w:val="18"/>
              </w:rPr>
              <w:t xml:space="preserve"> по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1401</w:t>
            </w:r>
            <w:r>
              <w:rPr>
                <w:rFonts w:ascii="Times New Roman" w:hAnsi="Times New Roman" w:cs="Times New Roman"/>
                <w:sz w:val="18"/>
                <w:szCs w:val="18"/>
              </w:rPr>
              <w:t>10151(16</w:t>
            </w:r>
            <w:r w:rsidRPr="00CA340D">
              <w:rPr>
                <w:rFonts w:ascii="Times New Roman" w:hAnsi="Times New Roman" w:cs="Times New Roman"/>
                <w:sz w:val="18"/>
                <w:szCs w:val="18"/>
              </w:rPr>
              <w:t>1</w:t>
            </w:r>
            <w:r>
              <w:rPr>
                <w:rFonts w:ascii="Times New Roman" w:hAnsi="Times New Roman" w:cs="Times New Roman"/>
                <w:sz w:val="18"/>
                <w:szCs w:val="18"/>
              </w:rPr>
              <w:t>)</w:t>
            </w:r>
            <w:r w:rsidRPr="00CA340D">
              <w:rPr>
                <w:rFonts w:ascii="Times New Roman" w:hAnsi="Times New Roman" w:cs="Times New Roman"/>
                <w:sz w:val="18"/>
                <w:szCs w:val="18"/>
              </w:rPr>
              <w:t xml:space="preserve">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 xml:space="preserve">30305731(831)) </w:t>
            </w:r>
            <w:r w:rsidRPr="00CA340D">
              <w:rPr>
                <w:rFonts w:ascii="Times New Roman" w:hAnsi="Times New Roman" w:cs="Times New Roman"/>
                <w:sz w:val="18"/>
                <w:szCs w:val="18"/>
              </w:rPr>
              <w:t>–</w:t>
            </w:r>
            <w:r>
              <w:rPr>
                <w:rFonts w:ascii="Times New Roman" w:hAnsi="Times New Roman" w:cs="Times New Roman"/>
                <w:sz w:val="18"/>
                <w:szCs w:val="18"/>
              </w:rPr>
              <w:t xml:space="preserve"> </w:t>
            </w:r>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5</w:t>
            </w:r>
            <w:r w:rsidRPr="00CA340D">
              <w:rPr>
                <w:rFonts w:ascii="Times New Roman" w:hAnsi="Times New Roman" w:cs="Times New Roman"/>
                <w:sz w:val="18"/>
                <w:szCs w:val="18"/>
              </w:rPr>
              <w:t>1561</w:t>
            </w:r>
            <w:r>
              <w:rPr>
                <w:rFonts w:ascii="Times New Roman" w:hAnsi="Times New Roman" w:cs="Times New Roman"/>
                <w:sz w:val="18"/>
                <w:szCs w:val="18"/>
              </w:rPr>
              <w:t>,120561561</w:t>
            </w:r>
            <w:r w:rsidRPr="00CA340D">
              <w:rPr>
                <w:rFonts w:ascii="Times New Roman" w:hAnsi="Times New Roman" w:cs="Times New Roman"/>
                <w:sz w:val="18"/>
                <w:szCs w:val="18"/>
              </w:rPr>
              <w:t xml:space="preserve"> гр.8 сумма показателей по </w:t>
            </w:r>
            <w:proofErr w:type="spellStart"/>
            <w:r w:rsidRPr="00CA340D">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130305731</w:t>
            </w:r>
            <w:r w:rsidRPr="00CA340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EC2B5E" w:rsidRPr="00A1781D" w:rsidRDefault="00EC2B5E" w:rsidP="007E44E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7E44E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7E44E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FC5255">
            <w:pPr>
              <w:rPr>
                <w:sz w:val="18"/>
                <w:szCs w:val="18"/>
              </w:rPr>
            </w:pPr>
            <w:r>
              <w:rPr>
                <w:sz w:val="18"/>
                <w:szCs w:val="18"/>
              </w:rPr>
              <w:t>050</w:t>
            </w:r>
            <w:r w:rsidRPr="00630375">
              <w:rPr>
                <w:sz w:val="18"/>
                <w:szCs w:val="18"/>
              </w:rPr>
              <w:t>3169</w:t>
            </w:r>
            <w:r>
              <w:rPr>
                <w:sz w:val="18"/>
                <w:szCs w:val="18"/>
              </w:rPr>
              <w:t xml:space="preserve"> КЗ</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7E44EA">
            <w:pPr>
              <w:rPr>
                <w:sz w:val="18"/>
                <w:szCs w:val="18"/>
              </w:rPr>
            </w:pPr>
            <w:r>
              <w:rPr>
                <w:sz w:val="18"/>
                <w:szCs w:val="18"/>
              </w:rPr>
              <w:t>Сумма по номерам счетов 219%130305001</w:t>
            </w:r>
          </w:p>
        </w:tc>
        <w:tc>
          <w:tcPr>
            <w:tcW w:w="703" w:type="dxa"/>
            <w:tcBorders>
              <w:top w:val="single" w:sz="4" w:space="0" w:color="000000"/>
              <w:left w:val="single" w:sz="4" w:space="0" w:color="000000"/>
              <w:bottom w:val="single" w:sz="4" w:space="0" w:color="000000"/>
            </w:tcBorders>
          </w:tcPr>
          <w:p w:rsidR="00EC2B5E" w:rsidRPr="00A1781D" w:rsidRDefault="00EC2B5E" w:rsidP="00D32BA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7E44EA">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7E44EA">
            <w:pPr>
              <w:rPr>
                <w:sz w:val="18"/>
                <w:szCs w:val="18"/>
              </w:rPr>
            </w:pPr>
            <w:r>
              <w:rPr>
                <w:sz w:val="18"/>
                <w:szCs w:val="18"/>
              </w:rPr>
              <w:t>Показатель остатка на начало года по счету 130305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7E44EA">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7E44EA">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FE7C2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508</w:t>
            </w:r>
          </w:p>
          <w:p w:rsidR="00EC2B5E" w:rsidRDefault="00EC2B5E" w:rsidP="00FE7C2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FE7C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Default="00EC2B5E" w:rsidP="00FE7C2A">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630375">
              <w:rPr>
                <w:rFonts w:ascii="Times New Roman" w:hAnsi="Times New Roman" w:cs="Times New Roman"/>
                <w:sz w:val="18"/>
                <w:szCs w:val="18"/>
              </w:rPr>
              <w:t>3169</w:t>
            </w:r>
            <w:r>
              <w:rPr>
                <w:rFonts w:ascii="Times New Roman" w:hAnsi="Times New Roman" w:cs="Times New Roman"/>
                <w:sz w:val="18"/>
                <w:szCs w:val="18"/>
              </w:rPr>
              <w:t xml:space="preserve"> </w:t>
            </w:r>
          </w:p>
          <w:p w:rsidR="00EC2B5E" w:rsidRPr="00CE4AFB" w:rsidRDefault="00EC2B5E" w:rsidP="00FE7C2A">
            <w:pPr>
              <w:pStyle w:val="ConsPlusCell"/>
              <w:snapToGrid w:val="0"/>
              <w:rPr>
                <w:rFonts w:ascii="Times New Roman" w:hAnsi="Times New Roman" w:cs="Times New Roman"/>
                <w:sz w:val="18"/>
                <w:szCs w:val="18"/>
              </w:rPr>
            </w:pPr>
            <w:r>
              <w:rPr>
                <w:rFonts w:ascii="Times New Roman" w:hAnsi="Times New Roman" w:cs="Times New Roman"/>
                <w:sz w:val="18"/>
                <w:szCs w:val="18"/>
              </w:rPr>
              <w:t>КЗ</w:t>
            </w:r>
          </w:p>
        </w:tc>
        <w:tc>
          <w:tcPr>
            <w:tcW w:w="992" w:type="dxa"/>
            <w:tcBorders>
              <w:top w:val="single" w:sz="4" w:space="0" w:color="000000"/>
              <w:left w:val="single" w:sz="4" w:space="0" w:color="000000"/>
              <w:bottom w:val="single" w:sz="4" w:space="0" w:color="000000"/>
            </w:tcBorders>
          </w:tcPr>
          <w:p w:rsidR="00EC2B5E" w:rsidRDefault="00EC2B5E" w:rsidP="00D32BA0">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%140140151</w:t>
            </w:r>
          </w:p>
        </w:tc>
        <w:tc>
          <w:tcPr>
            <w:tcW w:w="851" w:type="dxa"/>
            <w:gridSpan w:val="2"/>
            <w:tcBorders>
              <w:top w:val="single" w:sz="4" w:space="0" w:color="000000"/>
              <w:left w:val="single" w:sz="4" w:space="0" w:color="000000"/>
              <w:bottom w:val="single" w:sz="4" w:space="0" w:color="000000"/>
            </w:tcBorders>
          </w:tcPr>
          <w:p w:rsidR="00EC2B5E" w:rsidRDefault="00EC2B5E" w:rsidP="00FE7C2A">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FE7C2A">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EC2B5E" w:rsidRPr="002B1D61" w:rsidRDefault="00EC2B5E" w:rsidP="00FE7C2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FE7C2A">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EC2B5E" w:rsidRPr="00CA340D" w:rsidRDefault="00EC2B5E" w:rsidP="00FE7C2A">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5</w:t>
            </w:r>
            <w:r w:rsidRPr="00CA340D">
              <w:rPr>
                <w:rFonts w:ascii="Times New Roman" w:hAnsi="Times New Roman" w:cs="Times New Roman"/>
                <w:sz w:val="18"/>
                <w:szCs w:val="18"/>
              </w:rPr>
              <w:t>1561</w:t>
            </w:r>
            <w:r>
              <w:rPr>
                <w:rFonts w:ascii="Times New Roman" w:hAnsi="Times New Roman" w:cs="Times New Roman"/>
                <w:sz w:val="18"/>
                <w:szCs w:val="18"/>
              </w:rPr>
              <w:t>(661)</w:t>
            </w:r>
            <w:r w:rsidRPr="00CA340D">
              <w:rPr>
                <w:rFonts w:ascii="Times New Roman" w:hAnsi="Times New Roman" w:cs="Times New Roman"/>
                <w:sz w:val="18"/>
                <w:szCs w:val="18"/>
              </w:rPr>
              <w:t xml:space="preserve"> гр.8 сумма показателей по </w:t>
            </w:r>
            <w:proofErr w:type="spellStart"/>
            <w:r w:rsidRPr="00CA340D">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140140151</w:t>
            </w:r>
            <w:r w:rsidRPr="00CA340D">
              <w:rPr>
                <w:rFonts w:ascii="Times New Roman" w:hAnsi="Times New Roman" w:cs="Times New Roman"/>
                <w:sz w:val="18"/>
                <w:szCs w:val="18"/>
              </w:rPr>
              <w:t>) – (Справк</w:t>
            </w:r>
            <w:r>
              <w:rPr>
                <w:rFonts w:ascii="Times New Roman" w:hAnsi="Times New Roman" w:cs="Times New Roman"/>
                <w:sz w:val="18"/>
                <w:szCs w:val="18"/>
              </w:rPr>
              <w:t>а</w:t>
            </w:r>
            <w:r w:rsidRPr="00CA340D">
              <w:rPr>
                <w:rFonts w:ascii="Times New Roman" w:hAnsi="Times New Roman" w:cs="Times New Roman"/>
                <w:sz w:val="18"/>
                <w:szCs w:val="18"/>
              </w:rPr>
              <w:t xml:space="preserve"> по счет</w:t>
            </w:r>
            <w:r>
              <w:rPr>
                <w:rFonts w:ascii="Times New Roman" w:hAnsi="Times New Roman" w:cs="Times New Roman"/>
                <w:sz w:val="18"/>
                <w:szCs w:val="18"/>
              </w:rPr>
              <w:t>у</w:t>
            </w:r>
            <w:r w:rsidRPr="00CA340D">
              <w:rPr>
                <w:rFonts w:ascii="Times New Roman" w:hAnsi="Times New Roman" w:cs="Times New Roman"/>
                <w:sz w:val="18"/>
                <w:szCs w:val="18"/>
              </w:rPr>
              <w:t xml:space="preserve"> 1401</w:t>
            </w:r>
            <w:r>
              <w:rPr>
                <w:rFonts w:ascii="Times New Roman" w:hAnsi="Times New Roman" w:cs="Times New Roman"/>
                <w:sz w:val="18"/>
                <w:szCs w:val="18"/>
              </w:rPr>
              <w:t>10151</w:t>
            </w:r>
            <w:r w:rsidRPr="00CA340D">
              <w:rPr>
                <w:rFonts w:ascii="Times New Roman" w:hAnsi="Times New Roman" w:cs="Times New Roman"/>
                <w:sz w:val="18"/>
                <w:szCs w:val="18"/>
              </w:rPr>
              <w:t xml:space="preserve">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w:t>
            </w:r>
            <w:r>
              <w:rPr>
                <w:rFonts w:ascii="Times New Roman" w:hAnsi="Times New Roman" w:cs="Times New Roman"/>
                <w:sz w:val="18"/>
                <w:szCs w:val="18"/>
              </w:rPr>
              <w:t xml:space="preserve">140140151) </w:t>
            </w:r>
            <w:r w:rsidRPr="00CA340D">
              <w:rPr>
                <w:rFonts w:ascii="Times New Roman" w:hAnsi="Times New Roman" w:cs="Times New Roman"/>
                <w:sz w:val="18"/>
                <w:szCs w:val="18"/>
              </w:rPr>
              <w:t>– (Справки по счетам 1</w:t>
            </w:r>
            <w:r>
              <w:rPr>
                <w:rFonts w:ascii="Times New Roman" w:hAnsi="Times New Roman" w:cs="Times New Roman"/>
                <w:sz w:val="18"/>
                <w:szCs w:val="18"/>
              </w:rPr>
              <w:t>3030583</w:t>
            </w:r>
            <w:r w:rsidRPr="00CA340D">
              <w:rPr>
                <w:rFonts w:ascii="Times New Roman" w:hAnsi="Times New Roman" w:cs="Times New Roman"/>
                <w:sz w:val="18"/>
                <w:szCs w:val="18"/>
              </w:rPr>
              <w:t>1(</w:t>
            </w:r>
            <w:r>
              <w:rPr>
                <w:rFonts w:ascii="Times New Roman" w:hAnsi="Times New Roman" w:cs="Times New Roman"/>
                <w:sz w:val="18"/>
                <w:szCs w:val="18"/>
              </w:rPr>
              <w:t>73</w:t>
            </w:r>
            <w:r w:rsidRPr="00CA340D">
              <w:rPr>
                <w:rFonts w:ascii="Times New Roman" w:hAnsi="Times New Roman" w:cs="Times New Roman"/>
                <w:sz w:val="18"/>
                <w:szCs w:val="18"/>
              </w:rPr>
              <w:t xml:space="preserve">1) гр.8 сумма показателей 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w:t>
            </w:r>
            <w:r>
              <w:rPr>
                <w:rFonts w:ascii="Times New Roman" w:hAnsi="Times New Roman" w:cs="Times New Roman"/>
                <w:sz w:val="18"/>
                <w:szCs w:val="18"/>
              </w:rPr>
              <w:t>140140151</w:t>
            </w:r>
            <w:r w:rsidRPr="00CA340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EC2B5E" w:rsidRPr="00A1781D" w:rsidRDefault="00EC2B5E" w:rsidP="00FE7C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FE7C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FE7C2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FE7C2A">
            <w:pPr>
              <w:rPr>
                <w:sz w:val="18"/>
                <w:szCs w:val="18"/>
              </w:rPr>
            </w:pPr>
            <w:r>
              <w:rPr>
                <w:sz w:val="18"/>
                <w:szCs w:val="18"/>
              </w:rPr>
              <w:t>050</w:t>
            </w:r>
            <w:r w:rsidRPr="00630375">
              <w:rPr>
                <w:sz w:val="18"/>
                <w:szCs w:val="18"/>
              </w:rPr>
              <w:t>3169</w:t>
            </w:r>
            <w:r>
              <w:rPr>
                <w:sz w:val="18"/>
                <w:szCs w:val="18"/>
              </w:rPr>
              <w:t xml:space="preserve"> </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FE7C2A">
            <w:pPr>
              <w:rPr>
                <w:sz w:val="18"/>
                <w:szCs w:val="18"/>
              </w:rPr>
            </w:pPr>
            <w:r>
              <w:rPr>
                <w:sz w:val="18"/>
                <w:szCs w:val="18"/>
              </w:rPr>
              <w:t>Сумма по номерам счетов %140140151</w:t>
            </w:r>
          </w:p>
        </w:tc>
        <w:tc>
          <w:tcPr>
            <w:tcW w:w="703" w:type="dxa"/>
            <w:tcBorders>
              <w:top w:val="single" w:sz="4" w:space="0" w:color="000000"/>
              <w:left w:val="single" w:sz="4" w:space="0" w:color="000000"/>
              <w:bottom w:val="single" w:sz="4" w:space="0" w:color="000000"/>
            </w:tcBorders>
          </w:tcPr>
          <w:p w:rsidR="00EC2B5E" w:rsidRPr="00A1781D" w:rsidRDefault="00EC2B5E" w:rsidP="00D32BA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FE7C2A">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FE7C2A">
            <w:pPr>
              <w:rPr>
                <w:sz w:val="18"/>
                <w:szCs w:val="18"/>
              </w:rPr>
            </w:pPr>
            <w:r>
              <w:rPr>
                <w:sz w:val="18"/>
                <w:szCs w:val="18"/>
              </w:rPr>
              <w:t>Показатель остатка на начало года по счету 140140151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FE7C2A">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FE7C2A">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D0699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509</w:t>
            </w:r>
          </w:p>
          <w:p w:rsidR="00EC2B5E" w:rsidRDefault="00EC2B5E" w:rsidP="00D0699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D0699E">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Default="00EC2B5E" w:rsidP="00D0699E">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630375">
              <w:rPr>
                <w:rFonts w:ascii="Times New Roman" w:hAnsi="Times New Roman" w:cs="Times New Roman"/>
                <w:sz w:val="18"/>
                <w:szCs w:val="18"/>
              </w:rPr>
              <w:t>3169</w:t>
            </w:r>
            <w:r>
              <w:rPr>
                <w:rFonts w:ascii="Times New Roman" w:hAnsi="Times New Roman" w:cs="Times New Roman"/>
                <w:sz w:val="18"/>
                <w:szCs w:val="18"/>
              </w:rPr>
              <w:t xml:space="preserve"> </w:t>
            </w:r>
          </w:p>
          <w:p w:rsidR="00EC2B5E" w:rsidRPr="00CE4AFB" w:rsidRDefault="00EC2B5E" w:rsidP="00D0699E">
            <w:pPr>
              <w:pStyle w:val="ConsPlusCell"/>
              <w:snapToGrid w:val="0"/>
              <w:rPr>
                <w:rFonts w:ascii="Times New Roman" w:hAnsi="Times New Roman" w:cs="Times New Roman"/>
                <w:sz w:val="18"/>
                <w:szCs w:val="18"/>
              </w:rPr>
            </w:pPr>
            <w:r>
              <w:rPr>
                <w:rFonts w:ascii="Times New Roman" w:hAnsi="Times New Roman" w:cs="Times New Roman"/>
                <w:sz w:val="18"/>
                <w:szCs w:val="18"/>
              </w:rPr>
              <w:t>КЗ</w:t>
            </w:r>
          </w:p>
        </w:tc>
        <w:tc>
          <w:tcPr>
            <w:tcW w:w="992" w:type="dxa"/>
            <w:tcBorders>
              <w:top w:val="single" w:sz="4" w:space="0" w:color="000000"/>
              <w:left w:val="single" w:sz="4" w:space="0" w:color="000000"/>
              <w:bottom w:val="single" w:sz="4" w:space="0" w:color="000000"/>
            </w:tcBorders>
          </w:tcPr>
          <w:p w:rsidR="00EC2B5E" w:rsidRDefault="00EC2B5E" w:rsidP="00D32BA0">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%140140161</w:t>
            </w:r>
          </w:p>
        </w:tc>
        <w:tc>
          <w:tcPr>
            <w:tcW w:w="851" w:type="dxa"/>
            <w:gridSpan w:val="2"/>
            <w:tcBorders>
              <w:top w:val="single" w:sz="4" w:space="0" w:color="000000"/>
              <w:left w:val="single" w:sz="4" w:space="0" w:color="000000"/>
              <w:bottom w:val="single" w:sz="4" w:space="0" w:color="000000"/>
            </w:tcBorders>
          </w:tcPr>
          <w:p w:rsidR="00EC2B5E" w:rsidRDefault="00EC2B5E" w:rsidP="00D0699E">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D0699E">
            <w:pPr>
              <w:pStyle w:val="ConsPlusCell"/>
              <w:snapToGrid w:val="0"/>
              <w:rPr>
                <w:rFonts w:ascii="Times New Roman" w:hAnsi="Times New Roman" w:cs="Times New Roman"/>
                <w:sz w:val="18"/>
                <w:szCs w:val="18"/>
              </w:rPr>
            </w:pPr>
            <w:r>
              <w:rPr>
                <w:rFonts w:ascii="Times New Roman" w:hAnsi="Times New Roman" w:cs="Times New Roman"/>
                <w:sz w:val="18"/>
                <w:szCs w:val="18"/>
              </w:rPr>
              <w:t>2</w:t>
            </w:r>
          </w:p>
        </w:tc>
        <w:tc>
          <w:tcPr>
            <w:tcW w:w="363" w:type="dxa"/>
            <w:tcBorders>
              <w:top w:val="single" w:sz="4" w:space="0" w:color="000000"/>
              <w:left w:val="single" w:sz="4" w:space="0" w:color="000000"/>
              <w:bottom w:val="single" w:sz="4" w:space="0" w:color="000000"/>
            </w:tcBorders>
          </w:tcPr>
          <w:p w:rsidR="00EC2B5E" w:rsidRPr="002B1D61" w:rsidRDefault="00EC2B5E" w:rsidP="00D0699E">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D0699E">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p>
        </w:tc>
        <w:tc>
          <w:tcPr>
            <w:tcW w:w="1276" w:type="dxa"/>
            <w:tcBorders>
              <w:top w:val="single" w:sz="4" w:space="0" w:color="000000"/>
              <w:left w:val="single" w:sz="4" w:space="0" w:color="000000"/>
              <w:bottom w:val="single" w:sz="4" w:space="0" w:color="000000"/>
            </w:tcBorders>
          </w:tcPr>
          <w:p w:rsidR="00EC2B5E" w:rsidRPr="00CA340D" w:rsidRDefault="00EC2B5E" w:rsidP="00DA5EC4">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6</w:t>
            </w:r>
            <w:r w:rsidRPr="00CA340D">
              <w:rPr>
                <w:rFonts w:ascii="Times New Roman" w:hAnsi="Times New Roman" w:cs="Times New Roman"/>
                <w:sz w:val="18"/>
                <w:szCs w:val="18"/>
              </w:rPr>
              <w:t>1561</w:t>
            </w:r>
            <w:r>
              <w:rPr>
                <w:rFonts w:ascii="Times New Roman" w:hAnsi="Times New Roman" w:cs="Times New Roman"/>
                <w:sz w:val="18"/>
                <w:szCs w:val="18"/>
              </w:rPr>
              <w:t>(661)</w:t>
            </w:r>
            <w:r w:rsidRPr="00CA340D">
              <w:rPr>
                <w:rFonts w:ascii="Times New Roman" w:hAnsi="Times New Roman" w:cs="Times New Roman"/>
                <w:sz w:val="18"/>
                <w:szCs w:val="18"/>
              </w:rPr>
              <w:t xml:space="preserve"> гр.8 сумма показателей по </w:t>
            </w:r>
            <w:proofErr w:type="spellStart"/>
            <w:r w:rsidRPr="00CA340D">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140140161</w:t>
            </w:r>
            <w:r w:rsidRPr="00CA340D">
              <w:rPr>
                <w:rFonts w:ascii="Times New Roman" w:hAnsi="Times New Roman" w:cs="Times New Roman"/>
                <w:sz w:val="18"/>
                <w:szCs w:val="18"/>
              </w:rPr>
              <w:t>) – (Справк</w:t>
            </w:r>
            <w:r>
              <w:rPr>
                <w:rFonts w:ascii="Times New Roman" w:hAnsi="Times New Roman" w:cs="Times New Roman"/>
                <w:sz w:val="18"/>
                <w:szCs w:val="18"/>
              </w:rPr>
              <w:t>а</w:t>
            </w:r>
            <w:r w:rsidRPr="00CA340D">
              <w:rPr>
                <w:rFonts w:ascii="Times New Roman" w:hAnsi="Times New Roman" w:cs="Times New Roman"/>
                <w:sz w:val="18"/>
                <w:szCs w:val="18"/>
              </w:rPr>
              <w:t xml:space="preserve"> по счет</w:t>
            </w:r>
            <w:r>
              <w:rPr>
                <w:rFonts w:ascii="Times New Roman" w:hAnsi="Times New Roman" w:cs="Times New Roman"/>
                <w:sz w:val="18"/>
                <w:szCs w:val="18"/>
              </w:rPr>
              <w:t>у</w:t>
            </w:r>
            <w:r w:rsidRPr="00CA340D">
              <w:rPr>
                <w:rFonts w:ascii="Times New Roman" w:hAnsi="Times New Roman" w:cs="Times New Roman"/>
                <w:sz w:val="18"/>
                <w:szCs w:val="18"/>
              </w:rPr>
              <w:t xml:space="preserve"> 1401</w:t>
            </w:r>
            <w:r>
              <w:rPr>
                <w:rFonts w:ascii="Times New Roman" w:hAnsi="Times New Roman" w:cs="Times New Roman"/>
                <w:sz w:val="18"/>
                <w:szCs w:val="18"/>
              </w:rPr>
              <w:t>10161</w:t>
            </w:r>
            <w:r w:rsidRPr="00CA340D">
              <w:rPr>
                <w:rFonts w:ascii="Times New Roman" w:hAnsi="Times New Roman" w:cs="Times New Roman"/>
                <w:sz w:val="18"/>
                <w:szCs w:val="18"/>
              </w:rPr>
              <w:t xml:space="preserve">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w:t>
            </w:r>
            <w:r>
              <w:rPr>
                <w:rFonts w:ascii="Times New Roman" w:hAnsi="Times New Roman" w:cs="Times New Roman"/>
                <w:sz w:val="18"/>
                <w:szCs w:val="18"/>
              </w:rPr>
              <w:t xml:space="preserve">140140161) </w:t>
            </w:r>
            <w:r w:rsidRPr="00CA340D">
              <w:rPr>
                <w:rFonts w:ascii="Times New Roman" w:hAnsi="Times New Roman" w:cs="Times New Roman"/>
                <w:sz w:val="18"/>
                <w:szCs w:val="18"/>
              </w:rPr>
              <w:t>– (Справки по счетам 1</w:t>
            </w:r>
            <w:r>
              <w:rPr>
                <w:rFonts w:ascii="Times New Roman" w:hAnsi="Times New Roman" w:cs="Times New Roman"/>
                <w:sz w:val="18"/>
                <w:szCs w:val="18"/>
              </w:rPr>
              <w:t>3030583</w:t>
            </w:r>
            <w:r w:rsidRPr="00CA340D">
              <w:rPr>
                <w:rFonts w:ascii="Times New Roman" w:hAnsi="Times New Roman" w:cs="Times New Roman"/>
                <w:sz w:val="18"/>
                <w:szCs w:val="18"/>
              </w:rPr>
              <w:t>1(</w:t>
            </w:r>
            <w:r>
              <w:rPr>
                <w:rFonts w:ascii="Times New Roman" w:hAnsi="Times New Roman" w:cs="Times New Roman"/>
                <w:sz w:val="18"/>
                <w:szCs w:val="18"/>
              </w:rPr>
              <w:t>73</w:t>
            </w:r>
            <w:r w:rsidRPr="00CA340D">
              <w:rPr>
                <w:rFonts w:ascii="Times New Roman" w:hAnsi="Times New Roman" w:cs="Times New Roman"/>
                <w:sz w:val="18"/>
                <w:szCs w:val="18"/>
              </w:rPr>
              <w:t xml:space="preserve">1) гр.8 сумма показателей 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w:t>
            </w:r>
            <w:r>
              <w:rPr>
                <w:rFonts w:ascii="Times New Roman" w:hAnsi="Times New Roman" w:cs="Times New Roman"/>
                <w:sz w:val="18"/>
                <w:szCs w:val="18"/>
              </w:rPr>
              <w:t>140140161</w:t>
            </w:r>
            <w:r w:rsidRPr="00CA340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EC2B5E" w:rsidRPr="00A1781D" w:rsidRDefault="00EC2B5E" w:rsidP="00D0699E">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D0699E">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D0699E">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D0699E">
            <w:pPr>
              <w:rPr>
                <w:sz w:val="18"/>
                <w:szCs w:val="18"/>
              </w:rPr>
            </w:pPr>
            <w:r>
              <w:rPr>
                <w:sz w:val="18"/>
                <w:szCs w:val="18"/>
              </w:rPr>
              <w:t>050</w:t>
            </w:r>
            <w:r w:rsidRPr="00630375">
              <w:rPr>
                <w:sz w:val="18"/>
                <w:szCs w:val="18"/>
              </w:rPr>
              <w:t>3169</w:t>
            </w:r>
            <w:r>
              <w:rPr>
                <w:sz w:val="18"/>
                <w:szCs w:val="18"/>
              </w:rPr>
              <w:t xml:space="preserve"> </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D0699E">
            <w:pPr>
              <w:rPr>
                <w:sz w:val="18"/>
                <w:szCs w:val="18"/>
              </w:rPr>
            </w:pPr>
            <w:r>
              <w:rPr>
                <w:sz w:val="18"/>
                <w:szCs w:val="18"/>
              </w:rPr>
              <w:t>Сумма по номерам счетов %140140161</w:t>
            </w:r>
          </w:p>
        </w:tc>
        <w:tc>
          <w:tcPr>
            <w:tcW w:w="703" w:type="dxa"/>
            <w:tcBorders>
              <w:top w:val="single" w:sz="4" w:space="0" w:color="000000"/>
              <w:left w:val="single" w:sz="4" w:space="0" w:color="000000"/>
              <w:bottom w:val="single" w:sz="4" w:space="0" w:color="000000"/>
            </w:tcBorders>
          </w:tcPr>
          <w:p w:rsidR="00EC2B5E" w:rsidRPr="00A1781D" w:rsidRDefault="00EC2B5E" w:rsidP="00D32BA0">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D0699E">
            <w:pPr>
              <w:rPr>
                <w:sz w:val="18"/>
                <w:szCs w:val="18"/>
              </w:rPr>
            </w:pPr>
            <w:r>
              <w:rPr>
                <w:sz w:val="18"/>
                <w:szCs w:val="18"/>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D0699E">
            <w:pPr>
              <w:rPr>
                <w:sz w:val="18"/>
                <w:szCs w:val="18"/>
              </w:rPr>
            </w:pPr>
            <w:r>
              <w:rPr>
                <w:sz w:val="18"/>
                <w:szCs w:val="18"/>
              </w:rPr>
              <w:t>Показатель остатка на начало года по счету 140140161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D0699E">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D0699E">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510</w:t>
            </w:r>
          </w:p>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F259F0">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120651000 за прошлый год</w:t>
            </w:r>
          </w:p>
        </w:tc>
        <w:tc>
          <w:tcPr>
            <w:tcW w:w="992" w:type="dxa"/>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EC2B5E"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EC2B5E" w:rsidRPr="002B1D61"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4C0BC8">
              <w:t xml:space="preserve"> </w:t>
            </w:r>
            <w:r w:rsidR="004C0BC8"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EC2B5E" w:rsidRPr="00AA2547" w:rsidRDefault="00EC2B5E" w:rsidP="00F259F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Справки по счетам 120651561(661) гр.7 сумма показателей по </w:t>
            </w:r>
            <w:proofErr w:type="spellStart"/>
            <w:r>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130405251,</w:t>
            </w:r>
            <w:r w:rsidR="00AF6A36">
              <w:rPr>
                <w:rFonts w:ascii="Times New Roman" w:hAnsi="Times New Roman" w:cs="Times New Roman"/>
                <w:sz w:val="18"/>
                <w:szCs w:val="18"/>
              </w:rPr>
              <w:t xml:space="preserve"> </w:t>
            </w:r>
            <w:r>
              <w:rPr>
                <w:rFonts w:ascii="Times New Roman" w:hAnsi="Times New Roman" w:cs="Times New Roman"/>
                <w:sz w:val="18"/>
                <w:szCs w:val="18"/>
              </w:rPr>
              <w:t>120551561(661), 130251831</w:t>
            </w:r>
            <w:r w:rsidR="006853D8">
              <w:rPr>
                <w:rFonts w:ascii="Times New Roman" w:hAnsi="Times New Roman" w:cs="Times New Roman"/>
                <w:sz w:val="18"/>
                <w:szCs w:val="18"/>
              </w:rPr>
              <w:t xml:space="preserve"> </w:t>
            </w:r>
          </w:p>
        </w:tc>
        <w:tc>
          <w:tcPr>
            <w:tcW w:w="79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F259F0">
            <w:pPr>
              <w:rPr>
                <w:sz w:val="18"/>
                <w:szCs w:val="18"/>
              </w:rPr>
            </w:pPr>
            <w:r>
              <w:rPr>
                <w:sz w:val="18"/>
                <w:szCs w:val="18"/>
              </w:rPr>
              <w:t>050</w:t>
            </w:r>
            <w:r w:rsidRPr="00EC2B5E">
              <w:rPr>
                <w:sz w:val="18"/>
                <w:szCs w:val="18"/>
              </w:rPr>
              <w:t>31</w:t>
            </w:r>
            <w:r>
              <w:rPr>
                <w:sz w:val="18"/>
                <w:szCs w:val="18"/>
              </w:rPr>
              <w:t xml:space="preserve">25 по </w:t>
            </w:r>
            <w:r w:rsidR="00AF6A36">
              <w:rPr>
                <w:sz w:val="18"/>
                <w:szCs w:val="18"/>
              </w:rPr>
              <w:t>счет</w:t>
            </w:r>
            <w:r w:rsidR="006853D8">
              <w:rPr>
                <w:sz w:val="18"/>
                <w:szCs w:val="18"/>
              </w:rPr>
              <w:t xml:space="preserve">ам </w:t>
            </w:r>
            <w:r>
              <w:rPr>
                <w:sz w:val="18"/>
                <w:szCs w:val="18"/>
              </w:rPr>
              <w:t xml:space="preserve">120651000за </w:t>
            </w:r>
            <w:proofErr w:type="spellStart"/>
            <w:r>
              <w:rPr>
                <w:sz w:val="18"/>
                <w:szCs w:val="18"/>
              </w:rPr>
              <w:t>отчетныый</w:t>
            </w:r>
            <w:proofErr w:type="spellEnd"/>
            <w:r>
              <w:rPr>
                <w:sz w:val="18"/>
                <w:szCs w:val="18"/>
              </w:rPr>
              <w:t xml:space="preserve"> год</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p>
        </w:tc>
        <w:tc>
          <w:tcPr>
            <w:tcW w:w="703" w:type="dxa"/>
            <w:tcBorders>
              <w:top w:val="single" w:sz="4" w:space="0" w:color="000000"/>
              <w:left w:val="single" w:sz="4" w:space="0" w:color="000000"/>
              <w:bottom w:val="single" w:sz="4" w:space="0" w:color="000000"/>
            </w:tcBorders>
          </w:tcPr>
          <w:p w:rsidR="00EC2B5E" w:rsidRPr="00A1781D" w:rsidRDefault="00EC2B5E" w:rsidP="009C3B99">
            <w:pPr>
              <w:rPr>
                <w:sz w:val="18"/>
                <w:szCs w:val="18"/>
              </w:rPr>
            </w:pPr>
            <w:r>
              <w:rPr>
                <w:sz w:val="18"/>
                <w:szCs w:val="18"/>
              </w:rPr>
              <w:t>Итого</w:t>
            </w: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F259F0">
            <w:pPr>
              <w:rPr>
                <w:sz w:val="18"/>
                <w:szCs w:val="18"/>
              </w:rPr>
            </w:pPr>
            <w:r>
              <w:rPr>
                <w:sz w:val="18"/>
                <w:szCs w:val="18"/>
              </w:rPr>
              <w:t xml:space="preserve">Показатель остатка на начало года по счету 120651 с учетом оборотов ф. 0503125 не соответствует </w:t>
            </w:r>
            <w:r w:rsidR="000F440D">
              <w:rPr>
                <w:sz w:val="18"/>
                <w:szCs w:val="18"/>
              </w:rPr>
              <w:t xml:space="preserve">совокупному </w:t>
            </w:r>
            <w:r>
              <w:rPr>
                <w:sz w:val="18"/>
                <w:szCs w:val="18"/>
              </w:rPr>
              <w:t xml:space="preserve">остатку </w:t>
            </w:r>
            <w:r w:rsidR="000F440D">
              <w:rPr>
                <w:sz w:val="18"/>
                <w:szCs w:val="18"/>
              </w:rPr>
              <w:t xml:space="preserve">по </w:t>
            </w:r>
            <w:r w:rsidR="00AF6A36">
              <w:rPr>
                <w:sz w:val="18"/>
                <w:szCs w:val="18"/>
              </w:rPr>
              <w:t>счет</w:t>
            </w:r>
            <w:r w:rsidR="006853D8">
              <w:rPr>
                <w:sz w:val="18"/>
                <w:szCs w:val="18"/>
              </w:rPr>
              <w:t>ам</w:t>
            </w:r>
            <w:r w:rsidR="00AF6A36">
              <w:rPr>
                <w:sz w:val="18"/>
                <w:szCs w:val="18"/>
              </w:rPr>
              <w:t xml:space="preserve"> </w:t>
            </w:r>
            <w:r w:rsidR="000F440D">
              <w:rPr>
                <w:sz w:val="18"/>
                <w:szCs w:val="18"/>
              </w:rPr>
              <w:t xml:space="preserve">120651 </w:t>
            </w:r>
            <w:r>
              <w:rPr>
                <w:sz w:val="18"/>
                <w:szCs w:val="18"/>
              </w:rPr>
              <w:t>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9C3B99">
            <w:pPr>
              <w:rPr>
                <w:sz w:val="16"/>
                <w:szCs w:val="18"/>
              </w:rPr>
            </w:pPr>
            <w:r w:rsidRPr="0034666B">
              <w:rPr>
                <w:sz w:val="16"/>
                <w:szCs w:val="18"/>
              </w:rPr>
              <w:t>ГРБС, РБС, ПБС</w:t>
            </w:r>
          </w:p>
        </w:tc>
      </w:tr>
      <w:tr w:rsidR="00F259F0" w:rsidRPr="00A1781D" w:rsidTr="00F259F0">
        <w:trPr>
          <w:cantSplit/>
          <w:trHeight w:val="840"/>
        </w:trPr>
        <w:tc>
          <w:tcPr>
            <w:tcW w:w="461" w:type="dxa"/>
            <w:tcBorders>
              <w:top w:val="single" w:sz="4" w:space="0" w:color="000000"/>
              <w:left w:val="single" w:sz="4" w:space="0" w:color="000000"/>
              <w:bottom w:val="single" w:sz="4" w:space="0" w:color="000000"/>
            </w:tcBorders>
          </w:tcPr>
          <w:p w:rsidR="00F259F0" w:rsidRDefault="00F259F0" w:rsidP="00E57F2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510.1</w:t>
            </w:r>
          </w:p>
          <w:p w:rsidR="00F259F0" w:rsidRDefault="00F259F0" w:rsidP="00E57F2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F259F0" w:rsidRPr="00A1781D" w:rsidRDefault="00F259F0" w:rsidP="00E57F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F259F0" w:rsidRPr="00CE4AFB" w:rsidRDefault="00F259F0" w:rsidP="00F259F0">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120654000 за прошлый год</w:t>
            </w:r>
          </w:p>
        </w:tc>
        <w:tc>
          <w:tcPr>
            <w:tcW w:w="992" w:type="dxa"/>
            <w:tcBorders>
              <w:top w:val="single" w:sz="4" w:space="0" w:color="000000"/>
              <w:left w:val="single" w:sz="4" w:space="0" w:color="000000"/>
              <w:bottom w:val="single" w:sz="4" w:space="0" w:color="000000"/>
            </w:tcBorders>
          </w:tcPr>
          <w:p w:rsidR="00F259F0" w:rsidRDefault="00F259F0" w:rsidP="00E57F2A">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F259F0" w:rsidRDefault="00F259F0" w:rsidP="00E57F2A">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601" w:type="dxa"/>
            <w:tcBorders>
              <w:top w:val="single" w:sz="4" w:space="0" w:color="000000"/>
              <w:left w:val="single" w:sz="4" w:space="0" w:color="000000"/>
              <w:bottom w:val="single" w:sz="4" w:space="0" w:color="000000"/>
              <w:right w:val="single" w:sz="4" w:space="0" w:color="000000"/>
            </w:tcBorders>
          </w:tcPr>
          <w:p w:rsidR="00F259F0" w:rsidRDefault="00F259F0" w:rsidP="00E57F2A">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F259F0" w:rsidRPr="002B1D61" w:rsidRDefault="00F259F0" w:rsidP="00E57F2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F259F0" w:rsidRDefault="00F259F0" w:rsidP="00E57F2A">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Pr="00F259F0">
              <w:rPr>
                <w:rFonts w:ascii="Times New Roman" w:hAnsi="Times New Roman" w:cs="Times New Roman"/>
                <w:sz w:val="18"/>
                <w:szCs w:val="18"/>
              </w:rPr>
              <w:t xml:space="preserve"> </w:t>
            </w:r>
            <w:r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F259F0" w:rsidRPr="00AA2547" w:rsidRDefault="00F259F0" w:rsidP="00F259F0">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Справки по счетам </w:t>
            </w:r>
            <w:r w:rsidRPr="006853D8">
              <w:rPr>
                <w:rFonts w:ascii="Times New Roman" w:hAnsi="Times New Roman" w:cs="Times New Roman"/>
                <w:sz w:val="18"/>
                <w:szCs w:val="18"/>
              </w:rPr>
              <w:t xml:space="preserve">120654561(661) гр.7 сумма показателей по </w:t>
            </w:r>
            <w:proofErr w:type="spellStart"/>
            <w:r w:rsidRPr="006853D8">
              <w:rPr>
                <w:rFonts w:ascii="Times New Roman" w:hAnsi="Times New Roman" w:cs="Times New Roman"/>
                <w:sz w:val="18"/>
                <w:szCs w:val="18"/>
              </w:rPr>
              <w:t>корр.счетам</w:t>
            </w:r>
            <w:proofErr w:type="spellEnd"/>
            <w:r w:rsidRPr="006853D8">
              <w:rPr>
                <w:rFonts w:ascii="Times New Roman" w:hAnsi="Times New Roman" w:cs="Times New Roman"/>
                <w:sz w:val="18"/>
                <w:szCs w:val="18"/>
              </w:rPr>
              <w:t xml:space="preserve"> 130405254, 120561561(661), 130254831</w:t>
            </w:r>
          </w:p>
        </w:tc>
        <w:tc>
          <w:tcPr>
            <w:tcW w:w="793" w:type="dxa"/>
            <w:tcBorders>
              <w:top w:val="single" w:sz="4" w:space="0" w:color="000000"/>
              <w:left w:val="single" w:sz="4" w:space="0" w:color="000000"/>
              <w:bottom w:val="single" w:sz="4" w:space="0" w:color="000000"/>
            </w:tcBorders>
          </w:tcPr>
          <w:p w:rsidR="00F259F0" w:rsidRPr="00A1781D" w:rsidRDefault="00F259F0" w:rsidP="00E57F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F259F0" w:rsidRDefault="00F259F0" w:rsidP="00E57F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F259F0" w:rsidRPr="00A1781D" w:rsidRDefault="00F259F0" w:rsidP="00E57F2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F259F0" w:rsidRPr="00A1781D" w:rsidRDefault="00F259F0" w:rsidP="00F259F0">
            <w:pPr>
              <w:rPr>
                <w:sz w:val="18"/>
                <w:szCs w:val="18"/>
              </w:rPr>
            </w:pPr>
            <w:r>
              <w:rPr>
                <w:sz w:val="18"/>
                <w:szCs w:val="18"/>
              </w:rPr>
              <w:t>050</w:t>
            </w:r>
            <w:r w:rsidRPr="00EC2B5E">
              <w:rPr>
                <w:sz w:val="18"/>
                <w:szCs w:val="18"/>
              </w:rPr>
              <w:t>31</w:t>
            </w:r>
            <w:r>
              <w:rPr>
                <w:sz w:val="18"/>
                <w:szCs w:val="18"/>
              </w:rPr>
              <w:t xml:space="preserve">25 по счетам 120654000 за </w:t>
            </w:r>
            <w:proofErr w:type="spellStart"/>
            <w:r>
              <w:rPr>
                <w:sz w:val="18"/>
                <w:szCs w:val="18"/>
              </w:rPr>
              <w:t>отчетныый</w:t>
            </w:r>
            <w:proofErr w:type="spellEnd"/>
            <w:r>
              <w:rPr>
                <w:sz w:val="18"/>
                <w:szCs w:val="18"/>
              </w:rPr>
              <w:t xml:space="preserve"> год</w:t>
            </w:r>
          </w:p>
        </w:tc>
        <w:tc>
          <w:tcPr>
            <w:tcW w:w="799" w:type="dxa"/>
            <w:tcBorders>
              <w:top w:val="single" w:sz="4" w:space="0" w:color="000000"/>
              <w:left w:val="single" w:sz="4" w:space="0" w:color="000000"/>
              <w:bottom w:val="single" w:sz="4" w:space="0" w:color="000000"/>
              <w:right w:val="single" w:sz="4" w:space="0" w:color="000000"/>
            </w:tcBorders>
          </w:tcPr>
          <w:p w:rsidR="00F259F0" w:rsidRPr="00A1781D" w:rsidRDefault="00F259F0" w:rsidP="00E57F2A">
            <w:pPr>
              <w:rPr>
                <w:sz w:val="18"/>
                <w:szCs w:val="18"/>
              </w:rPr>
            </w:pPr>
          </w:p>
        </w:tc>
        <w:tc>
          <w:tcPr>
            <w:tcW w:w="703" w:type="dxa"/>
            <w:tcBorders>
              <w:top w:val="single" w:sz="4" w:space="0" w:color="000000"/>
              <w:left w:val="single" w:sz="4" w:space="0" w:color="000000"/>
              <w:bottom w:val="single" w:sz="4" w:space="0" w:color="000000"/>
            </w:tcBorders>
          </w:tcPr>
          <w:p w:rsidR="00F259F0" w:rsidRPr="00A1781D" w:rsidRDefault="00F259F0" w:rsidP="00E57F2A">
            <w:pPr>
              <w:rPr>
                <w:sz w:val="18"/>
                <w:szCs w:val="18"/>
              </w:rPr>
            </w:pPr>
            <w:r>
              <w:rPr>
                <w:sz w:val="18"/>
                <w:szCs w:val="18"/>
              </w:rPr>
              <w:t>Итого</w:t>
            </w:r>
          </w:p>
        </w:tc>
        <w:tc>
          <w:tcPr>
            <w:tcW w:w="708" w:type="dxa"/>
            <w:tcBorders>
              <w:top w:val="single" w:sz="4" w:space="0" w:color="000000"/>
              <w:left w:val="single" w:sz="4" w:space="0" w:color="000000"/>
              <w:bottom w:val="single" w:sz="4" w:space="0" w:color="000000"/>
              <w:right w:val="single" w:sz="4" w:space="0" w:color="000000"/>
            </w:tcBorders>
          </w:tcPr>
          <w:p w:rsidR="00F259F0" w:rsidRPr="00A1781D" w:rsidRDefault="00F259F0" w:rsidP="00E57F2A">
            <w:pPr>
              <w:rPr>
                <w:sz w:val="18"/>
                <w:szCs w:val="18"/>
              </w:rPr>
            </w:pPr>
            <w:r>
              <w:rPr>
                <w:sz w:val="18"/>
                <w:szCs w:val="18"/>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259F0" w:rsidRPr="0043534F" w:rsidRDefault="00F259F0" w:rsidP="00F259F0">
            <w:pPr>
              <w:rPr>
                <w:sz w:val="18"/>
                <w:szCs w:val="18"/>
              </w:rPr>
            </w:pPr>
            <w:r>
              <w:rPr>
                <w:sz w:val="18"/>
                <w:szCs w:val="18"/>
              </w:rPr>
              <w:t>Показатель остатка на начало года по счету 120654 с учетом оборотов ф. 0503125 не соответствует совокупному остатку по счетам 120654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F259F0" w:rsidRDefault="00F259F0" w:rsidP="00E57F2A">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F259F0" w:rsidRPr="00DC1EFF" w:rsidRDefault="00F259F0" w:rsidP="00E57F2A">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511</w:t>
            </w:r>
          </w:p>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F259F0">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130251000 за прошлый год</w:t>
            </w:r>
          </w:p>
        </w:tc>
        <w:tc>
          <w:tcPr>
            <w:tcW w:w="992" w:type="dxa"/>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EC2B5E" w:rsidRPr="002B1D61"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4C0BC8">
              <w:t xml:space="preserve"> </w:t>
            </w:r>
            <w:r w:rsidR="004C0BC8"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EC2B5E" w:rsidRPr="00AA2547" w:rsidRDefault="00EC2B5E" w:rsidP="00F259F0">
            <w:pPr>
              <w:pStyle w:val="ConsPlusCell"/>
              <w:snapToGrid w:val="0"/>
              <w:rPr>
                <w:rFonts w:ascii="Times New Roman" w:hAnsi="Times New Roman" w:cs="Times New Roman"/>
                <w:sz w:val="18"/>
                <w:szCs w:val="18"/>
              </w:rPr>
            </w:pPr>
            <w:proofErr w:type="gramStart"/>
            <w:r w:rsidRPr="00EC2B5E">
              <w:rPr>
                <w:rFonts w:ascii="Times New Roman" w:hAnsi="Times New Roman" w:cs="Times New Roman"/>
                <w:sz w:val="18"/>
                <w:szCs w:val="18"/>
              </w:rPr>
              <w:t>–(</w:t>
            </w:r>
            <w:proofErr w:type="gramEnd"/>
            <w:r>
              <w:rPr>
                <w:rFonts w:ascii="Times New Roman" w:hAnsi="Times New Roman" w:cs="Times New Roman"/>
                <w:sz w:val="18"/>
                <w:szCs w:val="18"/>
              </w:rPr>
              <w:t>Справка по счету 130251831 гр. 7 сумма показателей по корр. счету 130405251) + (Справка по счету 140120251</w:t>
            </w:r>
            <w:r w:rsidR="004111BC">
              <w:rPr>
                <w:rFonts w:ascii="Times New Roman" w:hAnsi="Times New Roman" w:cs="Times New Roman"/>
                <w:sz w:val="18"/>
                <w:szCs w:val="18"/>
              </w:rPr>
              <w:t xml:space="preserve"> </w:t>
            </w:r>
            <w:r>
              <w:rPr>
                <w:rFonts w:ascii="Times New Roman" w:hAnsi="Times New Roman" w:cs="Times New Roman"/>
                <w:sz w:val="18"/>
                <w:szCs w:val="18"/>
              </w:rPr>
              <w:t>гр. 7 сумма показателей по корр. счету 130251</w:t>
            </w:r>
            <w:r w:rsidR="00E068E7">
              <w:rPr>
                <w:rFonts w:ascii="Times New Roman" w:hAnsi="Times New Roman" w:cs="Times New Roman"/>
                <w:sz w:val="18"/>
                <w:szCs w:val="18"/>
              </w:rPr>
              <w:t>х</w:t>
            </w:r>
            <w:r>
              <w:rPr>
                <w:rFonts w:ascii="Times New Roman" w:hAnsi="Times New Roman" w:cs="Times New Roman"/>
                <w:sz w:val="18"/>
                <w:szCs w:val="18"/>
              </w:rPr>
              <w:t xml:space="preserve">31) + (Справка по счету 120651661 гр.7 сумма показателей по </w:t>
            </w:r>
            <w:proofErr w:type="spellStart"/>
            <w:r>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130251831)</w:t>
            </w:r>
          </w:p>
        </w:tc>
        <w:tc>
          <w:tcPr>
            <w:tcW w:w="79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F259F0">
            <w:pPr>
              <w:rPr>
                <w:sz w:val="18"/>
                <w:szCs w:val="18"/>
              </w:rPr>
            </w:pPr>
            <w:r>
              <w:rPr>
                <w:sz w:val="18"/>
                <w:szCs w:val="18"/>
              </w:rPr>
              <w:t>050</w:t>
            </w:r>
            <w:r w:rsidRPr="00EC2B5E">
              <w:rPr>
                <w:sz w:val="18"/>
                <w:szCs w:val="18"/>
              </w:rPr>
              <w:t>31</w:t>
            </w:r>
            <w:r>
              <w:rPr>
                <w:sz w:val="18"/>
                <w:szCs w:val="18"/>
              </w:rPr>
              <w:t xml:space="preserve">25 по </w:t>
            </w:r>
            <w:r w:rsidR="00AF6A36">
              <w:rPr>
                <w:sz w:val="18"/>
                <w:szCs w:val="18"/>
              </w:rPr>
              <w:t>счет</w:t>
            </w:r>
            <w:r w:rsidR="006853D8">
              <w:rPr>
                <w:sz w:val="18"/>
                <w:szCs w:val="18"/>
              </w:rPr>
              <w:t xml:space="preserve">ам </w:t>
            </w:r>
            <w:r>
              <w:rPr>
                <w:sz w:val="18"/>
                <w:szCs w:val="18"/>
              </w:rPr>
              <w:t>130251000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p>
        </w:tc>
        <w:tc>
          <w:tcPr>
            <w:tcW w:w="703" w:type="dxa"/>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Итого</w:t>
            </w: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F259F0">
            <w:pPr>
              <w:rPr>
                <w:sz w:val="18"/>
                <w:szCs w:val="18"/>
              </w:rPr>
            </w:pPr>
            <w:r>
              <w:rPr>
                <w:sz w:val="18"/>
                <w:szCs w:val="18"/>
              </w:rPr>
              <w:t xml:space="preserve">Показатель остатка на начало года по счету 130251 с учетом оборотов ф. 0503125 не соответствует </w:t>
            </w:r>
            <w:r w:rsidR="000F440D">
              <w:rPr>
                <w:sz w:val="18"/>
                <w:szCs w:val="18"/>
              </w:rPr>
              <w:t xml:space="preserve">совокупному </w:t>
            </w:r>
            <w:r>
              <w:rPr>
                <w:sz w:val="18"/>
                <w:szCs w:val="18"/>
              </w:rPr>
              <w:t xml:space="preserve">остатку </w:t>
            </w:r>
            <w:r w:rsidR="000F440D">
              <w:rPr>
                <w:sz w:val="18"/>
                <w:szCs w:val="18"/>
              </w:rPr>
              <w:t xml:space="preserve">по </w:t>
            </w:r>
            <w:r w:rsidR="00AF6A36">
              <w:rPr>
                <w:sz w:val="18"/>
                <w:szCs w:val="18"/>
              </w:rPr>
              <w:t>счет</w:t>
            </w:r>
            <w:r w:rsidR="006853D8">
              <w:rPr>
                <w:sz w:val="18"/>
                <w:szCs w:val="18"/>
              </w:rPr>
              <w:t>ам</w:t>
            </w:r>
            <w:r w:rsidR="00AF6A36">
              <w:rPr>
                <w:sz w:val="18"/>
                <w:szCs w:val="18"/>
              </w:rPr>
              <w:t xml:space="preserve"> 130251</w:t>
            </w:r>
            <w:r>
              <w:rPr>
                <w:sz w:val="18"/>
                <w:szCs w:val="18"/>
              </w:rPr>
              <w:t>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9C3B99">
            <w:pPr>
              <w:rPr>
                <w:sz w:val="16"/>
                <w:szCs w:val="18"/>
              </w:rPr>
            </w:pPr>
            <w:r w:rsidRPr="0034666B">
              <w:rPr>
                <w:sz w:val="16"/>
                <w:szCs w:val="18"/>
              </w:rPr>
              <w:t>ГРБС, РБС, ПБС</w:t>
            </w:r>
          </w:p>
        </w:tc>
      </w:tr>
      <w:tr w:rsidR="00F259F0" w:rsidRPr="00A1781D" w:rsidTr="00F259F0">
        <w:trPr>
          <w:cantSplit/>
          <w:trHeight w:val="840"/>
        </w:trPr>
        <w:tc>
          <w:tcPr>
            <w:tcW w:w="461" w:type="dxa"/>
            <w:tcBorders>
              <w:top w:val="single" w:sz="4" w:space="0" w:color="000000"/>
              <w:left w:val="single" w:sz="4" w:space="0" w:color="000000"/>
              <w:bottom w:val="single" w:sz="4" w:space="0" w:color="000000"/>
            </w:tcBorders>
          </w:tcPr>
          <w:p w:rsidR="00F259F0" w:rsidRDefault="00F259F0" w:rsidP="00E57F2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511.1</w:t>
            </w:r>
          </w:p>
          <w:p w:rsidR="00F259F0" w:rsidRDefault="00F259F0" w:rsidP="00E57F2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F259F0" w:rsidRPr="00A1781D" w:rsidRDefault="00F259F0" w:rsidP="00E57F2A">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F259F0" w:rsidRPr="00CE4AFB" w:rsidRDefault="00F259F0" w:rsidP="00F259F0">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130254000 за прошлый год</w:t>
            </w:r>
          </w:p>
        </w:tc>
        <w:tc>
          <w:tcPr>
            <w:tcW w:w="992" w:type="dxa"/>
            <w:tcBorders>
              <w:top w:val="single" w:sz="4" w:space="0" w:color="000000"/>
              <w:left w:val="single" w:sz="4" w:space="0" w:color="000000"/>
              <w:bottom w:val="single" w:sz="4" w:space="0" w:color="000000"/>
            </w:tcBorders>
          </w:tcPr>
          <w:p w:rsidR="00F259F0" w:rsidRDefault="00F259F0" w:rsidP="00E57F2A">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F259F0" w:rsidRDefault="00F259F0" w:rsidP="00E57F2A">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F259F0" w:rsidRDefault="00F259F0" w:rsidP="00E57F2A">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F259F0" w:rsidRPr="002B1D61" w:rsidRDefault="00F259F0" w:rsidP="00E57F2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F259F0" w:rsidRDefault="00F259F0" w:rsidP="00E57F2A">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Pr="00F259F0">
              <w:rPr>
                <w:rFonts w:ascii="Times New Roman" w:hAnsi="Times New Roman" w:cs="Times New Roman"/>
                <w:sz w:val="18"/>
                <w:szCs w:val="18"/>
              </w:rPr>
              <w:t xml:space="preserve"> </w:t>
            </w:r>
            <w:r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F259F0" w:rsidRPr="00AA2547" w:rsidRDefault="00F259F0" w:rsidP="00E57F2A">
            <w:pPr>
              <w:pStyle w:val="ConsPlusCell"/>
              <w:snapToGrid w:val="0"/>
              <w:rPr>
                <w:rFonts w:ascii="Times New Roman" w:hAnsi="Times New Roman" w:cs="Times New Roman"/>
                <w:sz w:val="18"/>
                <w:szCs w:val="18"/>
              </w:rPr>
            </w:pPr>
            <w:r w:rsidRPr="00EC2B5E">
              <w:rPr>
                <w:rFonts w:ascii="Times New Roman" w:hAnsi="Times New Roman" w:cs="Times New Roman"/>
                <w:sz w:val="18"/>
                <w:szCs w:val="18"/>
              </w:rPr>
              <w:t>–</w:t>
            </w:r>
            <w:r>
              <w:rPr>
                <w:rFonts w:ascii="Times New Roman" w:hAnsi="Times New Roman" w:cs="Times New Roman"/>
                <w:sz w:val="18"/>
                <w:szCs w:val="18"/>
              </w:rPr>
              <w:t xml:space="preserve"> </w:t>
            </w:r>
            <w:r w:rsidRPr="00EC2B5E">
              <w:rPr>
                <w:rFonts w:ascii="Times New Roman" w:hAnsi="Times New Roman" w:cs="Times New Roman"/>
                <w:sz w:val="18"/>
                <w:szCs w:val="18"/>
              </w:rPr>
              <w:t>(</w:t>
            </w:r>
            <w:r>
              <w:rPr>
                <w:rFonts w:ascii="Times New Roman" w:hAnsi="Times New Roman" w:cs="Times New Roman"/>
                <w:sz w:val="18"/>
                <w:szCs w:val="18"/>
              </w:rPr>
              <w:t xml:space="preserve">Справка по счету 130254831 гр. 7 сумма показателей по корр. счету 130405254) + (Справка по счету 140120254 гр. 7 сумма показателей по корр. счету 130254х31) + (Справка по счету 120654661 гр.7 сумма показателей по </w:t>
            </w:r>
            <w:proofErr w:type="spellStart"/>
            <w:r>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130254831)</w:t>
            </w:r>
          </w:p>
        </w:tc>
        <w:tc>
          <w:tcPr>
            <w:tcW w:w="793" w:type="dxa"/>
            <w:tcBorders>
              <w:top w:val="single" w:sz="4" w:space="0" w:color="000000"/>
              <w:left w:val="single" w:sz="4" w:space="0" w:color="000000"/>
              <w:bottom w:val="single" w:sz="4" w:space="0" w:color="000000"/>
            </w:tcBorders>
          </w:tcPr>
          <w:p w:rsidR="00F259F0" w:rsidRPr="00A1781D" w:rsidRDefault="00F259F0" w:rsidP="00E57F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F259F0" w:rsidRDefault="00F259F0" w:rsidP="00E57F2A">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F259F0" w:rsidRPr="00A1781D" w:rsidRDefault="00F259F0" w:rsidP="00E57F2A">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F259F0" w:rsidRPr="00A1781D" w:rsidRDefault="00F259F0" w:rsidP="00F259F0">
            <w:pPr>
              <w:rPr>
                <w:sz w:val="18"/>
                <w:szCs w:val="18"/>
              </w:rPr>
            </w:pPr>
            <w:r>
              <w:rPr>
                <w:sz w:val="18"/>
                <w:szCs w:val="18"/>
              </w:rPr>
              <w:t>050</w:t>
            </w:r>
            <w:r w:rsidRPr="00EC2B5E">
              <w:rPr>
                <w:sz w:val="18"/>
                <w:szCs w:val="18"/>
              </w:rPr>
              <w:t>31</w:t>
            </w:r>
            <w:r>
              <w:rPr>
                <w:sz w:val="18"/>
                <w:szCs w:val="18"/>
              </w:rPr>
              <w:t>25 по счетам 130254000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rsidR="00F259F0" w:rsidRPr="00A1781D" w:rsidRDefault="00F259F0" w:rsidP="00E57F2A">
            <w:pPr>
              <w:rPr>
                <w:sz w:val="18"/>
                <w:szCs w:val="18"/>
              </w:rPr>
            </w:pPr>
          </w:p>
        </w:tc>
        <w:tc>
          <w:tcPr>
            <w:tcW w:w="703" w:type="dxa"/>
            <w:tcBorders>
              <w:top w:val="single" w:sz="4" w:space="0" w:color="000000"/>
              <w:left w:val="single" w:sz="4" w:space="0" w:color="000000"/>
              <w:bottom w:val="single" w:sz="4" w:space="0" w:color="000000"/>
            </w:tcBorders>
          </w:tcPr>
          <w:p w:rsidR="00F259F0" w:rsidRPr="00A1781D" w:rsidRDefault="00F259F0" w:rsidP="00E57F2A">
            <w:pPr>
              <w:rPr>
                <w:sz w:val="18"/>
                <w:szCs w:val="18"/>
              </w:rPr>
            </w:pPr>
            <w:r>
              <w:rPr>
                <w:sz w:val="18"/>
                <w:szCs w:val="18"/>
              </w:rPr>
              <w:t>Итого</w:t>
            </w:r>
          </w:p>
        </w:tc>
        <w:tc>
          <w:tcPr>
            <w:tcW w:w="708" w:type="dxa"/>
            <w:tcBorders>
              <w:top w:val="single" w:sz="4" w:space="0" w:color="000000"/>
              <w:left w:val="single" w:sz="4" w:space="0" w:color="000000"/>
              <w:bottom w:val="single" w:sz="4" w:space="0" w:color="000000"/>
              <w:right w:val="single" w:sz="4" w:space="0" w:color="000000"/>
            </w:tcBorders>
          </w:tcPr>
          <w:p w:rsidR="00F259F0" w:rsidRPr="00A1781D" w:rsidRDefault="00F259F0" w:rsidP="00E57F2A">
            <w:pPr>
              <w:rPr>
                <w:sz w:val="18"/>
                <w:szCs w:val="18"/>
              </w:rPr>
            </w:pPr>
            <w:r>
              <w:rPr>
                <w:sz w:val="18"/>
                <w:szCs w:val="18"/>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259F0" w:rsidRPr="0043534F" w:rsidRDefault="00F259F0" w:rsidP="00F259F0">
            <w:pPr>
              <w:rPr>
                <w:sz w:val="18"/>
                <w:szCs w:val="18"/>
              </w:rPr>
            </w:pPr>
            <w:r>
              <w:rPr>
                <w:sz w:val="18"/>
                <w:szCs w:val="18"/>
              </w:rPr>
              <w:t>Показатель остатка на начало года по счету 130254 с учетом оборотов ф. 0503125 не соответствует совокупному остатку по счетам 130254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F259F0" w:rsidRDefault="00F259F0" w:rsidP="00E57F2A">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F259F0" w:rsidRPr="00DC1EFF" w:rsidRDefault="00F259F0" w:rsidP="00E57F2A">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512</w:t>
            </w:r>
          </w:p>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120551000 за прошлый год</w:t>
            </w:r>
          </w:p>
        </w:tc>
        <w:tc>
          <w:tcPr>
            <w:tcW w:w="992" w:type="dxa"/>
            <w:tcBorders>
              <w:top w:val="single" w:sz="4" w:space="0" w:color="000000"/>
              <w:left w:val="single" w:sz="4" w:space="0" w:color="000000"/>
              <w:bottom w:val="single" w:sz="4" w:space="0" w:color="000000"/>
            </w:tcBorders>
          </w:tcPr>
          <w:p w:rsidR="00EC2B5E"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218%120551000</w:t>
            </w:r>
          </w:p>
        </w:tc>
        <w:tc>
          <w:tcPr>
            <w:tcW w:w="851" w:type="dxa"/>
            <w:gridSpan w:val="2"/>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В том числе по номеру (коду) счета</w:t>
            </w: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EC2B5E" w:rsidRPr="002B1D61"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4C0BC8">
              <w:t xml:space="preserve"> </w:t>
            </w:r>
            <w:r w:rsidR="004C0BC8" w:rsidRPr="004C0BC8">
              <w:rPr>
                <w:rFonts w:ascii="Times New Roman" w:hAnsi="Times New Roman" w:cs="Times New Roman"/>
                <w:sz w:val="18"/>
                <w:szCs w:val="18"/>
              </w:rPr>
              <w:t>за отчетный год</w:t>
            </w:r>
            <w:r w:rsidR="004C0BC8">
              <w:rPr>
                <w:rFonts w:ascii="Times New Roman" w:hAnsi="Times New Roman" w:cs="Times New Roman"/>
                <w:sz w:val="18"/>
                <w:szCs w:val="18"/>
              </w:rPr>
              <w:t xml:space="preserve"> </w:t>
            </w:r>
          </w:p>
        </w:tc>
        <w:tc>
          <w:tcPr>
            <w:tcW w:w="1276" w:type="dxa"/>
            <w:tcBorders>
              <w:top w:val="single" w:sz="4" w:space="0" w:color="000000"/>
              <w:left w:val="single" w:sz="4" w:space="0" w:color="000000"/>
              <w:bottom w:val="single" w:sz="4" w:space="0" w:color="000000"/>
            </w:tcBorders>
          </w:tcPr>
          <w:p w:rsidR="00EC2B5E" w:rsidRPr="00CA340D" w:rsidRDefault="00EC2B5E" w:rsidP="009C3B99">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 xml:space="preserve">Справки по счетам 120551561(661) гр.8 сумма показателей </w:t>
            </w:r>
            <w:r>
              <w:rPr>
                <w:rFonts w:ascii="Times New Roman" w:hAnsi="Times New Roman" w:cs="Times New Roman"/>
                <w:sz w:val="18"/>
                <w:szCs w:val="18"/>
              </w:rPr>
              <w:t xml:space="preserve">с КДБ 218 </w:t>
            </w:r>
            <w:r w:rsidRPr="00CA340D">
              <w:rPr>
                <w:rFonts w:ascii="Times New Roman" w:hAnsi="Times New Roman" w:cs="Times New Roman"/>
                <w:sz w:val="18"/>
                <w:szCs w:val="18"/>
              </w:rPr>
              <w:t xml:space="preserve">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121002151) – (Справки по счетам 120651561(661) гр. 7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20551561(661)</w:t>
            </w:r>
            <w:r w:rsidRPr="00CA340D">
              <w:rPr>
                <w:rFonts w:ascii="Times New Roman" w:hAnsi="Times New Roman" w:cs="Times New Roman"/>
                <w:sz w:val="18"/>
                <w:szCs w:val="18"/>
              </w:rPr>
              <w:t>) + (Справка по счету 1401</w:t>
            </w:r>
            <w:r>
              <w:rPr>
                <w:rFonts w:ascii="Times New Roman" w:hAnsi="Times New Roman" w:cs="Times New Roman"/>
                <w:sz w:val="18"/>
                <w:szCs w:val="18"/>
              </w:rPr>
              <w:t>101</w:t>
            </w:r>
            <w:r w:rsidRPr="00CA340D">
              <w:rPr>
                <w:rFonts w:ascii="Times New Roman" w:hAnsi="Times New Roman" w:cs="Times New Roman"/>
                <w:sz w:val="18"/>
                <w:szCs w:val="18"/>
              </w:rPr>
              <w:t xml:space="preserve">51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w:t>
            </w:r>
            <w:r>
              <w:rPr>
                <w:rFonts w:ascii="Times New Roman" w:hAnsi="Times New Roman" w:cs="Times New Roman"/>
                <w:sz w:val="18"/>
                <w:szCs w:val="18"/>
              </w:rPr>
              <w:t xml:space="preserve">с КДБ 218% </w:t>
            </w:r>
            <w:r w:rsidRPr="00CA340D">
              <w:rPr>
                <w:rFonts w:ascii="Times New Roman" w:hAnsi="Times New Roman" w:cs="Times New Roman"/>
                <w:sz w:val="18"/>
                <w:szCs w:val="18"/>
              </w:rPr>
              <w:t>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20551561(661))</w:t>
            </w:r>
          </w:p>
        </w:tc>
        <w:tc>
          <w:tcPr>
            <w:tcW w:w="79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050</w:t>
            </w:r>
            <w:r w:rsidRPr="00EC2B5E">
              <w:rPr>
                <w:sz w:val="18"/>
                <w:szCs w:val="18"/>
              </w:rPr>
              <w:t>31</w:t>
            </w:r>
            <w:r>
              <w:rPr>
                <w:sz w:val="18"/>
                <w:szCs w:val="18"/>
              </w:rPr>
              <w:t>25 по счету 120551000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EC2B5E">
            <w:pPr>
              <w:rPr>
                <w:sz w:val="18"/>
                <w:szCs w:val="18"/>
              </w:rPr>
            </w:pPr>
            <w:r>
              <w:rPr>
                <w:sz w:val="18"/>
                <w:szCs w:val="18"/>
              </w:rPr>
              <w:t xml:space="preserve">Сумма по номерам счетов 218%120551000 </w:t>
            </w:r>
          </w:p>
        </w:tc>
        <w:tc>
          <w:tcPr>
            <w:tcW w:w="703" w:type="dxa"/>
            <w:tcBorders>
              <w:top w:val="single" w:sz="4" w:space="0" w:color="000000"/>
              <w:left w:val="single" w:sz="4" w:space="0" w:color="000000"/>
              <w:bottom w:val="single" w:sz="4" w:space="0" w:color="000000"/>
            </w:tcBorders>
          </w:tcPr>
          <w:p w:rsidR="00EC2B5E" w:rsidRPr="00A1781D" w:rsidRDefault="00EC2B5E" w:rsidP="009C3B99">
            <w:pPr>
              <w:rPr>
                <w:sz w:val="18"/>
                <w:szCs w:val="18"/>
              </w:rPr>
            </w:pPr>
            <w:r>
              <w:rPr>
                <w:sz w:val="18"/>
                <w:szCs w:val="18"/>
              </w:rPr>
              <w:t>В том числе по номеру (коду) счета</w:t>
            </w: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9C3B99">
            <w:pPr>
              <w:rPr>
                <w:sz w:val="18"/>
                <w:szCs w:val="18"/>
              </w:rPr>
            </w:pPr>
            <w:r>
              <w:rPr>
                <w:sz w:val="18"/>
                <w:szCs w:val="18"/>
              </w:rPr>
              <w:t>Показатель остатка на начало года по счету 120551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9C3B99">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513</w:t>
            </w:r>
          </w:p>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120561000 за прошлый год</w:t>
            </w:r>
          </w:p>
        </w:tc>
        <w:tc>
          <w:tcPr>
            <w:tcW w:w="992" w:type="dxa"/>
            <w:tcBorders>
              <w:top w:val="single" w:sz="4" w:space="0" w:color="000000"/>
              <w:left w:val="single" w:sz="4" w:space="0" w:color="000000"/>
              <w:bottom w:val="single" w:sz="4" w:space="0" w:color="000000"/>
            </w:tcBorders>
          </w:tcPr>
          <w:p w:rsidR="00EC2B5E"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218%120561000</w:t>
            </w:r>
          </w:p>
        </w:tc>
        <w:tc>
          <w:tcPr>
            <w:tcW w:w="851" w:type="dxa"/>
            <w:gridSpan w:val="2"/>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В том числе по номеру (коду) счета</w:t>
            </w: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EC2B5E" w:rsidRPr="002B1D61"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4C0BC8">
              <w:t xml:space="preserve"> </w:t>
            </w:r>
            <w:r w:rsidR="004C0BC8"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EC2B5E" w:rsidRPr="00CA340D" w:rsidRDefault="00EC2B5E" w:rsidP="000F440D">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6</w:t>
            </w:r>
            <w:r w:rsidRPr="00CA340D">
              <w:rPr>
                <w:rFonts w:ascii="Times New Roman" w:hAnsi="Times New Roman" w:cs="Times New Roman"/>
                <w:sz w:val="18"/>
                <w:szCs w:val="18"/>
              </w:rPr>
              <w:t xml:space="preserve">1561(661) гр.8 сумма показателей </w:t>
            </w:r>
            <w:r>
              <w:rPr>
                <w:rFonts w:ascii="Times New Roman" w:hAnsi="Times New Roman" w:cs="Times New Roman"/>
                <w:sz w:val="18"/>
                <w:szCs w:val="18"/>
              </w:rPr>
              <w:t xml:space="preserve">с КДБ 218 </w:t>
            </w:r>
            <w:r w:rsidRPr="00CA340D">
              <w:rPr>
                <w:rFonts w:ascii="Times New Roman" w:hAnsi="Times New Roman" w:cs="Times New Roman"/>
                <w:sz w:val="18"/>
                <w:szCs w:val="18"/>
              </w:rPr>
              <w:t xml:space="preserve">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1210021</w:t>
            </w:r>
            <w:r>
              <w:rPr>
                <w:rFonts w:ascii="Times New Roman" w:hAnsi="Times New Roman" w:cs="Times New Roman"/>
                <w:sz w:val="18"/>
                <w:szCs w:val="18"/>
              </w:rPr>
              <w:t>6</w:t>
            </w:r>
            <w:r w:rsidRPr="00CA340D">
              <w:rPr>
                <w:rFonts w:ascii="Times New Roman" w:hAnsi="Times New Roman" w:cs="Times New Roman"/>
                <w:sz w:val="18"/>
                <w:szCs w:val="18"/>
              </w:rPr>
              <w:t xml:space="preserve">1) – (Справки по счетам </w:t>
            </w:r>
            <w:r w:rsidR="000F440D" w:rsidRPr="00CA340D">
              <w:rPr>
                <w:rFonts w:ascii="Times New Roman" w:hAnsi="Times New Roman" w:cs="Times New Roman"/>
                <w:sz w:val="18"/>
                <w:szCs w:val="18"/>
              </w:rPr>
              <w:t>12065</w:t>
            </w:r>
            <w:r w:rsidR="000F440D">
              <w:rPr>
                <w:rFonts w:ascii="Times New Roman" w:hAnsi="Times New Roman" w:cs="Times New Roman"/>
                <w:sz w:val="18"/>
                <w:szCs w:val="18"/>
              </w:rPr>
              <w:t>4</w:t>
            </w:r>
            <w:r w:rsidR="000F440D" w:rsidRPr="00CA340D">
              <w:rPr>
                <w:rFonts w:ascii="Times New Roman" w:hAnsi="Times New Roman" w:cs="Times New Roman"/>
                <w:sz w:val="18"/>
                <w:szCs w:val="18"/>
              </w:rPr>
              <w:t>561</w:t>
            </w:r>
            <w:r w:rsidRPr="00CA340D">
              <w:rPr>
                <w:rFonts w:ascii="Times New Roman" w:hAnsi="Times New Roman" w:cs="Times New Roman"/>
                <w:sz w:val="18"/>
                <w:szCs w:val="18"/>
              </w:rPr>
              <w:t>(661) гр. 7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20561561(661)</w:t>
            </w:r>
            <w:r w:rsidRPr="00CA340D">
              <w:rPr>
                <w:rFonts w:ascii="Times New Roman" w:hAnsi="Times New Roman" w:cs="Times New Roman"/>
                <w:sz w:val="18"/>
                <w:szCs w:val="18"/>
              </w:rPr>
              <w:t>) + (Справка по счету 1401</w:t>
            </w:r>
            <w:r>
              <w:rPr>
                <w:rFonts w:ascii="Times New Roman" w:hAnsi="Times New Roman" w:cs="Times New Roman"/>
                <w:sz w:val="18"/>
                <w:szCs w:val="18"/>
              </w:rPr>
              <w:t>1016</w:t>
            </w:r>
            <w:r w:rsidRPr="00CA340D">
              <w:rPr>
                <w:rFonts w:ascii="Times New Roman" w:hAnsi="Times New Roman" w:cs="Times New Roman"/>
                <w:sz w:val="18"/>
                <w:szCs w:val="18"/>
              </w:rPr>
              <w:t xml:space="preserve">1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w:t>
            </w:r>
            <w:r>
              <w:rPr>
                <w:rFonts w:ascii="Times New Roman" w:hAnsi="Times New Roman" w:cs="Times New Roman"/>
                <w:sz w:val="18"/>
                <w:szCs w:val="18"/>
              </w:rPr>
              <w:t xml:space="preserve">с КДБ 218% </w:t>
            </w:r>
            <w:r w:rsidRPr="00CA340D">
              <w:rPr>
                <w:rFonts w:ascii="Times New Roman" w:hAnsi="Times New Roman" w:cs="Times New Roman"/>
                <w:sz w:val="18"/>
                <w:szCs w:val="18"/>
              </w:rPr>
              <w:t>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20561561(661))</w:t>
            </w:r>
          </w:p>
        </w:tc>
        <w:tc>
          <w:tcPr>
            <w:tcW w:w="79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050</w:t>
            </w:r>
            <w:r w:rsidRPr="00EC2B5E">
              <w:rPr>
                <w:sz w:val="18"/>
                <w:szCs w:val="18"/>
              </w:rPr>
              <w:t>31</w:t>
            </w:r>
            <w:r>
              <w:rPr>
                <w:sz w:val="18"/>
                <w:szCs w:val="18"/>
              </w:rPr>
              <w:t>25 по счету 120561000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Сумма по номерам счетов 218%120561000</w:t>
            </w:r>
          </w:p>
        </w:tc>
        <w:tc>
          <w:tcPr>
            <w:tcW w:w="703" w:type="dxa"/>
            <w:tcBorders>
              <w:top w:val="single" w:sz="4" w:space="0" w:color="000000"/>
              <w:left w:val="single" w:sz="4" w:space="0" w:color="000000"/>
              <w:bottom w:val="single" w:sz="4" w:space="0" w:color="000000"/>
            </w:tcBorders>
          </w:tcPr>
          <w:p w:rsidR="00EC2B5E" w:rsidRPr="00A1781D" w:rsidRDefault="00EC2B5E" w:rsidP="009C3B99">
            <w:pPr>
              <w:rPr>
                <w:sz w:val="18"/>
                <w:szCs w:val="18"/>
              </w:rPr>
            </w:pPr>
            <w:r>
              <w:rPr>
                <w:sz w:val="18"/>
                <w:szCs w:val="18"/>
              </w:rPr>
              <w:t>В том числе по номеру (коду) счета</w:t>
            </w: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9C3B99">
            <w:pPr>
              <w:rPr>
                <w:sz w:val="18"/>
                <w:szCs w:val="18"/>
              </w:rPr>
            </w:pPr>
            <w:r>
              <w:rPr>
                <w:sz w:val="18"/>
                <w:szCs w:val="18"/>
              </w:rPr>
              <w:t>Показатель остатка на начало года по счету 120561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9C3B99">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514</w:t>
            </w:r>
          </w:p>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120551000 за прошлый год</w:t>
            </w:r>
          </w:p>
        </w:tc>
        <w:tc>
          <w:tcPr>
            <w:tcW w:w="992" w:type="dxa"/>
            <w:tcBorders>
              <w:top w:val="single" w:sz="4" w:space="0" w:color="000000"/>
              <w:left w:val="single" w:sz="4" w:space="0" w:color="000000"/>
              <w:bottom w:val="single" w:sz="4" w:space="0" w:color="000000"/>
            </w:tcBorders>
          </w:tcPr>
          <w:p w:rsidR="00EC2B5E"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202%120551000</w:t>
            </w:r>
          </w:p>
        </w:tc>
        <w:tc>
          <w:tcPr>
            <w:tcW w:w="851" w:type="dxa"/>
            <w:gridSpan w:val="2"/>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В том числе по номеру (коду) счета</w:t>
            </w: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EC2B5E" w:rsidRPr="002B1D61"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4C0BC8">
              <w:t xml:space="preserve"> </w:t>
            </w:r>
            <w:r w:rsidR="004C0BC8"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EC2B5E" w:rsidRPr="00CA340D" w:rsidRDefault="00EC2B5E" w:rsidP="009C3B99">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 xml:space="preserve">Справки по счетам 120551561(661) гр.8 сумма показателей </w:t>
            </w:r>
            <w:r>
              <w:rPr>
                <w:rFonts w:ascii="Times New Roman" w:hAnsi="Times New Roman" w:cs="Times New Roman"/>
                <w:sz w:val="18"/>
                <w:szCs w:val="18"/>
              </w:rPr>
              <w:t xml:space="preserve">с КДБ 202 </w:t>
            </w:r>
            <w:r w:rsidRPr="00CA340D">
              <w:rPr>
                <w:rFonts w:ascii="Times New Roman" w:hAnsi="Times New Roman" w:cs="Times New Roman"/>
                <w:sz w:val="18"/>
                <w:szCs w:val="18"/>
              </w:rPr>
              <w:t xml:space="preserve">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121002151</w:t>
            </w:r>
            <w:r>
              <w:rPr>
                <w:rFonts w:ascii="Times New Roman" w:hAnsi="Times New Roman" w:cs="Times New Roman"/>
                <w:sz w:val="18"/>
                <w:szCs w:val="18"/>
              </w:rPr>
              <w:t>, 140140151, 130305731</w:t>
            </w:r>
            <w:r w:rsidRPr="00CA340D">
              <w:rPr>
                <w:rFonts w:ascii="Times New Roman" w:hAnsi="Times New Roman" w:cs="Times New Roman"/>
                <w:sz w:val="18"/>
                <w:szCs w:val="18"/>
              </w:rPr>
              <w:t xml:space="preserve">) </w:t>
            </w:r>
            <w:r>
              <w:rPr>
                <w:rFonts w:ascii="Times New Roman" w:hAnsi="Times New Roman" w:cs="Times New Roman"/>
                <w:sz w:val="18"/>
                <w:szCs w:val="18"/>
              </w:rPr>
              <w:t>+</w:t>
            </w:r>
            <w:r w:rsidRPr="00CA340D">
              <w:rPr>
                <w:rFonts w:ascii="Times New Roman" w:hAnsi="Times New Roman" w:cs="Times New Roman"/>
                <w:sz w:val="18"/>
                <w:szCs w:val="18"/>
              </w:rPr>
              <w:t xml:space="preserve"> (Справка по счету 1401</w:t>
            </w:r>
            <w:r>
              <w:rPr>
                <w:rFonts w:ascii="Times New Roman" w:hAnsi="Times New Roman" w:cs="Times New Roman"/>
                <w:sz w:val="18"/>
                <w:szCs w:val="18"/>
              </w:rPr>
              <w:t>101</w:t>
            </w:r>
            <w:r w:rsidRPr="00CA340D">
              <w:rPr>
                <w:rFonts w:ascii="Times New Roman" w:hAnsi="Times New Roman" w:cs="Times New Roman"/>
                <w:sz w:val="18"/>
                <w:szCs w:val="18"/>
              </w:rPr>
              <w:t xml:space="preserve">51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w:t>
            </w:r>
            <w:r>
              <w:rPr>
                <w:rFonts w:ascii="Times New Roman" w:hAnsi="Times New Roman" w:cs="Times New Roman"/>
                <w:sz w:val="18"/>
                <w:szCs w:val="18"/>
              </w:rPr>
              <w:t xml:space="preserve">с КДБ 202% </w:t>
            </w:r>
            <w:r w:rsidRPr="00CA340D">
              <w:rPr>
                <w:rFonts w:ascii="Times New Roman" w:hAnsi="Times New Roman" w:cs="Times New Roman"/>
                <w:sz w:val="18"/>
                <w:szCs w:val="18"/>
              </w:rPr>
              <w:t>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20551561(661))</w:t>
            </w:r>
          </w:p>
        </w:tc>
        <w:tc>
          <w:tcPr>
            <w:tcW w:w="79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050</w:t>
            </w:r>
            <w:r w:rsidRPr="00EC2B5E">
              <w:rPr>
                <w:sz w:val="18"/>
                <w:szCs w:val="18"/>
              </w:rPr>
              <w:t>31</w:t>
            </w:r>
            <w:r>
              <w:rPr>
                <w:sz w:val="18"/>
                <w:szCs w:val="18"/>
              </w:rPr>
              <w:t>25 по счету 120551000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В том числе по номеру (коду) счета</w:t>
            </w:r>
          </w:p>
        </w:tc>
        <w:tc>
          <w:tcPr>
            <w:tcW w:w="703" w:type="dxa"/>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Сумма по номерам счетов 202%120551000</w:t>
            </w: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CB7218" w:rsidP="009C3B99">
            <w:pPr>
              <w:rPr>
                <w:sz w:val="18"/>
                <w:szCs w:val="18"/>
              </w:rPr>
            </w:pPr>
            <w:r>
              <w:rPr>
                <w:sz w:val="18"/>
                <w:szCs w:val="18"/>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9C3B99">
            <w:pPr>
              <w:rPr>
                <w:sz w:val="18"/>
                <w:szCs w:val="18"/>
              </w:rPr>
            </w:pPr>
            <w:r>
              <w:rPr>
                <w:sz w:val="18"/>
                <w:szCs w:val="18"/>
              </w:rPr>
              <w:t>Показатель остатка на начало года по счету 120551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9C3B99">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515</w:t>
            </w:r>
          </w:p>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120561000 за прошлый год</w:t>
            </w:r>
          </w:p>
        </w:tc>
        <w:tc>
          <w:tcPr>
            <w:tcW w:w="992" w:type="dxa"/>
            <w:tcBorders>
              <w:top w:val="single" w:sz="4" w:space="0" w:color="000000"/>
              <w:left w:val="single" w:sz="4" w:space="0" w:color="000000"/>
              <w:bottom w:val="single" w:sz="4" w:space="0" w:color="000000"/>
            </w:tcBorders>
          </w:tcPr>
          <w:p w:rsidR="00EC2B5E"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Сумма по номерам счетов 202%120561000</w:t>
            </w:r>
          </w:p>
        </w:tc>
        <w:tc>
          <w:tcPr>
            <w:tcW w:w="851" w:type="dxa"/>
            <w:gridSpan w:val="2"/>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В том числе по номеру (коду) счета</w:t>
            </w: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363" w:type="dxa"/>
            <w:tcBorders>
              <w:top w:val="single" w:sz="4" w:space="0" w:color="000000"/>
              <w:left w:val="single" w:sz="4" w:space="0" w:color="000000"/>
              <w:bottom w:val="single" w:sz="4" w:space="0" w:color="000000"/>
            </w:tcBorders>
          </w:tcPr>
          <w:p w:rsidR="00EC2B5E" w:rsidRPr="002B1D61"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4C0BC8">
              <w:t xml:space="preserve"> </w:t>
            </w:r>
            <w:r w:rsidR="004C0BC8"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EC2B5E" w:rsidRPr="00CA340D" w:rsidRDefault="00EC2B5E" w:rsidP="009C3B99">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6</w:t>
            </w:r>
            <w:r w:rsidRPr="00CA340D">
              <w:rPr>
                <w:rFonts w:ascii="Times New Roman" w:hAnsi="Times New Roman" w:cs="Times New Roman"/>
                <w:sz w:val="18"/>
                <w:szCs w:val="18"/>
              </w:rPr>
              <w:t xml:space="preserve">1561(661) гр.8 сумма показателей </w:t>
            </w:r>
            <w:r>
              <w:rPr>
                <w:rFonts w:ascii="Times New Roman" w:hAnsi="Times New Roman" w:cs="Times New Roman"/>
                <w:sz w:val="18"/>
                <w:szCs w:val="18"/>
              </w:rPr>
              <w:t xml:space="preserve">с КДБ 202 </w:t>
            </w:r>
            <w:r w:rsidRPr="00CA340D">
              <w:rPr>
                <w:rFonts w:ascii="Times New Roman" w:hAnsi="Times New Roman" w:cs="Times New Roman"/>
                <w:sz w:val="18"/>
                <w:szCs w:val="18"/>
              </w:rPr>
              <w:t xml:space="preserve">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1210021</w:t>
            </w:r>
            <w:r>
              <w:rPr>
                <w:rFonts w:ascii="Times New Roman" w:hAnsi="Times New Roman" w:cs="Times New Roman"/>
                <w:sz w:val="18"/>
                <w:szCs w:val="18"/>
              </w:rPr>
              <w:t>6</w:t>
            </w:r>
            <w:r w:rsidRPr="00CA340D">
              <w:rPr>
                <w:rFonts w:ascii="Times New Roman" w:hAnsi="Times New Roman" w:cs="Times New Roman"/>
                <w:sz w:val="18"/>
                <w:szCs w:val="18"/>
              </w:rPr>
              <w:t>1</w:t>
            </w:r>
            <w:r>
              <w:rPr>
                <w:rFonts w:ascii="Times New Roman" w:hAnsi="Times New Roman" w:cs="Times New Roman"/>
                <w:sz w:val="18"/>
                <w:szCs w:val="18"/>
              </w:rPr>
              <w:t>, 140140161, 130305731</w:t>
            </w:r>
            <w:r w:rsidRPr="00CA340D">
              <w:rPr>
                <w:rFonts w:ascii="Times New Roman" w:hAnsi="Times New Roman" w:cs="Times New Roman"/>
                <w:sz w:val="18"/>
                <w:szCs w:val="18"/>
              </w:rPr>
              <w:t xml:space="preserve">) </w:t>
            </w:r>
            <w:r>
              <w:rPr>
                <w:rFonts w:ascii="Times New Roman" w:hAnsi="Times New Roman" w:cs="Times New Roman"/>
                <w:sz w:val="18"/>
                <w:szCs w:val="18"/>
              </w:rPr>
              <w:t>+</w:t>
            </w:r>
            <w:r w:rsidRPr="00CA340D">
              <w:rPr>
                <w:rFonts w:ascii="Times New Roman" w:hAnsi="Times New Roman" w:cs="Times New Roman"/>
                <w:sz w:val="18"/>
                <w:szCs w:val="18"/>
              </w:rPr>
              <w:t xml:space="preserve"> (Справка по счету 1401</w:t>
            </w:r>
            <w:r>
              <w:rPr>
                <w:rFonts w:ascii="Times New Roman" w:hAnsi="Times New Roman" w:cs="Times New Roman"/>
                <w:sz w:val="18"/>
                <w:szCs w:val="18"/>
              </w:rPr>
              <w:t>1016</w:t>
            </w:r>
            <w:r w:rsidRPr="00CA340D">
              <w:rPr>
                <w:rFonts w:ascii="Times New Roman" w:hAnsi="Times New Roman" w:cs="Times New Roman"/>
                <w:sz w:val="18"/>
                <w:szCs w:val="18"/>
              </w:rPr>
              <w:t xml:space="preserve">1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w:t>
            </w:r>
            <w:r>
              <w:rPr>
                <w:rFonts w:ascii="Times New Roman" w:hAnsi="Times New Roman" w:cs="Times New Roman"/>
                <w:sz w:val="18"/>
                <w:szCs w:val="18"/>
              </w:rPr>
              <w:t xml:space="preserve">с КДБ 202% </w:t>
            </w:r>
            <w:r w:rsidRPr="00CA340D">
              <w:rPr>
                <w:rFonts w:ascii="Times New Roman" w:hAnsi="Times New Roman" w:cs="Times New Roman"/>
                <w:sz w:val="18"/>
                <w:szCs w:val="18"/>
              </w:rPr>
              <w:t>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20561561(661))</w:t>
            </w:r>
          </w:p>
        </w:tc>
        <w:tc>
          <w:tcPr>
            <w:tcW w:w="79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050</w:t>
            </w:r>
            <w:r w:rsidRPr="00EC2B5E">
              <w:rPr>
                <w:sz w:val="18"/>
                <w:szCs w:val="18"/>
              </w:rPr>
              <w:t>31</w:t>
            </w:r>
            <w:r>
              <w:rPr>
                <w:sz w:val="18"/>
                <w:szCs w:val="18"/>
              </w:rPr>
              <w:t>25 по счету 120561000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В том числе по номеру (коду) счета</w:t>
            </w:r>
          </w:p>
        </w:tc>
        <w:tc>
          <w:tcPr>
            <w:tcW w:w="703" w:type="dxa"/>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Сумма по номерам счетов 202%120561000</w:t>
            </w: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CB7218" w:rsidP="009C3B99">
            <w:pPr>
              <w:rPr>
                <w:sz w:val="18"/>
                <w:szCs w:val="18"/>
              </w:rPr>
            </w:pPr>
            <w:r>
              <w:rPr>
                <w:sz w:val="18"/>
                <w:szCs w:val="18"/>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9C3B99">
            <w:pPr>
              <w:rPr>
                <w:sz w:val="18"/>
                <w:szCs w:val="18"/>
              </w:rPr>
            </w:pPr>
            <w:r>
              <w:rPr>
                <w:sz w:val="18"/>
                <w:szCs w:val="18"/>
              </w:rPr>
              <w:t>Показатель остатка на начало года по счету 120561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9C3B99">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516</w:t>
            </w:r>
          </w:p>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130305000 за прошлый год</w:t>
            </w:r>
          </w:p>
        </w:tc>
        <w:tc>
          <w:tcPr>
            <w:tcW w:w="992" w:type="dxa"/>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EC2B5E" w:rsidRPr="002B1D61"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4C0BC8">
              <w:t xml:space="preserve"> </w:t>
            </w:r>
            <w:r w:rsidR="004C0BC8"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EC2B5E" w:rsidRPr="00CA340D" w:rsidRDefault="00EC2B5E" w:rsidP="009C3B99">
            <w:pPr>
              <w:pStyle w:val="ConsPlusCell"/>
              <w:snapToGrid w:val="0"/>
              <w:rPr>
                <w:rFonts w:ascii="Times New Roman" w:hAnsi="Times New Roman" w:cs="Times New Roman"/>
                <w:sz w:val="18"/>
                <w:szCs w:val="18"/>
              </w:rPr>
            </w:pPr>
            <w:r w:rsidRPr="00CA340D">
              <w:rPr>
                <w:rFonts w:ascii="Times New Roman" w:hAnsi="Times New Roman" w:cs="Times New Roman"/>
                <w:sz w:val="18"/>
                <w:szCs w:val="18"/>
              </w:rPr>
              <w:t>(Справки по счетам 1</w:t>
            </w:r>
            <w:r>
              <w:rPr>
                <w:rFonts w:ascii="Times New Roman" w:hAnsi="Times New Roman" w:cs="Times New Roman"/>
                <w:sz w:val="18"/>
                <w:szCs w:val="18"/>
              </w:rPr>
              <w:t>3030583</w:t>
            </w:r>
            <w:r w:rsidRPr="00CA340D">
              <w:rPr>
                <w:rFonts w:ascii="Times New Roman" w:hAnsi="Times New Roman" w:cs="Times New Roman"/>
                <w:sz w:val="18"/>
                <w:szCs w:val="18"/>
              </w:rPr>
              <w:t>1(</w:t>
            </w:r>
            <w:r>
              <w:rPr>
                <w:rFonts w:ascii="Times New Roman" w:hAnsi="Times New Roman" w:cs="Times New Roman"/>
                <w:sz w:val="18"/>
                <w:szCs w:val="18"/>
              </w:rPr>
              <w:t>73</w:t>
            </w:r>
            <w:r w:rsidRPr="00CA340D">
              <w:rPr>
                <w:rFonts w:ascii="Times New Roman" w:hAnsi="Times New Roman" w:cs="Times New Roman"/>
                <w:sz w:val="18"/>
                <w:szCs w:val="18"/>
              </w:rPr>
              <w:t xml:space="preserve">1) гр.8 сумма показателей 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121002</w:t>
            </w:r>
            <w:r>
              <w:rPr>
                <w:rFonts w:ascii="Times New Roman" w:hAnsi="Times New Roman" w:cs="Times New Roman"/>
                <w:sz w:val="18"/>
                <w:szCs w:val="18"/>
              </w:rPr>
              <w:t>151(</w:t>
            </w:r>
            <w:r w:rsidRPr="00CA340D">
              <w:rPr>
                <w:rFonts w:ascii="Times New Roman" w:hAnsi="Times New Roman" w:cs="Times New Roman"/>
                <w:sz w:val="18"/>
                <w:szCs w:val="18"/>
              </w:rPr>
              <w:t>1</w:t>
            </w:r>
            <w:r>
              <w:rPr>
                <w:rFonts w:ascii="Times New Roman" w:hAnsi="Times New Roman" w:cs="Times New Roman"/>
                <w:sz w:val="18"/>
                <w:szCs w:val="18"/>
              </w:rPr>
              <w:t>6</w:t>
            </w:r>
            <w:r w:rsidRPr="00CA340D">
              <w:rPr>
                <w:rFonts w:ascii="Times New Roman" w:hAnsi="Times New Roman" w:cs="Times New Roman"/>
                <w:sz w:val="18"/>
                <w:szCs w:val="18"/>
              </w:rPr>
              <w:t>1</w:t>
            </w:r>
            <w:r>
              <w:rPr>
                <w:rFonts w:ascii="Times New Roman" w:hAnsi="Times New Roman" w:cs="Times New Roman"/>
                <w:sz w:val="18"/>
                <w:szCs w:val="18"/>
              </w:rPr>
              <w:t>), 140140151(161)</w:t>
            </w:r>
            <w:r w:rsidRPr="00CA340D">
              <w:rPr>
                <w:rFonts w:ascii="Times New Roman" w:hAnsi="Times New Roman" w:cs="Times New Roman"/>
                <w:sz w:val="18"/>
                <w:szCs w:val="18"/>
              </w:rPr>
              <w:t>) – (Справк</w:t>
            </w:r>
            <w:r>
              <w:rPr>
                <w:rFonts w:ascii="Times New Roman" w:hAnsi="Times New Roman" w:cs="Times New Roman"/>
                <w:sz w:val="18"/>
                <w:szCs w:val="18"/>
              </w:rPr>
              <w:t>и</w:t>
            </w:r>
            <w:r w:rsidRPr="00CA340D">
              <w:rPr>
                <w:rFonts w:ascii="Times New Roman" w:hAnsi="Times New Roman" w:cs="Times New Roman"/>
                <w:sz w:val="18"/>
                <w:szCs w:val="18"/>
              </w:rPr>
              <w:t xml:space="preserve"> по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1401</w:t>
            </w:r>
            <w:r>
              <w:rPr>
                <w:rFonts w:ascii="Times New Roman" w:hAnsi="Times New Roman" w:cs="Times New Roman"/>
                <w:sz w:val="18"/>
                <w:szCs w:val="18"/>
              </w:rPr>
              <w:t>10151(16</w:t>
            </w:r>
            <w:r w:rsidRPr="00CA340D">
              <w:rPr>
                <w:rFonts w:ascii="Times New Roman" w:hAnsi="Times New Roman" w:cs="Times New Roman"/>
                <w:sz w:val="18"/>
                <w:szCs w:val="18"/>
              </w:rPr>
              <w:t>1</w:t>
            </w:r>
            <w:r>
              <w:rPr>
                <w:rFonts w:ascii="Times New Roman" w:hAnsi="Times New Roman" w:cs="Times New Roman"/>
                <w:sz w:val="18"/>
                <w:szCs w:val="18"/>
              </w:rPr>
              <w:t>)</w:t>
            </w:r>
            <w:r w:rsidRPr="00CA340D">
              <w:rPr>
                <w:rFonts w:ascii="Times New Roman" w:hAnsi="Times New Roman" w:cs="Times New Roman"/>
                <w:sz w:val="18"/>
                <w:szCs w:val="18"/>
              </w:rPr>
              <w:t xml:space="preserve">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1</w:t>
            </w:r>
            <w:r>
              <w:rPr>
                <w:rFonts w:ascii="Times New Roman" w:hAnsi="Times New Roman" w:cs="Times New Roman"/>
                <w:sz w:val="18"/>
                <w:szCs w:val="18"/>
              </w:rPr>
              <w:t xml:space="preserve">30305731(831)) </w:t>
            </w:r>
            <w:r w:rsidRPr="00CA340D">
              <w:rPr>
                <w:rFonts w:ascii="Times New Roman" w:hAnsi="Times New Roman" w:cs="Times New Roman"/>
                <w:sz w:val="18"/>
                <w:szCs w:val="18"/>
              </w:rPr>
              <w:t>–</w:t>
            </w:r>
            <w:r>
              <w:rPr>
                <w:rFonts w:ascii="Times New Roman" w:hAnsi="Times New Roman" w:cs="Times New Roman"/>
                <w:sz w:val="18"/>
                <w:szCs w:val="18"/>
              </w:rPr>
              <w:t xml:space="preserve"> </w:t>
            </w:r>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5</w:t>
            </w:r>
            <w:r w:rsidRPr="00CA340D">
              <w:rPr>
                <w:rFonts w:ascii="Times New Roman" w:hAnsi="Times New Roman" w:cs="Times New Roman"/>
                <w:sz w:val="18"/>
                <w:szCs w:val="18"/>
              </w:rPr>
              <w:t>1561</w:t>
            </w:r>
            <w:r>
              <w:rPr>
                <w:rFonts w:ascii="Times New Roman" w:hAnsi="Times New Roman" w:cs="Times New Roman"/>
                <w:sz w:val="18"/>
                <w:szCs w:val="18"/>
              </w:rPr>
              <w:t>,120561561</w:t>
            </w:r>
            <w:r w:rsidRPr="00CA340D">
              <w:rPr>
                <w:rFonts w:ascii="Times New Roman" w:hAnsi="Times New Roman" w:cs="Times New Roman"/>
                <w:sz w:val="18"/>
                <w:szCs w:val="18"/>
              </w:rPr>
              <w:t xml:space="preserve"> гр.8 сумма показателей по </w:t>
            </w:r>
            <w:proofErr w:type="spellStart"/>
            <w:r w:rsidRPr="00CA340D">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130305731</w:t>
            </w:r>
            <w:r w:rsidRPr="00CA340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050</w:t>
            </w:r>
            <w:r w:rsidRPr="00EC2B5E">
              <w:rPr>
                <w:sz w:val="18"/>
                <w:szCs w:val="18"/>
              </w:rPr>
              <w:t>31</w:t>
            </w:r>
            <w:r>
              <w:rPr>
                <w:sz w:val="18"/>
                <w:szCs w:val="18"/>
              </w:rPr>
              <w:t>25 по счету 130305000 за отчетный год</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p>
        </w:tc>
        <w:tc>
          <w:tcPr>
            <w:tcW w:w="703" w:type="dxa"/>
            <w:tcBorders>
              <w:top w:val="single" w:sz="4" w:space="0" w:color="000000"/>
              <w:left w:val="single" w:sz="4" w:space="0" w:color="000000"/>
              <w:bottom w:val="single" w:sz="4" w:space="0" w:color="000000"/>
            </w:tcBorders>
          </w:tcPr>
          <w:p w:rsidR="00EC2B5E" w:rsidRPr="00A1781D" w:rsidRDefault="00EC2B5E" w:rsidP="009C3B99">
            <w:pPr>
              <w:rPr>
                <w:sz w:val="18"/>
                <w:szCs w:val="18"/>
              </w:rPr>
            </w:pPr>
            <w:r>
              <w:rPr>
                <w:sz w:val="18"/>
                <w:szCs w:val="18"/>
              </w:rPr>
              <w:t>Итого</w:t>
            </w: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9C3B99">
            <w:pPr>
              <w:rPr>
                <w:sz w:val="18"/>
                <w:szCs w:val="18"/>
              </w:rPr>
            </w:pPr>
            <w:r>
              <w:rPr>
                <w:sz w:val="18"/>
                <w:szCs w:val="18"/>
              </w:rPr>
              <w:t>Показатель остатка на начало года по счету 130305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9C3B99">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517</w:t>
            </w:r>
          </w:p>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140140151 за прошлый год</w:t>
            </w:r>
          </w:p>
        </w:tc>
        <w:tc>
          <w:tcPr>
            <w:tcW w:w="992" w:type="dxa"/>
            <w:tcBorders>
              <w:top w:val="single" w:sz="4" w:space="0" w:color="000000"/>
              <w:left w:val="single" w:sz="4" w:space="0" w:color="000000"/>
              <w:bottom w:val="single" w:sz="4" w:space="0" w:color="000000"/>
            </w:tcBorders>
          </w:tcPr>
          <w:p w:rsidR="00EC2B5E" w:rsidRDefault="00EC2B5E" w:rsidP="00EC2B5E">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EC2B5E" w:rsidRPr="002B1D61"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4C0BC8">
              <w:t xml:space="preserve"> </w:t>
            </w:r>
            <w:r w:rsidR="004C0BC8"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EC2B5E" w:rsidRPr="00CA340D" w:rsidRDefault="00EC2B5E" w:rsidP="009C3B99">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5</w:t>
            </w:r>
            <w:r w:rsidRPr="00CA340D">
              <w:rPr>
                <w:rFonts w:ascii="Times New Roman" w:hAnsi="Times New Roman" w:cs="Times New Roman"/>
                <w:sz w:val="18"/>
                <w:szCs w:val="18"/>
              </w:rPr>
              <w:t>1561</w:t>
            </w:r>
            <w:r>
              <w:rPr>
                <w:rFonts w:ascii="Times New Roman" w:hAnsi="Times New Roman" w:cs="Times New Roman"/>
                <w:sz w:val="18"/>
                <w:szCs w:val="18"/>
              </w:rPr>
              <w:t>(661)</w:t>
            </w:r>
            <w:r w:rsidRPr="00CA340D">
              <w:rPr>
                <w:rFonts w:ascii="Times New Roman" w:hAnsi="Times New Roman" w:cs="Times New Roman"/>
                <w:sz w:val="18"/>
                <w:szCs w:val="18"/>
              </w:rPr>
              <w:t xml:space="preserve"> гр.8 сумма показателей по </w:t>
            </w:r>
            <w:proofErr w:type="spellStart"/>
            <w:r w:rsidRPr="00CA340D">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140140151</w:t>
            </w:r>
            <w:r w:rsidRPr="00CA340D">
              <w:rPr>
                <w:rFonts w:ascii="Times New Roman" w:hAnsi="Times New Roman" w:cs="Times New Roman"/>
                <w:sz w:val="18"/>
                <w:szCs w:val="18"/>
              </w:rPr>
              <w:t>) – (Справк</w:t>
            </w:r>
            <w:r>
              <w:rPr>
                <w:rFonts w:ascii="Times New Roman" w:hAnsi="Times New Roman" w:cs="Times New Roman"/>
                <w:sz w:val="18"/>
                <w:szCs w:val="18"/>
              </w:rPr>
              <w:t>а</w:t>
            </w:r>
            <w:r w:rsidRPr="00CA340D">
              <w:rPr>
                <w:rFonts w:ascii="Times New Roman" w:hAnsi="Times New Roman" w:cs="Times New Roman"/>
                <w:sz w:val="18"/>
                <w:szCs w:val="18"/>
              </w:rPr>
              <w:t xml:space="preserve"> по счет</w:t>
            </w:r>
            <w:r>
              <w:rPr>
                <w:rFonts w:ascii="Times New Roman" w:hAnsi="Times New Roman" w:cs="Times New Roman"/>
                <w:sz w:val="18"/>
                <w:szCs w:val="18"/>
              </w:rPr>
              <w:t>у</w:t>
            </w:r>
            <w:r w:rsidRPr="00CA340D">
              <w:rPr>
                <w:rFonts w:ascii="Times New Roman" w:hAnsi="Times New Roman" w:cs="Times New Roman"/>
                <w:sz w:val="18"/>
                <w:szCs w:val="18"/>
              </w:rPr>
              <w:t xml:space="preserve"> 1401</w:t>
            </w:r>
            <w:r>
              <w:rPr>
                <w:rFonts w:ascii="Times New Roman" w:hAnsi="Times New Roman" w:cs="Times New Roman"/>
                <w:sz w:val="18"/>
                <w:szCs w:val="18"/>
              </w:rPr>
              <w:t>10151</w:t>
            </w:r>
            <w:r w:rsidRPr="00CA340D">
              <w:rPr>
                <w:rFonts w:ascii="Times New Roman" w:hAnsi="Times New Roman" w:cs="Times New Roman"/>
                <w:sz w:val="18"/>
                <w:szCs w:val="18"/>
              </w:rPr>
              <w:t xml:space="preserve">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w:t>
            </w:r>
            <w:r>
              <w:rPr>
                <w:rFonts w:ascii="Times New Roman" w:hAnsi="Times New Roman" w:cs="Times New Roman"/>
                <w:sz w:val="18"/>
                <w:szCs w:val="18"/>
              </w:rPr>
              <w:t xml:space="preserve">140140151) </w:t>
            </w:r>
            <w:r w:rsidRPr="00CA340D">
              <w:rPr>
                <w:rFonts w:ascii="Times New Roman" w:hAnsi="Times New Roman" w:cs="Times New Roman"/>
                <w:sz w:val="18"/>
                <w:szCs w:val="18"/>
              </w:rPr>
              <w:t>– (Справки по счетам 1</w:t>
            </w:r>
            <w:r>
              <w:rPr>
                <w:rFonts w:ascii="Times New Roman" w:hAnsi="Times New Roman" w:cs="Times New Roman"/>
                <w:sz w:val="18"/>
                <w:szCs w:val="18"/>
              </w:rPr>
              <w:t>3030583</w:t>
            </w:r>
            <w:r w:rsidRPr="00CA340D">
              <w:rPr>
                <w:rFonts w:ascii="Times New Roman" w:hAnsi="Times New Roman" w:cs="Times New Roman"/>
                <w:sz w:val="18"/>
                <w:szCs w:val="18"/>
              </w:rPr>
              <w:t>1(</w:t>
            </w:r>
            <w:r>
              <w:rPr>
                <w:rFonts w:ascii="Times New Roman" w:hAnsi="Times New Roman" w:cs="Times New Roman"/>
                <w:sz w:val="18"/>
                <w:szCs w:val="18"/>
              </w:rPr>
              <w:t>73</w:t>
            </w:r>
            <w:r w:rsidRPr="00CA340D">
              <w:rPr>
                <w:rFonts w:ascii="Times New Roman" w:hAnsi="Times New Roman" w:cs="Times New Roman"/>
                <w:sz w:val="18"/>
                <w:szCs w:val="18"/>
              </w:rPr>
              <w:t xml:space="preserve">1) гр.8 сумма показателей 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w:t>
            </w:r>
            <w:r>
              <w:rPr>
                <w:rFonts w:ascii="Times New Roman" w:hAnsi="Times New Roman" w:cs="Times New Roman"/>
                <w:sz w:val="18"/>
                <w:szCs w:val="18"/>
              </w:rPr>
              <w:t>140140151</w:t>
            </w:r>
            <w:r w:rsidRPr="00CA340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050</w:t>
            </w:r>
            <w:r w:rsidRPr="00EC2B5E">
              <w:rPr>
                <w:sz w:val="18"/>
                <w:szCs w:val="18"/>
              </w:rPr>
              <w:t>31</w:t>
            </w:r>
            <w:r>
              <w:rPr>
                <w:sz w:val="18"/>
                <w:szCs w:val="18"/>
              </w:rPr>
              <w:t>25 по счету 140140151 за отчетный год</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p>
        </w:tc>
        <w:tc>
          <w:tcPr>
            <w:tcW w:w="703" w:type="dxa"/>
            <w:tcBorders>
              <w:top w:val="single" w:sz="4" w:space="0" w:color="000000"/>
              <w:left w:val="single" w:sz="4" w:space="0" w:color="000000"/>
              <w:bottom w:val="single" w:sz="4" w:space="0" w:color="000000"/>
            </w:tcBorders>
          </w:tcPr>
          <w:p w:rsidR="00EC2B5E" w:rsidRPr="00A1781D" w:rsidRDefault="00EC2B5E" w:rsidP="009C3B99">
            <w:pPr>
              <w:rPr>
                <w:sz w:val="18"/>
                <w:szCs w:val="18"/>
              </w:rPr>
            </w:pPr>
            <w:r>
              <w:rPr>
                <w:sz w:val="18"/>
                <w:szCs w:val="18"/>
              </w:rPr>
              <w:t>Итого</w:t>
            </w: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9C3B99">
            <w:pPr>
              <w:rPr>
                <w:sz w:val="18"/>
                <w:szCs w:val="18"/>
              </w:rPr>
            </w:pPr>
            <w:r>
              <w:rPr>
                <w:sz w:val="18"/>
                <w:szCs w:val="18"/>
              </w:rPr>
              <w:t>Показатель остатка на начало года по счету 140140151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9C3B99">
            <w:pPr>
              <w:rPr>
                <w:sz w:val="16"/>
                <w:szCs w:val="18"/>
              </w:rPr>
            </w:pPr>
            <w:r w:rsidRPr="0034666B">
              <w:rPr>
                <w:sz w:val="16"/>
                <w:szCs w:val="18"/>
              </w:rPr>
              <w:t>ГРБС, РБС, ПБС</w:t>
            </w:r>
          </w:p>
        </w:tc>
      </w:tr>
      <w:tr w:rsidR="00EC2B5E" w:rsidRPr="00A1781D" w:rsidTr="0070347E">
        <w:trPr>
          <w:cantSplit/>
          <w:trHeight w:val="840"/>
        </w:trPr>
        <w:tc>
          <w:tcPr>
            <w:tcW w:w="461" w:type="dxa"/>
            <w:tcBorders>
              <w:top w:val="single" w:sz="4" w:space="0" w:color="000000"/>
              <w:left w:val="single" w:sz="4" w:space="0" w:color="000000"/>
              <w:bottom w:val="single" w:sz="4" w:space="0" w:color="000000"/>
            </w:tcBorders>
          </w:tcPr>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518</w:t>
            </w:r>
          </w:p>
          <w:p w:rsidR="00EC2B5E" w:rsidRDefault="00EC2B5E" w:rsidP="009C3B99">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год</w:t>
            </w:r>
          </w:p>
        </w:tc>
        <w:tc>
          <w:tcPr>
            <w:tcW w:w="36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C2B5E" w:rsidRPr="00CE4AFB" w:rsidRDefault="00EC2B5E" w:rsidP="00EC2B5E">
            <w:pPr>
              <w:pStyle w:val="ConsPlusCell"/>
              <w:snapToGrid w:val="0"/>
              <w:rPr>
                <w:rFonts w:ascii="Times New Roman" w:hAnsi="Times New Roman" w:cs="Times New Roman"/>
                <w:sz w:val="18"/>
                <w:szCs w:val="18"/>
              </w:rPr>
            </w:pPr>
            <w:r>
              <w:rPr>
                <w:rFonts w:ascii="Times New Roman" w:hAnsi="Times New Roman" w:cs="Times New Roman"/>
                <w:sz w:val="18"/>
                <w:szCs w:val="18"/>
              </w:rPr>
              <w:t>050</w:t>
            </w:r>
            <w:r w:rsidRPr="00EC2B5E">
              <w:rPr>
                <w:rFonts w:ascii="Times New Roman" w:hAnsi="Times New Roman" w:cs="Times New Roman"/>
                <w:sz w:val="18"/>
                <w:szCs w:val="18"/>
              </w:rPr>
              <w:t>31</w:t>
            </w:r>
            <w:r>
              <w:rPr>
                <w:rFonts w:ascii="Times New Roman" w:hAnsi="Times New Roman" w:cs="Times New Roman"/>
                <w:sz w:val="18"/>
                <w:szCs w:val="18"/>
              </w:rPr>
              <w:t>25 по счету 140140161 за прошлый год</w:t>
            </w:r>
          </w:p>
        </w:tc>
        <w:tc>
          <w:tcPr>
            <w:tcW w:w="992" w:type="dxa"/>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851" w:type="dxa"/>
            <w:gridSpan w:val="2"/>
            <w:tcBorders>
              <w:top w:val="single" w:sz="4" w:space="0" w:color="000000"/>
              <w:left w:val="single" w:sz="4" w:space="0" w:color="000000"/>
              <w:bottom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601"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363" w:type="dxa"/>
            <w:tcBorders>
              <w:top w:val="single" w:sz="4" w:space="0" w:color="000000"/>
              <w:left w:val="single" w:sz="4" w:space="0" w:color="000000"/>
              <w:bottom w:val="single" w:sz="4" w:space="0" w:color="000000"/>
            </w:tcBorders>
          </w:tcPr>
          <w:p w:rsidR="00EC2B5E" w:rsidRPr="002B1D61"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4C0BC8">
              <w:t xml:space="preserve"> </w:t>
            </w:r>
            <w:r w:rsidR="004C0BC8" w:rsidRPr="004C0BC8">
              <w:rPr>
                <w:rFonts w:ascii="Times New Roman" w:hAnsi="Times New Roman" w:cs="Times New Roman"/>
                <w:sz w:val="18"/>
                <w:szCs w:val="18"/>
              </w:rPr>
              <w:t>за отчетный год</w:t>
            </w:r>
          </w:p>
        </w:tc>
        <w:tc>
          <w:tcPr>
            <w:tcW w:w="1276" w:type="dxa"/>
            <w:tcBorders>
              <w:top w:val="single" w:sz="4" w:space="0" w:color="000000"/>
              <w:left w:val="single" w:sz="4" w:space="0" w:color="000000"/>
              <w:bottom w:val="single" w:sz="4" w:space="0" w:color="000000"/>
            </w:tcBorders>
          </w:tcPr>
          <w:p w:rsidR="00EC2B5E" w:rsidRPr="00CA340D" w:rsidRDefault="00EC2B5E" w:rsidP="009C3B99">
            <w:pPr>
              <w:pStyle w:val="ConsPlusCell"/>
              <w:snapToGrid w:val="0"/>
              <w:rPr>
                <w:rFonts w:ascii="Times New Roman" w:hAnsi="Times New Roman" w:cs="Times New Roman"/>
                <w:sz w:val="18"/>
                <w:szCs w:val="18"/>
              </w:rPr>
            </w:pPr>
            <w:proofErr w:type="gramStart"/>
            <w:r w:rsidRPr="00CA340D">
              <w:rPr>
                <w:rFonts w:ascii="Times New Roman" w:hAnsi="Times New Roman" w:cs="Times New Roman"/>
                <w:sz w:val="18"/>
                <w:szCs w:val="18"/>
              </w:rPr>
              <w:t>–(</w:t>
            </w:r>
            <w:proofErr w:type="gramEnd"/>
            <w:r w:rsidRPr="00CA340D">
              <w:rPr>
                <w:rFonts w:ascii="Times New Roman" w:hAnsi="Times New Roman" w:cs="Times New Roman"/>
                <w:sz w:val="18"/>
                <w:szCs w:val="18"/>
              </w:rPr>
              <w:t>Справки по счетам 1205</w:t>
            </w:r>
            <w:r>
              <w:rPr>
                <w:rFonts w:ascii="Times New Roman" w:hAnsi="Times New Roman" w:cs="Times New Roman"/>
                <w:sz w:val="18"/>
                <w:szCs w:val="18"/>
              </w:rPr>
              <w:t>6</w:t>
            </w:r>
            <w:r w:rsidRPr="00CA340D">
              <w:rPr>
                <w:rFonts w:ascii="Times New Roman" w:hAnsi="Times New Roman" w:cs="Times New Roman"/>
                <w:sz w:val="18"/>
                <w:szCs w:val="18"/>
              </w:rPr>
              <w:t>1561</w:t>
            </w:r>
            <w:r>
              <w:rPr>
                <w:rFonts w:ascii="Times New Roman" w:hAnsi="Times New Roman" w:cs="Times New Roman"/>
                <w:sz w:val="18"/>
                <w:szCs w:val="18"/>
              </w:rPr>
              <w:t>(661)</w:t>
            </w:r>
            <w:r w:rsidRPr="00CA340D">
              <w:rPr>
                <w:rFonts w:ascii="Times New Roman" w:hAnsi="Times New Roman" w:cs="Times New Roman"/>
                <w:sz w:val="18"/>
                <w:szCs w:val="18"/>
              </w:rPr>
              <w:t xml:space="preserve"> гр.8 сумма показателей по </w:t>
            </w:r>
            <w:proofErr w:type="spellStart"/>
            <w:r w:rsidRPr="00CA340D">
              <w:rPr>
                <w:rFonts w:ascii="Times New Roman" w:hAnsi="Times New Roman" w:cs="Times New Roman"/>
                <w:sz w:val="18"/>
                <w:szCs w:val="18"/>
              </w:rPr>
              <w:t>корр.счетам</w:t>
            </w:r>
            <w:proofErr w:type="spellEnd"/>
            <w:r>
              <w:rPr>
                <w:rFonts w:ascii="Times New Roman" w:hAnsi="Times New Roman" w:cs="Times New Roman"/>
                <w:sz w:val="18"/>
                <w:szCs w:val="18"/>
              </w:rPr>
              <w:t xml:space="preserve"> 140140161</w:t>
            </w:r>
            <w:r w:rsidRPr="00CA340D">
              <w:rPr>
                <w:rFonts w:ascii="Times New Roman" w:hAnsi="Times New Roman" w:cs="Times New Roman"/>
                <w:sz w:val="18"/>
                <w:szCs w:val="18"/>
              </w:rPr>
              <w:t>) – (Справк</w:t>
            </w:r>
            <w:r>
              <w:rPr>
                <w:rFonts w:ascii="Times New Roman" w:hAnsi="Times New Roman" w:cs="Times New Roman"/>
                <w:sz w:val="18"/>
                <w:szCs w:val="18"/>
              </w:rPr>
              <w:t>а</w:t>
            </w:r>
            <w:r w:rsidRPr="00CA340D">
              <w:rPr>
                <w:rFonts w:ascii="Times New Roman" w:hAnsi="Times New Roman" w:cs="Times New Roman"/>
                <w:sz w:val="18"/>
                <w:szCs w:val="18"/>
              </w:rPr>
              <w:t xml:space="preserve"> по счет</w:t>
            </w:r>
            <w:r>
              <w:rPr>
                <w:rFonts w:ascii="Times New Roman" w:hAnsi="Times New Roman" w:cs="Times New Roman"/>
                <w:sz w:val="18"/>
                <w:szCs w:val="18"/>
              </w:rPr>
              <w:t>у</w:t>
            </w:r>
            <w:r w:rsidRPr="00CA340D">
              <w:rPr>
                <w:rFonts w:ascii="Times New Roman" w:hAnsi="Times New Roman" w:cs="Times New Roman"/>
                <w:sz w:val="18"/>
                <w:szCs w:val="18"/>
              </w:rPr>
              <w:t xml:space="preserve"> 1401</w:t>
            </w:r>
            <w:r>
              <w:rPr>
                <w:rFonts w:ascii="Times New Roman" w:hAnsi="Times New Roman" w:cs="Times New Roman"/>
                <w:sz w:val="18"/>
                <w:szCs w:val="18"/>
              </w:rPr>
              <w:t>10161</w:t>
            </w:r>
            <w:r w:rsidRPr="00CA340D">
              <w:rPr>
                <w:rFonts w:ascii="Times New Roman" w:hAnsi="Times New Roman" w:cs="Times New Roman"/>
                <w:sz w:val="18"/>
                <w:szCs w:val="18"/>
              </w:rPr>
              <w:t xml:space="preserve"> гр. </w:t>
            </w:r>
            <w:r>
              <w:rPr>
                <w:rFonts w:ascii="Times New Roman" w:hAnsi="Times New Roman" w:cs="Times New Roman"/>
                <w:sz w:val="18"/>
                <w:szCs w:val="18"/>
              </w:rPr>
              <w:t>8</w:t>
            </w:r>
            <w:r w:rsidRPr="00CA340D">
              <w:rPr>
                <w:rFonts w:ascii="Times New Roman" w:hAnsi="Times New Roman" w:cs="Times New Roman"/>
                <w:sz w:val="18"/>
                <w:szCs w:val="18"/>
              </w:rPr>
              <w:t xml:space="preserve"> сумма показателей по корр. счет</w:t>
            </w:r>
            <w:r>
              <w:rPr>
                <w:rFonts w:ascii="Times New Roman" w:hAnsi="Times New Roman" w:cs="Times New Roman"/>
                <w:sz w:val="18"/>
                <w:szCs w:val="18"/>
              </w:rPr>
              <w:t>ам</w:t>
            </w:r>
            <w:r w:rsidRPr="00CA340D">
              <w:rPr>
                <w:rFonts w:ascii="Times New Roman" w:hAnsi="Times New Roman" w:cs="Times New Roman"/>
                <w:sz w:val="18"/>
                <w:szCs w:val="18"/>
              </w:rPr>
              <w:t xml:space="preserve"> </w:t>
            </w:r>
            <w:r>
              <w:rPr>
                <w:rFonts w:ascii="Times New Roman" w:hAnsi="Times New Roman" w:cs="Times New Roman"/>
                <w:sz w:val="18"/>
                <w:szCs w:val="18"/>
              </w:rPr>
              <w:t xml:space="preserve">140140161) </w:t>
            </w:r>
            <w:r w:rsidRPr="00CA340D">
              <w:rPr>
                <w:rFonts w:ascii="Times New Roman" w:hAnsi="Times New Roman" w:cs="Times New Roman"/>
                <w:sz w:val="18"/>
                <w:szCs w:val="18"/>
              </w:rPr>
              <w:t>– (Справки по счетам 1</w:t>
            </w:r>
            <w:r>
              <w:rPr>
                <w:rFonts w:ascii="Times New Roman" w:hAnsi="Times New Roman" w:cs="Times New Roman"/>
                <w:sz w:val="18"/>
                <w:szCs w:val="18"/>
              </w:rPr>
              <w:t>3030583</w:t>
            </w:r>
            <w:r w:rsidRPr="00CA340D">
              <w:rPr>
                <w:rFonts w:ascii="Times New Roman" w:hAnsi="Times New Roman" w:cs="Times New Roman"/>
                <w:sz w:val="18"/>
                <w:szCs w:val="18"/>
              </w:rPr>
              <w:t>1(</w:t>
            </w:r>
            <w:r>
              <w:rPr>
                <w:rFonts w:ascii="Times New Roman" w:hAnsi="Times New Roman" w:cs="Times New Roman"/>
                <w:sz w:val="18"/>
                <w:szCs w:val="18"/>
              </w:rPr>
              <w:t>73</w:t>
            </w:r>
            <w:r w:rsidRPr="00CA340D">
              <w:rPr>
                <w:rFonts w:ascii="Times New Roman" w:hAnsi="Times New Roman" w:cs="Times New Roman"/>
                <w:sz w:val="18"/>
                <w:szCs w:val="18"/>
              </w:rPr>
              <w:t xml:space="preserve">1) гр.8 сумма показателей по </w:t>
            </w:r>
            <w:proofErr w:type="spellStart"/>
            <w:r w:rsidRPr="00CA340D">
              <w:rPr>
                <w:rFonts w:ascii="Times New Roman" w:hAnsi="Times New Roman" w:cs="Times New Roman"/>
                <w:sz w:val="18"/>
                <w:szCs w:val="18"/>
              </w:rPr>
              <w:t>корр.счетам</w:t>
            </w:r>
            <w:proofErr w:type="spellEnd"/>
            <w:r w:rsidRPr="00CA340D">
              <w:rPr>
                <w:rFonts w:ascii="Times New Roman" w:hAnsi="Times New Roman" w:cs="Times New Roman"/>
                <w:sz w:val="18"/>
                <w:szCs w:val="18"/>
              </w:rPr>
              <w:t xml:space="preserve"> </w:t>
            </w:r>
            <w:r>
              <w:rPr>
                <w:rFonts w:ascii="Times New Roman" w:hAnsi="Times New Roman" w:cs="Times New Roman"/>
                <w:sz w:val="18"/>
                <w:szCs w:val="18"/>
              </w:rPr>
              <w:t>140140161</w:t>
            </w:r>
            <w:r w:rsidRPr="00CA340D">
              <w:rPr>
                <w:rFonts w:ascii="Times New Roman" w:hAnsi="Times New Roman" w:cs="Times New Roman"/>
                <w:sz w:val="18"/>
                <w:szCs w:val="18"/>
              </w:rPr>
              <w:t>)</w:t>
            </w:r>
          </w:p>
        </w:tc>
        <w:tc>
          <w:tcPr>
            <w:tcW w:w="793"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tcBorders>
          </w:tcPr>
          <w:p w:rsidR="00EC2B5E" w:rsidRPr="00A1781D" w:rsidRDefault="00EC2B5E" w:rsidP="009C3B99">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567" w:type="dxa"/>
            <w:gridSpan w:val="2"/>
            <w:tcBorders>
              <w:top w:val="single" w:sz="4" w:space="0" w:color="000000"/>
              <w:left w:val="single" w:sz="4" w:space="0" w:color="000000"/>
              <w:bottom w:val="single" w:sz="4" w:space="0" w:color="000000"/>
            </w:tcBorders>
          </w:tcPr>
          <w:p w:rsidR="00EC2B5E" w:rsidRPr="00A1781D" w:rsidRDefault="00EC2B5E" w:rsidP="00EC2B5E">
            <w:pPr>
              <w:rPr>
                <w:sz w:val="18"/>
                <w:szCs w:val="18"/>
              </w:rPr>
            </w:pPr>
            <w:r>
              <w:rPr>
                <w:sz w:val="18"/>
                <w:szCs w:val="18"/>
              </w:rPr>
              <w:t>050</w:t>
            </w:r>
            <w:r w:rsidRPr="00EC2B5E">
              <w:rPr>
                <w:sz w:val="18"/>
                <w:szCs w:val="18"/>
              </w:rPr>
              <w:t>31</w:t>
            </w:r>
            <w:r>
              <w:rPr>
                <w:sz w:val="18"/>
                <w:szCs w:val="18"/>
              </w:rPr>
              <w:t>25 по счету 140140161 за отчетный год</w:t>
            </w:r>
          </w:p>
        </w:tc>
        <w:tc>
          <w:tcPr>
            <w:tcW w:w="799"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p>
        </w:tc>
        <w:tc>
          <w:tcPr>
            <w:tcW w:w="703" w:type="dxa"/>
            <w:tcBorders>
              <w:top w:val="single" w:sz="4" w:space="0" w:color="000000"/>
              <w:left w:val="single" w:sz="4" w:space="0" w:color="000000"/>
              <w:bottom w:val="single" w:sz="4" w:space="0" w:color="000000"/>
            </w:tcBorders>
          </w:tcPr>
          <w:p w:rsidR="00EC2B5E" w:rsidRPr="00A1781D" w:rsidRDefault="00EC2B5E" w:rsidP="009C3B99">
            <w:pPr>
              <w:rPr>
                <w:sz w:val="18"/>
                <w:szCs w:val="18"/>
              </w:rPr>
            </w:pPr>
            <w:r>
              <w:rPr>
                <w:sz w:val="18"/>
                <w:szCs w:val="18"/>
              </w:rPr>
              <w:t>Итого</w:t>
            </w:r>
          </w:p>
        </w:tc>
        <w:tc>
          <w:tcPr>
            <w:tcW w:w="708" w:type="dxa"/>
            <w:tcBorders>
              <w:top w:val="single" w:sz="4" w:space="0" w:color="000000"/>
              <w:left w:val="single" w:sz="4" w:space="0" w:color="000000"/>
              <w:bottom w:val="single" w:sz="4" w:space="0" w:color="000000"/>
              <w:right w:val="single" w:sz="4" w:space="0" w:color="000000"/>
            </w:tcBorders>
          </w:tcPr>
          <w:p w:rsidR="00EC2B5E" w:rsidRPr="00A1781D" w:rsidRDefault="00EC2B5E" w:rsidP="009C3B99">
            <w:pPr>
              <w:rPr>
                <w:sz w:val="18"/>
                <w:szCs w:val="18"/>
              </w:rPr>
            </w:pPr>
            <w:r>
              <w:rPr>
                <w:sz w:val="18"/>
                <w:szCs w:val="18"/>
              </w:rPr>
              <w:t>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C2B5E" w:rsidRPr="0043534F" w:rsidRDefault="00EC2B5E" w:rsidP="009C3B99">
            <w:pPr>
              <w:rPr>
                <w:sz w:val="18"/>
                <w:szCs w:val="18"/>
              </w:rPr>
            </w:pPr>
            <w:r>
              <w:rPr>
                <w:sz w:val="18"/>
                <w:szCs w:val="18"/>
              </w:rPr>
              <w:t>Показатель остатка на начало года по счету 140140161 с учетом оборотов ф. 0503125 не соответствует остатку на конец отчетного периода –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C2B5E" w:rsidRDefault="00EC2B5E" w:rsidP="009C3B99">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C2B5E" w:rsidRPr="00DC1EFF" w:rsidRDefault="00EC2B5E" w:rsidP="009C3B99">
            <w:pPr>
              <w:rPr>
                <w:sz w:val="16"/>
                <w:szCs w:val="18"/>
              </w:rPr>
            </w:pPr>
            <w:r w:rsidRPr="0034666B">
              <w:rPr>
                <w:sz w:val="16"/>
                <w:szCs w:val="18"/>
              </w:rPr>
              <w:t>ГРБС, РБС, ПБС</w:t>
            </w:r>
          </w:p>
        </w:tc>
      </w:tr>
      <w:tr w:rsidR="0034097A" w:rsidRPr="00A1781D" w:rsidTr="0070347E">
        <w:trPr>
          <w:cantSplit/>
          <w:trHeight w:val="840"/>
        </w:trPr>
        <w:tc>
          <w:tcPr>
            <w:tcW w:w="461" w:type="dxa"/>
            <w:tcBorders>
              <w:top w:val="single" w:sz="4" w:space="0" w:color="000000"/>
              <w:left w:val="single" w:sz="4" w:space="0" w:color="000000"/>
              <w:bottom w:val="single" w:sz="4" w:space="0" w:color="000000"/>
            </w:tcBorders>
          </w:tcPr>
          <w:p w:rsidR="0034097A" w:rsidRDefault="0034097A" w:rsidP="00A0640B">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604</w:t>
            </w:r>
          </w:p>
        </w:tc>
        <w:tc>
          <w:tcPr>
            <w:tcW w:w="36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4097A" w:rsidRPr="00CE4AFB"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%194140110189</w:t>
            </w:r>
          </w:p>
        </w:tc>
        <w:tc>
          <w:tcPr>
            <w:tcW w:w="851" w:type="dxa"/>
            <w:gridSpan w:val="2"/>
            <w:tcBorders>
              <w:top w:val="single" w:sz="4" w:space="0" w:color="000000"/>
              <w:left w:val="single" w:sz="4" w:space="0" w:color="000000"/>
              <w:bottom w:val="single" w:sz="4" w:space="0" w:color="000000"/>
            </w:tcBorders>
          </w:tcPr>
          <w:p w:rsidR="0034097A" w:rsidRDefault="0034097A"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tcPr>
          <w:p w:rsidR="0034097A" w:rsidRPr="002B1D61"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34097A" w:rsidRDefault="0034097A"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EF6AD3">
              <w:rPr>
                <w:rFonts w:ascii="Times New Roman" w:hAnsi="Times New Roman" w:cs="Times New Roman"/>
                <w:sz w:val="18"/>
                <w:szCs w:val="18"/>
              </w:rPr>
              <w:t xml:space="preserve"> </w:t>
            </w:r>
            <w:r w:rsidR="00567925">
              <w:rPr>
                <w:rFonts w:ascii="Times New Roman" w:hAnsi="Times New Roman" w:cs="Times New Roman"/>
                <w:sz w:val="18"/>
                <w:szCs w:val="18"/>
              </w:rPr>
              <w:t>п</w:t>
            </w:r>
            <w:r w:rsidR="00EF6AD3">
              <w:rPr>
                <w:rFonts w:ascii="Times New Roman" w:hAnsi="Times New Roman" w:cs="Times New Roman"/>
                <w:sz w:val="18"/>
                <w:szCs w:val="18"/>
              </w:rPr>
              <w:t>о счету 140110189</w:t>
            </w:r>
            <w:r w:rsidR="00EF6AD3">
              <w:rPr>
                <w:rFonts w:ascii="Times New Roman" w:hAnsi="Times New Roman" w:cs="Times New Roman"/>
                <w:sz w:val="18"/>
                <w:szCs w:val="18"/>
                <w:lang w:val="en-US"/>
              </w:rPr>
              <w:t>f</w:t>
            </w:r>
          </w:p>
        </w:tc>
        <w:tc>
          <w:tcPr>
            <w:tcW w:w="1276" w:type="dxa"/>
            <w:tcBorders>
              <w:top w:val="single" w:sz="4" w:space="0" w:color="000000"/>
              <w:left w:val="single" w:sz="4" w:space="0" w:color="000000"/>
              <w:bottom w:val="single" w:sz="4" w:space="0" w:color="000000"/>
            </w:tcBorders>
          </w:tcPr>
          <w:p w:rsidR="0034097A" w:rsidRPr="00CA340D" w:rsidRDefault="0034097A" w:rsidP="0034097A">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703" w:type="dxa"/>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4097A" w:rsidRPr="0043534F" w:rsidRDefault="0034097A" w:rsidP="00A0640B">
            <w:pPr>
              <w:rPr>
                <w:sz w:val="18"/>
                <w:szCs w:val="18"/>
              </w:rPr>
            </w:pPr>
            <w:r>
              <w:rPr>
                <w:sz w:val="18"/>
                <w:szCs w:val="18"/>
              </w:rPr>
              <w:t xml:space="preserve">Показатель межведомственных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34097A" w:rsidRPr="00DC1EFF" w:rsidRDefault="0034097A" w:rsidP="00A0640B">
            <w:pPr>
              <w:rPr>
                <w:sz w:val="16"/>
                <w:szCs w:val="18"/>
              </w:rPr>
            </w:pPr>
            <w:r>
              <w:rPr>
                <w:sz w:val="16"/>
                <w:szCs w:val="18"/>
              </w:rPr>
              <w:t>ГРБС</w:t>
            </w:r>
            <w:r w:rsidR="00326BF9" w:rsidRPr="0034666B">
              <w:rPr>
                <w:sz w:val="16"/>
                <w:szCs w:val="18"/>
              </w:rPr>
              <w:t>, РБС, ПБС</w:t>
            </w:r>
          </w:p>
        </w:tc>
      </w:tr>
      <w:tr w:rsidR="0034097A" w:rsidRPr="00A1781D" w:rsidTr="0070347E">
        <w:trPr>
          <w:cantSplit/>
          <w:trHeight w:val="840"/>
        </w:trPr>
        <w:tc>
          <w:tcPr>
            <w:tcW w:w="461" w:type="dxa"/>
            <w:tcBorders>
              <w:top w:val="single" w:sz="4" w:space="0" w:color="000000"/>
              <w:left w:val="single" w:sz="4" w:space="0" w:color="000000"/>
              <w:bottom w:val="single" w:sz="4" w:space="0" w:color="000000"/>
            </w:tcBorders>
          </w:tcPr>
          <w:p w:rsidR="0034097A" w:rsidRDefault="0034097A" w:rsidP="0034097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605</w:t>
            </w:r>
          </w:p>
        </w:tc>
        <w:tc>
          <w:tcPr>
            <w:tcW w:w="36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4097A" w:rsidRPr="00CE4AFB"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34097A" w:rsidRDefault="0034097A" w:rsidP="0034097A">
            <w:pPr>
              <w:pStyle w:val="ConsPlusCell"/>
              <w:snapToGrid w:val="0"/>
              <w:rPr>
                <w:rFonts w:ascii="Times New Roman" w:hAnsi="Times New Roman" w:cs="Times New Roman"/>
                <w:sz w:val="18"/>
                <w:szCs w:val="18"/>
              </w:rPr>
            </w:pPr>
            <w:r>
              <w:rPr>
                <w:rFonts w:ascii="Times New Roman" w:hAnsi="Times New Roman" w:cs="Times New Roman"/>
                <w:sz w:val="18"/>
                <w:szCs w:val="18"/>
              </w:rPr>
              <w:t>%194140110191</w:t>
            </w:r>
          </w:p>
        </w:tc>
        <w:tc>
          <w:tcPr>
            <w:tcW w:w="851" w:type="dxa"/>
            <w:gridSpan w:val="2"/>
            <w:tcBorders>
              <w:top w:val="single" w:sz="4" w:space="0" w:color="000000"/>
              <w:left w:val="single" w:sz="4" w:space="0" w:color="000000"/>
              <w:bottom w:val="single" w:sz="4" w:space="0" w:color="000000"/>
            </w:tcBorders>
          </w:tcPr>
          <w:p w:rsidR="0034097A" w:rsidRDefault="0034097A"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tcPr>
          <w:p w:rsidR="0034097A" w:rsidRPr="002B1D61"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34097A" w:rsidRDefault="0034097A"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EF6AD3">
              <w:rPr>
                <w:rFonts w:ascii="Times New Roman" w:hAnsi="Times New Roman" w:cs="Times New Roman"/>
                <w:sz w:val="18"/>
                <w:szCs w:val="18"/>
              </w:rPr>
              <w:t xml:space="preserve"> </w:t>
            </w:r>
            <w:r w:rsidR="00567925">
              <w:rPr>
                <w:rFonts w:ascii="Times New Roman" w:hAnsi="Times New Roman" w:cs="Times New Roman"/>
                <w:sz w:val="18"/>
                <w:szCs w:val="18"/>
              </w:rPr>
              <w:t>п</w:t>
            </w:r>
            <w:r w:rsidR="00EF6AD3">
              <w:rPr>
                <w:rFonts w:ascii="Times New Roman" w:hAnsi="Times New Roman" w:cs="Times New Roman"/>
                <w:sz w:val="18"/>
                <w:szCs w:val="18"/>
              </w:rPr>
              <w:t>о счету 140110191</w:t>
            </w:r>
            <w:r w:rsidR="00EF6AD3" w:rsidRPr="0034097A">
              <w:rPr>
                <w:rFonts w:ascii="Times New Roman" w:hAnsi="Times New Roman" w:cs="Times New Roman"/>
                <w:sz w:val="18"/>
                <w:szCs w:val="18"/>
              </w:rPr>
              <w:t>f</w:t>
            </w:r>
          </w:p>
        </w:tc>
        <w:tc>
          <w:tcPr>
            <w:tcW w:w="1276" w:type="dxa"/>
            <w:tcBorders>
              <w:top w:val="single" w:sz="4" w:space="0" w:color="000000"/>
              <w:left w:val="single" w:sz="4" w:space="0" w:color="000000"/>
              <w:bottom w:val="single" w:sz="4" w:space="0" w:color="000000"/>
            </w:tcBorders>
          </w:tcPr>
          <w:p w:rsidR="0034097A" w:rsidRPr="00CA340D" w:rsidRDefault="0034097A" w:rsidP="0034097A">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703" w:type="dxa"/>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4097A" w:rsidRPr="0043534F" w:rsidRDefault="0034097A" w:rsidP="00A0640B">
            <w:pPr>
              <w:rPr>
                <w:sz w:val="18"/>
                <w:szCs w:val="18"/>
              </w:rPr>
            </w:pPr>
            <w:r>
              <w:rPr>
                <w:sz w:val="18"/>
                <w:szCs w:val="18"/>
              </w:rPr>
              <w:t xml:space="preserve">Показатель межведомственных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34097A" w:rsidRPr="00DC1EFF" w:rsidRDefault="0034097A" w:rsidP="00A0640B">
            <w:pPr>
              <w:rPr>
                <w:sz w:val="16"/>
                <w:szCs w:val="18"/>
              </w:rPr>
            </w:pPr>
            <w:r>
              <w:rPr>
                <w:sz w:val="16"/>
                <w:szCs w:val="18"/>
              </w:rPr>
              <w:t>ГРБС</w:t>
            </w:r>
            <w:r w:rsidR="00326BF9" w:rsidRPr="0034666B">
              <w:rPr>
                <w:sz w:val="16"/>
                <w:szCs w:val="18"/>
              </w:rPr>
              <w:t>, РБС, ПБС</w:t>
            </w:r>
          </w:p>
        </w:tc>
      </w:tr>
      <w:tr w:rsidR="0034097A" w:rsidRPr="00A1781D" w:rsidTr="0070347E">
        <w:trPr>
          <w:cantSplit/>
          <w:trHeight w:val="840"/>
        </w:trPr>
        <w:tc>
          <w:tcPr>
            <w:tcW w:w="461" w:type="dxa"/>
            <w:tcBorders>
              <w:top w:val="single" w:sz="4" w:space="0" w:color="000000"/>
              <w:left w:val="single" w:sz="4" w:space="0" w:color="000000"/>
              <w:bottom w:val="single" w:sz="4" w:space="0" w:color="000000"/>
            </w:tcBorders>
          </w:tcPr>
          <w:p w:rsidR="0034097A" w:rsidRDefault="0034097A" w:rsidP="0034097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606</w:t>
            </w:r>
          </w:p>
        </w:tc>
        <w:tc>
          <w:tcPr>
            <w:tcW w:w="36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4097A" w:rsidRPr="00CE4AFB"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34097A" w:rsidRDefault="0034097A" w:rsidP="0034097A">
            <w:pPr>
              <w:pStyle w:val="ConsPlusCell"/>
              <w:snapToGrid w:val="0"/>
              <w:rPr>
                <w:rFonts w:ascii="Times New Roman" w:hAnsi="Times New Roman" w:cs="Times New Roman"/>
                <w:sz w:val="18"/>
                <w:szCs w:val="18"/>
              </w:rPr>
            </w:pPr>
            <w:r>
              <w:rPr>
                <w:rFonts w:ascii="Times New Roman" w:hAnsi="Times New Roman" w:cs="Times New Roman"/>
                <w:sz w:val="18"/>
                <w:szCs w:val="18"/>
              </w:rPr>
              <w:t>%194140110195</w:t>
            </w:r>
          </w:p>
        </w:tc>
        <w:tc>
          <w:tcPr>
            <w:tcW w:w="851" w:type="dxa"/>
            <w:gridSpan w:val="2"/>
            <w:tcBorders>
              <w:top w:val="single" w:sz="4" w:space="0" w:color="000000"/>
              <w:left w:val="single" w:sz="4" w:space="0" w:color="000000"/>
              <w:bottom w:val="single" w:sz="4" w:space="0" w:color="000000"/>
            </w:tcBorders>
          </w:tcPr>
          <w:p w:rsidR="0034097A" w:rsidRDefault="0034097A"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tcPr>
          <w:p w:rsidR="0034097A" w:rsidRPr="002B1D61"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34097A" w:rsidRDefault="0034097A"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EF6AD3">
              <w:rPr>
                <w:rFonts w:ascii="Times New Roman" w:hAnsi="Times New Roman" w:cs="Times New Roman"/>
                <w:sz w:val="18"/>
                <w:szCs w:val="18"/>
              </w:rPr>
              <w:t xml:space="preserve"> </w:t>
            </w:r>
            <w:r w:rsidR="00567925">
              <w:rPr>
                <w:rFonts w:ascii="Times New Roman" w:hAnsi="Times New Roman" w:cs="Times New Roman"/>
                <w:sz w:val="18"/>
                <w:szCs w:val="18"/>
              </w:rPr>
              <w:t>п</w:t>
            </w:r>
            <w:r w:rsidR="00EF6AD3">
              <w:rPr>
                <w:rFonts w:ascii="Times New Roman" w:hAnsi="Times New Roman" w:cs="Times New Roman"/>
                <w:sz w:val="18"/>
                <w:szCs w:val="18"/>
              </w:rPr>
              <w:t>о счету 140110195</w:t>
            </w:r>
            <w:r w:rsidR="00EF6AD3" w:rsidRPr="0034097A">
              <w:rPr>
                <w:rFonts w:ascii="Times New Roman" w:hAnsi="Times New Roman" w:cs="Times New Roman"/>
                <w:sz w:val="18"/>
                <w:szCs w:val="18"/>
              </w:rPr>
              <w:t>f</w:t>
            </w:r>
          </w:p>
        </w:tc>
        <w:tc>
          <w:tcPr>
            <w:tcW w:w="1276" w:type="dxa"/>
            <w:tcBorders>
              <w:top w:val="single" w:sz="4" w:space="0" w:color="000000"/>
              <w:left w:val="single" w:sz="4" w:space="0" w:color="000000"/>
              <w:bottom w:val="single" w:sz="4" w:space="0" w:color="000000"/>
            </w:tcBorders>
          </w:tcPr>
          <w:p w:rsidR="0034097A" w:rsidRPr="00CA340D" w:rsidRDefault="0034097A" w:rsidP="0034097A">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703" w:type="dxa"/>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4097A" w:rsidRPr="0043534F" w:rsidRDefault="0034097A" w:rsidP="00A0640B">
            <w:pPr>
              <w:rPr>
                <w:sz w:val="18"/>
                <w:szCs w:val="18"/>
              </w:rPr>
            </w:pPr>
            <w:r>
              <w:rPr>
                <w:sz w:val="18"/>
                <w:szCs w:val="18"/>
              </w:rPr>
              <w:t xml:space="preserve">Показатель межведомственных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34097A" w:rsidRPr="00DC1EFF" w:rsidRDefault="0034097A" w:rsidP="00A0640B">
            <w:pPr>
              <w:rPr>
                <w:sz w:val="16"/>
                <w:szCs w:val="18"/>
              </w:rPr>
            </w:pPr>
            <w:r>
              <w:rPr>
                <w:sz w:val="16"/>
                <w:szCs w:val="18"/>
              </w:rPr>
              <w:t>ГРБС</w:t>
            </w:r>
            <w:r w:rsidR="00326BF9" w:rsidRPr="0034666B">
              <w:rPr>
                <w:sz w:val="16"/>
                <w:szCs w:val="18"/>
              </w:rPr>
              <w:t>, РБС, ПБС</w:t>
            </w:r>
          </w:p>
        </w:tc>
      </w:tr>
      <w:tr w:rsidR="0034097A" w:rsidRPr="00A1781D" w:rsidTr="0070347E">
        <w:trPr>
          <w:cantSplit/>
          <w:trHeight w:val="840"/>
        </w:trPr>
        <w:tc>
          <w:tcPr>
            <w:tcW w:w="461" w:type="dxa"/>
            <w:tcBorders>
              <w:top w:val="single" w:sz="4" w:space="0" w:color="000000"/>
              <w:left w:val="single" w:sz="4" w:space="0" w:color="000000"/>
              <w:bottom w:val="single" w:sz="4" w:space="0" w:color="000000"/>
            </w:tcBorders>
          </w:tcPr>
          <w:p w:rsidR="0034097A" w:rsidRDefault="0034097A" w:rsidP="0034097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607</w:t>
            </w:r>
          </w:p>
        </w:tc>
        <w:tc>
          <w:tcPr>
            <w:tcW w:w="36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4097A" w:rsidRPr="00CE4AFB"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34097A" w:rsidRDefault="0034097A" w:rsidP="0034097A">
            <w:pPr>
              <w:pStyle w:val="ConsPlusCell"/>
              <w:snapToGrid w:val="0"/>
              <w:rPr>
                <w:rFonts w:ascii="Times New Roman" w:hAnsi="Times New Roman" w:cs="Times New Roman"/>
                <w:sz w:val="18"/>
                <w:szCs w:val="18"/>
              </w:rPr>
            </w:pPr>
            <w:r>
              <w:rPr>
                <w:rFonts w:ascii="Times New Roman" w:hAnsi="Times New Roman" w:cs="Times New Roman"/>
                <w:sz w:val="18"/>
                <w:szCs w:val="18"/>
              </w:rPr>
              <w:t>%804140120241</w:t>
            </w:r>
          </w:p>
        </w:tc>
        <w:tc>
          <w:tcPr>
            <w:tcW w:w="851" w:type="dxa"/>
            <w:gridSpan w:val="2"/>
            <w:tcBorders>
              <w:top w:val="single" w:sz="4" w:space="0" w:color="000000"/>
              <w:left w:val="single" w:sz="4" w:space="0" w:color="000000"/>
              <w:bottom w:val="single" w:sz="4" w:space="0" w:color="000000"/>
            </w:tcBorders>
          </w:tcPr>
          <w:p w:rsidR="0034097A" w:rsidRDefault="0034097A"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363" w:type="dxa"/>
            <w:tcBorders>
              <w:top w:val="single" w:sz="4" w:space="0" w:color="000000"/>
              <w:left w:val="single" w:sz="4" w:space="0" w:color="000000"/>
              <w:bottom w:val="single" w:sz="4" w:space="0" w:color="000000"/>
            </w:tcBorders>
          </w:tcPr>
          <w:p w:rsidR="0034097A" w:rsidRPr="002B1D61"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34097A" w:rsidRDefault="0034097A"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EF6AD3">
              <w:rPr>
                <w:rFonts w:ascii="Times New Roman" w:hAnsi="Times New Roman" w:cs="Times New Roman"/>
                <w:sz w:val="18"/>
                <w:szCs w:val="18"/>
              </w:rPr>
              <w:t xml:space="preserve"> </w:t>
            </w:r>
            <w:r w:rsidR="00567925">
              <w:rPr>
                <w:rFonts w:ascii="Times New Roman" w:hAnsi="Times New Roman" w:cs="Times New Roman"/>
                <w:sz w:val="18"/>
                <w:szCs w:val="18"/>
              </w:rPr>
              <w:t>п</w:t>
            </w:r>
            <w:r w:rsidR="00EF6AD3">
              <w:rPr>
                <w:rFonts w:ascii="Times New Roman" w:hAnsi="Times New Roman" w:cs="Times New Roman"/>
                <w:sz w:val="18"/>
                <w:szCs w:val="18"/>
              </w:rPr>
              <w:t>о счету 140120241</w:t>
            </w:r>
          </w:p>
        </w:tc>
        <w:tc>
          <w:tcPr>
            <w:tcW w:w="1276" w:type="dxa"/>
            <w:tcBorders>
              <w:top w:val="single" w:sz="4" w:space="0" w:color="000000"/>
              <w:left w:val="single" w:sz="4" w:space="0" w:color="000000"/>
              <w:bottom w:val="single" w:sz="4" w:space="0" w:color="000000"/>
            </w:tcBorders>
          </w:tcPr>
          <w:p w:rsidR="0034097A" w:rsidRPr="00CA340D" w:rsidRDefault="0034097A" w:rsidP="0034097A">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703" w:type="dxa"/>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4097A" w:rsidRPr="0043534F" w:rsidRDefault="0034097A" w:rsidP="00A0640B">
            <w:pPr>
              <w:rPr>
                <w:sz w:val="18"/>
                <w:szCs w:val="18"/>
              </w:rPr>
            </w:pPr>
            <w:r>
              <w:rPr>
                <w:sz w:val="18"/>
                <w:szCs w:val="18"/>
              </w:rPr>
              <w:t xml:space="preserve">Показатель межведомственных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34097A" w:rsidRPr="00DC1EFF" w:rsidRDefault="0034097A" w:rsidP="00A0640B">
            <w:pPr>
              <w:rPr>
                <w:sz w:val="16"/>
                <w:szCs w:val="18"/>
              </w:rPr>
            </w:pPr>
            <w:r>
              <w:rPr>
                <w:sz w:val="16"/>
                <w:szCs w:val="18"/>
              </w:rPr>
              <w:t>ГРБС</w:t>
            </w:r>
            <w:r w:rsidR="00326BF9" w:rsidRPr="0034666B">
              <w:rPr>
                <w:sz w:val="16"/>
                <w:szCs w:val="18"/>
              </w:rPr>
              <w:t>, РБС, ПБС</w:t>
            </w:r>
          </w:p>
        </w:tc>
      </w:tr>
      <w:tr w:rsidR="0034097A" w:rsidRPr="00A1781D" w:rsidTr="0070347E">
        <w:trPr>
          <w:cantSplit/>
          <w:trHeight w:val="840"/>
        </w:trPr>
        <w:tc>
          <w:tcPr>
            <w:tcW w:w="461" w:type="dxa"/>
            <w:tcBorders>
              <w:top w:val="single" w:sz="4" w:space="0" w:color="000000"/>
              <w:left w:val="single" w:sz="4" w:space="0" w:color="000000"/>
              <w:bottom w:val="single" w:sz="4" w:space="0" w:color="000000"/>
            </w:tcBorders>
          </w:tcPr>
          <w:p w:rsidR="0034097A" w:rsidRDefault="0034097A" w:rsidP="0034097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lastRenderedPageBreak/>
              <w:t>608</w:t>
            </w:r>
          </w:p>
        </w:tc>
        <w:tc>
          <w:tcPr>
            <w:tcW w:w="36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34097A" w:rsidRPr="00CE4AFB"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34097A" w:rsidRDefault="0034097A" w:rsidP="0034097A">
            <w:pPr>
              <w:pStyle w:val="ConsPlusCell"/>
              <w:snapToGrid w:val="0"/>
              <w:rPr>
                <w:rFonts w:ascii="Times New Roman" w:hAnsi="Times New Roman" w:cs="Times New Roman"/>
                <w:sz w:val="18"/>
                <w:szCs w:val="18"/>
              </w:rPr>
            </w:pPr>
            <w:r>
              <w:rPr>
                <w:rFonts w:ascii="Times New Roman" w:hAnsi="Times New Roman" w:cs="Times New Roman"/>
                <w:sz w:val="18"/>
                <w:szCs w:val="18"/>
              </w:rPr>
              <w:t>%804140120281</w:t>
            </w:r>
          </w:p>
        </w:tc>
        <w:tc>
          <w:tcPr>
            <w:tcW w:w="851" w:type="dxa"/>
            <w:gridSpan w:val="2"/>
            <w:tcBorders>
              <w:top w:val="single" w:sz="4" w:space="0" w:color="000000"/>
              <w:left w:val="single" w:sz="4" w:space="0" w:color="000000"/>
              <w:bottom w:val="single" w:sz="4" w:space="0" w:color="000000"/>
            </w:tcBorders>
          </w:tcPr>
          <w:p w:rsidR="0034097A" w:rsidRDefault="0034097A"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363" w:type="dxa"/>
            <w:tcBorders>
              <w:top w:val="single" w:sz="4" w:space="0" w:color="000000"/>
              <w:left w:val="single" w:sz="4" w:space="0" w:color="000000"/>
              <w:bottom w:val="single" w:sz="4" w:space="0" w:color="000000"/>
            </w:tcBorders>
          </w:tcPr>
          <w:p w:rsidR="0034097A" w:rsidRPr="002B1D61"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34097A" w:rsidRDefault="0034097A"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EF6AD3">
              <w:rPr>
                <w:rFonts w:ascii="Times New Roman" w:hAnsi="Times New Roman" w:cs="Times New Roman"/>
                <w:sz w:val="18"/>
                <w:szCs w:val="18"/>
              </w:rPr>
              <w:t xml:space="preserve"> </w:t>
            </w:r>
            <w:r w:rsidR="00567925">
              <w:rPr>
                <w:rFonts w:ascii="Times New Roman" w:hAnsi="Times New Roman" w:cs="Times New Roman"/>
                <w:sz w:val="18"/>
                <w:szCs w:val="18"/>
              </w:rPr>
              <w:t>п</w:t>
            </w:r>
            <w:r w:rsidR="00EF6AD3">
              <w:rPr>
                <w:rFonts w:ascii="Times New Roman" w:hAnsi="Times New Roman" w:cs="Times New Roman"/>
                <w:sz w:val="18"/>
                <w:szCs w:val="18"/>
              </w:rPr>
              <w:t>о счету 140120281</w:t>
            </w:r>
          </w:p>
        </w:tc>
        <w:tc>
          <w:tcPr>
            <w:tcW w:w="1276" w:type="dxa"/>
            <w:tcBorders>
              <w:top w:val="single" w:sz="4" w:space="0" w:color="000000"/>
              <w:left w:val="single" w:sz="4" w:space="0" w:color="000000"/>
              <w:bottom w:val="single" w:sz="4" w:space="0" w:color="000000"/>
            </w:tcBorders>
          </w:tcPr>
          <w:p w:rsidR="0034097A" w:rsidRPr="00CA340D" w:rsidRDefault="0034097A" w:rsidP="0034097A">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tcPr>
          <w:p w:rsidR="0034097A" w:rsidRPr="00A1781D" w:rsidRDefault="0034097A"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703" w:type="dxa"/>
            <w:tcBorders>
              <w:top w:val="single" w:sz="4" w:space="0" w:color="000000"/>
              <w:left w:val="single" w:sz="4" w:space="0" w:color="000000"/>
              <w:bottom w:val="single" w:sz="4" w:space="0" w:color="000000"/>
            </w:tcBorders>
          </w:tcPr>
          <w:p w:rsidR="0034097A" w:rsidRPr="00A1781D" w:rsidRDefault="0034097A"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34097A" w:rsidRPr="00A1781D" w:rsidRDefault="0034097A"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4097A" w:rsidRPr="0043534F" w:rsidRDefault="0034097A" w:rsidP="00A0640B">
            <w:pPr>
              <w:rPr>
                <w:sz w:val="18"/>
                <w:szCs w:val="18"/>
              </w:rPr>
            </w:pPr>
            <w:r>
              <w:rPr>
                <w:sz w:val="18"/>
                <w:szCs w:val="18"/>
              </w:rPr>
              <w:t xml:space="preserve">Показатель межведомственных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34097A" w:rsidRDefault="0034097A"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34097A" w:rsidRPr="00DC1EFF" w:rsidRDefault="0034097A" w:rsidP="00A0640B">
            <w:pPr>
              <w:rPr>
                <w:sz w:val="16"/>
                <w:szCs w:val="18"/>
              </w:rPr>
            </w:pPr>
            <w:r>
              <w:rPr>
                <w:sz w:val="16"/>
                <w:szCs w:val="18"/>
              </w:rPr>
              <w:t>ГРБС</w:t>
            </w:r>
            <w:r w:rsidR="00326BF9" w:rsidRPr="0034666B">
              <w:rPr>
                <w:sz w:val="16"/>
                <w:szCs w:val="18"/>
              </w:rPr>
              <w:t>, РБС, ПБС</w:t>
            </w:r>
          </w:p>
        </w:tc>
      </w:tr>
      <w:tr w:rsidR="00543F7E" w:rsidRPr="00A1781D" w:rsidTr="0070347E">
        <w:trPr>
          <w:cantSplit/>
          <w:trHeight w:val="840"/>
        </w:trPr>
        <w:tc>
          <w:tcPr>
            <w:tcW w:w="461" w:type="dxa"/>
            <w:tcBorders>
              <w:top w:val="single" w:sz="4" w:space="0" w:color="000000"/>
              <w:left w:val="single" w:sz="4" w:space="0" w:color="000000"/>
              <w:bottom w:val="single" w:sz="4" w:space="0" w:color="000000"/>
            </w:tcBorders>
          </w:tcPr>
          <w:p w:rsidR="00543F7E" w:rsidRDefault="00543F7E" w:rsidP="00543F7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609</w:t>
            </w:r>
          </w:p>
        </w:tc>
        <w:tc>
          <w:tcPr>
            <w:tcW w:w="363" w:type="dxa"/>
            <w:tcBorders>
              <w:top w:val="single" w:sz="4" w:space="0" w:color="000000"/>
              <w:left w:val="single" w:sz="4" w:space="0" w:color="000000"/>
              <w:bottom w:val="single" w:sz="4" w:space="0" w:color="000000"/>
            </w:tcBorders>
          </w:tcPr>
          <w:p w:rsidR="00543F7E" w:rsidRPr="00A1781D" w:rsidRDefault="00543F7E"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543F7E" w:rsidRPr="00CE4AFB" w:rsidRDefault="00543F7E"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543F7E" w:rsidRDefault="00543F7E" w:rsidP="00543F7E">
            <w:pPr>
              <w:pStyle w:val="ConsPlusCell"/>
              <w:snapToGrid w:val="0"/>
              <w:rPr>
                <w:rFonts w:ascii="Times New Roman" w:hAnsi="Times New Roman" w:cs="Times New Roman"/>
                <w:sz w:val="18"/>
                <w:szCs w:val="18"/>
              </w:rPr>
            </w:pPr>
            <w:r>
              <w:rPr>
                <w:rFonts w:ascii="Times New Roman" w:hAnsi="Times New Roman" w:cs="Times New Roman"/>
                <w:sz w:val="18"/>
                <w:szCs w:val="18"/>
              </w:rPr>
              <w:t>%196140110189</w:t>
            </w:r>
          </w:p>
        </w:tc>
        <w:tc>
          <w:tcPr>
            <w:tcW w:w="851" w:type="dxa"/>
            <w:gridSpan w:val="2"/>
            <w:tcBorders>
              <w:top w:val="single" w:sz="4" w:space="0" w:color="000000"/>
              <w:left w:val="single" w:sz="4" w:space="0" w:color="000000"/>
              <w:bottom w:val="single" w:sz="4" w:space="0" w:color="000000"/>
            </w:tcBorders>
          </w:tcPr>
          <w:p w:rsidR="00543F7E" w:rsidRDefault="00543F7E"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543F7E" w:rsidRDefault="00543F7E"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tcPr>
          <w:p w:rsidR="00543F7E" w:rsidRPr="002B1D61" w:rsidRDefault="00543F7E"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543F7E" w:rsidRDefault="00543F7E"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0503125</w:t>
            </w:r>
            <w:r w:rsidR="00EF6AD3">
              <w:rPr>
                <w:rFonts w:ascii="Times New Roman" w:hAnsi="Times New Roman" w:cs="Times New Roman"/>
                <w:sz w:val="18"/>
                <w:szCs w:val="18"/>
              </w:rPr>
              <w:t xml:space="preserve"> </w:t>
            </w:r>
            <w:r w:rsidR="00567925">
              <w:rPr>
                <w:rFonts w:ascii="Times New Roman" w:hAnsi="Times New Roman" w:cs="Times New Roman"/>
                <w:sz w:val="18"/>
                <w:szCs w:val="18"/>
              </w:rPr>
              <w:t>п</w:t>
            </w:r>
            <w:r w:rsidR="00EF6AD3">
              <w:rPr>
                <w:rFonts w:ascii="Times New Roman" w:hAnsi="Times New Roman" w:cs="Times New Roman"/>
                <w:sz w:val="18"/>
                <w:szCs w:val="18"/>
              </w:rPr>
              <w:t>о счету 140110189</w:t>
            </w:r>
            <w:r w:rsidR="00EF6AD3">
              <w:rPr>
                <w:rFonts w:ascii="Times New Roman" w:hAnsi="Times New Roman" w:cs="Times New Roman"/>
                <w:sz w:val="18"/>
                <w:szCs w:val="18"/>
                <w:lang w:val="en-US"/>
              </w:rPr>
              <w:t>m</w:t>
            </w:r>
          </w:p>
        </w:tc>
        <w:tc>
          <w:tcPr>
            <w:tcW w:w="1276" w:type="dxa"/>
            <w:tcBorders>
              <w:top w:val="single" w:sz="4" w:space="0" w:color="000000"/>
              <w:left w:val="single" w:sz="4" w:space="0" w:color="000000"/>
              <w:bottom w:val="single" w:sz="4" w:space="0" w:color="000000"/>
            </w:tcBorders>
          </w:tcPr>
          <w:p w:rsidR="00543F7E" w:rsidRPr="00543F7E" w:rsidRDefault="00543F7E" w:rsidP="00543F7E">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543F7E" w:rsidRPr="00A1781D" w:rsidRDefault="00543F7E"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567" w:type="dxa"/>
            <w:tcBorders>
              <w:top w:val="single" w:sz="4" w:space="0" w:color="000000"/>
              <w:left w:val="single" w:sz="4" w:space="0" w:color="000000"/>
              <w:bottom w:val="single" w:sz="4" w:space="0" w:color="000000"/>
              <w:right w:val="single" w:sz="4" w:space="0" w:color="000000"/>
            </w:tcBorders>
          </w:tcPr>
          <w:p w:rsidR="00543F7E" w:rsidRDefault="00543F7E"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tcPr>
          <w:p w:rsidR="00543F7E" w:rsidRPr="00A1781D" w:rsidRDefault="00543F7E"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543F7E" w:rsidRPr="00A1781D" w:rsidRDefault="00543F7E"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543F7E" w:rsidRPr="00A1781D" w:rsidRDefault="00543F7E" w:rsidP="00A0640B">
            <w:pPr>
              <w:rPr>
                <w:sz w:val="18"/>
                <w:szCs w:val="18"/>
              </w:rPr>
            </w:pPr>
          </w:p>
        </w:tc>
        <w:tc>
          <w:tcPr>
            <w:tcW w:w="703" w:type="dxa"/>
            <w:tcBorders>
              <w:top w:val="single" w:sz="4" w:space="0" w:color="000000"/>
              <w:left w:val="single" w:sz="4" w:space="0" w:color="000000"/>
              <w:bottom w:val="single" w:sz="4" w:space="0" w:color="000000"/>
            </w:tcBorders>
          </w:tcPr>
          <w:p w:rsidR="00543F7E" w:rsidRPr="00A1781D" w:rsidRDefault="00543F7E"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543F7E" w:rsidRPr="00A1781D" w:rsidRDefault="00543F7E"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43F7E" w:rsidRPr="0043534F" w:rsidRDefault="00543F7E" w:rsidP="00EF6AD3">
            <w:pPr>
              <w:rPr>
                <w:sz w:val="18"/>
                <w:szCs w:val="18"/>
              </w:rPr>
            </w:pPr>
            <w:r>
              <w:rPr>
                <w:sz w:val="18"/>
                <w:szCs w:val="18"/>
              </w:rPr>
              <w:t>Показатель меж</w:t>
            </w:r>
            <w:r w:rsidR="00EF6AD3">
              <w:rPr>
                <w:sz w:val="18"/>
                <w:szCs w:val="18"/>
              </w:rPr>
              <w:t>бюджетных</w:t>
            </w:r>
            <w:r>
              <w:rPr>
                <w:sz w:val="18"/>
                <w:szCs w:val="18"/>
              </w:rPr>
              <w:t xml:space="preserve">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543F7E" w:rsidRDefault="00543F7E"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543F7E" w:rsidRPr="00DC1EFF" w:rsidRDefault="00543F7E" w:rsidP="00A0640B">
            <w:pPr>
              <w:rPr>
                <w:sz w:val="16"/>
                <w:szCs w:val="18"/>
              </w:rPr>
            </w:pPr>
            <w:r>
              <w:rPr>
                <w:sz w:val="16"/>
                <w:szCs w:val="18"/>
              </w:rPr>
              <w:t>ГРБС</w:t>
            </w:r>
            <w:r w:rsidR="00326BF9" w:rsidRPr="0034666B">
              <w:rPr>
                <w:sz w:val="16"/>
                <w:szCs w:val="18"/>
              </w:rPr>
              <w:t>, РБС, ПБС</w:t>
            </w:r>
          </w:p>
        </w:tc>
      </w:tr>
      <w:tr w:rsidR="00EF6AD3" w:rsidRPr="00A1781D" w:rsidTr="0070347E">
        <w:trPr>
          <w:cantSplit/>
          <w:trHeight w:val="840"/>
        </w:trPr>
        <w:tc>
          <w:tcPr>
            <w:tcW w:w="461" w:type="dxa"/>
            <w:tcBorders>
              <w:top w:val="single" w:sz="4" w:space="0" w:color="000000"/>
              <w:left w:val="single" w:sz="4" w:space="0" w:color="000000"/>
              <w:bottom w:val="single" w:sz="4" w:space="0" w:color="000000"/>
            </w:tcBorders>
          </w:tcPr>
          <w:p w:rsidR="00EF6AD3" w:rsidRDefault="00EF6AD3" w:rsidP="00543F7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610</w:t>
            </w:r>
          </w:p>
        </w:tc>
        <w:tc>
          <w:tcPr>
            <w:tcW w:w="363" w:type="dxa"/>
            <w:tcBorders>
              <w:top w:val="single" w:sz="4" w:space="0" w:color="000000"/>
              <w:left w:val="single" w:sz="4" w:space="0" w:color="000000"/>
              <w:bottom w:val="single" w:sz="4" w:space="0" w:color="000000"/>
            </w:tcBorders>
          </w:tcPr>
          <w:p w:rsidR="00EF6AD3" w:rsidRPr="00A1781D" w:rsidRDefault="00EF6AD3"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F6AD3" w:rsidRPr="00CE4AFB"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EF6AD3" w:rsidRDefault="00EF6AD3" w:rsidP="00543F7E">
            <w:pPr>
              <w:pStyle w:val="ConsPlusCell"/>
              <w:snapToGrid w:val="0"/>
              <w:rPr>
                <w:rFonts w:ascii="Times New Roman" w:hAnsi="Times New Roman" w:cs="Times New Roman"/>
                <w:sz w:val="18"/>
                <w:szCs w:val="18"/>
              </w:rPr>
            </w:pPr>
            <w:r>
              <w:rPr>
                <w:rFonts w:ascii="Times New Roman" w:hAnsi="Times New Roman" w:cs="Times New Roman"/>
                <w:sz w:val="18"/>
                <w:szCs w:val="18"/>
              </w:rPr>
              <w:t>%196140110191</w:t>
            </w:r>
          </w:p>
        </w:tc>
        <w:tc>
          <w:tcPr>
            <w:tcW w:w="851" w:type="dxa"/>
            <w:gridSpan w:val="2"/>
            <w:tcBorders>
              <w:top w:val="single" w:sz="4" w:space="0" w:color="000000"/>
              <w:left w:val="single" w:sz="4" w:space="0" w:color="000000"/>
              <w:bottom w:val="single" w:sz="4" w:space="0" w:color="000000"/>
            </w:tcBorders>
          </w:tcPr>
          <w:p w:rsidR="00EF6AD3" w:rsidRDefault="00EF6AD3"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F6AD3"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tcPr>
          <w:p w:rsidR="00EF6AD3" w:rsidRPr="002B1D61"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F6AD3" w:rsidRDefault="00EF6AD3"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0503125 </w:t>
            </w:r>
            <w:r w:rsidR="00567925">
              <w:rPr>
                <w:rFonts w:ascii="Times New Roman" w:hAnsi="Times New Roman" w:cs="Times New Roman"/>
                <w:sz w:val="18"/>
                <w:szCs w:val="18"/>
              </w:rPr>
              <w:t>п</w:t>
            </w:r>
            <w:r>
              <w:rPr>
                <w:rFonts w:ascii="Times New Roman" w:hAnsi="Times New Roman" w:cs="Times New Roman"/>
                <w:sz w:val="18"/>
                <w:szCs w:val="18"/>
              </w:rPr>
              <w:t>о счету 140110191</w:t>
            </w:r>
            <w:r>
              <w:rPr>
                <w:rFonts w:ascii="Times New Roman" w:hAnsi="Times New Roman" w:cs="Times New Roman"/>
                <w:sz w:val="18"/>
                <w:szCs w:val="18"/>
                <w:lang w:val="en-US"/>
              </w:rPr>
              <w:t>m</w:t>
            </w:r>
          </w:p>
        </w:tc>
        <w:tc>
          <w:tcPr>
            <w:tcW w:w="1276" w:type="dxa"/>
            <w:tcBorders>
              <w:top w:val="single" w:sz="4" w:space="0" w:color="000000"/>
              <w:left w:val="single" w:sz="4" w:space="0" w:color="000000"/>
              <w:bottom w:val="single" w:sz="4" w:space="0" w:color="000000"/>
            </w:tcBorders>
          </w:tcPr>
          <w:p w:rsidR="00EF6AD3" w:rsidRPr="00CA340D" w:rsidRDefault="00EF6AD3" w:rsidP="00543F7E">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EF6AD3" w:rsidRPr="00A1781D"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567" w:type="dxa"/>
            <w:tcBorders>
              <w:top w:val="single" w:sz="4" w:space="0" w:color="000000"/>
              <w:left w:val="single" w:sz="4" w:space="0" w:color="000000"/>
              <w:bottom w:val="single" w:sz="4" w:space="0" w:color="000000"/>
              <w:right w:val="single" w:sz="4" w:space="0" w:color="000000"/>
            </w:tcBorders>
          </w:tcPr>
          <w:p w:rsidR="00EF6AD3"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tcPr>
          <w:p w:rsidR="00EF6AD3" w:rsidRPr="00A1781D" w:rsidRDefault="00EF6AD3"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EF6AD3" w:rsidRPr="00A1781D" w:rsidRDefault="00EF6AD3"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EF6AD3" w:rsidRPr="00A1781D" w:rsidRDefault="00EF6AD3" w:rsidP="00A0640B">
            <w:pPr>
              <w:rPr>
                <w:sz w:val="18"/>
                <w:szCs w:val="18"/>
              </w:rPr>
            </w:pPr>
          </w:p>
        </w:tc>
        <w:tc>
          <w:tcPr>
            <w:tcW w:w="703" w:type="dxa"/>
            <w:tcBorders>
              <w:top w:val="single" w:sz="4" w:space="0" w:color="000000"/>
              <w:left w:val="single" w:sz="4" w:space="0" w:color="000000"/>
              <w:bottom w:val="single" w:sz="4" w:space="0" w:color="000000"/>
            </w:tcBorders>
          </w:tcPr>
          <w:p w:rsidR="00EF6AD3" w:rsidRPr="00A1781D" w:rsidRDefault="00EF6AD3"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F6AD3" w:rsidRPr="00A1781D" w:rsidRDefault="00EF6AD3"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F6AD3" w:rsidRPr="0043534F" w:rsidRDefault="00EF6AD3" w:rsidP="00A0640B">
            <w:pPr>
              <w:rPr>
                <w:sz w:val="18"/>
                <w:szCs w:val="18"/>
              </w:rPr>
            </w:pPr>
            <w:r>
              <w:rPr>
                <w:sz w:val="18"/>
                <w:szCs w:val="18"/>
              </w:rPr>
              <w:t xml:space="preserve">Показатель межбюджетных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F6AD3" w:rsidRDefault="00EF6AD3"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F6AD3" w:rsidRPr="00DC1EFF" w:rsidRDefault="00EF6AD3" w:rsidP="00A0640B">
            <w:pPr>
              <w:rPr>
                <w:sz w:val="16"/>
                <w:szCs w:val="18"/>
              </w:rPr>
            </w:pPr>
            <w:r>
              <w:rPr>
                <w:sz w:val="16"/>
                <w:szCs w:val="18"/>
              </w:rPr>
              <w:t>ГРБС</w:t>
            </w:r>
            <w:r w:rsidR="00326BF9" w:rsidRPr="0034666B">
              <w:rPr>
                <w:sz w:val="16"/>
                <w:szCs w:val="18"/>
              </w:rPr>
              <w:t>, РБС, ПБС</w:t>
            </w:r>
          </w:p>
        </w:tc>
      </w:tr>
      <w:tr w:rsidR="00EF6AD3" w:rsidRPr="00A1781D" w:rsidTr="0070347E">
        <w:trPr>
          <w:cantSplit/>
          <w:trHeight w:val="840"/>
        </w:trPr>
        <w:tc>
          <w:tcPr>
            <w:tcW w:w="461" w:type="dxa"/>
            <w:tcBorders>
              <w:top w:val="single" w:sz="4" w:space="0" w:color="000000"/>
              <w:left w:val="single" w:sz="4" w:space="0" w:color="000000"/>
              <w:bottom w:val="single" w:sz="4" w:space="0" w:color="000000"/>
            </w:tcBorders>
          </w:tcPr>
          <w:p w:rsidR="00EF6AD3" w:rsidRDefault="00EF6AD3" w:rsidP="00543F7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611</w:t>
            </w:r>
          </w:p>
        </w:tc>
        <w:tc>
          <w:tcPr>
            <w:tcW w:w="363" w:type="dxa"/>
            <w:tcBorders>
              <w:top w:val="single" w:sz="4" w:space="0" w:color="000000"/>
              <w:left w:val="single" w:sz="4" w:space="0" w:color="000000"/>
              <w:bottom w:val="single" w:sz="4" w:space="0" w:color="000000"/>
            </w:tcBorders>
          </w:tcPr>
          <w:p w:rsidR="00EF6AD3" w:rsidRPr="00A1781D" w:rsidRDefault="00EF6AD3"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F6AD3" w:rsidRPr="00CE4AFB"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EF6AD3" w:rsidRDefault="00EF6AD3" w:rsidP="00543F7E">
            <w:pPr>
              <w:pStyle w:val="ConsPlusCell"/>
              <w:snapToGrid w:val="0"/>
              <w:rPr>
                <w:rFonts w:ascii="Times New Roman" w:hAnsi="Times New Roman" w:cs="Times New Roman"/>
                <w:sz w:val="18"/>
                <w:szCs w:val="18"/>
              </w:rPr>
            </w:pPr>
            <w:r>
              <w:rPr>
                <w:rFonts w:ascii="Times New Roman" w:hAnsi="Times New Roman" w:cs="Times New Roman"/>
                <w:sz w:val="18"/>
                <w:szCs w:val="18"/>
              </w:rPr>
              <w:t>%196140110195</w:t>
            </w:r>
          </w:p>
        </w:tc>
        <w:tc>
          <w:tcPr>
            <w:tcW w:w="851" w:type="dxa"/>
            <w:gridSpan w:val="2"/>
            <w:tcBorders>
              <w:top w:val="single" w:sz="4" w:space="0" w:color="000000"/>
              <w:left w:val="single" w:sz="4" w:space="0" w:color="000000"/>
              <w:bottom w:val="single" w:sz="4" w:space="0" w:color="000000"/>
            </w:tcBorders>
          </w:tcPr>
          <w:p w:rsidR="00EF6AD3" w:rsidRDefault="00EF6AD3"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F6AD3"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3-2</w:t>
            </w:r>
          </w:p>
        </w:tc>
        <w:tc>
          <w:tcPr>
            <w:tcW w:w="363" w:type="dxa"/>
            <w:tcBorders>
              <w:top w:val="single" w:sz="4" w:space="0" w:color="000000"/>
              <w:left w:val="single" w:sz="4" w:space="0" w:color="000000"/>
              <w:bottom w:val="single" w:sz="4" w:space="0" w:color="000000"/>
            </w:tcBorders>
          </w:tcPr>
          <w:p w:rsidR="00EF6AD3" w:rsidRPr="002B1D61"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F6AD3" w:rsidRDefault="00EF6AD3"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0503125 </w:t>
            </w:r>
            <w:r w:rsidR="00567925">
              <w:rPr>
                <w:rFonts w:ascii="Times New Roman" w:hAnsi="Times New Roman" w:cs="Times New Roman"/>
                <w:sz w:val="18"/>
                <w:szCs w:val="18"/>
              </w:rPr>
              <w:t>п</w:t>
            </w:r>
            <w:r>
              <w:rPr>
                <w:rFonts w:ascii="Times New Roman" w:hAnsi="Times New Roman" w:cs="Times New Roman"/>
                <w:sz w:val="18"/>
                <w:szCs w:val="18"/>
              </w:rPr>
              <w:t>о счету 140110195</w:t>
            </w:r>
            <w:r>
              <w:rPr>
                <w:rFonts w:ascii="Times New Roman" w:hAnsi="Times New Roman" w:cs="Times New Roman"/>
                <w:sz w:val="18"/>
                <w:szCs w:val="18"/>
                <w:lang w:val="en-US"/>
              </w:rPr>
              <w:t>m</w:t>
            </w:r>
          </w:p>
        </w:tc>
        <w:tc>
          <w:tcPr>
            <w:tcW w:w="1276" w:type="dxa"/>
            <w:tcBorders>
              <w:top w:val="single" w:sz="4" w:space="0" w:color="000000"/>
              <w:left w:val="single" w:sz="4" w:space="0" w:color="000000"/>
              <w:bottom w:val="single" w:sz="4" w:space="0" w:color="000000"/>
            </w:tcBorders>
          </w:tcPr>
          <w:p w:rsidR="00EF6AD3" w:rsidRPr="00CA340D" w:rsidRDefault="00EF6AD3" w:rsidP="00543F7E">
            <w:pPr>
              <w:pStyle w:val="ConsPlusCell"/>
              <w:snapToGrid w:val="0"/>
              <w:rPr>
                <w:rFonts w:ascii="Times New Roman" w:hAnsi="Times New Roman" w:cs="Times New Roman"/>
                <w:sz w:val="18"/>
                <w:szCs w:val="18"/>
              </w:rPr>
            </w:pPr>
          </w:p>
        </w:tc>
        <w:tc>
          <w:tcPr>
            <w:tcW w:w="793" w:type="dxa"/>
            <w:tcBorders>
              <w:top w:val="single" w:sz="4" w:space="0" w:color="000000"/>
              <w:left w:val="single" w:sz="4" w:space="0" w:color="000000"/>
              <w:bottom w:val="single" w:sz="4" w:space="0" w:color="000000"/>
            </w:tcBorders>
          </w:tcPr>
          <w:p w:rsidR="00EF6AD3" w:rsidRPr="00A1781D"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567" w:type="dxa"/>
            <w:tcBorders>
              <w:top w:val="single" w:sz="4" w:space="0" w:color="000000"/>
              <w:left w:val="single" w:sz="4" w:space="0" w:color="000000"/>
              <w:bottom w:val="single" w:sz="4" w:space="0" w:color="000000"/>
              <w:right w:val="single" w:sz="4" w:space="0" w:color="000000"/>
            </w:tcBorders>
          </w:tcPr>
          <w:p w:rsidR="00EF6AD3"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8</w:t>
            </w:r>
          </w:p>
        </w:tc>
        <w:tc>
          <w:tcPr>
            <w:tcW w:w="567" w:type="dxa"/>
            <w:tcBorders>
              <w:top w:val="single" w:sz="4" w:space="0" w:color="000000"/>
              <w:left w:val="single" w:sz="4" w:space="0" w:color="000000"/>
              <w:bottom w:val="single" w:sz="4" w:space="0" w:color="000000"/>
            </w:tcBorders>
          </w:tcPr>
          <w:p w:rsidR="00EF6AD3" w:rsidRPr="00A1781D" w:rsidRDefault="00EF6AD3"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EF6AD3" w:rsidRPr="00A1781D" w:rsidRDefault="00EF6AD3"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EF6AD3" w:rsidRPr="00A1781D" w:rsidRDefault="00EF6AD3" w:rsidP="00A0640B">
            <w:pPr>
              <w:rPr>
                <w:sz w:val="18"/>
                <w:szCs w:val="18"/>
              </w:rPr>
            </w:pPr>
          </w:p>
        </w:tc>
        <w:tc>
          <w:tcPr>
            <w:tcW w:w="703" w:type="dxa"/>
            <w:tcBorders>
              <w:top w:val="single" w:sz="4" w:space="0" w:color="000000"/>
              <w:left w:val="single" w:sz="4" w:space="0" w:color="000000"/>
              <w:bottom w:val="single" w:sz="4" w:space="0" w:color="000000"/>
            </w:tcBorders>
          </w:tcPr>
          <w:p w:rsidR="00EF6AD3" w:rsidRPr="00A1781D" w:rsidRDefault="00EF6AD3"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F6AD3" w:rsidRPr="00A1781D" w:rsidRDefault="00EF6AD3"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F6AD3" w:rsidRPr="0043534F" w:rsidRDefault="00EF6AD3" w:rsidP="00A0640B">
            <w:pPr>
              <w:rPr>
                <w:sz w:val="18"/>
                <w:szCs w:val="18"/>
              </w:rPr>
            </w:pPr>
            <w:r>
              <w:rPr>
                <w:sz w:val="18"/>
                <w:szCs w:val="18"/>
              </w:rPr>
              <w:t xml:space="preserve">Показатель межбюджетных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F6AD3" w:rsidRDefault="00EF6AD3"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F6AD3" w:rsidRPr="00DC1EFF" w:rsidRDefault="00EF6AD3" w:rsidP="00A0640B">
            <w:pPr>
              <w:rPr>
                <w:sz w:val="16"/>
                <w:szCs w:val="18"/>
              </w:rPr>
            </w:pPr>
            <w:r>
              <w:rPr>
                <w:sz w:val="16"/>
                <w:szCs w:val="18"/>
              </w:rPr>
              <w:t>ГРБС</w:t>
            </w:r>
            <w:r w:rsidR="00326BF9" w:rsidRPr="0034666B">
              <w:rPr>
                <w:sz w:val="16"/>
                <w:szCs w:val="18"/>
              </w:rPr>
              <w:t>, РБС, ПБС</w:t>
            </w:r>
          </w:p>
        </w:tc>
      </w:tr>
      <w:tr w:rsidR="00EF6AD3" w:rsidRPr="00A1781D" w:rsidTr="0070347E">
        <w:trPr>
          <w:cantSplit/>
          <w:trHeight w:val="840"/>
        </w:trPr>
        <w:tc>
          <w:tcPr>
            <w:tcW w:w="461" w:type="dxa"/>
            <w:tcBorders>
              <w:top w:val="single" w:sz="4" w:space="0" w:color="000000"/>
              <w:left w:val="single" w:sz="4" w:space="0" w:color="000000"/>
              <w:bottom w:val="single" w:sz="4" w:space="0" w:color="000000"/>
            </w:tcBorders>
          </w:tcPr>
          <w:p w:rsidR="00EF6AD3" w:rsidRDefault="00EF6AD3" w:rsidP="00543F7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612</w:t>
            </w:r>
          </w:p>
        </w:tc>
        <w:tc>
          <w:tcPr>
            <w:tcW w:w="363" w:type="dxa"/>
            <w:tcBorders>
              <w:top w:val="single" w:sz="4" w:space="0" w:color="000000"/>
              <w:left w:val="single" w:sz="4" w:space="0" w:color="000000"/>
              <w:bottom w:val="single" w:sz="4" w:space="0" w:color="000000"/>
            </w:tcBorders>
          </w:tcPr>
          <w:p w:rsidR="00EF6AD3" w:rsidRPr="00A1781D" w:rsidRDefault="00EF6AD3"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EF6AD3" w:rsidRPr="00CE4AFB"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EF6AD3" w:rsidRDefault="00EF6AD3" w:rsidP="00543F7E">
            <w:pPr>
              <w:pStyle w:val="ConsPlusCell"/>
              <w:snapToGrid w:val="0"/>
              <w:rPr>
                <w:rFonts w:ascii="Times New Roman" w:hAnsi="Times New Roman" w:cs="Times New Roman"/>
                <w:sz w:val="18"/>
                <w:szCs w:val="18"/>
              </w:rPr>
            </w:pPr>
            <w:r>
              <w:rPr>
                <w:rFonts w:ascii="Times New Roman" w:hAnsi="Times New Roman" w:cs="Times New Roman"/>
                <w:sz w:val="18"/>
                <w:szCs w:val="18"/>
              </w:rPr>
              <w:t>%806140120251</w:t>
            </w:r>
          </w:p>
        </w:tc>
        <w:tc>
          <w:tcPr>
            <w:tcW w:w="851" w:type="dxa"/>
            <w:gridSpan w:val="2"/>
            <w:tcBorders>
              <w:top w:val="single" w:sz="4" w:space="0" w:color="000000"/>
              <w:left w:val="single" w:sz="4" w:space="0" w:color="000000"/>
              <w:bottom w:val="single" w:sz="4" w:space="0" w:color="000000"/>
            </w:tcBorders>
          </w:tcPr>
          <w:p w:rsidR="00EF6AD3" w:rsidRDefault="00EF6AD3"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EF6AD3"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363" w:type="dxa"/>
            <w:tcBorders>
              <w:top w:val="single" w:sz="4" w:space="0" w:color="000000"/>
              <w:left w:val="single" w:sz="4" w:space="0" w:color="000000"/>
              <w:bottom w:val="single" w:sz="4" w:space="0" w:color="000000"/>
            </w:tcBorders>
          </w:tcPr>
          <w:p w:rsidR="00EF6AD3" w:rsidRPr="002B1D61"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EF6AD3" w:rsidRDefault="00EF6AD3"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0503125 </w:t>
            </w:r>
            <w:r w:rsidR="00567925">
              <w:rPr>
                <w:rFonts w:ascii="Times New Roman" w:hAnsi="Times New Roman" w:cs="Times New Roman"/>
                <w:sz w:val="18"/>
                <w:szCs w:val="18"/>
              </w:rPr>
              <w:t>п</w:t>
            </w:r>
            <w:r>
              <w:rPr>
                <w:rFonts w:ascii="Times New Roman" w:hAnsi="Times New Roman" w:cs="Times New Roman"/>
                <w:sz w:val="18"/>
                <w:szCs w:val="18"/>
              </w:rPr>
              <w:t>о счету 140120251</w:t>
            </w:r>
          </w:p>
        </w:tc>
        <w:tc>
          <w:tcPr>
            <w:tcW w:w="1276" w:type="dxa"/>
            <w:tcBorders>
              <w:top w:val="single" w:sz="4" w:space="0" w:color="000000"/>
              <w:left w:val="single" w:sz="4" w:space="0" w:color="000000"/>
              <w:bottom w:val="single" w:sz="4" w:space="0" w:color="000000"/>
            </w:tcBorders>
          </w:tcPr>
          <w:p w:rsidR="00EF6AD3" w:rsidRPr="00CA340D" w:rsidRDefault="00567925" w:rsidP="00543F7E">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 счета по маске %806140120251</w:t>
            </w:r>
          </w:p>
        </w:tc>
        <w:tc>
          <w:tcPr>
            <w:tcW w:w="793" w:type="dxa"/>
            <w:tcBorders>
              <w:top w:val="single" w:sz="4" w:space="0" w:color="000000"/>
              <w:left w:val="single" w:sz="4" w:space="0" w:color="000000"/>
              <w:bottom w:val="single" w:sz="4" w:space="0" w:color="000000"/>
            </w:tcBorders>
          </w:tcPr>
          <w:p w:rsidR="00EF6AD3" w:rsidRPr="00A1781D" w:rsidRDefault="00EF6AD3" w:rsidP="00A0640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EF6AD3" w:rsidRDefault="00EF6AD3"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tcPr>
          <w:p w:rsidR="00EF6AD3" w:rsidRPr="00A1781D" w:rsidRDefault="00EF6AD3"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EF6AD3" w:rsidRPr="00A1781D" w:rsidRDefault="00EF6AD3"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EF6AD3" w:rsidRPr="00A1781D" w:rsidRDefault="00EF6AD3" w:rsidP="00A0640B">
            <w:pPr>
              <w:rPr>
                <w:sz w:val="18"/>
                <w:szCs w:val="18"/>
              </w:rPr>
            </w:pPr>
          </w:p>
        </w:tc>
        <w:tc>
          <w:tcPr>
            <w:tcW w:w="703" w:type="dxa"/>
            <w:tcBorders>
              <w:top w:val="single" w:sz="4" w:space="0" w:color="000000"/>
              <w:left w:val="single" w:sz="4" w:space="0" w:color="000000"/>
              <w:bottom w:val="single" w:sz="4" w:space="0" w:color="000000"/>
            </w:tcBorders>
          </w:tcPr>
          <w:p w:rsidR="00EF6AD3" w:rsidRPr="00A1781D" w:rsidRDefault="00EF6AD3"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EF6AD3" w:rsidRPr="00A1781D" w:rsidRDefault="00EF6AD3"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EF6AD3" w:rsidRPr="0043534F" w:rsidRDefault="00EF6AD3" w:rsidP="00A0640B">
            <w:pPr>
              <w:rPr>
                <w:sz w:val="18"/>
                <w:szCs w:val="18"/>
              </w:rPr>
            </w:pPr>
            <w:r>
              <w:rPr>
                <w:sz w:val="18"/>
                <w:szCs w:val="18"/>
              </w:rPr>
              <w:t xml:space="preserve">Показатель межбюджетных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EF6AD3" w:rsidRDefault="00EF6AD3"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EF6AD3" w:rsidRPr="00DC1EFF" w:rsidRDefault="00EF6AD3" w:rsidP="00A0640B">
            <w:pPr>
              <w:rPr>
                <w:sz w:val="16"/>
                <w:szCs w:val="18"/>
              </w:rPr>
            </w:pPr>
            <w:r>
              <w:rPr>
                <w:sz w:val="16"/>
                <w:szCs w:val="18"/>
              </w:rPr>
              <w:t>ГРБС</w:t>
            </w:r>
            <w:r w:rsidR="00326BF9" w:rsidRPr="0034666B">
              <w:rPr>
                <w:sz w:val="16"/>
                <w:szCs w:val="18"/>
              </w:rPr>
              <w:t>, РБС, ПБС</w:t>
            </w:r>
          </w:p>
        </w:tc>
      </w:tr>
      <w:tr w:rsidR="00567925" w:rsidRPr="00A1781D" w:rsidTr="0070347E">
        <w:trPr>
          <w:cantSplit/>
          <w:trHeight w:val="840"/>
        </w:trPr>
        <w:tc>
          <w:tcPr>
            <w:tcW w:w="461" w:type="dxa"/>
            <w:tcBorders>
              <w:top w:val="single" w:sz="4" w:space="0" w:color="000000"/>
              <w:left w:val="single" w:sz="4" w:space="0" w:color="000000"/>
              <w:bottom w:val="single" w:sz="4" w:space="0" w:color="000000"/>
            </w:tcBorders>
          </w:tcPr>
          <w:p w:rsidR="00567925" w:rsidRDefault="00567925" w:rsidP="00543F7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613</w:t>
            </w:r>
          </w:p>
        </w:tc>
        <w:tc>
          <w:tcPr>
            <w:tcW w:w="363" w:type="dxa"/>
            <w:tcBorders>
              <w:top w:val="single" w:sz="4" w:space="0" w:color="000000"/>
              <w:left w:val="single" w:sz="4" w:space="0" w:color="000000"/>
              <w:bottom w:val="single" w:sz="4" w:space="0" w:color="000000"/>
            </w:tcBorders>
          </w:tcPr>
          <w:p w:rsidR="00567925" w:rsidRPr="00A1781D" w:rsidRDefault="00567925" w:rsidP="00A0640B">
            <w:pPr>
              <w:pStyle w:val="ConsPlusCell"/>
              <w:snapToGrid w:val="0"/>
              <w:jc w:val="center"/>
              <w:rPr>
                <w:rFonts w:ascii="Times New Roman" w:hAnsi="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tcPr>
          <w:p w:rsidR="00567925" w:rsidRPr="00CE4AFB" w:rsidRDefault="00567925"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0503110</w:t>
            </w:r>
          </w:p>
        </w:tc>
        <w:tc>
          <w:tcPr>
            <w:tcW w:w="992" w:type="dxa"/>
            <w:tcBorders>
              <w:top w:val="single" w:sz="4" w:space="0" w:color="000000"/>
              <w:left w:val="single" w:sz="4" w:space="0" w:color="000000"/>
              <w:bottom w:val="single" w:sz="4" w:space="0" w:color="000000"/>
            </w:tcBorders>
          </w:tcPr>
          <w:p w:rsidR="00567925" w:rsidRDefault="00567925" w:rsidP="00543F7E">
            <w:pPr>
              <w:pStyle w:val="ConsPlusCell"/>
              <w:snapToGrid w:val="0"/>
              <w:rPr>
                <w:rFonts w:ascii="Times New Roman" w:hAnsi="Times New Roman" w:cs="Times New Roman"/>
                <w:sz w:val="18"/>
                <w:szCs w:val="18"/>
              </w:rPr>
            </w:pPr>
            <w:r>
              <w:rPr>
                <w:rFonts w:ascii="Times New Roman" w:hAnsi="Times New Roman" w:cs="Times New Roman"/>
                <w:sz w:val="18"/>
                <w:szCs w:val="18"/>
              </w:rPr>
              <w:t>%806140120254</w:t>
            </w:r>
          </w:p>
        </w:tc>
        <w:tc>
          <w:tcPr>
            <w:tcW w:w="851" w:type="dxa"/>
            <w:gridSpan w:val="2"/>
            <w:tcBorders>
              <w:top w:val="single" w:sz="4" w:space="0" w:color="000000"/>
              <w:left w:val="single" w:sz="4" w:space="0" w:color="000000"/>
              <w:bottom w:val="single" w:sz="4" w:space="0" w:color="000000"/>
            </w:tcBorders>
          </w:tcPr>
          <w:p w:rsidR="00567925" w:rsidRDefault="00567925" w:rsidP="00A0640B">
            <w:pPr>
              <w:pStyle w:val="ConsPlusCell"/>
              <w:snapToGrid w:val="0"/>
              <w:rPr>
                <w:rFonts w:ascii="Times New Roman" w:hAnsi="Times New Roman" w:cs="Times New Roman"/>
                <w:sz w:val="18"/>
                <w:szCs w:val="18"/>
              </w:rPr>
            </w:pPr>
          </w:p>
        </w:tc>
        <w:tc>
          <w:tcPr>
            <w:tcW w:w="601" w:type="dxa"/>
            <w:tcBorders>
              <w:top w:val="single" w:sz="4" w:space="0" w:color="000000"/>
              <w:left w:val="single" w:sz="4" w:space="0" w:color="000000"/>
              <w:bottom w:val="single" w:sz="4" w:space="0" w:color="000000"/>
              <w:right w:val="single" w:sz="4" w:space="0" w:color="000000"/>
            </w:tcBorders>
          </w:tcPr>
          <w:p w:rsidR="00567925" w:rsidRDefault="00567925"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2-3</w:t>
            </w:r>
          </w:p>
        </w:tc>
        <w:tc>
          <w:tcPr>
            <w:tcW w:w="363" w:type="dxa"/>
            <w:tcBorders>
              <w:top w:val="single" w:sz="4" w:space="0" w:color="000000"/>
              <w:left w:val="single" w:sz="4" w:space="0" w:color="000000"/>
              <w:bottom w:val="single" w:sz="4" w:space="0" w:color="000000"/>
            </w:tcBorders>
          </w:tcPr>
          <w:p w:rsidR="00567925" w:rsidRPr="002B1D61" w:rsidRDefault="00567925"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w:t>
            </w:r>
          </w:p>
        </w:tc>
        <w:tc>
          <w:tcPr>
            <w:tcW w:w="794" w:type="dxa"/>
            <w:tcBorders>
              <w:top w:val="single" w:sz="4" w:space="0" w:color="000000"/>
              <w:left w:val="single" w:sz="4" w:space="0" w:color="000000"/>
              <w:bottom w:val="single" w:sz="4" w:space="0" w:color="000000"/>
              <w:right w:val="single" w:sz="4" w:space="0" w:color="000000"/>
            </w:tcBorders>
          </w:tcPr>
          <w:p w:rsidR="00567925" w:rsidRDefault="00567925"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0503125 по счету 140120254</w:t>
            </w:r>
          </w:p>
        </w:tc>
        <w:tc>
          <w:tcPr>
            <w:tcW w:w="1276" w:type="dxa"/>
            <w:tcBorders>
              <w:top w:val="single" w:sz="4" w:space="0" w:color="000000"/>
              <w:left w:val="single" w:sz="4" w:space="0" w:color="000000"/>
              <w:bottom w:val="single" w:sz="4" w:space="0" w:color="000000"/>
            </w:tcBorders>
          </w:tcPr>
          <w:p w:rsidR="00567925" w:rsidRPr="00CA340D" w:rsidRDefault="00567925" w:rsidP="00567925">
            <w:pPr>
              <w:pStyle w:val="ConsPlusCell"/>
              <w:snapToGrid w:val="0"/>
              <w:rPr>
                <w:rFonts w:ascii="Times New Roman" w:hAnsi="Times New Roman" w:cs="Times New Roman"/>
                <w:sz w:val="18"/>
                <w:szCs w:val="18"/>
              </w:rPr>
            </w:pPr>
            <w:r>
              <w:rPr>
                <w:rFonts w:ascii="Times New Roman" w:hAnsi="Times New Roman" w:cs="Times New Roman"/>
                <w:sz w:val="18"/>
                <w:szCs w:val="18"/>
              </w:rPr>
              <w:t>Неденежные расчеты счета по маске %806140120254</w:t>
            </w:r>
          </w:p>
        </w:tc>
        <w:tc>
          <w:tcPr>
            <w:tcW w:w="793" w:type="dxa"/>
            <w:tcBorders>
              <w:top w:val="single" w:sz="4" w:space="0" w:color="000000"/>
              <w:left w:val="single" w:sz="4" w:space="0" w:color="000000"/>
              <w:bottom w:val="single" w:sz="4" w:space="0" w:color="000000"/>
            </w:tcBorders>
          </w:tcPr>
          <w:p w:rsidR="00567925" w:rsidRPr="00A1781D" w:rsidRDefault="00567925" w:rsidP="00A0640B">
            <w:pPr>
              <w:pStyle w:val="ConsPlusCell"/>
              <w:snapToGrid w:val="0"/>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567925" w:rsidRDefault="00567925" w:rsidP="00A0640B">
            <w:pPr>
              <w:pStyle w:val="ConsPlusCell"/>
              <w:snapToGrid w:val="0"/>
              <w:rPr>
                <w:rFonts w:ascii="Times New Roman" w:hAnsi="Times New Roman" w:cs="Times New Roman"/>
                <w:sz w:val="18"/>
                <w:szCs w:val="18"/>
              </w:rPr>
            </w:pPr>
            <w:r>
              <w:rPr>
                <w:rFonts w:ascii="Times New Roman" w:hAnsi="Times New Roman" w:cs="Times New Roman"/>
                <w:sz w:val="18"/>
                <w:szCs w:val="18"/>
              </w:rPr>
              <w:t>7</w:t>
            </w:r>
          </w:p>
        </w:tc>
        <w:tc>
          <w:tcPr>
            <w:tcW w:w="567" w:type="dxa"/>
            <w:tcBorders>
              <w:top w:val="single" w:sz="4" w:space="0" w:color="000000"/>
              <w:left w:val="single" w:sz="4" w:space="0" w:color="000000"/>
              <w:bottom w:val="single" w:sz="4" w:space="0" w:color="000000"/>
            </w:tcBorders>
          </w:tcPr>
          <w:p w:rsidR="00567925" w:rsidRPr="00A1781D" w:rsidRDefault="00567925" w:rsidP="00A0640B">
            <w:pPr>
              <w:pStyle w:val="ConsPlusCell"/>
              <w:snapToGrid w:val="0"/>
              <w:rPr>
                <w:rFonts w:ascii="Times New Roman" w:hAnsi="Times New Roman" w:cs="Times New Roman"/>
                <w:sz w:val="18"/>
                <w:szCs w:val="18"/>
              </w:rPr>
            </w:pPr>
          </w:p>
        </w:tc>
        <w:tc>
          <w:tcPr>
            <w:tcW w:w="567" w:type="dxa"/>
            <w:gridSpan w:val="2"/>
            <w:tcBorders>
              <w:top w:val="single" w:sz="4" w:space="0" w:color="000000"/>
              <w:left w:val="single" w:sz="4" w:space="0" w:color="000000"/>
              <w:bottom w:val="single" w:sz="4" w:space="0" w:color="000000"/>
            </w:tcBorders>
          </w:tcPr>
          <w:p w:rsidR="00567925" w:rsidRPr="00A1781D" w:rsidRDefault="00567925" w:rsidP="00A0640B">
            <w:pPr>
              <w:rPr>
                <w:sz w:val="18"/>
                <w:szCs w:val="18"/>
              </w:rPr>
            </w:pPr>
          </w:p>
        </w:tc>
        <w:tc>
          <w:tcPr>
            <w:tcW w:w="799" w:type="dxa"/>
            <w:tcBorders>
              <w:top w:val="single" w:sz="4" w:space="0" w:color="000000"/>
              <w:left w:val="single" w:sz="4" w:space="0" w:color="000000"/>
              <w:bottom w:val="single" w:sz="4" w:space="0" w:color="000000"/>
              <w:right w:val="single" w:sz="4" w:space="0" w:color="000000"/>
            </w:tcBorders>
          </w:tcPr>
          <w:p w:rsidR="00567925" w:rsidRPr="00A1781D" w:rsidRDefault="00567925" w:rsidP="00A0640B">
            <w:pPr>
              <w:rPr>
                <w:sz w:val="18"/>
                <w:szCs w:val="18"/>
              </w:rPr>
            </w:pPr>
          </w:p>
        </w:tc>
        <w:tc>
          <w:tcPr>
            <w:tcW w:w="703" w:type="dxa"/>
            <w:tcBorders>
              <w:top w:val="single" w:sz="4" w:space="0" w:color="000000"/>
              <w:left w:val="single" w:sz="4" w:space="0" w:color="000000"/>
              <w:bottom w:val="single" w:sz="4" w:space="0" w:color="000000"/>
            </w:tcBorders>
          </w:tcPr>
          <w:p w:rsidR="00567925" w:rsidRPr="00A1781D" w:rsidRDefault="00567925" w:rsidP="00A0640B">
            <w:pPr>
              <w:rPr>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567925" w:rsidRPr="00A1781D" w:rsidRDefault="00567925" w:rsidP="00A0640B">
            <w:pPr>
              <w:rPr>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567925" w:rsidRPr="0043534F" w:rsidRDefault="00567925" w:rsidP="00A0640B">
            <w:pPr>
              <w:rPr>
                <w:sz w:val="18"/>
                <w:szCs w:val="18"/>
              </w:rPr>
            </w:pPr>
            <w:r>
              <w:rPr>
                <w:sz w:val="18"/>
                <w:szCs w:val="18"/>
              </w:rPr>
              <w:t xml:space="preserve">Показатель межбюджетных передач в ф. 0503110 не соответствует данным ф. 0503125 </w:t>
            </w:r>
            <w:r w:rsidR="00481C93">
              <w:rPr>
                <w:sz w:val="18"/>
                <w:szCs w:val="18"/>
              </w:rPr>
              <w:t>–</w:t>
            </w:r>
            <w:r>
              <w:rPr>
                <w:sz w:val="18"/>
                <w:szCs w:val="18"/>
              </w:rPr>
              <w:t xml:space="preserve"> недопустимо</w:t>
            </w:r>
          </w:p>
        </w:tc>
        <w:tc>
          <w:tcPr>
            <w:tcW w:w="567" w:type="dxa"/>
            <w:tcBorders>
              <w:top w:val="single" w:sz="4" w:space="0" w:color="000000"/>
              <w:left w:val="single" w:sz="4" w:space="0" w:color="000000"/>
              <w:bottom w:val="single" w:sz="4" w:space="0" w:color="000000"/>
              <w:right w:val="single" w:sz="4" w:space="0" w:color="000000"/>
            </w:tcBorders>
          </w:tcPr>
          <w:p w:rsidR="00567925" w:rsidRDefault="00567925" w:rsidP="00A0640B">
            <w:pPr>
              <w:jc w:val="center"/>
              <w:rPr>
                <w:sz w:val="18"/>
                <w:szCs w:val="18"/>
              </w:rPr>
            </w:pPr>
            <w:r>
              <w:rPr>
                <w:sz w:val="18"/>
                <w:szCs w:val="18"/>
              </w:rPr>
              <w:t>Б</w:t>
            </w:r>
          </w:p>
        </w:tc>
        <w:tc>
          <w:tcPr>
            <w:tcW w:w="567" w:type="dxa"/>
            <w:tcBorders>
              <w:top w:val="single" w:sz="4" w:space="0" w:color="000000"/>
              <w:left w:val="single" w:sz="4" w:space="0" w:color="000000"/>
              <w:bottom w:val="single" w:sz="4" w:space="0" w:color="000000"/>
              <w:right w:val="single" w:sz="4" w:space="0" w:color="000000"/>
            </w:tcBorders>
          </w:tcPr>
          <w:p w:rsidR="00567925" w:rsidRPr="00DC1EFF" w:rsidRDefault="00567925" w:rsidP="00A0640B">
            <w:pPr>
              <w:rPr>
                <w:sz w:val="16"/>
                <w:szCs w:val="18"/>
              </w:rPr>
            </w:pPr>
            <w:r>
              <w:rPr>
                <w:sz w:val="16"/>
                <w:szCs w:val="18"/>
              </w:rPr>
              <w:t>ГРБС</w:t>
            </w:r>
            <w:r w:rsidR="00326BF9" w:rsidRPr="0034666B">
              <w:rPr>
                <w:sz w:val="16"/>
                <w:szCs w:val="18"/>
              </w:rPr>
              <w:t>, РБС, ПБС</w:t>
            </w:r>
          </w:p>
        </w:tc>
      </w:tr>
    </w:tbl>
    <w:p w:rsidR="00607F62" w:rsidRPr="00A1781D" w:rsidRDefault="00433AE3" w:rsidP="00607F62">
      <w:pPr>
        <w:rPr>
          <w:sz w:val="18"/>
          <w:szCs w:val="18"/>
        </w:rPr>
      </w:pPr>
      <w:r>
        <w:rPr>
          <w:sz w:val="18"/>
          <w:szCs w:val="18"/>
        </w:rPr>
        <w:t xml:space="preserve"> </w:t>
      </w:r>
    </w:p>
    <w:p w:rsidR="00607F62" w:rsidRPr="00A1781D" w:rsidRDefault="00607F62" w:rsidP="00607F62">
      <w:pPr>
        <w:tabs>
          <w:tab w:val="left" w:pos="11160"/>
        </w:tabs>
        <w:rPr>
          <w:sz w:val="18"/>
          <w:szCs w:val="18"/>
        </w:rPr>
      </w:pPr>
      <w:r w:rsidRPr="00A1781D">
        <w:rPr>
          <w:sz w:val="18"/>
          <w:szCs w:val="18"/>
        </w:rPr>
        <w:t>* при представлении отчетности в Подсистеме Учет и отчетность ГИИС Электронный бюджет применяются, начиная с отчета на 01.01.2018</w:t>
      </w:r>
    </w:p>
    <w:p w:rsidR="00607F62" w:rsidRPr="00A1781D" w:rsidRDefault="00607F62" w:rsidP="00607F62">
      <w:pPr>
        <w:tabs>
          <w:tab w:val="left" w:pos="11160"/>
        </w:tabs>
        <w:rPr>
          <w:sz w:val="18"/>
          <w:szCs w:val="18"/>
        </w:rPr>
      </w:pPr>
      <w:r w:rsidRPr="00A1781D">
        <w:rPr>
          <w:sz w:val="18"/>
          <w:szCs w:val="18"/>
        </w:rPr>
        <w:t>** искомый объект в отчете прошлого периода может находиться в любой из указанных строк</w:t>
      </w:r>
    </w:p>
    <w:p w:rsidR="00607F62" w:rsidRPr="00A1781D" w:rsidRDefault="00607F62" w:rsidP="00607F62">
      <w:pPr>
        <w:tabs>
          <w:tab w:val="left" w:pos="11160"/>
        </w:tabs>
        <w:rPr>
          <w:sz w:val="18"/>
          <w:szCs w:val="18"/>
        </w:rPr>
      </w:pPr>
    </w:p>
    <w:p w:rsidR="00607F62" w:rsidRPr="00A1781D" w:rsidRDefault="00607F62" w:rsidP="00607F62">
      <w:pPr>
        <w:tabs>
          <w:tab w:val="left" w:pos="11160"/>
        </w:tabs>
        <w:rPr>
          <w:sz w:val="18"/>
          <w:szCs w:val="18"/>
        </w:rPr>
      </w:pPr>
    </w:p>
    <w:tbl>
      <w:tblPr>
        <w:tblW w:w="15163" w:type="dxa"/>
        <w:tblInd w:w="216" w:type="dxa"/>
        <w:tblLayout w:type="fixed"/>
        <w:tblCellMar>
          <w:left w:w="70" w:type="dxa"/>
          <w:right w:w="70" w:type="dxa"/>
        </w:tblCellMar>
        <w:tblLook w:val="0000" w:firstRow="0" w:lastRow="0" w:firstColumn="0" w:lastColumn="0" w:noHBand="0" w:noVBand="0"/>
      </w:tblPr>
      <w:tblGrid>
        <w:gridCol w:w="560"/>
        <w:gridCol w:w="994"/>
        <w:gridCol w:w="993"/>
        <w:gridCol w:w="853"/>
        <w:gridCol w:w="990"/>
        <w:gridCol w:w="569"/>
        <w:gridCol w:w="851"/>
        <w:gridCol w:w="1276"/>
        <w:gridCol w:w="709"/>
        <w:gridCol w:w="848"/>
        <w:gridCol w:w="569"/>
        <w:gridCol w:w="851"/>
        <w:gridCol w:w="1134"/>
        <w:gridCol w:w="850"/>
        <w:gridCol w:w="848"/>
        <w:gridCol w:w="1560"/>
        <w:gridCol w:w="708"/>
      </w:tblGrid>
      <w:tr w:rsidR="00945BB5" w:rsidRPr="00885A06" w:rsidTr="007C3375">
        <w:trPr>
          <w:cantSplit/>
          <w:trHeight w:val="600"/>
          <w:tblHeader/>
        </w:trPr>
        <w:tc>
          <w:tcPr>
            <w:tcW w:w="560" w:type="dxa"/>
            <w:vMerge w:val="restart"/>
            <w:tcBorders>
              <w:top w:val="single" w:sz="4" w:space="0" w:color="000000"/>
              <w:lef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lastRenderedPageBreak/>
              <w:t>№ новая ред.</w:t>
            </w:r>
          </w:p>
        </w:tc>
        <w:tc>
          <w:tcPr>
            <w:tcW w:w="4399" w:type="dxa"/>
            <w:gridSpan w:val="5"/>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Условие</w:t>
            </w:r>
          </w:p>
        </w:tc>
        <w:tc>
          <w:tcPr>
            <w:tcW w:w="7936" w:type="dxa"/>
            <w:gridSpan w:val="9"/>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Контроль</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000000"/>
              <w:right w:val="single" w:sz="4" w:space="0" w:color="000000"/>
            </w:tcBorders>
          </w:tcPr>
          <w:p w:rsidR="00945BB5"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600"/>
          <w:tblHeader/>
        </w:trPr>
        <w:tc>
          <w:tcPr>
            <w:tcW w:w="560" w:type="dxa"/>
            <w:vMerge/>
            <w:tcBorders>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Код формы</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481C93">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Соотношение</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Связанная форма</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Показатель связанной формы</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Строка</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Графа</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Контроль показателей</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Тип контроля</w:t>
            </w: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3</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4</w:t>
            </w: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5</w:t>
            </w:r>
          </w:p>
        </w:tc>
        <w:tc>
          <w:tcPr>
            <w:tcW w:w="99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6</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7</w:t>
            </w:r>
          </w:p>
        </w:tc>
        <w:tc>
          <w:tcPr>
            <w:tcW w:w="851"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8</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9</w:t>
            </w:r>
          </w:p>
        </w:tc>
        <w:tc>
          <w:tcPr>
            <w:tcW w:w="709"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10</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11</w:t>
            </w:r>
          </w:p>
        </w:tc>
        <w:tc>
          <w:tcPr>
            <w:tcW w:w="569"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12</w:t>
            </w: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13</w:t>
            </w: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14</w:t>
            </w: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16</w:t>
            </w: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17</w:t>
            </w:r>
          </w:p>
        </w:tc>
        <w:tc>
          <w:tcPr>
            <w:tcW w:w="708"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r>
      <w:tr w:rsidR="00945BB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sidRPr="00885A06">
              <w:rPr>
                <w:rFonts w:ascii="Times New Roman" w:hAnsi="Times New Roman" w:cs="Times New Roman"/>
                <w:sz w:val="18"/>
                <w:szCs w:val="18"/>
              </w:rPr>
              <w:t>1</w:t>
            </w:r>
          </w:p>
        </w:tc>
        <w:tc>
          <w:tcPr>
            <w:tcW w:w="99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 (Справка по забалансовым счетам)</w:t>
            </w:r>
          </w:p>
        </w:tc>
        <w:tc>
          <w:tcPr>
            <w:tcW w:w="993"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250</w:t>
            </w:r>
          </w:p>
        </w:tc>
        <w:tc>
          <w:tcPr>
            <w:tcW w:w="990" w:type="dxa"/>
            <w:tcBorders>
              <w:top w:val="single" w:sz="4" w:space="0" w:color="000000"/>
              <w:left w:val="single" w:sz="4" w:space="0" w:color="000000"/>
              <w:bottom w:val="single" w:sz="4" w:space="0" w:color="000000"/>
              <w:right w:val="single" w:sz="4" w:space="0" w:color="000000"/>
            </w:tcBorders>
          </w:tcPr>
          <w:p w:rsidR="00945BB5" w:rsidRPr="007C3375" w:rsidRDefault="00945BB5"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945BB5" w:rsidRPr="00243FAB" w:rsidRDefault="00243FAB" w:rsidP="004025A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 xml:space="preserve">Если </w:t>
            </w:r>
            <w:r>
              <w:rPr>
                <w:rFonts w:ascii="Times New Roman" w:hAnsi="Times New Roman" w:cs="Times New Roman"/>
                <w:sz w:val="18"/>
                <w:szCs w:val="18"/>
                <w:lang w:val="en-US"/>
              </w:rPr>
              <w:t>&lt;&gt;0</w:t>
            </w:r>
          </w:p>
        </w:tc>
        <w:tc>
          <w:tcPr>
            <w:tcW w:w="851" w:type="dxa"/>
            <w:tcBorders>
              <w:top w:val="single" w:sz="4" w:space="0" w:color="000000"/>
              <w:left w:val="single" w:sz="4" w:space="0" w:color="000000"/>
              <w:bottom w:val="single" w:sz="4" w:space="0" w:color="000000"/>
              <w:right w:val="single" w:sz="4" w:space="0" w:color="000000"/>
            </w:tcBorders>
          </w:tcPr>
          <w:p w:rsidR="00945BB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t>0503169</w:t>
            </w:r>
          </w:p>
          <w:p w:rsidR="00AB16DD" w:rsidRPr="00AB16DD" w:rsidRDefault="00AB16DD"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ДЗ</w:t>
            </w:r>
          </w:p>
        </w:tc>
        <w:tc>
          <w:tcPr>
            <w:tcW w:w="1276" w:type="dxa"/>
            <w:tcBorders>
              <w:top w:val="single" w:sz="4" w:space="0" w:color="000000"/>
              <w:left w:val="single" w:sz="4" w:space="0" w:color="000000"/>
              <w:bottom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945BB5" w:rsidRPr="00885A06"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по счету 120521</w:t>
            </w:r>
          </w:p>
        </w:tc>
        <w:tc>
          <w:tcPr>
            <w:tcW w:w="848" w:type="dxa"/>
            <w:tcBorders>
              <w:top w:val="single" w:sz="4" w:space="0" w:color="000000"/>
              <w:left w:val="single" w:sz="4" w:space="0" w:color="000000"/>
              <w:bottom w:val="single" w:sz="4" w:space="0" w:color="000000"/>
              <w:right w:val="single" w:sz="4" w:space="0" w:color="000000"/>
            </w:tcBorders>
          </w:tcPr>
          <w:p w:rsidR="00945BB5" w:rsidRPr="00885A06" w:rsidRDefault="00243FAB" w:rsidP="004025A8">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w:t>
            </w:r>
          </w:p>
        </w:tc>
        <w:tc>
          <w:tcPr>
            <w:tcW w:w="569" w:type="dxa"/>
            <w:tcBorders>
              <w:top w:val="single" w:sz="4" w:space="0" w:color="000000"/>
              <w:left w:val="single" w:sz="4" w:space="0" w:color="000000"/>
              <w:bottom w:val="single" w:sz="4" w:space="0" w:color="000000"/>
            </w:tcBorders>
            <w:shd w:val="clear" w:color="auto" w:fill="auto"/>
          </w:tcPr>
          <w:p w:rsidR="00945BB5" w:rsidRPr="007C3375" w:rsidRDefault="00945BB5" w:rsidP="00945BB5">
            <w:pPr>
              <w:pStyle w:val="ConsPlusCell"/>
              <w:snapToGrid w:val="0"/>
              <w:jc w:val="center"/>
              <w:rPr>
                <w:rFonts w:ascii="Times New Roman" w:hAnsi="Times New Roman" w:cs="Times New Roman"/>
                <w:sz w:val="18"/>
                <w:szCs w:val="18"/>
              </w:rPr>
            </w:pPr>
          </w:p>
        </w:tc>
        <w:tc>
          <w:tcPr>
            <w:tcW w:w="851"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945BB5" w:rsidRPr="00885A06" w:rsidRDefault="00945BB5" w:rsidP="00945BB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945BB5" w:rsidRPr="00885A06" w:rsidRDefault="00945BB5" w:rsidP="00945BB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945BB5" w:rsidRPr="00885A06" w:rsidRDefault="007C3375" w:rsidP="007A54DA">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 xml:space="preserve">При наличии показателей по </w:t>
            </w:r>
            <w:proofErr w:type="spellStart"/>
            <w:r>
              <w:rPr>
                <w:rFonts w:ascii="Times New Roman" w:hAnsi="Times New Roman" w:cs="Times New Roman"/>
                <w:sz w:val="18"/>
                <w:szCs w:val="18"/>
              </w:rPr>
              <w:t>забалансовому</w:t>
            </w:r>
            <w:proofErr w:type="spellEnd"/>
            <w:r>
              <w:rPr>
                <w:rFonts w:ascii="Times New Roman" w:hAnsi="Times New Roman" w:cs="Times New Roman"/>
                <w:sz w:val="18"/>
                <w:szCs w:val="18"/>
              </w:rPr>
              <w:t xml:space="preserve"> счету 25</w:t>
            </w:r>
            <w:r w:rsidR="007A54DA">
              <w:rPr>
                <w:rFonts w:ascii="Times New Roman" w:hAnsi="Times New Roman" w:cs="Times New Roman"/>
                <w:sz w:val="18"/>
                <w:szCs w:val="18"/>
              </w:rPr>
              <w:t xml:space="preserve"> </w:t>
            </w:r>
            <w:r w:rsidR="007A54DA" w:rsidRPr="007A54DA">
              <w:rPr>
                <w:rFonts w:ascii="Times New Roman" w:hAnsi="Times New Roman" w:cs="Times New Roman"/>
                <w:sz w:val="18"/>
                <w:szCs w:val="18"/>
              </w:rPr>
              <w:t>Справк</w:t>
            </w:r>
            <w:r w:rsidR="007A54DA">
              <w:rPr>
                <w:rFonts w:ascii="Times New Roman" w:hAnsi="Times New Roman" w:cs="Times New Roman"/>
                <w:sz w:val="18"/>
                <w:szCs w:val="18"/>
              </w:rPr>
              <w:t>и</w:t>
            </w:r>
            <w:r w:rsidR="007A54DA" w:rsidRPr="007A54DA">
              <w:rPr>
                <w:rFonts w:ascii="Times New Roman" w:hAnsi="Times New Roman" w:cs="Times New Roman"/>
                <w:sz w:val="18"/>
                <w:szCs w:val="18"/>
              </w:rPr>
              <w:t xml:space="preserve"> по забалансовым счетам</w:t>
            </w:r>
            <w:r w:rsidR="007A54DA">
              <w:rPr>
                <w:rFonts w:ascii="Times New Roman" w:hAnsi="Times New Roman" w:cs="Times New Roman"/>
                <w:sz w:val="18"/>
                <w:szCs w:val="18"/>
              </w:rPr>
              <w:t xml:space="preserve"> Баланса ф. 0503130</w:t>
            </w:r>
            <w:r>
              <w:rPr>
                <w:rFonts w:ascii="Times New Roman" w:hAnsi="Times New Roman" w:cs="Times New Roman"/>
                <w:sz w:val="18"/>
                <w:szCs w:val="18"/>
              </w:rPr>
              <w:t>, должны быть отражены показатели по счету 120521</w:t>
            </w:r>
            <w:r w:rsidR="007A54DA">
              <w:rPr>
                <w:rFonts w:ascii="Times New Roman" w:hAnsi="Times New Roman" w:cs="Times New Roman"/>
                <w:sz w:val="18"/>
                <w:szCs w:val="18"/>
              </w:rPr>
              <w:t xml:space="preserve"> Сведений ф. 05031</w:t>
            </w:r>
            <w:r w:rsidR="007A54DA" w:rsidRPr="00CA16F4">
              <w:rPr>
                <w:rFonts w:ascii="Times New Roman" w:hAnsi="Times New Roman" w:cs="Times New Roman"/>
                <w:sz w:val="18"/>
                <w:szCs w:val="18"/>
              </w:rPr>
              <w:t>69</w:t>
            </w:r>
          </w:p>
        </w:tc>
        <w:tc>
          <w:tcPr>
            <w:tcW w:w="708" w:type="dxa"/>
            <w:tcBorders>
              <w:top w:val="single" w:sz="4" w:space="0" w:color="000000"/>
              <w:left w:val="single" w:sz="4" w:space="0" w:color="000000"/>
              <w:bottom w:val="single" w:sz="4" w:space="0" w:color="000000"/>
              <w:right w:val="single" w:sz="4" w:space="0" w:color="000000"/>
            </w:tcBorders>
          </w:tcPr>
          <w:p w:rsidR="00945BB5" w:rsidRPr="007C3375" w:rsidRDefault="007C3375" w:rsidP="00945BB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r w:rsidR="007C3375" w:rsidRPr="00885A06" w:rsidTr="007C3375">
        <w:trPr>
          <w:cantSplit/>
          <w:trHeight w:val="240"/>
          <w:tblHeader/>
        </w:trPr>
        <w:tc>
          <w:tcPr>
            <w:tcW w:w="56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del w:id="1201" w:author="Зайцев Павел Борисович" w:date="2025-12-17T13:10:00Z">
              <w:r w:rsidDel="00CE2D8D">
                <w:rPr>
                  <w:rFonts w:ascii="Times New Roman" w:hAnsi="Times New Roman" w:cs="Times New Roman"/>
                  <w:sz w:val="18"/>
                  <w:szCs w:val="18"/>
                </w:rPr>
                <w:delText>2</w:delText>
              </w:r>
            </w:del>
          </w:p>
        </w:tc>
        <w:tc>
          <w:tcPr>
            <w:tcW w:w="99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del w:id="1202" w:author="Зайцев Павел Борисович" w:date="2025-12-17T13:10:00Z">
              <w:r w:rsidDel="00CE2D8D">
                <w:rPr>
                  <w:rFonts w:ascii="Times New Roman" w:hAnsi="Times New Roman" w:cs="Times New Roman"/>
                  <w:sz w:val="18"/>
                  <w:szCs w:val="18"/>
                </w:rPr>
                <w:delText>0503130</w:delText>
              </w:r>
            </w:del>
          </w:p>
        </w:tc>
        <w:tc>
          <w:tcPr>
            <w:tcW w:w="993"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del w:id="1203" w:author="Зайцев Павел Борисович" w:date="2025-12-17T13:10:00Z">
              <w:r w:rsidDel="00CE2D8D">
                <w:rPr>
                  <w:rFonts w:ascii="Times New Roman" w:hAnsi="Times New Roman" w:cs="Times New Roman"/>
                  <w:sz w:val="18"/>
                  <w:szCs w:val="18"/>
                </w:rPr>
                <w:delText>100</w:delText>
              </w:r>
            </w:del>
          </w:p>
        </w:tc>
        <w:tc>
          <w:tcPr>
            <w:tcW w:w="990" w:type="dxa"/>
            <w:tcBorders>
              <w:top w:val="single" w:sz="4" w:space="0" w:color="000000"/>
              <w:left w:val="single" w:sz="4" w:space="0" w:color="000000"/>
              <w:bottom w:val="single" w:sz="4" w:space="0" w:color="000000"/>
              <w:right w:val="single" w:sz="4" w:space="0" w:color="000000"/>
            </w:tcBorders>
          </w:tcPr>
          <w:p w:rsidR="007C3375" w:rsidRPr="007C3375" w:rsidRDefault="007C3375" w:rsidP="00481C93">
            <w:pPr>
              <w:pStyle w:val="ConsPlusCell"/>
              <w:snapToGrid w:val="0"/>
              <w:jc w:val="center"/>
              <w:rPr>
                <w:rFonts w:ascii="Times New Roman" w:hAnsi="Times New Roman" w:cs="Times New Roman"/>
                <w:sz w:val="18"/>
                <w:szCs w:val="18"/>
              </w:rPr>
            </w:pPr>
            <w:del w:id="1204" w:author="Зайцев Павел Борисович" w:date="2025-12-17T13:10:00Z">
              <w:r w:rsidDel="00CE2D8D">
                <w:rPr>
                  <w:rFonts w:ascii="Times New Roman" w:hAnsi="Times New Roman" w:cs="Times New Roman"/>
                  <w:sz w:val="18"/>
                  <w:szCs w:val="18"/>
                </w:rPr>
                <w:delText>6</w:delText>
              </w:r>
              <w:r w:rsidR="00481C93" w:rsidDel="00CE2D8D">
                <w:rPr>
                  <w:rFonts w:ascii="Times New Roman" w:hAnsi="Times New Roman" w:cs="Times New Roman"/>
                  <w:sz w:val="18"/>
                  <w:szCs w:val="18"/>
                </w:rPr>
                <w:delText xml:space="preserve"> </w:delText>
              </w:r>
              <w:r w:rsidR="00481C93" w:rsidDel="00CE2D8D">
                <w:rPr>
                  <w:sz w:val="18"/>
                  <w:szCs w:val="18"/>
                </w:rPr>
                <w:delText xml:space="preserve">– </w:delText>
              </w:r>
              <w:r w:rsidDel="00CE2D8D">
                <w:rPr>
                  <w:rFonts w:ascii="Times New Roman" w:hAnsi="Times New Roman" w:cs="Times New Roman"/>
                  <w:sz w:val="18"/>
                  <w:szCs w:val="18"/>
                </w:rPr>
                <w:delText>3</w:delText>
              </w:r>
            </w:del>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del w:id="1205" w:author="Зайцев Павел Борисович" w:date="2025-12-17T13:10:00Z">
              <w:r w:rsidDel="00CE2D8D">
                <w:rPr>
                  <w:rFonts w:ascii="Times New Roman" w:hAnsi="Times New Roman" w:cs="Times New Roman"/>
                  <w:sz w:val="18"/>
                  <w:szCs w:val="18"/>
                  <w:lang w:val="en-US"/>
                </w:rPr>
                <w:delText>&lt;&gt;</w:delText>
              </w:r>
              <w:r w:rsidRPr="007C3375" w:rsidDel="00CE2D8D">
                <w:rPr>
                  <w:rFonts w:ascii="Times New Roman" w:hAnsi="Times New Roman" w:cs="Times New Roman"/>
                  <w:sz w:val="18"/>
                  <w:szCs w:val="18"/>
                  <w:lang w:val="en-US"/>
                </w:rPr>
                <w:delText>0</w:delText>
              </w:r>
            </w:del>
          </w:p>
        </w:tc>
        <w:tc>
          <w:tcPr>
            <w:tcW w:w="851"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del w:id="1206" w:author="Зайцев Павел Борисович" w:date="2025-12-17T13:10:00Z">
              <w:r w:rsidDel="00CE2D8D">
                <w:rPr>
                  <w:rFonts w:ascii="Times New Roman" w:hAnsi="Times New Roman" w:cs="Times New Roman"/>
                  <w:sz w:val="18"/>
                  <w:szCs w:val="18"/>
                  <w:lang w:val="en-US"/>
                </w:rPr>
                <w:delText>05031</w:delText>
              </w:r>
              <w:r w:rsidDel="00CE2D8D">
                <w:rPr>
                  <w:rFonts w:ascii="Times New Roman" w:hAnsi="Times New Roman" w:cs="Times New Roman"/>
                  <w:sz w:val="18"/>
                  <w:szCs w:val="18"/>
                </w:rPr>
                <w:delText>21</w:delText>
              </w:r>
            </w:del>
          </w:p>
        </w:tc>
        <w:tc>
          <w:tcPr>
            <w:tcW w:w="1276" w:type="dxa"/>
            <w:tcBorders>
              <w:top w:val="single" w:sz="4" w:space="0" w:color="000000"/>
              <w:left w:val="single" w:sz="4" w:space="0" w:color="000000"/>
              <w:bottom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del w:id="1207" w:author="Зайцев Павел Борисович" w:date="2025-12-17T13:10:00Z">
              <w:r w:rsidDel="00CE2D8D">
                <w:rPr>
                  <w:rFonts w:ascii="Times New Roman" w:hAnsi="Times New Roman" w:cs="Times New Roman"/>
                  <w:sz w:val="18"/>
                  <w:szCs w:val="18"/>
                </w:rPr>
                <w:delText>371</w:delText>
              </w:r>
              <w:r w:rsidR="00481C93" w:rsidDel="00CE2D8D">
                <w:rPr>
                  <w:rFonts w:ascii="Times New Roman" w:hAnsi="Times New Roman" w:cs="Times New Roman"/>
                  <w:sz w:val="18"/>
                  <w:szCs w:val="18"/>
                </w:rPr>
                <w:delText xml:space="preserve"> </w:delText>
              </w:r>
              <w:r w:rsidDel="00CE2D8D">
                <w:rPr>
                  <w:rFonts w:ascii="Times New Roman" w:hAnsi="Times New Roman" w:cs="Times New Roman"/>
                  <w:sz w:val="18"/>
                  <w:szCs w:val="18"/>
                </w:rPr>
                <w:delText>+</w:delText>
              </w:r>
              <w:r w:rsidR="00481C93" w:rsidDel="00CE2D8D">
                <w:rPr>
                  <w:rFonts w:ascii="Times New Roman" w:hAnsi="Times New Roman" w:cs="Times New Roman"/>
                  <w:sz w:val="18"/>
                  <w:szCs w:val="18"/>
                </w:rPr>
                <w:delText xml:space="preserve"> </w:delText>
              </w:r>
              <w:r w:rsidDel="00CE2D8D">
                <w:rPr>
                  <w:rFonts w:ascii="Times New Roman" w:hAnsi="Times New Roman" w:cs="Times New Roman"/>
                  <w:sz w:val="18"/>
                  <w:szCs w:val="18"/>
                </w:rPr>
                <w:delText>372</w:delText>
              </w:r>
            </w:del>
          </w:p>
        </w:tc>
        <w:tc>
          <w:tcPr>
            <w:tcW w:w="848"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del w:id="1208" w:author="Зайцев Павел Борисович" w:date="2025-12-17T13:10:00Z">
              <w:r w:rsidDel="00CE2D8D">
                <w:rPr>
                  <w:rFonts w:ascii="Times New Roman" w:hAnsi="Times New Roman" w:cs="Times New Roman"/>
                  <w:sz w:val="18"/>
                  <w:szCs w:val="18"/>
                </w:rPr>
                <w:delText>4</w:delText>
              </w:r>
            </w:del>
          </w:p>
        </w:tc>
        <w:tc>
          <w:tcPr>
            <w:tcW w:w="569" w:type="dxa"/>
            <w:tcBorders>
              <w:top w:val="single" w:sz="4" w:space="0" w:color="000000"/>
              <w:left w:val="single" w:sz="4" w:space="0" w:color="000000"/>
              <w:bottom w:val="single" w:sz="4" w:space="0" w:color="000000"/>
            </w:tcBorders>
            <w:shd w:val="clear" w:color="auto" w:fill="auto"/>
          </w:tcPr>
          <w:p w:rsidR="007C3375" w:rsidRPr="007C3375" w:rsidRDefault="007C3375" w:rsidP="007C3375">
            <w:pPr>
              <w:pStyle w:val="ConsPlusCell"/>
              <w:snapToGrid w:val="0"/>
              <w:jc w:val="center"/>
              <w:rPr>
                <w:rFonts w:ascii="Times New Roman" w:hAnsi="Times New Roman" w:cs="Times New Roman"/>
                <w:sz w:val="18"/>
                <w:szCs w:val="18"/>
                <w:lang w:val="en-US"/>
              </w:rPr>
            </w:pPr>
            <w:del w:id="1209" w:author="Зайцев Павел Борисович" w:date="2025-12-17T13:10:00Z">
              <w:r w:rsidDel="00CE2D8D">
                <w:rPr>
                  <w:rFonts w:ascii="Times New Roman" w:hAnsi="Times New Roman" w:cs="Times New Roman"/>
                  <w:sz w:val="18"/>
                  <w:szCs w:val="18"/>
                  <w:lang w:val="en-US"/>
                </w:rPr>
                <w:delText>&lt;&gt;</w:delText>
              </w:r>
              <w:r w:rsidRPr="007C3375" w:rsidDel="00CE2D8D">
                <w:rPr>
                  <w:rFonts w:ascii="Times New Roman" w:hAnsi="Times New Roman" w:cs="Times New Roman"/>
                  <w:sz w:val="18"/>
                  <w:szCs w:val="18"/>
                  <w:lang w:val="en-US"/>
                </w:rPr>
                <w:delText>0</w:delText>
              </w:r>
            </w:del>
          </w:p>
        </w:tc>
        <w:tc>
          <w:tcPr>
            <w:tcW w:w="851"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7C3375" w:rsidRPr="00885A06" w:rsidRDefault="007C3375" w:rsidP="007C3375">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7C3375" w:rsidRPr="00885A06" w:rsidRDefault="007C3375" w:rsidP="007C3375">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7C3375" w:rsidRPr="00885A06" w:rsidRDefault="007C3375" w:rsidP="005D3224">
            <w:pPr>
              <w:pStyle w:val="ConsPlusCell"/>
              <w:snapToGrid w:val="0"/>
              <w:jc w:val="center"/>
              <w:rPr>
                <w:rFonts w:ascii="Times New Roman" w:hAnsi="Times New Roman" w:cs="Times New Roman"/>
                <w:sz w:val="18"/>
                <w:szCs w:val="18"/>
              </w:rPr>
            </w:pPr>
            <w:del w:id="1210" w:author="Зайцев Павел Борисович" w:date="2025-12-17T13:10:00Z">
              <w:r w:rsidDel="00CE2D8D">
                <w:rPr>
                  <w:rFonts w:ascii="Times New Roman" w:hAnsi="Times New Roman" w:cs="Times New Roman"/>
                  <w:sz w:val="18"/>
                  <w:szCs w:val="18"/>
                </w:rPr>
                <w:delText>При наличии показателей прав пользования активами</w:delText>
              </w:r>
              <w:r w:rsidR="005D3224" w:rsidDel="00CE2D8D">
                <w:delText xml:space="preserve"> </w:delText>
              </w:r>
              <w:r w:rsidR="005D3224" w:rsidRPr="005D3224" w:rsidDel="00CE2D8D">
                <w:rPr>
                  <w:rFonts w:ascii="Times New Roman" w:hAnsi="Times New Roman" w:cs="Times New Roman"/>
                  <w:sz w:val="18"/>
                  <w:szCs w:val="18"/>
                </w:rPr>
                <w:delText>по строке 100 Баланса ф. 0503</w:delText>
              </w:r>
              <w:r w:rsidR="005D3224" w:rsidDel="00CE2D8D">
                <w:rPr>
                  <w:rFonts w:ascii="Times New Roman" w:hAnsi="Times New Roman" w:cs="Times New Roman"/>
                  <w:sz w:val="18"/>
                  <w:szCs w:val="18"/>
                </w:rPr>
                <w:delText>1</w:delText>
              </w:r>
              <w:r w:rsidR="005D3224" w:rsidRPr="005D3224" w:rsidDel="00CE2D8D">
                <w:rPr>
                  <w:rFonts w:ascii="Times New Roman" w:hAnsi="Times New Roman" w:cs="Times New Roman"/>
                  <w:sz w:val="18"/>
                  <w:szCs w:val="18"/>
                </w:rPr>
                <w:delText>30</w:delText>
              </w:r>
              <w:r w:rsidDel="00CE2D8D">
                <w:rPr>
                  <w:rFonts w:ascii="Times New Roman" w:hAnsi="Times New Roman" w:cs="Times New Roman"/>
                  <w:sz w:val="18"/>
                  <w:szCs w:val="18"/>
                </w:rPr>
                <w:delText>, должны быть отражены обороты в ф. 0503121</w:delText>
              </w:r>
            </w:del>
          </w:p>
        </w:tc>
        <w:tc>
          <w:tcPr>
            <w:tcW w:w="708" w:type="dxa"/>
            <w:tcBorders>
              <w:top w:val="single" w:sz="4" w:space="0" w:color="000000"/>
              <w:left w:val="single" w:sz="4" w:space="0" w:color="000000"/>
              <w:bottom w:val="single" w:sz="4" w:space="0" w:color="000000"/>
              <w:right w:val="single" w:sz="4" w:space="0" w:color="000000"/>
            </w:tcBorders>
          </w:tcPr>
          <w:p w:rsidR="007C3375" w:rsidRPr="007C3375" w:rsidRDefault="007C3375" w:rsidP="007C3375">
            <w:pPr>
              <w:pStyle w:val="ConsPlusCell"/>
              <w:snapToGrid w:val="0"/>
              <w:jc w:val="center"/>
              <w:rPr>
                <w:rFonts w:ascii="Times New Roman" w:hAnsi="Times New Roman" w:cs="Times New Roman"/>
                <w:sz w:val="18"/>
                <w:szCs w:val="18"/>
              </w:rPr>
            </w:pPr>
            <w:del w:id="1211" w:author="Зайцев Павел Борисович" w:date="2025-12-17T13:10:00Z">
              <w:r w:rsidDel="00CE2D8D">
                <w:rPr>
                  <w:rFonts w:ascii="Times New Roman" w:hAnsi="Times New Roman" w:cs="Times New Roman"/>
                  <w:sz w:val="18"/>
                  <w:szCs w:val="18"/>
                </w:rPr>
                <w:delText>П</w:delText>
              </w:r>
            </w:del>
          </w:p>
        </w:tc>
      </w:tr>
      <w:tr w:rsidR="00481C93" w:rsidRPr="00885A06" w:rsidTr="00481C93">
        <w:trPr>
          <w:cantSplit/>
          <w:trHeight w:val="240"/>
          <w:tblHeader/>
        </w:trPr>
        <w:tc>
          <w:tcPr>
            <w:tcW w:w="560" w:type="dxa"/>
            <w:tcBorders>
              <w:top w:val="single" w:sz="4" w:space="0" w:color="000000"/>
              <w:left w:val="single" w:sz="4" w:space="0" w:color="000000"/>
              <w:bottom w:val="single" w:sz="4" w:space="0" w:color="000000"/>
            </w:tcBorders>
          </w:tcPr>
          <w:p w:rsidR="00481C93" w:rsidRPr="00885A06" w:rsidRDefault="00481C93" w:rsidP="00481C93">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994" w:type="dxa"/>
            <w:tcBorders>
              <w:top w:val="single" w:sz="4" w:space="0" w:color="000000"/>
              <w:left w:val="single" w:sz="4" w:space="0" w:color="000000"/>
              <w:bottom w:val="single" w:sz="4" w:space="0" w:color="000000"/>
              <w:right w:val="single" w:sz="4" w:space="0" w:color="000000"/>
            </w:tcBorders>
          </w:tcPr>
          <w:p w:rsidR="00481C93" w:rsidRPr="00885A06" w:rsidRDefault="00481C93" w:rsidP="00481C93">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0503127 раздел 1</w:t>
            </w:r>
          </w:p>
        </w:tc>
        <w:tc>
          <w:tcPr>
            <w:tcW w:w="993" w:type="dxa"/>
            <w:tcBorders>
              <w:top w:val="single" w:sz="4" w:space="0" w:color="000000"/>
              <w:left w:val="single" w:sz="4" w:space="0" w:color="000000"/>
              <w:bottom w:val="single" w:sz="4" w:space="0" w:color="000000"/>
            </w:tcBorders>
            <w:shd w:val="clear" w:color="auto" w:fill="auto"/>
          </w:tcPr>
          <w:p w:rsidR="00481C93" w:rsidRPr="00885A06" w:rsidRDefault="00481C93" w:rsidP="00481C93">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 КДБ 11105%</w:t>
            </w:r>
          </w:p>
        </w:tc>
        <w:tc>
          <w:tcPr>
            <w:tcW w:w="853" w:type="dxa"/>
            <w:tcBorders>
              <w:top w:val="single" w:sz="4" w:space="0" w:color="000000"/>
              <w:left w:val="single" w:sz="4" w:space="0" w:color="000000"/>
              <w:bottom w:val="single" w:sz="4" w:space="0" w:color="000000"/>
            </w:tcBorders>
          </w:tcPr>
          <w:p w:rsidR="00481C93" w:rsidRPr="00885A06" w:rsidRDefault="00481C93" w:rsidP="00481C93">
            <w:pPr>
              <w:pStyle w:val="ConsPlusCell"/>
              <w:snapToGrid w:val="0"/>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tcPr>
          <w:p w:rsidR="00481C93" w:rsidRPr="00481C93" w:rsidRDefault="00481C93" w:rsidP="00481C93">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8</w:t>
            </w:r>
          </w:p>
        </w:tc>
        <w:tc>
          <w:tcPr>
            <w:tcW w:w="569" w:type="dxa"/>
            <w:tcBorders>
              <w:top w:val="single" w:sz="4" w:space="0" w:color="000000"/>
              <w:left w:val="single" w:sz="4" w:space="0" w:color="000000"/>
              <w:bottom w:val="single" w:sz="4" w:space="0" w:color="000000"/>
            </w:tcBorders>
            <w:shd w:val="clear" w:color="auto" w:fill="auto"/>
          </w:tcPr>
          <w:p w:rsidR="00481C93" w:rsidRPr="00243FAB" w:rsidRDefault="00481C93" w:rsidP="00481C93">
            <w:pPr>
              <w:pStyle w:val="ConsPlusCell"/>
              <w:snapToGrid w:val="0"/>
              <w:jc w:val="center"/>
              <w:rPr>
                <w:rFonts w:ascii="Times New Roman" w:hAnsi="Times New Roman" w:cs="Times New Roman"/>
                <w:sz w:val="18"/>
                <w:szCs w:val="18"/>
                <w:lang w:val="en-US"/>
              </w:rPr>
            </w:pPr>
            <w:proofErr w:type="spellStart"/>
            <w:r w:rsidRPr="00481C93">
              <w:rPr>
                <w:rFonts w:ascii="Times New Roman" w:hAnsi="Times New Roman" w:cs="Times New Roman"/>
                <w:sz w:val="18"/>
                <w:szCs w:val="18"/>
                <w:lang w:val="en-US"/>
              </w:rPr>
              <w:t>Если</w:t>
            </w:r>
            <w:proofErr w:type="spellEnd"/>
            <w:r w:rsidRPr="00481C93">
              <w:rPr>
                <w:rFonts w:ascii="Times New Roman" w:hAnsi="Times New Roman" w:cs="Times New Roman"/>
                <w:sz w:val="18"/>
                <w:szCs w:val="18"/>
                <w:lang w:val="en-US"/>
              </w:rPr>
              <w:t xml:space="preserve"> </w:t>
            </w:r>
            <w:r>
              <w:rPr>
                <w:rFonts w:ascii="Times New Roman" w:hAnsi="Times New Roman" w:cs="Times New Roman"/>
                <w:sz w:val="18"/>
                <w:szCs w:val="18"/>
                <w:lang w:val="en-US"/>
              </w:rPr>
              <w:t>&lt;&gt;0</w:t>
            </w:r>
          </w:p>
        </w:tc>
        <w:tc>
          <w:tcPr>
            <w:tcW w:w="851" w:type="dxa"/>
            <w:tcBorders>
              <w:top w:val="single" w:sz="4" w:space="0" w:color="000000"/>
              <w:left w:val="single" w:sz="4" w:space="0" w:color="000000"/>
              <w:bottom w:val="single" w:sz="4" w:space="0" w:color="000000"/>
              <w:right w:val="single" w:sz="4" w:space="0" w:color="000000"/>
            </w:tcBorders>
          </w:tcPr>
          <w:p w:rsidR="00481C93" w:rsidRPr="00481C93" w:rsidRDefault="00481C93" w:rsidP="00903F48">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05031</w:t>
            </w:r>
            <w:r w:rsidR="006B2E74">
              <w:rPr>
                <w:rFonts w:ascii="Times New Roman" w:hAnsi="Times New Roman" w:cs="Times New Roman"/>
                <w:sz w:val="18"/>
                <w:szCs w:val="18"/>
              </w:rPr>
              <w:t>68</w:t>
            </w:r>
            <w:r>
              <w:rPr>
                <w:rFonts w:ascii="Times New Roman" w:hAnsi="Times New Roman" w:cs="Times New Roman"/>
                <w:sz w:val="18"/>
                <w:szCs w:val="18"/>
              </w:rPr>
              <w:t xml:space="preserve"> </w:t>
            </w:r>
            <w:r w:rsidR="00903F48">
              <w:rPr>
                <w:rFonts w:ascii="Times New Roman" w:hAnsi="Times New Roman" w:cs="Times New Roman"/>
                <w:sz w:val="18"/>
                <w:szCs w:val="18"/>
              </w:rPr>
              <w:t>раздел 3</w:t>
            </w:r>
          </w:p>
        </w:tc>
        <w:tc>
          <w:tcPr>
            <w:tcW w:w="1276" w:type="dxa"/>
            <w:tcBorders>
              <w:top w:val="single" w:sz="4" w:space="0" w:color="000000"/>
              <w:left w:val="single" w:sz="4" w:space="0" w:color="000000"/>
              <w:bottom w:val="single" w:sz="4" w:space="0" w:color="000000"/>
            </w:tcBorders>
            <w:shd w:val="clear" w:color="auto" w:fill="auto"/>
          </w:tcPr>
          <w:p w:rsidR="00481C93" w:rsidRPr="00885A06" w:rsidRDefault="00481C93" w:rsidP="00481C93">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481C93" w:rsidRPr="00885A06" w:rsidRDefault="006B2E74" w:rsidP="00481C93">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890</w:t>
            </w:r>
          </w:p>
        </w:tc>
        <w:tc>
          <w:tcPr>
            <w:tcW w:w="848" w:type="dxa"/>
            <w:tcBorders>
              <w:top w:val="single" w:sz="4" w:space="0" w:color="000000"/>
              <w:left w:val="single" w:sz="4" w:space="0" w:color="000000"/>
              <w:bottom w:val="single" w:sz="4" w:space="0" w:color="000000"/>
              <w:right w:val="single" w:sz="4" w:space="0" w:color="000000"/>
            </w:tcBorders>
          </w:tcPr>
          <w:p w:rsidR="00481C93" w:rsidRPr="00885A06" w:rsidRDefault="006B2E74" w:rsidP="00481C93">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r w:rsidR="00481C93">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481C93" w:rsidRPr="00481C93" w:rsidRDefault="00481C93" w:rsidP="00481C93">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lang w:val="en-US"/>
              </w:rPr>
              <w:t>&gt;0</w:t>
            </w:r>
          </w:p>
        </w:tc>
        <w:tc>
          <w:tcPr>
            <w:tcW w:w="851" w:type="dxa"/>
            <w:tcBorders>
              <w:top w:val="single" w:sz="4" w:space="0" w:color="000000"/>
              <w:left w:val="single" w:sz="4" w:space="0" w:color="000000"/>
              <w:bottom w:val="single" w:sz="4" w:space="0" w:color="000000"/>
            </w:tcBorders>
          </w:tcPr>
          <w:p w:rsidR="00481C93" w:rsidRPr="00885A06" w:rsidRDefault="00481C93" w:rsidP="00481C93">
            <w:pPr>
              <w:pStyle w:val="ConsPlusCell"/>
              <w:snapToGrid w:val="0"/>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481C93" w:rsidRPr="00885A06" w:rsidRDefault="00481C93" w:rsidP="00481C93">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481C93" w:rsidRPr="00885A06" w:rsidRDefault="00481C93" w:rsidP="00481C93">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481C93" w:rsidRPr="00885A06" w:rsidRDefault="00481C93" w:rsidP="00481C93">
            <w:pPr>
              <w:pStyle w:val="ConsPlusCell"/>
              <w:snapToGrid w:val="0"/>
              <w:jc w:val="center"/>
              <w:rPr>
                <w:rFonts w:ascii="Times New Roman" w:hAnsi="Times New Roman" w:cs="Times New Roman"/>
                <w:sz w:val="18"/>
                <w:szCs w:val="18"/>
              </w:rPr>
            </w:pPr>
          </w:p>
        </w:tc>
        <w:tc>
          <w:tcPr>
            <w:tcW w:w="1560" w:type="dxa"/>
            <w:tcBorders>
              <w:top w:val="single" w:sz="4" w:space="0" w:color="000000"/>
              <w:left w:val="single" w:sz="4" w:space="0" w:color="000000"/>
              <w:bottom w:val="single" w:sz="4" w:space="0" w:color="000000"/>
              <w:right w:val="single" w:sz="4" w:space="0" w:color="000000"/>
            </w:tcBorders>
          </w:tcPr>
          <w:p w:rsidR="00481C93" w:rsidRPr="00481C93" w:rsidRDefault="00481C93" w:rsidP="00E9126F">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 xml:space="preserve">Доходы от аренды </w:t>
            </w:r>
            <w:r w:rsidR="00E9126F">
              <w:rPr>
                <w:rFonts w:ascii="Times New Roman" w:hAnsi="Times New Roman" w:cs="Times New Roman"/>
                <w:sz w:val="18"/>
                <w:szCs w:val="18"/>
              </w:rPr>
              <w:t xml:space="preserve">в </w:t>
            </w:r>
            <w:r w:rsidR="00E9126F" w:rsidRPr="005D3224">
              <w:rPr>
                <w:rFonts w:ascii="Times New Roman" w:hAnsi="Times New Roman" w:cs="Times New Roman"/>
                <w:sz w:val="18"/>
                <w:szCs w:val="18"/>
              </w:rPr>
              <w:t>ф. 0503</w:t>
            </w:r>
            <w:r w:rsidR="00E9126F">
              <w:rPr>
                <w:rFonts w:ascii="Times New Roman" w:hAnsi="Times New Roman" w:cs="Times New Roman"/>
                <w:sz w:val="18"/>
                <w:szCs w:val="18"/>
              </w:rPr>
              <w:t xml:space="preserve">127 </w:t>
            </w:r>
            <w:r>
              <w:rPr>
                <w:rFonts w:ascii="Times New Roman" w:hAnsi="Times New Roman" w:cs="Times New Roman"/>
                <w:sz w:val="18"/>
                <w:szCs w:val="18"/>
              </w:rPr>
              <w:t xml:space="preserve">без наличия </w:t>
            </w:r>
            <w:r w:rsidR="004B6BAE">
              <w:rPr>
                <w:rFonts w:ascii="Times New Roman" w:hAnsi="Times New Roman" w:cs="Times New Roman"/>
                <w:sz w:val="18"/>
                <w:szCs w:val="18"/>
              </w:rPr>
              <w:t>имущества</w:t>
            </w:r>
            <w:r>
              <w:rPr>
                <w:rFonts w:ascii="Times New Roman" w:hAnsi="Times New Roman" w:cs="Times New Roman"/>
                <w:sz w:val="18"/>
                <w:szCs w:val="18"/>
              </w:rPr>
              <w:t xml:space="preserve">, отраженного на </w:t>
            </w:r>
            <w:proofErr w:type="spellStart"/>
            <w:r>
              <w:rPr>
                <w:rFonts w:ascii="Times New Roman" w:hAnsi="Times New Roman" w:cs="Times New Roman"/>
                <w:sz w:val="18"/>
                <w:szCs w:val="18"/>
              </w:rPr>
              <w:t>забалансовом</w:t>
            </w:r>
            <w:proofErr w:type="spellEnd"/>
            <w:r>
              <w:rPr>
                <w:rFonts w:ascii="Times New Roman" w:hAnsi="Times New Roman" w:cs="Times New Roman"/>
                <w:sz w:val="18"/>
                <w:szCs w:val="18"/>
              </w:rPr>
              <w:t xml:space="preserve"> счете 25 требуют пояснения</w:t>
            </w:r>
          </w:p>
        </w:tc>
        <w:tc>
          <w:tcPr>
            <w:tcW w:w="708" w:type="dxa"/>
            <w:tcBorders>
              <w:top w:val="single" w:sz="4" w:space="0" w:color="000000"/>
              <w:left w:val="single" w:sz="4" w:space="0" w:color="000000"/>
              <w:bottom w:val="single" w:sz="4" w:space="0" w:color="000000"/>
              <w:right w:val="single" w:sz="4" w:space="0" w:color="000000"/>
            </w:tcBorders>
          </w:tcPr>
          <w:p w:rsidR="00481C93" w:rsidRPr="007C3375" w:rsidRDefault="00481C93" w:rsidP="00481C93">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w:t>
            </w:r>
          </w:p>
        </w:tc>
      </w:tr>
      <w:tr w:rsidR="00B33ED5" w:rsidRPr="00885A06" w:rsidTr="00B33ED5">
        <w:trPr>
          <w:cantSplit/>
          <w:trHeight w:val="240"/>
          <w:tblHeader/>
        </w:trPr>
        <w:tc>
          <w:tcPr>
            <w:tcW w:w="560" w:type="dxa"/>
            <w:tcBorders>
              <w:top w:val="single" w:sz="4" w:space="0" w:color="000000"/>
              <w:left w:val="single" w:sz="4" w:space="0" w:color="000000"/>
              <w:bottom w:val="single" w:sz="4" w:space="0" w:color="000000"/>
            </w:tcBorders>
          </w:tcPr>
          <w:p w:rsidR="00B33ED5" w:rsidRPr="00885A06" w:rsidRDefault="00B33ED5"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rsidR="00B33ED5" w:rsidRPr="00885A06" w:rsidRDefault="00B33ED5" w:rsidP="00B33ED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 xml:space="preserve">0503130 (реорганизация) </w:t>
            </w:r>
          </w:p>
        </w:tc>
        <w:tc>
          <w:tcPr>
            <w:tcW w:w="993" w:type="dxa"/>
            <w:tcBorders>
              <w:top w:val="single" w:sz="4" w:space="0" w:color="000000"/>
              <w:left w:val="single" w:sz="4" w:space="0" w:color="000000"/>
              <w:bottom w:val="single" w:sz="4" w:space="0" w:color="000000"/>
            </w:tcBorders>
            <w:shd w:val="clear" w:color="auto" w:fill="auto"/>
          </w:tcPr>
          <w:p w:rsidR="00B33ED5" w:rsidRPr="00885A06" w:rsidRDefault="00B33ED5" w:rsidP="00BA52AE">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B33ED5" w:rsidRPr="00885A06" w:rsidRDefault="00B33ED5"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700</w:t>
            </w:r>
          </w:p>
        </w:tc>
        <w:tc>
          <w:tcPr>
            <w:tcW w:w="990" w:type="dxa"/>
            <w:tcBorders>
              <w:top w:val="single" w:sz="4" w:space="0" w:color="000000"/>
              <w:left w:val="single" w:sz="4" w:space="0" w:color="000000"/>
              <w:bottom w:val="single" w:sz="4" w:space="0" w:color="000000"/>
              <w:right w:val="single" w:sz="4" w:space="0" w:color="000000"/>
            </w:tcBorders>
          </w:tcPr>
          <w:p w:rsidR="00B33ED5" w:rsidRPr="00481C93" w:rsidRDefault="00B33ED5"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B33ED5" w:rsidRPr="00243FAB" w:rsidRDefault="00B33ED5" w:rsidP="00B33ED5">
            <w:pPr>
              <w:pStyle w:val="ConsPlusCell"/>
              <w:snapToGrid w:val="0"/>
              <w:jc w:val="center"/>
              <w:rPr>
                <w:rFonts w:ascii="Times New Roman" w:hAnsi="Times New Roman" w:cs="Times New Roman"/>
                <w:sz w:val="18"/>
                <w:szCs w:val="18"/>
                <w:lang w:val="en-US"/>
              </w:rPr>
            </w:pPr>
            <w:proofErr w:type="spellStart"/>
            <w:r w:rsidRPr="00481C93">
              <w:rPr>
                <w:rFonts w:ascii="Times New Roman" w:hAnsi="Times New Roman" w:cs="Times New Roman"/>
                <w:sz w:val="18"/>
                <w:szCs w:val="18"/>
                <w:lang w:val="en-US"/>
              </w:rPr>
              <w:t>Если</w:t>
            </w:r>
            <w:proofErr w:type="spellEnd"/>
            <w:r w:rsidRPr="00481C93">
              <w:rPr>
                <w:rFonts w:ascii="Times New Roman" w:hAnsi="Times New Roman" w:cs="Times New Roman"/>
                <w:sz w:val="18"/>
                <w:szCs w:val="18"/>
                <w:lang w:val="en-US"/>
              </w:rPr>
              <w:t xml:space="preserve"> </w:t>
            </w:r>
            <w:r>
              <w:rPr>
                <w:rFonts w:ascii="Times New Roman" w:hAnsi="Times New Roman" w:cs="Times New Roman"/>
                <w:sz w:val="18"/>
                <w:szCs w:val="18"/>
              </w:rPr>
              <w:t>=</w:t>
            </w:r>
            <w:r>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B33ED5" w:rsidRPr="00B33ED5" w:rsidRDefault="00B33ED5" w:rsidP="00B33ED5">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 прошлого года</w:t>
            </w:r>
          </w:p>
        </w:tc>
        <w:tc>
          <w:tcPr>
            <w:tcW w:w="1276" w:type="dxa"/>
            <w:tcBorders>
              <w:top w:val="single" w:sz="4" w:space="0" w:color="000000"/>
              <w:left w:val="single" w:sz="4" w:space="0" w:color="000000"/>
              <w:bottom w:val="single" w:sz="4" w:space="0" w:color="000000"/>
            </w:tcBorders>
            <w:shd w:val="clear" w:color="auto" w:fill="auto"/>
          </w:tcPr>
          <w:p w:rsidR="00B33ED5" w:rsidRPr="00885A06" w:rsidRDefault="00B33ED5" w:rsidP="00BA52AE">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B33ED5" w:rsidRPr="00885A06" w:rsidRDefault="00B33ED5"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tcPr>
          <w:p w:rsidR="00B33ED5"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w:t>
            </w:r>
          </w:p>
        </w:tc>
        <w:tc>
          <w:tcPr>
            <w:tcW w:w="569" w:type="dxa"/>
            <w:tcBorders>
              <w:top w:val="single" w:sz="4" w:space="0" w:color="000000"/>
              <w:left w:val="single" w:sz="4" w:space="0" w:color="000000"/>
              <w:bottom w:val="single" w:sz="4" w:space="0" w:color="000000"/>
            </w:tcBorders>
            <w:shd w:val="clear" w:color="auto" w:fill="auto"/>
          </w:tcPr>
          <w:p w:rsidR="00B33ED5" w:rsidRPr="00481C93" w:rsidRDefault="00B33ED5" w:rsidP="00A570E6">
            <w:pPr>
              <w:pStyle w:val="ConsPlusCell"/>
              <w:snapToGrid w:val="0"/>
              <w:jc w:val="center"/>
              <w:rPr>
                <w:rFonts w:ascii="Times New Roman" w:hAnsi="Times New Roman" w:cs="Times New Roman"/>
                <w:sz w:val="18"/>
                <w:szCs w:val="18"/>
                <w:lang w:val="en-US"/>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B33ED5" w:rsidRPr="00885A06" w:rsidRDefault="00B33ED5"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0503173</w:t>
            </w:r>
            <w:r w:rsidR="00A570E6">
              <w:rPr>
                <w:rFonts w:ascii="Times New Roman" w:hAnsi="Times New Roman" w:cs="Times New Roman"/>
                <w:sz w:val="18"/>
                <w:szCs w:val="18"/>
                <w:lang w:val="en-US"/>
              </w:rPr>
              <w:t>b</w:t>
            </w:r>
            <w:r>
              <w:rPr>
                <w:rFonts w:ascii="Times New Roman" w:hAnsi="Times New Roman" w:cs="Times New Roman"/>
                <w:sz w:val="18"/>
                <w:szCs w:val="18"/>
              </w:rPr>
              <w:t xml:space="preserve"> (реорганизация)</w:t>
            </w:r>
          </w:p>
        </w:tc>
        <w:tc>
          <w:tcPr>
            <w:tcW w:w="1134" w:type="dxa"/>
            <w:tcBorders>
              <w:top w:val="single" w:sz="4" w:space="0" w:color="000000"/>
              <w:left w:val="single" w:sz="4" w:space="0" w:color="000000"/>
              <w:bottom w:val="single" w:sz="4" w:space="0" w:color="000000"/>
              <w:right w:val="single" w:sz="4" w:space="0" w:color="000000"/>
            </w:tcBorders>
          </w:tcPr>
          <w:p w:rsidR="00B33ED5" w:rsidRPr="00885A06" w:rsidRDefault="00B33ED5" w:rsidP="00BA52AE">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B33ED5" w:rsidRPr="00885A06" w:rsidRDefault="00B33ED5"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B33ED5" w:rsidRPr="00885A06" w:rsidRDefault="00B33ED5"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1560" w:type="dxa"/>
            <w:tcBorders>
              <w:top w:val="single" w:sz="4" w:space="0" w:color="000000"/>
              <w:left w:val="single" w:sz="4" w:space="0" w:color="000000"/>
              <w:bottom w:val="single" w:sz="4" w:space="0" w:color="000000"/>
              <w:right w:val="single" w:sz="4" w:space="0" w:color="000000"/>
            </w:tcBorders>
          </w:tcPr>
          <w:p w:rsidR="00B33ED5" w:rsidRPr="00481C93"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ф. 0503173 реорганизационного периода не соответствуют показателям ф. 0503130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B33ED5" w:rsidRPr="007C3375"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Б</w:t>
            </w:r>
          </w:p>
        </w:tc>
      </w:tr>
      <w:tr w:rsidR="00A570E6" w:rsidRPr="00885A06" w:rsidTr="00A570E6">
        <w:trPr>
          <w:cantSplit/>
          <w:trHeight w:val="240"/>
          <w:tblHeader/>
        </w:trPr>
        <w:tc>
          <w:tcPr>
            <w:tcW w:w="560"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rsidR="00A570E6" w:rsidRPr="00885A06" w:rsidRDefault="00A570E6" w:rsidP="00A570E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 xml:space="preserve">0503230 (реорганизация) </w:t>
            </w:r>
          </w:p>
        </w:tc>
        <w:tc>
          <w:tcPr>
            <w:tcW w:w="993" w:type="dxa"/>
            <w:tcBorders>
              <w:top w:val="single" w:sz="4" w:space="0" w:color="000000"/>
              <w:left w:val="single" w:sz="4" w:space="0" w:color="000000"/>
              <w:bottom w:val="single" w:sz="4" w:space="0" w:color="000000"/>
            </w:tcBorders>
            <w:shd w:val="clear" w:color="auto" w:fill="auto"/>
          </w:tcPr>
          <w:p w:rsidR="00A570E6" w:rsidRPr="00885A06" w:rsidRDefault="00A570E6" w:rsidP="00BA52AE">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700</w:t>
            </w:r>
          </w:p>
        </w:tc>
        <w:tc>
          <w:tcPr>
            <w:tcW w:w="990" w:type="dxa"/>
            <w:tcBorders>
              <w:top w:val="single" w:sz="4" w:space="0" w:color="000000"/>
              <w:left w:val="single" w:sz="4" w:space="0" w:color="000000"/>
              <w:bottom w:val="single" w:sz="4" w:space="0" w:color="000000"/>
              <w:right w:val="single" w:sz="4" w:space="0" w:color="000000"/>
            </w:tcBorders>
          </w:tcPr>
          <w:p w:rsidR="00A570E6" w:rsidRPr="00481C93"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A570E6" w:rsidRPr="00243FAB" w:rsidRDefault="00A570E6" w:rsidP="00BA52AE">
            <w:pPr>
              <w:pStyle w:val="ConsPlusCell"/>
              <w:snapToGrid w:val="0"/>
              <w:jc w:val="center"/>
              <w:rPr>
                <w:rFonts w:ascii="Times New Roman" w:hAnsi="Times New Roman" w:cs="Times New Roman"/>
                <w:sz w:val="18"/>
                <w:szCs w:val="18"/>
                <w:lang w:val="en-US"/>
              </w:rPr>
            </w:pPr>
            <w:proofErr w:type="spellStart"/>
            <w:r w:rsidRPr="00481C93">
              <w:rPr>
                <w:rFonts w:ascii="Times New Roman" w:hAnsi="Times New Roman" w:cs="Times New Roman"/>
                <w:sz w:val="18"/>
                <w:szCs w:val="18"/>
                <w:lang w:val="en-US"/>
              </w:rPr>
              <w:t>Если</w:t>
            </w:r>
            <w:proofErr w:type="spellEnd"/>
            <w:r w:rsidRPr="00481C93">
              <w:rPr>
                <w:rFonts w:ascii="Times New Roman" w:hAnsi="Times New Roman" w:cs="Times New Roman"/>
                <w:sz w:val="18"/>
                <w:szCs w:val="18"/>
                <w:lang w:val="en-US"/>
              </w:rPr>
              <w:t xml:space="preserve"> </w:t>
            </w:r>
            <w:r w:rsidRPr="00A570E6">
              <w:rPr>
                <w:rFonts w:ascii="Times New Roman" w:hAnsi="Times New Roman" w:cs="Times New Roman"/>
                <w:sz w:val="18"/>
                <w:szCs w:val="18"/>
                <w:lang w:val="en-US"/>
              </w:rPr>
              <w:t>=</w:t>
            </w:r>
            <w:r>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A570E6" w:rsidRPr="00B33ED5"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 прошлого года</w:t>
            </w:r>
          </w:p>
        </w:tc>
        <w:tc>
          <w:tcPr>
            <w:tcW w:w="1276" w:type="dxa"/>
            <w:tcBorders>
              <w:top w:val="single" w:sz="4" w:space="0" w:color="000000"/>
              <w:left w:val="single" w:sz="4" w:space="0" w:color="000000"/>
              <w:bottom w:val="single" w:sz="4" w:space="0" w:color="000000"/>
            </w:tcBorders>
            <w:shd w:val="clear" w:color="auto" w:fill="auto"/>
          </w:tcPr>
          <w:p w:rsidR="00A570E6" w:rsidRPr="00885A06" w:rsidRDefault="00A570E6" w:rsidP="00BA52AE">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w:t>
            </w:r>
          </w:p>
        </w:tc>
        <w:tc>
          <w:tcPr>
            <w:tcW w:w="569" w:type="dxa"/>
            <w:tcBorders>
              <w:top w:val="single" w:sz="4" w:space="0" w:color="000000"/>
              <w:left w:val="single" w:sz="4" w:space="0" w:color="000000"/>
              <w:bottom w:val="single" w:sz="4" w:space="0" w:color="000000"/>
            </w:tcBorders>
            <w:shd w:val="clear" w:color="auto" w:fill="auto"/>
          </w:tcPr>
          <w:p w:rsidR="00A570E6" w:rsidRPr="00A570E6" w:rsidRDefault="00A570E6" w:rsidP="00A570E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0503173</w:t>
            </w:r>
            <w:r>
              <w:rPr>
                <w:rFonts w:ascii="Times New Roman" w:hAnsi="Times New Roman" w:cs="Times New Roman"/>
                <w:sz w:val="18"/>
                <w:szCs w:val="18"/>
                <w:lang w:val="en-US"/>
              </w:rPr>
              <w:t>b</w:t>
            </w:r>
            <w:r>
              <w:rPr>
                <w:rFonts w:ascii="Times New Roman" w:hAnsi="Times New Roman" w:cs="Times New Roman"/>
                <w:sz w:val="18"/>
                <w:szCs w:val="18"/>
              </w:rPr>
              <w:t xml:space="preserve"> (реорганизация)</w:t>
            </w:r>
          </w:p>
        </w:tc>
        <w:tc>
          <w:tcPr>
            <w:tcW w:w="1134" w:type="dxa"/>
            <w:tcBorders>
              <w:top w:val="single" w:sz="4" w:space="0" w:color="000000"/>
              <w:left w:val="single" w:sz="4" w:space="0" w:color="000000"/>
              <w:bottom w:val="single" w:sz="4" w:space="0" w:color="000000"/>
              <w:right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1560" w:type="dxa"/>
            <w:tcBorders>
              <w:top w:val="single" w:sz="4" w:space="0" w:color="000000"/>
              <w:left w:val="single" w:sz="4" w:space="0" w:color="000000"/>
              <w:bottom w:val="single" w:sz="4" w:space="0" w:color="000000"/>
              <w:right w:val="single" w:sz="4" w:space="0" w:color="000000"/>
            </w:tcBorders>
          </w:tcPr>
          <w:p w:rsidR="00A570E6" w:rsidRPr="00481C93"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ф. 0503173 реорганизационного периода не соответствуют показателям ф. 0503130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A570E6" w:rsidRPr="007C3375"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Б</w:t>
            </w:r>
          </w:p>
        </w:tc>
      </w:tr>
      <w:tr w:rsidR="00A570E6" w:rsidRPr="00885A06" w:rsidTr="00A570E6">
        <w:trPr>
          <w:cantSplit/>
          <w:trHeight w:val="240"/>
          <w:tblHeader/>
        </w:trPr>
        <w:tc>
          <w:tcPr>
            <w:tcW w:w="560"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6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 xml:space="preserve">0503130 (реорганизация) </w:t>
            </w:r>
          </w:p>
        </w:tc>
        <w:tc>
          <w:tcPr>
            <w:tcW w:w="993" w:type="dxa"/>
            <w:tcBorders>
              <w:top w:val="single" w:sz="4" w:space="0" w:color="000000"/>
              <w:left w:val="single" w:sz="4" w:space="0" w:color="000000"/>
              <w:bottom w:val="single" w:sz="4" w:space="0" w:color="000000"/>
            </w:tcBorders>
            <w:shd w:val="clear" w:color="auto" w:fill="auto"/>
          </w:tcPr>
          <w:p w:rsidR="00A570E6" w:rsidRPr="00885A06" w:rsidRDefault="00A570E6" w:rsidP="00BA52AE">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700</w:t>
            </w:r>
          </w:p>
        </w:tc>
        <w:tc>
          <w:tcPr>
            <w:tcW w:w="990" w:type="dxa"/>
            <w:tcBorders>
              <w:top w:val="single" w:sz="4" w:space="0" w:color="000000"/>
              <w:left w:val="single" w:sz="4" w:space="0" w:color="000000"/>
              <w:bottom w:val="single" w:sz="4" w:space="0" w:color="000000"/>
              <w:right w:val="single" w:sz="4" w:space="0" w:color="000000"/>
            </w:tcBorders>
          </w:tcPr>
          <w:p w:rsidR="00A570E6" w:rsidRPr="00481C93"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A570E6" w:rsidRPr="00243FAB" w:rsidRDefault="00A570E6" w:rsidP="00BA52AE">
            <w:pPr>
              <w:pStyle w:val="ConsPlusCell"/>
              <w:snapToGrid w:val="0"/>
              <w:jc w:val="center"/>
              <w:rPr>
                <w:rFonts w:ascii="Times New Roman" w:hAnsi="Times New Roman" w:cs="Times New Roman"/>
                <w:sz w:val="18"/>
                <w:szCs w:val="18"/>
                <w:lang w:val="en-US"/>
              </w:rPr>
            </w:pPr>
            <w:proofErr w:type="spellStart"/>
            <w:r w:rsidRPr="00481C93">
              <w:rPr>
                <w:rFonts w:ascii="Times New Roman" w:hAnsi="Times New Roman" w:cs="Times New Roman"/>
                <w:sz w:val="18"/>
                <w:szCs w:val="18"/>
                <w:lang w:val="en-US"/>
              </w:rPr>
              <w:t>Если</w:t>
            </w:r>
            <w:proofErr w:type="spellEnd"/>
            <w:r w:rsidRPr="00481C93">
              <w:rPr>
                <w:rFonts w:ascii="Times New Roman" w:hAnsi="Times New Roman" w:cs="Times New Roman"/>
                <w:sz w:val="18"/>
                <w:szCs w:val="18"/>
                <w:lang w:val="en-US"/>
              </w:rPr>
              <w:t xml:space="preserve"> </w:t>
            </w:r>
            <w:r w:rsidRPr="00A570E6">
              <w:rPr>
                <w:rFonts w:ascii="Times New Roman" w:hAnsi="Times New Roman" w:cs="Times New Roman"/>
                <w:sz w:val="18"/>
                <w:szCs w:val="18"/>
                <w:lang w:val="en-US"/>
              </w:rPr>
              <w:t>=</w:t>
            </w:r>
            <w:r>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A570E6" w:rsidRPr="00B33ED5"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 прошлого года</w:t>
            </w:r>
          </w:p>
        </w:tc>
        <w:tc>
          <w:tcPr>
            <w:tcW w:w="1276" w:type="dxa"/>
            <w:tcBorders>
              <w:top w:val="single" w:sz="4" w:space="0" w:color="000000"/>
              <w:left w:val="single" w:sz="4" w:space="0" w:color="000000"/>
              <w:bottom w:val="single" w:sz="4" w:space="0" w:color="000000"/>
            </w:tcBorders>
            <w:shd w:val="clear" w:color="auto" w:fill="auto"/>
          </w:tcPr>
          <w:p w:rsidR="00A570E6" w:rsidRPr="00885A06" w:rsidRDefault="00A570E6" w:rsidP="00BA52AE">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w:t>
            </w:r>
          </w:p>
        </w:tc>
        <w:tc>
          <w:tcPr>
            <w:tcW w:w="569" w:type="dxa"/>
            <w:tcBorders>
              <w:top w:val="single" w:sz="4" w:space="0" w:color="000000"/>
              <w:left w:val="single" w:sz="4" w:space="0" w:color="000000"/>
              <w:bottom w:val="single" w:sz="4" w:space="0" w:color="000000"/>
            </w:tcBorders>
            <w:shd w:val="clear" w:color="auto" w:fill="auto"/>
          </w:tcPr>
          <w:p w:rsidR="00A570E6" w:rsidRPr="00A570E6" w:rsidRDefault="00A570E6" w:rsidP="00A570E6">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0503173</w:t>
            </w:r>
            <w:r>
              <w:rPr>
                <w:rFonts w:ascii="Times New Roman" w:hAnsi="Times New Roman" w:cs="Times New Roman"/>
                <w:sz w:val="18"/>
                <w:szCs w:val="18"/>
                <w:lang w:val="en-US"/>
              </w:rPr>
              <w:t>t</w:t>
            </w:r>
            <w:r>
              <w:rPr>
                <w:rFonts w:ascii="Times New Roman" w:hAnsi="Times New Roman" w:cs="Times New Roman"/>
                <w:sz w:val="18"/>
                <w:szCs w:val="18"/>
              </w:rPr>
              <w:t xml:space="preserve"> (реорганизация)</w:t>
            </w:r>
          </w:p>
        </w:tc>
        <w:tc>
          <w:tcPr>
            <w:tcW w:w="1134" w:type="dxa"/>
            <w:tcBorders>
              <w:top w:val="single" w:sz="4" w:space="0" w:color="000000"/>
              <w:left w:val="single" w:sz="4" w:space="0" w:color="000000"/>
              <w:bottom w:val="single" w:sz="4" w:space="0" w:color="000000"/>
              <w:right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1560" w:type="dxa"/>
            <w:tcBorders>
              <w:top w:val="single" w:sz="4" w:space="0" w:color="000000"/>
              <w:left w:val="single" w:sz="4" w:space="0" w:color="000000"/>
              <w:bottom w:val="single" w:sz="4" w:space="0" w:color="000000"/>
              <w:right w:val="single" w:sz="4" w:space="0" w:color="000000"/>
            </w:tcBorders>
          </w:tcPr>
          <w:p w:rsidR="00A570E6" w:rsidRPr="00481C93"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ф. 0503173 реорганизационного периода не соответствуют показателям ф. 0503130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A570E6" w:rsidRPr="007C3375"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Б</w:t>
            </w:r>
          </w:p>
        </w:tc>
      </w:tr>
      <w:tr w:rsidR="00A570E6" w:rsidRPr="00885A06" w:rsidTr="00A570E6">
        <w:trPr>
          <w:cantSplit/>
          <w:trHeight w:val="240"/>
          <w:tblHeader/>
        </w:trPr>
        <w:tc>
          <w:tcPr>
            <w:tcW w:w="560"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lang w:val="en-US"/>
              </w:rPr>
              <w:lastRenderedPageBreak/>
              <w:t>7</w:t>
            </w:r>
            <w:r>
              <w:rPr>
                <w:rFonts w:ascii="Times New Roman" w:hAnsi="Times New Roman" w:cs="Times New Roman"/>
                <w:sz w:val="18"/>
                <w:szCs w:val="18"/>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w:t>
            </w:r>
            <w:r>
              <w:rPr>
                <w:rFonts w:ascii="Times New Roman" w:hAnsi="Times New Roman" w:cs="Times New Roman"/>
                <w:sz w:val="18"/>
                <w:szCs w:val="18"/>
                <w:lang w:val="en-US"/>
              </w:rPr>
              <w:t>2</w:t>
            </w:r>
            <w:r>
              <w:rPr>
                <w:rFonts w:ascii="Times New Roman" w:hAnsi="Times New Roman" w:cs="Times New Roman"/>
                <w:sz w:val="18"/>
                <w:szCs w:val="18"/>
              </w:rPr>
              <w:t xml:space="preserve">30 (реорганизация) </w:t>
            </w:r>
          </w:p>
        </w:tc>
        <w:tc>
          <w:tcPr>
            <w:tcW w:w="993" w:type="dxa"/>
            <w:tcBorders>
              <w:top w:val="single" w:sz="4" w:space="0" w:color="000000"/>
              <w:left w:val="single" w:sz="4" w:space="0" w:color="000000"/>
              <w:bottom w:val="single" w:sz="4" w:space="0" w:color="000000"/>
            </w:tcBorders>
            <w:shd w:val="clear" w:color="auto" w:fill="auto"/>
          </w:tcPr>
          <w:p w:rsidR="00A570E6" w:rsidRPr="00885A06" w:rsidRDefault="00A570E6" w:rsidP="00BA52AE">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700</w:t>
            </w:r>
          </w:p>
        </w:tc>
        <w:tc>
          <w:tcPr>
            <w:tcW w:w="990" w:type="dxa"/>
            <w:tcBorders>
              <w:top w:val="single" w:sz="4" w:space="0" w:color="000000"/>
              <w:left w:val="single" w:sz="4" w:space="0" w:color="000000"/>
              <w:bottom w:val="single" w:sz="4" w:space="0" w:color="000000"/>
              <w:right w:val="single" w:sz="4" w:space="0" w:color="000000"/>
            </w:tcBorders>
          </w:tcPr>
          <w:p w:rsidR="00A570E6" w:rsidRPr="00481C93"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A570E6" w:rsidRPr="00243FAB" w:rsidRDefault="00A570E6" w:rsidP="00BA52AE">
            <w:pPr>
              <w:pStyle w:val="ConsPlusCell"/>
              <w:snapToGrid w:val="0"/>
              <w:jc w:val="center"/>
              <w:rPr>
                <w:rFonts w:ascii="Times New Roman" w:hAnsi="Times New Roman" w:cs="Times New Roman"/>
                <w:sz w:val="18"/>
                <w:szCs w:val="18"/>
                <w:lang w:val="en-US"/>
              </w:rPr>
            </w:pPr>
            <w:proofErr w:type="spellStart"/>
            <w:r w:rsidRPr="00481C93">
              <w:rPr>
                <w:rFonts w:ascii="Times New Roman" w:hAnsi="Times New Roman" w:cs="Times New Roman"/>
                <w:sz w:val="18"/>
                <w:szCs w:val="18"/>
                <w:lang w:val="en-US"/>
              </w:rPr>
              <w:t>Если</w:t>
            </w:r>
            <w:proofErr w:type="spellEnd"/>
            <w:r w:rsidRPr="00481C93">
              <w:rPr>
                <w:rFonts w:ascii="Times New Roman" w:hAnsi="Times New Roman" w:cs="Times New Roman"/>
                <w:sz w:val="18"/>
                <w:szCs w:val="18"/>
                <w:lang w:val="en-US"/>
              </w:rPr>
              <w:t xml:space="preserve"> </w:t>
            </w:r>
            <w:r w:rsidRPr="00A570E6">
              <w:rPr>
                <w:rFonts w:ascii="Times New Roman" w:hAnsi="Times New Roman" w:cs="Times New Roman"/>
                <w:sz w:val="18"/>
                <w:szCs w:val="18"/>
                <w:lang w:val="en-US"/>
              </w:rPr>
              <w:t>=</w:t>
            </w:r>
            <w:r>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A570E6" w:rsidRPr="00B33ED5"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0503130 прошлого года</w:t>
            </w:r>
          </w:p>
        </w:tc>
        <w:tc>
          <w:tcPr>
            <w:tcW w:w="1276" w:type="dxa"/>
            <w:tcBorders>
              <w:top w:val="single" w:sz="4" w:space="0" w:color="000000"/>
              <w:left w:val="single" w:sz="4" w:space="0" w:color="000000"/>
              <w:bottom w:val="single" w:sz="4" w:space="0" w:color="000000"/>
            </w:tcBorders>
            <w:shd w:val="clear" w:color="auto" w:fill="auto"/>
          </w:tcPr>
          <w:p w:rsidR="00A570E6" w:rsidRPr="00885A06" w:rsidRDefault="00A570E6" w:rsidP="00BA52AE">
            <w:pPr>
              <w:pStyle w:val="ConsPlusCell"/>
              <w:snapToGrid w:val="0"/>
              <w:jc w:val="center"/>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w:t>
            </w:r>
          </w:p>
        </w:tc>
        <w:tc>
          <w:tcPr>
            <w:tcW w:w="569" w:type="dxa"/>
            <w:tcBorders>
              <w:top w:val="single" w:sz="4" w:space="0" w:color="000000"/>
              <w:left w:val="single" w:sz="4" w:space="0" w:color="000000"/>
              <w:bottom w:val="single" w:sz="4" w:space="0" w:color="000000"/>
            </w:tcBorders>
            <w:shd w:val="clear" w:color="auto" w:fill="auto"/>
          </w:tcPr>
          <w:p w:rsidR="00A570E6" w:rsidRPr="00A570E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0503173</w:t>
            </w:r>
            <w:r w:rsidRPr="00A570E6">
              <w:rPr>
                <w:rFonts w:ascii="Times New Roman" w:hAnsi="Times New Roman" w:cs="Times New Roman"/>
                <w:sz w:val="18"/>
                <w:szCs w:val="18"/>
              </w:rPr>
              <w:t>t</w:t>
            </w:r>
            <w:r>
              <w:rPr>
                <w:rFonts w:ascii="Times New Roman" w:hAnsi="Times New Roman" w:cs="Times New Roman"/>
                <w:sz w:val="18"/>
                <w:szCs w:val="18"/>
              </w:rPr>
              <w:t xml:space="preserve"> (реорганизация)</w:t>
            </w:r>
          </w:p>
        </w:tc>
        <w:tc>
          <w:tcPr>
            <w:tcW w:w="1134" w:type="dxa"/>
            <w:tcBorders>
              <w:top w:val="single" w:sz="4" w:space="0" w:color="000000"/>
              <w:left w:val="single" w:sz="4" w:space="0" w:color="000000"/>
              <w:bottom w:val="single" w:sz="4" w:space="0" w:color="000000"/>
              <w:right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p>
        </w:tc>
        <w:tc>
          <w:tcPr>
            <w:tcW w:w="850" w:type="dxa"/>
            <w:tcBorders>
              <w:top w:val="single" w:sz="4" w:space="0" w:color="000000"/>
              <w:left w:val="single" w:sz="4" w:space="0" w:color="000000"/>
              <w:bottom w:val="single" w:sz="4" w:space="0" w:color="000000"/>
            </w:tcBorders>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A570E6" w:rsidRPr="00885A06"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1560" w:type="dxa"/>
            <w:tcBorders>
              <w:top w:val="single" w:sz="4" w:space="0" w:color="000000"/>
              <w:left w:val="single" w:sz="4" w:space="0" w:color="000000"/>
              <w:bottom w:val="single" w:sz="4" w:space="0" w:color="000000"/>
              <w:right w:val="single" w:sz="4" w:space="0" w:color="000000"/>
            </w:tcBorders>
          </w:tcPr>
          <w:p w:rsidR="00A570E6" w:rsidRPr="00481C93"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ф. 0503173 реорганизационного периода не соответствуют показателям ф. 0503130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A570E6" w:rsidRPr="007C3375" w:rsidRDefault="00A570E6"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Б</w:t>
            </w:r>
          </w:p>
        </w:tc>
      </w:tr>
      <w:tr w:rsidR="00CA16F4" w:rsidRPr="00885A06" w:rsidTr="00CA16F4">
        <w:trPr>
          <w:cantSplit/>
          <w:trHeight w:val="240"/>
          <w:tblHeader/>
        </w:trPr>
        <w:tc>
          <w:tcPr>
            <w:tcW w:w="560" w:type="dxa"/>
            <w:tcBorders>
              <w:top w:val="single" w:sz="4" w:space="0" w:color="000000"/>
              <w:left w:val="single" w:sz="4" w:space="0" w:color="000000"/>
              <w:bottom w:val="single" w:sz="4" w:space="0" w:color="000000"/>
            </w:tcBorders>
          </w:tcPr>
          <w:p w:rsidR="00CA16F4" w:rsidRPr="00CA16F4" w:rsidRDefault="00CA16F4" w:rsidP="00BA52AE">
            <w:pPr>
              <w:pStyle w:val="ConsPlusCell"/>
              <w:snapToGrid w:val="0"/>
              <w:jc w:val="center"/>
              <w:rPr>
                <w:rFonts w:ascii="Times New Roman" w:hAnsi="Times New Roman" w:cs="Times New Roman"/>
                <w:sz w:val="18"/>
                <w:szCs w:val="18"/>
                <w:lang w:val="en-US"/>
              </w:rPr>
            </w:pPr>
            <w:bookmarkStart w:id="1212" w:name="_Hlk187097741"/>
            <w:r>
              <w:rPr>
                <w:rFonts w:ascii="Times New Roman" w:hAnsi="Times New Roman" w:cs="Times New Roman"/>
                <w:sz w:val="18"/>
                <w:szCs w:val="18"/>
              </w:rPr>
              <w:t>8</w:t>
            </w:r>
            <w:r w:rsidRPr="00CA16F4">
              <w:rPr>
                <w:rFonts w:ascii="Times New Roman" w:hAnsi="Times New Roman" w:cs="Times New Roman"/>
                <w:sz w:val="18"/>
                <w:szCs w:val="18"/>
                <w:lang w:val="en-US"/>
              </w:rPr>
              <w:t xml:space="preserve"> (</w:t>
            </w:r>
            <w:proofErr w:type="spellStart"/>
            <w:r w:rsidRPr="00CA16F4">
              <w:rPr>
                <w:rFonts w:ascii="Times New Roman" w:hAnsi="Times New Roman" w:cs="Times New Roman"/>
                <w:sz w:val="18"/>
                <w:szCs w:val="18"/>
                <w:lang w:val="en-US"/>
              </w:rPr>
              <w:t>для</w:t>
            </w:r>
            <w:proofErr w:type="spellEnd"/>
            <w:r w:rsidRPr="00CA16F4">
              <w:rPr>
                <w:rFonts w:ascii="Times New Roman" w:hAnsi="Times New Roman" w:cs="Times New Roman"/>
                <w:sz w:val="18"/>
                <w:szCs w:val="18"/>
                <w:lang w:val="en-US"/>
              </w:rPr>
              <w:t xml:space="preserve"> </w:t>
            </w:r>
            <w:proofErr w:type="spellStart"/>
            <w:r w:rsidRPr="00CA16F4">
              <w:rPr>
                <w:rFonts w:ascii="Times New Roman" w:hAnsi="Times New Roman" w:cs="Times New Roman"/>
                <w:sz w:val="18"/>
                <w:szCs w:val="18"/>
                <w:lang w:val="en-US"/>
              </w:rPr>
              <w:t>реорганизации</w:t>
            </w:r>
            <w:proofErr w:type="spellEnd"/>
            <w:r w:rsidRPr="00CA16F4">
              <w:rPr>
                <w:rFonts w:ascii="Times New Roman" w:hAnsi="Times New Roman" w:cs="Times New Roman"/>
                <w:sz w:val="18"/>
                <w:szCs w:val="18"/>
                <w:lang w:val="en-US"/>
              </w:rPr>
              <w:t>)</w:t>
            </w:r>
          </w:p>
        </w:tc>
        <w:tc>
          <w:tcPr>
            <w:tcW w:w="994" w:type="dxa"/>
            <w:tcBorders>
              <w:top w:val="single" w:sz="4" w:space="0" w:color="000000"/>
              <w:left w:val="single" w:sz="4" w:space="0" w:color="000000"/>
              <w:bottom w:val="single" w:sz="4" w:space="0" w:color="000000"/>
              <w:right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 xml:space="preserve">0503130 (реорганизация) </w:t>
            </w:r>
          </w:p>
        </w:tc>
        <w:tc>
          <w:tcPr>
            <w:tcW w:w="993" w:type="dxa"/>
            <w:tcBorders>
              <w:top w:val="single" w:sz="4" w:space="0" w:color="000000"/>
              <w:left w:val="single" w:sz="4" w:space="0" w:color="000000"/>
              <w:bottom w:val="single" w:sz="4" w:space="0" w:color="000000"/>
            </w:tcBorders>
            <w:shd w:val="clear" w:color="auto" w:fill="auto"/>
          </w:tcPr>
          <w:p w:rsidR="00CA16F4" w:rsidRPr="00885A06" w:rsidRDefault="00CA16F4" w:rsidP="00BA52AE">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700</w:t>
            </w:r>
          </w:p>
        </w:tc>
        <w:tc>
          <w:tcPr>
            <w:tcW w:w="990" w:type="dxa"/>
            <w:tcBorders>
              <w:top w:val="single" w:sz="4" w:space="0" w:color="000000"/>
              <w:left w:val="single" w:sz="4" w:space="0" w:color="000000"/>
              <w:bottom w:val="single" w:sz="4" w:space="0" w:color="000000"/>
              <w:right w:val="single" w:sz="4" w:space="0" w:color="000000"/>
            </w:tcBorders>
          </w:tcPr>
          <w:p w:rsidR="00CA16F4" w:rsidRPr="00481C93"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CA16F4" w:rsidRPr="00243FAB" w:rsidRDefault="00CA16F4" w:rsidP="00BA52AE">
            <w:pPr>
              <w:pStyle w:val="ConsPlusCell"/>
              <w:snapToGrid w:val="0"/>
              <w:jc w:val="center"/>
              <w:rPr>
                <w:rFonts w:ascii="Times New Roman" w:hAnsi="Times New Roman" w:cs="Times New Roman"/>
                <w:sz w:val="18"/>
                <w:szCs w:val="18"/>
                <w:lang w:val="en-US"/>
              </w:rPr>
            </w:pPr>
            <w:proofErr w:type="spellStart"/>
            <w:r w:rsidRPr="00481C93">
              <w:rPr>
                <w:rFonts w:ascii="Times New Roman" w:hAnsi="Times New Roman" w:cs="Times New Roman"/>
                <w:sz w:val="18"/>
                <w:szCs w:val="18"/>
                <w:lang w:val="en-US"/>
              </w:rPr>
              <w:t>Если</w:t>
            </w:r>
            <w:proofErr w:type="spellEnd"/>
            <w:r w:rsidRPr="00481C93">
              <w:rPr>
                <w:rFonts w:ascii="Times New Roman" w:hAnsi="Times New Roman" w:cs="Times New Roman"/>
                <w:sz w:val="18"/>
                <w:szCs w:val="18"/>
                <w:lang w:val="en-US"/>
              </w:rPr>
              <w:t xml:space="preserve"> </w:t>
            </w:r>
            <w:r w:rsidRPr="00A570E6">
              <w:rPr>
                <w:rFonts w:ascii="Times New Roman" w:hAnsi="Times New Roman" w:cs="Times New Roman"/>
                <w:sz w:val="18"/>
                <w:szCs w:val="18"/>
                <w:lang w:val="en-US"/>
              </w:rPr>
              <w:t>=</w:t>
            </w:r>
            <w:r>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CA16F4" w:rsidRPr="00B33ED5"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0503169 прошлого года</w:t>
            </w:r>
          </w:p>
        </w:tc>
        <w:tc>
          <w:tcPr>
            <w:tcW w:w="1276" w:type="dxa"/>
            <w:tcBorders>
              <w:top w:val="single" w:sz="4" w:space="0" w:color="000000"/>
              <w:left w:val="single" w:sz="4" w:space="0" w:color="000000"/>
              <w:bottom w:val="single" w:sz="4" w:space="0" w:color="000000"/>
            </w:tcBorders>
            <w:shd w:val="clear" w:color="auto" w:fill="auto"/>
          </w:tcPr>
          <w:p w:rsidR="00CA16F4" w:rsidRPr="00885A06" w:rsidRDefault="00CA16F4" w:rsidP="00BA52AE">
            <w:pPr>
              <w:pStyle w:val="ConsPlusCell"/>
              <w:snapToGrid w:val="0"/>
              <w:jc w:val="center"/>
              <w:rPr>
                <w:rFonts w:ascii="Times New Roman" w:hAnsi="Times New Roman" w:cs="Times New Roman"/>
                <w:sz w:val="18"/>
                <w:szCs w:val="18"/>
              </w:rPr>
            </w:pPr>
            <w:r w:rsidRPr="00CA16F4">
              <w:rPr>
                <w:rFonts w:ascii="Times New Roman" w:hAnsi="Times New Roman" w:cs="Times New Roman"/>
                <w:sz w:val="18"/>
                <w:szCs w:val="18"/>
              </w:rPr>
              <w:t>Итого по синтетическому коду счета 1</w:t>
            </w:r>
            <w:r>
              <w:rPr>
                <w:rFonts w:ascii="Times New Roman" w:hAnsi="Times New Roman" w:cs="Times New Roman"/>
                <w:sz w:val="18"/>
                <w:szCs w:val="18"/>
                <w:lang w:val="en-US"/>
              </w:rPr>
              <w:t> </w:t>
            </w:r>
            <w:r w:rsidRPr="00CA16F4">
              <w:rPr>
                <w:rFonts w:ascii="Times New Roman" w:hAnsi="Times New Roman" w:cs="Times New Roman"/>
                <w:sz w:val="18"/>
                <w:szCs w:val="18"/>
              </w:rPr>
              <w:t>205</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206</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208</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209</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302</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303</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304</w:t>
            </w:r>
            <w:r>
              <w:rPr>
                <w:rFonts w:ascii="Times New Roman" w:hAnsi="Times New Roman" w:cs="Times New Roman"/>
                <w:sz w:val="18"/>
                <w:szCs w:val="18"/>
                <w:lang w:val="en-US"/>
              </w:rPr>
              <w:t> </w:t>
            </w:r>
            <w:r w:rsidRPr="00CA16F4">
              <w:rPr>
                <w:rFonts w:ascii="Times New Roman" w:hAnsi="Times New Roman" w:cs="Times New Roman"/>
                <w:sz w:val="18"/>
                <w:szCs w:val="18"/>
              </w:rPr>
              <w:t>00</w:t>
            </w:r>
            <w:r w:rsidR="008B7007">
              <w:rPr>
                <w:rFonts w:ascii="Times New Roman" w:hAnsi="Times New Roman" w:cs="Times New Roman"/>
                <w:sz w:val="18"/>
                <w:szCs w:val="18"/>
                <w:lang w:val="en-US"/>
              </w:rPr>
              <w:t> </w:t>
            </w:r>
            <w:r w:rsidRPr="00CA16F4">
              <w:rPr>
                <w:rFonts w:ascii="Times New Roman" w:hAnsi="Times New Roman" w:cs="Times New Roman"/>
                <w:sz w:val="18"/>
                <w:szCs w:val="18"/>
              </w:rPr>
              <w:t>000</w:t>
            </w:r>
            <w:r w:rsidR="008B7007">
              <w:rPr>
                <w:rFonts w:ascii="Times New Roman" w:hAnsi="Times New Roman" w:cs="Times New Roman"/>
                <w:sz w:val="18"/>
                <w:szCs w:val="18"/>
              </w:rPr>
              <w:t>, Всего по счету 1 401 40 000, 1 401 60 000</w:t>
            </w:r>
          </w:p>
        </w:tc>
        <w:tc>
          <w:tcPr>
            <w:tcW w:w="709" w:type="dxa"/>
            <w:tcBorders>
              <w:top w:val="single" w:sz="4" w:space="0" w:color="000000"/>
              <w:left w:val="single" w:sz="4" w:space="0" w:color="000000"/>
              <w:bottom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w:t>
            </w:r>
          </w:p>
        </w:tc>
        <w:tc>
          <w:tcPr>
            <w:tcW w:w="569" w:type="dxa"/>
            <w:tcBorders>
              <w:top w:val="single" w:sz="4" w:space="0" w:color="000000"/>
              <w:left w:val="single" w:sz="4" w:space="0" w:color="000000"/>
              <w:bottom w:val="single" w:sz="4" w:space="0" w:color="000000"/>
            </w:tcBorders>
            <w:shd w:val="clear" w:color="auto" w:fill="auto"/>
          </w:tcPr>
          <w:p w:rsidR="00CA16F4" w:rsidRPr="00A570E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0503173</w:t>
            </w:r>
            <w:r>
              <w:rPr>
                <w:rFonts w:ascii="Times New Roman" w:hAnsi="Times New Roman" w:cs="Times New Roman"/>
                <w:sz w:val="18"/>
                <w:szCs w:val="18"/>
                <w:lang w:val="en-US"/>
              </w:rPr>
              <w:t>b</w:t>
            </w:r>
            <w:r>
              <w:rPr>
                <w:rFonts w:ascii="Times New Roman" w:hAnsi="Times New Roman" w:cs="Times New Roman"/>
                <w:sz w:val="18"/>
                <w:szCs w:val="18"/>
              </w:rPr>
              <w:t xml:space="preserve"> (реорганизация)</w:t>
            </w:r>
          </w:p>
        </w:tc>
        <w:tc>
          <w:tcPr>
            <w:tcW w:w="1134" w:type="dxa"/>
            <w:tcBorders>
              <w:top w:val="single" w:sz="4" w:space="0" w:color="000000"/>
              <w:left w:val="single" w:sz="4" w:space="0" w:color="000000"/>
              <w:bottom w:val="single" w:sz="4" w:space="0" w:color="000000"/>
              <w:right w:val="single" w:sz="4" w:space="0" w:color="000000"/>
            </w:tcBorders>
          </w:tcPr>
          <w:p w:rsidR="00CA16F4" w:rsidRPr="00CA16F4" w:rsidRDefault="00CA16F4" w:rsidP="00BA52AE">
            <w:pPr>
              <w:pStyle w:val="ConsPlusCell"/>
              <w:snapToGrid w:val="0"/>
              <w:jc w:val="center"/>
              <w:rPr>
                <w:rFonts w:ascii="Times New Roman" w:hAnsi="Times New Roman" w:cs="Times New Roman"/>
                <w:sz w:val="18"/>
                <w:szCs w:val="18"/>
              </w:rPr>
            </w:pPr>
            <w:r w:rsidRPr="00CA16F4">
              <w:rPr>
                <w:rFonts w:ascii="Times New Roman" w:hAnsi="Times New Roman" w:cs="Times New Roman"/>
                <w:sz w:val="18"/>
                <w:szCs w:val="18"/>
              </w:rPr>
              <w:t>1</w:t>
            </w:r>
            <w:r>
              <w:rPr>
                <w:rFonts w:ascii="Times New Roman" w:hAnsi="Times New Roman" w:cs="Times New Roman"/>
                <w:sz w:val="18"/>
                <w:szCs w:val="18"/>
                <w:lang w:val="en-US"/>
              </w:rPr>
              <w:t> </w:t>
            </w:r>
            <w:r w:rsidRPr="00CA16F4">
              <w:rPr>
                <w:rFonts w:ascii="Times New Roman" w:hAnsi="Times New Roman" w:cs="Times New Roman"/>
                <w:sz w:val="18"/>
                <w:szCs w:val="18"/>
              </w:rPr>
              <w:t>205</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206</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208</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209</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302</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303</w:t>
            </w:r>
            <w:r>
              <w:rPr>
                <w:rFonts w:ascii="Times New Roman" w:hAnsi="Times New Roman" w:cs="Times New Roman"/>
                <w:sz w:val="18"/>
                <w:szCs w:val="18"/>
                <w:lang w:val="en-US"/>
              </w:rPr>
              <w:t> </w:t>
            </w:r>
            <w:r w:rsidRPr="00CA16F4">
              <w:rPr>
                <w:rFonts w:ascii="Times New Roman" w:hAnsi="Times New Roman" w:cs="Times New Roman"/>
                <w:sz w:val="18"/>
                <w:szCs w:val="18"/>
              </w:rPr>
              <w:t>00</w:t>
            </w:r>
            <w:r>
              <w:rPr>
                <w:rFonts w:ascii="Times New Roman" w:hAnsi="Times New Roman" w:cs="Times New Roman"/>
                <w:sz w:val="18"/>
                <w:szCs w:val="18"/>
                <w:lang w:val="en-US"/>
              </w:rPr>
              <w:t> </w:t>
            </w:r>
            <w:r w:rsidRPr="00CA16F4">
              <w:rPr>
                <w:rFonts w:ascii="Times New Roman" w:hAnsi="Times New Roman" w:cs="Times New Roman"/>
                <w:sz w:val="18"/>
                <w:szCs w:val="18"/>
              </w:rPr>
              <w:t>000, 1</w:t>
            </w:r>
            <w:r>
              <w:rPr>
                <w:rFonts w:ascii="Times New Roman" w:hAnsi="Times New Roman" w:cs="Times New Roman"/>
                <w:sz w:val="18"/>
                <w:szCs w:val="18"/>
                <w:lang w:val="en-US"/>
              </w:rPr>
              <w:t> </w:t>
            </w:r>
            <w:r w:rsidRPr="00CA16F4">
              <w:rPr>
                <w:rFonts w:ascii="Times New Roman" w:hAnsi="Times New Roman" w:cs="Times New Roman"/>
                <w:sz w:val="18"/>
                <w:szCs w:val="18"/>
              </w:rPr>
              <w:t>304</w:t>
            </w:r>
            <w:r>
              <w:rPr>
                <w:rFonts w:ascii="Times New Roman" w:hAnsi="Times New Roman" w:cs="Times New Roman"/>
                <w:sz w:val="18"/>
                <w:szCs w:val="18"/>
                <w:lang w:val="en-US"/>
              </w:rPr>
              <w:t> </w:t>
            </w:r>
            <w:r w:rsidRPr="00CA16F4">
              <w:rPr>
                <w:rFonts w:ascii="Times New Roman" w:hAnsi="Times New Roman" w:cs="Times New Roman"/>
                <w:sz w:val="18"/>
                <w:szCs w:val="18"/>
              </w:rPr>
              <w:t>00</w:t>
            </w:r>
            <w:r w:rsidR="008B7007">
              <w:rPr>
                <w:rFonts w:ascii="Times New Roman" w:hAnsi="Times New Roman" w:cs="Times New Roman"/>
                <w:sz w:val="18"/>
                <w:szCs w:val="18"/>
                <w:lang w:val="en-US"/>
              </w:rPr>
              <w:t> </w:t>
            </w:r>
            <w:r w:rsidRPr="00CA16F4">
              <w:rPr>
                <w:rFonts w:ascii="Times New Roman" w:hAnsi="Times New Roman" w:cs="Times New Roman"/>
                <w:sz w:val="18"/>
                <w:szCs w:val="18"/>
              </w:rPr>
              <w:t>000</w:t>
            </w:r>
            <w:r w:rsidR="008B7007">
              <w:rPr>
                <w:rFonts w:ascii="Times New Roman" w:hAnsi="Times New Roman" w:cs="Times New Roman"/>
                <w:sz w:val="18"/>
                <w:szCs w:val="18"/>
              </w:rPr>
              <w:t>, 1 401 40 000, 1 401 60 000</w:t>
            </w:r>
            <w:r>
              <w:rPr>
                <w:rFonts w:ascii="Times New Roman" w:hAnsi="Times New Roman" w:cs="Times New Roman"/>
                <w:sz w:val="18"/>
                <w:szCs w:val="18"/>
                <w:lang w:val="en-US"/>
              </w:rPr>
              <w:t xml:space="preserve"> </w:t>
            </w:r>
            <w:r>
              <w:rPr>
                <w:rFonts w:ascii="Times New Roman" w:hAnsi="Times New Roman" w:cs="Times New Roman"/>
                <w:sz w:val="18"/>
                <w:szCs w:val="18"/>
              </w:rPr>
              <w:t>соответственно</w:t>
            </w:r>
          </w:p>
        </w:tc>
        <w:tc>
          <w:tcPr>
            <w:tcW w:w="850" w:type="dxa"/>
            <w:tcBorders>
              <w:top w:val="single" w:sz="4" w:space="0" w:color="000000"/>
              <w:left w:val="single" w:sz="4" w:space="0" w:color="000000"/>
              <w:bottom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1560" w:type="dxa"/>
            <w:tcBorders>
              <w:top w:val="single" w:sz="4" w:space="0" w:color="000000"/>
              <w:left w:val="single" w:sz="4" w:space="0" w:color="000000"/>
              <w:bottom w:val="single" w:sz="4" w:space="0" w:color="000000"/>
              <w:right w:val="single" w:sz="4" w:space="0" w:color="000000"/>
            </w:tcBorders>
          </w:tcPr>
          <w:p w:rsidR="00CA16F4" w:rsidRPr="00481C93"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ф. 0503173 реорганизационного периода не соответствуют показателям ф. 05031</w:t>
            </w:r>
            <w:r w:rsidRPr="00CA16F4">
              <w:rPr>
                <w:rFonts w:ascii="Times New Roman" w:hAnsi="Times New Roman" w:cs="Times New Roman"/>
                <w:sz w:val="18"/>
                <w:szCs w:val="18"/>
              </w:rPr>
              <w:t>69</w:t>
            </w:r>
            <w:r>
              <w:rPr>
                <w:rFonts w:ascii="Times New Roman" w:hAnsi="Times New Roman" w:cs="Times New Roman"/>
                <w:sz w:val="18"/>
                <w:szCs w:val="18"/>
              </w:rPr>
              <w:t xml:space="preserve">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CA16F4" w:rsidRPr="007C3375"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Б</w:t>
            </w:r>
          </w:p>
        </w:tc>
      </w:tr>
      <w:bookmarkEnd w:id="1212"/>
      <w:tr w:rsidR="00CA16F4" w:rsidRPr="00885A06" w:rsidTr="00CA16F4">
        <w:trPr>
          <w:cantSplit/>
          <w:trHeight w:val="240"/>
          <w:tblHeader/>
        </w:trPr>
        <w:tc>
          <w:tcPr>
            <w:tcW w:w="560" w:type="dxa"/>
            <w:tcBorders>
              <w:top w:val="single" w:sz="4" w:space="0" w:color="000000"/>
              <w:left w:val="single" w:sz="4" w:space="0" w:color="000000"/>
              <w:bottom w:val="single" w:sz="4" w:space="0" w:color="000000"/>
            </w:tcBorders>
          </w:tcPr>
          <w:p w:rsidR="00CA16F4" w:rsidRPr="00CA16F4"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9</w:t>
            </w:r>
            <w:r w:rsidRPr="00CA16F4">
              <w:rPr>
                <w:rFonts w:ascii="Times New Roman" w:hAnsi="Times New Roman" w:cs="Times New Roman"/>
                <w:sz w:val="18"/>
                <w:szCs w:val="18"/>
              </w:rPr>
              <w:t xml:space="preserve"> (для реорганизации)</w:t>
            </w:r>
          </w:p>
        </w:tc>
        <w:tc>
          <w:tcPr>
            <w:tcW w:w="994" w:type="dxa"/>
            <w:tcBorders>
              <w:top w:val="single" w:sz="4" w:space="0" w:color="000000"/>
              <w:left w:val="single" w:sz="4" w:space="0" w:color="000000"/>
              <w:bottom w:val="single" w:sz="4" w:space="0" w:color="000000"/>
              <w:right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 xml:space="preserve">0503230 (реорганизация) </w:t>
            </w:r>
          </w:p>
        </w:tc>
        <w:tc>
          <w:tcPr>
            <w:tcW w:w="993" w:type="dxa"/>
            <w:tcBorders>
              <w:top w:val="single" w:sz="4" w:space="0" w:color="000000"/>
              <w:left w:val="single" w:sz="4" w:space="0" w:color="000000"/>
              <w:bottom w:val="single" w:sz="4" w:space="0" w:color="000000"/>
            </w:tcBorders>
            <w:shd w:val="clear" w:color="auto" w:fill="auto"/>
          </w:tcPr>
          <w:p w:rsidR="00CA16F4" w:rsidRPr="00885A06" w:rsidRDefault="00CA16F4" w:rsidP="00BA52AE">
            <w:pPr>
              <w:pStyle w:val="ConsPlusCell"/>
              <w:snapToGrid w:val="0"/>
              <w:jc w:val="center"/>
              <w:rPr>
                <w:rFonts w:ascii="Times New Roman" w:hAnsi="Times New Roman" w:cs="Times New Roman"/>
                <w:sz w:val="18"/>
                <w:szCs w:val="18"/>
              </w:rPr>
            </w:pPr>
          </w:p>
        </w:tc>
        <w:tc>
          <w:tcPr>
            <w:tcW w:w="853" w:type="dxa"/>
            <w:tcBorders>
              <w:top w:val="single" w:sz="4" w:space="0" w:color="000000"/>
              <w:left w:val="single" w:sz="4" w:space="0" w:color="000000"/>
              <w:bottom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700</w:t>
            </w:r>
          </w:p>
        </w:tc>
        <w:tc>
          <w:tcPr>
            <w:tcW w:w="990" w:type="dxa"/>
            <w:tcBorders>
              <w:top w:val="single" w:sz="4" w:space="0" w:color="000000"/>
              <w:left w:val="single" w:sz="4" w:space="0" w:color="000000"/>
              <w:bottom w:val="single" w:sz="4" w:space="0" w:color="000000"/>
              <w:right w:val="single" w:sz="4" w:space="0" w:color="000000"/>
            </w:tcBorders>
          </w:tcPr>
          <w:p w:rsidR="00CA16F4" w:rsidRPr="00481C93"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569" w:type="dxa"/>
            <w:tcBorders>
              <w:top w:val="single" w:sz="4" w:space="0" w:color="000000"/>
              <w:left w:val="single" w:sz="4" w:space="0" w:color="000000"/>
              <w:bottom w:val="single" w:sz="4" w:space="0" w:color="000000"/>
            </w:tcBorders>
            <w:shd w:val="clear" w:color="auto" w:fill="auto"/>
          </w:tcPr>
          <w:p w:rsidR="00CA16F4" w:rsidRPr="00243FAB" w:rsidRDefault="00CA16F4" w:rsidP="00BA52AE">
            <w:pPr>
              <w:pStyle w:val="ConsPlusCell"/>
              <w:snapToGrid w:val="0"/>
              <w:jc w:val="center"/>
              <w:rPr>
                <w:rFonts w:ascii="Times New Roman" w:hAnsi="Times New Roman" w:cs="Times New Roman"/>
                <w:sz w:val="18"/>
                <w:szCs w:val="18"/>
                <w:lang w:val="en-US"/>
              </w:rPr>
            </w:pPr>
            <w:proofErr w:type="spellStart"/>
            <w:r w:rsidRPr="00481C93">
              <w:rPr>
                <w:rFonts w:ascii="Times New Roman" w:hAnsi="Times New Roman" w:cs="Times New Roman"/>
                <w:sz w:val="18"/>
                <w:szCs w:val="18"/>
                <w:lang w:val="en-US"/>
              </w:rPr>
              <w:t>Если</w:t>
            </w:r>
            <w:proofErr w:type="spellEnd"/>
            <w:r w:rsidRPr="00481C93">
              <w:rPr>
                <w:rFonts w:ascii="Times New Roman" w:hAnsi="Times New Roman" w:cs="Times New Roman"/>
                <w:sz w:val="18"/>
                <w:szCs w:val="18"/>
                <w:lang w:val="en-US"/>
              </w:rPr>
              <w:t xml:space="preserve"> </w:t>
            </w:r>
            <w:r w:rsidRPr="00A570E6">
              <w:rPr>
                <w:rFonts w:ascii="Times New Roman" w:hAnsi="Times New Roman" w:cs="Times New Roman"/>
                <w:sz w:val="18"/>
                <w:szCs w:val="18"/>
                <w:lang w:val="en-US"/>
              </w:rPr>
              <w:t>=</w:t>
            </w:r>
            <w:r>
              <w:rPr>
                <w:rFonts w:ascii="Times New Roman" w:hAnsi="Times New Roman" w:cs="Times New Roman"/>
                <w:sz w:val="18"/>
                <w:szCs w:val="18"/>
                <w:lang w:val="en-US"/>
              </w:rPr>
              <w:t>0</w:t>
            </w:r>
          </w:p>
        </w:tc>
        <w:tc>
          <w:tcPr>
            <w:tcW w:w="851" w:type="dxa"/>
            <w:tcBorders>
              <w:top w:val="single" w:sz="4" w:space="0" w:color="000000"/>
              <w:left w:val="single" w:sz="4" w:space="0" w:color="000000"/>
              <w:bottom w:val="single" w:sz="4" w:space="0" w:color="000000"/>
              <w:right w:val="single" w:sz="4" w:space="0" w:color="000000"/>
            </w:tcBorders>
          </w:tcPr>
          <w:p w:rsidR="00CA16F4" w:rsidRPr="00B33ED5"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0503169 прошлого года</w:t>
            </w:r>
          </w:p>
        </w:tc>
        <w:tc>
          <w:tcPr>
            <w:tcW w:w="1276" w:type="dxa"/>
            <w:tcBorders>
              <w:top w:val="single" w:sz="4" w:space="0" w:color="000000"/>
              <w:left w:val="single" w:sz="4" w:space="0" w:color="000000"/>
              <w:bottom w:val="single" w:sz="4" w:space="0" w:color="000000"/>
            </w:tcBorders>
            <w:shd w:val="clear" w:color="auto" w:fill="auto"/>
          </w:tcPr>
          <w:p w:rsidR="00CA16F4" w:rsidRPr="00885A06" w:rsidRDefault="00CA16F4" w:rsidP="00BA52AE">
            <w:pPr>
              <w:pStyle w:val="ConsPlusCell"/>
              <w:snapToGrid w:val="0"/>
              <w:jc w:val="center"/>
              <w:rPr>
                <w:rFonts w:ascii="Times New Roman" w:hAnsi="Times New Roman" w:cs="Times New Roman"/>
                <w:sz w:val="18"/>
                <w:szCs w:val="18"/>
              </w:rPr>
            </w:pPr>
            <w:r w:rsidRPr="00CA16F4">
              <w:rPr>
                <w:rFonts w:ascii="Times New Roman" w:hAnsi="Times New Roman" w:cs="Times New Roman"/>
                <w:sz w:val="18"/>
                <w:szCs w:val="18"/>
              </w:rPr>
              <w:t>Итого по синтетическому коду счета 1 205 00 000, 1 206 00 000, 1 208 00 000, 1 209 00 000, 1 302 00 000, 1 303 00 000, 1 304 00</w:t>
            </w:r>
            <w:r w:rsidR="008B7007">
              <w:rPr>
                <w:rFonts w:ascii="Times New Roman" w:hAnsi="Times New Roman" w:cs="Times New Roman"/>
                <w:sz w:val="18"/>
                <w:szCs w:val="18"/>
              </w:rPr>
              <w:t> </w:t>
            </w:r>
            <w:r w:rsidRPr="00CA16F4">
              <w:rPr>
                <w:rFonts w:ascii="Times New Roman" w:hAnsi="Times New Roman" w:cs="Times New Roman"/>
                <w:sz w:val="18"/>
                <w:szCs w:val="18"/>
              </w:rPr>
              <w:t>000</w:t>
            </w:r>
            <w:r w:rsidR="008B7007">
              <w:rPr>
                <w:rFonts w:ascii="Times New Roman" w:hAnsi="Times New Roman" w:cs="Times New Roman"/>
                <w:sz w:val="18"/>
                <w:szCs w:val="18"/>
              </w:rPr>
              <w:t>, Всего по счету 1 401 40 000, 1 401 60 000</w:t>
            </w:r>
          </w:p>
        </w:tc>
        <w:tc>
          <w:tcPr>
            <w:tcW w:w="709" w:type="dxa"/>
            <w:tcBorders>
              <w:top w:val="single" w:sz="4" w:space="0" w:color="000000"/>
              <w:left w:val="single" w:sz="4" w:space="0" w:color="000000"/>
              <w:bottom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p>
        </w:tc>
        <w:tc>
          <w:tcPr>
            <w:tcW w:w="848" w:type="dxa"/>
            <w:tcBorders>
              <w:top w:val="single" w:sz="4" w:space="0" w:color="000000"/>
              <w:left w:val="single" w:sz="4" w:space="0" w:color="000000"/>
              <w:bottom w:val="single" w:sz="4" w:space="0" w:color="000000"/>
              <w:right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7</w:t>
            </w:r>
          </w:p>
        </w:tc>
        <w:tc>
          <w:tcPr>
            <w:tcW w:w="569" w:type="dxa"/>
            <w:tcBorders>
              <w:top w:val="single" w:sz="4" w:space="0" w:color="000000"/>
              <w:left w:val="single" w:sz="4" w:space="0" w:color="000000"/>
              <w:bottom w:val="single" w:sz="4" w:space="0" w:color="000000"/>
            </w:tcBorders>
            <w:shd w:val="clear" w:color="auto" w:fill="auto"/>
          </w:tcPr>
          <w:p w:rsidR="00CA16F4" w:rsidRPr="00A570E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51" w:type="dxa"/>
            <w:tcBorders>
              <w:top w:val="single" w:sz="4" w:space="0" w:color="000000"/>
              <w:left w:val="single" w:sz="4" w:space="0" w:color="000000"/>
              <w:bottom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0503173</w:t>
            </w:r>
            <w:r w:rsidRPr="00CA16F4">
              <w:rPr>
                <w:rFonts w:ascii="Times New Roman" w:hAnsi="Times New Roman" w:cs="Times New Roman"/>
                <w:sz w:val="18"/>
                <w:szCs w:val="18"/>
              </w:rPr>
              <w:t>b</w:t>
            </w:r>
            <w:r>
              <w:rPr>
                <w:rFonts w:ascii="Times New Roman" w:hAnsi="Times New Roman" w:cs="Times New Roman"/>
                <w:sz w:val="18"/>
                <w:szCs w:val="18"/>
              </w:rPr>
              <w:t xml:space="preserve"> (реорганизация)</w:t>
            </w:r>
          </w:p>
        </w:tc>
        <w:tc>
          <w:tcPr>
            <w:tcW w:w="1134" w:type="dxa"/>
            <w:tcBorders>
              <w:top w:val="single" w:sz="4" w:space="0" w:color="000000"/>
              <w:left w:val="single" w:sz="4" w:space="0" w:color="000000"/>
              <w:bottom w:val="single" w:sz="4" w:space="0" w:color="000000"/>
              <w:right w:val="single" w:sz="4" w:space="0" w:color="000000"/>
            </w:tcBorders>
          </w:tcPr>
          <w:p w:rsidR="00CA16F4" w:rsidRPr="00CA16F4" w:rsidRDefault="00CA16F4" w:rsidP="00BA52AE">
            <w:pPr>
              <w:pStyle w:val="ConsPlusCell"/>
              <w:snapToGrid w:val="0"/>
              <w:jc w:val="center"/>
              <w:rPr>
                <w:rFonts w:ascii="Times New Roman" w:hAnsi="Times New Roman" w:cs="Times New Roman"/>
                <w:sz w:val="18"/>
                <w:szCs w:val="18"/>
              </w:rPr>
            </w:pPr>
            <w:r w:rsidRPr="00CA16F4">
              <w:rPr>
                <w:rFonts w:ascii="Times New Roman" w:hAnsi="Times New Roman" w:cs="Times New Roman"/>
                <w:sz w:val="18"/>
                <w:szCs w:val="18"/>
              </w:rPr>
              <w:t>1 205 00 000, 1 206 00 000, 1 208 00 000, 1 209 00 000, 1 302 00 000, 1 303 00 000, 1 304 00</w:t>
            </w:r>
            <w:r w:rsidR="008B7007">
              <w:rPr>
                <w:rFonts w:ascii="Times New Roman" w:hAnsi="Times New Roman" w:cs="Times New Roman"/>
                <w:sz w:val="18"/>
                <w:szCs w:val="18"/>
              </w:rPr>
              <w:t> </w:t>
            </w:r>
            <w:r w:rsidRPr="00CA16F4">
              <w:rPr>
                <w:rFonts w:ascii="Times New Roman" w:hAnsi="Times New Roman" w:cs="Times New Roman"/>
                <w:sz w:val="18"/>
                <w:szCs w:val="18"/>
              </w:rPr>
              <w:t>000</w:t>
            </w:r>
            <w:r w:rsidR="008B7007">
              <w:rPr>
                <w:rFonts w:ascii="Times New Roman" w:hAnsi="Times New Roman" w:cs="Times New Roman"/>
                <w:sz w:val="18"/>
                <w:szCs w:val="18"/>
              </w:rPr>
              <w:t>, 1 401 40 000, 1 401 60 000</w:t>
            </w:r>
            <w:r w:rsidRPr="00CA16F4">
              <w:rPr>
                <w:rFonts w:ascii="Times New Roman" w:hAnsi="Times New Roman" w:cs="Times New Roman"/>
                <w:sz w:val="18"/>
                <w:szCs w:val="18"/>
              </w:rPr>
              <w:t xml:space="preserve"> </w:t>
            </w:r>
            <w:r>
              <w:rPr>
                <w:rFonts w:ascii="Times New Roman" w:hAnsi="Times New Roman" w:cs="Times New Roman"/>
                <w:sz w:val="18"/>
                <w:szCs w:val="18"/>
              </w:rPr>
              <w:t>соответственно</w:t>
            </w:r>
          </w:p>
        </w:tc>
        <w:tc>
          <w:tcPr>
            <w:tcW w:w="850" w:type="dxa"/>
            <w:tcBorders>
              <w:top w:val="single" w:sz="4" w:space="0" w:color="000000"/>
              <w:left w:val="single" w:sz="4" w:space="0" w:color="000000"/>
              <w:bottom w:val="single" w:sz="4" w:space="0" w:color="000000"/>
            </w:tcBorders>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CA16F4" w:rsidRPr="00885A06"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1560" w:type="dxa"/>
            <w:tcBorders>
              <w:top w:val="single" w:sz="4" w:space="0" w:color="000000"/>
              <w:left w:val="single" w:sz="4" w:space="0" w:color="000000"/>
              <w:bottom w:val="single" w:sz="4" w:space="0" w:color="000000"/>
              <w:right w:val="single" w:sz="4" w:space="0" w:color="000000"/>
            </w:tcBorders>
          </w:tcPr>
          <w:p w:rsidR="00CA16F4" w:rsidRPr="00481C93"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Показатели ф. 0503173 реорганизационного периода не соответствуют показателям ф. 05031</w:t>
            </w:r>
            <w:r w:rsidRPr="00CA16F4">
              <w:rPr>
                <w:rFonts w:ascii="Times New Roman" w:hAnsi="Times New Roman" w:cs="Times New Roman"/>
                <w:sz w:val="18"/>
                <w:szCs w:val="18"/>
              </w:rPr>
              <w:t>69</w:t>
            </w:r>
            <w:r>
              <w:rPr>
                <w:rFonts w:ascii="Times New Roman" w:hAnsi="Times New Roman" w:cs="Times New Roman"/>
                <w:sz w:val="18"/>
                <w:szCs w:val="18"/>
              </w:rPr>
              <w:t xml:space="preserve"> прошлого года – недопустимо</w:t>
            </w:r>
          </w:p>
        </w:tc>
        <w:tc>
          <w:tcPr>
            <w:tcW w:w="708" w:type="dxa"/>
            <w:tcBorders>
              <w:top w:val="single" w:sz="4" w:space="0" w:color="000000"/>
              <w:left w:val="single" w:sz="4" w:space="0" w:color="000000"/>
              <w:bottom w:val="single" w:sz="4" w:space="0" w:color="000000"/>
              <w:right w:val="single" w:sz="4" w:space="0" w:color="000000"/>
            </w:tcBorders>
          </w:tcPr>
          <w:p w:rsidR="00CA16F4" w:rsidRPr="007C3375" w:rsidRDefault="00CA16F4" w:rsidP="00BA52AE">
            <w:pPr>
              <w:pStyle w:val="ConsPlusCell"/>
              <w:snapToGrid w:val="0"/>
              <w:jc w:val="center"/>
              <w:rPr>
                <w:rFonts w:ascii="Times New Roman" w:hAnsi="Times New Roman" w:cs="Times New Roman"/>
                <w:sz w:val="18"/>
                <w:szCs w:val="18"/>
              </w:rPr>
            </w:pPr>
            <w:r>
              <w:rPr>
                <w:rFonts w:ascii="Times New Roman" w:hAnsi="Times New Roman" w:cs="Times New Roman"/>
                <w:sz w:val="18"/>
                <w:szCs w:val="18"/>
              </w:rPr>
              <w:t>Б</w:t>
            </w:r>
          </w:p>
        </w:tc>
      </w:tr>
    </w:tbl>
    <w:p w:rsidR="00945BB5" w:rsidRDefault="00945BB5" w:rsidP="00607F62">
      <w:pPr>
        <w:tabs>
          <w:tab w:val="left" w:pos="11160"/>
        </w:tabs>
        <w:rPr>
          <w:sz w:val="18"/>
          <w:szCs w:val="18"/>
        </w:rPr>
      </w:pPr>
    </w:p>
    <w:p w:rsidR="00945BB5" w:rsidRDefault="00945BB5" w:rsidP="00607F62">
      <w:pPr>
        <w:tabs>
          <w:tab w:val="left" w:pos="11160"/>
        </w:tabs>
        <w:rPr>
          <w:sz w:val="18"/>
          <w:szCs w:val="18"/>
        </w:rPr>
      </w:pPr>
    </w:p>
    <w:bookmarkEnd w:id="793"/>
    <w:p w:rsidR="00C93F08" w:rsidRPr="00A1781D" w:rsidRDefault="00C93F08" w:rsidP="00C93F08">
      <w:pPr>
        <w:tabs>
          <w:tab w:val="left" w:pos="11160"/>
        </w:tabs>
        <w:rPr>
          <w:sz w:val="18"/>
          <w:szCs w:val="18"/>
        </w:rPr>
      </w:pPr>
    </w:p>
    <w:p w:rsidR="0096122F" w:rsidRDefault="0096122F" w:rsidP="00C94D49">
      <w:pPr>
        <w:tabs>
          <w:tab w:val="left" w:pos="11160"/>
        </w:tabs>
        <w:rPr>
          <w:sz w:val="18"/>
          <w:szCs w:val="18"/>
        </w:rPr>
      </w:pPr>
      <w:r>
        <w:rPr>
          <w:sz w:val="18"/>
          <w:szCs w:val="18"/>
        </w:rPr>
        <w:br w:type="page"/>
      </w:r>
    </w:p>
    <w:p w:rsidR="005E2056" w:rsidRDefault="005E2056" w:rsidP="00C94D49">
      <w:pPr>
        <w:tabs>
          <w:tab w:val="left" w:pos="11160"/>
        </w:tabs>
        <w:rPr>
          <w:sz w:val="18"/>
          <w:szCs w:val="18"/>
        </w:rPr>
      </w:pPr>
    </w:p>
    <w:p w:rsidR="005E2056" w:rsidRDefault="005E2056" w:rsidP="005E2056">
      <w:pPr>
        <w:pStyle w:val="1"/>
        <w:ind w:left="0" w:firstLine="0"/>
        <w:jc w:val="both"/>
        <w:rPr>
          <w:b/>
          <w:sz w:val="18"/>
          <w:szCs w:val="18"/>
        </w:rPr>
      </w:pPr>
      <w:bookmarkStart w:id="1213" w:name="_Toc216965311"/>
      <w:r w:rsidRPr="005E2056">
        <w:rPr>
          <w:b/>
          <w:sz w:val="18"/>
          <w:szCs w:val="18"/>
        </w:rPr>
        <w:t>31. Форматно-логические контроли Справки (ф. 0503125)</w:t>
      </w:r>
      <w:bookmarkEnd w:id="1213"/>
    </w:p>
    <w:p w:rsidR="005E2056" w:rsidRDefault="005E2056" w:rsidP="005E2056"/>
    <w:tbl>
      <w:tblPr>
        <w:tblW w:w="2225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10"/>
        <w:gridCol w:w="1516"/>
        <w:gridCol w:w="23"/>
        <w:gridCol w:w="1418"/>
        <w:gridCol w:w="1849"/>
        <w:gridCol w:w="1559"/>
        <w:gridCol w:w="851"/>
        <w:gridCol w:w="1276"/>
        <w:gridCol w:w="4108"/>
        <w:gridCol w:w="75"/>
        <w:gridCol w:w="901"/>
        <w:gridCol w:w="48"/>
        <w:gridCol w:w="990"/>
        <w:gridCol w:w="65"/>
        <w:gridCol w:w="879"/>
        <w:gridCol w:w="19"/>
        <w:gridCol w:w="1399"/>
        <w:gridCol w:w="19"/>
        <w:gridCol w:w="1443"/>
        <w:gridCol w:w="1036"/>
        <w:gridCol w:w="1237"/>
        <w:gridCol w:w="1134"/>
      </w:tblGrid>
      <w:tr w:rsidR="0096122F" w:rsidRPr="0096122F" w:rsidTr="0096122F">
        <w:trPr>
          <w:trHeight w:val="268"/>
          <w:tblHeader/>
        </w:trPr>
        <w:tc>
          <w:tcPr>
            <w:tcW w:w="410" w:type="dxa"/>
            <w:vMerge w:val="restart"/>
            <w:tcBorders>
              <w:top w:val="single" w:sz="4" w:space="0" w:color="auto"/>
              <w:left w:val="single" w:sz="4" w:space="0" w:color="auto"/>
            </w:tcBorders>
          </w:tcPr>
          <w:p w:rsidR="0096122F" w:rsidRPr="0096122F" w:rsidRDefault="0096122F" w:rsidP="0096122F">
            <w:pPr>
              <w:spacing w:line="276" w:lineRule="auto"/>
              <w:rPr>
                <w:b/>
                <w:sz w:val="24"/>
                <w:szCs w:val="24"/>
              </w:rPr>
            </w:pPr>
          </w:p>
        </w:tc>
        <w:tc>
          <w:tcPr>
            <w:tcW w:w="1539" w:type="dxa"/>
            <w:gridSpan w:val="2"/>
            <w:vMerge w:val="restart"/>
            <w:tcBorders>
              <w:top w:val="single" w:sz="4" w:space="0" w:color="auto"/>
              <w:left w:val="single" w:sz="4" w:space="0" w:color="auto"/>
            </w:tcBorders>
            <w:noWrap/>
          </w:tcPr>
          <w:p w:rsidR="0096122F" w:rsidRPr="0096122F" w:rsidRDefault="0096122F" w:rsidP="0096122F">
            <w:pPr>
              <w:spacing w:line="276" w:lineRule="auto"/>
              <w:rPr>
                <w:b/>
                <w:sz w:val="24"/>
                <w:szCs w:val="24"/>
              </w:rPr>
            </w:pPr>
            <w:r w:rsidRPr="0096122F">
              <w:rPr>
                <w:b/>
                <w:sz w:val="24"/>
                <w:szCs w:val="24"/>
              </w:rPr>
              <w:t>Наименование строки</w:t>
            </w:r>
          </w:p>
        </w:tc>
        <w:tc>
          <w:tcPr>
            <w:tcW w:w="1418" w:type="dxa"/>
            <w:vMerge w:val="restart"/>
            <w:tcBorders>
              <w:top w:val="single" w:sz="4" w:space="0" w:color="auto"/>
            </w:tcBorders>
          </w:tcPr>
          <w:p w:rsidR="0096122F" w:rsidRPr="0096122F" w:rsidRDefault="0096122F" w:rsidP="0096122F">
            <w:pPr>
              <w:spacing w:line="276" w:lineRule="auto"/>
              <w:rPr>
                <w:b/>
                <w:sz w:val="24"/>
                <w:szCs w:val="24"/>
              </w:rPr>
            </w:pPr>
            <w:r w:rsidRPr="0096122F">
              <w:rPr>
                <w:b/>
                <w:sz w:val="24"/>
                <w:szCs w:val="24"/>
              </w:rPr>
              <w:t>Код счета бюджетного учета</w:t>
            </w:r>
          </w:p>
        </w:tc>
        <w:tc>
          <w:tcPr>
            <w:tcW w:w="184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главы</w:t>
            </w:r>
          </w:p>
        </w:tc>
        <w:tc>
          <w:tcPr>
            <w:tcW w:w="1559"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ОКТМО</w:t>
            </w:r>
          </w:p>
        </w:tc>
        <w:tc>
          <w:tcPr>
            <w:tcW w:w="851"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Элемент</w:t>
            </w:r>
          </w:p>
        </w:tc>
        <w:tc>
          <w:tcPr>
            <w:tcW w:w="1276" w:type="dxa"/>
            <w:vMerge w:val="restart"/>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 xml:space="preserve">Код ГРБС </w:t>
            </w:r>
          </w:p>
        </w:tc>
        <w:tc>
          <w:tcPr>
            <w:tcW w:w="7066" w:type="dxa"/>
            <w:gridSpan w:val="7"/>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Номер счета бюджетного учета</w:t>
            </w:r>
          </w:p>
        </w:tc>
        <w:tc>
          <w:tcPr>
            <w:tcW w:w="1418"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7</w:t>
            </w:r>
          </w:p>
        </w:tc>
        <w:tc>
          <w:tcPr>
            <w:tcW w:w="1462" w:type="dxa"/>
            <w:gridSpan w:val="2"/>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Значение в графе 8</w:t>
            </w:r>
          </w:p>
        </w:tc>
        <w:tc>
          <w:tcPr>
            <w:tcW w:w="3407" w:type="dxa"/>
            <w:gridSpan w:val="3"/>
            <w:tcBorders>
              <w:top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корреспондирующего счета бюджетного учета</w:t>
            </w:r>
          </w:p>
        </w:tc>
      </w:tr>
      <w:tr w:rsidR="0096122F" w:rsidRPr="0096122F" w:rsidTr="0096122F">
        <w:trPr>
          <w:trHeight w:val="390"/>
          <w:tblHeader/>
        </w:trPr>
        <w:tc>
          <w:tcPr>
            <w:tcW w:w="410" w:type="dxa"/>
            <w:vMerge/>
            <w:tcBorders>
              <w:left w:val="single" w:sz="4" w:space="0" w:color="auto"/>
              <w:bottom w:val="single" w:sz="4" w:space="0" w:color="auto"/>
            </w:tcBorders>
          </w:tcPr>
          <w:p w:rsidR="0096122F" w:rsidRPr="0096122F" w:rsidRDefault="0096122F" w:rsidP="0096122F">
            <w:pPr>
              <w:spacing w:line="276" w:lineRule="auto"/>
              <w:rPr>
                <w:b/>
                <w:sz w:val="24"/>
                <w:szCs w:val="24"/>
              </w:rPr>
            </w:pPr>
          </w:p>
        </w:tc>
        <w:tc>
          <w:tcPr>
            <w:tcW w:w="1539" w:type="dxa"/>
            <w:gridSpan w:val="2"/>
            <w:vMerge/>
            <w:tcBorders>
              <w:left w:val="single" w:sz="4" w:space="0" w:color="auto"/>
              <w:bottom w:val="single" w:sz="4" w:space="0" w:color="auto"/>
            </w:tcBorders>
            <w:noWrap/>
          </w:tcPr>
          <w:p w:rsidR="0096122F" w:rsidRPr="0096122F" w:rsidRDefault="0096122F" w:rsidP="0096122F">
            <w:pPr>
              <w:spacing w:line="276" w:lineRule="auto"/>
              <w:rPr>
                <w:b/>
                <w:sz w:val="24"/>
                <w:szCs w:val="24"/>
              </w:rPr>
            </w:pPr>
          </w:p>
        </w:tc>
        <w:tc>
          <w:tcPr>
            <w:tcW w:w="1418" w:type="dxa"/>
            <w:vMerge/>
            <w:tcBorders>
              <w:bottom w:val="single" w:sz="4" w:space="0" w:color="auto"/>
            </w:tcBorders>
          </w:tcPr>
          <w:p w:rsidR="0096122F" w:rsidRPr="0096122F" w:rsidRDefault="0096122F" w:rsidP="0096122F">
            <w:pPr>
              <w:spacing w:line="276" w:lineRule="auto"/>
              <w:rPr>
                <w:b/>
                <w:sz w:val="24"/>
                <w:szCs w:val="24"/>
              </w:rPr>
            </w:pPr>
          </w:p>
        </w:tc>
        <w:tc>
          <w:tcPr>
            <w:tcW w:w="184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559"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851"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1276" w:type="dxa"/>
            <w:vMerge/>
            <w:tcBorders>
              <w:bottom w:val="single" w:sz="4" w:space="0" w:color="auto"/>
            </w:tcBorders>
            <w:noWrap/>
          </w:tcPr>
          <w:p w:rsidR="0096122F" w:rsidRPr="0096122F" w:rsidRDefault="0096122F" w:rsidP="0096122F">
            <w:pPr>
              <w:spacing w:line="276" w:lineRule="auto"/>
              <w:jc w:val="center"/>
              <w:rPr>
                <w:b/>
                <w:sz w:val="24"/>
                <w:szCs w:val="24"/>
              </w:rPr>
            </w:pPr>
          </w:p>
        </w:tc>
        <w:tc>
          <w:tcPr>
            <w:tcW w:w="4183"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КБК</w:t>
            </w:r>
          </w:p>
        </w:tc>
        <w:tc>
          <w:tcPr>
            <w:tcW w:w="901"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038"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944" w:type="dxa"/>
            <w:gridSpan w:val="2"/>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c>
          <w:tcPr>
            <w:tcW w:w="1418"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462" w:type="dxa"/>
            <w:gridSpan w:val="2"/>
            <w:tcBorders>
              <w:bottom w:val="single" w:sz="4" w:space="0" w:color="auto"/>
            </w:tcBorders>
          </w:tcPr>
          <w:p w:rsidR="0096122F" w:rsidRPr="0096122F" w:rsidRDefault="0096122F" w:rsidP="0096122F">
            <w:pPr>
              <w:spacing w:line="276" w:lineRule="auto"/>
              <w:jc w:val="center"/>
              <w:rPr>
                <w:b/>
                <w:sz w:val="24"/>
                <w:szCs w:val="24"/>
              </w:rPr>
            </w:pPr>
          </w:p>
        </w:tc>
        <w:tc>
          <w:tcPr>
            <w:tcW w:w="1036"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КФО</w:t>
            </w:r>
          </w:p>
        </w:tc>
        <w:tc>
          <w:tcPr>
            <w:tcW w:w="1237"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Код счета</w:t>
            </w:r>
          </w:p>
        </w:tc>
        <w:tc>
          <w:tcPr>
            <w:tcW w:w="1134" w:type="dxa"/>
            <w:tcBorders>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КОСГУ</w:t>
            </w:r>
          </w:p>
        </w:tc>
      </w:tr>
      <w:tr w:rsidR="0096122F" w:rsidRPr="0096122F" w:rsidTr="0096122F">
        <w:trPr>
          <w:trHeight w:val="260"/>
          <w:tblHeader/>
        </w:trPr>
        <w:tc>
          <w:tcPr>
            <w:tcW w:w="410" w:type="dxa"/>
            <w:tcBorders>
              <w:top w:val="single" w:sz="4" w:space="0" w:color="auto"/>
              <w:left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539" w:type="dxa"/>
            <w:gridSpan w:val="2"/>
            <w:tcBorders>
              <w:top w:val="single" w:sz="4" w:space="0" w:color="auto"/>
              <w:left w:val="single" w:sz="4" w:space="0" w:color="auto"/>
              <w:bottom w:val="single" w:sz="4" w:space="0" w:color="auto"/>
            </w:tcBorders>
            <w:noWrap/>
          </w:tcPr>
          <w:p w:rsidR="0096122F" w:rsidRPr="0096122F" w:rsidRDefault="0096122F" w:rsidP="0096122F">
            <w:pPr>
              <w:spacing w:line="276" w:lineRule="auto"/>
              <w:jc w:val="center"/>
              <w:rPr>
                <w:b/>
                <w:sz w:val="24"/>
                <w:szCs w:val="24"/>
              </w:rPr>
            </w:pPr>
          </w:p>
        </w:tc>
        <w:tc>
          <w:tcPr>
            <w:tcW w:w="1418" w:type="dxa"/>
            <w:tcBorders>
              <w:top w:val="single" w:sz="4" w:space="0" w:color="auto"/>
              <w:bottom w:val="single" w:sz="4" w:space="0" w:color="auto"/>
            </w:tcBorders>
          </w:tcPr>
          <w:p w:rsidR="0096122F" w:rsidRPr="0096122F" w:rsidRDefault="0096122F" w:rsidP="0096122F">
            <w:pPr>
              <w:spacing w:line="276" w:lineRule="auto"/>
              <w:jc w:val="center"/>
              <w:rPr>
                <w:b/>
                <w:sz w:val="24"/>
                <w:szCs w:val="24"/>
              </w:rPr>
            </w:pPr>
          </w:p>
        </w:tc>
        <w:tc>
          <w:tcPr>
            <w:tcW w:w="184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3</w:t>
            </w:r>
          </w:p>
        </w:tc>
        <w:tc>
          <w:tcPr>
            <w:tcW w:w="1559"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4</w:t>
            </w:r>
          </w:p>
        </w:tc>
        <w:tc>
          <w:tcPr>
            <w:tcW w:w="851" w:type="dxa"/>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5</w:t>
            </w:r>
          </w:p>
        </w:tc>
        <w:tc>
          <w:tcPr>
            <w:tcW w:w="8342" w:type="dxa"/>
            <w:gridSpan w:val="8"/>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6</w:t>
            </w:r>
          </w:p>
        </w:tc>
        <w:tc>
          <w:tcPr>
            <w:tcW w:w="1418"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7</w:t>
            </w:r>
          </w:p>
        </w:tc>
        <w:tc>
          <w:tcPr>
            <w:tcW w:w="1462" w:type="dxa"/>
            <w:gridSpan w:val="2"/>
            <w:tcBorders>
              <w:top w:val="single" w:sz="4" w:space="0" w:color="auto"/>
              <w:bottom w:val="single" w:sz="4" w:space="0" w:color="auto"/>
            </w:tcBorders>
          </w:tcPr>
          <w:p w:rsidR="0096122F" w:rsidRPr="0096122F" w:rsidRDefault="0096122F" w:rsidP="0096122F">
            <w:pPr>
              <w:spacing w:line="276" w:lineRule="auto"/>
              <w:jc w:val="center"/>
              <w:rPr>
                <w:b/>
                <w:sz w:val="24"/>
                <w:szCs w:val="24"/>
              </w:rPr>
            </w:pPr>
            <w:r w:rsidRPr="0096122F">
              <w:rPr>
                <w:b/>
                <w:sz w:val="24"/>
                <w:szCs w:val="24"/>
              </w:rPr>
              <w:t>8</w:t>
            </w:r>
          </w:p>
        </w:tc>
        <w:tc>
          <w:tcPr>
            <w:tcW w:w="3407" w:type="dxa"/>
            <w:gridSpan w:val="3"/>
            <w:tcBorders>
              <w:top w:val="single" w:sz="4" w:space="0" w:color="auto"/>
              <w:bottom w:val="single" w:sz="4" w:space="0" w:color="auto"/>
            </w:tcBorders>
            <w:noWrap/>
          </w:tcPr>
          <w:p w:rsidR="0096122F" w:rsidRPr="0096122F" w:rsidRDefault="0096122F" w:rsidP="0096122F">
            <w:pPr>
              <w:spacing w:line="276" w:lineRule="auto"/>
              <w:jc w:val="center"/>
              <w:rPr>
                <w:b/>
                <w:sz w:val="24"/>
                <w:szCs w:val="24"/>
              </w:rPr>
            </w:pPr>
            <w:r w:rsidRPr="0096122F">
              <w:rPr>
                <w:b/>
                <w:sz w:val="24"/>
                <w:szCs w:val="24"/>
              </w:rPr>
              <w:t>9</w:t>
            </w:r>
          </w:p>
        </w:tc>
      </w:tr>
      <w:tr w:rsidR="0096122F" w:rsidRPr="0096122F" w:rsidTr="0096122F">
        <w:trPr>
          <w:trHeight w:val="454"/>
        </w:trPr>
        <w:tc>
          <w:tcPr>
            <w:tcW w:w="410" w:type="dxa"/>
            <w:vMerge w:val="restart"/>
            <w:tcBorders>
              <w:top w:val="single" w:sz="4" w:space="0" w:color="auto"/>
            </w:tcBorders>
          </w:tcPr>
          <w:p w:rsidR="0096122F" w:rsidRPr="0096122F" w:rsidRDefault="0096122F" w:rsidP="0096122F">
            <w:pPr>
              <w:spacing w:line="276" w:lineRule="auto"/>
              <w:jc w:val="center"/>
              <w:rPr>
                <w:b/>
                <w:sz w:val="24"/>
                <w:szCs w:val="24"/>
              </w:rPr>
            </w:pPr>
            <w:r w:rsidRPr="0096122F">
              <w:rPr>
                <w:b/>
                <w:sz w:val="24"/>
                <w:szCs w:val="24"/>
              </w:rPr>
              <w:t>1.</w:t>
            </w:r>
          </w:p>
        </w:tc>
        <w:tc>
          <w:tcPr>
            <w:tcW w:w="21845" w:type="dxa"/>
            <w:gridSpan w:val="21"/>
            <w:tcBorders>
              <w:top w:val="single" w:sz="4" w:space="0" w:color="auto"/>
              <w:bottom w:val="single" w:sz="4" w:space="0" w:color="auto"/>
            </w:tcBorders>
          </w:tcPr>
          <w:p w:rsidR="0096122F" w:rsidRPr="0096122F" w:rsidRDefault="0096122F" w:rsidP="00CA1B6C">
            <w:pPr>
              <w:spacing w:line="276" w:lineRule="auto"/>
              <w:jc w:val="center"/>
              <w:rPr>
                <w:sz w:val="24"/>
                <w:szCs w:val="24"/>
              </w:rPr>
            </w:pPr>
            <w:r w:rsidRPr="0096122F">
              <w:rPr>
                <w:b/>
                <w:sz w:val="24"/>
                <w:szCs w:val="24"/>
              </w:rPr>
              <w:t>Абзац 11 пункт 23 (225f)</w:t>
            </w:r>
          </w:p>
        </w:tc>
      </w:tr>
      <w:tr w:rsidR="0096122F" w:rsidRPr="0096122F" w:rsidTr="0096122F">
        <w:trPr>
          <w:trHeight w:val="454"/>
        </w:trPr>
        <w:tc>
          <w:tcPr>
            <w:tcW w:w="410" w:type="dxa"/>
            <w:vMerge/>
          </w:tcPr>
          <w:p w:rsidR="0096122F" w:rsidRPr="0096122F" w:rsidRDefault="0096122F" w:rsidP="0096122F">
            <w:pPr>
              <w:spacing w:line="276" w:lineRule="auto"/>
              <w:rPr>
                <w:sz w:val="24"/>
                <w:szCs w:val="24"/>
              </w:rPr>
            </w:pPr>
          </w:p>
        </w:tc>
        <w:tc>
          <w:tcPr>
            <w:tcW w:w="1539" w:type="dxa"/>
            <w:gridSpan w:val="2"/>
            <w:tcBorders>
              <w:top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83"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p w:rsidR="0096122F" w:rsidRPr="0096122F" w:rsidRDefault="0096122F" w:rsidP="0096122F">
            <w:pPr>
              <w:rPr>
                <w:sz w:val="24"/>
                <w:szCs w:val="24"/>
              </w:rPr>
            </w:pPr>
          </w:p>
        </w:tc>
        <w:tc>
          <w:tcPr>
            <w:tcW w:w="90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038"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944"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w:t>
            </w:r>
            <w:proofErr w:type="gramStart"/>
            <w:r w:rsidRPr="0096122F">
              <w:rPr>
                <w:sz w:val="24"/>
                <w:szCs w:val="24"/>
              </w:rPr>
              <w:t>, &gt;</w:t>
            </w:r>
            <w:proofErr w:type="gramEnd"/>
            <w:r w:rsidRPr="0096122F">
              <w:rPr>
                <w:sz w:val="24"/>
                <w:szCs w:val="24"/>
              </w:rPr>
              <w:t>, =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688"/>
        </w:trPr>
        <w:tc>
          <w:tcPr>
            <w:tcW w:w="410" w:type="dxa"/>
            <w:vMerge/>
          </w:tcPr>
          <w:p w:rsidR="0096122F" w:rsidRPr="0096122F" w:rsidRDefault="0096122F" w:rsidP="0096122F">
            <w:pPr>
              <w:spacing w:line="276" w:lineRule="auto"/>
              <w:jc w:val="center"/>
              <w:rPr>
                <w:sz w:val="24"/>
                <w:szCs w:val="24"/>
              </w:rPr>
            </w:pPr>
          </w:p>
        </w:tc>
        <w:tc>
          <w:tcPr>
            <w:tcW w:w="1539" w:type="dxa"/>
            <w:gridSpan w:val="2"/>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E106AA" w:rsidP="0096122F">
            <w:pPr>
              <w:spacing w:line="276" w:lineRule="auto"/>
              <w:jc w:val="center"/>
              <w:rPr>
                <w:sz w:val="24"/>
                <w:szCs w:val="24"/>
              </w:rPr>
            </w:pPr>
            <w:r w:rsidRPr="0096122F">
              <w:rPr>
                <w:sz w:val="24"/>
                <w:szCs w:val="24"/>
              </w:rPr>
              <w:t>207100100100001</w:t>
            </w:r>
            <w:r>
              <w:rPr>
                <w:sz w:val="24"/>
                <w:szCs w:val="24"/>
              </w:rPr>
              <w:t>94</w:t>
            </w:r>
          </w:p>
          <w:p w:rsidR="0096122F" w:rsidRPr="0096122F" w:rsidRDefault="0096122F" w:rsidP="0096122F">
            <w:pPr>
              <w:spacing w:line="276" w:lineRule="auto"/>
              <w:jc w:val="center"/>
              <w:rPr>
                <w:sz w:val="24"/>
                <w:szCs w:val="24"/>
              </w:rPr>
            </w:pPr>
          </w:p>
        </w:tc>
        <w:tc>
          <w:tcPr>
            <w:tcW w:w="90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96122F">
        <w:trPr>
          <w:trHeight w:val="308"/>
        </w:trPr>
        <w:tc>
          <w:tcPr>
            <w:tcW w:w="410" w:type="dxa"/>
            <w:vMerge/>
          </w:tcPr>
          <w:p w:rsidR="0096122F" w:rsidRPr="0096122F" w:rsidRDefault="0096122F" w:rsidP="0096122F">
            <w:pPr>
              <w:spacing w:line="276" w:lineRule="auto"/>
              <w:rPr>
                <w:sz w:val="24"/>
                <w:szCs w:val="24"/>
              </w:rPr>
            </w:pP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83" w:type="dxa"/>
            <w:gridSpan w:val="2"/>
            <w:shd w:val="clear" w:color="auto" w:fill="FFFFFF"/>
            <w:noWrap/>
            <w:hideMark/>
          </w:tcPr>
          <w:p w:rsidR="0096122F" w:rsidRPr="0096122F" w:rsidRDefault="00E106AA" w:rsidP="00E106AA">
            <w:pPr>
              <w:spacing w:line="276" w:lineRule="auto"/>
              <w:jc w:val="center"/>
              <w:rPr>
                <w:b/>
                <w:sz w:val="24"/>
                <w:szCs w:val="24"/>
              </w:rPr>
            </w:pPr>
            <w:r w:rsidRPr="0096122F">
              <w:rPr>
                <w:sz w:val="24"/>
                <w:szCs w:val="24"/>
              </w:rPr>
              <w:t>207100100100001</w:t>
            </w:r>
            <w:r>
              <w:rPr>
                <w:sz w:val="24"/>
                <w:szCs w:val="24"/>
              </w:rPr>
              <w:t>94</w:t>
            </w:r>
          </w:p>
        </w:tc>
        <w:tc>
          <w:tcPr>
            <w:tcW w:w="901"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038"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944"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96122F">
        <w:trPr>
          <w:trHeight w:val="454"/>
        </w:trPr>
        <w:tc>
          <w:tcPr>
            <w:tcW w:w="410" w:type="dxa"/>
            <w:vMerge w:val="restart"/>
            <w:tcBorders>
              <w:top w:val="single" w:sz="4" w:space="0" w:color="auto"/>
              <w:left w:val="single" w:sz="4" w:space="0" w:color="auto"/>
              <w:right w:val="single" w:sz="4" w:space="0" w:color="auto"/>
            </w:tcBorders>
          </w:tcPr>
          <w:p w:rsidR="0096122F" w:rsidRPr="0096122F" w:rsidRDefault="0096122F" w:rsidP="0096122F">
            <w:pPr>
              <w:spacing w:line="276" w:lineRule="auto"/>
              <w:jc w:val="center"/>
              <w:rPr>
                <w:b/>
                <w:sz w:val="24"/>
                <w:szCs w:val="24"/>
              </w:rPr>
            </w:pPr>
            <w:r w:rsidRPr="0096122F">
              <w:rPr>
                <w:b/>
                <w:sz w:val="24"/>
                <w:szCs w:val="24"/>
              </w:rPr>
              <w:t>2.</w:t>
            </w:r>
          </w:p>
        </w:tc>
        <w:tc>
          <w:tcPr>
            <w:tcW w:w="21845" w:type="dxa"/>
            <w:gridSpan w:val="21"/>
            <w:tcBorders>
              <w:top w:val="single" w:sz="4" w:space="0" w:color="auto"/>
              <w:left w:val="single" w:sz="4" w:space="0" w:color="auto"/>
              <w:bottom w:val="single" w:sz="4" w:space="0" w:color="auto"/>
              <w:right w:val="single" w:sz="4" w:space="0" w:color="auto"/>
            </w:tcBorders>
          </w:tcPr>
          <w:p w:rsidR="0096122F" w:rsidRPr="0096122F" w:rsidRDefault="0096122F" w:rsidP="0096122F">
            <w:pPr>
              <w:spacing w:line="276" w:lineRule="auto"/>
              <w:jc w:val="center"/>
              <w:rPr>
                <w:sz w:val="24"/>
                <w:szCs w:val="24"/>
              </w:rPr>
            </w:pPr>
            <w:r w:rsidRPr="0096122F">
              <w:rPr>
                <w:b/>
                <w:sz w:val="24"/>
                <w:szCs w:val="24"/>
              </w:rPr>
              <w:t>Абзац 12 пункт 23 (225</w:t>
            </w:r>
            <w:r w:rsidRPr="0096122F">
              <w:rPr>
                <w:b/>
                <w:sz w:val="24"/>
                <w:szCs w:val="24"/>
                <w:lang w:val="en-US"/>
              </w:rPr>
              <w:t>m</w:t>
            </w:r>
            <w:r w:rsidRPr="0096122F">
              <w:rPr>
                <w:b/>
                <w:sz w:val="24"/>
                <w:szCs w:val="24"/>
              </w:rPr>
              <w:t>)</w:t>
            </w:r>
          </w:p>
        </w:tc>
      </w:tr>
      <w:tr w:rsidR="0096122F" w:rsidRPr="0096122F" w:rsidTr="00C356E2">
        <w:trPr>
          <w:trHeight w:val="454"/>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tcBorders>
              <w:top w:val="single" w:sz="4" w:space="0" w:color="auto"/>
              <w:bottom w:val="single" w:sz="4" w:space="0" w:color="auto"/>
            </w:tcBorders>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024" w:type="dxa"/>
            <w:gridSpan w:val="3"/>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055" w:type="dxa"/>
            <w:gridSpan w:val="2"/>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0</w:t>
            </w:r>
          </w:p>
          <w:p w:rsidR="0096122F" w:rsidRPr="0096122F" w:rsidRDefault="0096122F" w:rsidP="0096122F">
            <w:pPr>
              <w:suppressAutoHyphens w:val="0"/>
              <w:rPr>
                <w:sz w:val="24"/>
                <w:szCs w:val="24"/>
              </w:rPr>
            </w:pPr>
          </w:p>
        </w:tc>
        <w:tc>
          <w:tcPr>
            <w:tcW w:w="1462" w:type="dxa"/>
            <w:gridSpan w:val="2"/>
            <w:vMerge w:val="restart"/>
            <w:tcBorders>
              <w:top w:val="single" w:sz="4" w:space="0" w:color="auto"/>
            </w:tcBorders>
          </w:tcPr>
          <w:p w:rsidR="0096122F" w:rsidRPr="0096122F" w:rsidRDefault="0096122F" w:rsidP="0096122F">
            <w:pPr>
              <w:spacing w:line="276" w:lineRule="auto"/>
              <w:jc w:val="center"/>
              <w:rPr>
                <w:sz w:val="24"/>
                <w:szCs w:val="24"/>
              </w:rPr>
            </w:pPr>
            <w:r w:rsidRPr="0096122F">
              <w:rPr>
                <w:sz w:val="24"/>
                <w:szCs w:val="24"/>
              </w:rPr>
              <w:t>Значение &lt;</w:t>
            </w:r>
            <w:proofErr w:type="gramStart"/>
            <w:r w:rsidRPr="0096122F">
              <w:rPr>
                <w:sz w:val="24"/>
                <w:szCs w:val="24"/>
              </w:rPr>
              <w:t>, &gt;,=</w:t>
            </w:r>
            <w:proofErr w:type="gramEnd"/>
            <w:r w:rsidRPr="0096122F">
              <w:rPr>
                <w:sz w:val="24"/>
                <w:szCs w:val="24"/>
              </w:rPr>
              <w:t xml:space="preserve"> 0</w:t>
            </w:r>
          </w:p>
        </w:tc>
        <w:tc>
          <w:tcPr>
            <w:tcW w:w="1036"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C356E2">
        <w:trPr>
          <w:trHeight w:val="688"/>
        </w:trPr>
        <w:tc>
          <w:tcPr>
            <w:tcW w:w="410" w:type="dxa"/>
            <w:vMerge/>
            <w:tcBorders>
              <w:left w:val="single" w:sz="4" w:space="0" w:color="auto"/>
              <w:right w:val="single" w:sz="4" w:space="0" w:color="auto"/>
            </w:tcBorders>
          </w:tcPr>
          <w:p w:rsidR="0096122F" w:rsidRPr="0096122F" w:rsidRDefault="0096122F" w:rsidP="0096122F">
            <w:pPr>
              <w:spacing w:line="276" w:lineRule="auto"/>
              <w:jc w:val="center"/>
              <w:rPr>
                <w:sz w:val="24"/>
                <w:szCs w:val="24"/>
              </w:rPr>
            </w:pPr>
          </w:p>
        </w:tc>
        <w:tc>
          <w:tcPr>
            <w:tcW w:w="1539"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003277C3">
              <w:rPr>
                <w:sz w:val="24"/>
                <w:szCs w:val="24"/>
              </w:rPr>
              <w:br/>
            </w:r>
            <w:r w:rsidR="003277C3" w:rsidRPr="003277C3">
              <w:rPr>
                <w:sz w:val="24"/>
                <w:szCs w:val="24"/>
              </w:rPr>
              <w:t>03731000</w:t>
            </w:r>
            <w:r w:rsidR="003277C3">
              <w:rPr>
                <w:sz w:val="24"/>
                <w:szCs w:val="24"/>
              </w:rPr>
              <w:t>,</w:t>
            </w:r>
            <w:r w:rsidRPr="0096122F">
              <w:rPr>
                <w:sz w:val="24"/>
                <w:szCs w:val="24"/>
              </w:rPr>
              <w:br/>
              <w:t>00000006, 00000008, 00000009</w:t>
            </w:r>
          </w:p>
        </w:tc>
        <w:tc>
          <w:tcPr>
            <w:tcW w:w="851"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0E2123">
            <w:pPr>
              <w:spacing w:line="276" w:lineRule="auto"/>
              <w:jc w:val="center"/>
              <w:rPr>
                <w:sz w:val="24"/>
                <w:szCs w:val="24"/>
              </w:rPr>
            </w:pPr>
            <w:r w:rsidRPr="0096122F">
              <w:rPr>
                <w:sz w:val="24"/>
                <w:szCs w:val="24"/>
              </w:rPr>
              <w:t>02, 03, 04, 05, 06, 08, 09, 10, 11, 12, 13</w:t>
            </w:r>
            <w:r w:rsidR="004209A9">
              <w:rPr>
                <w:sz w:val="24"/>
                <w:szCs w:val="24"/>
              </w:rPr>
              <w:t>, 14</w:t>
            </w:r>
          </w:p>
        </w:tc>
        <w:tc>
          <w:tcPr>
            <w:tcW w:w="1276"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tcBorders>
              <w:top w:val="single" w:sz="4" w:space="0" w:color="auto"/>
              <w:left w:val="single" w:sz="4" w:space="0" w:color="auto"/>
              <w:bottom w:val="single" w:sz="4" w:space="0" w:color="auto"/>
              <w:right w:val="single" w:sz="4" w:space="0" w:color="auto"/>
            </w:tcBorders>
            <w:noWrap/>
            <w:hideMark/>
          </w:tcPr>
          <w:p w:rsidR="0096122F" w:rsidRPr="0096122F" w:rsidRDefault="00E106AA" w:rsidP="0096122F">
            <w:pPr>
              <w:spacing w:line="276" w:lineRule="auto"/>
              <w:jc w:val="center"/>
              <w:rPr>
                <w:sz w:val="24"/>
                <w:szCs w:val="24"/>
              </w:rPr>
            </w:pPr>
            <w:r w:rsidRPr="0096122F">
              <w:rPr>
                <w:sz w:val="24"/>
                <w:szCs w:val="24"/>
              </w:rPr>
              <w:t>207100100100001</w:t>
            </w:r>
            <w:r>
              <w:rPr>
                <w:sz w:val="24"/>
                <w:szCs w:val="24"/>
              </w:rPr>
              <w:t>96</w:t>
            </w:r>
          </w:p>
          <w:p w:rsidR="0096122F" w:rsidRPr="0096122F" w:rsidRDefault="0096122F" w:rsidP="0096122F">
            <w:pPr>
              <w:spacing w:line="276" w:lineRule="auto"/>
              <w:jc w:val="center"/>
              <w:rPr>
                <w:sz w:val="24"/>
                <w:szCs w:val="24"/>
              </w:rPr>
            </w:pPr>
            <w:r w:rsidRPr="0096122F">
              <w:rPr>
                <w:sz w:val="24"/>
                <w:szCs w:val="24"/>
              </w:rPr>
              <w:t xml:space="preserve"> </w:t>
            </w:r>
          </w:p>
        </w:tc>
        <w:tc>
          <w:tcPr>
            <w:tcW w:w="1024" w:type="dxa"/>
            <w:gridSpan w:val="3"/>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1</w:t>
            </w:r>
          </w:p>
        </w:tc>
        <w:tc>
          <w:tcPr>
            <w:tcW w:w="1055" w:type="dxa"/>
            <w:gridSpan w:val="2"/>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lang w:val="en-US"/>
              </w:rPr>
            </w:pPr>
            <w:r w:rsidRPr="0096122F">
              <w:rPr>
                <w:sz w:val="24"/>
                <w:szCs w:val="24"/>
              </w:rPr>
              <w:t>189</w:t>
            </w:r>
          </w:p>
          <w:p w:rsidR="0096122F" w:rsidRPr="0096122F" w:rsidRDefault="0096122F" w:rsidP="0096122F">
            <w:pPr>
              <w:spacing w:line="276" w:lineRule="auto"/>
              <w:jc w:val="center"/>
              <w:rPr>
                <w:sz w:val="24"/>
                <w:szCs w:val="24"/>
                <w:lang w:val="en-US"/>
              </w:rPr>
            </w:pPr>
            <w:r w:rsidRPr="0096122F">
              <w:rPr>
                <w:sz w:val="24"/>
                <w:szCs w:val="24"/>
                <w:lang w:val="en-US"/>
              </w:rPr>
              <w:t>191</w:t>
            </w:r>
          </w:p>
          <w:p w:rsidR="0096122F" w:rsidRPr="0096122F" w:rsidRDefault="0096122F" w:rsidP="0096122F">
            <w:pPr>
              <w:spacing w:line="276" w:lineRule="auto"/>
              <w:jc w:val="center"/>
              <w:rPr>
                <w:sz w:val="24"/>
                <w:szCs w:val="24"/>
                <w:lang w:val="en-US"/>
              </w:rPr>
            </w:pPr>
            <w:r w:rsidRPr="0096122F">
              <w:rPr>
                <w:sz w:val="24"/>
                <w:szCs w:val="24"/>
                <w:lang w:val="en-US"/>
              </w:rPr>
              <w:t>195</w:t>
            </w:r>
          </w:p>
        </w:tc>
        <w:tc>
          <w:tcPr>
            <w:tcW w:w="1418" w:type="dxa"/>
            <w:gridSpan w:val="2"/>
            <w:vMerge/>
            <w:vAlign w:val="center"/>
          </w:tcPr>
          <w:p w:rsidR="0096122F" w:rsidRPr="0096122F" w:rsidRDefault="0096122F" w:rsidP="0096122F">
            <w:pPr>
              <w:rPr>
                <w:sz w:val="24"/>
                <w:szCs w:val="24"/>
              </w:rPr>
            </w:pPr>
          </w:p>
        </w:tc>
        <w:tc>
          <w:tcPr>
            <w:tcW w:w="1462" w:type="dxa"/>
            <w:gridSpan w:val="2"/>
            <w:vMerge/>
            <w:vAlign w:val="center"/>
          </w:tcPr>
          <w:p w:rsidR="0096122F" w:rsidRPr="0096122F" w:rsidRDefault="0096122F" w:rsidP="0096122F">
            <w:pPr>
              <w:suppressAutoHyphens w:val="0"/>
              <w:rPr>
                <w:sz w:val="24"/>
                <w:szCs w:val="24"/>
              </w:rPr>
            </w:pPr>
          </w:p>
        </w:tc>
        <w:tc>
          <w:tcPr>
            <w:tcW w:w="1036" w:type="dxa"/>
            <w:tcBorders>
              <w:top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C356E2">
        <w:trPr>
          <w:trHeight w:val="308"/>
        </w:trPr>
        <w:tc>
          <w:tcPr>
            <w:tcW w:w="410" w:type="dxa"/>
            <w:vMerge/>
            <w:tcBorders>
              <w:left w:val="single" w:sz="4" w:space="0" w:color="auto"/>
              <w:right w:val="single" w:sz="4" w:space="0" w:color="auto"/>
            </w:tcBorders>
          </w:tcPr>
          <w:p w:rsidR="0096122F" w:rsidRPr="0096122F" w:rsidRDefault="0096122F" w:rsidP="0096122F">
            <w:pPr>
              <w:spacing w:line="276" w:lineRule="auto"/>
              <w:rPr>
                <w:sz w:val="24"/>
                <w:szCs w:val="24"/>
              </w:rPr>
            </w:pPr>
          </w:p>
        </w:tc>
        <w:tc>
          <w:tcPr>
            <w:tcW w:w="1539" w:type="dxa"/>
            <w:gridSpan w:val="2"/>
            <w:tcBorders>
              <w:left w:val="single" w:sz="4" w:space="0" w:color="auto"/>
            </w:tcBorders>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140110189</w:t>
            </w:r>
          </w:p>
          <w:p w:rsidR="0096122F" w:rsidRPr="0096122F" w:rsidRDefault="0096122F" w:rsidP="0096122F">
            <w:pPr>
              <w:spacing w:line="276" w:lineRule="auto"/>
              <w:jc w:val="center"/>
              <w:rPr>
                <w:sz w:val="24"/>
                <w:szCs w:val="24"/>
              </w:rPr>
            </w:pPr>
            <w:r w:rsidRPr="0096122F">
              <w:rPr>
                <w:sz w:val="24"/>
                <w:szCs w:val="24"/>
              </w:rPr>
              <w:t>140110191</w:t>
            </w:r>
          </w:p>
          <w:p w:rsidR="0096122F" w:rsidRPr="0096122F" w:rsidRDefault="0096122F" w:rsidP="0096122F">
            <w:pPr>
              <w:spacing w:line="276" w:lineRule="auto"/>
              <w:jc w:val="center"/>
              <w:rPr>
                <w:sz w:val="24"/>
                <w:szCs w:val="24"/>
              </w:rPr>
            </w:pPr>
            <w:r w:rsidRPr="0096122F">
              <w:rPr>
                <w:sz w:val="24"/>
                <w:szCs w:val="24"/>
              </w:rPr>
              <w:t>140110195</w:t>
            </w:r>
          </w:p>
        </w:tc>
        <w:tc>
          <w:tcPr>
            <w:tcW w:w="184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shd w:val="clear" w:color="auto" w:fill="FFFFFF"/>
            <w:noWrap/>
            <w:hideMark/>
          </w:tcPr>
          <w:p w:rsidR="0096122F" w:rsidRPr="0096122F" w:rsidRDefault="0096122F"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003277C3">
              <w:rPr>
                <w:sz w:val="24"/>
                <w:szCs w:val="24"/>
              </w:rPr>
              <w:br/>
            </w:r>
            <w:r w:rsidR="003277C3" w:rsidRPr="003277C3">
              <w:rPr>
                <w:sz w:val="24"/>
                <w:szCs w:val="24"/>
              </w:rPr>
              <w:t>03731000</w:t>
            </w:r>
            <w:r w:rsidR="003277C3">
              <w:rPr>
                <w:sz w:val="24"/>
                <w:szCs w:val="24"/>
              </w:rPr>
              <w:t>,</w:t>
            </w:r>
            <w:r w:rsidRPr="0096122F">
              <w:rPr>
                <w:sz w:val="24"/>
                <w:szCs w:val="24"/>
              </w:rPr>
              <w:br/>
              <w:t>00000006, 00000008, 00000009</w:t>
            </w:r>
          </w:p>
        </w:tc>
        <w:tc>
          <w:tcPr>
            <w:tcW w:w="851" w:type="dxa"/>
            <w:shd w:val="clear" w:color="auto" w:fill="FFFFFF"/>
            <w:noWrap/>
            <w:hideMark/>
          </w:tcPr>
          <w:p w:rsidR="0096122F" w:rsidRPr="0096122F" w:rsidRDefault="0096122F" w:rsidP="000E2123">
            <w:pPr>
              <w:spacing w:line="276" w:lineRule="auto"/>
              <w:jc w:val="center"/>
              <w:rPr>
                <w:sz w:val="24"/>
                <w:szCs w:val="24"/>
              </w:rPr>
            </w:pPr>
            <w:r w:rsidRPr="0096122F">
              <w:rPr>
                <w:sz w:val="24"/>
                <w:szCs w:val="24"/>
              </w:rPr>
              <w:t xml:space="preserve">02, 03, 04, 05, 06, 08, 09, 10, 11, </w:t>
            </w:r>
            <w:r w:rsidRPr="0096122F">
              <w:rPr>
                <w:sz w:val="24"/>
                <w:szCs w:val="24"/>
              </w:rPr>
              <w:lastRenderedPageBreak/>
              <w:t>12, 13</w:t>
            </w:r>
            <w:r w:rsidR="004209A9">
              <w:rPr>
                <w:sz w:val="24"/>
                <w:szCs w:val="24"/>
              </w:rPr>
              <w:t>, 14</w:t>
            </w:r>
          </w:p>
        </w:tc>
        <w:tc>
          <w:tcPr>
            <w:tcW w:w="1276"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lastRenderedPageBreak/>
              <w:t>источник</w:t>
            </w:r>
          </w:p>
        </w:tc>
        <w:tc>
          <w:tcPr>
            <w:tcW w:w="4108" w:type="dxa"/>
            <w:shd w:val="clear" w:color="auto" w:fill="FFFFFF"/>
            <w:noWrap/>
            <w:hideMark/>
          </w:tcPr>
          <w:p w:rsidR="0096122F" w:rsidRPr="0096122F" w:rsidRDefault="0096122F" w:rsidP="0096122F">
            <w:pPr>
              <w:spacing w:line="276" w:lineRule="auto"/>
              <w:jc w:val="center"/>
              <w:rPr>
                <w:sz w:val="24"/>
                <w:szCs w:val="24"/>
              </w:rPr>
            </w:pPr>
          </w:p>
          <w:p w:rsidR="0096122F" w:rsidRPr="0096122F" w:rsidRDefault="00E106AA" w:rsidP="0096122F">
            <w:pPr>
              <w:spacing w:line="276" w:lineRule="auto"/>
              <w:jc w:val="center"/>
              <w:rPr>
                <w:sz w:val="24"/>
                <w:szCs w:val="24"/>
              </w:rPr>
            </w:pPr>
            <w:r w:rsidRPr="0096122F">
              <w:rPr>
                <w:sz w:val="24"/>
                <w:szCs w:val="24"/>
              </w:rPr>
              <w:t>207100100100001</w:t>
            </w:r>
            <w:r>
              <w:rPr>
                <w:sz w:val="24"/>
                <w:szCs w:val="24"/>
              </w:rPr>
              <w:t>96</w:t>
            </w:r>
          </w:p>
          <w:p w:rsidR="0096122F" w:rsidRPr="0096122F" w:rsidRDefault="0096122F" w:rsidP="0096122F">
            <w:pPr>
              <w:spacing w:line="276" w:lineRule="auto"/>
              <w:jc w:val="center"/>
              <w:rPr>
                <w:sz w:val="24"/>
                <w:szCs w:val="24"/>
              </w:rPr>
            </w:pPr>
          </w:p>
        </w:tc>
        <w:tc>
          <w:tcPr>
            <w:tcW w:w="1024" w:type="dxa"/>
            <w:gridSpan w:val="3"/>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w:t>
            </w:r>
          </w:p>
        </w:tc>
        <w:tc>
          <w:tcPr>
            <w:tcW w:w="1055" w:type="dxa"/>
            <w:gridSpan w:val="2"/>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40110</w:t>
            </w:r>
          </w:p>
        </w:tc>
        <w:tc>
          <w:tcPr>
            <w:tcW w:w="879" w:type="dxa"/>
            <w:shd w:val="clear" w:color="auto" w:fill="FFFFFF"/>
            <w:noWrap/>
            <w:hideMark/>
          </w:tcPr>
          <w:p w:rsidR="0096122F" w:rsidRPr="0096122F" w:rsidRDefault="0096122F" w:rsidP="0096122F">
            <w:pPr>
              <w:spacing w:line="276" w:lineRule="auto"/>
              <w:jc w:val="center"/>
              <w:rPr>
                <w:sz w:val="24"/>
                <w:szCs w:val="24"/>
              </w:rPr>
            </w:pPr>
            <w:r w:rsidRPr="0096122F">
              <w:rPr>
                <w:sz w:val="24"/>
                <w:szCs w:val="24"/>
              </w:rPr>
              <w:t>189</w:t>
            </w:r>
          </w:p>
          <w:p w:rsidR="0096122F" w:rsidRPr="0096122F" w:rsidRDefault="0096122F" w:rsidP="0096122F">
            <w:pPr>
              <w:spacing w:line="276" w:lineRule="auto"/>
              <w:jc w:val="center"/>
              <w:rPr>
                <w:sz w:val="24"/>
                <w:szCs w:val="24"/>
              </w:rPr>
            </w:pPr>
            <w:r w:rsidRPr="0096122F">
              <w:rPr>
                <w:sz w:val="24"/>
                <w:szCs w:val="24"/>
              </w:rPr>
              <w:t>191</w:t>
            </w:r>
          </w:p>
          <w:p w:rsidR="0096122F" w:rsidRPr="0096122F" w:rsidRDefault="0096122F" w:rsidP="0096122F">
            <w:pPr>
              <w:spacing w:line="276" w:lineRule="auto"/>
              <w:jc w:val="center"/>
              <w:rPr>
                <w:sz w:val="24"/>
                <w:szCs w:val="24"/>
              </w:rPr>
            </w:pPr>
            <w:r w:rsidRPr="0096122F">
              <w:rPr>
                <w:sz w:val="24"/>
                <w:szCs w:val="24"/>
              </w:rPr>
              <w:t>195</w:t>
            </w:r>
          </w:p>
        </w:tc>
        <w:tc>
          <w:tcPr>
            <w:tcW w:w="1418" w:type="dxa"/>
            <w:gridSpan w:val="2"/>
            <w:vMerge/>
            <w:shd w:val="clear" w:color="auto" w:fill="FFFFFF"/>
            <w:vAlign w:val="center"/>
          </w:tcPr>
          <w:p w:rsidR="0096122F" w:rsidRPr="0096122F" w:rsidRDefault="0096122F" w:rsidP="0096122F">
            <w:pPr>
              <w:suppressAutoHyphens w:val="0"/>
              <w:rPr>
                <w:sz w:val="24"/>
                <w:szCs w:val="24"/>
              </w:rPr>
            </w:pPr>
          </w:p>
        </w:tc>
        <w:tc>
          <w:tcPr>
            <w:tcW w:w="4869" w:type="dxa"/>
            <w:gridSpan w:val="5"/>
            <w:vAlign w:val="center"/>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C356E2">
        <w:trPr>
          <w:trHeight w:val="386"/>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lastRenderedPageBreak/>
              <w:t>3.</w:t>
            </w:r>
          </w:p>
        </w:tc>
        <w:tc>
          <w:tcPr>
            <w:tcW w:w="1539" w:type="dxa"/>
            <w:gridSpan w:val="2"/>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p w:rsidR="0096122F" w:rsidRDefault="0096122F" w:rsidP="0096122F">
            <w:pPr>
              <w:spacing w:line="276" w:lineRule="auto"/>
              <w:jc w:val="center"/>
              <w:rPr>
                <w:sz w:val="24"/>
                <w:szCs w:val="24"/>
              </w:rPr>
            </w:pPr>
            <w:r w:rsidRPr="0096122F">
              <w:rPr>
                <w:sz w:val="24"/>
                <w:szCs w:val="24"/>
              </w:rPr>
              <w:t>140120251</w:t>
            </w:r>
          </w:p>
          <w:p w:rsidR="00E106AA" w:rsidRPr="0096122F" w:rsidRDefault="00E106AA" w:rsidP="00B80A9C">
            <w:pPr>
              <w:spacing w:line="276" w:lineRule="auto"/>
              <w:jc w:val="center"/>
              <w:rPr>
                <w:sz w:val="24"/>
                <w:szCs w:val="24"/>
              </w:rPr>
            </w:pPr>
            <w:r w:rsidRPr="0096122F">
              <w:rPr>
                <w:sz w:val="24"/>
                <w:szCs w:val="24"/>
              </w:rPr>
              <w:t>14012025</w:t>
            </w:r>
            <w:r w:rsidR="00B80A9C">
              <w:rPr>
                <w:sz w:val="24"/>
                <w:szCs w:val="24"/>
              </w:rPr>
              <w:t>4</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024" w:type="dxa"/>
            <w:gridSpan w:val="3"/>
            <w:noWrap/>
            <w:hideMark/>
          </w:tcPr>
          <w:p w:rsidR="0096122F" w:rsidRPr="0096122F" w:rsidRDefault="0096122F" w:rsidP="0096122F">
            <w:pPr>
              <w:spacing w:line="276" w:lineRule="auto"/>
              <w:jc w:val="center"/>
              <w:rPr>
                <w:sz w:val="24"/>
                <w:szCs w:val="24"/>
              </w:rPr>
            </w:pPr>
            <w:r w:rsidRPr="0096122F">
              <w:rPr>
                <w:sz w:val="24"/>
                <w:szCs w:val="24"/>
              </w:rPr>
              <w:t>*</w:t>
            </w:r>
          </w:p>
        </w:tc>
        <w:tc>
          <w:tcPr>
            <w:tcW w:w="1055" w:type="dxa"/>
            <w:gridSpan w:val="2"/>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 &lt;</w:t>
            </w:r>
            <w:proofErr w:type="gramStart"/>
            <w:r w:rsidRPr="0096122F">
              <w:rPr>
                <w:sz w:val="24"/>
                <w:szCs w:val="24"/>
              </w:rPr>
              <w:t>, &gt;,=</w:t>
            </w:r>
            <w:proofErr w:type="gramEnd"/>
            <w:r w:rsidRPr="0096122F">
              <w:rPr>
                <w:sz w:val="24"/>
                <w:szCs w:val="24"/>
              </w:rPr>
              <w:t xml:space="preserve"> 0</w:t>
            </w:r>
          </w:p>
          <w:p w:rsidR="0096122F" w:rsidRPr="0096122F" w:rsidRDefault="0096122F" w:rsidP="0096122F">
            <w:pPr>
              <w:spacing w:line="276" w:lineRule="auto"/>
              <w:jc w:val="center"/>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0</w:t>
            </w: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C356E2">
        <w:trPr>
          <w:trHeight w:val="2429"/>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781F86" w:rsidP="0096122F">
            <w:pPr>
              <w:spacing w:line="276" w:lineRule="auto"/>
              <w:jc w:val="center"/>
              <w:rPr>
                <w:sz w:val="24"/>
                <w:szCs w:val="24"/>
              </w:rPr>
            </w:pPr>
            <w:r w:rsidRPr="00781F86">
              <w:rPr>
                <w:sz w:val="24"/>
                <w:szCs w:val="24"/>
              </w:rPr>
              <w:t>источник</w:t>
            </w:r>
          </w:p>
        </w:tc>
        <w:tc>
          <w:tcPr>
            <w:tcW w:w="4108" w:type="dxa"/>
            <w:hideMark/>
          </w:tcPr>
          <w:p w:rsidR="0096122F" w:rsidRPr="0096122F" w:rsidRDefault="008579FB" w:rsidP="0096122F">
            <w:pPr>
              <w:spacing w:line="276" w:lineRule="auto"/>
              <w:jc w:val="center"/>
              <w:rPr>
                <w:sz w:val="24"/>
                <w:szCs w:val="24"/>
              </w:rPr>
            </w:pPr>
            <w:r w:rsidRPr="0096122F">
              <w:rPr>
                <w:sz w:val="24"/>
                <w:szCs w:val="24"/>
              </w:rPr>
              <w:t>ХХХХ</w:t>
            </w:r>
            <w:r>
              <w:rPr>
                <w:sz w:val="24"/>
                <w:szCs w:val="24"/>
              </w:rPr>
              <w:t>0000000000804</w:t>
            </w:r>
            <w:r w:rsidR="00FE0604">
              <w:rPr>
                <w:sz w:val="24"/>
                <w:szCs w:val="24"/>
              </w:rPr>
              <w:t>, 00000000000000804</w:t>
            </w:r>
          </w:p>
        </w:tc>
        <w:tc>
          <w:tcPr>
            <w:tcW w:w="1024"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055"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sz w:val="24"/>
                <w:szCs w:val="24"/>
              </w:rPr>
            </w:pPr>
            <w:r w:rsidRPr="0096122F">
              <w:rPr>
                <w:sz w:val="24"/>
                <w:szCs w:val="24"/>
              </w:rPr>
              <w:t>281</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C356E2">
        <w:trPr>
          <w:trHeight w:val="1754"/>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Default="0096122F" w:rsidP="0096122F">
            <w:pPr>
              <w:spacing w:line="276" w:lineRule="auto"/>
              <w:jc w:val="center"/>
              <w:rPr>
                <w:sz w:val="24"/>
                <w:szCs w:val="24"/>
              </w:rPr>
            </w:pPr>
            <w:r w:rsidRPr="0096122F">
              <w:rPr>
                <w:sz w:val="24"/>
                <w:szCs w:val="24"/>
              </w:rPr>
              <w:t>140120251</w:t>
            </w:r>
          </w:p>
          <w:p w:rsidR="00E106AA" w:rsidRPr="0096122F" w:rsidRDefault="00E106AA" w:rsidP="00E106AA">
            <w:pPr>
              <w:spacing w:line="276" w:lineRule="auto"/>
              <w:jc w:val="center"/>
              <w:rPr>
                <w:sz w:val="24"/>
                <w:szCs w:val="24"/>
              </w:rPr>
            </w:pPr>
            <w:r w:rsidRPr="0096122F">
              <w:rPr>
                <w:sz w:val="24"/>
                <w:szCs w:val="24"/>
              </w:rPr>
              <w:t>14012025</w:t>
            </w:r>
            <w:r>
              <w:rPr>
                <w:sz w:val="24"/>
                <w:szCs w:val="24"/>
              </w:rPr>
              <w:t>4</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hideMark/>
          </w:tcPr>
          <w:p w:rsidR="0096122F" w:rsidRPr="0096122F" w:rsidRDefault="0096122F"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003277C3">
              <w:rPr>
                <w:sz w:val="24"/>
                <w:szCs w:val="24"/>
              </w:rPr>
              <w:br/>
            </w:r>
            <w:r w:rsidR="003277C3" w:rsidRPr="003277C3">
              <w:rPr>
                <w:sz w:val="24"/>
                <w:szCs w:val="24"/>
              </w:rPr>
              <w:t>03731000</w:t>
            </w:r>
            <w:r w:rsidR="003277C3">
              <w:rPr>
                <w:sz w:val="24"/>
                <w:szCs w:val="24"/>
              </w:rPr>
              <w:t>,</w:t>
            </w:r>
            <w:r w:rsidRPr="0096122F">
              <w:rPr>
                <w:sz w:val="24"/>
                <w:szCs w:val="24"/>
              </w:rPr>
              <w:br/>
              <w:t>00000006, 00000008, 00000009</w:t>
            </w:r>
          </w:p>
        </w:tc>
        <w:tc>
          <w:tcPr>
            <w:tcW w:w="851" w:type="dxa"/>
            <w:hideMark/>
          </w:tcPr>
          <w:p w:rsidR="0096122F" w:rsidRPr="0096122F" w:rsidRDefault="0096122F" w:rsidP="000E2123">
            <w:pPr>
              <w:spacing w:line="276" w:lineRule="auto"/>
              <w:jc w:val="center"/>
              <w:rPr>
                <w:sz w:val="24"/>
                <w:szCs w:val="24"/>
              </w:rPr>
            </w:pPr>
            <w:r w:rsidRPr="0096122F">
              <w:rPr>
                <w:sz w:val="24"/>
                <w:szCs w:val="24"/>
              </w:rPr>
              <w:t>02, 03, 04, 05, 06, 08, 09, 10, 11, 12, 13</w:t>
            </w:r>
            <w:r w:rsidR="004209A9">
              <w:rPr>
                <w:sz w:val="24"/>
                <w:szCs w:val="24"/>
              </w:rPr>
              <w:t>, 14</w:t>
            </w:r>
          </w:p>
        </w:tc>
        <w:tc>
          <w:tcPr>
            <w:tcW w:w="1276" w:type="dxa"/>
            <w:noWrap/>
            <w:hideMark/>
          </w:tcPr>
          <w:p w:rsidR="0096122F" w:rsidRPr="0096122F" w:rsidRDefault="00814DAC" w:rsidP="0096122F">
            <w:pPr>
              <w:spacing w:line="276" w:lineRule="auto"/>
              <w:jc w:val="center"/>
              <w:rPr>
                <w:sz w:val="24"/>
                <w:szCs w:val="24"/>
              </w:rPr>
            </w:pPr>
            <w:r w:rsidRPr="00814DAC">
              <w:rPr>
                <w:sz w:val="24"/>
                <w:szCs w:val="24"/>
              </w:rPr>
              <w:t>источник</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r w:rsidR="007D5757">
              <w:rPr>
                <w:sz w:val="24"/>
                <w:szCs w:val="24"/>
              </w:rPr>
              <w:t xml:space="preserve"> 5хх</w:t>
            </w:r>
            <w:r w:rsidRPr="0096122F">
              <w:rPr>
                <w:sz w:val="24"/>
                <w:szCs w:val="24"/>
              </w:rPr>
              <w:t>.</w:t>
            </w:r>
          </w:p>
          <w:p w:rsidR="0096122F" w:rsidRPr="0096122F" w:rsidRDefault="0096122F" w:rsidP="00FE0604">
            <w:pPr>
              <w:spacing w:line="276" w:lineRule="auto"/>
              <w:jc w:val="center"/>
              <w:rPr>
                <w:sz w:val="24"/>
                <w:szCs w:val="24"/>
              </w:rPr>
            </w:pPr>
            <w:r w:rsidRPr="0096122F">
              <w:rPr>
                <w:sz w:val="24"/>
                <w:szCs w:val="24"/>
              </w:rPr>
              <w:t>При этом 5-17 разряды могут быть равными «0000000000</w:t>
            </w:r>
            <w:r w:rsidR="008579FB">
              <w:rPr>
                <w:sz w:val="24"/>
                <w:szCs w:val="24"/>
              </w:rPr>
              <w:t>806</w:t>
            </w:r>
            <w:r w:rsidRPr="0096122F">
              <w:rPr>
                <w:sz w:val="24"/>
                <w:szCs w:val="24"/>
              </w:rPr>
              <w:t>»</w:t>
            </w:r>
            <w:r w:rsidR="00FE0604">
              <w:rPr>
                <w:sz w:val="24"/>
                <w:szCs w:val="24"/>
              </w:rPr>
              <w:t>, 1-17 разряды могут быть равными «00000000000000806»</w:t>
            </w:r>
            <w:r w:rsidRPr="0096122F">
              <w:rPr>
                <w:sz w:val="24"/>
                <w:szCs w:val="24"/>
              </w:rPr>
              <w:t xml:space="preserve"> </w:t>
            </w:r>
          </w:p>
        </w:tc>
        <w:tc>
          <w:tcPr>
            <w:tcW w:w="1024"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055"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Default="0096122F" w:rsidP="0096122F">
            <w:pPr>
              <w:spacing w:line="276" w:lineRule="auto"/>
              <w:jc w:val="center"/>
              <w:rPr>
                <w:sz w:val="24"/>
                <w:szCs w:val="24"/>
              </w:rPr>
            </w:pPr>
            <w:r w:rsidRPr="0096122F">
              <w:rPr>
                <w:sz w:val="24"/>
                <w:szCs w:val="24"/>
              </w:rPr>
              <w:t>251</w:t>
            </w:r>
          </w:p>
          <w:p w:rsidR="00E106AA" w:rsidRPr="0096122F" w:rsidRDefault="00E106AA" w:rsidP="0096122F">
            <w:pPr>
              <w:spacing w:line="276" w:lineRule="auto"/>
              <w:jc w:val="center"/>
              <w:rPr>
                <w:sz w:val="24"/>
                <w:szCs w:val="24"/>
              </w:rPr>
            </w:pPr>
            <w:r>
              <w:rPr>
                <w:sz w:val="24"/>
                <w:szCs w:val="24"/>
              </w:rPr>
              <w:t>254</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C356E2">
        <w:trPr>
          <w:trHeight w:val="3807"/>
        </w:trPr>
        <w:tc>
          <w:tcPr>
            <w:tcW w:w="410" w:type="dxa"/>
            <w:vMerge/>
          </w:tcPr>
          <w:p w:rsidR="0096122F" w:rsidRPr="0096122F" w:rsidRDefault="0096122F" w:rsidP="0096122F">
            <w:pPr>
              <w:spacing w:line="276" w:lineRule="auto"/>
              <w:rPr>
                <w:sz w:val="24"/>
                <w:szCs w:val="24"/>
              </w:rPr>
            </w:pP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неденежные расчеты</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140120241</w:t>
            </w:r>
          </w:p>
          <w:p w:rsidR="0096122F" w:rsidRPr="0096122F" w:rsidRDefault="0096122F" w:rsidP="0096122F">
            <w:pPr>
              <w:spacing w:line="276" w:lineRule="auto"/>
              <w:jc w:val="center"/>
              <w:rPr>
                <w:sz w:val="24"/>
                <w:szCs w:val="24"/>
              </w:rPr>
            </w:pPr>
            <w:r w:rsidRPr="0096122F">
              <w:rPr>
                <w:sz w:val="24"/>
                <w:szCs w:val="24"/>
              </w:rPr>
              <w:t>140120281</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r w:rsidRPr="0096122F">
              <w:rPr>
                <w:sz w:val="24"/>
                <w:szCs w:val="24"/>
              </w:rPr>
              <w:t>проверка на справочник по главам</w:t>
            </w:r>
          </w:p>
        </w:tc>
        <w:tc>
          <w:tcPr>
            <w:tcW w:w="1559"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RPr="0096122F" w:rsidRDefault="008579FB" w:rsidP="0096122F">
            <w:pPr>
              <w:spacing w:line="276" w:lineRule="auto"/>
              <w:jc w:val="center"/>
              <w:rPr>
                <w:sz w:val="24"/>
                <w:szCs w:val="24"/>
              </w:rPr>
            </w:pPr>
            <w:r w:rsidRPr="0096122F">
              <w:rPr>
                <w:sz w:val="24"/>
                <w:szCs w:val="24"/>
              </w:rPr>
              <w:t>ХХХХ</w:t>
            </w:r>
            <w:r>
              <w:rPr>
                <w:sz w:val="24"/>
                <w:szCs w:val="24"/>
              </w:rPr>
              <w:t>0000000000804</w:t>
            </w:r>
            <w:r w:rsidR="00FE0604">
              <w:rPr>
                <w:sz w:val="24"/>
                <w:szCs w:val="24"/>
              </w:rPr>
              <w:t>, 00000000000000804 (только при отражении в графе 9 счета 1204ХХХХХ)</w:t>
            </w:r>
          </w:p>
        </w:tc>
        <w:tc>
          <w:tcPr>
            <w:tcW w:w="1024" w:type="dxa"/>
            <w:gridSpan w:val="3"/>
            <w:noWrap/>
            <w:hideMark/>
          </w:tcPr>
          <w:p w:rsidR="0096122F" w:rsidRPr="0096122F" w:rsidRDefault="0096122F" w:rsidP="0096122F">
            <w:pPr>
              <w:spacing w:line="276" w:lineRule="auto"/>
              <w:jc w:val="center"/>
              <w:rPr>
                <w:sz w:val="24"/>
                <w:szCs w:val="24"/>
              </w:rPr>
            </w:pPr>
            <w:r w:rsidRPr="0096122F">
              <w:rPr>
                <w:sz w:val="24"/>
                <w:szCs w:val="24"/>
              </w:rPr>
              <w:t>1</w:t>
            </w:r>
          </w:p>
        </w:tc>
        <w:tc>
          <w:tcPr>
            <w:tcW w:w="1055"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241</w:t>
            </w:r>
          </w:p>
          <w:p w:rsidR="0096122F" w:rsidRPr="0096122F" w:rsidRDefault="0096122F" w:rsidP="0096122F">
            <w:pPr>
              <w:spacing w:line="276" w:lineRule="auto"/>
              <w:jc w:val="center"/>
              <w:rPr>
                <w:b/>
                <w:sz w:val="24"/>
                <w:szCs w:val="24"/>
              </w:rPr>
            </w:pPr>
            <w:r w:rsidRPr="0096122F">
              <w:rPr>
                <w:sz w:val="24"/>
                <w:szCs w:val="24"/>
              </w:rPr>
              <w:t>281</w:t>
            </w:r>
          </w:p>
        </w:tc>
        <w:tc>
          <w:tcPr>
            <w:tcW w:w="6287" w:type="dxa"/>
            <w:gridSpan w:val="7"/>
            <w:vMerge w:val="restart"/>
          </w:tcPr>
          <w:p w:rsidR="0096122F" w:rsidRPr="0096122F" w:rsidRDefault="0096122F" w:rsidP="0096122F">
            <w:pPr>
              <w:spacing w:line="276" w:lineRule="auto"/>
              <w:jc w:val="center"/>
              <w:rPr>
                <w:sz w:val="24"/>
                <w:szCs w:val="24"/>
              </w:rPr>
            </w:pPr>
            <w:r w:rsidRPr="0096122F">
              <w:rPr>
                <w:sz w:val="24"/>
                <w:szCs w:val="24"/>
              </w:rPr>
              <w:t>Согласно Таблице 1</w:t>
            </w:r>
          </w:p>
        </w:tc>
      </w:tr>
      <w:tr w:rsidR="0096122F" w:rsidRPr="0096122F" w:rsidTr="00C356E2">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Default="0096122F" w:rsidP="0096122F">
            <w:pPr>
              <w:spacing w:line="276" w:lineRule="auto"/>
              <w:jc w:val="center"/>
              <w:rPr>
                <w:sz w:val="24"/>
                <w:szCs w:val="24"/>
              </w:rPr>
            </w:pPr>
            <w:r w:rsidRPr="0096122F">
              <w:rPr>
                <w:sz w:val="24"/>
                <w:szCs w:val="24"/>
              </w:rPr>
              <w:t>140120251</w:t>
            </w:r>
          </w:p>
          <w:p w:rsidR="00E106AA" w:rsidRPr="0096122F" w:rsidRDefault="00E106AA" w:rsidP="00E106AA">
            <w:pPr>
              <w:spacing w:line="276" w:lineRule="auto"/>
              <w:jc w:val="center"/>
              <w:rPr>
                <w:sz w:val="24"/>
                <w:szCs w:val="24"/>
              </w:rPr>
            </w:pPr>
            <w:r w:rsidRPr="0096122F">
              <w:rPr>
                <w:sz w:val="24"/>
                <w:szCs w:val="24"/>
              </w:rPr>
              <w:t>14012025</w:t>
            </w:r>
            <w:r>
              <w:rPr>
                <w:sz w:val="24"/>
                <w:szCs w:val="24"/>
              </w:rPr>
              <w:t>4</w:t>
            </w:r>
          </w:p>
        </w:tc>
        <w:tc>
          <w:tcPr>
            <w:tcW w:w="1849" w:type="dxa"/>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&lt;&gt; 000</w:t>
            </w:r>
          </w:p>
        </w:tc>
        <w:tc>
          <w:tcPr>
            <w:tcW w:w="1559" w:type="dxa"/>
            <w:noWrap/>
            <w:hideMark/>
          </w:tcPr>
          <w:p w:rsidR="0096122F" w:rsidRPr="0096122F" w:rsidRDefault="0096122F"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003277C3">
              <w:rPr>
                <w:sz w:val="24"/>
                <w:szCs w:val="24"/>
              </w:rPr>
              <w:br/>
            </w:r>
            <w:r w:rsidR="003277C3" w:rsidRPr="003277C3">
              <w:rPr>
                <w:sz w:val="24"/>
                <w:szCs w:val="24"/>
              </w:rPr>
              <w:lastRenderedPageBreak/>
              <w:t>03731000</w:t>
            </w:r>
            <w:r w:rsidR="003277C3">
              <w:rPr>
                <w:sz w:val="24"/>
                <w:szCs w:val="24"/>
              </w:rPr>
              <w:t>,</w:t>
            </w:r>
            <w:r w:rsidRPr="0096122F">
              <w:rPr>
                <w:sz w:val="24"/>
                <w:szCs w:val="24"/>
              </w:rPr>
              <w:br/>
              <w:t>00000006, 00000008, 00000009</w:t>
            </w:r>
          </w:p>
        </w:tc>
        <w:tc>
          <w:tcPr>
            <w:tcW w:w="851" w:type="dxa"/>
            <w:noWrap/>
            <w:hideMark/>
          </w:tcPr>
          <w:p w:rsidR="0096122F" w:rsidRPr="0096122F" w:rsidRDefault="0096122F" w:rsidP="000E2123">
            <w:pPr>
              <w:spacing w:line="276" w:lineRule="auto"/>
              <w:jc w:val="center"/>
              <w:rPr>
                <w:sz w:val="24"/>
                <w:szCs w:val="24"/>
              </w:rPr>
            </w:pPr>
            <w:r w:rsidRPr="0096122F">
              <w:rPr>
                <w:sz w:val="24"/>
                <w:szCs w:val="24"/>
              </w:rPr>
              <w:lastRenderedPageBreak/>
              <w:t xml:space="preserve">02, 03, 04, 05, </w:t>
            </w:r>
            <w:r w:rsidRPr="0096122F">
              <w:rPr>
                <w:sz w:val="24"/>
                <w:szCs w:val="24"/>
              </w:rPr>
              <w:lastRenderedPageBreak/>
              <w:t>06, 08, 09, 10, 11, 12, 13</w:t>
            </w:r>
            <w:r w:rsidR="004209A9">
              <w:rPr>
                <w:sz w:val="24"/>
                <w:szCs w:val="24"/>
              </w:rPr>
              <w:t>, 14</w:t>
            </w:r>
          </w:p>
        </w:tc>
        <w:tc>
          <w:tcPr>
            <w:tcW w:w="1276" w:type="dxa"/>
            <w:noWrap/>
            <w:hideMark/>
          </w:tcPr>
          <w:p w:rsidR="0096122F" w:rsidRPr="0096122F" w:rsidRDefault="0096122F" w:rsidP="0096122F">
            <w:pPr>
              <w:spacing w:line="276" w:lineRule="auto"/>
              <w:jc w:val="center"/>
              <w:rPr>
                <w:sz w:val="24"/>
                <w:szCs w:val="24"/>
              </w:rPr>
            </w:pPr>
            <w:r w:rsidRPr="0096122F">
              <w:rPr>
                <w:sz w:val="24"/>
                <w:szCs w:val="24"/>
              </w:rPr>
              <w:lastRenderedPageBreak/>
              <w:t>источник</w:t>
            </w:r>
          </w:p>
        </w:tc>
        <w:tc>
          <w:tcPr>
            <w:tcW w:w="4108" w:type="dxa"/>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lastRenderedPageBreak/>
              <w:t>5-14 разряды проверка на справочник детализированных ЦСР, 15-17 разряды проверка на справочник детализированных КВР</w:t>
            </w:r>
            <w:r w:rsidR="007D5757">
              <w:rPr>
                <w:sz w:val="24"/>
                <w:szCs w:val="24"/>
              </w:rPr>
              <w:t xml:space="preserve"> 5хх</w:t>
            </w:r>
            <w:r w:rsidRPr="0096122F">
              <w:rPr>
                <w:sz w:val="24"/>
                <w:szCs w:val="24"/>
              </w:rPr>
              <w:t>.</w:t>
            </w:r>
          </w:p>
          <w:p w:rsidR="0096122F" w:rsidRPr="0096122F" w:rsidRDefault="0096122F" w:rsidP="00FE0604">
            <w:pPr>
              <w:spacing w:line="276" w:lineRule="auto"/>
              <w:jc w:val="center"/>
              <w:rPr>
                <w:sz w:val="24"/>
                <w:szCs w:val="24"/>
              </w:rPr>
            </w:pPr>
            <w:r w:rsidRPr="0096122F">
              <w:rPr>
                <w:sz w:val="24"/>
                <w:szCs w:val="24"/>
              </w:rPr>
              <w:t>При этом 5-17 разряды могут быть равными «0000000000</w:t>
            </w:r>
            <w:r w:rsidR="008579FB">
              <w:rPr>
                <w:sz w:val="24"/>
                <w:szCs w:val="24"/>
              </w:rPr>
              <w:t>806</w:t>
            </w:r>
            <w:r w:rsidRPr="0096122F">
              <w:rPr>
                <w:sz w:val="24"/>
                <w:szCs w:val="24"/>
              </w:rPr>
              <w:t>»</w:t>
            </w:r>
            <w:r w:rsidR="00FE0604">
              <w:rPr>
                <w:sz w:val="24"/>
                <w:szCs w:val="24"/>
              </w:rPr>
              <w:t>, 1-17 разряды могут быть равными «00000000000000806» (только при отражении в графе 9 счета 1204ХХХХХ)</w:t>
            </w:r>
          </w:p>
        </w:tc>
        <w:tc>
          <w:tcPr>
            <w:tcW w:w="1024" w:type="dxa"/>
            <w:gridSpan w:val="3"/>
            <w:noWrap/>
            <w:hideMark/>
          </w:tcPr>
          <w:p w:rsidR="0096122F" w:rsidRPr="0096122F" w:rsidRDefault="0096122F" w:rsidP="0096122F">
            <w:pPr>
              <w:spacing w:line="276" w:lineRule="auto"/>
              <w:jc w:val="center"/>
              <w:rPr>
                <w:sz w:val="24"/>
                <w:szCs w:val="24"/>
              </w:rPr>
            </w:pPr>
            <w:r w:rsidRPr="0096122F">
              <w:rPr>
                <w:sz w:val="24"/>
                <w:szCs w:val="24"/>
              </w:rPr>
              <w:lastRenderedPageBreak/>
              <w:t>1</w:t>
            </w:r>
          </w:p>
        </w:tc>
        <w:tc>
          <w:tcPr>
            <w:tcW w:w="1055" w:type="dxa"/>
            <w:gridSpan w:val="2"/>
            <w:noWrap/>
            <w:hideMark/>
          </w:tcPr>
          <w:p w:rsidR="0096122F" w:rsidRPr="0096122F" w:rsidRDefault="0096122F" w:rsidP="0096122F">
            <w:pPr>
              <w:spacing w:line="276" w:lineRule="auto"/>
              <w:jc w:val="center"/>
              <w:rPr>
                <w:sz w:val="24"/>
                <w:szCs w:val="24"/>
              </w:rPr>
            </w:pPr>
            <w:r w:rsidRPr="0096122F">
              <w:rPr>
                <w:sz w:val="24"/>
                <w:szCs w:val="24"/>
              </w:rPr>
              <w:t>40120</w:t>
            </w:r>
          </w:p>
        </w:tc>
        <w:tc>
          <w:tcPr>
            <w:tcW w:w="879" w:type="dxa"/>
            <w:noWrap/>
            <w:hideMark/>
          </w:tcPr>
          <w:p w:rsidR="0096122F" w:rsidRDefault="0096122F" w:rsidP="0096122F">
            <w:pPr>
              <w:spacing w:line="276" w:lineRule="auto"/>
              <w:jc w:val="center"/>
              <w:rPr>
                <w:sz w:val="24"/>
                <w:szCs w:val="24"/>
              </w:rPr>
            </w:pPr>
            <w:r w:rsidRPr="0096122F">
              <w:rPr>
                <w:sz w:val="24"/>
                <w:szCs w:val="24"/>
              </w:rPr>
              <w:t>251</w:t>
            </w:r>
          </w:p>
          <w:p w:rsidR="00E106AA" w:rsidRPr="0096122F" w:rsidRDefault="00E106AA" w:rsidP="0096122F">
            <w:pPr>
              <w:spacing w:line="276" w:lineRule="auto"/>
              <w:jc w:val="center"/>
              <w:rPr>
                <w:sz w:val="24"/>
                <w:szCs w:val="24"/>
              </w:rPr>
            </w:pPr>
            <w:r>
              <w:rPr>
                <w:sz w:val="24"/>
                <w:szCs w:val="24"/>
              </w:rPr>
              <w:t>254</w:t>
            </w:r>
          </w:p>
        </w:tc>
        <w:tc>
          <w:tcPr>
            <w:tcW w:w="6287" w:type="dxa"/>
            <w:gridSpan w:val="7"/>
            <w:vMerge/>
          </w:tcPr>
          <w:p w:rsidR="0096122F" w:rsidRPr="0096122F" w:rsidRDefault="0096122F" w:rsidP="0096122F">
            <w:pPr>
              <w:spacing w:line="276" w:lineRule="auto"/>
              <w:jc w:val="center"/>
              <w:rPr>
                <w:sz w:val="24"/>
                <w:szCs w:val="24"/>
              </w:rPr>
            </w:pPr>
          </w:p>
        </w:tc>
      </w:tr>
      <w:tr w:rsidR="00D4695B" w:rsidRPr="0096122F" w:rsidTr="00C356E2">
        <w:trPr>
          <w:trHeight w:val="454"/>
        </w:trPr>
        <w:tc>
          <w:tcPr>
            <w:tcW w:w="410" w:type="dxa"/>
            <w:vMerge w:val="restart"/>
            <w:tcBorders>
              <w:top w:val="single" w:sz="4" w:space="0" w:color="auto"/>
              <w:left w:val="single" w:sz="4" w:space="0" w:color="auto"/>
              <w:right w:val="single" w:sz="4" w:space="0" w:color="auto"/>
            </w:tcBorders>
          </w:tcPr>
          <w:p w:rsidR="00D4695B" w:rsidRPr="0096122F" w:rsidRDefault="00D4695B" w:rsidP="0096122F">
            <w:pPr>
              <w:spacing w:line="276" w:lineRule="auto"/>
              <w:jc w:val="center"/>
              <w:rPr>
                <w:b/>
                <w:sz w:val="24"/>
                <w:szCs w:val="24"/>
              </w:rPr>
            </w:pPr>
            <w:r w:rsidRPr="0096122F">
              <w:rPr>
                <w:b/>
                <w:sz w:val="24"/>
                <w:szCs w:val="24"/>
              </w:rPr>
              <w:lastRenderedPageBreak/>
              <w:t>4.</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ИТОГО</w:t>
            </w:r>
          </w:p>
        </w:tc>
        <w:tc>
          <w:tcPr>
            <w:tcW w:w="1418" w:type="dxa"/>
            <w:tcBorders>
              <w:top w:val="single" w:sz="4" w:space="0" w:color="auto"/>
              <w:left w:val="single" w:sz="4" w:space="0" w:color="auto"/>
              <w:bottom w:val="single" w:sz="4" w:space="0" w:color="auto"/>
              <w:right w:val="single" w:sz="4" w:space="0" w:color="auto"/>
            </w:tcBorders>
            <w:hideMark/>
          </w:tcPr>
          <w:p w:rsidR="00D4695B" w:rsidRPr="0096122F" w:rsidRDefault="00D4695B" w:rsidP="0096122F">
            <w:pPr>
              <w:spacing w:line="276" w:lineRule="auto"/>
              <w:jc w:val="center"/>
              <w:rPr>
                <w:sz w:val="24"/>
                <w:szCs w:val="24"/>
              </w:rPr>
            </w:pPr>
            <w:r w:rsidRPr="0096122F">
              <w:rPr>
                <w:sz w:val="24"/>
                <w:szCs w:val="24"/>
              </w:rPr>
              <w:t>140110151</w:t>
            </w:r>
          </w:p>
          <w:p w:rsidR="00D4695B" w:rsidRPr="0096122F" w:rsidRDefault="00D4695B" w:rsidP="0096122F">
            <w:pPr>
              <w:spacing w:line="276" w:lineRule="auto"/>
              <w:jc w:val="center"/>
              <w:rPr>
                <w:sz w:val="24"/>
                <w:szCs w:val="24"/>
              </w:rPr>
            </w:pPr>
            <w:r w:rsidRPr="0096122F">
              <w:rPr>
                <w:sz w:val="24"/>
                <w:szCs w:val="24"/>
              </w:rPr>
              <w:t>140110161</w:t>
            </w:r>
          </w:p>
        </w:tc>
        <w:tc>
          <w:tcPr>
            <w:tcW w:w="1849" w:type="dxa"/>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1559" w:type="dxa"/>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851" w:type="dxa"/>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1276" w:type="dxa"/>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1024" w:type="dxa"/>
            <w:gridSpan w:val="3"/>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1055" w:type="dxa"/>
            <w:gridSpan w:val="2"/>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879" w:type="dxa"/>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1418" w:type="dxa"/>
            <w:gridSpan w:val="2"/>
            <w:vMerge w:val="restart"/>
            <w:tcBorders>
              <w:top w:val="single" w:sz="4" w:space="0" w:color="auto"/>
              <w:left w:val="single" w:sz="4" w:space="0" w:color="auto"/>
              <w:right w:val="single" w:sz="4" w:space="0" w:color="auto"/>
            </w:tcBorders>
          </w:tcPr>
          <w:p w:rsidR="00D4695B" w:rsidRPr="0096122F" w:rsidRDefault="00D4695B" w:rsidP="0096122F">
            <w:pPr>
              <w:spacing w:line="276" w:lineRule="auto"/>
              <w:jc w:val="center"/>
              <w:rPr>
                <w:sz w:val="24"/>
                <w:szCs w:val="24"/>
              </w:rPr>
            </w:pPr>
            <w:r w:rsidRPr="0096122F">
              <w:rPr>
                <w:sz w:val="24"/>
                <w:szCs w:val="24"/>
              </w:rPr>
              <w:t>0</w:t>
            </w:r>
          </w:p>
          <w:p w:rsidR="00D4695B" w:rsidRPr="0096122F" w:rsidRDefault="00D4695B" w:rsidP="0096122F">
            <w:pPr>
              <w:spacing w:line="276" w:lineRule="auto"/>
              <w:jc w:val="center"/>
              <w:rPr>
                <w:sz w:val="24"/>
                <w:szCs w:val="24"/>
              </w:rPr>
            </w:pPr>
          </w:p>
          <w:p w:rsidR="00D4695B" w:rsidRPr="0096122F" w:rsidRDefault="00D4695B" w:rsidP="0096122F">
            <w:pPr>
              <w:spacing w:line="276" w:lineRule="auto"/>
              <w:jc w:val="center"/>
              <w:rPr>
                <w:sz w:val="24"/>
                <w:szCs w:val="24"/>
              </w:rPr>
            </w:pPr>
          </w:p>
        </w:tc>
        <w:tc>
          <w:tcPr>
            <w:tcW w:w="1462" w:type="dxa"/>
            <w:gridSpan w:val="2"/>
            <w:vMerge w:val="restart"/>
            <w:tcBorders>
              <w:top w:val="single" w:sz="4" w:space="0" w:color="auto"/>
              <w:left w:val="single" w:sz="4" w:space="0" w:color="auto"/>
              <w:right w:val="single" w:sz="4" w:space="0" w:color="auto"/>
            </w:tcBorders>
          </w:tcPr>
          <w:p w:rsidR="00D4695B" w:rsidRPr="0096122F" w:rsidRDefault="00D4695B" w:rsidP="00635A61">
            <w:pPr>
              <w:spacing w:line="276" w:lineRule="auto"/>
              <w:jc w:val="center"/>
              <w:rPr>
                <w:sz w:val="24"/>
                <w:szCs w:val="24"/>
              </w:rPr>
            </w:pPr>
            <w:r w:rsidRPr="0096122F">
              <w:rPr>
                <w:sz w:val="24"/>
                <w:szCs w:val="24"/>
              </w:rPr>
              <w:t xml:space="preserve">Значение </w:t>
            </w:r>
            <w:proofErr w:type="gramStart"/>
            <w:r w:rsidRPr="0096122F">
              <w:rPr>
                <w:sz w:val="24"/>
                <w:szCs w:val="24"/>
              </w:rPr>
              <w:t>&lt;,  &gt;</w:t>
            </w:r>
            <w:proofErr w:type="gramEnd"/>
            <w:r>
              <w:rPr>
                <w:sz w:val="24"/>
                <w:szCs w:val="24"/>
              </w:rPr>
              <w:t>=</w:t>
            </w:r>
            <w:r w:rsidRPr="0096122F">
              <w:rPr>
                <w:sz w:val="24"/>
                <w:szCs w:val="24"/>
              </w:rPr>
              <w:t xml:space="preserve"> 0</w:t>
            </w:r>
          </w:p>
        </w:tc>
        <w:tc>
          <w:tcPr>
            <w:tcW w:w="1036" w:type="dxa"/>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righ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r>
      <w:tr w:rsidR="00D4695B" w:rsidRPr="0096122F" w:rsidTr="00D4695B">
        <w:trPr>
          <w:trHeight w:val="1748"/>
        </w:trPr>
        <w:tc>
          <w:tcPr>
            <w:tcW w:w="410" w:type="dxa"/>
            <w:vMerge/>
            <w:tcBorders>
              <w:left w:val="single" w:sz="4" w:space="0" w:color="auto"/>
              <w:right w:val="single" w:sz="4" w:space="0" w:color="auto"/>
            </w:tcBorders>
          </w:tcPr>
          <w:p w:rsidR="00D4695B" w:rsidRPr="0096122F" w:rsidRDefault="00D4695B" w:rsidP="0096122F">
            <w:pPr>
              <w:spacing w:line="276" w:lineRule="auto"/>
              <w:jc w:val="center"/>
              <w:rPr>
                <w:sz w:val="24"/>
                <w:szCs w:val="24"/>
              </w:rPr>
            </w:pPr>
          </w:p>
        </w:tc>
        <w:tc>
          <w:tcPr>
            <w:tcW w:w="1539" w:type="dxa"/>
            <w:gridSpan w:val="2"/>
            <w:vMerge w:val="restart"/>
            <w:tcBorders>
              <w:lef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D4695B" w:rsidRPr="0096122F" w:rsidDel="00D4695B" w:rsidRDefault="00D4695B" w:rsidP="00D4695B">
            <w:pPr>
              <w:spacing w:line="276" w:lineRule="auto"/>
              <w:jc w:val="center"/>
              <w:rPr>
                <w:del w:id="1214" w:author="Зайцев Павел Борисович" w:date="2025-10-16T09:50:00Z"/>
                <w:sz w:val="24"/>
                <w:szCs w:val="24"/>
              </w:rPr>
            </w:pPr>
            <w:r w:rsidRPr="0096122F">
              <w:rPr>
                <w:sz w:val="24"/>
                <w:szCs w:val="24"/>
              </w:rPr>
              <w:t>140110151</w:t>
            </w:r>
          </w:p>
          <w:p w:rsidR="00D4695B" w:rsidRPr="0096122F" w:rsidRDefault="00D4695B" w:rsidP="0096122F">
            <w:pPr>
              <w:spacing w:line="276" w:lineRule="auto"/>
              <w:jc w:val="center"/>
              <w:rPr>
                <w:sz w:val="24"/>
                <w:szCs w:val="24"/>
              </w:rPr>
            </w:pPr>
            <w:del w:id="1215" w:author="Зайцев Павел Борисович" w:date="2025-10-16T09:50:00Z">
              <w:r w:rsidRPr="0096122F" w:rsidDel="00D4695B">
                <w:rPr>
                  <w:sz w:val="24"/>
                  <w:szCs w:val="24"/>
                </w:rPr>
                <w:delText>140110161</w:delText>
              </w:r>
            </w:del>
          </w:p>
        </w:tc>
        <w:tc>
          <w:tcPr>
            <w:tcW w:w="1849" w:type="dxa"/>
            <w:vMerge w:val="restart"/>
            <w:noWrap/>
            <w:hideMark/>
          </w:tcPr>
          <w:p w:rsidR="00D4695B" w:rsidRPr="0096122F" w:rsidRDefault="00D4695B" w:rsidP="0096122F">
            <w:pPr>
              <w:spacing w:line="276" w:lineRule="auto"/>
              <w:jc w:val="center"/>
              <w:rPr>
                <w:sz w:val="24"/>
                <w:szCs w:val="24"/>
              </w:rPr>
            </w:pPr>
            <w:r w:rsidRPr="0096122F">
              <w:rPr>
                <w:sz w:val="24"/>
                <w:szCs w:val="24"/>
              </w:rPr>
              <w:t xml:space="preserve">&lt;&gt; ***, </w:t>
            </w:r>
          </w:p>
          <w:p w:rsidR="00D4695B" w:rsidRPr="0096122F" w:rsidRDefault="00D4695B" w:rsidP="0096122F">
            <w:pPr>
              <w:spacing w:line="276" w:lineRule="auto"/>
              <w:jc w:val="center"/>
              <w:rPr>
                <w:sz w:val="24"/>
                <w:szCs w:val="24"/>
              </w:rPr>
            </w:pPr>
            <w:r w:rsidRPr="0096122F">
              <w:rPr>
                <w:sz w:val="24"/>
                <w:szCs w:val="24"/>
              </w:rPr>
              <w:t xml:space="preserve">&lt;&gt; 000, </w:t>
            </w:r>
          </w:p>
          <w:p w:rsidR="00D4695B" w:rsidRPr="0096122F" w:rsidRDefault="00D4695B" w:rsidP="0096122F">
            <w:pPr>
              <w:spacing w:line="276" w:lineRule="auto"/>
              <w:jc w:val="center"/>
              <w:rPr>
                <w:sz w:val="24"/>
                <w:szCs w:val="24"/>
              </w:rPr>
            </w:pPr>
          </w:p>
        </w:tc>
        <w:tc>
          <w:tcPr>
            <w:tcW w:w="1559" w:type="dxa"/>
            <w:vMerge w:val="restart"/>
            <w:noWrap/>
            <w:hideMark/>
          </w:tcPr>
          <w:p w:rsidR="00D4695B" w:rsidRPr="0096122F" w:rsidRDefault="00D4695B"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Pr>
                <w:sz w:val="24"/>
                <w:szCs w:val="24"/>
              </w:rPr>
              <w:br/>
            </w:r>
            <w:r w:rsidRPr="003277C3">
              <w:rPr>
                <w:sz w:val="24"/>
                <w:szCs w:val="24"/>
              </w:rPr>
              <w:t>03731000</w:t>
            </w:r>
            <w:r>
              <w:rPr>
                <w:sz w:val="24"/>
                <w:szCs w:val="24"/>
              </w:rPr>
              <w:t>,</w:t>
            </w:r>
            <w:r w:rsidRPr="0096122F">
              <w:rPr>
                <w:sz w:val="24"/>
                <w:szCs w:val="24"/>
              </w:rPr>
              <w:br/>
              <w:t>00000006, 00000008, 00000009</w:t>
            </w:r>
          </w:p>
        </w:tc>
        <w:tc>
          <w:tcPr>
            <w:tcW w:w="851" w:type="dxa"/>
            <w:vMerge w:val="restart"/>
            <w:noWrap/>
            <w:hideMark/>
          </w:tcPr>
          <w:p w:rsidR="00D4695B" w:rsidRPr="0096122F" w:rsidRDefault="00D4695B" w:rsidP="000E2123">
            <w:pPr>
              <w:spacing w:line="276" w:lineRule="auto"/>
              <w:jc w:val="center"/>
              <w:rPr>
                <w:sz w:val="24"/>
                <w:szCs w:val="24"/>
              </w:rPr>
            </w:pPr>
            <w:r w:rsidRPr="0096122F">
              <w:rPr>
                <w:sz w:val="24"/>
                <w:szCs w:val="24"/>
              </w:rPr>
              <w:t>02, 03, 04, 05, 06, 08, 09, 10, 11, 12, 13</w:t>
            </w:r>
            <w:r>
              <w:rPr>
                <w:sz w:val="24"/>
                <w:szCs w:val="24"/>
              </w:rPr>
              <w:t>, 14</w:t>
            </w:r>
          </w:p>
        </w:tc>
        <w:tc>
          <w:tcPr>
            <w:tcW w:w="1276" w:type="dxa"/>
            <w:vMerge w:val="restart"/>
            <w:noWrap/>
            <w:hideMark/>
          </w:tcPr>
          <w:p w:rsidR="00D4695B" w:rsidRPr="0096122F" w:rsidRDefault="00D4695B" w:rsidP="0096122F">
            <w:pPr>
              <w:spacing w:line="276" w:lineRule="auto"/>
              <w:jc w:val="center"/>
              <w:rPr>
                <w:sz w:val="24"/>
                <w:szCs w:val="24"/>
              </w:rPr>
            </w:pPr>
            <w:r>
              <w:rPr>
                <w:sz w:val="24"/>
                <w:szCs w:val="24"/>
              </w:rPr>
              <w:t>***</w:t>
            </w:r>
          </w:p>
        </w:tc>
        <w:tc>
          <w:tcPr>
            <w:tcW w:w="4108" w:type="dxa"/>
            <w:vMerge w:val="restart"/>
            <w:noWrap/>
          </w:tcPr>
          <w:p w:rsidR="00D4695B" w:rsidRPr="0096122F" w:rsidRDefault="00D4695B" w:rsidP="0096122F">
            <w:pPr>
              <w:spacing w:line="276" w:lineRule="auto"/>
              <w:jc w:val="center"/>
              <w:rPr>
                <w:sz w:val="24"/>
                <w:szCs w:val="24"/>
              </w:rPr>
            </w:pPr>
            <w:r w:rsidRPr="0096122F">
              <w:rPr>
                <w:sz w:val="24"/>
                <w:szCs w:val="24"/>
              </w:rPr>
              <w:t>*****************</w:t>
            </w:r>
          </w:p>
        </w:tc>
        <w:tc>
          <w:tcPr>
            <w:tcW w:w="1024" w:type="dxa"/>
            <w:gridSpan w:val="3"/>
            <w:vMerge w:val="restart"/>
            <w:noWrap/>
            <w:hideMark/>
          </w:tcPr>
          <w:p w:rsidR="00D4695B" w:rsidRPr="0096122F" w:rsidRDefault="00D4695B" w:rsidP="0096122F">
            <w:pPr>
              <w:spacing w:line="276" w:lineRule="auto"/>
              <w:jc w:val="center"/>
              <w:rPr>
                <w:sz w:val="24"/>
                <w:szCs w:val="24"/>
              </w:rPr>
            </w:pPr>
            <w:r w:rsidRPr="0096122F">
              <w:rPr>
                <w:sz w:val="24"/>
                <w:szCs w:val="24"/>
              </w:rPr>
              <w:t>1</w:t>
            </w:r>
          </w:p>
        </w:tc>
        <w:tc>
          <w:tcPr>
            <w:tcW w:w="1055" w:type="dxa"/>
            <w:gridSpan w:val="2"/>
            <w:vMerge w:val="restart"/>
            <w:noWrap/>
            <w:hideMark/>
          </w:tcPr>
          <w:p w:rsidR="00D4695B" w:rsidRPr="0096122F" w:rsidRDefault="00D4695B" w:rsidP="0096122F">
            <w:pPr>
              <w:spacing w:line="276" w:lineRule="auto"/>
              <w:jc w:val="center"/>
              <w:rPr>
                <w:sz w:val="24"/>
                <w:szCs w:val="24"/>
              </w:rPr>
            </w:pPr>
            <w:r w:rsidRPr="0096122F">
              <w:rPr>
                <w:sz w:val="24"/>
                <w:szCs w:val="24"/>
              </w:rPr>
              <w:t>40110</w:t>
            </w:r>
          </w:p>
        </w:tc>
        <w:tc>
          <w:tcPr>
            <w:tcW w:w="879" w:type="dxa"/>
            <w:tcBorders>
              <w:right w:val="single" w:sz="4" w:space="0" w:color="auto"/>
            </w:tcBorders>
            <w:noWrap/>
            <w:hideMark/>
          </w:tcPr>
          <w:p w:rsidR="00D4695B" w:rsidRPr="0096122F" w:rsidDel="00D4695B" w:rsidRDefault="00D4695B" w:rsidP="00D4695B">
            <w:pPr>
              <w:spacing w:line="276" w:lineRule="auto"/>
              <w:jc w:val="center"/>
              <w:rPr>
                <w:del w:id="1216" w:author="Зайцев Павел Борисович" w:date="2025-10-16T09:51:00Z"/>
                <w:sz w:val="24"/>
                <w:szCs w:val="24"/>
              </w:rPr>
            </w:pPr>
            <w:r w:rsidRPr="0096122F">
              <w:rPr>
                <w:sz w:val="24"/>
                <w:szCs w:val="24"/>
              </w:rPr>
              <w:t>151</w:t>
            </w:r>
          </w:p>
          <w:p w:rsidR="00D4695B" w:rsidRPr="0096122F" w:rsidRDefault="00D4695B" w:rsidP="0096122F">
            <w:pPr>
              <w:spacing w:line="276" w:lineRule="auto"/>
              <w:jc w:val="center"/>
              <w:rPr>
                <w:sz w:val="24"/>
                <w:szCs w:val="24"/>
              </w:rPr>
            </w:pPr>
            <w:del w:id="1217" w:author="Зайцев Павел Борисович" w:date="2025-10-16T09:51:00Z">
              <w:r w:rsidRPr="0096122F" w:rsidDel="00D4695B">
                <w:rPr>
                  <w:sz w:val="24"/>
                  <w:szCs w:val="24"/>
                </w:rPr>
                <w:delText>161</w:delText>
              </w:r>
            </w:del>
          </w:p>
        </w:tc>
        <w:tc>
          <w:tcPr>
            <w:tcW w:w="1418" w:type="dxa"/>
            <w:gridSpan w:val="2"/>
            <w:vMerge/>
            <w:tcBorders>
              <w:left w:val="single" w:sz="4" w:space="0" w:color="auto"/>
              <w:right w:val="single" w:sz="4" w:space="0" w:color="auto"/>
            </w:tcBorders>
          </w:tcPr>
          <w:p w:rsidR="00D4695B" w:rsidRPr="0096122F" w:rsidRDefault="00D4695B" w:rsidP="0096122F">
            <w:pPr>
              <w:spacing w:line="276" w:lineRule="auto"/>
              <w:jc w:val="center"/>
              <w:rPr>
                <w:sz w:val="24"/>
                <w:szCs w:val="24"/>
              </w:rPr>
            </w:pPr>
          </w:p>
        </w:tc>
        <w:tc>
          <w:tcPr>
            <w:tcW w:w="1462" w:type="dxa"/>
            <w:gridSpan w:val="2"/>
            <w:vMerge/>
            <w:tcBorders>
              <w:left w:val="single" w:sz="4" w:space="0" w:color="auto"/>
              <w:right w:val="single" w:sz="4" w:space="0" w:color="auto"/>
            </w:tcBorders>
          </w:tcPr>
          <w:p w:rsidR="00D4695B" w:rsidRPr="0096122F" w:rsidRDefault="00D4695B" w:rsidP="0096122F">
            <w:pPr>
              <w:spacing w:line="276" w:lineRule="auto"/>
              <w:jc w:val="center"/>
              <w:rPr>
                <w:sz w:val="24"/>
                <w:szCs w:val="24"/>
              </w:rPr>
            </w:pPr>
          </w:p>
        </w:tc>
        <w:tc>
          <w:tcPr>
            <w:tcW w:w="1036" w:type="dxa"/>
            <w:vMerge w:val="restart"/>
            <w:tcBorders>
              <w:left w:val="single" w:sz="4" w:space="0" w:color="auto"/>
            </w:tcBorders>
            <w:noWrap/>
            <w:hideMark/>
          </w:tcPr>
          <w:p w:rsidR="00D4695B" w:rsidRPr="0096122F" w:rsidRDefault="00D4695B" w:rsidP="0096122F">
            <w:pPr>
              <w:spacing w:line="276" w:lineRule="auto"/>
              <w:jc w:val="center"/>
              <w:rPr>
                <w:sz w:val="24"/>
                <w:szCs w:val="24"/>
              </w:rPr>
            </w:pPr>
            <w:r w:rsidRPr="0096122F">
              <w:rPr>
                <w:sz w:val="24"/>
                <w:szCs w:val="24"/>
              </w:rPr>
              <w:t>*</w:t>
            </w:r>
          </w:p>
        </w:tc>
        <w:tc>
          <w:tcPr>
            <w:tcW w:w="1237" w:type="dxa"/>
            <w:vMerge w:val="restart"/>
            <w:noWrap/>
            <w:hideMark/>
          </w:tcPr>
          <w:p w:rsidR="00D4695B" w:rsidRPr="0096122F" w:rsidRDefault="00D4695B" w:rsidP="0096122F">
            <w:pPr>
              <w:spacing w:line="276" w:lineRule="auto"/>
              <w:jc w:val="center"/>
              <w:rPr>
                <w:sz w:val="24"/>
                <w:szCs w:val="24"/>
              </w:rPr>
            </w:pPr>
            <w:r w:rsidRPr="0096122F">
              <w:rPr>
                <w:sz w:val="24"/>
                <w:szCs w:val="24"/>
              </w:rPr>
              <w:t>*****</w:t>
            </w:r>
          </w:p>
        </w:tc>
        <w:tc>
          <w:tcPr>
            <w:tcW w:w="1134" w:type="dxa"/>
            <w:vMerge w:val="restart"/>
            <w:noWrap/>
            <w:hideMark/>
          </w:tcPr>
          <w:p w:rsidR="00D4695B" w:rsidRPr="0096122F" w:rsidRDefault="00D4695B" w:rsidP="0096122F">
            <w:pPr>
              <w:spacing w:line="276" w:lineRule="auto"/>
              <w:jc w:val="center"/>
              <w:rPr>
                <w:sz w:val="24"/>
                <w:szCs w:val="24"/>
              </w:rPr>
            </w:pPr>
            <w:r w:rsidRPr="0096122F">
              <w:rPr>
                <w:sz w:val="24"/>
                <w:szCs w:val="24"/>
              </w:rPr>
              <w:t>***</w:t>
            </w:r>
          </w:p>
        </w:tc>
      </w:tr>
      <w:tr w:rsidR="00D4695B" w:rsidRPr="0096122F" w:rsidTr="00C356E2">
        <w:trPr>
          <w:trHeight w:val="1747"/>
        </w:trPr>
        <w:tc>
          <w:tcPr>
            <w:tcW w:w="410" w:type="dxa"/>
            <w:vMerge/>
            <w:tcBorders>
              <w:left w:val="single" w:sz="4" w:space="0" w:color="auto"/>
              <w:right w:val="single" w:sz="4" w:space="0" w:color="auto"/>
            </w:tcBorders>
          </w:tcPr>
          <w:p w:rsidR="00D4695B" w:rsidRPr="0096122F" w:rsidRDefault="00D4695B" w:rsidP="0096122F">
            <w:pPr>
              <w:spacing w:line="276" w:lineRule="auto"/>
              <w:jc w:val="center"/>
              <w:rPr>
                <w:sz w:val="24"/>
                <w:szCs w:val="24"/>
              </w:rPr>
            </w:pPr>
          </w:p>
        </w:tc>
        <w:tc>
          <w:tcPr>
            <w:tcW w:w="1539" w:type="dxa"/>
            <w:gridSpan w:val="2"/>
            <w:vMerge/>
            <w:tcBorders>
              <w:left w:val="single" w:sz="4" w:space="0" w:color="auto"/>
            </w:tcBorders>
            <w:noWrap/>
          </w:tcPr>
          <w:p w:rsidR="00D4695B" w:rsidRPr="0096122F" w:rsidRDefault="00D4695B" w:rsidP="0096122F">
            <w:pPr>
              <w:spacing w:line="276" w:lineRule="auto"/>
              <w:jc w:val="center"/>
              <w:rPr>
                <w:sz w:val="24"/>
                <w:szCs w:val="24"/>
              </w:rPr>
            </w:pPr>
          </w:p>
        </w:tc>
        <w:tc>
          <w:tcPr>
            <w:tcW w:w="1418" w:type="dxa"/>
            <w:noWrap/>
          </w:tcPr>
          <w:p w:rsidR="00D4695B" w:rsidRPr="0096122F" w:rsidRDefault="00D4695B" w:rsidP="0096122F">
            <w:pPr>
              <w:spacing w:line="276" w:lineRule="auto"/>
              <w:jc w:val="center"/>
              <w:rPr>
                <w:sz w:val="24"/>
                <w:szCs w:val="24"/>
              </w:rPr>
            </w:pPr>
            <w:ins w:id="1218" w:author="Зайцев Павел Борисович" w:date="2025-10-16T09:50:00Z">
              <w:r w:rsidRPr="0096122F">
                <w:rPr>
                  <w:sz w:val="24"/>
                  <w:szCs w:val="24"/>
                </w:rPr>
                <w:t>140110161</w:t>
              </w:r>
            </w:ins>
          </w:p>
        </w:tc>
        <w:tc>
          <w:tcPr>
            <w:tcW w:w="1849" w:type="dxa"/>
            <w:vMerge/>
            <w:noWrap/>
          </w:tcPr>
          <w:p w:rsidR="00D4695B" w:rsidRPr="0096122F" w:rsidRDefault="00D4695B" w:rsidP="0096122F">
            <w:pPr>
              <w:spacing w:line="276" w:lineRule="auto"/>
              <w:jc w:val="center"/>
              <w:rPr>
                <w:sz w:val="24"/>
                <w:szCs w:val="24"/>
              </w:rPr>
            </w:pPr>
          </w:p>
        </w:tc>
        <w:tc>
          <w:tcPr>
            <w:tcW w:w="1559" w:type="dxa"/>
            <w:vMerge/>
            <w:noWrap/>
          </w:tcPr>
          <w:p w:rsidR="00D4695B" w:rsidRPr="0096122F" w:rsidRDefault="00D4695B" w:rsidP="000E2123">
            <w:pPr>
              <w:spacing w:line="276" w:lineRule="auto"/>
              <w:jc w:val="center"/>
              <w:rPr>
                <w:sz w:val="24"/>
                <w:szCs w:val="24"/>
              </w:rPr>
            </w:pPr>
          </w:p>
        </w:tc>
        <w:tc>
          <w:tcPr>
            <w:tcW w:w="851" w:type="dxa"/>
            <w:vMerge/>
            <w:noWrap/>
          </w:tcPr>
          <w:p w:rsidR="00D4695B" w:rsidRPr="0096122F" w:rsidRDefault="00D4695B" w:rsidP="000E2123">
            <w:pPr>
              <w:spacing w:line="276" w:lineRule="auto"/>
              <w:jc w:val="center"/>
              <w:rPr>
                <w:sz w:val="24"/>
                <w:szCs w:val="24"/>
              </w:rPr>
            </w:pPr>
          </w:p>
        </w:tc>
        <w:tc>
          <w:tcPr>
            <w:tcW w:w="1276" w:type="dxa"/>
            <w:vMerge/>
            <w:noWrap/>
          </w:tcPr>
          <w:p w:rsidR="00D4695B" w:rsidRDefault="00D4695B" w:rsidP="0096122F">
            <w:pPr>
              <w:spacing w:line="276" w:lineRule="auto"/>
              <w:jc w:val="center"/>
              <w:rPr>
                <w:sz w:val="24"/>
                <w:szCs w:val="24"/>
              </w:rPr>
            </w:pPr>
          </w:p>
        </w:tc>
        <w:tc>
          <w:tcPr>
            <w:tcW w:w="4108" w:type="dxa"/>
            <w:vMerge/>
            <w:noWrap/>
          </w:tcPr>
          <w:p w:rsidR="00D4695B" w:rsidRPr="0096122F" w:rsidRDefault="00D4695B" w:rsidP="0096122F">
            <w:pPr>
              <w:spacing w:line="276" w:lineRule="auto"/>
              <w:jc w:val="center"/>
              <w:rPr>
                <w:sz w:val="24"/>
                <w:szCs w:val="24"/>
              </w:rPr>
            </w:pPr>
          </w:p>
        </w:tc>
        <w:tc>
          <w:tcPr>
            <w:tcW w:w="1024" w:type="dxa"/>
            <w:gridSpan w:val="3"/>
            <w:vMerge/>
            <w:noWrap/>
          </w:tcPr>
          <w:p w:rsidR="00D4695B" w:rsidRPr="0096122F" w:rsidRDefault="00D4695B" w:rsidP="0096122F">
            <w:pPr>
              <w:spacing w:line="276" w:lineRule="auto"/>
              <w:jc w:val="center"/>
              <w:rPr>
                <w:sz w:val="24"/>
                <w:szCs w:val="24"/>
              </w:rPr>
            </w:pPr>
          </w:p>
        </w:tc>
        <w:tc>
          <w:tcPr>
            <w:tcW w:w="1055" w:type="dxa"/>
            <w:gridSpan w:val="2"/>
            <w:vMerge/>
            <w:noWrap/>
          </w:tcPr>
          <w:p w:rsidR="00D4695B" w:rsidRPr="0096122F" w:rsidRDefault="00D4695B" w:rsidP="0096122F">
            <w:pPr>
              <w:spacing w:line="276" w:lineRule="auto"/>
              <w:jc w:val="center"/>
              <w:rPr>
                <w:sz w:val="24"/>
                <w:szCs w:val="24"/>
              </w:rPr>
            </w:pPr>
          </w:p>
        </w:tc>
        <w:tc>
          <w:tcPr>
            <w:tcW w:w="879" w:type="dxa"/>
            <w:tcBorders>
              <w:right w:val="single" w:sz="4" w:space="0" w:color="auto"/>
            </w:tcBorders>
            <w:noWrap/>
          </w:tcPr>
          <w:p w:rsidR="00D4695B" w:rsidRPr="0096122F" w:rsidRDefault="00D4695B" w:rsidP="0096122F">
            <w:pPr>
              <w:spacing w:line="276" w:lineRule="auto"/>
              <w:jc w:val="center"/>
              <w:rPr>
                <w:sz w:val="24"/>
                <w:szCs w:val="24"/>
              </w:rPr>
            </w:pPr>
            <w:ins w:id="1219" w:author="Зайцев Павел Борисович" w:date="2025-10-16T09:51:00Z">
              <w:r w:rsidRPr="0096122F">
                <w:rPr>
                  <w:sz w:val="24"/>
                  <w:szCs w:val="24"/>
                </w:rPr>
                <w:t>161</w:t>
              </w:r>
            </w:ins>
          </w:p>
        </w:tc>
        <w:tc>
          <w:tcPr>
            <w:tcW w:w="1418" w:type="dxa"/>
            <w:gridSpan w:val="2"/>
            <w:vMerge/>
            <w:tcBorders>
              <w:left w:val="single" w:sz="4" w:space="0" w:color="auto"/>
              <w:right w:val="single" w:sz="4" w:space="0" w:color="auto"/>
            </w:tcBorders>
          </w:tcPr>
          <w:p w:rsidR="00D4695B" w:rsidRPr="0096122F" w:rsidRDefault="00D4695B" w:rsidP="0096122F">
            <w:pPr>
              <w:spacing w:line="276" w:lineRule="auto"/>
              <w:jc w:val="center"/>
              <w:rPr>
                <w:sz w:val="24"/>
                <w:szCs w:val="24"/>
              </w:rPr>
            </w:pPr>
          </w:p>
        </w:tc>
        <w:tc>
          <w:tcPr>
            <w:tcW w:w="1462" w:type="dxa"/>
            <w:gridSpan w:val="2"/>
            <w:vMerge/>
            <w:tcBorders>
              <w:left w:val="single" w:sz="4" w:space="0" w:color="auto"/>
              <w:right w:val="single" w:sz="4" w:space="0" w:color="auto"/>
            </w:tcBorders>
          </w:tcPr>
          <w:p w:rsidR="00D4695B" w:rsidRPr="0096122F" w:rsidRDefault="00D4695B" w:rsidP="0096122F">
            <w:pPr>
              <w:spacing w:line="276" w:lineRule="auto"/>
              <w:jc w:val="center"/>
              <w:rPr>
                <w:sz w:val="24"/>
                <w:szCs w:val="24"/>
              </w:rPr>
            </w:pPr>
          </w:p>
        </w:tc>
        <w:tc>
          <w:tcPr>
            <w:tcW w:w="1036" w:type="dxa"/>
            <w:vMerge/>
            <w:tcBorders>
              <w:left w:val="single" w:sz="4" w:space="0" w:color="auto"/>
            </w:tcBorders>
            <w:noWrap/>
          </w:tcPr>
          <w:p w:rsidR="00D4695B" w:rsidRPr="0096122F" w:rsidRDefault="00D4695B" w:rsidP="0096122F">
            <w:pPr>
              <w:spacing w:line="276" w:lineRule="auto"/>
              <w:jc w:val="center"/>
              <w:rPr>
                <w:sz w:val="24"/>
                <w:szCs w:val="24"/>
              </w:rPr>
            </w:pPr>
          </w:p>
        </w:tc>
        <w:tc>
          <w:tcPr>
            <w:tcW w:w="1237" w:type="dxa"/>
            <w:vMerge/>
            <w:noWrap/>
          </w:tcPr>
          <w:p w:rsidR="00D4695B" w:rsidRPr="0096122F" w:rsidRDefault="00D4695B" w:rsidP="0096122F">
            <w:pPr>
              <w:spacing w:line="276" w:lineRule="auto"/>
              <w:jc w:val="center"/>
              <w:rPr>
                <w:sz w:val="24"/>
                <w:szCs w:val="24"/>
              </w:rPr>
            </w:pPr>
          </w:p>
        </w:tc>
        <w:tc>
          <w:tcPr>
            <w:tcW w:w="1134" w:type="dxa"/>
            <w:vMerge/>
            <w:noWrap/>
          </w:tcPr>
          <w:p w:rsidR="00D4695B" w:rsidRPr="0096122F" w:rsidRDefault="00D4695B" w:rsidP="0096122F">
            <w:pPr>
              <w:spacing w:line="276" w:lineRule="auto"/>
              <w:jc w:val="center"/>
              <w:rPr>
                <w:sz w:val="24"/>
                <w:szCs w:val="24"/>
              </w:rPr>
            </w:pPr>
          </w:p>
        </w:tc>
      </w:tr>
      <w:tr w:rsidR="00D4695B" w:rsidRPr="0096122F" w:rsidTr="00C6770F">
        <w:trPr>
          <w:trHeight w:val="202"/>
        </w:trPr>
        <w:tc>
          <w:tcPr>
            <w:tcW w:w="410" w:type="dxa"/>
            <w:vMerge/>
            <w:tcBorders>
              <w:left w:val="single" w:sz="4" w:space="0" w:color="auto"/>
              <w:right w:val="single" w:sz="4" w:space="0" w:color="auto"/>
            </w:tcBorders>
          </w:tcPr>
          <w:p w:rsidR="00D4695B" w:rsidRPr="0096122F" w:rsidRDefault="00D4695B" w:rsidP="0096122F">
            <w:pPr>
              <w:spacing w:line="276" w:lineRule="auto"/>
              <w:rPr>
                <w:sz w:val="24"/>
                <w:szCs w:val="24"/>
              </w:rPr>
            </w:pPr>
          </w:p>
        </w:tc>
        <w:tc>
          <w:tcPr>
            <w:tcW w:w="1539" w:type="dxa"/>
            <w:gridSpan w:val="2"/>
            <w:vMerge w:val="restart"/>
            <w:tcBorders>
              <w:left w:val="single" w:sz="4" w:space="0" w:color="auto"/>
            </w:tcBorders>
            <w:noWrap/>
            <w:hideMark/>
          </w:tcPr>
          <w:p w:rsidR="00D4695B" w:rsidRPr="0096122F" w:rsidRDefault="00D4695B" w:rsidP="0096122F">
            <w:pPr>
              <w:spacing w:line="276" w:lineRule="auto"/>
              <w:rPr>
                <w:sz w:val="24"/>
                <w:szCs w:val="24"/>
              </w:rPr>
            </w:pPr>
            <w:r w:rsidRPr="0096122F">
              <w:rPr>
                <w:sz w:val="24"/>
                <w:szCs w:val="24"/>
              </w:rPr>
              <w:t>неденежные расчеты</w:t>
            </w:r>
          </w:p>
        </w:tc>
        <w:tc>
          <w:tcPr>
            <w:tcW w:w="1418" w:type="dxa"/>
            <w:vMerge w:val="restart"/>
            <w:shd w:val="clear" w:color="auto" w:fill="FFFFFF"/>
            <w:noWrap/>
            <w:hideMark/>
          </w:tcPr>
          <w:p w:rsidR="00D4695B" w:rsidRPr="0096122F" w:rsidDel="00D4695B" w:rsidRDefault="00D4695B" w:rsidP="00D4695B">
            <w:pPr>
              <w:spacing w:line="276" w:lineRule="auto"/>
              <w:jc w:val="center"/>
              <w:rPr>
                <w:del w:id="1220" w:author="Зайцев Павел Борисович" w:date="2025-10-16T09:51:00Z"/>
                <w:sz w:val="24"/>
                <w:szCs w:val="24"/>
              </w:rPr>
            </w:pPr>
            <w:r w:rsidRPr="0096122F">
              <w:rPr>
                <w:sz w:val="24"/>
                <w:szCs w:val="24"/>
              </w:rPr>
              <w:t>140110151</w:t>
            </w:r>
          </w:p>
          <w:p w:rsidR="00D4695B" w:rsidRPr="0096122F" w:rsidRDefault="00D4695B" w:rsidP="0096122F">
            <w:pPr>
              <w:spacing w:line="276" w:lineRule="auto"/>
              <w:jc w:val="center"/>
              <w:rPr>
                <w:sz w:val="24"/>
                <w:szCs w:val="24"/>
              </w:rPr>
            </w:pPr>
            <w:del w:id="1221" w:author="Зайцев Павел Борисович" w:date="2025-10-16T09:51:00Z">
              <w:r w:rsidRPr="0096122F" w:rsidDel="00D4695B">
                <w:rPr>
                  <w:sz w:val="24"/>
                  <w:szCs w:val="24"/>
                </w:rPr>
                <w:delText>140110161</w:delText>
              </w:r>
            </w:del>
          </w:p>
        </w:tc>
        <w:tc>
          <w:tcPr>
            <w:tcW w:w="1849" w:type="dxa"/>
            <w:vMerge w:val="restart"/>
            <w:shd w:val="clear" w:color="auto" w:fill="FFFFFF"/>
            <w:noWrap/>
            <w:hideMark/>
          </w:tcPr>
          <w:p w:rsidR="00D4695B" w:rsidRPr="0096122F" w:rsidRDefault="00D4695B" w:rsidP="0096122F">
            <w:pPr>
              <w:spacing w:line="276" w:lineRule="auto"/>
              <w:jc w:val="center"/>
              <w:rPr>
                <w:sz w:val="24"/>
                <w:szCs w:val="24"/>
              </w:rPr>
            </w:pPr>
            <w:r w:rsidRPr="0096122F">
              <w:rPr>
                <w:sz w:val="24"/>
                <w:szCs w:val="24"/>
              </w:rPr>
              <w:t xml:space="preserve">&lt;&gt; ***, </w:t>
            </w:r>
          </w:p>
          <w:p w:rsidR="00D4695B" w:rsidRPr="0096122F" w:rsidRDefault="00D4695B" w:rsidP="0096122F">
            <w:pPr>
              <w:spacing w:line="276" w:lineRule="auto"/>
              <w:jc w:val="center"/>
              <w:rPr>
                <w:sz w:val="24"/>
                <w:szCs w:val="24"/>
              </w:rPr>
            </w:pPr>
            <w:r w:rsidRPr="0096122F">
              <w:rPr>
                <w:sz w:val="24"/>
                <w:szCs w:val="24"/>
              </w:rPr>
              <w:t xml:space="preserve">&lt;&gt; 000, </w:t>
            </w:r>
          </w:p>
          <w:p w:rsidR="00D4695B" w:rsidRPr="0096122F" w:rsidRDefault="00D4695B" w:rsidP="0096122F">
            <w:pPr>
              <w:spacing w:line="276" w:lineRule="auto"/>
              <w:jc w:val="center"/>
              <w:rPr>
                <w:sz w:val="24"/>
                <w:szCs w:val="24"/>
              </w:rPr>
            </w:pPr>
          </w:p>
        </w:tc>
        <w:tc>
          <w:tcPr>
            <w:tcW w:w="1559" w:type="dxa"/>
            <w:vMerge w:val="restart"/>
            <w:shd w:val="clear" w:color="auto" w:fill="FFFFFF"/>
            <w:noWrap/>
            <w:hideMark/>
          </w:tcPr>
          <w:p w:rsidR="00D4695B" w:rsidRPr="0096122F" w:rsidRDefault="00D4695B"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Pr>
                <w:sz w:val="24"/>
                <w:szCs w:val="24"/>
              </w:rPr>
              <w:br/>
            </w:r>
            <w:r w:rsidRPr="003277C3">
              <w:rPr>
                <w:sz w:val="24"/>
                <w:szCs w:val="24"/>
              </w:rPr>
              <w:t>03731000</w:t>
            </w:r>
            <w:r>
              <w:rPr>
                <w:sz w:val="24"/>
                <w:szCs w:val="24"/>
              </w:rPr>
              <w:t>,</w:t>
            </w:r>
            <w:r w:rsidRPr="0096122F">
              <w:rPr>
                <w:sz w:val="24"/>
                <w:szCs w:val="24"/>
              </w:rPr>
              <w:br/>
              <w:t>00000006, 00000008, 00000009</w:t>
            </w:r>
          </w:p>
        </w:tc>
        <w:tc>
          <w:tcPr>
            <w:tcW w:w="851" w:type="dxa"/>
            <w:vMerge w:val="restart"/>
            <w:shd w:val="clear" w:color="auto" w:fill="FFFFFF"/>
            <w:noWrap/>
            <w:hideMark/>
          </w:tcPr>
          <w:p w:rsidR="00D4695B" w:rsidRPr="0096122F" w:rsidRDefault="00D4695B" w:rsidP="000E2123">
            <w:pPr>
              <w:spacing w:line="276" w:lineRule="auto"/>
              <w:jc w:val="center"/>
              <w:rPr>
                <w:sz w:val="24"/>
                <w:szCs w:val="24"/>
              </w:rPr>
            </w:pPr>
            <w:r w:rsidRPr="0096122F">
              <w:rPr>
                <w:sz w:val="24"/>
                <w:szCs w:val="24"/>
              </w:rPr>
              <w:t>02, 03, 04, 05, 06, 08, 09, 10, 11, 12, 13</w:t>
            </w:r>
            <w:r>
              <w:rPr>
                <w:sz w:val="24"/>
                <w:szCs w:val="24"/>
              </w:rPr>
              <w:t>, 14</w:t>
            </w:r>
          </w:p>
        </w:tc>
        <w:tc>
          <w:tcPr>
            <w:tcW w:w="1276" w:type="dxa"/>
            <w:vMerge w:val="restart"/>
            <w:shd w:val="clear" w:color="auto" w:fill="FFFFFF"/>
            <w:noWrap/>
            <w:hideMark/>
          </w:tcPr>
          <w:p w:rsidR="00D4695B" w:rsidRPr="0096122F" w:rsidRDefault="00D4695B" w:rsidP="0096122F">
            <w:pPr>
              <w:spacing w:line="276" w:lineRule="auto"/>
              <w:jc w:val="center"/>
              <w:rPr>
                <w:sz w:val="24"/>
                <w:szCs w:val="24"/>
              </w:rPr>
            </w:pPr>
            <w:r w:rsidRPr="0096122F">
              <w:rPr>
                <w:sz w:val="24"/>
                <w:szCs w:val="24"/>
              </w:rPr>
              <w:t>источник</w:t>
            </w:r>
          </w:p>
        </w:tc>
        <w:tc>
          <w:tcPr>
            <w:tcW w:w="4108" w:type="dxa"/>
            <w:vMerge w:val="restart"/>
            <w:shd w:val="clear" w:color="auto" w:fill="FFFFFF"/>
            <w:noWrap/>
            <w:hideMark/>
          </w:tcPr>
          <w:p w:rsidR="00D4695B" w:rsidRPr="0096122F" w:rsidRDefault="00D4695B" w:rsidP="0096122F">
            <w:pPr>
              <w:spacing w:line="276" w:lineRule="auto"/>
              <w:jc w:val="center"/>
              <w:rPr>
                <w:sz w:val="24"/>
                <w:szCs w:val="24"/>
              </w:rPr>
            </w:pPr>
            <w:r w:rsidRPr="0096122F">
              <w:rPr>
                <w:sz w:val="24"/>
                <w:szCs w:val="24"/>
              </w:rPr>
              <w:t xml:space="preserve">218ХХХХХ01ХХХХ150 (за </w:t>
            </w:r>
            <w:proofErr w:type="spellStart"/>
            <w:r w:rsidRPr="0096122F">
              <w:rPr>
                <w:sz w:val="24"/>
                <w:szCs w:val="24"/>
              </w:rPr>
              <w:t>искл</w:t>
            </w:r>
            <w:proofErr w:type="spellEnd"/>
            <w:r w:rsidRPr="0096122F">
              <w:rPr>
                <w:sz w:val="24"/>
                <w:szCs w:val="24"/>
              </w:rPr>
              <w:t>. 218ХХХХХ010000150),</w:t>
            </w:r>
          </w:p>
          <w:p w:rsidR="00D4695B" w:rsidRPr="0096122F" w:rsidRDefault="00D4695B" w:rsidP="0096122F">
            <w:pPr>
              <w:spacing w:line="276" w:lineRule="auto"/>
              <w:jc w:val="center"/>
              <w:rPr>
                <w:sz w:val="24"/>
                <w:szCs w:val="24"/>
              </w:rPr>
            </w:pPr>
            <w:r w:rsidRPr="0096122F">
              <w:rPr>
                <w:sz w:val="24"/>
                <w:szCs w:val="24"/>
              </w:rPr>
              <w:t>219ХХХХХ01</w:t>
            </w:r>
            <w:r>
              <w:rPr>
                <w:sz w:val="24"/>
                <w:szCs w:val="24"/>
              </w:rPr>
              <w:t>ХХХХ</w:t>
            </w:r>
            <w:r w:rsidRPr="0096122F">
              <w:rPr>
                <w:sz w:val="24"/>
                <w:szCs w:val="24"/>
              </w:rPr>
              <w:t>150,</w:t>
            </w:r>
          </w:p>
          <w:p w:rsidR="00D4695B" w:rsidRPr="0096122F" w:rsidRDefault="00D4695B" w:rsidP="0096122F">
            <w:pPr>
              <w:spacing w:line="276" w:lineRule="auto"/>
              <w:jc w:val="center"/>
              <w:rPr>
                <w:sz w:val="24"/>
                <w:szCs w:val="24"/>
              </w:rPr>
            </w:pPr>
            <w:r w:rsidRPr="0096122F">
              <w:rPr>
                <w:sz w:val="24"/>
                <w:szCs w:val="24"/>
              </w:rPr>
              <w:t>202ХХХХХ01</w:t>
            </w:r>
            <w:r>
              <w:rPr>
                <w:sz w:val="24"/>
                <w:szCs w:val="24"/>
              </w:rPr>
              <w:t>ХХХХ</w:t>
            </w:r>
            <w:r w:rsidRPr="0096122F">
              <w:rPr>
                <w:sz w:val="24"/>
                <w:szCs w:val="24"/>
              </w:rPr>
              <w:t xml:space="preserve">150, проверка на справочник детализированных КБК доходов </w:t>
            </w:r>
          </w:p>
          <w:p w:rsidR="00D4695B" w:rsidRPr="0096122F" w:rsidRDefault="00D4695B" w:rsidP="0096122F">
            <w:pPr>
              <w:spacing w:line="276" w:lineRule="auto"/>
              <w:jc w:val="center"/>
              <w:rPr>
                <w:sz w:val="24"/>
                <w:szCs w:val="24"/>
              </w:rPr>
            </w:pPr>
          </w:p>
        </w:tc>
        <w:tc>
          <w:tcPr>
            <w:tcW w:w="1024" w:type="dxa"/>
            <w:gridSpan w:val="3"/>
            <w:vMerge w:val="restart"/>
            <w:shd w:val="clear" w:color="auto" w:fill="FFFFFF"/>
            <w:noWrap/>
            <w:hideMark/>
          </w:tcPr>
          <w:p w:rsidR="00D4695B" w:rsidRPr="0096122F" w:rsidRDefault="00D4695B" w:rsidP="0096122F">
            <w:pPr>
              <w:spacing w:line="276" w:lineRule="auto"/>
              <w:jc w:val="center"/>
              <w:rPr>
                <w:sz w:val="24"/>
                <w:szCs w:val="24"/>
              </w:rPr>
            </w:pPr>
            <w:r w:rsidRPr="0096122F">
              <w:rPr>
                <w:sz w:val="24"/>
                <w:szCs w:val="24"/>
              </w:rPr>
              <w:t>1</w:t>
            </w:r>
          </w:p>
        </w:tc>
        <w:tc>
          <w:tcPr>
            <w:tcW w:w="1055" w:type="dxa"/>
            <w:gridSpan w:val="2"/>
            <w:vMerge w:val="restart"/>
            <w:shd w:val="clear" w:color="auto" w:fill="FFFFFF"/>
            <w:noWrap/>
            <w:hideMark/>
          </w:tcPr>
          <w:p w:rsidR="00D4695B" w:rsidRPr="0096122F" w:rsidRDefault="00D4695B" w:rsidP="0096122F">
            <w:pPr>
              <w:spacing w:line="276" w:lineRule="auto"/>
              <w:jc w:val="center"/>
              <w:rPr>
                <w:sz w:val="24"/>
                <w:szCs w:val="24"/>
              </w:rPr>
            </w:pPr>
            <w:r w:rsidRPr="0096122F">
              <w:rPr>
                <w:sz w:val="24"/>
                <w:szCs w:val="24"/>
              </w:rPr>
              <w:t>40110</w:t>
            </w:r>
          </w:p>
        </w:tc>
        <w:tc>
          <w:tcPr>
            <w:tcW w:w="879" w:type="dxa"/>
            <w:vMerge w:val="restart"/>
            <w:tcBorders>
              <w:right w:val="single" w:sz="4" w:space="0" w:color="auto"/>
            </w:tcBorders>
            <w:shd w:val="clear" w:color="auto" w:fill="FFFFFF"/>
            <w:noWrap/>
            <w:hideMark/>
          </w:tcPr>
          <w:p w:rsidR="00D4695B" w:rsidRPr="0096122F" w:rsidRDefault="00D4695B" w:rsidP="0096122F">
            <w:pPr>
              <w:spacing w:line="276" w:lineRule="auto"/>
              <w:jc w:val="center"/>
              <w:rPr>
                <w:sz w:val="24"/>
                <w:szCs w:val="24"/>
              </w:rPr>
            </w:pPr>
            <w:r w:rsidRPr="0096122F">
              <w:rPr>
                <w:sz w:val="24"/>
                <w:szCs w:val="24"/>
              </w:rPr>
              <w:t>151</w:t>
            </w:r>
          </w:p>
          <w:p w:rsidR="00D4695B" w:rsidRPr="0096122F" w:rsidDel="00D4695B" w:rsidRDefault="00D4695B" w:rsidP="00D4695B">
            <w:pPr>
              <w:spacing w:line="276" w:lineRule="auto"/>
              <w:jc w:val="center"/>
              <w:rPr>
                <w:del w:id="1222" w:author="Зайцев Павел Борисович" w:date="2025-10-16T09:51:00Z"/>
                <w:sz w:val="24"/>
                <w:szCs w:val="24"/>
              </w:rPr>
            </w:pPr>
            <w:del w:id="1223" w:author="Зайцев Павел Борисович" w:date="2025-10-16T09:51:00Z">
              <w:r w:rsidRPr="0096122F" w:rsidDel="00D4695B">
                <w:rPr>
                  <w:sz w:val="24"/>
                  <w:szCs w:val="24"/>
                </w:rPr>
                <w:delText>161</w:delText>
              </w:r>
            </w:del>
          </w:p>
          <w:p w:rsidR="00D4695B" w:rsidRPr="0096122F" w:rsidRDefault="00D4695B" w:rsidP="00D4695B">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036" w:type="dxa"/>
            <w:vMerge w:val="restart"/>
            <w:tcBorders>
              <w:left w:val="single" w:sz="4" w:space="0" w:color="auto"/>
            </w:tcBorders>
            <w:shd w:val="clear" w:color="auto" w:fill="FFFFFF"/>
            <w:noWrap/>
            <w:hideMark/>
          </w:tcPr>
          <w:p w:rsidR="00D4695B" w:rsidRPr="0096122F" w:rsidRDefault="00D4695B" w:rsidP="0096122F">
            <w:pPr>
              <w:spacing w:line="276" w:lineRule="auto"/>
              <w:jc w:val="center"/>
              <w:rPr>
                <w:sz w:val="24"/>
                <w:szCs w:val="24"/>
              </w:rPr>
            </w:pPr>
            <w:r w:rsidRPr="0096122F">
              <w:rPr>
                <w:sz w:val="24"/>
                <w:szCs w:val="24"/>
              </w:rPr>
              <w:t>1</w:t>
            </w:r>
          </w:p>
        </w:tc>
        <w:tc>
          <w:tcPr>
            <w:tcW w:w="1237" w:type="dxa"/>
            <w:shd w:val="clear" w:color="auto" w:fill="FFFFFF"/>
          </w:tcPr>
          <w:p w:rsidR="00D4695B" w:rsidRPr="0096122F" w:rsidRDefault="00D4695B" w:rsidP="0096122F">
            <w:pPr>
              <w:spacing w:line="276" w:lineRule="auto"/>
              <w:jc w:val="center"/>
              <w:rPr>
                <w:sz w:val="24"/>
                <w:szCs w:val="24"/>
              </w:rPr>
            </w:pPr>
            <w:r w:rsidRPr="0096122F">
              <w:rPr>
                <w:sz w:val="24"/>
                <w:szCs w:val="24"/>
              </w:rPr>
              <w:t>20551</w:t>
            </w:r>
          </w:p>
        </w:tc>
        <w:tc>
          <w:tcPr>
            <w:tcW w:w="1134" w:type="dxa"/>
          </w:tcPr>
          <w:p w:rsidR="00D4695B" w:rsidRPr="0096122F" w:rsidRDefault="00D4695B" w:rsidP="0096122F">
            <w:pPr>
              <w:spacing w:line="276" w:lineRule="auto"/>
              <w:jc w:val="center"/>
              <w:rPr>
                <w:sz w:val="24"/>
                <w:szCs w:val="24"/>
              </w:rPr>
            </w:pPr>
            <w:r w:rsidRPr="0096122F">
              <w:rPr>
                <w:sz w:val="24"/>
                <w:szCs w:val="24"/>
              </w:rPr>
              <w:t>561</w:t>
            </w:r>
          </w:p>
          <w:p w:rsidR="00D4695B" w:rsidRPr="0096122F" w:rsidRDefault="00D4695B" w:rsidP="0096122F">
            <w:pPr>
              <w:spacing w:line="276" w:lineRule="auto"/>
              <w:jc w:val="center"/>
              <w:rPr>
                <w:sz w:val="24"/>
                <w:szCs w:val="24"/>
              </w:rPr>
            </w:pPr>
            <w:r w:rsidRPr="0096122F">
              <w:rPr>
                <w:sz w:val="24"/>
                <w:szCs w:val="24"/>
              </w:rPr>
              <w:t>661</w:t>
            </w:r>
          </w:p>
        </w:tc>
      </w:tr>
      <w:tr w:rsidR="00D4695B" w:rsidRPr="0096122F" w:rsidTr="00D4695B">
        <w:trPr>
          <w:trHeight w:val="315"/>
        </w:trPr>
        <w:tc>
          <w:tcPr>
            <w:tcW w:w="410" w:type="dxa"/>
            <w:vMerge/>
            <w:tcBorders>
              <w:left w:val="single" w:sz="4" w:space="0" w:color="auto"/>
              <w:right w:val="single" w:sz="4" w:space="0" w:color="auto"/>
            </w:tcBorders>
          </w:tcPr>
          <w:p w:rsidR="00D4695B" w:rsidRPr="0096122F" w:rsidRDefault="00D4695B" w:rsidP="0096122F">
            <w:pPr>
              <w:spacing w:line="276" w:lineRule="auto"/>
              <w:rPr>
                <w:sz w:val="24"/>
                <w:szCs w:val="24"/>
              </w:rPr>
            </w:pPr>
          </w:p>
        </w:tc>
        <w:tc>
          <w:tcPr>
            <w:tcW w:w="1539" w:type="dxa"/>
            <w:gridSpan w:val="2"/>
            <w:vMerge/>
            <w:tcBorders>
              <w:left w:val="single" w:sz="4" w:space="0" w:color="auto"/>
            </w:tcBorders>
            <w:noWrap/>
          </w:tcPr>
          <w:p w:rsidR="00D4695B" w:rsidRPr="0096122F" w:rsidRDefault="00D4695B" w:rsidP="0096122F">
            <w:pPr>
              <w:spacing w:line="276" w:lineRule="auto"/>
              <w:jc w:val="center"/>
              <w:rPr>
                <w:sz w:val="24"/>
                <w:szCs w:val="24"/>
              </w:rPr>
            </w:pPr>
          </w:p>
        </w:tc>
        <w:tc>
          <w:tcPr>
            <w:tcW w:w="1418" w:type="dxa"/>
            <w:vMerge/>
            <w:shd w:val="clear" w:color="auto" w:fill="FFFFFF"/>
            <w:noWrap/>
          </w:tcPr>
          <w:p w:rsidR="00D4695B" w:rsidRPr="0096122F" w:rsidRDefault="00D4695B" w:rsidP="0096122F">
            <w:pPr>
              <w:spacing w:line="276" w:lineRule="auto"/>
              <w:jc w:val="center"/>
              <w:rPr>
                <w:sz w:val="24"/>
                <w:szCs w:val="24"/>
              </w:rPr>
            </w:pPr>
          </w:p>
        </w:tc>
        <w:tc>
          <w:tcPr>
            <w:tcW w:w="1849" w:type="dxa"/>
            <w:vMerge/>
            <w:shd w:val="clear" w:color="auto" w:fill="FFFFFF"/>
            <w:noWrap/>
          </w:tcPr>
          <w:p w:rsidR="00D4695B" w:rsidRPr="0096122F" w:rsidRDefault="00D4695B" w:rsidP="0096122F">
            <w:pPr>
              <w:spacing w:line="276" w:lineRule="auto"/>
              <w:jc w:val="center"/>
              <w:rPr>
                <w:sz w:val="24"/>
                <w:szCs w:val="24"/>
              </w:rPr>
            </w:pPr>
          </w:p>
        </w:tc>
        <w:tc>
          <w:tcPr>
            <w:tcW w:w="1559" w:type="dxa"/>
            <w:vMerge/>
            <w:shd w:val="clear" w:color="auto" w:fill="FFFFFF"/>
            <w:noWrap/>
          </w:tcPr>
          <w:p w:rsidR="00D4695B" w:rsidRPr="0096122F" w:rsidRDefault="00D4695B" w:rsidP="0096122F">
            <w:pPr>
              <w:spacing w:line="276" w:lineRule="auto"/>
              <w:jc w:val="center"/>
              <w:rPr>
                <w:sz w:val="24"/>
                <w:szCs w:val="24"/>
              </w:rPr>
            </w:pPr>
          </w:p>
        </w:tc>
        <w:tc>
          <w:tcPr>
            <w:tcW w:w="851" w:type="dxa"/>
            <w:vMerge/>
            <w:shd w:val="clear" w:color="auto" w:fill="FFFFFF"/>
            <w:noWrap/>
          </w:tcPr>
          <w:p w:rsidR="00D4695B" w:rsidRPr="0096122F" w:rsidRDefault="00D4695B" w:rsidP="0096122F">
            <w:pPr>
              <w:spacing w:line="276" w:lineRule="auto"/>
              <w:jc w:val="center"/>
              <w:rPr>
                <w:sz w:val="24"/>
                <w:szCs w:val="24"/>
              </w:rPr>
            </w:pPr>
          </w:p>
        </w:tc>
        <w:tc>
          <w:tcPr>
            <w:tcW w:w="1276" w:type="dxa"/>
            <w:vMerge/>
            <w:shd w:val="clear" w:color="auto" w:fill="FFFFFF"/>
            <w:noWrap/>
          </w:tcPr>
          <w:p w:rsidR="00D4695B" w:rsidRPr="0096122F" w:rsidRDefault="00D4695B" w:rsidP="0096122F">
            <w:pPr>
              <w:spacing w:line="276" w:lineRule="auto"/>
              <w:jc w:val="center"/>
              <w:rPr>
                <w:sz w:val="24"/>
                <w:szCs w:val="24"/>
              </w:rPr>
            </w:pPr>
          </w:p>
        </w:tc>
        <w:tc>
          <w:tcPr>
            <w:tcW w:w="4108" w:type="dxa"/>
            <w:vMerge/>
            <w:shd w:val="clear" w:color="auto" w:fill="FFFFFF"/>
            <w:noWrap/>
          </w:tcPr>
          <w:p w:rsidR="00D4695B" w:rsidRPr="0096122F" w:rsidRDefault="00D4695B" w:rsidP="0096122F">
            <w:pPr>
              <w:spacing w:line="276" w:lineRule="auto"/>
              <w:jc w:val="center"/>
              <w:rPr>
                <w:sz w:val="24"/>
                <w:szCs w:val="24"/>
              </w:rPr>
            </w:pPr>
          </w:p>
        </w:tc>
        <w:tc>
          <w:tcPr>
            <w:tcW w:w="1024" w:type="dxa"/>
            <w:gridSpan w:val="3"/>
            <w:vMerge/>
            <w:shd w:val="clear" w:color="auto" w:fill="FFFFFF"/>
            <w:noWrap/>
          </w:tcPr>
          <w:p w:rsidR="00D4695B" w:rsidRPr="0096122F" w:rsidRDefault="00D4695B" w:rsidP="0096122F">
            <w:pPr>
              <w:spacing w:line="276" w:lineRule="auto"/>
              <w:jc w:val="center"/>
              <w:rPr>
                <w:sz w:val="24"/>
                <w:szCs w:val="24"/>
              </w:rPr>
            </w:pPr>
          </w:p>
        </w:tc>
        <w:tc>
          <w:tcPr>
            <w:tcW w:w="1055" w:type="dxa"/>
            <w:gridSpan w:val="2"/>
            <w:vMerge/>
            <w:shd w:val="clear" w:color="auto" w:fill="FFFFFF"/>
            <w:noWrap/>
          </w:tcPr>
          <w:p w:rsidR="00D4695B" w:rsidRPr="0096122F" w:rsidRDefault="00D4695B" w:rsidP="0096122F">
            <w:pPr>
              <w:spacing w:line="276" w:lineRule="auto"/>
              <w:jc w:val="center"/>
              <w:rPr>
                <w:sz w:val="24"/>
                <w:szCs w:val="24"/>
              </w:rPr>
            </w:pPr>
          </w:p>
        </w:tc>
        <w:tc>
          <w:tcPr>
            <w:tcW w:w="879" w:type="dxa"/>
            <w:vMerge/>
            <w:tcBorders>
              <w:right w:val="single" w:sz="4" w:space="0" w:color="auto"/>
            </w:tcBorders>
            <w:shd w:val="clear" w:color="auto" w:fill="FFFFFF"/>
            <w:noWrap/>
          </w:tcPr>
          <w:p w:rsidR="00D4695B" w:rsidRPr="0096122F" w:rsidRDefault="00D4695B"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036" w:type="dxa"/>
            <w:vMerge/>
            <w:tcBorders>
              <w:left w:val="single" w:sz="4" w:space="0" w:color="auto"/>
            </w:tcBorders>
            <w:shd w:val="clear" w:color="auto" w:fill="FFFFFF"/>
            <w:noWrap/>
          </w:tcPr>
          <w:p w:rsidR="00D4695B" w:rsidRPr="0096122F" w:rsidRDefault="00D4695B" w:rsidP="0096122F">
            <w:pPr>
              <w:spacing w:line="276" w:lineRule="auto"/>
              <w:jc w:val="center"/>
              <w:rPr>
                <w:sz w:val="24"/>
                <w:szCs w:val="24"/>
              </w:rPr>
            </w:pPr>
          </w:p>
        </w:tc>
        <w:tc>
          <w:tcPr>
            <w:tcW w:w="1237" w:type="dxa"/>
            <w:shd w:val="clear" w:color="auto" w:fill="FFFFFF"/>
          </w:tcPr>
          <w:p w:rsidR="00D4695B" w:rsidRPr="0096122F" w:rsidRDefault="00D4695B" w:rsidP="0096122F">
            <w:pPr>
              <w:spacing w:line="276" w:lineRule="auto"/>
              <w:jc w:val="center"/>
              <w:rPr>
                <w:sz w:val="24"/>
                <w:szCs w:val="24"/>
              </w:rPr>
            </w:pPr>
            <w:del w:id="1224" w:author="Зайцев Павел Борисович" w:date="2025-10-16T09:53:00Z">
              <w:r w:rsidRPr="0096122F" w:rsidDel="00D4695B">
                <w:rPr>
                  <w:sz w:val="24"/>
                  <w:szCs w:val="24"/>
                </w:rPr>
                <w:delText>20561</w:delText>
              </w:r>
            </w:del>
            <w:ins w:id="1225" w:author="Зайцев Павел Борисович" w:date="2025-10-16T09:53:00Z">
              <w:r>
                <w:rPr>
                  <w:sz w:val="24"/>
                  <w:szCs w:val="24"/>
                </w:rPr>
                <w:t>30305</w:t>
              </w:r>
            </w:ins>
          </w:p>
        </w:tc>
        <w:tc>
          <w:tcPr>
            <w:tcW w:w="1134" w:type="dxa"/>
          </w:tcPr>
          <w:p w:rsidR="00D4695B" w:rsidRDefault="00D4695B" w:rsidP="00D4695B">
            <w:pPr>
              <w:spacing w:line="276" w:lineRule="auto"/>
              <w:jc w:val="center"/>
              <w:rPr>
                <w:ins w:id="1226" w:author="Зайцев Павел Борисович" w:date="2025-10-16T09:53:00Z"/>
                <w:sz w:val="24"/>
                <w:szCs w:val="24"/>
              </w:rPr>
            </w:pPr>
            <w:ins w:id="1227" w:author="Зайцев Павел Борисович" w:date="2025-10-16T09:53:00Z">
              <w:r>
                <w:rPr>
                  <w:sz w:val="24"/>
                  <w:szCs w:val="24"/>
                </w:rPr>
                <w:t>731</w:t>
              </w:r>
            </w:ins>
          </w:p>
          <w:p w:rsidR="00D4695B" w:rsidRPr="0096122F" w:rsidRDefault="00D4695B" w:rsidP="00D4695B">
            <w:pPr>
              <w:spacing w:line="276" w:lineRule="auto"/>
              <w:jc w:val="center"/>
              <w:rPr>
                <w:sz w:val="24"/>
                <w:szCs w:val="24"/>
              </w:rPr>
            </w:pPr>
            <w:ins w:id="1228" w:author="Зайцев Павел Борисович" w:date="2025-10-16T09:53:00Z">
              <w:r>
                <w:rPr>
                  <w:sz w:val="24"/>
                  <w:szCs w:val="24"/>
                </w:rPr>
                <w:t>831</w:t>
              </w:r>
            </w:ins>
          </w:p>
        </w:tc>
      </w:tr>
      <w:tr w:rsidR="00D4695B" w:rsidRPr="0096122F" w:rsidTr="00C6770F">
        <w:trPr>
          <w:trHeight w:val="315"/>
        </w:trPr>
        <w:tc>
          <w:tcPr>
            <w:tcW w:w="410" w:type="dxa"/>
            <w:vMerge/>
            <w:tcBorders>
              <w:left w:val="single" w:sz="4" w:space="0" w:color="auto"/>
              <w:right w:val="single" w:sz="4" w:space="0" w:color="auto"/>
            </w:tcBorders>
          </w:tcPr>
          <w:p w:rsidR="00D4695B" w:rsidRPr="0096122F" w:rsidRDefault="00D4695B" w:rsidP="0096122F">
            <w:pPr>
              <w:spacing w:line="276" w:lineRule="auto"/>
              <w:rPr>
                <w:sz w:val="24"/>
                <w:szCs w:val="24"/>
              </w:rPr>
            </w:pPr>
          </w:p>
        </w:tc>
        <w:tc>
          <w:tcPr>
            <w:tcW w:w="1539" w:type="dxa"/>
            <w:gridSpan w:val="2"/>
            <w:vMerge/>
            <w:tcBorders>
              <w:left w:val="single" w:sz="4" w:space="0" w:color="auto"/>
            </w:tcBorders>
            <w:noWrap/>
          </w:tcPr>
          <w:p w:rsidR="00D4695B" w:rsidRPr="0096122F" w:rsidRDefault="00D4695B" w:rsidP="0096122F">
            <w:pPr>
              <w:spacing w:line="276" w:lineRule="auto"/>
              <w:jc w:val="center"/>
              <w:rPr>
                <w:sz w:val="24"/>
                <w:szCs w:val="24"/>
              </w:rPr>
            </w:pPr>
          </w:p>
        </w:tc>
        <w:tc>
          <w:tcPr>
            <w:tcW w:w="1418" w:type="dxa"/>
            <w:vMerge/>
            <w:shd w:val="clear" w:color="auto" w:fill="FFFFFF"/>
            <w:noWrap/>
          </w:tcPr>
          <w:p w:rsidR="00D4695B" w:rsidRPr="0096122F" w:rsidRDefault="00D4695B" w:rsidP="0096122F">
            <w:pPr>
              <w:spacing w:line="276" w:lineRule="auto"/>
              <w:jc w:val="center"/>
              <w:rPr>
                <w:sz w:val="24"/>
                <w:szCs w:val="24"/>
              </w:rPr>
            </w:pPr>
          </w:p>
        </w:tc>
        <w:tc>
          <w:tcPr>
            <w:tcW w:w="1849" w:type="dxa"/>
            <w:vMerge/>
            <w:shd w:val="clear" w:color="auto" w:fill="FFFFFF"/>
            <w:noWrap/>
          </w:tcPr>
          <w:p w:rsidR="00D4695B" w:rsidRPr="0096122F" w:rsidRDefault="00D4695B" w:rsidP="0096122F">
            <w:pPr>
              <w:spacing w:line="276" w:lineRule="auto"/>
              <w:jc w:val="center"/>
              <w:rPr>
                <w:sz w:val="24"/>
                <w:szCs w:val="24"/>
              </w:rPr>
            </w:pPr>
          </w:p>
        </w:tc>
        <w:tc>
          <w:tcPr>
            <w:tcW w:w="1559" w:type="dxa"/>
            <w:vMerge/>
            <w:shd w:val="clear" w:color="auto" w:fill="FFFFFF"/>
            <w:noWrap/>
          </w:tcPr>
          <w:p w:rsidR="00D4695B" w:rsidRPr="0096122F" w:rsidRDefault="00D4695B" w:rsidP="0096122F">
            <w:pPr>
              <w:spacing w:line="276" w:lineRule="auto"/>
              <w:jc w:val="center"/>
              <w:rPr>
                <w:sz w:val="24"/>
                <w:szCs w:val="24"/>
              </w:rPr>
            </w:pPr>
          </w:p>
        </w:tc>
        <w:tc>
          <w:tcPr>
            <w:tcW w:w="851" w:type="dxa"/>
            <w:vMerge/>
            <w:shd w:val="clear" w:color="auto" w:fill="FFFFFF"/>
            <w:noWrap/>
          </w:tcPr>
          <w:p w:rsidR="00D4695B" w:rsidRPr="0096122F" w:rsidRDefault="00D4695B" w:rsidP="0096122F">
            <w:pPr>
              <w:spacing w:line="276" w:lineRule="auto"/>
              <w:jc w:val="center"/>
              <w:rPr>
                <w:sz w:val="24"/>
                <w:szCs w:val="24"/>
              </w:rPr>
            </w:pPr>
          </w:p>
        </w:tc>
        <w:tc>
          <w:tcPr>
            <w:tcW w:w="1276" w:type="dxa"/>
            <w:vMerge/>
            <w:shd w:val="clear" w:color="auto" w:fill="FFFFFF"/>
            <w:noWrap/>
          </w:tcPr>
          <w:p w:rsidR="00D4695B" w:rsidRPr="0096122F" w:rsidRDefault="00D4695B" w:rsidP="0096122F">
            <w:pPr>
              <w:spacing w:line="276" w:lineRule="auto"/>
              <w:jc w:val="center"/>
              <w:rPr>
                <w:sz w:val="24"/>
                <w:szCs w:val="24"/>
              </w:rPr>
            </w:pPr>
          </w:p>
        </w:tc>
        <w:tc>
          <w:tcPr>
            <w:tcW w:w="4108" w:type="dxa"/>
            <w:vMerge/>
            <w:shd w:val="clear" w:color="auto" w:fill="FFFFFF"/>
            <w:noWrap/>
          </w:tcPr>
          <w:p w:rsidR="00D4695B" w:rsidRPr="0096122F" w:rsidRDefault="00D4695B" w:rsidP="0096122F">
            <w:pPr>
              <w:spacing w:line="276" w:lineRule="auto"/>
              <w:jc w:val="center"/>
              <w:rPr>
                <w:sz w:val="24"/>
                <w:szCs w:val="24"/>
              </w:rPr>
            </w:pPr>
          </w:p>
        </w:tc>
        <w:tc>
          <w:tcPr>
            <w:tcW w:w="1024" w:type="dxa"/>
            <w:gridSpan w:val="3"/>
            <w:vMerge/>
            <w:shd w:val="clear" w:color="auto" w:fill="FFFFFF"/>
            <w:noWrap/>
          </w:tcPr>
          <w:p w:rsidR="00D4695B" w:rsidRPr="0096122F" w:rsidRDefault="00D4695B" w:rsidP="0096122F">
            <w:pPr>
              <w:spacing w:line="276" w:lineRule="auto"/>
              <w:jc w:val="center"/>
              <w:rPr>
                <w:sz w:val="24"/>
                <w:szCs w:val="24"/>
              </w:rPr>
            </w:pPr>
          </w:p>
        </w:tc>
        <w:tc>
          <w:tcPr>
            <w:tcW w:w="1055" w:type="dxa"/>
            <w:gridSpan w:val="2"/>
            <w:vMerge/>
            <w:shd w:val="clear" w:color="auto" w:fill="FFFFFF"/>
            <w:noWrap/>
          </w:tcPr>
          <w:p w:rsidR="00D4695B" w:rsidRPr="0096122F" w:rsidRDefault="00D4695B" w:rsidP="0096122F">
            <w:pPr>
              <w:spacing w:line="276" w:lineRule="auto"/>
              <w:jc w:val="center"/>
              <w:rPr>
                <w:sz w:val="24"/>
                <w:szCs w:val="24"/>
              </w:rPr>
            </w:pPr>
          </w:p>
        </w:tc>
        <w:tc>
          <w:tcPr>
            <w:tcW w:w="879" w:type="dxa"/>
            <w:vMerge/>
            <w:tcBorders>
              <w:right w:val="single" w:sz="4" w:space="0" w:color="auto"/>
            </w:tcBorders>
            <w:shd w:val="clear" w:color="auto" w:fill="FFFFFF"/>
            <w:noWrap/>
          </w:tcPr>
          <w:p w:rsidR="00D4695B" w:rsidRPr="0096122F" w:rsidRDefault="00D4695B"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036" w:type="dxa"/>
            <w:vMerge/>
            <w:tcBorders>
              <w:left w:val="single" w:sz="4" w:space="0" w:color="auto"/>
            </w:tcBorders>
            <w:shd w:val="clear" w:color="auto" w:fill="FFFFFF"/>
            <w:noWrap/>
          </w:tcPr>
          <w:p w:rsidR="00D4695B" w:rsidRPr="0096122F" w:rsidRDefault="00D4695B" w:rsidP="0096122F">
            <w:pPr>
              <w:spacing w:line="276" w:lineRule="auto"/>
              <w:jc w:val="center"/>
              <w:rPr>
                <w:sz w:val="24"/>
                <w:szCs w:val="24"/>
              </w:rPr>
            </w:pPr>
          </w:p>
        </w:tc>
        <w:tc>
          <w:tcPr>
            <w:tcW w:w="1237" w:type="dxa"/>
            <w:shd w:val="clear" w:color="auto" w:fill="FFFFFF"/>
          </w:tcPr>
          <w:p w:rsidR="00D4695B" w:rsidRPr="0096122F" w:rsidDel="00D4695B" w:rsidRDefault="00D4695B" w:rsidP="0096122F">
            <w:pPr>
              <w:spacing w:line="276" w:lineRule="auto"/>
              <w:jc w:val="center"/>
              <w:rPr>
                <w:sz w:val="24"/>
                <w:szCs w:val="24"/>
              </w:rPr>
            </w:pPr>
            <w:ins w:id="1229" w:author="Зайцев Павел Борисович" w:date="2025-10-16T09:53:00Z">
              <w:r w:rsidRPr="0096122F">
                <w:rPr>
                  <w:sz w:val="24"/>
                  <w:szCs w:val="24"/>
                </w:rPr>
                <w:t>40140</w:t>
              </w:r>
            </w:ins>
          </w:p>
        </w:tc>
        <w:tc>
          <w:tcPr>
            <w:tcW w:w="1134" w:type="dxa"/>
          </w:tcPr>
          <w:p w:rsidR="00D4695B" w:rsidRDefault="00D4695B" w:rsidP="00D4695B">
            <w:pPr>
              <w:spacing w:line="276" w:lineRule="auto"/>
              <w:jc w:val="center"/>
              <w:rPr>
                <w:sz w:val="24"/>
                <w:szCs w:val="24"/>
              </w:rPr>
            </w:pPr>
            <w:ins w:id="1230" w:author="Зайцев Павел Борисович" w:date="2025-10-16T09:53:00Z">
              <w:r w:rsidRPr="0096122F">
                <w:rPr>
                  <w:sz w:val="24"/>
                  <w:szCs w:val="24"/>
                </w:rPr>
                <w:t>151</w:t>
              </w:r>
            </w:ins>
          </w:p>
        </w:tc>
      </w:tr>
      <w:tr w:rsidR="00D4695B" w:rsidRPr="0096122F" w:rsidTr="00C6770F">
        <w:trPr>
          <w:trHeight w:val="271"/>
        </w:trPr>
        <w:tc>
          <w:tcPr>
            <w:tcW w:w="410" w:type="dxa"/>
            <w:vMerge/>
            <w:tcBorders>
              <w:left w:val="single" w:sz="4" w:space="0" w:color="auto"/>
              <w:right w:val="single" w:sz="4" w:space="0" w:color="auto"/>
            </w:tcBorders>
          </w:tcPr>
          <w:p w:rsidR="00D4695B" w:rsidRPr="0096122F" w:rsidRDefault="00D4695B" w:rsidP="0096122F">
            <w:pPr>
              <w:spacing w:line="276" w:lineRule="auto"/>
              <w:rPr>
                <w:sz w:val="24"/>
                <w:szCs w:val="24"/>
              </w:rPr>
            </w:pPr>
          </w:p>
        </w:tc>
        <w:tc>
          <w:tcPr>
            <w:tcW w:w="1539" w:type="dxa"/>
            <w:gridSpan w:val="2"/>
            <w:vMerge/>
            <w:tcBorders>
              <w:left w:val="single" w:sz="4" w:space="0" w:color="auto"/>
            </w:tcBorders>
            <w:noWrap/>
          </w:tcPr>
          <w:p w:rsidR="00D4695B" w:rsidRPr="0096122F" w:rsidRDefault="00D4695B" w:rsidP="0096122F">
            <w:pPr>
              <w:spacing w:line="276" w:lineRule="auto"/>
              <w:jc w:val="center"/>
              <w:rPr>
                <w:sz w:val="24"/>
                <w:szCs w:val="24"/>
              </w:rPr>
            </w:pPr>
          </w:p>
        </w:tc>
        <w:tc>
          <w:tcPr>
            <w:tcW w:w="1418" w:type="dxa"/>
            <w:vMerge w:val="restart"/>
            <w:shd w:val="clear" w:color="auto" w:fill="FFFFFF"/>
            <w:noWrap/>
          </w:tcPr>
          <w:p w:rsidR="00D4695B" w:rsidRPr="0096122F" w:rsidRDefault="00D4695B" w:rsidP="0096122F">
            <w:pPr>
              <w:spacing w:line="276" w:lineRule="auto"/>
              <w:jc w:val="center"/>
              <w:rPr>
                <w:sz w:val="24"/>
                <w:szCs w:val="24"/>
              </w:rPr>
            </w:pPr>
            <w:ins w:id="1231" w:author="Зайцев Павел Борисович" w:date="2025-10-16T09:51:00Z">
              <w:r w:rsidRPr="0096122F">
                <w:rPr>
                  <w:sz w:val="24"/>
                  <w:szCs w:val="24"/>
                </w:rPr>
                <w:t>140110161</w:t>
              </w:r>
            </w:ins>
          </w:p>
        </w:tc>
        <w:tc>
          <w:tcPr>
            <w:tcW w:w="1849" w:type="dxa"/>
            <w:vMerge/>
            <w:shd w:val="clear" w:color="auto" w:fill="FFFFFF"/>
            <w:noWrap/>
          </w:tcPr>
          <w:p w:rsidR="00D4695B" w:rsidRPr="0096122F" w:rsidRDefault="00D4695B" w:rsidP="0096122F">
            <w:pPr>
              <w:spacing w:line="276" w:lineRule="auto"/>
              <w:jc w:val="center"/>
              <w:rPr>
                <w:sz w:val="24"/>
                <w:szCs w:val="24"/>
              </w:rPr>
            </w:pPr>
          </w:p>
        </w:tc>
        <w:tc>
          <w:tcPr>
            <w:tcW w:w="1559" w:type="dxa"/>
            <w:vMerge/>
            <w:shd w:val="clear" w:color="auto" w:fill="FFFFFF"/>
            <w:noWrap/>
          </w:tcPr>
          <w:p w:rsidR="00D4695B" w:rsidRPr="0096122F" w:rsidRDefault="00D4695B" w:rsidP="0096122F">
            <w:pPr>
              <w:spacing w:line="276" w:lineRule="auto"/>
              <w:jc w:val="center"/>
              <w:rPr>
                <w:sz w:val="24"/>
                <w:szCs w:val="24"/>
              </w:rPr>
            </w:pPr>
          </w:p>
        </w:tc>
        <w:tc>
          <w:tcPr>
            <w:tcW w:w="851" w:type="dxa"/>
            <w:vMerge/>
            <w:shd w:val="clear" w:color="auto" w:fill="FFFFFF"/>
            <w:noWrap/>
          </w:tcPr>
          <w:p w:rsidR="00D4695B" w:rsidRPr="0096122F" w:rsidRDefault="00D4695B" w:rsidP="0096122F">
            <w:pPr>
              <w:spacing w:line="276" w:lineRule="auto"/>
              <w:jc w:val="center"/>
              <w:rPr>
                <w:sz w:val="24"/>
                <w:szCs w:val="24"/>
              </w:rPr>
            </w:pPr>
          </w:p>
        </w:tc>
        <w:tc>
          <w:tcPr>
            <w:tcW w:w="1276" w:type="dxa"/>
            <w:vMerge/>
            <w:shd w:val="clear" w:color="auto" w:fill="FFFFFF"/>
            <w:noWrap/>
          </w:tcPr>
          <w:p w:rsidR="00D4695B" w:rsidRPr="0096122F" w:rsidRDefault="00D4695B" w:rsidP="0096122F">
            <w:pPr>
              <w:spacing w:line="276" w:lineRule="auto"/>
              <w:jc w:val="center"/>
              <w:rPr>
                <w:sz w:val="24"/>
                <w:szCs w:val="24"/>
              </w:rPr>
            </w:pPr>
          </w:p>
        </w:tc>
        <w:tc>
          <w:tcPr>
            <w:tcW w:w="4108" w:type="dxa"/>
            <w:vMerge/>
            <w:shd w:val="clear" w:color="auto" w:fill="FFFFFF"/>
            <w:noWrap/>
          </w:tcPr>
          <w:p w:rsidR="00D4695B" w:rsidRPr="0096122F" w:rsidRDefault="00D4695B" w:rsidP="0096122F">
            <w:pPr>
              <w:spacing w:line="276" w:lineRule="auto"/>
              <w:jc w:val="center"/>
              <w:rPr>
                <w:sz w:val="24"/>
                <w:szCs w:val="24"/>
              </w:rPr>
            </w:pPr>
          </w:p>
        </w:tc>
        <w:tc>
          <w:tcPr>
            <w:tcW w:w="1024" w:type="dxa"/>
            <w:gridSpan w:val="3"/>
            <w:vMerge/>
            <w:shd w:val="clear" w:color="auto" w:fill="FFFFFF"/>
            <w:noWrap/>
          </w:tcPr>
          <w:p w:rsidR="00D4695B" w:rsidRPr="0096122F" w:rsidRDefault="00D4695B" w:rsidP="0096122F">
            <w:pPr>
              <w:spacing w:line="276" w:lineRule="auto"/>
              <w:jc w:val="center"/>
              <w:rPr>
                <w:sz w:val="24"/>
                <w:szCs w:val="24"/>
              </w:rPr>
            </w:pPr>
          </w:p>
        </w:tc>
        <w:tc>
          <w:tcPr>
            <w:tcW w:w="1055" w:type="dxa"/>
            <w:gridSpan w:val="2"/>
            <w:vMerge/>
            <w:shd w:val="clear" w:color="auto" w:fill="FFFFFF"/>
            <w:noWrap/>
          </w:tcPr>
          <w:p w:rsidR="00D4695B" w:rsidRPr="0096122F" w:rsidRDefault="00D4695B" w:rsidP="0096122F">
            <w:pPr>
              <w:spacing w:line="276" w:lineRule="auto"/>
              <w:jc w:val="center"/>
              <w:rPr>
                <w:sz w:val="24"/>
                <w:szCs w:val="24"/>
              </w:rPr>
            </w:pPr>
          </w:p>
        </w:tc>
        <w:tc>
          <w:tcPr>
            <w:tcW w:w="879" w:type="dxa"/>
            <w:vMerge w:val="restart"/>
            <w:tcBorders>
              <w:right w:val="single" w:sz="4" w:space="0" w:color="auto"/>
            </w:tcBorders>
            <w:shd w:val="clear" w:color="auto" w:fill="FFFFFF"/>
            <w:noWrap/>
          </w:tcPr>
          <w:p w:rsidR="00D4695B" w:rsidRPr="0096122F" w:rsidRDefault="00D4695B" w:rsidP="00D4695B">
            <w:pPr>
              <w:spacing w:line="276" w:lineRule="auto"/>
              <w:jc w:val="center"/>
              <w:rPr>
                <w:sz w:val="24"/>
                <w:szCs w:val="24"/>
              </w:rPr>
            </w:pPr>
            <w:ins w:id="1232" w:author="Зайцев Павел Борисович" w:date="2025-10-16T09:51:00Z">
              <w:r w:rsidRPr="0096122F">
                <w:rPr>
                  <w:sz w:val="24"/>
                  <w:szCs w:val="24"/>
                </w:rPr>
                <w:t>161</w:t>
              </w:r>
            </w:ins>
          </w:p>
        </w:tc>
        <w:tc>
          <w:tcPr>
            <w:tcW w:w="1418"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036" w:type="dxa"/>
            <w:vMerge/>
            <w:tcBorders>
              <w:left w:val="single" w:sz="4" w:space="0" w:color="auto"/>
            </w:tcBorders>
            <w:shd w:val="clear" w:color="auto" w:fill="FFFFFF"/>
            <w:noWrap/>
          </w:tcPr>
          <w:p w:rsidR="00D4695B" w:rsidRPr="0096122F" w:rsidRDefault="00D4695B" w:rsidP="0096122F">
            <w:pPr>
              <w:spacing w:line="276" w:lineRule="auto"/>
              <w:jc w:val="center"/>
              <w:rPr>
                <w:sz w:val="24"/>
                <w:szCs w:val="24"/>
              </w:rPr>
            </w:pPr>
          </w:p>
        </w:tc>
        <w:tc>
          <w:tcPr>
            <w:tcW w:w="1237" w:type="dxa"/>
            <w:shd w:val="clear" w:color="auto" w:fill="FFFFFF"/>
          </w:tcPr>
          <w:p w:rsidR="00D4695B" w:rsidRPr="0096122F" w:rsidRDefault="00300814" w:rsidP="0096122F">
            <w:pPr>
              <w:spacing w:line="276" w:lineRule="auto"/>
              <w:jc w:val="center"/>
              <w:rPr>
                <w:sz w:val="24"/>
                <w:szCs w:val="24"/>
              </w:rPr>
            </w:pPr>
            <w:ins w:id="1233" w:author="Зайцев Павел Борисович" w:date="2025-10-16T09:54:00Z">
              <w:r w:rsidRPr="0096122F">
                <w:rPr>
                  <w:sz w:val="24"/>
                  <w:szCs w:val="24"/>
                </w:rPr>
                <w:t>20561</w:t>
              </w:r>
            </w:ins>
            <w:del w:id="1234" w:author="Зайцев Павел Борисович" w:date="2025-10-16T09:53:00Z">
              <w:r w:rsidR="00D4695B" w:rsidDel="00D4695B">
                <w:rPr>
                  <w:sz w:val="24"/>
                  <w:szCs w:val="24"/>
                </w:rPr>
                <w:delText>30305</w:delText>
              </w:r>
            </w:del>
          </w:p>
        </w:tc>
        <w:tc>
          <w:tcPr>
            <w:tcW w:w="1134" w:type="dxa"/>
          </w:tcPr>
          <w:p w:rsidR="00300814" w:rsidRPr="0096122F" w:rsidRDefault="00300814" w:rsidP="00300814">
            <w:pPr>
              <w:spacing w:line="276" w:lineRule="auto"/>
              <w:jc w:val="center"/>
              <w:rPr>
                <w:ins w:id="1235" w:author="Зайцев Павел Борисович" w:date="2025-10-16T09:54:00Z"/>
                <w:sz w:val="24"/>
                <w:szCs w:val="24"/>
              </w:rPr>
            </w:pPr>
            <w:ins w:id="1236" w:author="Зайцев Павел Борисович" w:date="2025-10-16T09:54:00Z">
              <w:r w:rsidRPr="0096122F">
                <w:rPr>
                  <w:sz w:val="24"/>
                  <w:szCs w:val="24"/>
                </w:rPr>
                <w:t>561</w:t>
              </w:r>
            </w:ins>
          </w:p>
          <w:p w:rsidR="00D4695B" w:rsidDel="00D4695B" w:rsidRDefault="00300814" w:rsidP="00300814">
            <w:pPr>
              <w:spacing w:line="276" w:lineRule="auto"/>
              <w:jc w:val="center"/>
              <w:rPr>
                <w:del w:id="1237" w:author="Зайцев Павел Борисович" w:date="2025-10-16T09:53:00Z"/>
                <w:sz w:val="24"/>
                <w:szCs w:val="24"/>
              </w:rPr>
            </w:pPr>
            <w:ins w:id="1238" w:author="Зайцев Павел Борисович" w:date="2025-10-16T09:54:00Z">
              <w:r w:rsidRPr="0096122F">
                <w:rPr>
                  <w:sz w:val="24"/>
                  <w:szCs w:val="24"/>
                </w:rPr>
                <w:t>661</w:t>
              </w:r>
            </w:ins>
            <w:del w:id="1239" w:author="Зайцев Павел Борисович" w:date="2025-10-16T09:53:00Z">
              <w:r w:rsidR="00D4695B" w:rsidDel="00D4695B">
                <w:rPr>
                  <w:sz w:val="24"/>
                  <w:szCs w:val="24"/>
                </w:rPr>
                <w:delText>731</w:delText>
              </w:r>
            </w:del>
          </w:p>
          <w:p w:rsidR="00D4695B" w:rsidRPr="0096122F" w:rsidRDefault="00D4695B" w:rsidP="0096122F">
            <w:pPr>
              <w:spacing w:line="276" w:lineRule="auto"/>
              <w:jc w:val="center"/>
              <w:rPr>
                <w:sz w:val="24"/>
                <w:szCs w:val="24"/>
              </w:rPr>
            </w:pPr>
            <w:del w:id="1240" w:author="Зайцев Павел Борисович" w:date="2025-10-16T09:53:00Z">
              <w:r w:rsidDel="00D4695B">
                <w:rPr>
                  <w:sz w:val="24"/>
                  <w:szCs w:val="24"/>
                </w:rPr>
                <w:delText>831</w:delText>
              </w:r>
            </w:del>
          </w:p>
        </w:tc>
      </w:tr>
      <w:tr w:rsidR="00D4695B" w:rsidRPr="0096122F" w:rsidTr="00D4695B">
        <w:trPr>
          <w:trHeight w:val="930"/>
        </w:trPr>
        <w:tc>
          <w:tcPr>
            <w:tcW w:w="410" w:type="dxa"/>
            <w:vMerge/>
            <w:tcBorders>
              <w:left w:val="single" w:sz="4" w:space="0" w:color="auto"/>
              <w:right w:val="single" w:sz="4" w:space="0" w:color="auto"/>
            </w:tcBorders>
          </w:tcPr>
          <w:p w:rsidR="00D4695B" w:rsidRPr="0096122F" w:rsidRDefault="00D4695B" w:rsidP="0096122F">
            <w:pPr>
              <w:spacing w:line="276" w:lineRule="auto"/>
              <w:rPr>
                <w:sz w:val="24"/>
                <w:szCs w:val="24"/>
              </w:rPr>
            </w:pPr>
          </w:p>
        </w:tc>
        <w:tc>
          <w:tcPr>
            <w:tcW w:w="1539" w:type="dxa"/>
            <w:gridSpan w:val="2"/>
            <w:vMerge/>
            <w:tcBorders>
              <w:left w:val="single" w:sz="4" w:space="0" w:color="auto"/>
            </w:tcBorders>
            <w:noWrap/>
          </w:tcPr>
          <w:p w:rsidR="00D4695B" w:rsidRPr="0096122F" w:rsidRDefault="00D4695B" w:rsidP="0096122F">
            <w:pPr>
              <w:spacing w:line="276" w:lineRule="auto"/>
              <w:jc w:val="center"/>
              <w:rPr>
                <w:sz w:val="24"/>
                <w:szCs w:val="24"/>
              </w:rPr>
            </w:pPr>
          </w:p>
        </w:tc>
        <w:tc>
          <w:tcPr>
            <w:tcW w:w="1418" w:type="dxa"/>
            <w:vMerge/>
            <w:shd w:val="clear" w:color="auto" w:fill="FFFFFF"/>
            <w:noWrap/>
          </w:tcPr>
          <w:p w:rsidR="00D4695B" w:rsidRPr="0096122F" w:rsidRDefault="00D4695B" w:rsidP="0096122F">
            <w:pPr>
              <w:spacing w:line="276" w:lineRule="auto"/>
              <w:jc w:val="center"/>
              <w:rPr>
                <w:sz w:val="24"/>
                <w:szCs w:val="24"/>
              </w:rPr>
            </w:pPr>
          </w:p>
        </w:tc>
        <w:tc>
          <w:tcPr>
            <w:tcW w:w="1849" w:type="dxa"/>
            <w:vMerge/>
            <w:shd w:val="clear" w:color="auto" w:fill="FFFFFF"/>
            <w:noWrap/>
          </w:tcPr>
          <w:p w:rsidR="00D4695B" w:rsidRPr="0096122F" w:rsidRDefault="00D4695B" w:rsidP="0096122F">
            <w:pPr>
              <w:spacing w:line="276" w:lineRule="auto"/>
              <w:jc w:val="center"/>
              <w:rPr>
                <w:sz w:val="24"/>
                <w:szCs w:val="24"/>
              </w:rPr>
            </w:pPr>
          </w:p>
        </w:tc>
        <w:tc>
          <w:tcPr>
            <w:tcW w:w="1559" w:type="dxa"/>
            <w:vMerge/>
            <w:shd w:val="clear" w:color="auto" w:fill="FFFFFF"/>
            <w:noWrap/>
          </w:tcPr>
          <w:p w:rsidR="00D4695B" w:rsidRPr="0096122F" w:rsidRDefault="00D4695B" w:rsidP="0096122F">
            <w:pPr>
              <w:spacing w:line="276" w:lineRule="auto"/>
              <w:jc w:val="center"/>
              <w:rPr>
                <w:sz w:val="24"/>
                <w:szCs w:val="24"/>
              </w:rPr>
            </w:pPr>
          </w:p>
        </w:tc>
        <w:tc>
          <w:tcPr>
            <w:tcW w:w="851" w:type="dxa"/>
            <w:vMerge/>
            <w:shd w:val="clear" w:color="auto" w:fill="FFFFFF"/>
            <w:noWrap/>
          </w:tcPr>
          <w:p w:rsidR="00D4695B" w:rsidRPr="0096122F" w:rsidRDefault="00D4695B" w:rsidP="0096122F">
            <w:pPr>
              <w:spacing w:line="276" w:lineRule="auto"/>
              <w:jc w:val="center"/>
              <w:rPr>
                <w:sz w:val="24"/>
                <w:szCs w:val="24"/>
              </w:rPr>
            </w:pPr>
          </w:p>
        </w:tc>
        <w:tc>
          <w:tcPr>
            <w:tcW w:w="1276" w:type="dxa"/>
            <w:vMerge/>
            <w:shd w:val="clear" w:color="auto" w:fill="FFFFFF"/>
            <w:noWrap/>
          </w:tcPr>
          <w:p w:rsidR="00D4695B" w:rsidRPr="0096122F" w:rsidRDefault="00D4695B" w:rsidP="0096122F">
            <w:pPr>
              <w:spacing w:line="276" w:lineRule="auto"/>
              <w:jc w:val="center"/>
              <w:rPr>
                <w:sz w:val="24"/>
                <w:szCs w:val="24"/>
              </w:rPr>
            </w:pPr>
          </w:p>
        </w:tc>
        <w:tc>
          <w:tcPr>
            <w:tcW w:w="4108" w:type="dxa"/>
            <w:vMerge/>
            <w:shd w:val="clear" w:color="auto" w:fill="FFFFFF"/>
            <w:noWrap/>
          </w:tcPr>
          <w:p w:rsidR="00D4695B" w:rsidRPr="0096122F" w:rsidRDefault="00D4695B" w:rsidP="0096122F">
            <w:pPr>
              <w:spacing w:line="276" w:lineRule="auto"/>
              <w:jc w:val="center"/>
              <w:rPr>
                <w:sz w:val="24"/>
                <w:szCs w:val="24"/>
              </w:rPr>
            </w:pPr>
          </w:p>
        </w:tc>
        <w:tc>
          <w:tcPr>
            <w:tcW w:w="1024" w:type="dxa"/>
            <w:gridSpan w:val="3"/>
            <w:vMerge/>
            <w:shd w:val="clear" w:color="auto" w:fill="FFFFFF"/>
            <w:noWrap/>
          </w:tcPr>
          <w:p w:rsidR="00D4695B" w:rsidRPr="0096122F" w:rsidRDefault="00D4695B" w:rsidP="0096122F">
            <w:pPr>
              <w:spacing w:line="276" w:lineRule="auto"/>
              <w:jc w:val="center"/>
              <w:rPr>
                <w:sz w:val="24"/>
                <w:szCs w:val="24"/>
              </w:rPr>
            </w:pPr>
          </w:p>
        </w:tc>
        <w:tc>
          <w:tcPr>
            <w:tcW w:w="1055" w:type="dxa"/>
            <w:gridSpan w:val="2"/>
            <w:vMerge/>
            <w:shd w:val="clear" w:color="auto" w:fill="FFFFFF"/>
            <w:noWrap/>
          </w:tcPr>
          <w:p w:rsidR="00D4695B" w:rsidRPr="0096122F" w:rsidRDefault="00D4695B" w:rsidP="0096122F">
            <w:pPr>
              <w:spacing w:line="276" w:lineRule="auto"/>
              <w:jc w:val="center"/>
              <w:rPr>
                <w:sz w:val="24"/>
                <w:szCs w:val="24"/>
              </w:rPr>
            </w:pPr>
          </w:p>
        </w:tc>
        <w:tc>
          <w:tcPr>
            <w:tcW w:w="879" w:type="dxa"/>
            <w:vMerge/>
            <w:tcBorders>
              <w:right w:val="single" w:sz="4" w:space="0" w:color="auto"/>
            </w:tcBorders>
            <w:shd w:val="clear" w:color="auto" w:fill="FFFFFF"/>
            <w:noWrap/>
          </w:tcPr>
          <w:p w:rsidR="00D4695B" w:rsidRPr="0096122F" w:rsidRDefault="00D4695B"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036" w:type="dxa"/>
            <w:vMerge/>
            <w:tcBorders>
              <w:left w:val="single" w:sz="4" w:space="0" w:color="auto"/>
            </w:tcBorders>
            <w:shd w:val="clear" w:color="auto" w:fill="FFFFFF"/>
            <w:noWrap/>
          </w:tcPr>
          <w:p w:rsidR="00D4695B" w:rsidRPr="0096122F" w:rsidRDefault="00D4695B" w:rsidP="0096122F">
            <w:pPr>
              <w:spacing w:line="276" w:lineRule="auto"/>
              <w:jc w:val="center"/>
              <w:rPr>
                <w:sz w:val="24"/>
                <w:szCs w:val="24"/>
              </w:rPr>
            </w:pPr>
          </w:p>
        </w:tc>
        <w:tc>
          <w:tcPr>
            <w:tcW w:w="1237" w:type="dxa"/>
            <w:shd w:val="clear" w:color="auto" w:fill="FFFFFF"/>
          </w:tcPr>
          <w:p w:rsidR="00D4695B" w:rsidRPr="0096122F" w:rsidRDefault="00300814" w:rsidP="0096122F">
            <w:pPr>
              <w:spacing w:line="276" w:lineRule="auto"/>
              <w:jc w:val="center"/>
              <w:rPr>
                <w:sz w:val="24"/>
                <w:szCs w:val="24"/>
              </w:rPr>
            </w:pPr>
            <w:ins w:id="1241" w:author="Зайцев Павел Борисович" w:date="2025-10-16T09:54:00Z">
              <w:r>
                <w:rPr>
                  <w:sz w:val="24"/>
                  <w:szCs w:val="24"/>
                </w:rPr>
                <w:t>30305</w:t>
              </w:r>
            </w:ins>
            <w:del w:id="1242" w:author="Зайцев Павел Борисович" w:date="2025-10-16T09:53:00Z">
              <w:r w:rsidR="00D4695B" w:rsidRPr="0096122F" w:rsidDel="00D4695B">
                <w:rPr>
                  <w:sz w:val="24"/>
                  <w:szCs w:val="24"/>
                </w:rPr>
                <w:delText>40140</w:delText>
              </w:r>
            </w:del>
          </w:p>
        </w:tc>
        <w:tc>
          <w:tcPr>
            <w:tcW w:w="1134" w:type="dxa"/>
          </w:tcPr>
          <w:p w:rsidR="00300814" w:rsidRDefault="00300814" w:rsidP="00300814">
            <w:pPr>
              <w:spacing w:line="276" w:lineRule="auto"/>
              <w:jc w:val="center"/>
              <w:rPr>
                <w:ins w:id="1243" w:author="Зайцев Павел Борисович" w:date="2025-10-16T09:54:00Z"/>
                <w:sz w:val="24"/>
                <w:szCs w:val="24"/>
              </w:rPr>
            </w:pPr>
            <w:ins w:id="1244" w:author="Зайцев Павел Борисович" w:date="2025-10-16T09:54:00Z">
              <w:r>
                <w:rPr>
                  <w:sz w:val="24"/>
                  <w:szCs w:val="24"/>
                </w:rPr>
                <w:t>731</w:t>
              </w:r>
            </w:ins>
          </w:p>
          <w:p w:rsidR="00D4695B" w:rsidRPr="0096122F" w:rsidDel="00D4695B" w:rsidRDefault="00300814" w:rsidP="00300814">
            <w:pPr>
              <w:spacing w:line="276" w:lineRule="auto"/>
              <w:jc w:val="center"/>
              <w:rPr>
                <w:del w:id="1245" w:author="Зайцев Павел Борисович" w:date="2025-10-16T09:53:00Z"/>
                <w:sz w:val="24"/>
                <w:szCs w:val="24"/>
              </w:rPr>
            </w:pPr>
            <w:ins w:id="1246" w:author="Зайцев Павел Борисович" w:date="2025-10-16T09:54:00Z">
              <w:r>
                <w:rPr>
                  <w:sz w:val="24"/>
                  <w:szCs w:val="24"/>
                </w:rPr>
                <w:t>831</w:t>
              </w:r>
            </w:ins>
            <w:del w:id="1247" w:author="Зайцев Павел Борисович" w:date="2025-10-16T09:53:00Z">
              <w:r w:rsidR="00D4695B" w:rsidRPr="0096122F" w:rsidDel="00D4695B">
                <w:rPr>
                  <w:sz w:val="24"/>
                  <w:szCs w:val="24"/>
                </w:rPr>
                <w:delText>151</w:delText>
              </w:r>
            </w:del>
          </w:p>
          <w:p w:rsidR="00D4695B" w:rsidRPr="0096122F" w:rsidRDefault="00D4695B" w:rsidP="0096122F">
            <w:pPr>
              <w:spacing w:line="276" w:lineRule="auto"/>
              <w:jc w:val="center"/>
              <w:rPr>
                <w:sz w:val="24"/>
                <w:szCs w:val="24"/>
              </w:rPr>
            </w:pPr>
            <w:del w:id="1248" w:author="Зайцев Павел Борисович" w:date="2025-10-16T09:54:00Z">
              <w:r w:rsidRPr="0096122F" w:rsidDel="00300814">
                <w:rPr>
                  <w:sz w:val="24"/>
                  <w:szCs w:val="24"/>
                </w:rPr>
                <w:delText>161</w:delText>
              </w:r>
            </w:del>
          </w:p>
        </w:tc>
      </w:tr>
      <w:tr w:rsidR="00D4695B" w:rsidRPr="0096122F" w:rsidTr="00C6770F">
        <w:trPr>
          <w:trHeight w:val="930"/>
        </w:trPr>
        <w:tc>
          <w:tcPr>
            <w:tcW w:w="410" w:type="dxa"/>
            <w:vMerge/>
            <w:tcBorders>
              <w:left w:val="single" w:sz="4" w:space="0" w:color="auto"/>
              <w:right w:val="single" w:sz="4" w:space="0" w:color="auto"/>
            </w:tcBorders>
          </w:tcPr>
          <w:p w:rsidR="00D4695B" w:rsidRPr="0096122F" w:rsidRDefault="00D4695B" w:rsidP="0096122F">
            <w:pPr>
              <w:spacing w:line="276" w:lineRule="auto"/>
              <w:rPr>
                <w:sz w:val="24"/>
                <w:szCs w:val="24"/>
              </w:rPr>
            </w:pPr>
          </w:p>
        </w:tc>
        <w:tc>
          <w:tcPr>
            <w:tcW w:w="1539" w:type="dxa"/>
            <w:gridSpan w:val="2"/>
            <w:vMerge/>
            <w:tcBorders>
              <w:left w:val="single" w:sz="4" w:space="0" w:color="auto"/>
            </w:tcBorders>
            <w:noWrap/>
          </w:tcPr>
          <w:p w:rsidR="00D4695B" w:rsidRPr="0096122F" w:rsidRDefault="00D4695B" w:rsidP="0096122F">
            <w:pPr>
              <w:spacing w:line="276" w:lineRule="auto"/>
              <w:jc w:val="center"/>
              <w:rPr>
                <w:sz w:val="24"/>
                <w:szCs w:val="24"/>
              </w:rPr>
            </w:pPr>
          </w:p>
        </w:tc>
        <w:tc>
          <w:tcPr>
            <w:tcW w:w="1418" w:type="dxa"/>
            <w:vMerge/>
            <w:shd w:val="clear" w:color="auto" w:fill="FFFFFF"/>
            <w:noWrap/>
          </w:tcPr>
          <w:p w:rsidR="00D4695B" w:rsidRPr="0096122F" w:rsidRDefault="00D4695B" w:rsidP="0096122F">
            <w:pPr>
              <w:spacing w:line="276" w:lineRule="auto"/>
              <w:jc w:val="center"/>
              <w:rPr>
                <w:sz w:val="24"/>
                <w:szCs w:val="24"/>
              </w:rPr>
            </w:pPr>
          </w:p>
        </w:tc>
        <w:tc>
          <w:tcPr>
            <w:tcW w:w="1849" w:type="dxa"/>
            <w:vMerge/>
            <w:shd w:val="clear" w:color="auto" w:fill="FFFFFF"/>
            <w:noWrap/>
          </w:tcPr>
          <w:p w:rsidR="00D4695B" w:rsidRPr="0096122F" w:rsidRDefault="00D4695B" w:rsidP="0096122F">
            <w:pPr>
              <w:spacing w:line="276" w:lineRule="auto"/>
              <w:jc w:val="center"/>
              <w:rPr>
                <w:sz w:val="24"/>
                <w:szCs w:val="24"/>
              </w:rPr>
            </w:pPr>
          </w:p>
        </w:tc>
        <w:tc>
          <w:tcPr>
            <w:tcW w:w="1559" w:type="dxa"/>
            <w:vMerge/>
            <w:shd w:val="clear" w:color="auto" w:fill="FFFFFF"/>
            <w:noWrap/>
          </w:tcPr>
          <w:p w:rsidR="00D4695B" w:rsidRPr="0096122F" w:rsidRDefault="00D4695B" w:rsidP="0096122F">
            <w:pPr>
              <w:spacing w:line="276" w:lineRule="auto"/>
              <w:jc w:val="center"/>
              <w:rPr>
                <w:sz w:val="24"/>
                <w:szCs w:val="24"/>
              </w:rPr>
            </w:pPr>
          </w:p>
        </w:tc>
        <w:tc>
          <w:tcPr>
            <w:tcW w:w="851" w:type="dxa"/>
            <w:vMerge/>
            <w:shd w:val="clear" w:color="auto" w:fill="FFFFFF"/>
            <w:noWrap/>
          </w:tcPr>
          <w:p w:rsidR="00D4695B" w:rsidRPr="0096122F" w:rsidRDefault="00D4695B" w:rsidP="0096122F">
            <w:pPr>
              <w:spacing w:line="276" w:lineRule="auto"/>
              <w:jc w:val="center"/>
              <w:rPr>
                <w:sz w:val="24"/>
                <w:szCs w:val="24"/>
              </w:rPr>
            </w:pPr>
          </w:p>
        </w:tc>
        <w:tc>
          <w:tcPr>
            <w:tcW w:w="1276" w:type="dxa"/>
            <w:vMerge/>
            <w:shd w:val="clear" w:color="auto" w:fill="FFFFFF"/>
            <w:noWrap/>
          </w:tcPr>
          <w:p w:rsidR="00D4695B" w:rsidRPr="0096122F" w:rsidRDefault="00D4695B" w:rsidP="0096122F">
            <w:pPr>
              <w:spacing w:line="276" w:lineRule="auto"/>
              <w:jc w:val="center"/>
              <w:rPr>
                <w:sz w:val="24"/>
                <w:szCs w:val="24"/>
              </w:rPr>
            </w:pPr>
          </w:p>
        </w:tc>
        <w:tc>
          <w:tcPr>
            <w:tcW w:w="4108" w:type="dxa"/>
            <w:vMerge/>
            <w:shd w:val="clear" w:color="auto" w:fill="FFFFFF"/>
            <w:noWrap/>
          </w:tcPr>
          <w:p w:rsidR="00D4695B" w:rsidRPr="0096122F" w:rsidRDefault="00D4695B" w:rsidP="0096122F">
            <w:pPr>
              <w:spacing w:line="276" w:lineRule="auto"/>
              <w:jc w:val="center"/>
              <w:rPr>
                <w:sz w:val="24"/>
                <w:szCs w:val="24"/>
              </w:rPr>
            </w:pPr>
          </w:p>
        </w:tc>
        <w:tc>
          <w:tcPr>
            <w:tcW w:w="1024" w:type="dxa"/>
            <w:gridSpan w:val="3"/>
            <w:vMerge/>
            <w:shd w:val="clear" w:color="auto" w:fill="FFFFFF"/>
            <w:noWrap/>
          </w:tcPr>
          <w:p w:rsidR="00D4695B" w:rsidRPr="0096122F" w:rsidRDefault="00D4695B" w:rsidP="0096122F">
            <w:pPr>
              <w:spacing w:line="276" w:lineRule="auto"/>
              <w:jc w:val="center"/>
              <w:rPr>
                <w:sz w:val="24"/>
                <w:szCs w:val="24"/>
              </w:rPr>
            </w:pPr>
          </w:p>
        </w:tc>
        <w:tc>
          <w:tcPr>
            <w:tcW w:w="1055" w:type="dxa"/>
            <w:gridSpan w:val="2"/>
            <w:vMerge/>
            <w:shd w:val="clear" w:color="auto" w:fill="FFFFFF"/>
            <w:noWrap/>
          </w:tcPr>
          <w:p w:rsidR="00D4695B" w:rsidRPr="0096122F" w:rsidRDefault="00D4695B" w:rsidP="0096122F">
            <w:pPr>
              <w:spacing w:line="276" w:lineRule="auto"/>
              <w:jc w:val="center"/>
              <w:rPr>
                <w:sz w:val="24"/>
                <w:szCs w:val="24"/>
              </w:rPr>
            </w:pPr>
          </w:p>
        </w:tc>
        <w:tc>
          <w:tcPr>
            <w:tcW w:w="879" w:type="dxa"/>
            <w:vMerge/>
            <w:tcBorders>
              <w:right w:val="single" w:sz="4" w:space="0" w:color="auto"/>
            </w:tcBorders>
            <w:shd w:val="clear" w:color="auto" w:fill="FFFFFF"/>
            <w:noWrap/>
          </w:tcPr>
          <w:p w:rsidR="00D4695B" w:rsidRPr="0096122F" w:rsidRDefault="00D4695B" w:rsidP="0096122F">
            <w:pPr>
              <w:spacing w:line="276" w:lineRule="auto"/>
              <w:jc w:val="center"/>
              <w:rPr>
                <w:sz w:val="24"/>
                <w:szCs w:val="24"/>
              </w:rPr>
            </w:pPr>
          </w:p>
        </w:tc>
        <w:tc>
          <w:tcPr>
            <w:tcW w:w="1418"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462" w:type="dxa"/>
            <w:gridSpan w:val="2"/>
            <w:vMerge/>
            <w:tcBorders>
              <w:left w:val="single" w:sz="4" w:space="0" w:color="auto"/>
              <w:right w:val="single" w:sz="4" w:space="0" w:color="auto"/>
            </w:tcBorders>
            <w:shd w:val="clear" w:color="auto" w:fill="FFFFFF"/>
          </w:tcPr>
          <w:p w:rsidR="00D4695B" w:rsidRPr="0096122F" w:rsidRDefault="00D4695B" w:rsidP="0096122F">
            <w:pPr>
              <w:spacing w:line="276" w:lineRule="auto"/>
              <w:jc w:val="center"/>
              <w:rPr>
                <w:sz w:val="24"/>
                <w:szCs w:val="24"/>
              </w:rPr>
            </w:pPr>
          </w:p>
        </w:tc>
        <w:tc>
          <w:tcPr>
            <w:tcW w:w="1036" w:type="dxa"/>
            <w:vMerge/>
            <w:tcBorders>
              <w:left w:val="single" w:sz="4" w:space="0" w:color="auto"/>
            </w:tcBorders>
            <w:shd w:val="clear" w:color="auto" w:fill="FFFFFF"/>
            <w:noWrap/>
          </w:tcPr>
          <w:p w:rsidR="00D4695B" w:rsidRPr="0096122F" w:rsidRDefault="00D4695B" w:rsidP="0096122F">
            <w:pPr>
              <w:spacing w:line="276" w:lineRule="auto"/>
              <w:jc w:val="center"/>
              <w:rPr>
                <w:sz w:val="24"/>
                <w:szCs w:val="24"/>
              </w:rPr>
            </w:pPr>
          </w:p>
        </w:tc>
        <w:tc>
          <w:tcPr>
            <w:tcW w:w="1237" w:type="dxa"/>
            <w:shd w:val="clear" w:color="auto" w:fill="FFFFFF"/>
          </w:tcPr>
          <w:p w:rsidR="00D4695B" w:rsidRPr="0096122F" w:rsidRDefault="00300814" w:rsidP="0096122F">
            <w:pPr>
              <w:spacing w:line="276" w:lineRule="auto"/>
              <w:jc w:val="center"/>
              <w:rPr>
                <w:sz w:val="24"/>
                <w:szCs w:val="24"/>
              </w:rPr>
            </w:pPr>
            <w:ins w:id="1249" w:author="Зайцев Павел Борисович" w:date="2025-10-16T09:54:00Z">
              <w:r>
                <w:rPr>
                  <w:sz w:val="24"/>
                  <w:szCs w:val="24"/>
                </w:rPr>
                <w:t>40140</w:t>
              </w:r>
            </w:ins>
          </w:p>
        </w:tc>
        <w:tc>
          <w:tcPr>
            <w:tcW w:w="1134" w:type="dxa"/>
          </w:tcPr>
          <w:p w:rsidR="00D4695B" w:rsidRPr="0096122F" w:rsidRDefault="00300814" w:rsidP="0096122F">
            <w:pPr>
              <w:spacing w:line="276" w:lineRule="auto"/>
              <w:jc w:val="center"/>
              <w:rPr>
                <w:sz w:val="24"/>
                <w:szCs w:val="24"/>
              </w:rPr>
            </w:pPr>
            <w:ins w:id="1250" w:author="Зайцев Павел Борисович" w:date="2025-10-16T09:54:00Z">
              <w:r w:rsidRPr="0096122F">
                <w:rPr>
                  <w:sz w:val="24"/>
                  <w:szCs w:val="24"/>
                </w:rPr>
                <w:t>161</w:t>
              </w:r>
            </w:ins>
          </w:p>
        </w:tc>
      </w:tr>
      <w:tr w:rsidR="0096122F" w:rsidRPr="0096122F" w:rsidTr="00C356E2">
        <w:trPr>
          <w:trHeight w:val="333"/>
        </w:trPr>
        <w:tc>
          <w:tcPr>
            <w:tcW w:w="410" w:type="dxa"/>
            <w:vMerge w:val="restart"/>
          </w:tcPr>
          <w:p w:rsidR="0096122F" w:rsidRPr="0096122F" w:rsidRDefault="0096122F" w:rsidP="0096122F">
            <w:pPr>
              <w:spacing w:line="276" w:lineRule="auto"/>
              <w:jc w:val="center"/>
              <w:rPr>
                <w:b/>
                <w:sz w:val="24"/>
                <w:szCs w:val="24"/>
              </w:rPr>
            </w:pPr>
            <w:r w:rsidRPr="0096122F">
              <w:rPr>
                <w:b/>
                <w:sz w:val="24"/>
                <w:szCs w:val="24"/>
              </w:rPr>
              <w:t>5.</w:t>
            </w:r>
          </w:p>
        </w:tc>
        <w:tc>
          <w:tcPr>
            <w:tcW w:w="1539" w:type="dxa"/>
            <w:gridSpan w:val="2"/>
            <w:vMerge w:val="restart"/>
            <w:noWrap/>
            <w:hideMark/>
          </w:tcPr>
          <w:p w:rsidR="0096122F" w:rsidRPr="0096122F" w:rsidRDefault="0096122F" w:rsidP="0096122F">
            <w:pPr>
              <w:spacing w:line="276" w:lineRule="auto"/>
              <w:rPr>
                <w:sz w:val="24"/>
                <w:szCs w:val="24"/>
              </w:rPr>
            </w:pPr>
            <w:r w:rsidRPr="0096122F">
              <w:rPr>
                <w:sz w:val="24"/>
                <w:szCs w:val="24"/>
              </w:rPr>
              <w:t>ИТОГО</w:t>
            </w:r>
          </w:p>
        </w:tc>
        <w:tc>
          <w:tcPr>
            <w:tcW w:w="1418" w:type="dxa"/>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55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51"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024"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055"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879"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418" w:type="dxa"/>
            <w:gridSpan w:val="2"/>
            <w:vMerge w:val="restart"/>
          </w:tcPr>
          <w:p w:rsidR="0096122F" w:rsidRPr="0096122F" w:rsidRDefault="0096122F" w:rsidP="00635A61">
            <w:pPr>
              <w:spacing w:line="276" w:lineRule="auto"/>
              <w:jc w:val="center"/>
              <w:rPr>
                <w:sz w:val="24"/>
                <w:szCs w:val="24"/>
              </w:rPr>
            </w:pPr>
            <w:r w:rsidRPr="0096122F">
              <w:rPr>
                <w:sz w:val="24"/>
                <w:szCs w:val="24"/>
              </w:rPr>
              <w:t>Значение</w:t>
            </w:r>
            <w:r w:rsidR="005874C9">
              <w:rPr>
                <w:sz w:val="24"/>
                <w:szCs w:val="24"/>
              </w:rPr>
              <w:t xml:space="preserve"> </w:t>
            </w:r>
            <w:r w:rsidR="00903F48">
              <w:rPr>
                <w:sz w:val="24"/>
                <w:szCs w:val="24"/>
              </w:rPr>
              <w:br/>
            </w:r>
            <w:r w:rsidR="005874C9" w:rsidRPr="0096122F">
              <w:rPr>
                <w:sz w:val="24"/>
                <w:szCs w:val="24"/>
              </w:rPr>
              <w:t>&lt;</w:t>
            </w:r>
            <w:proofErr w:type="gramStart"/>
            <w:r w:rsidR="005874C9" w:rsidRPr="0096122F">
              <w:rPr>
                <w:sz w:val="24"/>
                <w:szCs w:val="24"/>
              </w:rPr>
              <w:t>,</w:t>
            </w:r>
            <w:r w:rsidRPr="0096122F">
              <w:rPr>
                <w:sz w:val="24"/>
                <w:szCs w:val="24"/>
              </w:rPr>
              <w:t xml:space="preserve"> &gt;</w:t>
            </w:r>
            <w:proofErr w:type="gramEnd"/>
            <w:r w:rsidR="00635A61">
              <w:rPr>
                <w:sz w:val="24"/>
                <w:szCs w:val="24"/>
              </w:rPr>
              <w:t>=</w:t>
            </w:r>
            <w:r w:rsidRPr="0096122F">
              <w:rPr>
                <w:sz w:val="24"/>
                <w:szCs w:val="24"/>
              </w:rPr>
              <w:t xml:space="preserve"> 0</w:t>
            </w:r>
          </w:p>
        </w:tc>
        <w:tc>
          <w:tcPr>
            <w:tcW w:w="1462" w:type="dxa"/>
            <w:gridSpan w:val="2"/>
          </w:tcPr>
          <w:p w:rsidR="0096122F" w:rsidRPr="0096122F" w:rsidRDefault="00BE6ACB" w:rsidP="0096122F">
            <w:pPr>
              <w:spacing w:line="276" w:lineRule="auto"/>
              <w:jc w:val="center"/>
              <w:rPr>
                <w:sz w:val="24"/>
                <w:szCs w:val="24"/>
              </w:rPr>
            </w:pPr>
            <w:r>
              <w:rPr>
                <w:sz w:val="24"/>
                <w:szCs w:val="24"/>
              </w:rPr>
              <w:t>0</w:t>
            </w:r>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C356E2">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120651000</w:t>
            </w:r>
          </w:p>
          <w:p w:rsidR="0096122F" w:rsidRPr="0096122F" w:rsidRDefault="00515DAC" w:rsidP="0096122F">
            <w:pPr>
              <w:spacing w:line="276" w:lineRule="auto"/>
              <w:jc w:val="center"/>
              <w:rPr>
                <w:sz w:val="24"/>
                <w:szCs w:val="24"/>
              </w:rPr>
            </w:pPr>
            <w:r>
              <w:rPr>
                <w:sz w:val="24"/>
                <w:szCs w:val="24"/>
              </w:rPr>
              <w:t>120654000</w:t>
            </w: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1024" w:type="dxa"/>
            <w:gridSpan w:val="3"/>
            <w:vMerge/>
            <w:noWrap/>
          </w:tcPr>
          <w:p w:rsidR="0096122F" w:rsidRPr="0096122F" w:rsidRDefault="0096122F" w:rsidP="0096122F">
            <w:pPr>
              <w:spacing w:line="276" w:lineRule="auto"/>
              <w:jc w:val="center"/>
              <w:rPr>
                <w:sz w:val="24"/>
                <w:szCs w:val="24"/>
              </w:rPr>
            </w:pPr>
          </w:p>
        </w:tc>
        <w:tc>
          <w:tcPr>
            <w:tcW w:w="1055"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pacing w:line="276" w:lineRule="auto"/>
              <w:rPr>
                <w:sz w:val="24"/>
                <w:szCs w:val="24"/>
              </w:rPr>
            </w:pPr>
          </w:p>
        </w:tc>
        <w:tc>
          <w:tcPr>
            <w:tcW w:w="1462" w:type="dxa"/>
            <w:gridSpan w:val="2"/>
            <w:vMerge w:val="restart"/>
          </w:tcPr>
          <w:p w:rsidR="0096122F" w:rsidRPr="0096122F" w:rsidRDefault="0096122F" w:rsidP="0096122F">
            <w:pPr>
              <w:spacing w:line="276" w:lineRule="auto"/>
              <w:jc w:val="center"/>
              <w:rPr>
                <w:sz w:val="24"/>
                <w:szCs w:val="24"/>
              </w:rPr>
            </w:pPr>
            <w:r w:rsidRPr="0096122F">
              <w:rPr>
                <w:sz w:val="24"/>
                <w:szCs w:val="24"/>
              </w:rPr>
              <w:t>0</w:t>
            </w: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C356E2">
        <w:trPr>
          <w:trHeight w:val="360"/>
        </w:trPr>
        <w:tc>
          <w:tcPr>
            <w:tcW w:w="410" w:type="dxa"/>
            <w:vMerge/>
          </w:tcPr>
          <w:p w:rsidR="0096122F" w:rsidRPr="0096122F" w:rsidRDefault="0096122F" w:rsidP="0096122F">
            <w:pPr>
              <w:spacing w:line="276" w:lineRule="auto"/>
              <w:jc w:val="center"/>
              <w:rPr>
                <w:b/>
                <w:sz w:val="24"/>
                <w:szCs w:val="24"/>
              </w:rPr>
            </w:pPr>
          </w:p>
        </w:tc>
        <w:tc>
          <w:tcPr>
            <w:tcW w:w="1539" w:type="dxa"/>
            <w:gridSpan w:val="2"/>
            <w:vMerge/>
            <w:noWrap/>
          </w:tcPr>
          <w:p w:rsidR="0096122F" w:rsidRPr="0096122F" w:rsidRDefault="0096122F" w:rsidP="0096122F">
            <w:pPr>
              <w:spacing w:line="276" w:lineRule="auto"/>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tc>
        <w:tc>
          <w:tcPr>
            <w:tcW w:w="1849" w:type="dxa"/>
            <w:vMerge/>
            <w:noWrap/>
          </w:tcPr>
          <w:p w:rsidR="0096122F" w:rsidRPr="0096122F" w:rsidRDefault="0096122F" w:rsidP="0096122F">
            <w:pPr>
              <w:spacing w:line="276" w:lineRule="auto"/>
              <w:jc w:val="center"/>
              <w:rPr>
                <w:sz w:val="24"/>
                <w:szCs w:val="24"/>
              </w:rPr>
            </w:pPr>
          </w:p>
        </w:tc>
        <w:tc>
          <w:tcPr>
            <w:tcW w:w="1559" w:type="dxa"/>
            <w:vMerge/>
            <w:noWrap/>
          </w:tcPr>
          <w:p w:rsidR="0096122F" w:rsidRPr="0096122F" w:rsidRDefault="0096122F" w:rsidP="0096122F">
            <w:pPr>
              <w:spacing w:line="276" w:lineRule="auto"/>
              <w:jc w:val="center"/>
              <w:rPr>
                <w:sz w:val="24"/>
                <w:szCs w:val="24"/>
              </w:rPr>
            </w:pPr>
          </w:p>
        </w:tc>
        <w:tc>
          <w:tcPr>
            <w:tcW w:w="851" w:type="dxa"/>
            <w:vMerge/>
            <w:noWrap/>
          </w:tcPr>
          <w:p w:rsidR="0096122F" w:rsidRPr="0096122F" w:rsidRDefault="0096122F" w:rsidP="0096122F">
            <w:pPr>
              <w:spacing w:line="276" w:lineRule="auto"/>
              <w:jc w:val="center"/>
              <w:rPr>
                <w:sz w:val="24"/>
                <w:szCs w:val="24"/>
              </w:rPr>
            </w:pPr>
          </w:p>
        </w:tc>
        <w:tc>
          <w:tcPr>
            <w:tcW w:w="1276" w:type="dxa"/>
            <w:vMerge/>
            <w:noWrap/>
          </w:tcPr>
          <w:p w:rsidR="0096122F" w:rsidRPr="0096122F" w:rsidRDefault="0096122F" w:rsidP="0096122F">
            <w:pPr>
              <w:spacing w:line="276" w:lineRule="auto"/>
              <w:jc w:val="center"/>
              <w:rPr>
                <w:sz w:val="24"/>
                <w:szCs w:val="24"/>
              </w:rPr>
            </w:pPr>
          </w:p>
        </w:tc>
        <w:tc>
          <w:tcPr>
            <w:tcW w:w="4108" w:type="dxa"/>
            <w:vMerge/>
            <w:noWrap/>
          </w:tcPr>
          <w:p w:rsidR="0096122F" w:rsidRPr="0096122F" w:rsidRDefault="0096122F" w:rsidP="0096122F">
            <w:pPr>
              <w:spacing w:line="276" w:lineRule="auto"/>
              <w:jc w:val="center"/>
              <w:rPr>
                <w:sz w:val="24"/>
                <w:szCs w:val="24"/>
              </w:rPr>
            </w:pPr>
          </w:p>
        </w:tc>
        <w:tc>
          <w:tcPr>
            <w:tcW w:w="1024" w:type="dxa"/>
            <w:gridSpan w:val="3"/>
            <w:vMerge/>
            <w:noWrap/>
          </w:tcPr>
          <w:p w:rsidR="0096122F" w:rsidRPr="0096122F" w:rsidRDefault="0096122F" w:rsidP="0096122F">
            <w:pPr>
              <w:spacing w:line="276" w:lineRule="auto"/>
              <w:jc w:val="center"/>
              <w:rPr>
                <w:sz w:val="24"/>
                <w:szCs w:val="24"/>
              </w:rPr>
            </w:pPr>
          </w:p>
        </w:tc>
        <w:tc>
          <w:tcPr>
            <w:tcW w:w="1055" w:type="dxa"/>
            <w:gridSpan w:val="2"/>
            <w:vMerge/>
            <w:noWrap/>
          </w:tcPr>
          <w:p w:rsidR="0096122F" w:rsidRPr="0096122F" w:rsidRDefault="0096122F" w:rsidP="0096122F">
            <w:pPr>
              <w:spacing w:line="276" w:lineRule="auto"/>
              <w:jc w:val="center"/>
              <w:rPr>
                <w:sz w:val="24"/>
                <w:szCs w:val="24"/>
              </w:rPr>
            </w:pPr>
          </w:p>
        </w:tc>
        <w:tc>
          <w:tcPr>
            <w:tcW w:w="879" w:type="dxa"/>
            <w:vMerge/>
            <w:noWrap/>
          </w:tcPr>
          <w:p w:rsidR="0096122F" w:rsidRPr="0096122F" w:rsidRDefault="0096122F" w:rsidP="0096122F">
            <w:pPr>
              <w:spacing w:line="276" w:lineRule="auto"/>
              <w:jc w:val="center"/>
              <w:rPr>
                <w:sz w:val="24"/>
                <w:szCs w:val="24"/>
              </w:rPr>
            </w:pPr>
          </w:p>
        </w:tc>
        <w:tc>
          <w:tcPr>
            <w:tcW w:w="1418" w:type="dxa"/>
            <w:gridSpan w:val="2"/>
          </w:tcPr>
          <w:p w:rsidR="0096122F" w:rsidRPr="0096122F" w:rsidRDefault="0096122F" w:rsidP="00635A61">
            <w:pPr>
              <w:spacing w:line="276" w:lineRule="auto"/>
              <w:jc w:val="center"/>
              <w:rPr>
                <w:sz w:val="24"/>
                <w:szCs w:val="24"/>
              </w:rPr>
            </w:pPr>
            <w:r w:rsidRPr="0096122F">
              <w:rPr>
                <w:sz w:val="24"/>
                <w:szCs w:val="24"/>
              </w:rPr>
              <w:t xml:space="preserve">Значение </w:t>
            </w:r>
            <w:r w:rsidR="00903F48">
              <w:rPr>
                <w:sz w:val="24"/>
                <w:szCs w:val="24"/>
              </w:rPr>
              <w:br/>
            </w:r>
            <w:r w:rsidRPr="0096122F">
              <w:rPr>
                <w:sz w:val="24"/>
                <w:szCs w:val="24"/>
              </w:rPr>
              <w:t>&lt;</w:t>
            </w:r>
            <w:proofErr w:type="gramStart"/>
            <w:r w:rsidRPr="0096122F">
              <w:rPr>
                <w:sz w:val="24"/>
                <w:szCs w:val="24"/>
              </w:rPr>
              <w:t>, &gt;</w:t>
            </w:r>
            <w:proofErr w:type="gramEnd"/>
            <w:r w:rsidR="00635A61">
              <w:rPr>
                <w:sz w:val="24"/>
                <w:szCs w:val="24"/>
              </w:rPr>
              <w:t>=</w:t>
            </w:r>
            <w:r w:rsidRPr="0096122F">
              <w:rPr>
                <w:sz w:val="24"/>
                <w:szCs w:val="24"/>
              </w:rPr>
              <w:t xml:space="preserve"> 0</w:t>
            </w: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noWrap/>
          </w:tcPr>
          <w:p w:rsidR="0096122F" w:rsidRPr="0096122F" w:rsidRDefault="0096122F" w:rsidP="0096122F">
            <w:pPr>
              <w:spacing w:line="276" w:lineRule="auto"/>
              <w:jc w:val="center"/>
              <w:rPr>
                <w:sz w:val="24"/>
                <w:szCs w:val="24"/>
              </w:rPr>
            </w:pPr>
          </w:p>
        </w:tc>
        <w:tc>
          <w:tcPr>
            <w:tcW w:w="1237" w:type="dxa"/>
            <w:vMerge/>
            <w:noWrap/>
          </w:tcPr>
          <w:p w:rsidR="0096122F" w:rsidRPr="0096122F" w:rsidRDefault="0096122F" w:rsidP="0096122F">
            <w:pPr>
              <w:spacing w:line="276" w:lineRule="auto"/>
              <w:jc w:val="center"/>
              <w:rPr>
                <w:sz w:val="24"/>
                <w:szCs w:val="24"/>
              </w:rPr>
            </w:pPr>
          </w:p>
        </w:tc>
        <w:tc>
          <w:tcPr>
            <w:tcW w:w="1134" w:type="dxa"/>
            <w:vMerge/>
            <w:noWrap/>
          </w:tcPr>
          <w:p w:rsidR="0096122F" w:rsidRPr="0096122F" w:rsidRDefault="0096122F" w:rsidP="0096122F">
            <w:pPr>
              <w:spacing w:line="276" w:lineRule="auto"/>
              <w:jc w:val="center"/>
              <w:rPr>
                <w:sz w:val="24"/>
                <w:szCs w:val="24"/>
              </w:rPr>
            </w:pPr>
          </w:p>
        </w:tc>
      </w:tr>
      <w:tr w:rsidR="0096122F" w:rsidRPr="0096122F" w:rsidTr="00C356E2">
        <w:trPr>
          <w:trHeight w:val="27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96122F" w:rsidP="0096122F">
            <w:pPr>
              <w:spacing w:line="276" w:lineRule="auto"/>
              <w:jc w:val="center"/>
              <w:rPr>
                <w:sz w:val="24"/>
                <w:szCs w:val="24"/>
              </w:rPr>
            </w:pPr>
            <w:r w:rsidRPr="0096122F">
              <w:rPr>
                <w:sz w:val="24"/>
                <w:szCs w:val="24"/>
              </w:rPr>
              <w:t>130305000</w:t>
            </w:r>
          </w:p>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ign w:val="center"/>
            <w:hideMark/>
          </w:tcPr>
          <w:p w:rsidR="0096122F" w:rsidRPr="0096122F" w:rsidRDefault="0096122F" w:rsidP="0096122F">
            <w:pPr>
              <w:suppressAutoHyphens w:val="0"/>
              <w:rPr>
                <w:sz w:val="24"/>
                <w:szCs w:val="24"/>
              </w:rPr>
            </w:pPr>
          </w:p>
        </w:tc>
        <w:tc>
          <w:tcPr>
            <w:tcW w:w="1024" w:type="dxa"/>
            <w:gridSpan w:val="3"/>
            <w:vMerge/>
            <w:vAlign w:val="center"/>
            <w:hideMark/>
          </w:tcPr>
          <w:p w:rsidR="0096122F" w:rsidRPr="0096122F" w:rsidRDefault="0096122F" w:rsidP="0096122F">
            <w:pPr>
              <w:suppressAutoHyphens w:val="0"/>
              <w:rPr>
                <w:sz w:val="24"/>
                <w:szCs w:val="24"/>
              </w:rPr>
            </w:pPr>
          </w:p>
        </w:tc>
        <w:tc>
          <w:tcPr>
            <w:tcW w:w="1055" w:type="dxa"/>
            <w:gridSpan w:val="2"/>
            <w:vMerge/>
            <w:vAlign w:val="center"/>
            <w:hideMark/>
          </w:tcPr>
          <w:p w:rsidR="0096122F" w:rsidRPr="0096122F" w:rsidRDefault="0096122F" w:rsidP="0096122F">
            <w:pPr>
              <w:suppressAutoHyphens w:val="0"/>
              <w:rPr>
                <w:sz w:val="24"/>
                <w:szCs w:val="24"/>
              </w:rPr>
            </w:pPr>
          </w:p>
        </w:tc>
        <w:tc>
          <w:tcPr>
            <w:tcW w:w="879" w:type="dxa"/>
            <w:vMerge/>
            <w:vAlign w:val="center"/>
            <w:hideMark/>
          </w:tcPr>
          <w:p w:rsidR="0096122F" w:rsidRPr="0096122F" w:rsidRDefault="0096122F" w:rsidP="0096122F">
            <w:pPr>
              <w:suppressAutoHyphens w:val="0"/>
              <w:rPr>
                <w:sz w:val="24"/>
                <w:szCs w:val="24"/>
              </w:rPr>
            </w:pPr>
          </w:p>
        </w:tc>
        <w:tc>
          <w:tcPr>
            <w:tcW w:w="1418" w:type="dxa"/>
            <w:gridSpan w:val="2"/>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tcPr>
          <w:p w:rsidR="0096122F" w:rsidRPr="0096122F" w:rsidRDefault="0096122F" w:rsidP="00903F48">
            <w:pPr>
              <w:spacing w:line="276" w:lineRule="auto"/>
              <w:jc w:val="center"/>
              <w:rPr>
                <w:sz w:val="24"/>
                <w:szCs w:val="24"/>
              </w:rPr>
            </w:pPr>
            <w:proofErr w:type="gramStart"/>
            <w:r w:rsidRPr="0096122F">
              <w:rPr>
                <w:sz w:val="24"/>
                <w:szCs w:val="24"/>
              </w:rPr>
              <w:t xml:space="preserve">Значение </w:t>
            </w:r>
            <w:r w:rsidR="00903F48">
              <w:rPr>
                <w:sz w:val="24"/>
                <w:szCs w:val="24"/>
              </w:rPr>
              <w:br/>
            </w:r>
            <w:r w:rsidRPr="0096122F">
              <w:rPr>
                <w:sz w:val="24"/>
                <w:szCs w:val="24"/>
              </w:rPr>
              <w:t>&gt;</w:t>
            </w:r>
            <w:proofErr w:type="gramEnd"/>
            <w:r w:rsidR="00635A61">
              <w:rPr>
                <w:sz w:val="24"/>
                <w:szCs w:val="24"/>
              </w:rPr>
              <w:t>=</w:t>
            </w:r>
            <w:r w:rsidRPr="0096122F">
              <w:rPr>
                <w:sz w:val="24"/>
                <w:szCs w:val="24"/>
              </w:rPr>
              <w:t xml:space="preserve"> 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C356E2">
        <w:trPr>
          <w:trHeight w:val="731"/>
        </w:trPr>
        <w:tc>
          <w:tcPr>
            <w:tcW w:w="410" w:type="dxa"/>
            <w:vMerge/>
          </w:tcPr>
          <w:p w:rsidR="0096122F" w:rsidRPr="0096122F" w:rsidRDefault="0096122F" w:rsidP="0096122F">
            <w:pPr>
              <w:spacing w:line="276" w:lineRule="auto"/>
              <w:jc w:val="center"/>
              <w:rPr>
                <w:sz w:val="24"/>
                <w:szCs w:val="24"/>
              </w:rPr>
            </w:pPr>
          </w:p>
        </w:tc>
        <w:tc>
          <w:tcPr>
            <w:tcW w:w="1539" w:type="dxa"/>
            <w:gridSpan w:val="2"/>
            <w:vMerge w:val="restart"/>
            <w:noWrap/>
            <w:hideMark/>
          </w:tcPr>
          <w:p w:rsidR="0096122F" w:rsidRPr="0096122F" w:rsidRDefault="0096122F" w:rsidP="0096122F">
            <w:pPr>
              <w:spacing w:line="276" w:lineRule="auto"/>
              <w:jc w:val="center"/>
              <w:rPr>
                <w:sz w:val="24"/>
                <w:szCs w:val="24"/>
              </w:rPr>
            </w:pPr>
            <w:r w:rsidRPr="0096122F">
              <w:rPr>
                <w:sz w:val="24"/>
                <w:szCs w:val="24"/>
              </w:rPr>
              <w:t>в том числе по номеру (коду) счета:</w:t>
            </w: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120551000</w:t>
            </w:r>
          </w:p>
          <w:p w:rsidR="0096122F" w:rsidRPr="0096122F" w:rsidRDefault="0096122F" w:rsidP="0096122F">
            <w:pPr>
              <w:spacing w:line="276" w:lineRule="auto"/>
              <w:jc w:val="center"/>
              <w:rPr>
                <w:sz w:val="24"/>
                <w:szCs w:val="24"/>
              </w:rPr>
            </w:pPr>
            <w:r w:rsidRPr="0096122F">
              <w:rPr>
                <w:sz w:val="24"/>
                <w:szCs w:val="24"/>
              </w:rPr>
              <w:t>120561000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&lt;&gt; ***, </w:t>
            </w:r>
          </w:p>
          <w:p w:rsidR="0096122F" w:rsidRPr="0096122F" w:rsidRDefault="0096122F" w:rsidP="0096122F">
            <w:pPr>
              <w:spacing w:line="276" w:lineRule="auto"/>
              <w:jc w:val="center"/>
              <w:rPr>
                <w:sz w:val="24"/>
                <w:szCs w:val="24"/>
              </w:rPr>
            </w:pPr>
            <w:r w:rsidRPr="0096122F">
              <w:rPr>
                <w:sz w:val="24"/>
                <w:szCs w:val="24"/>
              </w:rPr>
              <w:t xml:space="preserve">&lt;&gt; 000, </w:t>
            </w:r>
          </w:p>
          <w:p w:rsidR="0096122F" w:rsidRPr="0096122F" w:rsidRDefault="0096122F" w:rsidP="0096122F">
            <w:pPr>
              <w:spacing w:line="276" w:lineRule="auto"/>
              <w:jc w:val="center"/>
              <w:rPr>
                <w:sz w:val="24"/>
                <w:szCs w:val="24"/>
              </w:rPr>
            </w:pPr>
          </w:p>
        </w:tc>
        <w:tc>
          <w:tcPr>
            <w:tcW w:w="1559" w:type="dxa"/>
            <w:vMerge w:val="restart"/>
            <w:hideMark/>
          </w:tcPr>
          <w:p w:rsidR="0096122F" w:rsidRPr="0096122F" w:rsidRDefault="0096122F"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003277C3">
              <w:rPr>
                <w:sz w:val="24"/>
                <w:szCs w:val="24"/>
              </w:rPr>
              <w:br/>
            </w:r>
            <w:r w:rsidR="003277C3" w:rsidRPr="003277C3">
              <w:rPr>
                <w:sz w:val="24"/>
                <w:szCs w:val="24"/>
              </w:rPr>
              <w:t>03731000</w:t>
            </w:r>
            <w:r w:rsidR="003277C3">
              <w:rPr>
                <w:sz w:val="24"/>
                <w:szCs w:val="24"/>
              </w:rPr>
              <w:t>,</w:t>
            </w:r>
            <w:r w:rsidRPr="0096122F">
              <w:rPr>
                <w:sz w:val="24"/>
                <w:szCs w:val="24"/>
              </w:rPr>
              <w:br/>
              <w:t>00000006, 00000008, 00000009</w:t>
            </w:r>
          </w:p>
        </w:tc>
        <w:tc>
          <w:tcPr>
            <w:tcW w:w="851" w:type="dxa"/>
            <w:vMerge w:val="restart"/>
            <w:hideMark/>
          </w:tcPr>
          <w:p w:rsidR="0096122F" w:rsidRPr="0096122F" w:rsidRDefault="0096122F" w:rsidP="000E2123">
            <w:pPr>
              <w:spacing w:line="276" w:lineRule="auto"/>
              <w:jc w:val="center"/>
              <w:rPr>
                <w:sz w:val="24"/>
                <w:szCs w:val="24"/>
              </w:rPr>
            </w:pPr>
            <w:r w:rsidRPr="0096122F">
              <w:rPr>
                <w:sz w:val="24"/>
                <w:szCs w:val="24"/>
              </w:rPr>
              <w:t>02, 03, 04, 05, 06, 08, 09, 10, 11, 12, 13</w:t>
            </w:r>
            <w:r w:rsidR="004209A9">
              <w:rPr>
                <w:sz w:val="24"/>
                <w:szCs w:val="24"/>
              </w:rPr>
              <w:t>, 14</w:t>
            </w:r>
          </w:p>
        </w:tc>
        <w:tc>
          <w:tcPr>
            <w:tcW w:w="1276" w:type="dxa"/>
            <w:vMerge w:val="restart"/>
            <w:noWrap/>
            <w:hideMark/>
          </w:tcPr>
          <w:p w:rsidR="0096122F" w:rsidRPr="0096122F" w:rsidRDefault="0096122F" w:rsidP="0096122F">
            <w:pPr>
              <w:spacing w:line="276" w:lineRule="auto"/>
              <w:jc w:val="center"/>
              <w:rPr>
                <w:sz w:val="24"/>
                <w:szCs w:val="24"/>
              </w:rPr>
            </w:pPr>
            <w:r w:rsidRPr="0096122F">
              <w:rPr>
                <w:sz w:val="24"/>
                <w:szCs w:val="24"/>
              </w:rPr>
              <w:t>источник</w:t>
            </w:r>
          </w:p>
        </w:tc>
        <w:tc>
          <w:tcPr>
            <w:tcW w:w="4108" w:type="dxa"/>
            <w:hideMark/>
          </w:tcPr>
          <w:p w:rsidR="0096122F" w:rsidRPr="0096122F" w:rsidRDefault="0096122F" w:rsidP="00210552">
            <w:pPr>
              <w:spacing w:line="276" w:lineRule="auto"/>
              <w:jc w:val="center"/>
              <w:rPr>
                <w:sz w:val="24"/>
                <w:szCs w:val="24"/>
              </w:rPr>
            </w:pPr>
            <w:r w:rsidRPr="0096122F">
              <w:rPr>
                <w:sz w:val="24"/>
                <w:szCs w:val="24"/>
              </w:rPr>
              <w:t xml:space="preserve">218ХХХХХ01ХХХХ150 (за </w:t>
            </w:r>
            <w:proofErr w:type="spellStart"/>
            <w:r w:rsidRPr="0096122F">
              <w:rPr>
                <w:sz w:val="24"/>
                <w:szCs w:val="24"/>
              </w:rPr>
              <w:t>искл</w:t>
            </w:r>
            <w:proofErr w:type="spellEnd"/>
            <w:r w:rsidRPr="0096122F">
              <w:rPr>
                <w:sz w:val="24"/>
                <w:szCs w:val="24"/>
              </w:rPr>
              <w:t>. 218ХХХХХ010000150),</w:t>
            </w:r>
            <w:r w:rsidR="00BE6ACB">
              <w:rPr>
                <w:sz w:val="24"/>
                <w:szCs w:val="24"/>
              </w:rPr>
              <w:t xml:space="preserve"> </w:t>
            </w:r>
            <w:r w:rsidR="00210552" w:rsidRPr="0096122F">
              <w:rPr>
                <w:sz w:val="24"/>
                <w:szCs w:val="24"/>
              </w:rPr>
              <w:t>202ХХХХХ01</w:t>
            </w:r>
            <w:r w:rsidR="00210552">
              <w:rPr>
                <w:sz w:val="24"/>
                <w:szCs w:val="24"/>
              </w:rPr>
              <w:t>ХХХХ</w:t>
            </w:r>
            <w:r w:rsidR="00210552" w:rsidRPr="0096122F">
              <w:rPr>
                <w:sz w:val="24"/>
                <w:szCs w:val="24"/>
              </w:rPr>
              <w:t>150</w:t>
            </w:r>
            <w:r w:rsidRPr="0096122F">
              <w:rPr>
                <w:sz w:val="24"/>
                <w:szCs w:val="24"/>
              </w:rPr>
              <w:t>, проверка на справочник детализированных КБК доходов</w:t>
            </w:r>
          </w:p>
        </w:tc>
        <w:tc>
          <w:tcPr>
            <w:tcW w:w="1024" w:type="dxa"/>
            <w:gridSpan w:val="3"/>
            <w:vMerge w:val="restart"/>
            <w:noWrap/>
            <w:hideMark/>
          </w:tcPr>
          <w:p w:rsidR="0096122F" w:rsidRPr="0096122F" w:rsidRDefault="0096122F" w:rsidP="0096122F">
            <w:pPr>
              <w:spacing w:line="276" w:lineRule="auto"/>
              <w:jc w:val="center"/>
              <w:rPr>
                <w:sz w:val="24"/>
                <w:szCs w:val="24"/>
              </w:rPr>
            </w:pPr>
            <w:r w:rsidRPr="0096122F">
              <w:rPr>
                <w:sz w:val="24"/>
                <w:szCs w:val="24"/>
              </w:rPr>
              <w:t>1</w:t>
            </w:r>
          </w:p>
        </w:tc>
        <w:tc>
          <w:tcPr>
            <w:tcW w:w="1055" w:type="dxa"/>
            <w:gridSpan w:val="2"/>
            <w:noWrap/>
            <w:hideMark/>
          </w:tcPr>
          <w:p w:rsidR="0096122F" w:rsidRPr="0096122F" w:rsidRDefault="0096122F" w:rsidP="0096122F">
            <w:pPr>
              <w:spacing w:line="276" w:lineRule="auto"/>
              <w:jc w:val="center"/>
              <w:rPr>
                <w:sz w:val="24"/>
                <w:szCs w:val="24"/>
              </w:rPr>
            </w:pPr>
            <w:r w:rsidRPr="0096122F">
              <w:rPr>
                <w:sz w:val="24"/>
                <w:szCs w:val="24"/>
              </w:rPr>
              <w:t>20551</w:t>
            </w:r>
          </w:p>
          <w:p w:rsidR="0096122F" w:rsidRPr="0096122F" w:rsidRDefault="0096122F" w:rsidP="0096122F">
            <w:pPr>
              <w:spacing w:line="276" w:lineRule="auto"/>
              <w:jc w:val="center"/>
              <w:rPr>
                <w:sz w:val="24"/>
                <w:szCs w:val="24"/>
              </w:rPr>
            </w:pPr>
            <w:r w:rsidRPr="0096122F">
              <w:rPr>
                <w:sz w:val="24"/>
                <w:szCs w:val="24"/>
              </w:rPr>
              <w:t>20561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pacing w:line="276" w:lineRule="auto"/>
              <w:jc w:val="center"/>
              <w:rPr>
                <w:sz w:val="24"/>
                <w:szCs w:val="24"/>
              </w:rPr>
            </w:pPr>
            <w:r w:rsidRPr="0096122F">
              <w:rPr>
                <w:sz w:val="24"/>
                <w:szCs w:val="24"/>
              </w:rPr>
              <w:t>Значение</w:t>
            </w:r>
            <w:r w:rsidRPr="00903F48">
              <w:rPr>
                <w:sz w:val="24"/>
                <w:szCs w:val="24"/>
              </w:rPr>
              <w:t xml:space="preserve"> </w:t>
            </w:r>
            <w:r w:rsidR="00903F48" w:rsidRPr="00903F48">
              <w:rPr>
                <w:sz w:val="24"/>
                <w:szCs w:val="24"/>
              </w:rPr>
              <w:br/>
            </w:r>
            <w:r w:rsidR="005874C9" w:rsidRPr="00903F48">
              <w:rPr>
                <w:sz w:val="24"/>
                <w:szCs w:val="24"/>
              </w:rPr>
              <w:t>&lt;</w:t>
            </w:r>
            <w:proofErr w:type="gramStart"/>
            <w:r w:rsidR="005874C9" w:rsidRPr="00903F48">
              <w:rPr>
                <w:sz w:val="24"/>
                <w:szCs w:val="24"/>
              </w:rPr>
              <w:t>,</w:t>
            </w:r>
            <w:r w:rsidRPr="0096122F">
              <w:rPr>
                <w:sz w:val="24"/>
                <w:szCs w:val="24"/>
              </w:rPr>
              <w:t xml:space="preserve"> &gt;</w:t>
            </w:r>
            <w:proofErr w:type="gramEnd"/>
            <w:r w:rsidRPr="0096122F">
              <w:rPr>
                <w:sz w:val="24"/>
                <w:szCs w:val="24"/>
              </w:rPr>
              <w:t xml:space="preserve"> 0</w:t>
            </w:r>
          </w:p>
          <w:p w:rsidR="0096122F" w:rsidRPr="0096122F" w:rsidRDefault="0096122F" w:rsidP="0096122F">
            <w:pPr>
              <w:spacing w:line="276" w:lineRule="auto"/>
              <w:rPr>
                <w:sz w:val="24"/>
                <w:szCs w:val="24"/>
              </w:rPr>
            </w:pPr>
          </w:p>
        </w:tc>
        <w:tc>
          <w:tcPr>
            <w:tcW w:w="1462" w:type="dxa"/>
            <w:gridSpan w:val="2"/>
          </w:tcPr>
          <w:p w:rsidR="0096122F" w:rsidRPr="0096122F" w:rsidRDefault="00BE6ACB" w:rsidP="0096122F">
            <w:pPr>
              <w:spacing w:line="276" w:lineRule="auto"/>
              <w:jc w:val="center"/>
              <w:rPr>
                <w:sz w:val="24"/>
                <w:szCs w:val="24"/>
              </w:rPr>
            </w:pPr>
            <w:r>
              <w:rPr>
                <w:sz w:val="24"/>
                <w:szCs w:val="24"/>
              </w:rPr>
              <w:t>0</w:t>
            </w:r>
          </w:p>
        </w:tc>
        <w:tc>
          <w:tcPr>
            <w:tcW w:w="1036"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237"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c>
          <w:tcPr>
            <w:tcW w:w="1134" w:type="dxa"/>
            <w:vMerge w:val="restart"/>
            <w:noWrap/>
            <w:hideMark/>
          </w:tcPr>
          <w:p w:rsidR="0096122F" w:rsidRPr="0096122F" w:rsidRDefault="0096122F" w:rsidP="0096122F">
            <w:pPr>
              <w:spacing w:line="276" w:lineRule="auto"/>
              <w:jc w:val="center"/>
              <w:rPr>
                <w:sz w:val="24"/>
                <w:szCs w:val="24"/>
              </w:rPr>
            </w:pPr>
            <w:r w:rsidRPr="0096122F">
              <w:rPr>
                <w:sz w:val="24"/>
                <w:szCs w:val="24"/>
              </w:rPr>
              <w:t>***</w:t>
            </w:r>
          </w:p>
        </w:tc>
      </w:tr>
      <w:tr w:rsidR="0096122F" w:rsidRPr="0096122F" w:rsidTr="00C356E2">
        <w:trPr>
          <w:trHeight w:val="311"/>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Default="0096122F" w:rsidP="0096122F">
            <w:pPr>
              <w:spacing w:line="276" w:lineRule="auto"/>
              <w:jc w:val="center"/>
              <w:rPr>
                <w:sz w:val="24"/>
                <w:szCs w:val="24"/>
              </w:rPr>
            </w:pPr>
            <w:r w:rsidRPr="0096122F">
              <w:rPr>
                <w:sz w:val="24"/>
                <w:szCs w:val="24"/>
              </w:rPr>
              <w:t>120651000</w:t>
            </w:r>
          </w:p>
          <w:p w:rsidR="00515DAC" w:rsidRPr="0096122F" w:rsidRDefault="00515DAC" w:rsidP="0096122F">
            <w:pPr>
              <w:spacing w:line="276" w:lineRule="auto"/>
              <w:jc w:val="center"/>
              <w:rPr>
                <w:sz w:val="24"/>
                <w:szCs w:val="24"/>
              </w:rPr>
            </w:pPr>
            <w:r>
              <w:rPr>
                <w:sz w:val="24"/>
                <w:szCs w:val="24"/>
              </w:rPr>
              <w:t>120654000</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val="restart"/>
            <w:noWrap/>
            <w:hideMark/>
          </w:tcPr>
          <w:p w:rsidR="0096122F" w:rsidRPr="0096122F" w:rsidRDefault="0096122F" w:rsidP="0096122F">
            <w:pPr>
              <w:spacing w:line="276" w:lineRule="auto"/>
              <w:jc w:val="center"/>
              <w:rPr>
                <w:sz w:val="24"/>
                <w:szCs w:val="24"/>
              </w:rPr>
            </w:pPr>
            <w:r w:rsidRPr="0096122F">
              <w:rPr>
                <w:sz w:val="24"/>
                <w:szCs w:val="24"/>
              </w:rPr>
              <w:t xml:space="preserve">ХХХХХХХХХХХХХХХХХ, </w:t>
            </w:r>
          </w:p>
          <w:p w:rsidR="0096122F" w:rsidRPr="0096122F" w:rsidRDefault="0096122F" w:rsidP="0096122F">
            <w:pPr>
              <w:spacing w:line="276" w:lineRule="auto"/>
              <w:jc w:val="center"/>
              <w:rPr>
                <w:sz w:val="24"/>
                <w:szCs w:val="24"/>
              </w:rPr>
            </w:pPr>
            <w:r w:rsidRPr="0096122F">
              <w:rPr>
                <w:sz w:val="24"/>
                <w:szCs w:val="24"/>
              </w:rPr>
              <w:t xml:space="preserve">где 1-4 разряды проверка на справочник детализированных ФКР,  </w:t>
            </w:r>
          </w:p>
          <w:p w:rsidR="0096122F" w:rsidRPr="0096122F" w:rsidRDefault="0096122F" w:rsidP="0096122F">
            <w:pPr>
              <w:spacing w:line="276" w:lineRule="auto"/>
              <w:jc w:val="center"/>
              <w:rPr>
                <w:sz w:val="24"/>
                <w:szCs w:val="24"/>
              </w:rPr>
            </w:pPr>
            <w:r w:rsidRPr="0096122F">
              <w:rPr>
                <w:sz w:val="24"/>
                <w:szCs w:val="24"/>
              </w:rPr>
              <w:t>5-14 разряды проверка на справочник детализированных ЦСР, 15-17 разряды проверка на справочник детализированных КВР</w:t>
            </w:r>
          </w:p>
        </w:tc>
        <w:tc>
          <w:tcPr>
            <w:tcW w:w="1024" w:type="dxa"/>
            <w:gridSpan w:val="3"/>
            <w:vMerge/>
            <w:vAlign w:val="center"/>
            <w:hideMark/>
          </w:tcPr>
          <w:p w:rsidR="0096122F" w:rsidRPr="0096122F" w:rsidRDefault="0096122F" w:rsidP="0096122F">
            <w:pPr>
              <w:suppressAutoHyphens w:val="0"/>
              <w:rPr>
                <w:sz w:val="24"/>
                <w:szCs w:val="24"/>
              </w:rPr>
            </w:pPr>
          </w:p>
        </w:tc>
        <w:tc>
          <w:tcPr>
            <w:tcW w:w="1055" w:type="dxa"/>
            <w:gridSpan w:val="2"/>
            <w:noWrap/>
            <w:hideMark/>
          </w:tcPr>
          <w:p w:rsidR="0096122F" w:rsidRDefault="0096122F" w:rsidP="0096122F">
            <w:pPr>
              <w:spacing w:line="276" w:lineRule="auto"/>
              <w:jc w:val="center"/>
              <w:rPr>
                <w:sz w:val="24"/>
                <w:szCs w:val="24"/>
              </w:rPr>
            </w:pPr>
            <w:r w:rsidRPr="0096122F">
              <w:rPr>
                <w:sz w:val="24"/>
                <w:szCs w:val="24"/>
              </w:rPr>
              <w:t>20651</w:t>
            </w:r>
          </w:p>
          <w:p w:rsidR="00515DAC" w:rsidRPr="0096122F" w:rsidRDefault="00515DAC" w:rsidP="0096122F">
            <w:pPr>
              <w:spacing w:line="276" w:lineRule="auto"/>
              <w:jc w:val="center"/>
              <w:rPr>
                <w:sz w:val="24"/>
                <w:szCs w:val="24"/>
              </w:rPr>
            </w:pPr>
            <w:r>
              <w:rPr>
                <w:sz w:val="24"/>
                <w:szCs w:val="24"/>
              </w:rPr>
              <w:t>20654</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tcPr>
          <w:p w:rsidR="0096122F" w:rsidRPr="0096122F" w:rsidRDefault="0096122F" w:rsidP="0096122F">
            <w:pPr>
              <w:spacing w:line="276" w:lineRule="auto"/>
              <w:jc w:val="center"/>
              <w:rPr>
                <w:sz w:val="24"/>
                <w:szCs w:val="24"/>
              </w:rPr>
            </w:pP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C356E2">
        <w:trPr>
          <w:trHeight w:val="516"/>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hideMark/>
          </w:tcPr>
          <w:p w:rsidR="0096122F" w:rsidRPr="0096122F" w:rsidRDefault="0096122F" w:rsidP="0096122F">
            <w:pPr>
              <w:spacing w:line="276" w:lineRule="auto"/>
              <w:jc w:val="center"/>
              <w:rPr>
                <w:sz w:val="24"/>
                <w:szCs w:val="24"/>
              </w:rPr>
            </w:pPr>
            <w:r w:rsidRPr="0096122F">
              <w:rPr>
                <w:sz w:val="24"/>
                <w:szCs w:val="24"/>
              </w:rPr>
              <w:t>130251000</w:t>
            </w:r>
          </w:p>
          <w:p w:rsidR="0096122F" w:rsidRPr="0096122F" w:rsidRDefault="00515DAC" w:rsidP="0096122F">
            <w:pPr>
              <w:spacing w:line="276" w:lineRule="auto"/>
              <w:jc w:val="center"/>
              <w:rPr>
                <w:sz w:val="24"/>
                <w:szCs w:val="24"/>
              </w:rPr>
            </w:pPr>
            <w:r>
              <w:rPr>
                <w:sz w:val="24"/>
                <w:szCs w:val="24"/>
              </w:rPr>
              <w:t>130254000</w:t>
            </w: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vMerge/>
            <w:hideMark/>
          </w:tcPr>
          <w:p w:rsidR="0096122F" w:rsidRPr="0096122F" w:rsidRDefault="0096122F" w:rsidP="0096122F">
            <w:pPr>
              <w:spacing w:line="276" w:lineRule="auto"/>
              <w:jc w:val="center"/>
              <w:rPr>
                <w:sz w:val="24"/>
                <w:szCs w:val="24"/>
              </w:rPr>
            </w:pPr>
          </w:p>
        </w:tc>
        <w:tc>
          <w:tcPr>
            <w:tcW w:w="1024" w:type="dxa"/>
            <w:gridSpan w:val="3"/>
            <w:vMerge/>
            <w:vAlign w:val="center"/>
            <w:hideMark/>
          </w:tcPr>
          <w:p w:rsidR="0096122F" w:rsidRPr="0096122F" w:rsidRDefault="0096122F" w:rsidP="0096122F">
            <w:pPr>
              <w:suppressAutoHyphens w:val="0"/>
              <w:rPr>
                <w:sz w:val="24"/>
                <w:szCs w:val="24"/>
              </w:rPr>
            </w:pPr>
          </w:p>
        </w:tc>
        <w:tc>
          <w:tcPr>
            <w:tcW w:w="1055" w:type="dxa"/>
            <w:gridSpan w:val="2"/>
            <w:hideMark/>
          </w:tcPr>
          <w:p w:rsidR="0096122F" w:rsidRDefault="0096122F" w:rsidP="0096122F">
            <w:pPr>
              <w:spacing w:line="276" w:lineRule="auto"/>
              <w:jc w:val="center"/>
              <w:rPr>
                <w:sz w:val="24"/>
                <w:szCs w:val="24"/>
              </w:rPr>
            </w:pPr>
            <w:r w:rsidRPr="0096122F">
              <w:rPr>
                <w:sz w:val="24"/>
                <w:szCs w:val="24"/>
              </w:rPr>
              <w:t>30251</w:t>
            </w:r>
          </w:p>
          <w:p w:rsidR="00515DAC" w:rsidRPr="0096122F" w:rsidRDefault="00515DAC" w:rsidP="0096122F">
            <w:pPr>
              <w:spacing w:line="276" w:lineRule="auto"/>
              <w:jc w:val="center"/>
              <w:rPr>
                <w:sz w:val="24"/>
                <w:szCs w:val="24"/>
              </w:rPr>
            </w:pPr>
            <w:r>
              <w:rPr>
                <w:sz w:val="24"/>
                <w:szCs w:val="24"/>
              </w:rPr>
              <w:t>30254</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vMerge w:val="restart"/>
          </w:tcPr>
          <w:p w:rsidR="0096122F" w:rsidRPr="0096122F" w:rsidRDefault="0096122F" w:rsidP="0096122F">
            <w:pPr>
              <w:suppressAutoHyphens w:val="0"/>
              <w:jc w:val="center"/>
              <w:rPr>
                <w:sz w:val="24"/>
                <w:szCs w:val="24"/>
              </w:rPr>
            </w:pPr>
            <w:r w:rsidRPr="0096122F">
              <w:rPr>
                <w:sz w:val="24"/>
                <w:szCs w:val="24"/>
              </w:rPr>
              <w:t>0</w:t>
            </w:r>
          </w:p>
        </w:tc>
        <w:tc>
          <w:tcPr>
            <w:tcW w:w="1462" w:type="dxa"/>
            <w:gridSpan w:val="2"/>
            <w:vMerge w:val="restart"/>
          </w:tcPr>
          <w:p w:rsidR="0096122F" w:rsidRPr="0096122F" w:rsidRDefault="0096122F" w:rsidP="00635A61">
            <w:pPr>
              <w:spacing w:line="276" w:lineRule="auto"/>
              <w:jc w:val="center"/>
              <w:rPr>
                <w:sz w:val="24"/>
                <w:szCs w:val="24"/>
              </w:rPr>
            </w:pPr>
            <w:proofErr w:type="gramStart"/>
            <w:r w:rsidRPr="0096122F">
              <w:rPr>
                <w:sz w:val="24"/>
                <w:szCs w:val="24"/>
              </w:rPr>
              <w:t xml:space="preserve">Значение </w:t>
            </w:r>
            <w:r w:rsidR="00903F48">
              <w:rPr>
                <w:sz w:val="24"/>
                <w:szCs w:val="24"/>
              </w:rPr>
              <w:br/>
            </w:r>
            <w:r w:rsidRPr="0096122F">
              <w:rPr>
                <w:sz w:val="24"/>
                <w:szCs w:val="24"/>
              </w:rPr>
              <w:t>&gt;</w:t>
            </w:r>
            <w:proofErr w:type="gramEnd"/>
            <w:r w:rsidRPr="0096122F">
              <w:rPr>
                <w:sz w:val="24"/>
                <w:szCs w:val="24"/>
              </w:rPr>
              <w:t xml:space="preserve"> 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96122F" w:rsidRPr="0096122F" w:rsidTr="00C356E2">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140140151</w:t>
            </w:r>
          </w:p>
          <w:p w:rsidR="0096122F" w:rsidRPr="0096122F" w:rsidRDefault="0096122F" w:rsidP="0096122F">
            <w:pPr>
              <w:spacing w:line="276" w:lineRule="auto"/>
              <w:jc w:val="center"/>
              <w:rPr>
                <w:sz w:val="24"/>
                <w:szCs w:val="24"/>
              </w:rPr>
            </w:pPr>
            <w:r w:rsidRPr="0096122F">
              <w:rPr>
                <w:sz w:val="24"/>
                <w:szCs w:val="24"/>
              </w:rPr>
              <w:t>140140161</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210552" w:rsidP="00210552">
            <w:pPr>
              <w:spacing w:line="276" w:lineRule="auto"/>
              <w:jc w:val="center"/>
              <w:rPr>
                <w:sz w:val="24"/>
                <w:szCs w:val="24"/>
              </w:rPr>
            </w:pPr>
            <w:r w:rsidRPr="0096122F">
              <w:rPr>
                <w:sz w:val="24"/>
                <w:szCs w:val="24"/>
              </w:rPr>
              <w:t>202ХХХХХ01</w:t>
            </w:r>
            <w:r>
              <w:rPr>
                <w:sz w:val="24"/>
                <w:szCs w:val="24"/>
              </w:rPr>
              <w:t>ХХХХ</w:t>
            </w:r>
            <w:r w:rsidRPr="0096122F">
              <w:rPr>
                <w:sz w:val="24"/>
                <w:szCs w:val="24"/>
              </w:rPr>
              <w:t xml:space="preserve">150 </w:t>
            </w:r>
            <w:r w:rsidR="0096122F" w:rsidRPr="0096122F">
              <w:rPr>
                <w:sz w:val="24"/>
                <w:szCs w:val="24"/>
              </w:rPr>
              <w:t>проверка на справочник детализированных КБК доходов</w:t>
            </w:r>
          </w:p>
        </w:tc>
        <w:tc>
          <w:tcPr>
            <w:tcW w:w="1024" w:type="dxa"/>
            <w:gridSpan w:val="3"/>
            <w:vMerge/>
            <w:vAlign w:val="center"/>
          </w:tcPr>
          <w:p w:rsidR="0096122F" w:rsidRPr="0096122F" w:rsidRDefault="0096122F" w:rsidP="0096122F">
            <w:pPr>
              <w:suppressAutoHyphens w:val="0"/>
              <w:rPr>
                <w:sz w:val="24"/>
                <w:szCs w:val="24"/>
              </w:rPr>
            </w:pPr>
          </w:p>
        </w:tc>
        <w:tc>
          <w:tcPr>
            <w:tcW w:w="1055" w:type="dxa"/>
            <w:gridSpan w:val="2"/>
          </w:tcPr>
          <w:p w:rsidR="0096122F" w:rsidRPr="0096122F" w:rsidRDefault="0096122F" w:rsidP="0096122F">
            <w:pPr>
              <w:spacing w:line="276" w:lineRule="auto"/>
              <w:jc w:val="center"/>
              <w:rPr>
                <w:sz w:val="24"/>
                <w:szCs w:val="24"/>
              </w:rPr>
            </w:pPr>
            <w:r w:rsidRPr="0096122F">
              <w:rPr>
                <w:sz w:val="24"/>
                <w:szCs w:val="24"/>
              </w:rPr>
              <w:t>40140</w:t>
            </w:r>
          </w:p>
          <w:p w:rsidR="0096122F" w:rsidRPr="0096122F" w:rsidRDefault="0096122F" w:rsidP="0096122F">
            <w:pPr>
              <w:spacing w:line="276" w:lineRule="auto"/>
              <w:jc w:val="center"/>
              <w:rPr>
                <w:sz w:val="24"/>
                <w:szCs w:val="24"/>
              </w:rPr>
            </w:pPr>
            <w:r w:rsidRPr="0096122F">
              <w:rPr>
                <w:sz w:val="24"/>
                <w:szCs w:val="24"/>
              </w:rPr>
              <w:t>40140</w:t>
            </w:r>
          </w:p>
        </w:tc>
        <w:tc>
          <w:tcPr>
            <w:tcW w:w="879" w:type="dxa"/>
            <w:noWrap/>
          </w:tcPr>
          <w:p w:rsidR="0096122F" w:rsidRPr="0096122F" w:rsidRDefault="0096122F" w:rsidP="0096122F">
            <w:pPr>
              <w:spacing w:line="276" w:lineRule="auto"/>
              <w:jc w:val="center"/>
              <w:rPr>
                <w:sz w:val="24"/>
                <w:szCs w:val="24"/>
              </w:rPr>
            </w:pPr>
            <w:r w:rsidRPr="0096122F">
              <w:rPr>
                <w:sz w:val="24"/>
                <w:szCs w:val="24"/>
              </w:rPr>
              <w:t>151</w:t>
            </w:r>
          </w:p>
          <w:p w:rsidR="0096122F" w:rsidRPr="0096122F" w:rsidRDefault="0096122F" w:rsidP="0096122F">
            <w:pPr>
              <w:spacing w:line="276" w:lineRule="auto"/>
              <w:jc w:val="center"/>
              <w:rPr>
                <w:sz w:val="24"/>
                <w:szCs w:val="24"/>
              </w:rPr>
            </w:pPr>
            <w:r w:rsidRPr="0096122F">
              <w:rPr>
                <w:sz w:val="24"/>
                <w:szCs w:val="24"/>
              </w:rPr>
              <w:t>161</w:t>
            </w: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C356E2">
        <w:trPr>
          <w:trHeight w:val="360"/>
        </w:trPr>
        <w:tc>
          <w:tcPr>
            <w:tcW w:w="410" w:type="dxa"/>
            <w:vMerge/>
          </w:tcPr>
          <w:p w:rsidR="0096122F" w:rsidRPr="0096122F" w:rsidRDefault="0096122F" w:rsidP="0096122F">
            <w:pPr>
              <w:suppressAutoHyphens w:val="0"/>
              <w:rPr>
                <w:sz w:val="24"/>
                <w:szCs w:val="24"/>
              </w:rPr>
            </w:pPr>
          </w:p>
        </w:tc>
        <w:tc>
          <w:tcPr>
            <w:tcW w:w="1539" w:type="dxa"/>
            <w:gridSpan w:val="2"/>
            <w:vMerge/>
            <w:vAlign w:val="center"/>
          </w:tcPr>
          <w:p w:rsidR="0096122F" w:rsidRPr="0096122F" w:rsidRDefault="0096122F" w:rsidP="0096122F">
            <w:pPr>
              <w:suppressAutoHyphens w:val="0"/>
              <w:rPr>
                <w:sz w:val="24"/>
                <w:szCs w:val="24"/>
              </w:rPr>
            </w:pPr>
          </w:p>
        </w:tc>
        <w:tc>
          <w:tcPr>
            <w:tcW w:w="1418" w:type="dxa"/>
          </w:tcPr>
          <w:p w:rsidR="0096122F" w:rsidRPr="0096122F" w:rsidRDefault="0096122F" w:rsidP="0096122F">
            <w:pPr>
              <w:spacing w:line="276" w:lineRule="auto"/>
              <w:jc w:val="center"/>
              <w:rPr>
                <w:sz w:val="24"/>
                <w:szCs w:val="24"/>
              </w:rPr>
            </w:pPr>
            <w:r w:rsidRPr="0096122F">
              <w:rPr>
                <w:sz w:val="24"/>
                <w:szCs w:val="24"/>
              </w:rPr>
              <w:t>130305000</w:t>
            </w:r>
          </w:p>
        </w:tc>
        <w:tc>
          <w:tcPr>
            <w:tcW w:w="1849" w:type="dxa"/>
            <w:vMerge/>
            <w:vAlign w:val="center"/>
          </w:tcPr>
          <w:p w:rsidR="0096122F" w:rsidRPr="0096122F" w:rsidRDefault="0096122F" w:rsidP="0096122F">
            <w:pPr>
              <w:suppressAutoHyphens w:val="0"/>
              <w:rPr>
                <w:sz w:val="24"/>
                <w:szCs w:val="24"/>
              </w:rPr>
            </w:pPr>
          </w:p>
        </w:tc>
        <w:tc>
          <w:tcPr>
            <w:tcW w:w="1559" w:type="dxa"/>
            <w:vMerge/>
            <w:vAlign w:val="center"/>
          </w:tcPr>
          <w:p w:rsidR="0096122F" w:rsidRPr="0096122F" w:rsidRDefault="0096122F" w:rsidP="0096122F">
            <w:pPr>
              <w:suppressAutoHyphens w:val="0"/>
              <w:rPr>
                <w:sz w:val="24"/>
                <w:szCs w:val="24"/>
              </w:rPr>
            </w:pPr>
          </w:p>
        </w:tc>
        <w:tc>
          <w:tcPr>
            <w:tcW w:w="851" w:type="dxa"/>
            <w:vMerge/>
            <w:vAlign w:val="center"/>
          </w:tcPr>
          <w:p w:rsidR="0096122F" w:rsidRPr="0096122F" w:rsidRDefault="0096122F" w:rsidP="0096122F">
            <w:pPr>
              <w:suppressAutoHyphens w:val="0"/>
              <w:rPr>
                <w:sz w:val="24"/>
                <w:szCs w:val="24"/>
              </w:rPr>
            </w:pPr>
          </w:p>
        </w:tc>
        <w:tc>
          <w:tcPr>
            <w:tcW w:w="1276" w:type="dxa"/>
            <w:vMerge/>
            <w:vAlign w:val="center"/>
          </w:tcPr>
          <w:p w:rsidR="0096122F" w:rsidRPr="0096122F" w:rsidRDefault="0096122F" w:rsidP="0096122F">
            <w:pPr>
              <w:suppressAutoHyphens w:val="0"/>
              <w:rPr>
                <w:sz w:val="24"/>
                <w:szCs w:val="24"/>
              </w:rPr>
            </w:pPr>
          </w:p>
        </w:tc>
        <w:tc>
          <w:tcPr>
            <w:tcW w:w="4108" w:type="dxa"/>
          </w:tcPr>
          <w:p w:rsidR="0096122F" w:rsidRPr="0096122F" w:rsidRDefault="00210552" w:rsidP="0096122F">
            <w:pPr>
              <w:spacing w:line="276" w:lineRule="auto"/>
              <w:jc w:val="center"/>
              <w:rPr>
                <w:sz w:val="24"/>
                <w:szCs w:val="24"/>
              </w:rPr>
            </w:pPr>
            <w:r w:rsidRPr="0096122F">
              <w:rPr>
                <w:sz w:val="24"/>
                <w:szCs w:val="24"/>
              </w:rPr>
              <w:t>219ХХХХХ01</w:t>
            </w:r>
            <w:r>
              <w:rPr>
                <w:sz w:val="24"/>
                <w:szCs w:val="24"/>
              </w:rPr>
              <w:t>ХХХХ</w:t>
            </w:r>
            <w:r w:rsidRPr="0096122F">
              <w:rPr>
                <w:sz w:val="24"/>
                <w:szCs w:val="24"/>
              </w:rPr>
              <w:t>150</w:t>
            </w:r>
            <w:r w:rsidR="0096122F" w:rsidRPr="0096122F">
              <w:rPr>
                <w:sz w:val="24"/>
                <w:szCs w:val="24"/>
              </w:rPr>
              <w:t>,</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w:t>
            </w:r>
          </w:p>
        </w:tc>
        <w:tc>
          <w:tcPr>
            <w:tcW w:w="1024" w:type="dxa"/>
            <w:gridSpan w:val="3"/>
            <w:vMerge/>
            <w:vAlign w:val="center"/>
          </w:tcPr>
          <w:p w:rsidR="0096122F" w:rsidRPr="0096122F" w:rsidRDefault="0096122F" w:rsidP="0096122F">
            <w:pPr>
              <w:suppressAutoHyphens w:val="0"/>
              <w:rPr>
                <w:sz w:val="24"/>
                <w:szCs w:val="24"/>
              </w:rPr>
            </w:pPr>
          </w:p>
        </w:tc>
        <w:tc>
          <w:tcPr>
            <w:tcW w:w="1055" w:type="dxa"/>
            <w:gridSpan w:val="2"/>
          </w:tcPr>
          <w:p w:rsidR="0096122F" w:rsidRPr="0096122F" w:rsidRDefault="0096122F" w:rsidP="0096122F">
            <w:pPr>
              <w:spacing w:line="276" w:lineRule="auto"/>
              <w:jc w:val="center"/>
              <w:rPr>
                <w:sz w:val="24"/>
                <w:szCs w:val="24"/>
              </w:rPr>
            </w:pPr>
            <w:r w:rsidRPr="0096122F">
              <w:rPr>
                <w:sz w:val="24"/>
                <w:szCs w:val="24"/>
              </w:rPr>
              <w:t>30305</w:t>
            </w:r>
          </w:p>
        </w:tc>
        <w:tc>
          <w:tcPr>
            <w:tcW w:w="879" w:type="dxa"/>
            <w:noWrap/>
          </w:tcPr>
          <w:p w:rsidR="0096122F" w:rsidRPr="0096122F" w:rsidRDefault="0096122F" w:rsidP="0096122F">
            <w:pPr>
              <w:spacing w:line="276" w:lineRule="auto"/>
              <w:jc w:val="center"/>
              <w:rPr>
                <w:sz w:val="24"/>
                <w:szCs w:val="24"/>
              </w:rPr>
            </w:pPr>
            <w:r w:rsidRPr="0096122F">
              <w:rPr>
                <w:sz w:val="24"/>
                <w:szCs w:val="24"/>
              </w:rPr>
              <w:t>000</w:t>
            </w:r>
          </w:p>
          <w:p w:rsidR="0096122F" w:rsidRPr="0096122F" w:rsidRDefault="0096122F" w:rsidP="0096122F">
            <w:pPr>
              <w:spacing w:line="276" w:lineRule="auto"/>
              <w:jc w:val="center"/>
              <w:rPr>
                <w:sz w:val="24"/>
                <w:szCs w:val="24"/>
              </w:rPr>
            </w:pPr>
          </w:p>
        </w:tc>
        <w:tc>
          <w:tcPr>
            <w:tcW w:w="1418" w:type="dxa"/>
            <w:gridSpan w:val="2"/>
            <w:vMerge/>
          </w:tcPr>
          <w:p w:rsidR="0096122F" w:rsidRPr="0096122F" w:rsidRDefault="0096122F" w:rsidP="0096122F">
            <w:pPr>
              <w:suppressAutoHyphens w:val="0"/>
              <w:rPr>
                <w:sz w:val="24"/>
                <w:szCs w:val="24"/>
              </w:rPr>
            </w:pPr>
          </w:p>
        </w:tc>
        <w:tc>
          <w:tcPr>
            <w:tcW w:w="1462" w:type="dxa"/>
            <w:gridSpan w:val="2"/>
            <w:vMerge/>
          </w:tcPr>
          <w:p w:rsidR="0096122F" w:rsidRPr="0096122F" w:rsidRDefault="0096122F" w:rsidP="0096122F">
            <w:pPr>
              <w:spacing w:line="276" w:lineRule="auto"/>
              <w:jc w:val="center"/>
              <w:rPr>
                <w:sz w:val="24"/>
                <w:szCs w:val="24"/>
              </w:rPr>
            </w:pPr>
          </w:p>
        </w:tc>
        <w:tc>
          <w:tcPr>
            <w:tcW w:w="1036" w:type="dxa"/>
            <w:vMerge/>
            <w:vAlign w:val="center"/>
          </w:tcPr>
          <w:p w:rsidR="0096122F" w:rsidRPr="0096122F" w:rsidRDefault="0096122F" w:rsidP="0096122F">
            <w:pPr>
              <w:suppressAutoHyphens w:val="0"/>
              <w:rPr>
                <w:sz w:val="24"/>
                <w:szCs w:val="24"/>
              </w:rPr>
            </w:pPr>
          </w:p>
        </w:tc>
        <w:tc>
          <w:tcPr>
            <w:tcW w:w="1237" w:type="dxa"/>
            <w:vMerge/>
            <w:vAlign w:val="center"/>
          </w:tcPr>
          <w:p w:rsidR="0096122F" w:rsidRPr="0096122F" w:rsidRDefault="0096122F" w:rsidP="0096122F">
            <w:pPr>
              <w:suppressAutoHyphens w:val="0"/>
              <w:rPr>
                <w:sz w:val="24"/>
                <w:szCs w:val="24"/>
              </w:rPr>
            </w:pPr>
          </w:p>
        </w:tc>
        <w:tc>
          <w:tcPr>
            <w:tcW w:w="1134" w:type="dxa"/>
            <w:vMerge/>
            <w:vAlign w:val="center"/>
          </w:tcPr>
          <w:p w:rsidR="0096122F" w:rsidRPr="0096122F" w:rsidRDefault="0096122F" w:rsidP="0096122F">
            <w:pPr>
              <w:suppressAutoHyphens w:val="0"/>
              <w:rPr>
                <w:sz w:val="24"/>
                <w:szCs w:val="24"/>
              </w:rPr>
            </w:pPr>
          </w:p>
        </w:tc>
      </w:tr>
      <w:tr w:rsidR="0096122F" w:rsidRPr="0096122F" w:rsidTr="00C356E2">
        <w:trPr>
          <w:trHeight w:val="2070"/>
        </w:trPr>
        <w:tc>
          <w:tcPr>
            <w:tcW w:w="410" w:type="dxa"/>
            <w:vMerge/>
          </w:tcPr>
          <w:p w:rsidR="0096122F" w:rsidRPr="0096122F" w:rsidRDefault="0096122F" w:rsidP="0096122F">
            <w:pPr>
              <w:suppressAutoHyphens w:val="0"/>
              <w:rPr>
                <w:sz w:val="24"/>
                <w:szCs w:val="24"/>
              </w:rPr>
            </w:pPr>
          </w:p>
        </w:tc>
        <w:tc>
          <w:tcPr>
            <w:tcW w:w="1539" w:type="dxa"/>
            <w:gridSpan w:val="2"/>
            <w:vMerge/>
            <w:vAlign w:val="center"/>
            <w:hideMark/>
          </w:tcPr>
          <w:p w:rsidR="0096122F" w:rsidRPr="0096122F" w:rsidRDefault="0096122F" w:rsidP="0096122F">
            <w:pPr>
              <w:suppressAutoHyphens w:val="0"/>
              <w:rPr>
                <w:sz w:val="24"/>
                <w:szCs w:val="24"/>
              </w:rPr>
            </w:pPr>
          </w:p>
        </w:tc>
        <w:tc>
          <w:tcPr>
            <w:tcW w:w="1418" w:type="dxa"/>
            <w:noWrap/>
            <w:hideMark/>
          </w:tcPr>
          <w:p w:rsidR="0096122F" w:rsidRPr="0096122F" w:rsidRDefault="0096122F" w:rsidP="0096122F">
            <w:pPr>
              <w:spacing w:line="276" w:lineRule="auto"/>
              <w:jc w:val="center"/>
              <w:rPr>
                <w:sz w:val="24"/>
                <w:szCs w:val="24"/>
              </w:rPr>
            </w:pPr>
            <w:r w:rsidRPr="0096122F">
              <w:rPr>
                <w:sz w:val="24"/>
                <w:szCs w:val="24"/>
              </w:rPr>
              <w:t>120711000</w:t>
            </w:r>
          </w:p>
          <w:p w:rsidR="0096122F" w:rsidRPr="0096122F" w:rsidRDefault="0096122F" w:rsidP="0096122F">
            <w:pPr>
              <w:spacing w:line="276" w:lineRule="auto"/>
              <w:jc w:val="center"/>
              <w:rPr>
                <w:sz w:val="24"/>
                <w:szCs w:val="24"/>
              </w:rPr>
            </w:pPr>
            <w:r w:rsidRPr="0096122F">
              <w:rPr>
                <w:sz w:val="24"/>
                <w:szCs w:val="24"/>
              </w:rPr>
              <w:t>120721000</w:t>
            </w:r>
          </w:p>
          <w:p w:rsidR="0096122F" w:rsidRPr="0096122F" w:rsidRDefault="0096122F" w:rsidP="0096122F">
            <w:pPr>
              <w:spacing w:line="276" w:lineRule="auto"/>
              <w:jc w:val="center"/>
              <w:rPr>
                <w:sz w:val="24"/>
                <w:szCs w:val="24"/>
              </w:rPr>
            </w:pPr>
            <w:r w:rsidRPr="0096122F">
              <w:rPr>
                <w:sz w:val="24"/>
                <w:szCs w:val="24"/>
              </w:rPr>
              <w:t>120731000</w:t>
            </w:r>
          </w:p>
          <w:p w:rsidR="0096122F" w:rsidRPr="0096122F" w:rsidRDefault="0096122F" w:rsidP="0096122F">
            <w:pPr>
              <w:spacing w:line="276" w:lineRule="auto"/>
              <w:jc w:val="center"/>
              <w:rPr>
                <w:sz w:val="24"/>
                <w:szCs w:val="24"/>
              </w:rPr>
            </w:pPr>
          </w:p>
          <w:p w:rsidR="0096122F" w:rsidRPr="0096122F" w:rsidRDefault="0096122F" w:rsidP="0096122F">
            <w:pPr>
              <w:spacing w:line="276" w:lineRule="auto"/>
              <w:jc w:val="center"/>
              <w:rPr>
                <w:sz w:val="24"/>
                <w:szCs w:val="24"/>
              </w:rPr>
            </w:pPr>
          </w:p>
        </w:tc>
        <w:tc>
          <w:tcPr>
            <w:tcW w:w="1849" w:type="dxa"/>
            <w:vMerge/>
            <w:vAlign w:val="center"/>
            <w:hideMark/>
          </w:tcPr>
          <w:p w:rsidR="0096122F" w:rsidRPr="0096122F" w:rsidRDefault="0096122F" w:rsidP="0096122F">
            <w:pPr>
              <w:suppressAutoHyphens w:val="0"/>
              <w:rPr>
                <w:sz w:val="24"/>
                <w:szCs w:val="24"/>
              </w:rPr>
            </w:pPr>
          </w:p>
        </w:tc>
        <w:tc>
          <w:tcPr>
            <w:tcW w:w="1559" w:type="dxa"/>
            <w:vMerge/>
            <w:vAlign w:val="center"/>
            <w:hideMark/>
          </w:tcPr>
          <w:p w:rsidR="0096122F" w:rsidRPr="0096122F" w:rsidRDefault="0096122F" w:rsidP="0096122F">
            <w:pPr>
              <w:suppressAutoHyphens w:val="0"/>
              <w:rPr>
                <w:sz w:val="24"/>
                <w:szCs w:val="24"/>
              </w:rPr>
            </w:pPr>
          </w:p>
        </w:tc>
        <w:tc>
          <w:tcPr>
            <w:tcW w:w="851" w:type="dxa"/>
            <w:vMerge/>
            <w:vAlign w:val="center"/>
            <w:hideMark/>
          </w:tcPr>
          <w:p w:rsidR="0096122F" w:rsidRPr="0096122F" w:rsidRDefault="0096122F" w:rsidP="0096122F">
            <w:pPr>
              <w:suppressAutoHyphens w:val="0"/>
              <w:rPr>
                <w:sz w:val="24"/>
                <w:szCs w:val="24"/>
              </w:rPr>
            </w:pPr>
          </w:p>
        </w:tc>
        <w:tc>
          <w:tcPr>
            <w:tcW w:w="1276" w:type="dxa"/>
            <w:vMerge/>
            <w:vAlign w:val="center"/>
            <w:hideMark/>
          </w:tcPr>
          <w:p w:rsidR="0096122F" w:rsidRPr="0096122F" w:rsidRDefault="0096122F" w:rsidP="0096122F">
            <w:pPr>
              <w:suppressAutoHyphens w:val="0"/>
              <w:rPr>
                <w:sz w:val="24"/>
                <w:szCs w:val="24"/>
              </w:rPr>
            </w:pPr>
          </w:p>
        </w:tc>
        <w:tc>
          <w:tcPr>
            <w:tcW w:w="4108" w:type="dxa"/>
            <w:hideMark/>
          </w:tcPr>
          <w:p w:rsidR="0062198B" w:rsidRDefault="0096122F" w:rsidP="0096122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r>
            <w:r w:rsidR="0062198B" w:rsidRPr="0062198B">
              <w:rPr>
                <w:sz w:val="24"/>
                <w:szCs w:val="24"/>
              </w:rPr>
              <w:t>0106100301</w:t>
            </w:r>
            <w:r w:rsidR="0062198B">
              <w:rPr>
                <w:sz w:val="24"/>
                <w:szCs w:val="24"/>
              </w:rPr>
              <w:t>ХХХХ</w:t>
            </w:r>
            <w:r w:rsidR="0062198B" w:rsidRPr="0062198B">
              <w:rPr>
                <w:sz w:val="24"/>
                <w:szCs w:val="24"/>
              </w:rPr>
              <w:t>640</w:t>
            </w:r>
          </w:p>
          <w:p w:rsidR="0062198B" w:rsidRDefault="0062198B" w:rsidP="0096122F">
            <w:pPr>
              <w:spacing w:line="276" w:lineRule="auto"/>
              <w:jc w:val="center"/>
              <w:rPr>
                <w:sz w:val="24"/>
                <w:szCs w:val="24"/>
              </w:rPr>
            </w:pPr>
            <w:r w:rsidRPr="0062198B">
              <w:rPr>
                <w:sz w:val="24"/>
                <w:szCs w:val="24"/>
              </w:rPr>
              <w:t>0106100901</w:t>
            </w:r>
            <w:r>
              <w:rPr>
                <w:sz w:val="24"/>
                <w:szCs w:val="24"/>
              </w:rPr>
              <w:t>ХХХХ</w:t>
            </w:r>
            <w:r w:rsidRPr="0062198B">
              <w:rPr>
                <w:sz w:val="24"/>
                <w:szCs w:val="24"/>
              </w:rPr>
              <w:t>640</w:t>
            </w:r>
          </w:p>
          <w:p w:rsidR="0062198B" w:rsidRDefault="0096122F" w:rsidP="0096122F">
            <w:pPr>
              <w:spacing w:line="276" w:lineRule="auto"/>
              <w:jc w:val="center"/>
              <w:rPr>
                <w:sz w:val="24"/>
                <w:szCs w:val="24"/>
              </w:rPr>
            </w:pPr>
            <w:r w:rsidRPr="0096122F">
              <w:rPr>
                <w:sz w:val="24"/>
                <w:szCs w:val="24"/>
              </w:rPr>
              <w:t>1110301001ХХХХ120</w:t>
            </w:r>
            <w:r w:rsidRPr="0096122F">
              <w:rPr>
                <w:sz w:val="24"/>
                <w:szCs w:val="24"/>
              </w:rPr>
              <w:br/>
            </w:r>
            <w:r w:rsidR="0062198B" w:rsidRPr="0062198B">
              <w:rPr>
                <w:sz w:val="24"/>
                <w:szCs w:val="24"/>
              </w:rPr>
              <w:t>1110306001</w:t>
            </w:r>
            <w:r w:rsidR="0062198B">
              <w:rPr>
                <w:sz w:val="24"/>
                <w:szCs w:val="24"/>
              </w:rPr>
              <w:t>ХХХХ</w:t>
            </w:r>
            <w:r w:rsidR="0062198B" w:rsidRPr="0062198B">
              <w:rPr>
                <w:sz w:val="24"/>
                <w:szCs w:val="24"/>
              </w:rPr>
              <w:t>120</w:t>
            </w:r>
          </w:p>
          <w:p w:rsidR="00B16C7D" w:rsidRDefault="00B16C7D" w:rsidP="0096122F">
            <w:pPr>
              <w:spacing w:line="276" w:lineRule="auto"/>
              <w:jc w:val="center"/>
              <w:rPr>
                <w:sz w:val="24"/>
                <w:szCs w:val="24"/>
              </w:rPr>
            </w:pPr>
            <w:r w:rsidRPr="00B16C7D">
              <w:rPr>
                <w:sz w:val="24"/>
                <w:szCs w:val="24"/>
              </w:rPr>
              <w:t>1110307001</w:t>
            </w:r>
            <w:r>
              <w:rPr>
                <w:sz w:val="24"/>
                <w:szCs w:val="24"/>
              </w:rPr>
              <w:t>ХХХХ</w:t>
            </w:r>
            <w:r w:rsidRPr="00B16C7D">
              <w:rPr>
                <w:sz w:val="24"/>
                <w:szCs w:val="24"/>
              </w:rPr>
              <w:t>120</w:t>
            </w:r>
          </w:p>
          <w:p w:rsidR="0096122F" w:rsidRPr="0096122F" w:rsidRDefault="0096122F" w:rsidP="0096122F">
            <w:pPr>
              <w:spacing w:line="276" w:lineRule="auto"/>
              <w:jc w:val="center"/>
              <w:rPr>
                <w:sz w:val="24"/>
                <w:szCs w:val="24"/>
              </w:rPr>
            </w:pPr>
            <w:r w:rsidRPr="0096122F">
              <w:rPr>
                <w:sz w:val="24"/>
                <w:szCs w:val="24"/>
              </w:rPr>
              <w:t>1110402001ХХХХ120</w:t>
            </w:r>
            <w:r w:rsidRPr="0096122F">
              <w:rPr>
                <w:sz w:val="24"/>
                <w:szCs w:val="24"/>
              </w:rPr>
              <w:br/>
              <w:t>1110403001ХХХХ120</w:t>
            </w:r>
            <w:r w:rsidRPr="0096122F">
              <w:rPr>
                <w:sz w:val="24"/>
                <w:szCs w:val="24"/>
              </w:rPr>
              <w:br/>
              <w:t>116ХХХХХ01ХХХХ140</w:t>
            </w:r>
          </w:p>
          <w:p w:rsidR="0096122F" w:rsidRPr="0096122F" w:rsidRDefault="0096122F" w:rsidP="0096122F">
            <w:pPr>
              <w:spacing w:line="276" w:lineRule="auto"/>
              <w:jc w:val="center"/>
              <w:rPr>
                <w:sz w:val="24"/>
                <w:szCs w:val="24"/>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1024" w:type="dxa"/>
            <w:gridSpan w:val="3"/>
            <w:vMerge/>
            <w:vAlign w:val="center"/>
            <w:hideMark/>
          </w:tcPr>
          <w:p w:rsidR="0096122F" w:rsidRPr="0096122F" w:rsidRDefault="0096122F" w:rsidP="0096122F">
            <w:pPr>
              <w:suppressAutoHyphens w:val="0"/>
              <w:rPr>
                <w:sz w:val="24"/>
                <w:szCs w:val="24"/>
              </w:rPr>
            </w:pPr>
          </w:p>
        </w:tc>
        <w:tc>
          <w:tcPr>
            <w:tcW w:w="1055" w:type="dxa"/>
            <w:gridSpan w:val="2"/>
            <w:noWrap/>
            <w:hideMark/>
          </w:tcPr>
          <w:p w:rsidR="0096122F" w:rsidRPr="0096122F" w:rsidRDefault="0096122F" w:rsidP="0096122F">
            <w:pPr>
              <w:spacing w:line="276" w:lineRule="auto"/>
              <w:jc w:val="center"/>
              <w:rPr>
                <w:sz w:val="24"/>
                <w:szCs w:val="24"/>
              </w:rPr>
            </w:pPr>
            <w:r w:rsidRPr="0096122F">
              <w:rPr>
                <w:sz w:val="24"/>
                <w:szCs w:val="24"/>
              </w:rPr>
              <w:t>20711</w:t>
            </w:r>
          </w:p>
          <w:p w:rsidR="0096122F" w:rsidRPr="0096122F" w:rsidRDefault="0096122F" w:rsidP="0096122F">
            <w:pPr>
              <w:spacing w:line="276" w:lineRule="auto"/>
              <w:jc w:val="center"/>
              <w:rPr>
                <w:sz w:val="24"/>
                <w:szCs w:val="24"/>
              </w:rPr>
            </w:pPr>
            <w:r w:rsidRPr="0096122F">
              <w:rPr>
                <w:sz w:val="24"/>
                <w:szCs w:val="24"/>
              </w:rPr>
              <w:t>20721</w:t>
            </w:r>
          </w:p>
          <w:p w:rsidR="0096122F" w:rsidRPr="0096122F" w:rsidRDefault="0096122F" w:rsidP="0096122F">
            <w:pPr>
              <w:spacing w:line="276" w:lineRule="auto"/>
              <w:jc w:val="center"/>
              <w:rPr>
                <w:sz w:val="24"/>
                <w:szCs w:val="24"/>
              </w:rPr>
            </w:pPr>
            <w:r w:rsidRPr="0096122F">
              <w:rPr>
                <w:sz w:val="24"/>
                <w:szCs w:val="24"/>
              </w:rPr>
              <w:t>20731</w:t>
            </w:r>
          </w:p>
        </w:tc>
        <w:tc>
          <w:tcPr>
            <w:tcW w:w="879" w:type="dxa"/>
            <w:noWrap/>
            <w:hideMark/>
          </w:tcPr>
          <w:p w:rsidR="0096122F" w:rsidRPr="0096122F" w:rsidRDefault="0096122F" w:rsidP="0096122F">
            <w:pPr>
              <w:spacing w:line="276" w:lineRule="auto"/>
              <w:jc w:val="center"/>
              <w:rPr>
                <w:sz w:val="24"/>
                <w:szCs w:val="24"/>
              </w:rPr>
            </w:pPr>
            <w:r w:rsidRPr="0096122F">
              <w:rPr>
                <w:sz w:val="24"/>
                <w:szCs w:val="24"/>
              </w:rPr>
              <w:t>000</w:t>
            </w:r>
          </w:p>
        </w:tc>
        <w:tc>
          <w:tcPr>
            <w:tcW w:w="1418" w:type="dxa"/>
            <w:gridSpan w:val="2"/>
          </w:tcPr>
          <w:p w:rsidR="0096122F" w:rsidRPr="0096122F" w:rsidRDefault="0096122F" w:rsidP="00635A61">
            <w:pPr>
              <w:spacing w:line="276" w:lineRule="auto"/>
              <w:jc w:val="center"/>
              <w:rPr>
                <w:sz w:val="24"/>
                <w:szCs w:val="24"/>
              </w:rPr>
            </w:pPr>
            <w:r w:rsidRPr="0096122F">
              <w:rPr>
                <w:sz w:val="24"/>
                <w:szCs w:val="24"/>
              </w:rPr>
              <w:t xml:space="preserve">Значение </w:t>
            </w:r>
            <w:r w:rsidR="00903F48">
              <w:rPr>
                <w:sz w:val="24"/>
                <w:szCs w:val="24"/>
              </w:rPr>
              <w:br/>
            </w:r>
            <w:r w:rsidRPr="0096122F">
              <w:rPr>
                <w:sz w:val="24"/>
                <w:szCs w:val="24"/>
              </w:rPr>
              <w:t>&lt;</w:t>
            </w:r>
            <w:proofErr w:type="gramStart"/>
            <w:r w:rsidRPr="0096122F">
              <w:rPr>
                <w:sz w:val="24"/>
                <w:szCs w:val="24"/>
              </w:rPr>
              <w:t>, &gt;</w:t>
            </w:r>
            <w:proofErr w:type="gramEnd"/>
            <w:r w:rsidRPr="0096122F">
              <w:rPr>
                <w:sz w:val="24"/>
                <w:szCs w:val="24"/>
              </w:rPr>
              <w:t xml:space="preserve"> 0</w:t>
            </w:r>
          </w:p>
        </w:tc>
        <w:tc>
          <w:tcPr>
            <w:tcW w:w="1462" w:type="dxa"/>
            <w:gridSpan w:val="2"/>
          </w:tcPr>
          <w:p w:rsidR="0096122F" w:rsidRPr="0096122F" w:rsidRDefault="0096122F" w:rsidP="0096122F">
            <w:pPr>
              <w:suppressAutoHyphens w:val="0"/>
              <w:jc w:val="center"/>
              <w:rPr>
                <w:sz w:val="24"/>
                <w:szCs w:val="24"/>
              </w:rPr>
            </w:pPr>
            <w:r w:rsidRPr="0096122F">
              <w:rPr>
                <w:sz w:val="24"/>
                <w:szCs w:val="24"/>
              </w:rPr>
              <w:t>0</w:t>
            </w:r>
          </w:p>
        </w:tc>
        <w:tc>
          <w:tcPr>
            <w:tcW w:w="1036" w:type="dxa"/>
            <w:vMerge/>
            <w:vAlign w:val="center"/>
            <w:hideMark/>
          </w:tcPr>
          <w:p w:rsidR="0096122F" w:rsidRPr="0096122F" w:rsidRDefault="0096122F" w:rsidP="0096122F">
            <w:pPr>
              <w:suppressAutoHyphens w:val="0"/>
              <w:rPr>
                <w:sz w:val="24"/>
                <w:szCs w:val="24"/>
              </w:rPr>
            </w:pPr>
          </w:p>
        </w:tc>
        <w:tc>
          <w:tcPr>
            <w:tcW w:w="1237" w:type="dxa"/>
            <w:vMerge/>
            <w:vAlign w:val="center"/>
            <w:hideMark/>
          </w:tcPr>
          <w:p w:rsidR="0096122F" w:rsidRPr="0096122F" w:rsidRDefault="0096122F" w:rsidP="0096122F">
            <w:pPr>
              <w:suppressAutoHyphens w:val="0"/>
              <w:rPr>
                <w:sz w:val="24"/>
                <w:szCs w:val="24"/>
              </w:rPr>
            </w:pPr>
          </w:p>
        </w:tc>
        <w:tc>
          <w:tcPr>
            <w:tcW w:w="1134" w:type="dxa"/>
            <w:vMerge/>
            <w:vAlign w:val="center"/>
            <w:hideMark/>
          </w:tcPr>
          <w:p w:rsidR="0096122F" w:rsidRPr="0096122F" w:rsidRDefault="0096122F" w:rsidP="0096122F">
            <w:pPr>
              <w:suppressAutoHyphens w:val="0"/>
              <w:rPr>
                <w:sz w:val="24"/>
                <w:szCs w:val="24"/>
              </w:rPr>
            </w:pPr>
          </w:p>
        </w:tc>
      </w:tr>
      <w:tr w:rsidR="001677C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6"/>
        </w:trPr>
        <w:tc>
          <w:tcPr>
            <w:tcW w:w="410" w:type="dxa"/>
            <w:vMerge w:val="restart"/>
            <w:tcBorders>
              <w:top w:val="single" w:sz="4" w:space="0" w:color="auto"/>
              <w:left w:val="single" w:sz="4" w:space="0" w:color="auto"/>
              <w:right w:val="single" w:sz="4" w:space="0" w:color="auto"/>
            </w:tcBorders>
            <w:noWrap/>
          </w:tcPr>
          <w:p w:rsidR="001677C9" w:rsidRPr="0096122F" w:rsidRDefault="001677C9" w:rsidP="0096122F">
            <w:pPr>
              <w:spacing w:line="276" w:lineRule="auto"/>
              <w:jc w:val="center"/>
              <w:rPr>
                <w:b/>
                <w:sz w:val="24"/>
                <w:szCs w:val="24"/>
              </w:rPr>
            </w:pPr>
            <w:r w:rsidRPr="0096122F">
              <w:rPr>
                <w:b/>
                <w:sz w:val="24"/>
                <w:szCs w:val="24"/>
              </w:rPr>
              <w:lastRenderedPageBreak/>
              <w:t>6.</w:t>
            </w:r>
          </w:p>
        </w:tc>
        <w:tc>
          <w:tcPr>
            <w:tcW w:w="1539" w:type="dxa"/>
            <w:gridSpan w:val="2"/>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rPr>
                <w:sz w:val="24"/>
                <w:szCs w:val="24"/>
                <w:lang w:eastAsia="ru-RU"/>
              </w:rPr>
            </w:pPr>
            <w:r w:rsidRPr="0096122F">
              <w:rPr>
                <w:sz w:val="24"/>
                <w:szCs w:val="24"/>
                <w:lang w:eastAsia="ru-RU"/>
              </w:rPr>
              <w:t>ИТОГО</w:t>
            </w:r>
          </w:p>
        </w:tc>
        <w:tc>
          <w:tcPr>
            <w:tcW w:w="1418" w:type="dxa"/>
            <w:tcBorders>
              <w:top w:val="single" w:sz="4" w:space="0" w:color="auto"/>
              <w:left w:val="single" w:sz="4" w:space="0" w:color="auto"/>
              <w:bottom w:val="single" w:sz="4" w:space="0" w:color="auto"/>
              <w:right w:val="single" w:sz="4" w:space="0" w:color="auto"/>
            </w:tcBorders>
            <w:noWrap/>
          </w:tcPr>
          <w:p w:rsidR="001677C9" w:rsidRDefault="001677C9" w:rsidP="0096122F">
            <w:pPr>
              <w:suppressAutoHyphens w:val="0"/>
              <w:spacing w:line="276" w:lineRule="auto"/>
              <w:jc w:val="center"/>
              <w:rPr>
                <w:sz w:val="24"/>
                <w:szCs w:val="24"/>
                <w:lang w:eastAsia="ru-RU"/>
              </w:rPr>
            </w:pPr>
            <w:r w:rsidRPr="0096122F">
              <w:rPr>
                <w:sz w:val="24"/>
                <w:szCs w:val="24"/>
                <w:lang w:eastAsia="ru-RU"/>
              </w:rPr>
              <w:t>120651561</w:t>
            </w:r>
          </w:p>
          <w:p w:rsidR="00515DAC" w:rsidRPr="0096122F" w:rsidRDefault="00515DAC" w:rsidP="0096122F">
            <w:pPr>
              <w:suppressAutoHyphens w:val="0"/>
              <w:spacing w:line="276" w:lineRule="auto"/>
              <w:jc w:val="center"/>
              <w:rPr>
                <w:sz w:val="24"/>
                <w:szCs w:val="24"/>
                <w:lang w:val="en-US" w:eastAsia="ru-RU"/>
              </w:rPr>
            </w:pPr>
            <w:r>
              <w:rPr>
                <w:sz w:val="24"/>
                <w:szCs w:val="24"/>
                <w:lang w:eastAsia="ru-RU"/>
              </w:rPr>
              <w:t>120654561</w:t>
            </w:r>
          </w:p>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120711541</w:t>
            </w:r>
          </w:p>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120721541</w:t>
            </w:r>
          </w:p>
          <w:p w:rsidR="001677C9" w:rsidRPr="0096122F" w:rsidRDefault="001677C9" w:rsidP="0096122F">
            <w:pPr>
              <w:suppressAutoHyphens w:val="0"/>
              <w:spacing w:line="276" w:lineRule="auto"/>
              <w:jc w:val="center"/>
              <w:rPr>
                <w:sz w:val="24"/>
                <w:szCs w:val="24"/>
                <w:lang w:val="en-US" w:eastAsia="ru-RU"/>
              </w:rPr>
            </w:pPr>
            <w:r w:rsidRPr="0096122F">
              <w:rPr>
                <w:sz w:val="24"/>
                <w:szCs w:val="24"/>
                <w:lang w:eastAsia="ru-RU"/>
              </w:rPr>
              <w:t>120731541</w:t>
            </w:r>
          </w:p>
          <w:p w:rsidR="001677C9" w:rsidRDefault="001677C9" w:rsidP="0096122F">
            <w:pPr>
              <w:suppressAutoHyphens w:val="0"/>
              <w:spacing w:line="276" w:lineRule="auto"/>
              <w:jc w:val="center"/>
              <w:rPr>
                <w:sz w:val="24"/>
                <w:szCs w:val="24"/>
                <w:lang w:eastAsia="ru-RU"/>
              </w:rPr>
            </w:pPr>
            <w:r w:rsidRPr="0096122F">
              <w:rPr>
                <w:sz w:val="24"/>
                <w:szCs w:val="24"/>
                <w:lang w:val="en-US" w:eastAsia="ru-RU"/>
              </w:rPr>
              <w:t>130251831</w:t>
            </w:r>
          </w:p>
          <w:p w:rsidR="00515DAC" w:rsidRPr="00AD0DD9" w:rsidRDefault="00515DAC" w:rsidP="0096122F">
            <w:pPr>
              <w:suppressAutoHyphens w:val="0"/>
              <w:spacing w:line="276" w:lineRule="auto"/>
              <w:jc w:val="center"/>
              <w:rPr>
                <w:sz w:val="24"/>
                <w:szCs w:val="24"/>
                <w:lang w:eastAsia="ru-RU"/>
              </w:rPr>
            </w:pPr>
            <w:r>
              <w:rPr>
                <w:sz w:val="24"/>
                <w:szCs w:val="24"/>
                <w:lang w:eastAsia="ru-RU"/>
              </w:rPr>
              <w:t>130254831</w:t>
            </w:r>
          </w:p>
        </w:tc>
        <w:tc>
          <w:tcPr>
            <w:tcW w:w="1849" w:type="dxa"/>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1024" w:type="dxa"/>
            <w:gridSpan w:val="3"/>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c>
          <w:tcPr>
            <w:tcW w:w="1055" w:type="dxa"/>
            <w:gridSpan w:val="2"/>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right w:val="single" w:sz="4" w:space="0" w:color="auto"/>
            </w:tcBorders>
            <w:noWrap/>
          </w:tcPr>
          <w:p w:rsidR="001677C9" w:rsidRPr="0096122F" w:rsidRDefault="001677C9" w:rsidP="00903F48">
            <w:pPr>
              <w:suppressAutoHyphens w:val="0"/>
              <w:spacing w:line="276" w:lineRule="auto"/>
              <w:jc w:val="center"/>
              <w:rPr>
                <w:sz w:val="24"/>
                <w:szCs w:val="24"/>
                <w:lang w:eastAsia="ru-RU"/>
              </w:rPr>
            </w:pPr>
            <w:proofErr w:type="gramStart"/>
            <w:r w:rsidRPr="0096122F">
              <w:rPr>
                <w:sz w:val="24"/>
                <w:szCs w:val="24"/>
                <w:lang w:eastAsia="ru-RU"/>
              </w:rPr>
              <w:t>значение &gt;</w:t>
            </w:r>
            <w:proofErr w:type="gramEnd"/>
            <w:r w:rsidR="00635A61">
              <w:rPr>
                <w:sz w:val="24"/>
                <w:szCs w:val="24"/>
                <w:lang w:eastAsia="ru-RU"/>
              </w:rPr>
              <w: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0</w:t>
            </w:r>
          </w:p>
          <w:p w:rsidR="001677C9" w:rsidRPr="0096122F" w:rsidRDefault="001677C9" w:rsidP="0096122F">
            <w:pPr>
              <w:suppressAutoHyphens w:val="0"/>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Borders>
              <w:top w:val="single" w:sz="4" w:space="0" w:color="auto"/>
              <w:left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w:t>
            </w:r>
          </w:p>
        </w:tc>
      </w:tr>
      <w:tr w:rsidR="001677C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10" w:type="dxa"/>
            <w:vMerge/>
            <w:tcBorders>
              <w:left w:val="single" w:sz="4" w:space="0" w:color="auto"/>
              <w:right w:val="single" w:sz="4" w:space="0" w:color="auto"/>
            </w:tcBorders>
            <w:noWrap/>
          </w:tcPr>
          <w:p w:rsidR="001677C9" w:rsidRPr="0096122F" w:rsidRDefault="001677C9" w:rsidP="0096122F">
            <w:pPr>
              <w:spacing w:line="276" w:lineRule="auto"/>
              <w:jc w:val="center"/>
              <w:rPr>
                <w:b/>
                <w:sz w:val="24"/>
                <w:szCs w:val="24"/>
              </w:rPr>
            </w:pPr>
          </w:p>
        </w:tc>
        <w:tc>
          <w:tcPr>
            <w:tcW w:w="1539" w:type="dxa"/>
            <w:gridSpan w:val="2"/>
            <w:vMerge/>
            <w:tcBorders>
              <w:left w:val="single" w:sz="4" w:space="0" w:color="auto"/>
              <w:right w:val="single" w:sz="4" w:space="0" w:color="auto"/>
            </w:tcBorders>
            <w:noWrap/>
          </w:tcPr>
          <w:p w:rsidR="001677C9" w:rsidRPr="0096122F" w:rsidRDefault="001677C9" w:rsidP="0096122F">
            <w:pPr>
              <w:suppressAutoHyphens w:val="0"/>
              <w:spacing w:line="276" w:lineRule="auto"/>
              <w:rPr>
                <w:sz w:val="24"/>
                <w:szCs w:val="24"/>
                <w:lang w:eastAsia="ru-RU"/>
              </w:rPr>
            </w:pPr>
          </w:p>
        </w:tc>
        <w:tc>
          <w:tcPr>
            <w:tcW w:w="1418" w:type="dxa"/>
            <w:tcBorders>
              <w:top w:val="single" w:sz="4" w:space="0" w:color="auto"/>
              <w:left w:val="single" w:sz="4" w:space="0" w:color="auto"/>
              <w:right w:val="single" w:sz="4" w:space="0" w:color="auto"/>
            </w:tcBorders>
            <w:noWrap/>
          </w:tcPr>
          <w:p w:rsidR="001677C9" w:rsidRDefault="001677C9" w:rsidP="0096122F">
            <w:pPr>
              <w:suppressAutoHyphens w:val="0"/>
              <w:spacing w:line="276" w:lineRule="auto"/>
              <w:jc w:val="center"/>
              <w:rPr>
                <w:sz w:val="24"/>
                <w:szCs w:val="24"/>
                <w:lang w:eastAsia="ru-RU"/>
              </w:rPr>
            </w:pPr>
            <w:r w:rsidRPr="0096122F">
              <w:rPr>
                <w:sz w:val="24"/>
                <w:szCs w:val="24"/>
                <w:lang w:eastAsia="ru-RU"/>
              </w:rPr>
              <w:t>120651661</w:t>
            </w:r>
          </w:p>
          <w:p w:rsidR="00515DAC" w:rsidRPr="0096122F" w:rsidRDefault="00515DAC" w:rsidP="0096122F">
            <w:pPr>
              <w:suppressAutoHyphens w:val="0"/>
              <w:spacing w:line="276" w:lineRule="auto"/>
              <w:jc w:val="center"/>
              <w:rPr>
                <w:sz w:val="24"/>
                <w:szCs w:val="24"/>
                <w:lang w:eastAsia="ru-RU"/>
              </w:rPr>
            </w:pPr>
            <w:r>
              <w:rPr>
                <w:sz w:val="24"/>
                <w:szCs w:val="24"/>
                <w:lang w:eastAsia="ru-RU"/>
              </w:rPr>
              <w:t>120654661</w:t>
            </w:r>
          </w:p>
        </w:tc>
        <w:tc>
          <w:tcPr>
            <w:tcW w:w="1849" w:type="dxa"/>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851" w:type="dxa"/>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276" w:type="dxa"/>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024" w:type="dxa"/>
            <w:gridSpan w:val="3"/>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055" w:type="dxa"/>
            <w:gridSpan w:val="2"/>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418" w:type="dxa"/>
            <w:gridSpan w:val="2"/>
            <w:tcBorders>
              <w:left w:val="single" w:sz="4" w:space="0" w:color="auto"/>
              <w:right w:val="single" w:sz="4" w:space="0" w:color="auto"/>
            </w:tcBorders>
            <w:noWrap/>
          </w:tcPr>
          <w:p w:rsidR="001677C9" w:rsidRPr="0096122F" w:rsidRDefault="001677C9" w:rsidP="00903F48">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00635A61">
              <w:rPr>
                <w:sz w:val="24"/>
                <w:szCs w:val="24"/>
                <w:lang w:eastAsia="ru-RU"/>
              </w:rPr>
              <w:t>=</w:t>
            </w:r>
            <w:r w:rsidRPr="0096122F">
              <w:rPr>
                <w:sz w:val="24"/>
                <w:szCs w:val="24"/>
                <w:lang w:eastAsia="ru-RU"/>
              </w:rPr>
              <w:t>0</w:t>
            </w:r>
          </w:p>
        </w:tc>
        <w:tc>
          <w:tcPr>
            <w:tcW w:w="1462" w:type="dxa"/>
            <w:gridSpan w:val="2"/>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1134" w:type="dxa"/>
            <w:vMerge/>
          </w:tcPr>
          <w:p w:rsidR="001677C9" w:rsidRPr="0096122F" w:rsidRDefault="001677C9" w:rsidP="0096122F">
            <w:pPr>
              <w:suppressAutoHyphens w:val="0"/>
              <w:spacing w:line="276" w:lineRule="auto"/>
              <w:jc w:val="center"/>
              <w:rPr>
                <w:sz w:val="24"/>
                <w:szCs w:val="24"/>
                <w:lang w:eastAsia="ru-RU"/>
              </w:rPr>
            </w:pPr>
          </w:p>
        </w:tc>
      </w:tr>
      <w:tr w:rsidR="00FD35F1"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410" w:type="dxa"/>
            <w:vMerge/>
            <w:tcBorders>
              <w:left w:val="single" w:sz="4" w:space="0" w:color="auto"/>
              <w:right w:val="single" w:sz="4" w:space="0" w:color="auto"/>
            </w:tcBorders>
            <w:noWrap/>
          </w:tcPr>
          <w:p w:rsidR="00FD35F1" w:rsidRPr="0096122F" w:rsidRDefault="00FD35F1"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FD35F1" w:rsidRPr="0096122F" w:rsidRDefault="00FD35F1"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FD35F1" w:rsidRPr="0096122F" w:rsidRDefault="00FD35F1"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FD35F1" w:rsidRDefault="00FD35F1" w:rsidP="0096122F">
            <w:pPr>
              <w:suppressAutoHyphens w:val="0"/>
              <w:spacing w:line="276" w:lineRule="auto"/>
              <w:jc w:val="center"/>
              <w:rPr>
                <w:sz w:val="24"/>
                <w:szCs w:val="24"/>
                <w:lang w:eastAsia="ru-RU"/>
              </w:rPr>
            </w:pPr>
            <w:r w:rsidRPr="0096122F">
              <w:rPr>
                <w:sz w:val="24"/>
                <w:szCs w:val="24"/>
                <w:lang w:eastAsia="ru-RU"/>
              </w:rPr>
              <w:t>120651661</w:t>
            </w:r>
          </w:p>
          <w:p w:rsidR="00FD35F1" w:rsidRPr="0096122F" w:rsidRDefault="00FD35F1" w:rsidP="0096122F">
            <w:pPr>
              <w:suppressAutoHyphens w:val="0"/>
              <w:spacing w:line="276" w:lineRule="auto"/>
              <w:jc w:val="center"/>
              <w:rPr>
                <w:sz w:val="24"/>
                <w:szCs w:val="24"/>
                <w:lang w:val="en-US" w:eastAsia="ru-RU"/>
              </w:rPr>
            </w:pPr>
            <w:r>
              <w:rPr>
                <w:sz w:val="24"/>
                <w:szCs w:val="24"/>
                <w:lang w:eastAsia="ru-RU"/>
              </w:rPr>
              <w:t>120654661</w:t>
            </w:r>
          </w:p>
        </w:tc>
        <w:tc>
          <w:tcPr>
            <w:tcW w:w="1849" w:type="dxa"/>
            <w:vMerge w:val="restart"/>
            <w:tcBorders>
              <w:top w:val="single" w:sz="4" w:space="0" w:color="auto"/>
              <w:left w:val="single" w:sz="4" w:space="0" w:color="auto"/>
              <w:right w:val="single" w:sz="4" w:space="0" w:color="auto"/>
            </w:tcBorders>
          </w:tcPr>
          <w:p w:rsidR="00FD35F1" w:rsidRPr="0096122F" w:rsidRDefault="00FD35F1" w:rsidP="0096122F">
            <w:pPr>
              <w:suppressAutoHyphens w:val="0"/>
              <w:spacing w:line="276" w:lineRule="auto"/>
              <w:jc w:val="center"/>
              <w:rPr>
                <w:sz w:val="24"/>
                <w:szCs w:val="24"/>
                <w:lang w:eastAsia="ru-RU"/>
              </w:rPr>
            </w:pPr>
          </w:p>
          <w:p w:rsidR="00FD35F1" w:rsidRPr="0096122F" w:rsidRDefault="00FD35F1"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right w:val="single" w:sz="4" w:space="0" w:color="auto"/>
            </w:tcBorders>
            <w:noWrap/>
          </w:tcPr>
          <w:p w:rsidR="00FD35F1" w:rsidRPr="0096122F" w:rsidRDefault="00FD35F1"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Pr>
                <w:sz w:val="24"/>
                <w:szCs w:val="24"/>
              </w:rPr>
              <w:br/>
            </w:r>
            <w:r w:rsidRPr="003277C3">
              <w:rPr>
                <w:sz w:val="24"/>
                <w:szCs w:val="24"/>
              </w:rPr>
              <w:t>03731000</w:t>
            </w:r>
            <w:r>
              <w:rPr>
                <w:sz w:val="24"/>
                <w:szCs w:val="24"/>
              </w:rPr>
              <w:t>,</w:t>
            </w:r>
            <w:r w:rsidRPr="0096122F">
              <w:rPr>
                <w:sz w:val="24"/>
                <w:szCs w:val="24"/>
              </w:rPr>
              <w:br/>
              <w:t>00000006, 00000008, 00000009</w:t>
            </w:r>
          </w:p>
        </w:tc>
        <w:tc>
          <w:tcPr>
            <w:tcW w:w="851" w:type="dxa"/>
            <w:vMerge w:val="restart"/>
            <w:tcBorders>
              <w:top w:val="single" w:sz="4" w:space="0" w:color="auto"/>
              <w:left w:val="single" w:sz="4" w:space="0" w:color="auto"/>
              <w:right w:val="single" w:sz="4" w:space="0" w:color="auto"/>
            </w:tcBorders>
            <w:noWrap/>
          </w:tcPr>
          <w:p w:rsidR="00FD35F1" w:rsidRPr="0096122F" w:rsidRDefault="00FD35F1" w:rsidP="000E2123">
            <w:pPr>
              <w:spacing w:line="276" w:lineRule="auto"/>
              <w:jc w:val="center"/>
              <w:rPr>
                <w:sz w:val="24"/>
                <w:szCs w:val="24"/>
              </w:rPr>
            </w:pPr>
            <w:r w:rsidRPr="0096122F">
              <w:rPr>
                <w:sz w:val="24"/>
                <w:szCs w:val="24"/>
              </w:rPr>
              <w:t>02, 03, 04, 05, 06, 08, 09, 10, 11, 12, 13</w:t>
            </w:r>
            <w:r>
              <w:rPr>
                <w:sz w:val="24"/>
                <w:szCs w:val="24"/>
              </w:rPr>
              <w:t>, 14</w:t>
            </w:r>
          </w:p>
        </w:tc>
        <w:tc>
          <w:tcPr>
            <w:tcW w:w="1276" w:type="dxa"/>
            <w:vMerge w:val="restart"/>
            <w:tcBorders>
              <w:top w:val="single" w:sz="4" w:space="0" w:color="auto"/>
              <w:left w:val="single" w:sz="4" w:space="0" w:color="auto"/>
              <w:right w:val="single" w:sz="4" w:space="0" w:color="auto"/>
            </w:tcBorders>
          </w:tcPr>
          <w:p w:rsidR="00FD35F1" w:rsidRPr="0096122F" w:rsidRDefault="00FD35F1"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Borders>
              <w:top w:val="single" w:sz="4" w:space="0" w:color="auto"/>
              <w:left w:val="single" w:sz="4" w:space="0" w:color="auto"/>
              <w:right w:val="single" w:sz="4" w:space="0" w:color="auto"/>
            </w:tcBorders>
            <w:noWrap/>
          </w:tcPr>
          <w:p w:rsidR="00FD35F1" w:rsidRPr="0096122F" w:rsidRDefault="00FD35F1"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1024" w:type="dxa"/>
            <w:gridSpan w:val="3"/>
            <w:vMerge w:val="restart"/>
            <w:tcBorders>
              <w:top w:val="single" w:sz="4" w:space="0" w:color="auto"/>
              <w:left w:val="single" w:sz="4" w:space="0" w:color="auto"/>
              <w:right w:val="single" w:sz="4" w:space="0" w:color="auto"/>
            </w:tcBorders>
            <w:noWrap/>
          </w:tcPr>
          <w:p w:rsidR="00FD35F1" w:rsidRPr="0096122F" w:rsidRDefault="00FD35F1" w:rsidP="0096122F">
            <w:pPr>
              <w:suppressAutoHyphens w:val="0"/>
              <w:spacing w:line="276" w:lineRule="auto"/>
              <w:jc w:val="center"/>
              <w:rPr>
                <w:sz w:val="24"/>
                <w:szCs w:val="24"/>
                <w:lang w:eastAsia="ru-RU"/>
              </w:rPr>
            </w:pPr>
            <w:r w:rsidRPr="0096122F">
              <w:rPr>
                <w:sz w:val="24"/>
                <w:szCs w:val="24"/>
                <w:lang w:eastAsia="ru-RU"/>
              </w:rPr>
              <w:t>1</w:t>
            </w:r>
          </w:p>
        </w:tc>
        <w:tc>
          <w:tcPr>
            <w:tcW w:w="1055" w:type="dxa"/>
            <w:gridSpan w:val="2"/>
            <w:tcBorders>
              <w:top w:val="single" w:sz="4" w:space="0" w:color="auto"/>
              <w:left w:val="single" w:sz="4" w:space="0" w:color="auto"/>
              <w:right w:val="single" w:sz="4" w:space="0" w:color="auto"/>
            </w:tcBorders>
            <w:noWrap/>
          </w:tcPr>
          <w:p w:rsidR="00FD35F1" w:rsidRDefault="00FD35F1" w:rsidP="0096122F">
            <w:pPr>
              <w:suppressAutoHyphens w:val="0"/>
              <w:spacing w:line="276" w:lineRule="auto"/>
              <w:jc w:val="center"/>
              <w:rPr>
                <w:sz w:val="24"/>
                <w:szCs w:val="24"/>
                <w:lang w:eastAsia="ru-RU"/>
              </w:rPr>
            </w:pPr>
            <w:r w:rsidRPr="0096122F">
              <w:rPr>
                <w:sz w:val="24"/>
                <w:szCs w:val="24"/>
                <w:lang w:eastAsia="ru-RU"/>
              </w:rPr>
              <w:t>20651</w:t>
            </w:r>
          </w:p>
          <w:p w:rsidR="00FD35F1" w:rsidRPr="0096122F" w:rsidRDefault="00FD35F1" w:rsidP="00FD35F1">
            <w:pPr>
              <w:suppressAutoHyphens w:val="0"/>
              <w:spacing w:line="276" w:lineRule="auto"/>
              <w:jc w:val="center"/>
              <w:rPr>
                <w:sz w:val="24"/>
                <w:szCs w:val="24"/>
                <w:lang w:eastAsia="ru-RU"/>
              </w:rPr>
            </w:pPr>
            <w:r>
              <w:rPr>
                <w:sz w:val="24"/>
                <w:szCs w:val="24"/>
                <w:lang w:eastAsia="ru-RU"/>
              </w:rPr>
              <w:t>20654</w:t>
            </w:r>
          </w:p>
        </w:tc>
        <w:tc>
          <w:tcPr>
            <w:tcW w:w="879" w:type="dxa"/>
            <w:tcBorders>
              <w:top w:val="single" w:sz="4" w:space="0" w:color="auto"/>
              <w:left w:val="single" w:sz="4" w:space="0" w:color="auto"/>
              <w:right w:val="single" w:sz="4" w:space="0" w:color="auto"/>
            </w:tcBorders>
            <w:noWrap/>
          </w:tcPr>
          <w:p w:rsidR="00FD35F1" w:rsidRPr="0096122F" w:rsidRDefault="00FD35F1"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tcBorders>
              <w:top w:val="single" w:sz="4" w:space="0" w:color="auto"/>
              <w:left w:val="single" w:sz="4" w:space="0" w:color="auto"/>
              <w:right w:val="single" w:sz="4" w:space="0" w:color="auto"/>
            </w:tcBorders>
            <w:noWrap/>
          </w:tcPr>
          <w:p w:rsidR="00FD35F1" w:rsidRPr="00CC0C7F" w:rsidRDefault="00FD35F1" w:rsidP="00903F48">
            <w:pPr>
              <w:suppressAutoHyphens w:val="0"/>
              <w:spacing w:line="276" w:lineRule="auto"/>
              <w:jc w:val="center"/>
              <w:rPr>
                <w:sz w:val="24"/>
                <w:szCs w:val="24"/>
                <w:lang w:val="en-US"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r w:rsidR="00CC0C7F">
              <w:rPr>
                <w:sz w:val="24"/>
                <w:szCs w:val="24"/>
                <w:lang w:eastAsia="ru-RU"/>
              </w:rPr>
              <w:t xml:space="preserve">, </w:t>
            </w:r>
            <w:r w:rsidR="00CC0C7F">
              <w:rPr>
                <w:sz w:val="24"/>
                <w:szCs w:val="24"/>
                <w:lang w:val="en-US" w:eastAsia="ru-RU"/>
              </w:rPr>
              <w:t>&gt;0</w:t>
            </w:r>
          </w:p>
        </w:tc>
        <w:tc>
          <w:tcPr>
            <w:tcW w:w="1462" w:type="dxa"/>
            <w:gridSpan w:val="2"/>
            <w:vMerge w:val="restart"/>
            <w:tcBorders>
              <w:top w:val="single" w:sz="4" w:space="0" w:color="auto"/>
              <w:left w:val="single" w:sz="4" w:space="0" w:color="auto"/>
              <w:right w:val="single" w:sz="4" w:space="0" w:color="auto"/>
            </w:tcBorders>
            <w:noWrap/>
          </w:tcPr>
          <w:p w:rsidR="00FD35F1" w:rsidRPr="0096122F" w:rsidRDefault="00FD35F1" w:rsidP="0096122F">
            <w:pPr>
              <w:suppressAutoHyphens w:val="0"/>
              <w:spacing w:line="276" w:lineRule="auto"/>
              <w:jc w:val="center"/>
              <w:rPr>
                <w:sz w:val="24"/>
                <w:szCs w:val="24"/>
                <w:lang w:val="en-US" w:eastAsia="ru-RU"/>
              </w:rPr>
            </w:pPr>
            <w:r w:rsidRPr="0096122F">
              <w:rPr>
                <w:sz w:val="24"/>
                <w:szCs w:val="24"/>
                <w:lang w:val="en-US" w:eastAsia="ru-RU"/>
              </w:rPr>
              <w:t>0</w:t>
            </w:r>
          </w:p>
          <w:p w:rsidR="00FD35F1" w:rsidRPr="0096122F" w:rsidRDefault="00FD35F1" w:rsidP="0096122F">
            <w:pPr>
              <w:suppressAutoHyphens w:val="0"/>
              <w:spacing w:line="276" w:lineRule="auto"/>
              <w:jc w:val="center"/>
              <w:rPr>
                <w:sz w:val="24"/>
                <w:szCs w:val="24"/>
                <w:lang w:val="en-US" w:eastAsia="ru-RU"/>
              </w:rPr>
            </w:pPr>
          </w:p>
          <w:p w:rsidR="00FD35F1" w:rsidRPr="0096122F" w:rsidRDefault="00FD35F1" w:rsidP="0096122F">
            <w:pPr>
              <w:suppressAutoHyphens w:val="0"/>
              <w:spacing w:line="276" w:lineRule="auto"/>
              <w:jc w:val="center"/>
              <w:rPr>
                <w:sz w:val="24"/>
                <w:szCs w:val="24"/>
                <w:lang w:eastAsia="ru-RU"/>
              </w:rPr>
            </w:pPr>
          </w:p>
          <w:p w:rsidR="00FD35F1" w:rsidRPr="0096122F" w:rsidRDefault="00FD35F1" w:rsidP="0096122F">
            <w:pPr>
              <w:spacing w:line="276" w:lineRule="auto"/>
              <w:jc w:val="center"/>
              <w:rPr>
                <w:sz w:val="24"/>
                <w:szCs w:val="24"/>
                <w:lang w:eastAsia="ru-RU"/>
              </w:rPr>
            </w:pPr>
          </w:p>
        </w:tc>
        <w:tc>
          <w:tcPr>
            <w:tcW w:w="1036" w:type="dxa"/>
            <w:vMerge w:val="restart"/>
            <w:tcBorders>
              <w:top w:val="single" w:sz="4" w:space="0" w:color="auto"/>
              <w:left w:val="single" w:sz="4" w:space="0" w:color="auto"/>
              <w:right w:val="single" w:sz="4" w:space="0" w:color="auto"/>
            </w:tcBorders>
          </w:tcPr>
          <w:p w:rsidR="00FD35F1" w:rsidRPr="0096122F" w:rsidRDefault="00FD35F1"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Borders>
              <w:top w:val="single" w:sz="4" w:space="0" w:color="auto"/>
              <w:left w:val="single" w:sz="4" w:space="0" w:color="auto"/>
              <w:right w:val="single" w:sz="4" w:space="0" w:color="auto"/>
            </w:tcBorders>
          </w:tcPr>
          <w:p w:rsidR="00FD35F1" w:rsidRPr="0096122F" w:rsidRDefault="00FD35F1"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FD35F1" w:rsidRPr="0096122F" w:rsidRDefault="00FD35F1" w:rsidP="0096122F">
            <w:pPr>
              <w:suppressAutoHyphens w:val="0"/>
              <w:spacing w:line="276" w:lineRule="auto"/>
              <w:jc w:val="center"/>
              <w:rPr>
                <w:sz w:val="24"/>
                <w:szCs w:val="24"/>
                <w:lang w:eastAsia="ru-RU"/>
              </w:rPr>
            </w:pPr>
            <w:r w:rsidRPr="0096122F">
              <w:rPr>
                <w:sz w:val="24"/>
                <w:szCs w:val="24"/>
                <w:lang w:eastAsia="ru-RU"/>
              </w:rPr>
              <w:t>***</w:t>
            </w:r>
          </w:p>
        </w:tc>
      </w:tr>
      <w:tr w:rsidR="00FD35F1"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410" w:type="dxa"/>
            <w:vMerge/>
            <w:tcBorders>
              <w:left w:val="single" w:sz="4" w:space="0" w:color="auto"/>
              <w:right w:val="single" w:sz="4" w:space="0" w:color="auto"/>
            </w:tcBorders>
            <w:noWrap/>
          </w:tcPr>
          <w:p w:rsidR="00FD35F1" w:rsidRPr="0096122F" w:rsidRDefault="00FD35F1"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FD35F1" w:rsidRPr="0096122F" w:rsidRDefault="00FD35F1"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FD35F1" w:rsidRDefault="00FD35F1" w:rsidP="0096122F">
            <w:pPr>
              <w:suppressAutoHyphens w:val="0"/>
              <w:spacing w:line="276" w:lineRule="auto"/>
              <w:jc w:val="center"/>
              <w:rPr>
                <w:sz w:val="24"/>
                <w:szCs w:val="24"/>
                <w:lang w:eastAsia="ru-RU"/>
              </w:rPr>
            </w:pPr>
            <w:r w:rsidRPr="0096122F">
              <w:rPr>
                <w:sz w:val="24"/>
                <w:szCs w:val="24"/>
                <w:lang w:eastAsia="ru-RU"/>
              </w:rPr>
              <w:t>120651561</w:t>
            </w:r>
          </w:p>
          <w:p w:rsidR="00FD35F1" w:rsidRPr="0096122F" w:rsidRDefault="00FD35F1" w:rsidP="0096122F">
            <w:pPr>
              <w:suppressAutoHyphens w:val="0"/>
              <w:spacing w:line="276" w:lineRule="auto"/>
              <w:jc w:val="center"/>
              <w:rPr>
                <w:sz w:val="24"/>
                <w:szCs w:val="24"/>
                <w:lang w:eastAsia="ru-RU"/>
              </w:rPr>
            </w:pPr>
            <w:r>
              <w:rPr>
                <w:sz w:val="24"/>
                <w:szCs w:val="24"/>
                <w:lang w:eastAsia="ru-RU"/>
              </w:rPr>
              <w:t>120654561</w:t>
            </w:r>
          </w:p>
        </w:tc>
        <w:tc>
          <w:tcPr>
            <w:tcW w:w="1849" w:type="dxa"/>
            <w:vMerge/>
            <w:tcBorders>
              <w:left w:val="single" w:sz="4" w:space="0" w:color="auto"/>
              <w:right w:val="single" w:sz="4" w:space="0" w:color="auto"/>
            </w:tcBorders>
          </w:tcPr>
          <w:p w:rsidR="00FD35F1" w:rsidRPr="0096122F" w:rsidRDefault="00FD35F1"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FD35F1" w:rsidRPr="0096122F" w:rsidRDefault="00FD35F1"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FD35F1" w:rsidRPr="0096122F" w:rsidRDefault="00FD35F1" w:rsidP="0096122F">
            <w:pPr>
              <w:spacing w:line="276" w:lineRule="auto"/>
              <w:jc w:val="center"/>
              <w:rPr>
                <w:sz w:val="24"/>
                <w:szCs w:val="24"/>
              </w:rPr>
            </w:pPr>
          </w:p>
        </w:tc>
        <w:tc>
          <w:tcPr>
            <w:tcW w:w="1276" w:type="dxa"/>
            <w:vMerge/>
            <w:tcBorders>
              <w:left w:val="single" w:sz="4" w:space="0" w:color="auto"/>
              <w:right w:val="single" w:sz="4" w:space="0" w:color="auto"/>
            </w:tcBorders>
          </w:tcPr>
          <w:p w:rsidR="00FD35F1" w:rsidRPr="0096122F" w:rsidRDefault="00FD35F1"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FD35F1" w:rsidRPr="0096122F" w:rsidRDefault="00FD35F1" w:rsidP="0096122F">
            <w:pPr>
              <w:suppressAutoHyphens w:val="0"/>
              <w:spacing w:line="276" w:lineRule="auto"/>
              <w:jc w:val="center"/>
              <w:rPr>
                <w:sz w:val="24"/>
                <w:szCs w:val="24"/>
                <w:lang w:eastAsia="ru-RU"/>
              </w:rPr>
            </w:pPr>
          </w:p>
        </w:tc>
        <w:tc>
          <w:tcPr>
            <w:tcW w:w="1024" w:type="dxa"/>
            <w:gridSpan w:val="3"/>
            <w:vMerge/>
            <w:tcBorders>
              <w:left w:val="single" w:sz="4" w:space="0" w:color="auto"/>
              <w:right w:val="single" w:sz="4" w:space="0" w:color="auto"/>
            </w:tcBorders>
            <w:noWrap/>
          </w:tcPr>
          <w:p w:rsidR="00FD35F1" w:rsidRPr="0096122F" w:rsidRDefault="00FD35F1" w:rsidP="0096122F">
            <w:pPr>
              <w:suppressAutoHyphens w:val="0"/>
              <w:spacing w:line="276" w:lineRule="auto"/>
              <w:jc w:val="center"/>
              <w:rPr>
                <w:sz w:val="24"/>
                <w:szCs w:val="24"/>
                <w:lang w:eastAsia="ru-RU"/>
              </w:rPr>
            </w:pPr>
          </w:p>
        </w:tc>
        <w:tc>
          <w:tcPr>
            <w:tcW w:w="1055" w:type="dxa"/>
            <w:gridSpan w:val="2"/>
            <w:tcBorders>
              <w:left w:val="single" w:sz="4" w:space="0" w:color="auto"/>
              <w:right w:val="single" w:sz="4" w:space="0" w:color="auto"/>
            </w:tcBorders>
            <w:noWrap/>
          </w:tcPr>
          <w:p w:rsidR="00FD35F1" w:rsidRDefault="00FD35F1" w:rsidP="00FD35F1">
            <w:pPr>
              <w:suppressAutoHyphens w:val="0"/>
              <w:spacing w:line="276" w:lineRule="auto"/>
              <w:jc w:val="center"/>
              <w:rPr>
                <w:sz w:val="24"/>
                <w:szCs w:val="24"/>
                <w:lang w:eastAsia="ru-RU"/>
              </w:rPr>
            </w:pPr>
            <w:r w:rsidRPr="0096122F">
              <w:rPr>
                <w:sz w:val="24"/>
                <w:szCs w:val="24"/>
                <w:lang w:eastAsia="ru-RU"/>
              </w:rPr>
              <w:t>20651</w:t>
            </w:r>
          </w:p>
          <w:p w:rsidR="00FD35F1" w:rsidRPr="0096122F" w:rsidRDefault="00FD35F1" w:rsidP="0096122F">
            <w:pPr>
              <w:suppressAutoHyphens w:val="0"/>
              <w:spacing w:line="276" w:lineRule="auto"/>
              <w:jc w:val="center"/>
              <w:rPr>
                <w:sz w:val="24"/>
                <w:szCs w:val="24"/>
                <w:lang w:eastAsia="ru-RU"/>
              </w:rPr>
            </w:pPr>
            <w:r>
              <w:rPr>
                <w:sz w:val="24"/>
                <w:szCs w:val="24"/>
                <w:lang w:eastAsia="ru-RU"/>
              </w:rPr>
              <w:t>20654</w:t>
            </w:r>
          </w:p>
        </w:tc>
        <w:tc>
          <w:tcPr>
            <w:tcW w:w="879" w:type="dxa"/>
            <w:tcBorders>
              <w:left w:val="single" w:sz="4" w:space="0" w:color="auto"/>
              <w:right w:val="single" w:sz="4" w:space="0" w:color="auto"/>
            </w:tcBorders>
            <w:noWrap/>
          </w:tcPr>
          <w:p w:rsidR="00FD35F1" w:rsidRPr="0096122F" w:rsidRDefault="00FD35F1"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Borders>
              <w:left w:val="single" w:sz="4" w:space="0" w:color="auto"/>
              <w:right w:val="single" w:sz="4" w:space="0" w:color="auto"/>
            </w:tcBorders>
            <w:noWrap/>
          </w:tcPr>
          <w:p w:rsidR="00FD35F1" w:rsidRPr="0096122F" w:rsidRDefault="00FD35F1" w:rsidP="0096122F">
            <w:pPr>
              <w:suppressAutoHyphens w:val="0"/>
              <w:spacing w:line="276" w:lineRule="auto"/>
              <w:jc w:val="center"/>
              <w:rPr>
                <w:sz w:val="24"/>
                <w:szCs w:val="24"/>
                <w:lang w:val="en-US" w:eastAsia="ru-RU"/>
              </w:rPr>
            </w:pPr>
            <w:r w:rsidRPr="0096122F">
              <w:rPr>
                <w:sz w:val="24"/>
                <w:szCs w:val="24"/>
                <w:lang w:eastAsia="ru-RU"/>
              </w:rPr>
              <w:t>значение &gt;0</w:t>
            </w:r>
          </w:p>
          <w:p w:rsidR="00FD35F1" w:rsidRPr="0096122F" w:rsidRDefault="00FD35F1"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FD35F1" w:rsidRPr="0096122F" w:rsidRDefault="00FD35F1" w:rsidP="0096122F">
            <w:pPr>
              <w:spacing w:line="276" w:lineRule="auto"/>
              <w:jc w:val="center"/>
              <w:rPr>
                <w:sz w:val="24"/>
                <w:szCs w:val="24"/>
                <w:lang w:val="en-US" w:eastAsia="ru-RU"/>
              </w:rPr>
            </w:pPr>
          </w:p>
        </w:tc>
        <w:tc>
          <w:tcPr>
            <w:tcW w:w="1036" w:type="dxa"/>
            <w:vMerge/>
            <w:tcBorders>
              <w:left w:val="single" w:sz="4" w:space="0" w:color="auto"/>
              <w:right w:val="single" w:sz="4" w:space="0" w:color="auto"/>
            </w:tcBorders>
          </w:tcPr>
          <w:p w:rsidR="00FD35F1" w:rsidRPr="0096122F" w:rsidRDefault="00FD35F1"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FD35F1" w:rsidRPr="0096122F" w:rsidRDefault="00FD35F1" w:rsidP="0096122F">
            <w:pPr>
              <w:suppressAutoHyphens w:val="0"/>
              <w:spacing w:line="276" w:lineRule="auto"/>
              <w:jc w:val="center"/>
              <w:rPr>
                <w:sz w:val="24"/>
                <w:szCs w:val="24"/>
                <w:lang w:eastAsia="ru-RU"/>
              </w:rPr>
            </w:pPr>
          </w:p>
        </w:tc>
        <w:tc>
          <w:tcPr>
            <w:tcW w:w="1134" w:type="dxa"/>
            <w:vMerge/>
          </w:tcPr>
          <w:p w:rsidR="00FD35F1" w:rsidRPr="0096122F" w:rsidRDefault="00FD35F1" w:rsidP="0096122F">
            <w:pPr>
              <w:suppressAutoHyphens w:val="0"/>
              <w:spacing w:line="276" w:lineRule="auto"/>
              <w:jc w:val="center"/>
              <w:rPr>
                <w:sz w:val="24"/>
                <w:szCs w:val="24"/>
                <w:lang w:eastAsia="ru-RU"/>
              </w:rPr>
            </w:pPr>
          </w:p>
        </w:tc>
      </w:tr>
      <w:tr w:rsidR="001677C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410" w:type="dxa"/>
            <w:vMerge/>
            <w:tcBorders>
              <w:left w:val="single" w:sz="4" w:space="0" w:color="auto"/>
              <w:right w:val="single" w:sz="4" w:space="0" w:color="auto"/>
            </w:tcBorders>
            <w:noWrap/>
          </w:tcPr>
          <w:p w:rsidR="001677C9" w:rsidRPr="0096122F" w:rsidRDefault="001677C9"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1677C9" w:rsidRPr="0096122F" w:rsidRDefault="001677C9"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1677C9" w:rsidRDefault="001677C9" w:rsidP="0096122F">
            <w:pPr>
              <w:suppressAutoHyphens w:val="0"/>
              <w:spacing w:line="276" w:lineRule="auto"/>
              <w:jc w:val="center"/>
              <w:rPr>
                <w:sz w:val="24"/>
                <w:szCs w:val="24"/>
                <w:lang w:eastAsia="ru-RU"/>
              </w:rPr>
            </w:pPr>
            <w:r w:rsidRPr="0096122F">
              <w:rPr>
                <w:sz w:val="24"/>
                <w:szCs w:val="24"/>
                <w:lang w:eastAsia="ru-RU"/>
              </w:rPr>
              <w:t>130251831</w:t>
            </w:r>
          </w:p>
          <w:p w:rsidR="00515DAC" w:rsidRPr="0096122F" w:rsidRDefault="00515DAC" w:rsidP="0096122F">
            <w:pPr>
              <w:suppressAutoHyphens w:val="0"/>
              <w:spacing w:line="276" w:lineRule="auto"/>
              <w:jc w:val="center"/>
              <w:rPr>
                <w:sz w:val="24"/>
                <w:szCs w:val="24"/>
                <w:lang w:eastAsia="ru-RU"/>
              </w:rPr>
            </w:pPr>
            <w:r>
              <w:rPr>
                <w:sz w:val="24"/>
                <w:szCs w:val="24"/>
                <w:lang w:eastAsia="ru-RU"/>
              </w:rPr>
              <w:t>130254831</w:t>
            </w:r>
          </w:p>
        </w:tc>
        <w:tc>
          <w:tcPr>
            <w:tcW w:w="1849" w:type="dxa"/>
            <w:vMerge/>
            <w:tcBorders>
              <w:left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1559" w:type="dxa"/>
            <w:vMerge/>
            <w:tcBorders>
              <w:left w:val="single" w:sz="4" w:space="0" w:color="auto"/>
              <w:right w:val="single" w:sz="4" w:space="0" w:color="auto"/>
            </w:tcBorders>
            <w:noWrap/>
          </w:tcPr>
          <w:p w:rsidR="001677C9" w:rsidRPr="0096122F" w:rsidRDefault="001677C9"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1677C9" w:rsidRPr="0096122F" w:rsidRDefault="001677C9" w:rsidP="0096122F">
            <w:pPr>
              <w:spacing w:line="276" w:lineRule="auto"/>
              <w:jc w:val="center"/>
              <w:rPr>
                <w:sz w:val="24"/>
                <w:szCs w:val="24"/>
              </w:rPr>
            </w:pPr>
          </w:p>
        </w:tc>
        <w:tc>
          <w:tcPr>
            <w:tcW w:w="1276" w:type="dxa"/>
            <w:vMerge/>
            <w:tcBorders>
              <w:left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024" w:type="dxa"/>
            <w:gridSpan w:val="3"/>
            <w:vMerge/>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055" w:type="dxa"/>
            <w:gridSpan w:val="2"/>
            <w:tcBorders>
              <w:left w:val="single" w:sz="4" w:space="0" w:color="auto"/>
              <w:right w:val="single" w:sz="4" w:space="0" w:color="auto"/>
            </w:tcBorders>
            <w:noWrap/>
          </w:tcPr>
          <w:p w:rsidR="001677C9" w:rsidRDefault="001677C9" w:rsidP="0096122F">
            <w:pPr>
              <w:suppressAutoHyphens w:val="0"/>
              <w:spacing w:line="276" w:lineRule="auto"/>
              <w:jc w:val="center"/>
              <w:rPr>
                <w:sz w:val="24"/>
                <w:szCs w:val="24"/>
                <w:lang w:eastAsia="ru-RU"/>
              </w:rPr>
            </w:pPr>
            <w:r w:rsidRPr="0096122F">
              <w:rPr>
                <w:sz w:val="24"/>
                <w:szCs w:val="24"/>
                <w:lang w:eastAsia="ru-RU"/>
              </w:rPr>
              <w:t>30251</w:t>
            </w:r>
          </w:p>
          <w:p w:rsidR="00515DAC" w:rsidRPr="0096122F" w:rsidRDefault="00515DAC" w:rsidP="0096122F">
            <w:pPr>
              <w:suppressAutoHyphens w:val="0"/>
              <w:spacing w:line="276" w:lineRule="auto"/>
              <w:jc w:val="center"/>
              <w:rPr>
                <w:sz w:val="24"/>
                <w:szCs w:val="24"/>
                <w:lang w:eastAsia="ru-RU"/>
              </w:rPr>
            </w:pPr>
            <w:r>
              <w:rPr>
                <w:sz w:val="24"/>
                <w:szCs w:val="24"/>
                <w:lang w:eastAsia="ru-RU"/>
              </w:rPr>
              <w:t>30254</w:t>
            </w:r>
          </w:p>
        </w:tc>
        <w:tc>
          <w:tcPr>
            <w:tcW w:w="879" w:type="dxa"/>
            <w:tcBorders>
              <w:left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1677C9" w:rsidRPr="0096122F" w:rsidRDefault="001677C9" w:rsidP="0096122F">
            <w:pPr>
              <w:spacing w:line="276" w:lineRule="auto"/>
              <w:jc w:val="center"/>
              <w:rPr>
                <w:sz w:val="24"/>
                <w:szCs w:val="24"/>
                <w:lang w:val="en-US" w:eastAsia="ru-RU"/>
              </w:rPr>
            </w:pPr>
          </w:p>
        </w:tc>
        <w:tc>
          <w:tcPr>
            <w:tcW w:w="1462" w:type="dxa"/>
            <w:gridSpan w:val="2"/>
            <w:vMerge/>
            <w:tcBorders>
              <w:left w:val="single" w:sz="4" w:space="0" w:color="auto"/>
              <w:right w:val="single" w:sz="4" w:space="0" w:color="auto"/>
            </w:tcBorders>
            <w:noWrap/>
          </w:tcPr>
          <w:p w:rsidR="001677C9" w:rsidRPr="0096122F" w:rsidRDefault="001677C9" w:rsidP="0096122F">
            <w:pPr>
              <w:spacing w:line="276" w:lineRule="auto"/>
              <w:jc w:val="center"/>
              <w:rPr>
                <w:sz w:val="24"/>
                <w:szCs w:val="24"/>
                <w:lang w:eastAsia="ru-RU"/>
              </w:rPr>
            </w:pPr>
          </w:p>
        </w:tc>
        <w:tc>
          <w:tcPr>
            <w:tcW w:w="1036" w:type="dxa"/>
            <w:vMerge/>
            <w:tcBorders>
              <w:left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1237" w:type="dxa"/>
            <w:vMerge/>
            <w:tcBorders>
              <w:left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1134" w:type="dxa"/>
            <w:vMerge/>
          </w:tcPr>
          <w:p w:rsidR="001677C9" w:rsidRPr="0096122F" w:rsidRDefault="001677C9" w:rsidP="0096122F">
            <w:pPr>
              <w:suppressAutoHyphens w:val="0"/>
              <w:spacing w:line="276" w:lineRule="auto"/>
              <w:jc w:val="center"/>
              <w:rPr>
                <w:sz w:val="24"/>
                <w:szCs w:val="24"/>
                <w:lang w:eastAsia="ru-RU"/>
              </w:rPr>
            </w:pPr>
          </w:p>
        </w:tc>
      </w:tr>
      <w:tr w:rsidR="001677C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410" w:type="dxa"/>
            <w:vMerge/>
            <w:tcBorders>
              <w:left w:val="single" w:sz="4" w:space="0" w:color="auto"/>
              <w:right w:val="single" w:sz="4" w:space="0" w:color="auto"/>
            </w:tcBorders>
            <w:noWrap/>
          </w:tcPr>
          <w:p w:rsidR="001677C9" w:rsidRPr="0096122F" w:rsidRDefault="001677C9" w:rsidP="0096122F">
            <w:pPr>
              <w:suppressAutoHyphens w:val="0"/>
              <w:spacing w:line="276" w:lineRule="auto"/>
              <w:rPr>
                <w:sz w:val="24"/>
                <w:szCs w:val="24"/>
                <w:lang w:eastAsia="ru-RU"/>
              </w:rPr>
            </w:pPr>
          </w:p>
        </w:tc>
        <w:tc>
          <w:tcPr>
            <w:tcW w:w="1539" w:type="dxa"/>
            <w:gridSpan w:val="2"/>
            <w:vMerge/>
            <w:tcBorders>
              <w:left w:val="single" w:sz="4" w:space="0" w:color="auto"/>
              <w:bottom w:val="single" w:sz="4" w:space="0" w:color="auto"/>
              <w:right w:val="single" w:sz="4" w:space="0" w:color="auto"/>
            </w:tcBorders>
          </w:tcPr>
          <w:p w:rsidR="001677C9" w:rsidRPr="0096122F" w:rsidRDefault="001677C9" w:rsidP="0096122F">
            <w:pPr>
              <w:suppressAutoHyphens w:val="0"/>
              <w:spacing w:line="276" w:lineRule="auto"/>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120711541</w:t>
            </w:r>
          </w:p>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120721541</w:t>
            </w:r>
          </w:p>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bottom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1559" w:type="dxa"/>
            <w:vMerge/>
            <w:tcBorders>
              <w:left w:val="single" w:sz="4" w:space="0" w:color="auto"/>
              <w:bottom w:val="single" w:sz="4" w:space="0" w:color="auto"/>
              <w:right w:val="single" w:sz="4" w:space="0" w:color="auto"/>
            </w:tcBorders>
            <w:noWrap/>
          </w:tcPr>
          <w:p w:rsidR="001677C9" w:rsidRPr="0096122F" w:rsidRDefault="001677C9" w:rsidP="0096122F">
            <w:pPr>
              <w:spacing w:line="276" w:lineRule="auto"/>
              <w:jc w:val="center"/>
              <w:rPr>
                <w:sz w:val="24"/>
                <w:szCs w:val="24"/>
              </w:rPr>
            </w:pPr>
          </w:p>
        </w:tc>
        <w:tc>
          <w:tcPr>
            <w:tcW w:w="851" w:type="dxa"/>
            <w:vMerge/>
            <w:tcBorders>
              <w:left w:val="single" w:sz="4" w:space="0" w:color="auto"/>
              <w:bottom w:val="single" w:sz="4" w:space="0" w:color="auto"/>
              <w:right w:val="single" w:sz="4" w:space="0" w:color="auto"/>
            </w:tcBorders>
            <w:noWrap/>
          </w:tcPr>
          <w:p w:rsidR="001677C9" w:rsidRPr="0096122F" w:rsidRDefault="001677C9" w:rsidP="0096122F">
            <w:pPr>
              <w:spacing w:line="276" w:lineRule="auto"/>
              <w:jc w:val="center"/>
              <w:rPr>
                <w:sz w:val="24"/>
                <w:szCs w:val="24"/>
              </w:rPr>
            </w:pPr>
          </w:p>
        </w:tc>
        <w:tc>
          <w:tcPr>
            <w:tcW w:w="1276" w:type="dxa"/>
            <w:vMerge/>
            <w:tcBorders>
              <w:left w:val="single" w:sz="4" w:space="0" w:color="auto"/>
              <w:bottom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4108" w:type="dxa"/>
            <w:vMerge/>
            <w:tcBorders>
              <w:left w:val="single" w:sz="4" w:space="0" w:color="auto"/>
              <w:bottom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024" w:type="dxa"/>
            <w:gridSpan w:val="3"/>
            <w:vMerge/>
            <w:tcBorders>
              <w:left w:val="single" w:sz="4" w:space="0" w:color="auto"/>
              <w:bottom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055" w:type="dxa"/>
            <w:gridSpan w:val="2"/>
            <w:tcBorders>
              <w:left w:val="single" w:sz="4" w:space="0" w:color="auto"/>
              <w:bottom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20711</w:t>
            </w:r>
          </w:p>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20721</w:t>
            </w:r>
          </w:p>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20731</w:t>
            </w:r>
          </w:p>
        </w:tc>
        <w:tc>
          <w:tcPr>
            <w:tcW w:w="879" w:type="dxa"/>
            <w:tcBorders>
              <w:left w:val="single" w:sz="4" w:space="0" w:color="auto"/>
              <w:bottom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bottom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eastAsia="ru-RU"/>
              </w:rPr>
            </w:pPr>
          </w:p>
        </w:tc>
        <w:tc>
          <w:tcPr>
            <w:tcW w:w="1462" w:type="dxa"/>
            <w:gridSpan w:val="2"/>
            <w:vMerge/>
            <w:tcBorders>
              <w:left w:val="single" w:sz="4" w:space="0" w:color="auto"/>
              <w:bottom w:val="single" w:sz="4" w:space="0" w:color="auto"/>
              <w:right w:val="single" w:sz="4" w:space="0" w:color="auto"/>
            </w:tcBorders>
            <w:noWrap/>
          </w:tcPr>
          <w:p w:rsidR="001677C9" w:rsidRPr="0096122F" w:rsidRDefault="001677C9" w:rsidP="0096122F">
            <w:pPr>
              <w:suppressAutoHyphens w:val="0"/>
              <w:spacing w:line="276" w:lineRule="auto"/>
              <w:jc w:val="center"/>
              <w:rPr>
                <w:sz w:val="24"/>
                <w:szCs w:val="24"/>
                <w:lang w:val="en-US" w:eastAsia="ru-RU"/>
              </w:rPr>
            </w:pPr>
          </w:p>
        </w:tc>
        <w:tc>
          <w:tcPr>
            <w:tcW w:w="1036" w:type="dxa"/>
            <w:vMerge/>
            <w:tcBorders>
              <w:left w:val="single" w:sz="4" w:space="0" w:color="auto"/>
              <w:bottom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1237" w:type="dxa"/>
            <w:vMerge/>
            <w:tcBorders>
              <w:left w:val="single" w:sz="4" w:space="0" w:color="auto"/>
              <w:bottom w:val="single" w:sz="4" w:space="0" w:color="auto"/>
              <w:right w:val="single" w:sz="4" w:space="0" w:color="auto"/>
            </w:tcBorders>
          </w:tcPr>
          <w:p w:rsidR="001677C9" w:rsidRPr="0096122F" w:rsidRDefault="001677C9" w:rsidP="0096122F">
            <w:pPr>
              <w:suppressAutoHyphens w:val="0"/>
              <w:spacing w:line="276" w:lineRule="auto"/>
              <w:jc w:val="center"/>
              <w:rPr>
                <w:sz w:val="24"/>
                <w:szCs w:val="24"/>
                <w:lang w:eastAsia="ru-RU"/>
              </w:rPr>
            </w:pPr>
          </w:p>
        </w:tc>
        <w:tc>
          <w:tcPr>
            <w:tcW w:w="1134" w:type="dxa"/>
            <w:vMerge/>
          </w:tcPr>
          <w:p w:rsidR="001677C9" w:rsidRPr="0096122F" w:rsidRDefault="001677C9" w:rsidP="0096122F">
            <w:pPr>
              <w:suppressAutoHyphens w:val="0"/>
              <w:spacing w:line="276" w:lineRule="auto"/>
              <w:jc w:val="center"/>
              <w:rPr>
                <w:sz w:val="24"/>
                <w:szCs w:val="24"/>
                <w:lang w:eastAsia="ru-RU"/>
              </w:rPr>
            </w:pPr>
          </w:p>
        </w:tc>
      </w:tr>
      <w:tr w:rsidR="008856F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410" w:type="dxa"/>
            <w:vMerge/>
            <w:tcBorders>
              <w:left w:val="single" w:sz="4" w:space="0" w:color="auto"/>
              <w:right w:val="single" w:sz="4" w:space="0" w:color="auto"/>
            </w:tcBorders>
            <w:noWrap/>
          </w:tcPr>
          <w:p w:rsidR="008856F9" w:rsidRPr="0096122F" w:rsidRDefault="008856F9"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right w:val="single" w:sz="4" w:space="0" w:color="auto"/>
            </w:tcBorders>
          </w:tcPr>
          <w:p w:rsidR="008856F9" w:rsidRPr="0096122F" w:rsidRDefault="008856F9" w:rsidP="001677C9">
            <w:pPr>
              <w:suppressAutoHyphens w:val="0"/>
              <w:rPr>
                <w:sz w:val="24"/>
                <w:szCs w:val="24"/>
                <w:lang w:eastAsia="ru-RU"/>
              </w:rPr>
            </w:pPr>
            <w:r w:rsidRPr="0096122F">
              <w:rPr>
                <w:sz w:val="24"/>
                <w:szCs w:val="24"/>
                <w:lang w:eastAsia="ru-RU"/>
              </w:rPr>
              <w:t xml:space="preserve">денежные расчеты </w:t>
            </w:r>
          </w:p>
        </w:tc>
        <w:tc>
          <w:tcPr>
            <w:tcW w:w="1418" w:type="dxa"/>
            <w:tcBorders>
              <w:top w:val="single" w:sz="4" w:space="0" w:color="auto"/>
              <w:left w:val="single" w:sz="4" w:space="0" w:color="auto"/>
              <w:right w:val="single" w:sz="4" w:space="0" w:color="auto"/>
            </w:tcBorders>
            <w:noWrap/>
          </w:tcPr>
          <w:p w:rsidR="008856F9" w:rsidRPr="0096122F" w:rsidRDefault="008856F9" w:rsidP="00FD35F1">
            <w:pPr>
              <w:suppressAutoHyphens w:val="0"/>
              <w:spacing w:line="276" w:lineRule="auto"/>
              <w:jc w:val="center"/>
              <w:rPr>
                <w:sz w:val="24"/>
                <w:szCs w:val="24"/>
                <w:lang w:val="en-US" w:eastAsia="ru-RU"/>
              </w:rPr>
            </w:pPr>
            <w:r w:rsidRPr="0096122F">
              <w:rPr>
                <w:sz w:val="24"/>
                <w:szCs w:val="24"/>
                <w:lang w:eastAsia="ru-RU"/>
              </w:rPr>
              <w:t>120651661</w:t>
            </w:r>
          </w:p>
        </w:tc>
        <w:tc>
          <w:tcPr>
            <w:tcW w:w="1849" w:type="dxa"/>
            <w:vMerge w:val="restart"/>
            <w:tcBorders>
              <w:top w:val="single" w:sz="4" w:space="0" w:color="auto"/>
              <w:left w:val="single" w:sz="4" w:space="0" w:color="auto"/>
              <w:right w:val="single" w:sz="4" w:space="0" w:color="auto"/>
            </w:tcBorders>
          </w:tcPr>
          <w:p w:rsidR="008856F9" w:rsidRPr="0096122F" w:rsidRDefault="008856F9" w:rsidP="0096122F">
            <w:pPr>
              <w:spacing w:line="276" w:lineRule="auto"/>
              <w:jc w:val="center"/>
              <w:rPr>
                <w:sz w:val="24"/>
                <w:szCs w:val="24"/>
              </w:rPr>
            </w:pPr>
            <w:r w:rsidRPr="0096122F">
              <w:rPr>
                <w:sz w:val="24"/>
                <w:szCs w:val="24"/>
              </w:rPr>
              <w:t xml:space="preserve">&lt;&gt; ***, </w:t>
            </w:r>
          </w:p>
          <w:p w:rsidR="008856F9" w:rsidRPr="0096122F" w:rsidRDefault="008856F9" w:rsidP="0096122F">
            <w:pPr>
              <w:suppressAutoHyphens w:val="0"/>
              <w:spacing w:line="276" w:lineRule="auto"/>
              <w:jc w:val="center"/>
              <w:rPr>
                <w:sz w:val="24"/>
                <w:szCs w:val="24"/>
                <w:lang w:eastAsia="ru-RU"/>
              </w:rPr>
            </w:pPr>
            <w:r w:rsidRPr="0096122F">
              <w:rPr>
                <w:sz w:val="24"/>
                <w:szCs w:val="24"/>
              </w:rPr>
              <w:t>&lt;&gt; 000</w:t>
            </w:r>
          </w:p>
        </w:tc>
        <w:tc>
          <w:tcPr>
            <w:tcW w:w="1559" w:type="dxa"/>
            <w:vMerge w:val="restart"/>
            <w:tcBorders>
              <w:top w:val="single" w:sz="4" w:space="0" w:color="auto"/>
              <w:left w:val="single" w:sz="4" w:space="0" w:color="auto"/>
              <w:right w:val="single" w:sz="4" w:space="0" w:color="auto"/>
            </w:tcBorders>
            <w:noWrap/>
          </w:tcPr>
          <w:p w:rsidR="008856F9" w:rsidRPr="0096122F" w:rsidRDefault="008856F9"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Pr>
                <w:sz w:val="24"/>
                <w:szCs w:val="24"/>
              </w:rPr>
              <w:br/>
            </w:r>
            <w:r w:rsidRPr="003277C3">
              <w:rPr>
                <w:sz w:val="24"/>
                <w:szCs w:val="24"/>
              </w:rPr>
              <w:t>03731000</w:t>
            </w:r>
            <w:r>
              <w:rPr>
                <w:sz w:val="24"/>
                <w:szCs w:val="24"/>
              </w:rPr>
              <w:t>,</w:t>
            </w:r>
            <w:r w:rsidRPr="0096122F">
              <w:rPr>
                <w:sz w:val="24"/>
                <w:szCs w:val="24"/>
              </w:rPr>
              <w:br/>
              <w:t>00000006, 00000008, 00000009</w:t>
            </w:r>
          </w:p>
        </w:tc>
        <w:tc>
          <w:tcPr>
            <w:tcW w:w="851" w:type="dxa"/>
            <w:vMerge w:val="restart"/>
            <w:tcBorders>
              <w:top w:val="single" w:sz="4" w:space="0" w:color="auto"/>
              <w:left w:val="single" w:sz="4" w:space="0" w:color="auto"/>
              <w:right w:val="single" w:sz="4" w:space="0" w:color="auto"/>
            </w:tcBorders>
            <w:noWrap/>
          </w:tcPr>
          <w:p w:rsidR="008856F9" w:rsidRPr="0096122F" w:rsidRDefault="008856F9" w:rsidP="000E2123">
            <w:pPr>
              <w:spacing w:line="276" w:lineRule="auto"/>
              <w:jc w:val="center"/>
              <w:rPr>
                <w:sz w:val="24"/>
                <w:szCs w:val="24"/>
              </w:rPr>
            </w:pPr>
            <w:r w:rsidRPr="0096122F">
              <w:rPr>
                <w:sz w:val="24"/>
                <w:szCs w:val="24"/>
              </w:rPr>
              <w:t>02, 03, 04, 05, 06, 08, 09, 10, 11, 12, 13</w:t>
            </w:r>
            <w:r>
              <w:rPr>
                <w:sz w:val="24"/>
                <w:szCs w:val="24"/>
              </w:rPr>
              <w:t>, 14</w:t>
            </w:r>
          </w:p>
        </w:tc>
        <w:tc>
          <w:tcPr>
            <w:tcW w:w="1276" w:type="dxa"/>
            <w:vMerge w:val="restart"/>
            <w:tcBorders>
              <w:top w:val="single" w:sz="4" w:space="0" w:color="auto"/>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Borders>
              <w:top w:val="single" w:sz="4" w:space="0" w:color="auto"/>
              <w:left w:val="single" w:sz="4" w:space="0" w:color="auto"/>
              <w:right w:val="single" w:sz="4" w:space="0" w:color="auto"/>
            </w:tcBorders>
            <w:noWrap/>
          </w:tcPr>
          <w:p w:rsidR="008856F9" w:rsidRPr="0096122F" w:rsidRDefault="008856F9" w:rsidP="0096122F">
            <w:pPr>
              <w:spacing w:line="276" w:lineRule="auto"/>
              <w:jc w:val="center"/>
              <w:rPr>
                <w:sz w:val="24"/>
                <w:szCs w:val="24"/>
              </w:rPr>
            </w:pPr>
            <w:r w:rsidRPr="0096122F">
              <w:rPr>
                <w:sz w:val="24"/>
                <w:szCs w:val="24"/>
              </w:rPr>
              <w:t xml:space="preserve">ХХХХХХХХХХХХХХХХХ, </w:t>
            </w:r>
          </w:p>
          <w:p w:rsidR="008856F9" w:rsidRPr="0096122F" w:rsidRDefault="008856F9" w:rsidP="0096122F">
            <w:pPr>
              <w:suppressAutoHyphens w:val="0"/>
              <w:spacing w:line="276" w:lineRule="auto"/>
              <w:jc w:val="center"/>
              <w:rPr>
                <w:sz w:val="24"/>
                <w:szCs w:val="24"/>
                <w:lang w:eastAsia="ru-RU"/>
              </w:rPr>
            </w:pPr>
            <w:r w:rsidRPr="0096122F">
              <w:rPr>
                <w:sz w:val="24"/>
                <w:szCs w:val="24"/>
              </w:rPr>
              <w:t>в увязке с источником проверка на 20-тизначный справочник расходов</w:t>
            </w:r>
          </w:p>
        </w:tc>
        <w:tc>
          <w:tcPr>
            <w:tcW w:w="1024" w:type="dxa"/>
            <w:gridSpan w:val="3"/>
            <w:vMerge w:val="restart"/>
            <w:tcBorders>
              <w:top w:val="single" w:sz="4" w:space="0" w:color="auto"/>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1</w:t>
            </w:r>
          </w:p>
        </w:tc>
        <w:tc>
          <w:tcPr>
            <w:tcW w:w="1055" w:type="dxa"/>
            <w:gridSpan w:val="2"/>
            <w:tcBorders>
              <w:top w:val="single" w:sz="4" w:space="0" w:color="auto"/>
              <w:left w:val="single" w:sz="4" w:space="0" w:color="auto"/>
              <w:right w:val="single" w:sz="4" w:space="0" w:color="auto"/>
            </w:tcBorders>
            <w:noWrap/>
          </w:tcPr>
          <w:p w:rsidR="008856F9" w:rsidRPr="0096122F" w:rsidRDefault="008856F9" w:rsidP="00FD35F1">
            <w:pPr>
              <w:suppressAutoHyphens w:val="0"/>
              <w:spacing w:line="276" w:lineRule="auto"/>
              <w:jc w:val="center"/>
              <w:rPr>
                <w:sz w:val="24"/>
                <w:szCs w:val="24"/>
                <w:lang w:eastAsia="ru-RU"/>
              </w:rPr>
            </w:pPr>
            <w:r w:rsidRPr="0096122F">
              <w:rPr>
                <w:sz w:val="24"/>
                <w:szCs w:val="24"/>
                <w:lang w:eastAsia="ru-RU"/>
              </w:rPr>
              <w:t>20651</w:t>
            </w:r>
          </w:p>
        </w:tc>
        <w:tc>
          <w:tcPr>
            <w:tcW w:w="879" w:type="dxa"/>
            <w:vMerge w:val="restart"/>
            <w:tcBorders>
              <w:top w:val="single" w:sz="4" w:space="0" w:color="auto"/>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661</w:t>
            </w:r>
          </w:p>
          <w:p w:rsidR="008856F9" w:rsidRPr="0096122F" w:rsidRDefault="008856F9" w:rsidP="0096122F">
            <w:pPr>
              <w:spacing w:line="276" w:lineRule="auto"/>
              <w:jc w:val="center"/>
              <w:rPr>
                <w:sz w:val="24"/>
                <w:szCs w:val="24"/>
                <w:lang w:eastAsia="ru-RU"/>
              </w:rPr>
            </w:pPr>
          </w:p>
        </w:tc>
        <w:tc>
          <w:tcPr>
            <w:tcW w:w="1418" w:type="dxa"/>
            <w:gridSpan w:val="2"/>
            <w:vMerge w:val="restart"/>
            <w:tcBorders>
              <w:top w:val="single" w:sz="4" w:space="0" w:color="auto"/>
              <w:left w:val="single" w:sz="4" w:space="0" w:color="auto"/>
              <w:right w:val="single" w:sz="4" w:space="0" w:color="auto"/>
            </w:tcBorders>
            <w:noWrap/>
          </w:tcPr>
          <w:p w:rsidR="008856F9" w:rsidRPr="0096122F" w:rsidRDefault="008856F9" w:rsidP="00903F48">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p>
        </w:tc>
        <w:tc>
          <w:tcPr>
            <w:tcW w:w="1462" w:type="dxa"/>
            <w:gridSpan w:val="2"/>
            <w:vMerge w:val="restart"/>
            <w:tcBorders>
              <w:top w:val="single" w:sz="4" w:space="0" w:color="auto"/>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val="en-US" w:eastAsia="ru-RU"/>
              </w:rPr>
            </w:pPr>
            <w:r w:rsidRPr="0096122F">
              <w:rPr>
                <w:sz w:val="24"/>
                <w:szCs w:val="24"/>
                <w:lang w:val="en-US" w:eastAsia="ru-RU"/>
              </w:rPr>
              <w:t>1</w:t>
            </w:r>
          </w:p>
        </w:tc>
        <w:tc>
          <w:tcPr>
            <w:tcW w:w="1237" w:type="dxa"/>
            <w:tcBorders>
              <w:top w:val="single" w:sz="4" w:space="0" w:color="auto"/>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r w:rsidRPr="0096122F">
              <w:rPr>
                <w:sz w:val="24"/>
                <w:szCs w:val="24"/>
                <w:lang w:val="en-US" w:eastAsia="ru-RU"/>
              </w:rPr>
              <w:t>30405</w:t>
            </w:r>
          </w:p>
        </w:tc>
        <w:tc>
          <w:tcPr>
            <w:tcW w:w="1134" w:type="dxa"/>
          </w:tcPr>
          <w:p w:rsidR="008856F9" w:rsidDel="009A1988" w:rsidRDefault="008856F9" w:rsidP="00FD35F1">
            <w:pPr>
              <w:suppressAutoHyphens w:val="0"/>
              <w:jc w:val="center"/>
              <w:rPr>
                <w:sz w:val="24"/>
                <w:szCs w:val="24"/>
              </w:rPr>
            </w:pPr>
            <w:r w:rsidRPr="0096122F">
              <w:rPr>
                <w:sz w:val="24"/>
                <w:szCs w:val="24"/>
                <w:lang w:val="en-US"/>
              </w:rPr>
              <w:t>251</w:t>
            </w:r>
          </w:p>
          <w:p w:rsidR="008856F9" w:rsidRPr="00676C52" w:rsidRDefault="008856F9" w:rsidP="00FD35F1">
            <w:pPr>
              <w:suppressAutoHyphens w:val="0"/>
              <w:jc w:val="center"/>
              <w:rPr>
                <w:sz w:val="24"/>
                <w:szCs w:val="24"/>
              </w:rPr>
            </w:pPr>
          </w:p>
        </w:tc>
      </w:tr>
      <w:tr w:rsidR="008856F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1"/>
        </w:trPr>
        <w:tc>
          <w:tcPr>
            <w:tcW w:w="410" w:type="dxa"/>
            <w:vMerge/>
            <w:tcBorders>
              <w:left w:val="single" w:sz="4" w:space="0" w:color="auto"/>
              <w:right w:val="single" w:sz="4" w:space="0" w:color="auto"/>
            </w:tcBorders>
            <w:noWrap/>
          </w:tcPr>
          <w:p w:rsidR="008856F9" w:rsidRPr="0096122F" w:rsidRDefault="008856F9"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8856F9" w:rsidRPr="0096122F" w:rsidRDefault="008856F9"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8856F9" w:rsidRPr="0096122F" w:rsidRDefault="008856F9" w:rsidP="00FD35F1">
            <w:pPr>
              <w:suppressAutoHyphens w:val="0"/>
              <w:spacing w:line="276" w:lineRule="auto"/>
              <w:jc w:val="center"/>
              <w:rPr>
                <w:sz w:val="24"/>
                <w:szCs w:val="24"/>
                <w:lang w:eastAsia="ru-RU"/>
              </w:rPr>
            </w:pPr>
            <w:r>
              <w:rPr>
                <w:sz w:val="24"/>
                <w:szCs w:val="24"/>
                <w:lang w:eastAsia="ru-RU"/>
              </w:rPr>
              <w:t>120654661</w:t>
            </w:r>
          </w:p>
        </w:tc>
        <w:tc>
          <w:tcPr>
            <w:tcW w:w="1849" w:type="dxa"/>
            <w:vMerge/>
            <w:tcBorders>
              <w:left w:val="single" w:sz="4" w:space="0" w:color="auto"/>
              <w:right w:val="single" w:sz="4" w:space="0" w:color="auto"/>
            </w:tcBorders>
          </w:tcPr>
          <w:p w:rsidR="008856F9" w:rsidRPr="0096122F" w:rsidRDefault="008856F9"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127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24" w:type="dxa"/>
            <w:gridSpan w:val="3"/>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55" w:type="dxa"/>
            <w:gridSpan w:val="2"/>
            <w:tcBorders>
              <w:left w:val="single" w:sz="4" w:space="0" w:color="auto"/>
              <w:right w:val="single" w:sz="4" w:space="0" w:color="auto"/>
            </w:tcBorders>
            <w:noWrap/>
          </w:tcPr>
          <w:p w:rsidR="008856F9" w:rsidRPr="0096122F" w:rsidRDefault="008856F9" w:rsidP="00FD35F1">
            <w:pPr>
              <w:suppressAutoHyphens w:val="0"/>
              <w:spacing w:line="276" w:lineRule="auto"/>
              <w:jc w:val="center"/>
              <w:rPr>
                <w:sz w:val="24"/>
                <w:szCs w:val="24"/>
                <w:lang w:eastAsia="ru-RU"/>
              </w:rPr>
            </w:pPr>
            <w:r>
              <w:rPr>
                <w:sz w:val="24"/>
                <w:szCs w:val="24"/>
                <w:lang w:eastAsia="ru-RU"/>
              </w:rPr>
              <w:t>20654</w:t>
            </w:r>
          </w:p>
        </w:tc>
        <w:tc>
          <w:tcPr>
            <w:tcW w:w="879" w:type="dxa"/>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r w:rsidRPr="0096122F">
              <w:rPr>
                <w:sz w:val="24"/>
                <w:szCs w:val="24"/>
                <w:lang w:val="en-US" w:eastAsia="ru-RU"/>
              </w:rPr>
              <w:t>30405</w:t>
            </w:r>
          </w:p>
        </w:tc>
        <w:tc>
          <w:tcPr>
            <w:tcW w:w="1134" w:type="dxa"/>
          </w:tcPr>
          <w:p w:rsidR="008856F9" w:rsidRPr="0096122F" w:rsidRDefault="008856F9" w:rsidP="00FD35F1">
            <w:pPr>
              <w:suppressAutoHyphens w:val="0"/>
              <w:spacing w:line="276" w:lineRule="auto"/>
              <w:jc w:val="center"/>
              <w:rPr>
                <w:sz w:val="24"/>
                <w:szCs w:val="24"/>
                <w:lang w:eastAsia="ru-RU"/>
              </w:rPr>
            </w:pPr>
            <w:r>
              <w:rPr>
                <w:sz w:val="24"/>
                <w:szCs w:val="24"/>
              </w:rPr>
              <w:t>254</w:t>
            </w:r>
          </w:p>
        </w:tc>
      </w:tr>
      <w:tr w:rsidR="008856F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1"/>
        </w:trPr>
        <w:tc>
          <w:tcPr>
            <w:tcW w:w="410" w:type="dxa"/>
            <w:vMerge/>
            <w:tcBorders>
              <w:left w:val="single" w:sz="4" w:space="0" w:color="auto"/>
              <w:right w:val="single" w:sz="4" w:space="0" w:color="auto"/>
            </w:tcBorders>
            <w:noWrap/>
          </w:tcPr>
          <w:p w:rsidR="008856F9" w:rsidRPr="0096122F" w:rsidRDefault="008856F9"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8856F9" w:rsidRPr="0096122F" w:rsidRDefault="008856F9" w:rsidP="0096122F">
            <w:pPr>
              <w:suppressAutoHyphens w:val="0"/>
              <w:rPr>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noWrap/>
          </w:tcPr>
          <w:p w:rsidR="008856F9" w:rsidRPr="0096122F" w:rsidRDefault="008856F9" w:rsidP="00FD35F1">
            <w:pPr>
              <w:suppressAutoHyphens w:val="0"/>
              <w:spacing w:line="276" w:lineRule="auto"/>
              <w:jc w:val="center"/>
              <w:rPr>
                <w:sz w:val="24"/>
                <w:szCs w:val="24"/>
                <w:lang w:eastAsia="ru-RU"/>
              </w:rPr>
            </w:pPr>
            <w:r w:rsidRPr="0096122F">
              <w:rPr>
                <w:sz w:val="24"/>
                <w:szCs w:val="24"/>
                <w:lang w:eastAsia="ru-RU"/>
              </w:rPr>
              <w:t>120651561</w:t>
            </w:r>
          </w:p>
        </w:tc>
        <w:tc>
          <w:tcPr>
            <w:tcW w:w="1849" w:type="dxa"/>
            <w:vMerge/>
            <w:tcBorders>
              <w:left w:val="single" w:sz="4" w:space="0" w:color="auto"/>
              <w:right w:val="single" w:sz="4" w:space="0" w:color="auto"/>
            </w:tcBorders>
          </w:tcPr>
          <w:p w:rsidR="008856F9" w:rsidRPr="0096122F" w:rsidRDefault="008856F9"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127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24" w:type="dxa"/>
            <w:gridSpan w:val="3"/>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55" w:type="dxa"/>
            <w:gridSpan w:val="2"/>
            <w:tcBorders>
              <w:left w:val="single" w:sz="4" w:space="0" w:color="auto"/>
              <w:right w:val="single" w:sz="4" w:space="0" w:color="auto"/>
            </w:tcBorders>
            <w:noWrap/>
          </w:tcPr>
          <w:p w:rsidR="008856F9" w:rsidRPr="0096122F" w:rsidRDefault="008856F9" w:rsidP="00FD35F1">
            <w:pPr>
              <w:suppressAutoHyphens w:val="0"/>
              <w:spacing w:line="276" w:lineRule="auto"/>
              <w:jc w:val="center"/>
              <w:rPr>
                <w:sz w:val="24"/>
                <w:szCs w:val="24"/>
                <w:lang w:eastAsia="ru-RU"/>
              </w:rPr>
            </w:pPr>
            <w:r w:rsidRPr="0096122F">
              <w:rPr>
                <w:sz w:val="24"/>
                <w:szCs w:val="24"/>
                <w:lang w:eastAsia="ru-RU"/>
              </w:rPr>
              <w:t>20651</w:t>
            </w:r>
          </w:p>
        </w:tc>
        <w:tc>
          <w:tcPr>
            <w:tcW w:w="879" w:type="dxa"/>
            <w:vMerge w:val="restart"/>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561</w:t>
            </w:r>
          </w:p>
          <w:p w:rsidR="008856F9" w:rsidRPr="0096122F" w:rsidRDefault="008856F9" w:rsidP="0096122F">
            <w:pPr>
              <w:spacing w:line="276" w:lineRule="auto"/>
              <w:jc w:val="center"/>
              <w:rPr>
                <w:sz w:val="24"/>
                <w:szCs w:val="24"/>
                <w:lang w:eastAsia="ru-RU"/>
              </w:rPr>
            </w:pPr>
          </w:p>
        </w:tc>
        <w:tc>
          <w:tcPr>
            <w:tcW w:w="1418" w:type="dxa"/>
            <w:gridSpan w:val="2"/>
            <w:vMerge w:val="restart"/>
            <w:tcBorders>
              <w:left w:val="single" w:sz="4" w:space="0" w:color="auto"/>
              <w:right w:val="single" w:sz="4" w:space="0" w:color="auto"/>
            </w:tcBorders>
            <w:noWrap/>
          </w:tcPr>
          <w:p w:rsidR="008856F9" w:rsidRPr="0096122F" w:rsidRDefault="008856F9" w:rsidP="00903F48">
            <w:pPr>
              <w:suppressAutoHyphens w:val="0"/>
              <w:spacing w:line="276" w:lineRule="auto"/>
              <w:jc w:val="center"/>
              <w:rPr>
                <w:sz w:val="24"/>
                <w:szCs w:val="24"/>
                <w:lang w:val="en-US" w:eastAsia="ru-RU"/>
              </w:rPr>
            </w:pPr>
            <w:r w:rsidRPr="0096122F">
              <w:rPr>
                <w:sz w:val="24"/>
                <w:szCs w:val="24"/>
                <w:lang w:eastAsia="ru-RU"/>
              </w:rPr>
              <w:t>значение &gt;0</w:t>
            </w:r>
          </w:p>
        </w:tc>
        <w:tc>
          <w:tcPr>
            <w:tcW w:w="1462"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8856F9" w:rsidDel="009A1988" w:rsidRDefault="008856F9" w:rsidP="00FF33F3">
            <w:pPr>
              <w:suppressAutoHyphens w:val="0"/>
              <w:spacing w:line="276" w:lineRule="auto"/>
              <w:jc w:val="center"/>
              <w:rPr>
                <w:sz w:val="24"/>
                <w:szCs w:val="24"/>
                <w:lang w:eastAsia="ru-RU"/>
              </w:rPr>
            </w:pPr>
            <w:r w:rsidRPr="0096122F">
              <w:rPr>
                <w:sz w:val="24"/>
                <w:szCs w:val="24"/>
                <w:lang w:eastAsia="ru-RU"/>
              </w:rPr>
              <w:t>251</w:t>
            </w:r>
          </w:p>
          <w:p w:rsidR="008856F9" w:rsidRPr="0096122F" w:rsidRDefault="008856F9" w:rsidP="00FF33F3">
            <w:pPr>
              <w:suppressAutoHyphens w:val="0"/>
              <w:spacing w:line="276" w:lineRule="auto"/>
              <w:jc w:val="center"/>
              <w:rPr>
                <w:sz w:val="24"/>
                <w:szCs w:val="24"/>
                <w:lang w:eastAsia="ru-RU"/>
              </w:rPr>
            </w:pPr>
          </w:p>
        </w:tc>
      </w:tr>
      <w:tr w:rsidR="008856F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5"/>
        </w:trPr>
        <w:tc>
          <w:tcPr>
            <w:tcW w:w="410" w:type="dxa"/>
            <w:vMerge/>
            <w:tcBorders>
              <w:left w:val="single" w:sz="4" w:space="0" w:color="auto"/>
              <w:right w:val="single" w:sz="4" w:space="0" w:color="auto"/>
            </w:tcBorders>
            <w:noWrap/>
          </w:tcPr>
          <w:p w:rsidR="008856F9" w:rsidRPr="0096122F" w:rsidRDefault="008856F9"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8856F9" w:rsidRPr="0096122F" w:rsidRDefault="008856F9" w:rsidP="0096122F">
            <w:pPr>
              <w:suppressAutoHyphens w:val="0"/>
              <w:rPr>
                <w:sz w:val="24"/>
                <w:szCs w:val="24"/>
                <w:lang w:eastAsia="ru-RU"/>
              </w:rPr>
            </w:pPr>
          </w:p>
        </w:tc>
        <w:tc>
          <w:tcPr>
            <w:tcW w:w="1418" w:type="dxa"/>
            <w:tcBorders>
              <w:top w:val="single" w:sz="4" w:space="0" w:color="auto"/>
              <w:left w:val="single" w:sz="4" w:space="0" w:color="auto"/>
              <w:right w:val="single" w:sz="4" w:space="0" w:color="auto"/>
            </w:tcBorders>
            <w:noWrap/>
          </w:tcPr>
          <w:p w:rsidR="008856F9" w:rsidRPr="0096122F" w:rsidRDefault="008856F9" w:rsidP="00FD35F1">
            <w:pPr>
              <w:suppressAutoHyphens w:val="0"/>
              <w:spacing w:line="276" w:lineRule="auto"/>
              <w:jc w:val="center"/>
              <w:rPr>
                <w:sz w:val="24"/>
                <w:szCs w:val="24"/>
                <w:lang w:eastAsia="ru-RU"/>
              </w:rPr>
            </w:pPr>
            <w:r>
              <w:rPr>
                <w:sz w:val="24"/>
                <w:szCs w:val="24"/>
                <w:lang w:eastAsia="ru-RU"/>
              </w:rPr>
              <w:t>120654561</w:t>
            </w:r>
          </w:p>
        </w:tc>
        <w:tc>
          <w:tcPr>
            <w:tcW w:w="1849" w:type="dxa"/>
            <w:vMerge/>
            <w:tcBorders>
              <w:left w:val="single" w:sz="4" w:space="0" w:color="auto"/>
              <w:right w:val="single" w:sz="4" w:space="0" w:color="auto"/>
            </w:tcBorders>
          </w:tcPr>
          <w:p w:rsidR="008856F9" w:rsidRPr="0096122F" w:rsidRDefault="008856F9"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127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24" w:type="dxa"/>
            <w:gridSpan w:val="3"/>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55" w:type="dxa"/>
            <w:gridSpan w:val="2"/>
            <w:tcBorders>
              <w:left w:val="single" w:sz="4" w:space="0" w:color="auto"/>
              <w:right w:val="single" w:sz="4" w:space="0" w:color="auto"/>
            </w:tcBorders>
            <w:noWrap/>
          </w:tcPr>
          <w:p w:rsidR="008856F9" w:rsidRPr="0096122F" w:rsidRDefault="008856F9" w:rsidP="00FD35F1">
            <w:pPr>
              <w:suppressAutoHyphens w:val="0"/>
              <w:spacing w:line="276" w:lineRule="auto"/>
              <w:jc w:val="center"/>
              <w:rPr>
                <w:sz w:val="24"/>
                <w:szCs w:val="24"/>
                <w:lang w:eastAsia="ru-RU"/>
              </w:rPr>
            </w:pPr>
            <w:r>
              <w:rPr>
                <w:sz w:val="24"/>
                <w:szCs w:val="24"/>
                <w:lang w:eastAsia="ru-RU"/>
              </w:rPr>
              <w:t>20654</w:t>
            </w:r>
          </w:p>
        </w:tc>
        <w:tc>
          <w:tcPr>
            <w:tcW w:w="879" w:type="dxa"/>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8856F9" w:rsidRDefault="008856F9" w:rsidP="00FF33F3">
            <w:pPr>
              <w:suppressAutoHyphens w:val="0"/>
              <w:spacing w:line="276" w:lineRule="auto"/>
              <w:jc w:val="center"/>
              <w:rPr>
                <w:sz w:val="24"/>
                <w:szCs w:val="24"/>
                <w:lang w:eastAsia="ru-RU"/>
              </w:rPr>
            </w:pPr>
            <w:r>
              <w:rPr>
                <w:sz w:val="24"/>
                <w:szCs w:val="24"/>
                <w:lang w:eastAsia="ru-RU"/>
              </w:rPr>
              <w:t>254</w:t>
            </w:r>
          </w:p>
        </w:tc>
      </w:tr>
      <w:tr w:rsidR="008856F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5"/>
        </w:trPr>
        <w:tc>
          <w:tcPr>
            <w:tcW w:w="410" w:type="dxa"/>
            <w:vMerge/>
            <w:tcBorders>
              <w:left w:val="single" w:sz="4" w:space="0" w:color="auto"/>
              <w:right w:val="single" w:sz="4" w:space="0" w:color="auto"/>
            </w:tcBorders>
            <w:noWrap/>
          </w:tcPr>
          <w:p w:rsidR="008856F9" w:rsidRPr="0096122F" w:rsidRDefault="008856F9"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8856F9" w:rsidRPr="0096122F" w:rsidRDefault="008856F9" w:rsidP="0096122F">
            <w:pPr>
              <w:suppressAutoHyphens w:val="0"/>
              <w:rPr>
                <w:sz w:val="24"/>
                <w:szCs w:val="24"/>
                <w:lang w:eastAsia="ru-RU"/>
              </w:rPr>
            </w:pPr>
          </w:p>
        </w:tc>
        <w:tc>
          <w:tcPr>
            <w:tcW w:w="1418" w:type="dxa"/>
            <w:tcBorders>
              <w:top w:val="single" w:sz="4" w:space="0" w:color="auto"/>
              <w:left w:val="single" w:sz="4" w:space="0" w:color="auto"/>
              <w:right w:val="single" w:sz="4" w:space="0" w:color="auto"/>
            </w:tcBorders>
            <w:noWrap/>
          </w:tcPr>
          <w:p w:rsidR="008856F9" w:rsidRPr="0096122F" w:rsidRDefault="008856F9" w:rsidP="00FF33F3">
            <w:pPr>
              <w:suppressAutoHyphens w:val="0"/>
              <w:spacing w:line="276" w:lineRule="auto"/>
              <w:jc w:val="center"/>
              <w:rPr>
                <w:sz w:val="24"/>
                <w:szCs w:val="24"/>
                <w:lang w:eastAsia="ru-RU"/>
              </w:rPr>
            </w:pPr>
            <w:r w:rsidRPr="0096122F">
              <w:rPr>
                <w:sz w:val="24"/>
                <w:szCs w:val="24"/>
                <w:lang w:eastAsia="ru-RU"/>
              </w:rPr>
              <w:t>130251831</w:t>
            </w:r>
          </w:p>
        </w:tc>
        <w:tc>
          <w:tcPr>
            <w:tcW w:w="1849" w:type="dxa"/>
            <w:vMerge/>
            <w:tcBorders>
              <w:left w:val="single" w:sz="4" w:space="0" w:color="auto"/>
              <w:right w:val="single" w:sz="4" w:space="0" w:color="auto"/>
            </w:tcBorders>
          </w:tcPr>
          <w:p w:rsidR="008856F9" w:rsidRPr="0096122F" w:rsidRDefault="008856F9"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127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24" w:type="dxa"/>
            <w:gridSpan w:val="3"/>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55" w:type="dxa"/>
            <w:gridSpan w:val="2"/>
            <w:tcBorders>
              <w:left w:val="single" w:sz="4" w:space="0" w:color="auto"/>
              <w:right w:val="single" w:sz="4" w:space="0" w:color="auto"/>
            </w:tcBorders>
            <w:noWrap/>
          </w:tcPr>
          <w:p w:rsidR="008856F9" w:rsidRPr="0096122F" w:rsidRDefault="008856F9" w:rsidP="00FF33F3">
            <w:pPr>
              <w:suppressAutoHyphens w:val="0"/>
              <w:spacing w:line="276" w:lineRule="auto"/>
              <w:jc w:val="center"/>
              <w:rPr>
                <w:sz w:val="24"/>
                <w:szCs w:val="24"/>
                <w:lang w:eastAsia="ru-RU"/>
              </w:rPr>
            </w:pPr>
            <w:r w:rsidRPr="0096122F">
              <w:rPr>
                <w:sz w:val="24"/>
                <w:szCs w:val="24"/>
                <w:lang w:eastAsia="ru-RU"/>
              </w:rPr>
              <w:t>30251</w:t>
            </w:r>
          </w:p>
        </w:tc>
        <w:tc>
          <w:tcPr>
            <w:tcW w:w="879" w:type="dxa"/>
            <w:vMerge w:val="restart"/>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831</w:t>
            </w:r>
          </w:p>
        </w:tc>
        <w:tc>
          <w:tcPr>
            <w:tcW w:w="1418"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1237" w:type="dxa"/>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8856F9" w:rsidDel="009A1988" w:rsidRDefault="008856F9" w:rsidP="00FF33F3">
            <w:pPr>
              <w:suppressAutoHyphens w:val="0"/>
              <w:spacing w:line="276" w:lineRule="auto"/>
              <w:jc w:val="center"/>
              <w:rPr>
                <w:sz w:val="24"/>
                <w:szCs w:val="24"/>
                <w:lang w:eastAsia="ru-RU"/>
              </w:rPr>
            </w:pPr>
            <w:r>
              <w:rPr>
                <w:sz w:val="24"/>
                <w:szCs w:val="24"/>
                <w:lang w:eastAsia="ru-RU"/>
              </w:rPr>
              <w:t>25</w:t>
            </w:r>
            <w:r w:rsidRPr="0096122F">
              <w:rPr>
                <w:sz w:val="24"/>
                <w:szCs w:val="24"/>
                <w:lang w:eastAsia="ru-RU"/>
              </w:rPr>
              <w:t>1</w:t>
            </w:r>
          </w:p>
          <w:p w:rsidR="008856F9" w:rsidRPr="0096122F" w:rsidRDefault="008856F9">
            <w:pPr>
              <w:suppressAutoHyphens w:val="0"/>
              <w:spacing w:line="276" w:lineRule="auto"/>
              <w:jc w:val="center"/>
              <w:rPr>
                <w:sz w:val="24"/>
                <w:szCs w:val="24"/>
                <w:lang w:eastAsia="ru-RU"/>
              </w:rPr>
            </w:pPr>
          </w:p>
        </w:tc>
      </w:tr>
      <w:tr w:rsidR="008856F9" w:rsidRPr="0096122F" w:rsidTr="00AD0D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8"/>
        </w:trPr>
        <w:tc>
          <w:tcPr>
            <w:tcW w:w="410" w:type="dxa"/>
            <w:vMerge/>
            <w:tcBorders>
              <w:left w:val="single" w:sz="4" w:space="0" w:color="auto"/>
              <w:right w:val="single" w:sz="4" w:space="0" w:color="auto"/>
            </w:tcBorders>
            <w:noWrap/>
          </w:tcPr>
          <w:p w:rsidR="008856F9" w:rsidRPr="0096122F" w:rsidRDefault="008856F9"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8856F9" w:rsidRPr="0096122F" w:rsidRDefault="008856F9" w:rsidP="0096122F">
            <w:pPr>
              <w:suppressAutoHyphens w:val="0"/>
              <w:rPr>
                <w:sz w:val="24"/>
                <w:szCs w:val="24"/>
                <w:lang w:eastAsia="ru-RU"/>
              </w:rPr>
            </w:pPr>
          </w:p>
        </w:tc>
        <w:tc>
          <w:tcPr>
            <w:tcW w:w="1418" w:type="dxa"/>
            <w:tcBorders>
              <w:top w:val="single" w:sz="4" w:space="0" w:color="auto"/>
              <w:left w:val="single" w:sz="4" w:space="0" w:color="auto"/>
              <w:right w:val="single" w:sz="4" w:space="0" w:color="auto"/>
            </w:tcBorders>
            <w:noWrap/>
          </w:tcPr>
          <w:p w:rsidR="008856F9" w:rsidRPr="0096122F" w:rsidRDefault="008856F9" w:rsidP="00FF33F3">
            <w:pPr>
              <w:suppressAutoHyphens w:val="0"/>
              <w:spacing w:line="276" w:lineRule="auto"/>
              <w:jc w:val="center"/>
              <w:rPr>
                <w:sz w:val="24"/>
                <w:szCs w:val="24"/>
                <w:lang w:eastAsia="ru-RU"/>
              </w:rPr>
            </w:pPr>
            <w:r>
              <w:rPr>
                <w:sz w:val="24"/>
                <w:szCs w:val="24"/>
                <w:lang w:eastAsia="ru-RU"/>
              </w:rPr>
              <w:t>130254831</w:t>
            </w:r>
          </w:p>
        </w:tc>
        <w:tc>
          <w:tcPr>
            <w:tcW w:w="1849" w:type="dxa"/>
            <w:vMerge/>
            <w:tcBorders>
              <w:left w:val="single" w:sz="4" w:space="0" w:color="auto"/>
              <w:right w:val="single" w:sz="4" w:space="0" w:color="auto"/>
            </w:tcBorders>
          </w:tcPr>
          <w:p w:rsidR="008856F9" w:rsidRPr="0096122F" w:rsidRDefault="008856F9"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127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4108" w:type="dxa"/>
            <w:vMerge/>
            <w:tcBorders>
              <w:left w:val="single" w:sz="4" w:space="0" w:color="auto"/>
              <w:right w:val="single" w:sz="4" w:space="0" w:color="auto"/>
            </w:tcBorders>
            <w:noWrap/>
          </w:tcPr>
          <w:p w:rsidR="008856F9" w:rsidRPr="0096122F" w:rsidRDefault="008856F9" w:rsidP="005727DF">
            <w:pPr>
              <w:spacing w:line="276" w:lineRule="auto"/>
              <w:jc w:val="center"/>
              <w:rPr>
                <w:sz w:val="24"/>
                <w:szCs w:val="24"/>
              </w:rPr>
            </w:pPr>
          </w:p>
        </w:tc>
        <w:tc>
          <w:tcPr>
            <w:tcW w:w="1024" w:type="dxa"/>
            <w:gridSpan w:val="3"/>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55" w:type="dxa"/>
            <w:gridSpan w:val="2"/>
            <w:tcBorders>
              <w:left w:val="single" w:sz="4" w:space="0" w:color="auto"/>
              <w:right w:val="single" w:sz="4" w:space="0" w:color="auto"/>
            </w:tcBorders>
            <w:noWrap/>
          </w:tcPr>
          <w:p w:rsidR="008856F9" w:rsidRPr="0096122F" w:rsidRDefault="008856F9" w:rsidP="00FF33F3">
            <w:pPr>
              <w:suppressAutoHyphens w:val="0"/>
              <w:spacing w:line="276" w:lineRule="auto"/>
              <w:jc w:val="center"/>
              <w:rPr>
                <w:sz w:val="24"/>
                <w:szCs w:val="24"/>
                <w:lang w:eastAsia="ru-RU"/>
              </w:rPr>
            </w:pPr>
            <w:r>
              <w:rPr>
                <w:sz w:val="24"/>
                <w:szCs w:val="24"/>
                <w:lang w:eastAsia="ru-RU"/>
              </w:rPr>
              <w:t>30254</w:t>
            </w:r>
          </w:p>
        </w:tc>
        <w:tc>
          <w:tcPr>
            <w:tcW w:w="879" w:type="dxa"/>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Pr>
          <w:p w:rsidR="008856F9" w:rsidRPr="0096122F" w:rsidRDefault="008856F9" w:rsidP="00FF33F3">
            <w:pPr>
              <w:suppressAutoHyphens w:val="0"/>
              <w:jc w:val="center"/>
              <w:rPr>
                <w:sz w:val="24"/>
                <w:szCs w:val="24"/>
              </w:rPr>
            </w:pPr>
            <w:r>
              <w:rPr>
                <w:sz w:val="24"/>
                <w:szCs w:val="24"/>
                <w:lang w:eastAsia="ru-RU"/>
              </w:rPr>
              <w:t>254</w:t>
            </w:r>
          </w:p>
        </w:tc>
      </w:tr>
      <w:tr w:rsidR="008856F9" w:rsidRPr="0096122F" w:rsidTr="00C356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2"/>
        </w:trPr>
        <w:tc>
          <w:tcPr>
            <w:tcW w:w="410" w:type="dxa"/>
            <w:vMerge/>
            <w:tcBorders>
              <w:left w:val="single" w:sz="4" w:space="0" w:color="auto"/>
              <w:right w:val="single" w:sz="4" w:space="0" w:color="auto"/>
            </w:tcBorders>
            <w:noWrap/>
          </w:tcPr>
          <w:p w:rsidR="008856F9" w:rsidRPr="0096122F" w:rsidRDefault="008856F9"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8856F9" w:rsidRPr="0096122F" w:rsidRDefault="008856F9" w:rsidP="0096122F">
            <w:pPr>
              <w:suppressAutoHyphens w:val="0"/>
              <w:rPr>
                <w:sz w:val="24"/>
                <w:szCs w:val="24"/>
                <w:lang w:eastAsia="ru-RU"/>
              </w:rPr>
            </w:pPr>
          </w:p>
        </w:tc>
        <w:tc>
          <w:tcPr>
            <w:tcW w:w="1418" w:type="dxa"/>
            <w:vMerge w:val="restart"/>
            <w:tcBorders>
              <w:top w:val="single" w:sz="4" w:space="0" w:color="auto"/>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120711541</w:t>
            </w:r>
          </w:p>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120721541</w:t>
            </w:r>
          </w:p>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120731541</w:t>
            </w:r>
          </w:p>
        </w:tc>
        <w:tc>
          <w:tcPr>
            <w:tcW w:w="1849" w:type="dxa"/>
            <w:vMerge/>
            <w:tcBorders>
              <w:left w:val="single" w:sz="4" w:space="0" w:color="auto"/>
              <w:right w:val="single" w:sz="4" w:space="0" w:color="auto"/>
            </w:tcBorders>
          </w:tcPr>
          <w:p w:rsidR="008856F9" w:rsidRPr="0096122F" w:rsidRDefault="008856F9"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127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4108" w:type="dxa"/>
            <w:tcBorders>
              <w:left w:val="single" w:sz="4" w:space="0" w:color="auto"/>
              <w:right w:val="single" w:sz="4" w:space="0" w:color="auto"/>
            </w:tcBorders>
            <w:noWrap/>
          </w:tcPr>
          <w:p w:rsidR="008856F9" w:rsidRDefault="008856F9" w:rsidP="005727DF">
            <w:pPr>
              <w:spacing w:line="276" w:lineRule="auto"/>
              <w:jc w:val="center"/>
              <w:rPr>
                <w:sz w:val="24"/>
                <w:szCs w:val="24"/>
              </w:rPr>
            </w:pPr>
            <w:r w:rsidRPr="0096122F">
              <w:rPr>
                <w:sz w:val="24"/>
                <w:szCs w:val="24"/>
              </w:rPr>
              <w:t>0106050201ХХХХ640</w:t>
            </w:r>
          </w:p>
          <w:p w:rsidR="008856F9" w:rsidRDefault="008856F9" w:rsidP="005727DF">
            <w:pPr>
              <w:spacing w:line="276" w:lineRule="auto"/>
              <w:jc w:val="center"/>
              <w:rPr>
                <w:sz w:val="24"/>
                <w:szCs w:val="24"/>
              </w:rPr>
            </w:pPr>
            <w:r w:rsidRPr="0096122F">
              <w:rPr>
                <w:sz w:val="24"/>
                <w:szCs w:val="24"/>
              </w:rPr>
              <w:t>0106070001ХХХХ640</w:t>
            </w:r>
          </w:p>
          <w:p w:rsidR="008856F9" w:rsidRDefault="008856F9" w:rsidP="005727DF">
            <w:pPr>
              <w:spacing w:line="276" w:lineRule="auto"/>
              <w:jc w:val="center"/>
              <w:rPr>
                <w:sz w:val="24"/>
                <w:szCs w:val="24"/>
              </w:rPr>
            </w:pPr>
            <w:r w:rsidRPr="0096122F">
              <w:rPr>
                <w:sz w:val="24"/>
                <w:szCs w:val="24"/>
              </w:rPr>
              <w:t>0106080001ХХХХ640</w:t>
            </w:r>
          </w:p>
          <w:p w:rsidR="008856F9" w:rsidRDefault="008856F9" w:rsidP="005727DF">
            <w:pPr>
              <w:spacing w:line="276" w:lineRule="auto"/>
              <w:jc w:val="center"/>
              <w:rPr>
                <w:sz w:val="24"/>
                <w:szCs w:val="24"/>
              </w:rPr>
            </w:pPr>
            <w:r w:rsidRPr="005727DF">
              <w:rPr>
                <w:sz w:val="24"/>
                <w:szCs w:val="24"/>
              </w:rPr>
              <w:t>0106100301</w:t>
            </w:r>
            <w:r>
              <w:rPr>
                <w:sz w:val="24"/>
                <w:szCs w:val="24"/>
              </w:rPr>
              <w:t>ХХХХ</w:t>
            </w:r>
            <w:r w:rsidRPr="005727DF">
              <w:rPr>
                <w:sz w:val="24"/>
                <w:szCs w:val="24"/>
              </w:rPr>
              <w:t>640</w:t>
            </w:r>
          </w:p>
          <w:p w:rsidR="008856F9" w:rsidRPr="0096122F" w:rsidRDefault="008856F9" w:rsidP="001677C9">
            <w:pPr>
              <w:spacing w:line="276" w:lineRule="auto"/>
              <w:jc w:val="center"/>
              <w:rPr>
                <w:sz w:val="24"/>
                <w:szCs w:val="24"/>
                <w:lang w:eastAsia="ru-RU"/>
              </w:rPr>
            </w:pPr>
            <w:r w:rsidRPr="0096122F">
              <w:rPr>
                <w:sz w:val="24"/>
                <w:szCs w:val="24"/>
              </w:rPr>
              <w:t>проверка на справочник детализированных КБК источников финансирования дефицита бюджетов</w:t>
            </w:r>
          </w:p>
        </w:tc>
        <w:tc>
          <w:tcPr>
            <w:tcW w:w="1024" w:type="dxa"/>
            <w:gridSpan w:val="3"/>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55" w:type="dxa"/>
            <w:gridSpan w:val="2"/>
            <w:vMerge w:val="restart"/>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20711</w:t>
            </w:r>
          </w:p>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20721</w:t>
            </w:r>
          </w:p>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20731</w:t>
            </w:r>
          </w:p>
        </w:tc>
        <w:tc>
          <w:tcPr>
            <w:tcW w:w="879" w:type="dxa"/>
            <w:vMerge w:val="restart"/>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r w:rsidRPr="0096122F">
              <w:rPr>
                <w:sz w:val="24"/>
                <w:szCs w:val="24"/>
                <w:lang w:eastAsia="ru-RU"/>
              </w:rPr>
              <w:t>30405</w:t>
            </w:r>
          </w:p>
          <w:p w:rsidR="008856F9" w:rsidRPr="0096122F" w:rsidRDefault="00B31B78" w:rsidP="0096122F">
            <w:pPr>
              <w:suppressAutoHyphens w:val="0"/>
              <w:spacing w:line="276" w:lineRule="auto"/>
              <w:jc w:val="center"/>
              <w:rPr>
                <w:sz w:val="24"/>
                <w:szCs w:val="24"/>
                <w:lang w:eastAsia="ru-RU"/>
              </w:rPr>
            </w:pPr>
            <w:r>
              <w:rPr>
                <w:sz w:val="24"/>
                <w:szCs w:val="24"/>
                <w:lang w:eastAsia="ru-RU"/>
              </w:rPr>
              <w:t>21002</w:t>
            </w:r>
          </w:p>
        </w:tc>
        <w:tc>
          <w:tcPr>
            <w:tcW w:w="1134" w:type="dxa"/>
          </w:tcPr>
          <w:p w:rsidR="008856F9" w:rsidRDefault="008856F9" w:rsidP="0096122F">
            <w:pPr>
              <w:suppressAutoHyphens w:val="0"/>
              <w:jc w:val="center"/>
              <w:rPr>
                <w:sz w:val="24"/>
                <w:szCs w:val="24"/>
                <w:lang w:val="en-US"/>
              </w:rPr>
            </w:pPr>
            <w:r w:rsidRPr="0096122F">
              <w:rPr>
                <w:sz w:val="24"/>
                <w:szCs w:val="24"/>
              </w:rPr>
              <w:t>5</w:t>
            </w:r>
            <w:r w:rsidRPr="0096122F">
              <w:rPr>
                <w:sz w:val="24"/>
                <w:szCs w:val="24"/>
                <w:lang w:val="en-US"/>
              </w:rPr>
              <w:t>41</w:t>
            </w:r>
          </w:p>
          <w:p w:rsidR="00B31B78" w:rsidRPr="00B31B78" w:rsidRDefault="00B31B78" w:rsidP="0096122F">
            <w:pPr>
              <w:suppressAutoHyphens w:val="0"/>
              <w:jc w:val="center"/>
              <w:rPr>
                <w:sz w:val="24"/>
                <w:szCs w:val="24"/>
                <w:lang w:eastAsia="ru-RU"/>
              </w:rPr>
            </w:pPr>
            <w:r>
              <w:rPr>
                <w:sz w:val="24"/>
                <w:szCs w:val="24"/>
              </w:rPr>
              <w:t>641</w:t>
            </w:r>
          </w:p>
        </w:tc>
      </w:tr>
      <w:tr w:rsidR="008856F9" w:rsidRPr="0096122F" w:rsidTr="00465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2"/>
        </w:trPr>
        <w:tc>
          <w:tcPr>
            <w:tcW w:w="410" w:type="dxa"/>
            <w:vMerge/>
            <w:tcBorders>
              <w:left w:val="single" w:sz="4" w:space="0" w:color="auto"/>
              <w:right w:val="single" w:sz="4" w:space="0" w:color="auto"/>
            </w:tcBorders>
            <w:noWrap/>
          </w:tcPr>
          <w:p w:rsidR="008856F9" w:rsidRPr="0096122F" w:rsidRDefault="008856F9" w:rsidP="0096122F">
            <w:pPr>
              <w:suppressAutoHyphens w:val="0"/>
              <w:spacing w:line="276" w:lineRule="auto"/>
              <w:rPr>
                <w:sz w:val="24"/>
                <w:szCs w:val="24"/>
                <w:lang w:eastAsia="ru-RU"/>
              </w:rPr>
            </w:pPr>
          </w:p>
        </w:tc>
        <w:tc>
          <w:tcPr>
            <w:tcW w:w="1539" w:type="dxa"/>
            <w:gridSpan w:val="2"/>
            <w:vMerge/>
            <w:tcBorders>
              <w:left w:val="single" w:sz="4" w:space="0" w:color="auto"/>
              <w:right w:val="single" w:sz="4" w:space="0" w:color="auto"/>
            </w:tcBorders>
          </w:tcPr>
          <w:p w:rsidR="008856F9" w:rsidRPr="0096122F" w:rsidRDefault="008856F9" w:rsidP="0096122F">
            <w:pPr>
              <w:suppressAutoHyphens w:val="0"/>
              <w:rPr>
                <w:sz w:val="24"/>
                <w:szCs w:val="24"/>
                <w:lang w:eastAsia="ru-RU"/>
              </w:rPr>
            </w:pPr>
          </w:p>
        </w:tc>
        <w:tc>
          <w:tcPr>
            <w:tcW w:w="1418" w:type="dxa"/>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849" w:type="dxa"/>
            <w:vMerge/>
            <w:tcBorders>
              <w:left w:val="single" w:sz="4" w:space="0" w:color="auto"/>
              <w:right w:val="single" w:sz="4" w:space="0" w:color="auto"/>
            </w:tcBorders>
          </w:tcPr>
          <w:p w:rsidR="008856F9" w:rsidRPr="0096122F" w:rsidRDefault="008856F9" w:rsidP="0096122F">
            <w:pPr>
              <w:spacing w:line="276" w:lineRule="auto"/>
              <w:jc w:val="center"/>
              <w:rPr>
                <w:sz w:val="24"/>
                <w:szCs w:val="24"/>
              </w:rPr>
            </w:pPr>
          </w:p>
        </w:tc>
        <w:tc>
          <w:tcPr>
            <w:tcW w:w="1559"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851" w:type="dxa"/>
            <w:vMerge/>
            <w:tcBorders>
              <w:left w:val="single" w:sz="4" w:space="0" w:color="auto"/>
              <w:right w:val="single" w:sz="4" w:space="0" w:color="auto"/>
            </w:tcBorders>
            <w:noWrap/>
          </w:tcPr>
          <w:p w:rsidR="008856F9" w:rsidRPr="0096122F" w:rsidRDefault="008856F9" w:rsidP="0096122F">
            <w:pPr>
              <w:spacing w:line="276" w:lineRule="auto"/>
              <w:jc w:val="center"/>
              <w:rPr>
                <w:sz w:val="24"/>
                <w:szCs w:val="24"/>
              </w:rPr>
            </w:pPr>
          </w:p>
        </w:tc>
        <w:tc>
          <w:tcPr>
            <w:tcW w:w="127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4108" w:type="dxa"/>
            <w:tcBorders>
              <w:left w:val="single" w:sz="4" w:space="0" w:color="auto"/>
              <w:right w:val="single" w:sz="4" w:space="0" w:color="auto"/>
            </w:tcBorders>
            <w:noWrap/>
          </w:tcPr>
          <w:p w:rsidR="008856F9" w:rsidRPr="008856F9" w:rsidRDefault="008856F9" w:rsidP="008856F9">
            <w:pPr>
              <w:spacing w:line="276" w:lineRule="auto"/>
              <w:jc w:val="center"/>
              <w:rPr>
                <w:sz w:val="24"/>
                <w:szCs w:val="24"/>
              </w:rPr>
            </w:pPr>
            <w:r w:rsidRPr="008856F9">
              <w:rPr>
                <w:sz w:val="24"/>
                <w:szCs w:val="24"/>
              </w:rPr>
              <w:t>1110301001ХХХХ120</w:t>
            </w:r>
          </w:p>
          <w:p w:rsidR="008856F9" w:rsidRPr="008856F9" w:rsidRDefault="008856F9" w:rsidP="008856F9">
            <w:pPr>
              <w:spacing w:line="276" w:lineRule="auto"/>
              <w:jc w:val="center"/>
              <w:rPr>
                <w:sz w:val="24"/>
                <w:szCs w:val="24"/>
              </w:rPr>
            </w:pPr>
            <w:r w:rsidRPr="008856F9">
              <w:rPr>
                <w:sz w:val="24"/>
                <w:szCs w:val="24"/>
              </w:rPr>
              <w:t>1110306001ХХХХ120</w:t>
            </w:r>
          </w:p>
          <w:p w:rsidR="00B414C9" w:rsidRDefault="00B414C9" w:rsidP="00B414C9">
            <w:pPr>
              <w:spacing w:line="276" w:lineRule="auto"/>
              <w:jc w:val="center"/>
              <w:rPr>
                <w:sz w:val="24"/>
                <w:szCs w:val="24"/>
              </w:rPr>
            </w:pPr>
            <w:r>
              <w:rPr>
                <w:sz w:val="24"/>
                <w:szCs w:val="24"/>
              </w:rPr>
              <w:t>1110307001ХХХХ120</w:t>
            </w:r>
          </w:p>
          <w:p w:rsidR="008856F9" w:rsidRPr="008856F9" w:rsidRDefault="008856F9" w:rsidP="008856F9">
            <w:pPr>
              <w:spacing w:line="276" w:lineRule="auto"/>
              <w:jc w:val="center"/>
              <w:rPr>
                <w:sz w:val="24"/>
                <w:szCs w:val="24"/>
              </w:rPr>
            </w:pPr>
            <w:r w:rsidRPr="008856F9">
              <w:rPr>
                <w:sz w:val="24"/>
                <w:szCs w:val="24"/>
              </w:rPr>
              <w:t>1110402001ХХХХ120</w:t>
            </w:r>
          </w:p>
          <w:p w:rsidR="008856F9" w:rsidRPr="0096122F" w:rsidRDefault="008856F9" w:rsidP="008856F9">
            <w:pPr>
              <w:spacing w:line="276" w:lineRule="auto"/>
              <w:jc w:val="center"/>
              <w:rPr>
                <w:sz w:val="24"/>
                <w:szCs w:val="24"/>
              </w:rPr>
            </w:pPr>
            <w:r w:rsidRPr="008856F9">
              <w:rPr>
                <w:sz w:val="24"/>
                <w:szCs w:val="24"/>
              </w:rPr>
              <w:t>1110403001ХХХХ120</w:t>
            </w:r>
          </w:p>
        </w:tc>
        <w:tc>
          <w:tcPr>
            <w:tcW w:w="1024" w:type="dxa"/>
            <w:gridSpan w:val="3"/>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55"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879" w:type="dxa"/>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18"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462" w:type="dxa"/>
            <w:gridSpan w:val="2"/>
            <w:vMerge/>
            <w:tcBorders>
              <w:left w:val="single" w:sz="4" w:space="0" w:color="auto"/>
              <w:right w:val="single" w:sz="4" w:space="0" w:color="auto"/>
            </w:tcBorders>
            <w:noWrap/>
          </w:tcPr>
          <w:p w:rsidR="008856F9" w:rsidRPr="0096122F" w:rsidRDefault="008856F9" w:rsidP="0096122F">
            <w:pPr>
              <w:suppressAutoHyphens w:val="0"/>
              <w:spacing w:line="276" w:lineRule="auto"/>
              <w:jc w:val="center"/>
              <w:rPr>
                <w:sz w:val="24"/>
                <w:szCs w:val="24"/>
                <w:lang w:eastAsia="ru-RU"/>
              </w:rPr>
            </w:pPr>
          </w:p>
        </w:tc>
        <w:tc>
          <w:tcPr>
            <w:tcW w:w="1036" w:type="dxa"/>
            <w:vMerge/>
            <w:tcBorders>
              <w:left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p>
        </w:tc>
        <w:tc>
          <w:tcPr>
            <w:tcW w:w="1237" w:type="dxa"/>
            <w:tcBorders>
              <w:left w:val="single" w:sz="4" w:space="0" w:color="auto"/>
              <w:bottom w:val="single" w:sz="4" w:space="0" w:color="auto"/>
              <w:right w:val="single" w:sz="4" w:space="0" w:color="auto"/>
            </w:tcBorders>
          </w:tcPr>
          <w:p w:rsidR="008856F9" w:rsidRPr="0096122F" w:rsidRDefault="008856F9" w:rsidP="0096122F">
            <w:pPr>
              <w:suppressAutoHyphens w:val="0"/>
              <w:spacing w:line="276" w:lineRule="auto"/>
              <w:jc w:val="center"/>
              <w:rPr>
                <w:sz w:val="24"/>
                <w:szCs w:val="24"/>
                <w:lang w:eastAsia="ru-RU"/>
              </w:rPr>
            </w:pPr>
            <w:r>
              <w:rPr>
                <w:sz w:val="24"/>
                <w:szCs w:val="24"/>
                <w:lang w:eastAsia="ru-RU"/>
              </w:rPr>
              <w:t>21002</w:t>
            </w:r>
          </w:p>
        </w:tc>
        <w:tc>
          <w:tcPr>
            <w:tcW w:w="1134" w:type="dxa"/>
          </w:tcPr>
          <w:p w:rsidR="008856F9" w:rsidRPr="0096122F" w:rsidRDefault="008856F9" w:rsidP="0096122F">
            <w:pPr>
              <w:suppressAutoHyphens w:val="0"/>
              <w:jc w:val="center"/>
              <w:rPr>
                <w:sz w:val="24"/>
                <w:szCs w:val="24"/>
              </w:rPr>
            </w:pPr>
            <w:r>
              <w:rPr>
                <w:sz w:val="24"/>
                <w:szCs w:val="24"/>
              </w:rPr>
              <w:t>125</w:t>
            </w:r>
          </w:p>
        </w:tc>
      </w:tr>
      <w:tr w:rsidR="00FF33F3" w:rsidRPr="0096122F" w:rsidTr="00C356E2">
        <w:trPr>
          <w:trHeight w:val="401"/>
        </w:trPr>
        <w:tc>
          <w:tcPr>
            <w:tcW w:w="410" w:type="dxa"/>
            <w:vMerge/>
            <w:tcBorders>
              <w:left w:val="single" w:sz="4" w:space="0" w:color="auto"/>
              <w:right w:val="single" w:sz="4" w:space="0" w:color="auto"/>
            </w:tcBorders>
          </w:tcPr>
          <w:p w:rsidR="00FF33F3" w:rsidRPr="0096122F" w:rsidRDefault="00FF33F3" w:rsidP="0096122F">
            <w:pPr>
              <w:spacing w:line="276" w:lineRule="auto"/>
              <w:jc w:val="center"/>
              <w:rPr>
                <w:b/>
                <w:sz w:val="24"/>
                <w:szCs w:val="24"/>
              </w:rPr>
            </w:pPr>
          </w:p>
        </w:tc>
        <w:tc>
          <w:tcPr>
            <w:tcW w:w="1539" w:type="dxa"/>
            <w:gridSpan w:val="2"/>
            <w:vMerge w:val="restart"/>
            <w:tcBorders>
              <w:left w:val="single" w:sz="4" w:space="0" w:color="auto"/>
            </w:tcBorders>
          </w:tcPr>
          <w:p w:rsidR="00FF33F3" w:rsidRPr="0096122F" w:rsidRDefault="00FF33F3" w:rsidP="001677C9">
            <w:pPr>
              <w:suppressAutoHyphens w:val="0"/>
              <w:rPr>
                <w:sz w:val="24"/>
                <w:szCs w:val="24"/>
              </w:rPr>
            </w:pPr>
            <w:r w:rsidRPr="0096122F">
              <w:rPr>
                <w:sz w:val="24"/>
                <w:szCs w:val="24"/>
                <w:lang w:eastAsia="ru-RU"/>
              </w:rPr>
              <w:t>(неденежные расчеты – только для годовой отчетности)</w:t>
            </w:r>
          </w:p>
        </w:tc>
        <w:tc>
          <w:tcPr>
            <w:tcW w:w="1418" w:type="dxa"/>
            <w:noWrap/>
          </w:tcPr>
          <w:p w:rsidR="00FF33F3" w:rsidRPr="0096122F" w:rsidRDefault="00FF33F3" w:rsidP="00FF33F3">
            <w:pPr>
              <w:spacing w:line="276" w:lineRule="auto"/>
              <w:jc w:val="center"/>
              <w:rPr>
                <w:sz w:val="24"/>
                <w:szCs w:val="24"/>
              </w:rPr>
            </w:pPr>
            <w:r w:rsidRPr="0096122F">
              <w:rPr>
                <w:sz w:val="24"/>
                <w:szCs w:val="24"/>
                <w:lang w:eastAsia="ru-RU"/>
              </w:rPr>
              <w:t>120651661</w:t>
            </w:r>
          </w:p>
        </w:tc>
        <w:tc>
          <w:tcPr>
            <w:tcW w:w="1849" w:type="dxa"/>
            <w:vMerge w:val="restart"/>
          </w:tcPr>
          <w:p w:rsidR="00FF33F3" w:rsidRPr="0096122F" w:rsidRDefault="00FF33F3" w:rsidP="001677C9">
            <w:pPr>
              <w:spacing w:line="276" w:lineRule="auto"/>
              <w:jc w:val="center"/>
              <w:rPr>
                <w:sz w:val="24"/>
                <w:szCs w:val="24"/>
              </w:rPr>
            </w:pPr>
            <w:r w:rsidRPr="0096122F">
              <w:rPr>
                <w:sz w:val="24"/>
                <w:szCs w:val="24"/>
              </w:rPr>
              <w:t xml:space="preserve">&lt;&gt; ***, </w:t>
            </w:r>
          </w:p>
          <w:p w:rsidR="00FF33F3" w:rsidRPr="0096122F" w:rsidRDefault="00FF33F3" w:rsidP="001677C9">
            <w:pPr>
              <w:suppressAutoHyphens w:val="0"/>
              <w:spacing w:line="276" w:lineRule="auto"/>
              <w:jc w:val="center"/>
              <w:rPr>
                <w:sz w:val="24"/>
                <w:szCs w:val="24"/>
                <w:lang w:eastAsia="ru-RU"/>
              </w:rPr>
            </w:pPr>
            <w:r w:rsidRPr="0096122F">
              <w:rPr>
                <w:sz w:val="24"/>
                <w:szCs w:val="24"/>
              </w:rPr>
              <w:t>&lt;&gt; 000</w:t>
            </w:r>
          </w:p>
        </w:tc>
        <w:tc>
          <w:tcPr>
            <w:tcW w:w="1559" w:type="dxa"/>
            <w:vMerge w:val="restart"/>
          </w:tcPr>
          <w:p w:rsidR="00FF33F3" w:rsidRPr="0096122F" w:rsidRDefault="00FF33F3" w:rsidP="000E2123">
            <w:pPr>
              <w:suppressAutoHyphens w:val="0"/>
              <w:spacing w:line="276" w:lineRule="auto"/>
              <w:jc w:val="center"/>
              <w:rPr>
                <w:sz w:val="24"/>
                <w:szCs w:val="24"/>
                <w:lang w:eastAsia="ru-RU"/>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Pr>
                <w:sz w:val="24"/>
                <w:szCs w:val="24"/>
              </w:rPr>
              <w:br/>
            </w:r>
            <w:r w:rsidRPr="003277C3">
              <w:rPr>
                <w:sz w:val="24"/>
                <w:szCs w:val="24"/>
              </w:rPr>
              <w:t>03731000</w:t>
            </w:r>
            <w:r>
              <w:rPr>
                <w:sz w:val="24"/>
                <w:szCs w:val="24"/>
              </w:rPr>
              <w:t>,</w:t>
            </w:r>
            <w:r w:rsidRPr="0096122F">
              <w:rPr>
                <w:sz w:val="24"/>
                <w:szCs w:val="24"/>
              </w:rPr>
              <w:br/>
              <w:t>00000006, 00000008, 00000009</w:t>
            </w:r>
          </w:p>
        </w:tc>
        <w:tc>
          <w:tcPr>
            <w:tcW w:w="851" w:type="dxa"/>
            <w:vMerge w:val="restart"/>
          </w:tcPr>
          <w:p w:rsidR="00FF33F3" w:rsidRPr="0096122F" w:rsidRDefault="00FF33F3" w:rsidP="000E2123">
            <w:pPr>
              <w:suppressAutoHyphens w:val="0"/>
              <w:spacing w:line="276" w:lineRule="auto"/>
              <w:jc w:val="center"/>
              <w:rPr>
                <w:sz w:val="24"/>
                <w:szCs w:val="24"/>
                <w:lang w:eastAsia="ru-RU"/>
              </w:rPr>
            </w:pPr>
            <w:r w:rsidRPr="0096122F">
              <w:rPr>
                <w:sz w:val="24"/>
                <w:szCs w:val="24"/>
              </w:rPr>
              <w:t>02, 03, 04, 05, 06, 08, 09, 10, 11, 12, 13</w:t>
            </w:r>
            <w:r>
              <w:rPr>
                <w:sz w:val="24"/>
                <w:szCs w:val="24"/>
              </w:rPr>
              <w:t>, 14</w:t>
            </w:r>
          </w:p>
        </w:tc>
        <w:tc>
          <w:tcPr>
            <w:tcW w:w="1276" w:type="dxa"/>
            <w:vMerge w:val="restart"/>
          </w:tcPr>
          <w:p w:rsidR="00FF33F3" w:rsidRPr="0096122F" w:rsidRDefault="00FF33F3"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Pr>
          <w:p w:rsidR="00FF33F3" w:rsidRPr="0096122F" w:rsidRDefault="00FF33F3" w:rsidP="001677C9">
            <w:pPr>
              <w:spacing w:line="276" w:lineRule="auto"/>
              <w:jc w:val="center"/>
              <w:rPr>
                <w:sz w:val="24"/>
                <w:szCs w:val="24"/>
              </w:rPr>
            </w:pPr>
            <w:r w:rsidRPr="0096122F">
              <w:rPr>
                <w:sz w:val="24"/>
                <w:szCs w:val="24"/>
              </w:rPr>
              <w:t xml:space="preserve">ХХХХХХХХХХХХХХХХХ, </w:t>
            </w:r>
          </w:p>
          <w:p w:rsidR="00FF33F3" w:rsidRPr="0096122F" w:rsidRDefault="00FF33F3" w:rsidP="001677C9">
            <w:pPr>
              <w:suppressAutoHyphens w:val="0"/>
              <w:spacing w:line="276" w:lineRule="auto"/>
              <w:jc w:val="center"/>
              <w:rPr>
                <w:sz w:val="24"/>
                <w:szCs w:val="24"/>
                <w:lang w:eastAsia="ru-RU"/>
              </w:rPr>
            </w:pPr>
            <w:r w:rsidRPr="0096122F">
              <w:rPr>
                <w:sz w:val="24"/>
                <w:szCs w:val="24"/>
              </w:rPr>
              <w:t>в увязке с источником проверка на 20-тизначный справочник расходов</w:t>
            </w:r>
          </w:p>
        </w:tc>
        <w:tc>
          <w:tcPr>
            <w:tcW w:w="1024" w:type="dxa"/>
            <w:gridSpan w:val="3"/>
            <w:vMerge w:val="restart"/>
          </w:tcPr>
          <w:p w:rsidR="00FF33F3" w:rsidRPr="0096122F" w:rsidRDefault="00FF33F3" w:rsidP="0096122F">
            <w:pPr>
              <w:suppressAutoHyphens w:val="0"/>
              <w:spacing w:line="276" w:lineRule="auto"/>
              <w:jc w:val="center"/>
              <w:rPr>
                <w:sz w:val="24"/>
                <w:szCs w:val="24"/>
                <w:lang w:eastAsia="ru-RU"/>
              </w:rPr>
            </w:pPr>
            <w:r>
              <w:rPr>
                <w:sz w:val="24"/>
                <w:szCs w:val="24"/>
                <w:lang w:eastAsia="ru-RU"/>
              </w:rPr>
              <w:t>1</w:t>
            </w:r>
          </w:p>
        </w:tc>
        <w:tc>
          <w:tcPr>
            <w:tcW w:w="1055" w:type="dxa"/>
            <w:gridSpan w:val="2"/>
            <w:noWrap/>
          </w:tcPr>
          <w:p w:rsidR="00FF33F3" w:rsidRPr="0096122F" w:rsidRDefault="00FF33F3" w:rsidP="00FF33F3">
            <w:pPr>
              <w:suppressAutoHyphens w:val="0"/>
              <w:spacing w:line="276" w:lineRule="auto"/>
              <w:jc w:val="center"/>
              <w:rPr>
                <w:sz w:val="24"/>
                <w:szCs w:val="24"/>
                <w:lang w:eastAsia="ru-RU"/>
              </w:rPr>
            </w:pPr>
            <w:r w:rsidRPr="0096122F">
              <w:rPr>
                <w:sz w:val="24"/>
                <w:szCs w:val="24"/>
                <w:lang w:eastAsia="ru-RU"/>
              </w:rPr>
              <w:t>20651</w:t>
            </w:r>
          </w:p>
        </w:tc>
        <w:tc>
          <w:tcPr>
            <w:tcW w:w="879" w:type="dxa"/>
            <w:vMerge w:val="restart"/>
            <w:noWrap/>
          </w:tcPr>
          <w:p w:rsidR="00FF33F3" w:rsidRPr="0096122F" w:rsidRDefault="00FF33F3" w:rsidP="0096122F">
            <w:pPr>
              <w:suppressAutoHyphens w:val="0"/>
              <w:spacing w:line="276" w:lineRule="auto"/>
              <w:jc w:val="center"/>
              <w:rPr>
                <w:sz w:val="24"/>
                <w:szCs w:val="24"/>
                <w:lang w:eastAsia="ru-RU"/>
              </w:rPr>
            </w:pPr>
            <w:r w:rsidRPr="0096122F">
              <w:rPr>
                <w:sz w:val="24"/>
                <w:szCs w:val="24"/>
                <w:lang w:eastAsia="ru-RU"/>
              </w:rPr>
              <w:t>661</w:t>
            </w:r>
          </w:p>
        </w:tc>
        <w:tc>
          <w:tcPr>
            <w:tcW w:w="1418" w:type="dxa"/>
            <w:gridSpan w:val="2"/>
            <w:vMerge w:val="restart"/>
          </w:tcPr>
          <w:p w:rsidR="00FF33F3" w:rsidRPr="0096122F" w:rsidRDefault="00FF33F3" w:rsidP="00903F48">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Pr="0096122F">
              <w:rPr>
                <w:sz w:val="24"/>
                <w:szCs w:val="24"/>
                <w:lang w:eastAsia="ru-RU"/>
              </w:rPr>
              <w:t>0</w:t>
            </w:r>
            <w:r>
              <w:rPr>
                <w:sz w:val="24"/>
                <w:szCs w:val="24"/>
                <w:lang w:eastAsia="ru-RU"/>
              </w:rPr>
              <w:t xml:space="preserve">, </w:t>
            </w:r>
            <w:r w:rsidRPr="0096122F">
              <w:rPr>
                <w:sz w:val="24"/>
                <w:szCs w:val="24"/>
                <w:lang w:eastAsia="ru-RU"/>
              </w:rPr>
              <w:t>&gt;0</w:t>
            </w:r>
          </w:p>
        </w:tc>
        <w:tc>
          <w:tcPr>
            <w:tcW w:w="1462" w:type="dxa"/>
            <w:gridSpan w:val="2"/>
            <w:vMerge w:val="restart"/>
          </w:tcPr>
          <w:p w:rsidR="00FF33F3" w:rsidRPr="0096122F" w:rsidRDefault="00FF33F3" w:rsidP="0096122F">
            <w:pPr>
              <w:suppressAutoHyphens w:val="0"/>
              <w:spacing w:line="276" w:lineRule="auto"/>
              <w:jc w:val="center"/>
              <w:rPr>
                <w:sz w:val="24"/>
                <w:szCs w:val="24"/>
                <w:lang w:eastAsia="ru-RU"/>
              </w:rPr>
            </w:pPr>
            <w:r>
              <w:rPr>
                <w:sz w:val="24"/>
                <w:szCs w:val="24"/>
                <w:lang w:eastAsia="ru-RU"/>
              </w:rPr>
              <w:t>0</w:t>
            </w:r>
          </w:p>
        </w:tc>
        <w:tc>
          <w:tcPr>
            <w:tcW w:w="1036" w:type="dxa"/>
            <w:vMerge w:val="restart"/>
          </w:tcPr>
          <w:p w:rsidR="00FF33F3" w:rsidRPr="0096122F" w:rsidRDefault="00FF33F3" w:rsidP="0096122F">
            <w:pPr>
              <w:suppressAutoHyphens w:val="0"/>
              <w:spacing w:line="276" w:lineRule="auto"/>
              <w:jc w:val="center"/>
              <w:rPr>
                <w:sz w:val="24"/>
                <w:szCs w:val="24"/>
                <w:lang w:eastAsia="ru-RU"/>
              </w:rPr>
            </w:pPr>
            <w:r>
              <w:rPr>
                <w:sz w:val="24"/>
                <w:szCs w:val="24"/>
                <w:lang w:eastAsia="ru-RU"/>
              </w:rPr>
              <w:t>1</w:t>
            </w:r>
          </w:p>
        </w:tc>
        <w:tc>
          <w:tcPr>
            <w:tcW w:w="1237" w:type="dxa"/>
          </w:tcPr>
          <w:p w:rsidR="00FF33F3" w:rsidRDefault="00FF33F3" w:rsidP="0096122F">
            <w:pPr>
              <w:suppressAutoHyphens w:val="0"/>
              <w:spacing w:line="276" w:lineRule="auto"/>
              <w:jc w:val="center"/>
              <w:rPr>
                <w:sz w:val="24"/>
                <w:szCs w:val="24"/>
                <w:lang w:eastAsia="ru-RU"/>
              </w:rPr>
            </w:pPr>
            <w:r w:rsidRPr="0096122F">
              <w:rPr>
                <w:sz w:val="24"/>
                <w:szCs w:val="24"/>
                <w:lang w:eastAsia="ru-RU"/>
              </w:rPr>
              <w:t>30251</w:t>
            </w:r>
          </w:p>
          <w:p w:rsidR="00FF33F3" w:rsidRPr="0096122F" w:rsidRDefault="00FF33F3" w:rsidP="0096122F">
            <w:pPr>
              <w:suppressAutoHyphens w:val="0"/>
              <w:spacing w:line="276" w:lineRule="auto"/>
              <w:jc w:val="center"/>
              <w:rPr>
                <w:sz w:val="24"/>
                <w:szCs w:val="24"/>
                <w:lang w:eastAsia="ru-RU"/>
              </w:rPr>
            </w:pPr>
            <w:r>
              <w:rPr>
                <w:sz w:val="24"/>
                <w:szCs w:val="24"/>
                <w:lang w:eastAsia="ru-RU"/>
              </w:rPr>
              <w:t>20551</w:t>
            </w:r>
          </w:p>
        </w:tc>
        <w:tc>
          <w:tcPr>
            <w:tcW w:w="1134" w:type="dxa"/>
          </w:tcPr>
          <w:p w:rsidR="00FF33F3" w:rsidRDefault="00FF33F3" w:rsidP="0096122F">
            <w:pPr>
              <w:suppressAutoHyphens w:val="0"/>
              <w:spacing w:line="276" w:lineRule="auto"/>
              <w:jc w:val="center"/>
              <w:rPr>
                <w:sz w:val="24"/>
                <w:szCs w:val="24"/>
              </w:rPr>
            </w:pPr>
            <w:r w:rsidRPr="0096122F">
              <w:rPr>
                <w:sz w:val="24"/>
                <w:szCs w:val="24"/>
              </w:rPr>
              <w:t>831</w:t>
            </w:r>
          </w:p>
          <w:p w:rsidR="00FF33F3" w:rsidRDefault="00FF33F3" w:rsidP="0096122F">
            <w:pPr>
              <w:suppressAutoHyphens w:val="0"/>
              <w:spacing w:line="276" w:lineRule="auto"/>
              <w:jc w:val="center"/>
              <w:rPr>
                <w:sz w:val="24"/>
                <w:szCs w:val="24"/>
              </w:rPr>
            </w:pPr>
            <w:r>
              <w:rPr>
                <w:sz w:val="24"/>
                <w:szCs w:val="24"/>
              </w:rPr>
              <w:t>561</w:t>
            </w:r>
          </w:p>
          <w:p w:rsidR="00FF33F3" w:rsidRPr="0096122F" w:rsidRDefault="00FF33F3" w:rsidP="0096122F">
            <w:pPr>
              <w:suppressAutoHyphens w:val="0"/>
              <w:spacing w:line="276" w:lineRule="auto"/>
              <w:jc w:val="center"/>
              <w:rPr>
                <w:sz w:val="24"/>
                <w:szCs w:val="24"/>
                <w:lang w:eastAsia="ru-RU"/>
              </w:rPr>
            </w:pPr>
          </w:p>
        </w:tc>
      </w:tr>
      <w:tr w:rsidR="00FF33F3" w:rsidRPr="0096122F" w:rsidTr="009C3B99">
        <w:trPr>
          <w:trHeight w:val="401"/>
        </w:trPr>
        <w:tc>
          <w:tcPr>
            <w:tcW w:w="410" w:type="dxa"/>
            <w:vMerge/>
            <w:tcBorders>
              <w:left w:val="single" w:sz="4" w:space="0" w:color="auto"/>
              <w:right w:val="single" w:sz="4" w:space="0" w:color="auto"/>
            </w:tcBorders>
          </w:tcPr>
          <w:p w:rsidR="00FF33F3" w:rsidRPr="0096122F" w:rsidRDefault="00FF33F3" w:rsidP="0096122F">
            <w:pPr>
              <w:spacing w:line="276" w:lineRule="auto"/>
              <w:jc w:val="center"/>
              <w:rPr>
                <w:b/>
                <w:sz w:val="24"/>
                <w:szCs w:val="24"/>
              </w:rPr>
            </w:pPr>
          </w:p>
        </w:tc>
        <w:tc>
          <w:tcPr>
            <w:tcW w:w="1539" w:type="dxa"/>
            <w:gridSpan w:val="2"/>
            <w:vMerge/>
            <w:tcBorders>
              <w:left w:val="single" w:sz="4" w:space="0" w:color="auto"/>
            </w:tcBorders>
          </w:tcPr>
          <w:p w:rsidR="00FF33F3" w:rsidRPr="0096122F" w:rsidRDefault="00FF33F3" w:rsidP="0096122F">
            <w:pPr>
              <w:suppressAutoHyphens w:val="0"/>
              <w:rPr>
                <w:sz w:val="24"/>
                <w:szCs w:val="24"/>
              </w:rPr>
            </w:pPr>
          </w:p>
        </w:tc>
        <w:tc>
          <w:tcPr>
            <w:tcW w:w="1418" w:type="dxa"/>
            <w:noWrap/>
          </w:tcPr>
          <w:p w:rsidR="00FF33F3" w:rsidRPr="0096122F" w:rsidRDefault="00FF33F3" w:rsidP="0096122F">
            <w:pPr>
              <w:spacing w:line="276" w:lineRule="auto"/>
              <w:jc w:val="center"/>
              <w:rPr>
                <w:sz w:val="24"/>
                <w:szCs w:val="24"/>
                <w:lang w:eastAsia="ru-RU"/>
              </w:rPr>
            </w:pPr>
            <w:r>
              <w:rPr>
                <w:sz w:val="24"/>
                <w:szCs w:val="24"/>
                <w:lang w:eastAsia="ru-RU"/>
              </w:rPr>
              <w:t>120654661</w:t>
            </w:r>
          </w:p>
        </w:tc>
        <w:tc>
          <w:tcPr>
            <w:tcW w:w="1849" w:type="dxa"/>
            <w:vMerge/>
          </w:tcPr>
          <w:p w:rsidR="00FF33F3" w:rsidRPr="0096122F" w:rsidRDefault="00FF33F3" w:rsidP="0096122F">
            <w:pPr>
              <w:suppressAutoHyphens w:val="0"/>
              <w:spacing w:line="276" w:lineRule="auto"/>
              <w:jc w:val="center"/>
              <w:rPr>
                <w:sz w:val="24"/>
                <w:szCs w:val="24"/>
                <w:lang w:eastAsia="ru-RU"/>
              </w:rPr>
            </w:pPr>
          </w:p>
        </w:tc>
        <w:tc>
          <w:tcPr>
            <w:tcW w:w="1559" w:type="dxa"/>
            <w:vMerge/>
          </w:tcPr>
          <w:p w:rsidR="00FF33F3" w:rsidRPr="0096122F" w:rsidRDefault="00FF33F3" w:rsidP="0096122F">
            <w:pPr>
              <w:suppressAutoHyphens w:val="0"/>
              <w:spacing w:line="276" w:lineRule="auto"/>
              <w:jc w:val="center"/>
              <w:rPr>
                <w:sz w:val="24"/>
                <w:szCs w:val="24"/>
                <w:lang w:eastAsia="ru-RU"/>
              </w:rPr>
            </w:pPr>
          </w:p>
        </w:tc>
        <w:tc>
          <w:tcPr>
            <w:tcW w:w="851" w:type="dxa"/>
            <w:vMerge/>
          </w:tcPr>
          <w:p w:rsidR="00FF33F3" w:rsidRPr="0096122F" w:rsidRDefault="00FF33F3" w:rsidP="0096122F">
            <w:pPr>
              <w:suppressAutoHyphens w:val="0"/>
              <w:spacing w:line="276" w:lineRule="auto"/>
              <w:jc w:val="center"/>
              <w:rPr>
                <w:sz w:val="24"/>
                <w:szCs w:val="24"/>
                <w:lang w:eastAsia="ru-RU"/>
              </w:rPr>
            </w:pPr>
          </w:p>
        </w:tc>
        <w:tc>
          <w:tcPr>
            <w:tcW w:w="1276" w:type="dxa"/>
            <w:vMerge/>
          </w:tcPr>
          <w:p w:rsidR="00FF33F3" w:rsidRPr="0096122F" w:rsidRDefault="00FF33F3" w:rsidP="0096122F">
            <w:pPr>
              <w:suppressAutoHyphens w:val="0"/>
              <w:spacing w:line="276" w:lineRule="auto"/>
              <w:jc w:val="center"/>
              <w:rPr>
                <w:sz w:val="24"/>
                <w:szCs w:val="24"/>
                <w:lang w:eastAsia="ru-RU"/>
              </w:rPr>
            </w:pPr>
          </w:p>
        </w:tc>
        <w:tc>
          <w:tcPr>
            <w:tcW w:w="4108" w:type="dxa"/>
            <w:vMerge/>
          </w:tcPr>
          <w:p w:rsidR="00FF33F3" w:rsidRPr="0096122F" w:rsidRDefault="00FF33F3" w:rsidP="0096122F">
            <w:pPr>
              <w:suppressAutoHyphens w:val="0"/>
              <w:spacing w:line="276" w:lineRule="auto"/>
              <w:jc w:val="center"/>
              <w:rPr>
                <w:sz w:val="24"/>
                <w:szCs w:val="24"/>
                <w:lang w:eastAsia="ru-RU"/>
              </w:rPr>
            </w:pPr>
          </w:p>
        </w:tc>
        <w:tc>
          <w:tcPr>
            <w:tcW w:w="1024" w:type="dxa"/>
            <w:gridSpan w:val="3"/>
            <w:vMerge/>
          </w:tcPr>
          <w:p w:rsidR="00FF33F3" w:rsidRPr="0096122F" w:rsidRDefault="00FF33F3" w:rsidP="0096122F">
            <w:pPr>
              <w:suppressAutoHyphens w:val="0"/>
              <w:spacing w:line="276" w:lineRule="auto"/>
              <w:jc w:val="center"/>
              <w:rPr>
                <w:sz w:val="24"/>
                <w:szCs w:val="24"/>
                <w:lang w:eastAsia="ru-RU"/>
              </w:rPr>
            </w:pPr>
          </w:p>
        </w:tc>
        <w:tc>
          <w:tcPr>
            <w:tcW w:w="1055" w:type="dxa"/>
            <w:gridSpan w:val="2"/>
            <w:noWrap/>
          </w:tcPr>
          <w:p w:rsidR="00FF33F3" w:rsidRPr="0096122F" w:rsidRDefault="00FF33F3" w:rsidP="0096122F">
            <w:pPr>
              <w:suppressAutoHyphens w:val="0"/>
              <w:spacing w:line="276" w:lineRule="auto"/>
              <w:jc w:val="center"/>
              <w:rPr>
                <w:sz w:val="24"/>
                <w:szCs w:val="24"/>
                <w:lang w:eastAsia="ru-RU"/>
              </w:rPr>
            </w:pPr>
            <w:r>
              <w:rPr>
                <w:sz w:val="24"/>
                <w:szCs w:val="24"/>
                <w:lang w:eastAsia="ru-RU"/>
              </w:rPr>
              <w:t>20654</w:t>
            </w:r>
          </w:p>
        </w:tc>
        <w:tc>
          <w:tcPr>
            <w:tcW w:w="879" w:type="dxa"/>
            <w:vMerge/>
            <w:noWrap/>
          </w:tcPr>
          <w:p w:rsidR="00FF33F3" w:rsidRPr="0096122F" w:rsidRDefault="00FF33F3" w:rsidP="0096122F">
            <w:pPr>
              <w:suppressAutoHyphens w:val="0"/>
              <w:spacing w:line="276" w:lineRule="auto"/>
              <w:jc w:val="center"/>
              <w:rPr>
                <w:sz w:val="24"/>
                <w:szCs w:val="24"/>
                <w:lang w:eastAsia="ru-RU"/>
              </w:rPr>
            </w:pPr>
          </w:p>
        </w:tc>
        <w:tc>
          <w:tcPr>
            <w:tcW w:w="1418" w:type="dxa"/>
            <w:gridSpan w:val="2"/>
            <w:vMerge/>
          </w:tcPr>
          <w:p w:rsidR="00FF33F3" w:rsidRPr="0096122F" w:rsidRDefault="00FF33F3" w:rsidP="0096122F">
            <w:pPr>
              <w:suppressAutoHyphens w:val="0"/>
              <w:spacing w:line="276" w:lineRule="auto"/>
              <w:jc w:val="center"/>
              <w:rPr>
                <w:sz w:val="24"/>
                <w:szCs w:val="24"/>
                <w:lang w:eastAsia="ru-RU"/>
              </w:rPr>
            </w:pPr>
          </w:p>
        </w:tc>
        <w:tc>
          <w:tcPr>
            <w:tcW w:w="1462" w:type="dxa"/>
            <w:gridSpan w:val="2"/>
            <w:vMerge/>
          </w:tcPr>
          <w:p w:rsidR="00FF33F3" w:rsidRPr="0096122F" w:rsidRDefault="00FF33F3" w:rsidP="0096122F">
            <w:pPr>
              <w:suppressAutoHyphens w:val="0"/>
              <w:spacing w:line="276" w:lineRule="auto"/>
              <w:jc w:val="center"/>
              <w:rPr>
                <w:sz w:val="24"/>
                <w:szCs w:val="24"/>
                <w:lang w:eastAsia="ru-RU"/>
              </w:rPr>
            </w:pPr>
          </w:p>
        </w:tc>
        <w:tc>
          <w:tcPr>
            <w:tcW w:w="1036" w:type="dxa"/>
            <w:vMerge/>
          </w:tcPr>
          <w:p w:rsidR="00FF33F3" w:rsidRPr="0096122F" w:rsidRDefault="00FF33F3" w:rsidP="0096122F">
            <w:pPr>
              <w:suppressAutoHyphens w:val="0"/>
              <w:spacing w:line="276" w:lineRule="auto"/>
              <w:jc w:val="center"/>
              <w:rPr>
                <w:sz w:val="24"/>
                <w:szCs w:val="24"/>
                <w:lang w:eastAsia="ru-RU"/>
              </w:rPr>
            </w:pPr>
          </w:p>
        </w:tc>
        <w:tc>
          <w:tcPr>
            <w:tcW w:w="1237" w:type="dxa"/>
          </w:tcPr>
          <w:p w:rsidR="00FF33F3" w:rsidRDefault="00FF33F3" w:rsidP="00FF33F3">
            <w:pPr>
              <w:suppressAutoHyphens w:val="0"/>
              <w:spacing w:line="276" w:lineRule="auto"/>
              <w:jc w:val="center"/>
              <w:rPr>
                <w:sz w:val="24"/>
                <w:szCs w:val="24"/>
                <w:lang w:eastAsia="ru-RU"/>
              </w:rPr>
            </w:pPr>
            <w:r>
              <w:rPr>
                <w:sz w:val="24"/>
                <w:szCs w:val="24"/>
                <w:lang w:eastAsia="ru-RU"/>
              </w:rPr>
              <w:t>30254</w:t>
            </w:r>
          </w:p>
          <w:p w:rsidR="00FF33F3" w:rsidRDefault="00FF33F3" w:rsidP="00FF33F3">
            <w:pPr>
              <w:suppressAutoHyphens w:val="0"/>
              <w:spacing w:line="276" w:lineRule="auto"/>
              <w:jc w:val="center"/>
              <w:rPr>
                <w:sz w:val="24"/>
                <w:szCs w:val="24"/>
                <w:lang w:eastAsia="ru-RU"/>
              </w:rPr>
            </w:pPr>
            <w:r>
              <w:rPr>
                <w:sz w:val="24"/>
                <w:szCs w:val="24"/>
                <w:lang w:eastAsia="ru-RU"/>
              </w:rPr>
              <w:t>20561</w:t>
            </w:r>
          </w:p>
        </w:tc>
        <w:tc>
          <w:tcPr>
            <w:tcW w:w="1134" w:type="dxa"/>
          </w:tcPr>
          <w:p w:rsidR="00FF33F3" w:rsidRDefault="00FF33F3" w:rsidP="00FF33F3">
            <w:pPr>
              <w:suppressAutoHyphens w:val="0"/>
              <w:spacing w:line="276" w:lineRule="auto"/>
              <w:jc w:val="center"/>
              <w:rPr>
                <w:sz w:val="24"/>
                <w:szCs w:val="24"/>
              </w:rPr>
            </w:pPr>
            <w:r w:rsidRPr="0096122F">
              <w:rPr>
                <w:sz w:val="24"/>
                <w:szCs w:val="24"/>
              </w:rPr>
              <w:t>831</w:t>
            </w:r>
          </w:p>
          <w:p w:rsidR="00FF33F3" w:rsidRDefault="00FF33F3" w:rsidP="00FF33F3">
            <w:pPr>
              <w:suppressAutoHyphens w:val="0"/>
              <w:spacing w:line="276" w:lineRule="auto"/>
              <w:jc w:val="center"/>
              <w:rPr>
                <w:sz w:val="24"/>
                <w:szCs w:val="24"/>
                <w:lang w:eastAsia="ru-RU"/>
              </w:rPr>
            </w:pPr>
            <w:r>
              <w:rPr>
                <w:sz w:val="24"/>
                <w:szCs w:val="24"/>
              </w:rPr>
              <w:t>561</w:t>
            </w:r>
          </w:p>
        </w:tc>
      </w:tr>
      <w:tr w:rsidR="00FF33F3" w:rsidRPr="0096122F" w:rsidTr="009C3B99">
        <w:trPr>
          <w:trHeight w:val="401"/>
        </w:trPr>
        <w:tc>
          <w:tcPr>
            <w:tcW w:w="410" w:type="dxa"/>
            <w:vMerge/>
            <w:tcBorders>
              <w:left w:val="single" w:sz="4" w:space="0" w:color="auto"/>
              <w:right w:val="single" w:sz="4" w:space="0" w:color="auto"/>
            </w:tcBorders>
          </w:tcPr>
          <w:p w:rsidR="00FF33F3" w:rsidRPr="0096122F" w:rsidRDefault="00FF33F3" w:rsidP="0096122F">
            <w:pPr>
              <w:spacing w:line="276" w:lineRule="auto"/>
              <w:jc w:val="center"/>
              <w:rPr>
                <w:b/>
                <w:sz w:val="24"/>
                <w:szCs w:val="24"/>
              </w:rPr>
            </w:pPr>
          </w:p>
        </w:tc>
        <w:tc>
          <w:tcPr>
            <w:tcW w:w="1539" w:type="dxa"/>
            <w:gridSpan w:val="2"/>
            <w:vMerge/>
            <w:tcBorders>
              <w:left w:val="single" w:sz="4" w:space="0" w:color="auto"/>
            </w:tcBorders>
          </w:tcPr>
          <w:p w:rsidR="00FF33F3" w:rsidRPr="0096122F" w:rsidRDefault="00FF33F3" w:rsidP="0096122F">
            <w:pPr>
              <w:suppressAutoHyphens w:val="0"/>
              <w:rPr>
                <w:sz w:val="24"/>
                <w:szCs w:val="24"/>
              </w:rPr>
            </w:pPr>
          </w:p>
        </w:tc>
        <w:tc>
          <w:tcPr>
            <w:tcW w:w="1418" w:type="dxa"/>
            <w:noWrap/>
          </w:tcPr>
          <w:p w:rsidR="00FF33F3" w:rsidRPr="0096122F" w:rsidRDefault="00FF33F3" w:rsidP="00FF33F3">
            <w:pPr>
              <w:spacing w:line="276" w:lineRule="auto"/>
              <w:jc w:val="center"/>
              <w:rPr>
                <w:sz w:val="24"/>
                <w:szCs w:val="24"/>
              </w:rPr>
            </w:pPr>
            <w:r w:rsidRPr="0096122F">
              <w:rPr>
                <w:sz w:val="24"/>
                <w:szCs w:val="24"/>
                <w:lang w:eastAsia="ru-RU"/>
              </w:rPr>
              <w:t>120651561</w:t>
            </w:r>
          </w:p>
        </w:tc>
        <w:tc>
          <w:tcPr>
            <w:tcW w:w="1849" w:type="dxa"/>
            <w:vMerge/>
          </w:tcPr>
          <w:p w:rsidR="00FF33F3" w:rsidRPr="0096122F" w:rsidRDefault="00FF33F3" w:rsidP="0096122F">
            <w:pPr>
              <w:suppressAutoHyphens w:val="0"/>
              <w:spacing w:line="276" w:lineRule="auto"/>
              <w:jc w:val="center"/>
              <w:rPr>
                <w:sz w:val="24"/>
                <w:szCs w:val="24"/>
                <w:lang w:eastAsia="ru-RU"/>
              </w:rPr>
            </w:pPr>
          </w:p>
        </w:tc>
        <w:tc>
          <w:tcPr>
            <w:tcW w:w="1559" w:type="dxa"/>
            <w:vMerge/>
          </w:tcPr>
          <w:p w:rsidR="00FF33F3" w:rsidRPr="0096122F" w:rsidRDefault="00FF33F3" w:rsidP="0096122F">
            <w:pPr>
              <w:suppressAutoHyphens w:val="0"/>
              <w:spacing w:line="276" w:lineRule="auto"/>
              <w:jc w:val="center"/>
              <w:rPr>
                <w:sz w:val="24"/>
                <w:szCs w:val="24"/>
                <w:lang w:eastAsia="ru-RU"/>
              </w:rPr>
            </w:pPr>
          </w:p>
        </w:tc>
        <w:tc>
          <w:tcPr>
            <w:tcW w:w="851" w:type="dxa"/>
            <w:vMerge/>
          </w:tcPr>
          <w:p w:rsidR="00FF33F3" w:rsidRPr="0096122F" w:rsidRDefault="00FF33F3" w:rsidP="0096122F">
            <w:pPr>
              <w:suppressAutoHyphens w:val="0"/>
              <w:spacing w:line="276" w:lineRule="auto"/>
              <w:jc w:val="center"/>
              <w:rPr>
                <w:sz w:val="24"/>
                <w:szCs w:val="24"/>
                <w:lang w:eastAsia="ru-RU"/>
              </w:rPr>
            </w:pPr>
          </w:p>
        </w:tc>
        <w:tc>
          <w:tcPr>
            <w:tcW w:w="1276" w:type="dxa"/>
            <w:vMerge/>
          </w:tcPr>
          <w:p w:rsidR="00FF33F3" w:rsidRPr="0096122F" w:rsidRDefault="00FF33F3" w:rsidP="0096122F">
            <w:pPr>
              <w:suppressAutoHyphens w:val="0"/>
              <w:spacing w:line="276" w:lineRule="auto"/>
              <w:jc w:val="center"/>
              <w:rPr>
                <w:sz w:val="24"/>
                <w:szCs w:val="24"/>
                <w:lang w:eastAsia="ru-RU"/>
              </w:rPr>
            </w:pPr>
          </w:p>
        </w:tc>
        <w:tc>
          <w:tcPr>
            <w:tcW w:w="4108" w:type="dxa"/>
            <w:vMerge/>
          </w:tcPr>
          <w:p w:rsidR="00FF33F3" w:rsidRPr="0096122F" w:rsidRDefault="00FF33F3" w:rsidP="0096122F">
            <w:pPr>
              <w:suppressAutoHyphens w:val="0"/>
              <w:spacing w:line="276" w:lineRule="auto"/>
              <w:jc w:val="center"/>
              <w:rPr>
                <w:sz w:val="24"/>
                <w:szCs w:val="24"/>
                <w:lang w:eastAsia="ru-RU"/>
              </w:rPr>
            </w:pPr>
          </w:p>
        </w:tc>
        <w:tc>
          <w:tcPr>
            <w:tcW w:w="1024" w:type="dxa"/>
            <w:gridSpan w:val="3"/>
            <w:vMerge/>
          </w:tcPr>
          <w:p w:rsidR="00FF33F3" w:rsidRPr="0096122F" w:rsidRDefault="00FF33F3" w:rsidP="0096122F">
            <w:pPr>
              <w:suppressAutoHyphens w:val="0"/>
              <w:spacing w:line="276" w:lineRule="auto"/>
              <w:jc w:val="center"/>
              <w:rPr>
                <w:sz w:val="24"/>
                <w:szCs w:val="24"/>
                <w:lang w:eastAsia="ru-RU"/>
              </w:rPr>
            </w:pPr>
          </w:p>
        </w:tc>
        <w:tc>
          <w:tcPr>
            <w:tcW w:w="1055" w:type="dxa"/>
            <w:gridSpan w:val="2"/>
            <w:noWrap/>
          </w:tcPr>
          <w:p w:rsidR="00FF33F3" w:rsidRPr="0096122F" w:rsidRDefault="00FF33F3" w:rsidP="00FF33F3">
            <w:pPr>
              <w:suppressAutoHyphens w:val="0"/>
              <w:spacing w:line="276" w:lineRule="auto"/>
              <w:jc w:val="center"/>
              <w:rPr>
                <w:sz w:val="24"/>
                <w:szCs w:val="24"/>
                <w:lang w:eastAsia="ru-RU"/>
              </w:rPr>
            </w:pPr>
            <w:r w:rsidRPr="0096122F">
              <w:rPr>
                <w:sz w:val="24"/>
                <w:szCs w:val="24"/>
                <w:lang w:eastAsia="ru-RU"/>
              </w:rPr>
              <w:t>20651</w:t>
            </w:r>
          </w:p>
        </w:tc>
        <w:tc>
          <w:tcPr>
            <w:tcW w:w="879" w:type="dxa"/>
            <w:vMerge w:val="restart"/>
            <w:noWrap/>
          </w:tcPr>
          <w:p w:rsidR="00FF33F3" w:rsidRPr="0096122F" w:rsidRDefault="00FF33F3" w:rsidP="0096122F">
            <w:pPr>
              <w:suppressAutoHyphens w:val="0"/>
              <w:spacing w:line="276" w:lineRule="auto"/>
              <w:jc w:val="center"/>
              <w:rPr>
                <w:sz w:val="24"/>
                <w:szCs w:val="24"/>
                <w:lang w:eastAsia="ru-RU"/>
              </w:rPr>
            </w:pPr>
            <w:r w:rsidRPr="0096122F">
              <w:rPr>
                <w:sz w:val="24"/>
                <w:szCs w:val="24"/>
                <w:lang w:eastAsia="ru-RU"/>
              </w:rPr>
              <w:t>561</w:t>
            </w:r>
          </w:p>
        </w:tc>
        <w:tc>
          <w:tcPr>
            <w:tcW w:w="1418" w:type="dxa"/>
            <w:gridSpan w:val="2"/>
            <w:vMerge w:val="restart"/>
          </w:tcPr>
          <w:p w:rsidR="00FF33F3" w:rsidRPr="00A0024A" w:rsidRDefault="00FF33F3" w:rsidP="00903F48">
            <w:pPr>
              <w:suppressAutoHyphens w:val="0"/>
              <w:spacing w:line="276" w:lineRule="auto"/>
              <w:jc w:val="center"/>
              <w:rPr>
                <w:sz w:val="24"/>
                <w:szCs w:val="24"/>
                <w:lang w:val="en-US" w:eastAsia="ru-RU"/>
              </w:rPr>
            </w:pPr>
            <w:r w:rsidRPr="0096122F">
              <w:rPr>
                <w:sz w:val="24"/>
                <w:szCs w:val="24"/>
                <w:lang w:eastAsia="ru-RU"/>
              </w:rPr>
              <w:t>значение &gt;0</w:t>
            </w:r>
            <w:r>
              <w:rPr>
                <w:sz w:val="24"/>
                <w:szCs w:val="24"/>
                <w:lang w:eastAsia="ru-RU"/>
              </w:rPr>
              <w:t xml:space="preserve">, </w:t>
            </w:r>
            <w:proofErr w:type="gramStart"/>
            <w:r>
              <w:rPr>
                <w:sz w:val="24"/>
                <w:szCs w:val="24"/>
                <w:lang w:val="en-US" w:eastAsia="ru-RU"/>
              </w:rPr>
              <w:t>&lt; 0</w:t>
            </w:r>
            <w:proofErr w:type="gramEnd"/>
          </w:p>
        </w:tc>
        <w:tc>
          <w:tcPr>
            <w:tcW w:w="1462" w:type="dxa"/>
            <w:gridSpan w:val="2"/>
            <w:vMerge/>
          </w:tcPr>
          <w:p w:rsidR="00FF33F3" w:rsidRPr="0096122F" w:rsidRDefault="00FF33F3" w:rsidP="0096122F">
            <w:pPr>
              <w:suppressAutoHyphens w:val="0"/>
              <w:spacing w:line="276" w:lineRule="auto"/>
              <w:jc w:val="center"/>
              <w:rPr>
                <w:sz w:val="24"/>
                <w:szCs w:val="24"/>
                <w:lang w:eastAsia="ru-RU"/>
              </w:rPr>
            </w:pPr>
          </w:p>
        </w:tc>
        <w:tc>
          <w:tcPr>
            <w:tcW w:w="1036" w:type="dxa"/>
            <w:vMerge/>
          </w:tcPr>
          <w:p w:rsidR="00FF33F3" w:rsidRPr="0096122F" w:rsidRDefault="00FF33F3" w:rsidP="0096122F">
            <w:pPr>
              <w:suppressAutoHyphens w:val="0"/>
              <w:spacing w:line="276" w:lineRule="auto"/>
              <w:jc w:val="center"/>
              <w:rPr>
                <w:sz w:val="24"/>
                <w:szCs w:val="24"/>
                <w:lang w:eastAsia="ru-RU"/>
              </w:rPr>
            </w:pPr>
          </w:p>
        </w:tc>
        <w:tc>
          <w:tcPr>
            <w:tcW w:w="1237" w:type="dxa"/>
          </w:tcPr>
          <w:p w:rsidR="00FF33F3" w:rsidRPr="0096122F" w:rsidRDefault="00FF33F3" w:rsidP="0096122F">
            <w:pPr>
              <w:suppressAutoHyphens w:val="0"/>
              <w:spacing w:line="276" w:lineRule="auto"/>
              <w:jc w:val="center"/>
              <w:rPr>
                <w:sz w:val="24"/>
                <w:szCs w:val="24"/>
                <w:lang w:eastAsia="ru-RU"/>
              </w:rPr>
            </w:pPr>
            <w:r>
              <w:rPr>
                <w:sz w:val="24"/>
                <w:szCs w:val="24"/>
                <w:lang w:eastAsia="ru-RU"/>
              </w:rPr>
              <w:t>20551</w:t>
            </w:r>
          </w:p>
        </w:tc>
        <w:tc>
          <w:tcPr>
            <w:tcW w:w="1134" w:type="dxa"/>
          </w:tcPr>
          <w:p w:rsidR="00FF33F3" w:rsidRDefault="00FF33F3" w:rsidP="0096122F">
            <w:pPr>
              <w:suppressAutoHyphens w:val="0"/>
              <w:spacing w:line="276" w:lineRule="auto"/>
              <w:jc w:val="center"/>
              <w:rPr>
                <w:sz w:val="24"/>
                <w:szCs w:val="24"/>
                <w:lang w:eastAsia="ru-RU"/>
              </w:rPr>
            </w:pPr>
            <w:r>
              <w:rPr>
                <w:sz w:val="24"/>
                <w:szCs w:val="24"/>
                <w:lang w:eastAsia="ru-RU"/>
              </w:rPr>
              <w:t>661</w:t>
            </w:r>
          </w:p>
          <w:p w:rsidR="00FF33F3" w:rsidRPr="0096122F" w:rsidRDefault="00FF33F3" w:rsidP="001677C9">
            <w:pPr>
              <w:suppressAutoHyphens w:val="0"/>
              <w:spacing w:line="276" w:lineRule="auto"/>
              <w:jc w:val="center"/>
              <w:rPr>
                <w:sz w:val="24"/>
                <w:szCs w:val="24"/>
                <w:lang w:eastAsia="ru-RU"/>
              </w:rPr>
            </w:pPr>
          </w:p>
        </w:tc>
      </w:tr>
      <w:tr w:rsidR="00FF33F3" w:rsidRPr="0096122F" w:rsidTr="00AD0DD9">
        <w:trPr>
          <w:trHeight w:val="288"/>
        </w:trPr>
        <w:tc>
          <w:tcPr>
            <w:tcW w:w="410" w:type="dxa"/>
            <w:vMerge/>
            <w:tcBorders>
              <w:left w:val="single" w:sz="4" w:space="0" w:color="auto"/>
              <w:right w:val="single" w:sz="4" w:space="0" w:color="auto"/>
            </w:tcBorders>
          </w:tcPr>
          <w:p w:rsidR="00FF33F3" w:rsidRPr="0096122F" w:rsidRDefault="00FF33F3" w:rsidP="0096122F">
            <w:pPr>
              <w:spacing w:line="276" w:lineRule="auto"/>
              <w:jc w:val="center"/>
              <w:rPr>
                <w:b/>
                <w:sz w:val="24"/>
                <w:szCs w:val="24"/>
              </w:rPr>
            </w:pPr>
          </w:p>
        </w:tc>
        <w:tc>
          <w:tcPr>
            <w:tcW w:w="1539" w:type="dxa"/>
            <w:gridSpan w:val="2"/>
            <w:vMerge/>
            <w:tcBorders>
              <w:left w:val="single" w:sz="4" w:space="0" w:color="auto"/>
            </w:tcBorders>
          </w:tcPr>
          <w:p w:rsidR="00FF33F3" w:rsidRPr="0096122F" w:rsidRDefault="00FF33F3" w:rsidP="0096122F">
            <w:pPr>
              <w:suppressAutoHyphens w:val="0"/>
              <w:rPr>
                <w:sz w:val="24"/>
                <w:szCs w:val="24"/>
              </w:rPr>
            </w:pPr>
          </w:p>
        </w:tc>
        <w:tc>
          <w:tcPr>
            <w:tcW w:w="1418" w:type="dxa"/>
            <w:noWrap/>
          </w:tcPr>
          <w:p w:rsidR="00FF33F3" w:rsidRPr="0096122F" w:rsidRDefault="00FF33F3" w:rsidP="00FF33F3">
            <w:pPr>
              <w:suppressAutoHyphens w:val="0"/>
              <w:spacing w:line="276" w:lineRule="auto"/>
              <w:jc w:val="center"/>
              <w:rPr>
                <w:sz w:val="24"/>
                <w:szCs w:val="24"/>
                <w:lang w:eastAsia="ru-RU"/>
              </w:rPr>
            </w:pPr>
            <w:r>
              <w:rPr>
                <w:sz w:val="24"/>
                <w:szCs w:val="24"/>
              </w:rPr>
              <w:t>120654561</w:t>
            </w:r>
          </w:p>
        </w:tc>
        <w:tc>
          <w:tcPr>
            <w:tcW w:w="1849" w:type="dxa"/>
            <w:vMerge/>
          </w:tcPr>
          <w:p w:rsidR="00FF33F3" w:rsidRPr="0096122F" w:rsidRDefault="00FF33F3" w:rsidP="0096122F">
            <w:pPr>
              <w:suppressAutoHyphens w:val="0"/>
              <w:spacing w:line="276" w:lineRule="auto"/>
              <w:jc w:val="center"/>
              <w:rPr>
                <w:sz w:val="24"/>
                <w:szCs w:val="24"/>
                <w:lang w:eastAsia="ru-RU"/>
              </w:rPr>
            </w:pPr>
          </w:p>
        </w:tc>
        <w:tc>
          <w:tcPr>
            <w:tcW w:w="1559" w:type="dxa"/>
            <w:vMerge/>
          </w:tcPr>
          <w:p w:rsidR="00FF33F3" w:rsidRPr="0096122F" w:rsidRDefault="00FF33F3" w:rsidP="0096122F">
            <w:pPr>
              <w:suppressAutoHyphens w:val="0"/>
              <w:spacing w:line="276" w:lineRule="auto"/>
              <w:jc w:val="center"/>
              <w:rPr>
                <w:sz w:val="24"/>
                <w:szCs w:val="24"/>
                <w:lang w:eastAsia="ru-RU"/>
              </w:rPr>
            </w:pPr>
          </w:p>
        </w:tc>
        <w:tc>
          <w:tcPr>
            <w:tcW w:w="851" w:type="dxa"/>
            <w:vMerge/>
          </w:tcPr>
          <w:p w:rsidR="00FF33F3" w:rsidRPr="0096122F" w:rsidRDefault="00FF33F3" w:rsidP="0096122F">
            <w:pPr>
              <w:suppressAutoHyphens w:val="0"/>
              <w:spacing w:line="276" w:lineRule="auto"/>
              <w:jc w:val="center"/>
              <w:rPr>
                <w:sz w:val="24"/>
                <w:szCs w:val="24"/>
                <w:lang w:eastAsia="ru-RU"/>
              </w:rPr>
            </w:pPr>
          </w:p>
        </w:tc>
        <w:tc>
          <w:tcPr>
            <w:tcW w:w="1276" w:type="dxa"/>
            <w:vMerge/>
          </w:tcPr>
          <w:p w:rsidR="00FF33F3" w:rsidRPr="0096122F" w:rsidRDefault="00FF33F3" w:rsidP="0096122F">
            <w:pPr>
              <w:suppressAutoHyphens w:val="0"/>
              <w:spacing w:line="276" w:lineRule="auto"/>
              <w:jc w:val="center"/>
              <w:rPr>
                <w:sz w:val="24"/>
                <w:szCs w:val="24"/>
                <w:lang w:eastAsia="ru-RU"/>
              </w:rPr>
            </w:pPr>
          </w:p>
        </w:tc>
        <w:tc>
          <w:tcPr>
            <w:tcW w:w="4108" w:type="dxa"/>
            <w:vMerge/>
          </w:tcPr>
          <w:p w:rsidR="00FF33F3" w:rsidRPr="0096122F" w:rsidRDefault="00FF33F3" w:rsidP="00082EAF">
            <w:pPr>
              <w:spacing w:line="276" w:lineRule="auto"/>
              <w:jc w:val="center"/>
              <w:rPr>
                <w:sz w:val="24"/>
                <w:szCs w:val="24"/>
              </w:rPr>
            </w:pPr>
          </w:p>
        </w:tc>
        <w:tc>
          <w:tcPr>
            <w:tcW w:w="1024" w:type="dxa"/>
            <w:gridSpan w:val="3"/>
            <w:vMerge/>
          </w:tcPr>
          <w:p w:rsidR="00FF33F3" w:rsidRPr="0096122F" w:rsidRDefault="00FF33F3" w:rsidP="0096122F">
            <w:pPr>
              <w:suppressAutoHyphens w:val="0"/>
              <w:spacing w:line="276" w:lineRule="auto"/>
              <w:jc w:val="center"/>
              <w:rPr>
                <w:sz w:val="24"/>
                <w:szCs w:val="24"/>
                <w:lang w:eastAsia="ru-RU"/>
              </w:rPr>
            </w:pPr>
          </w:p>
        </w:tc>
        <w:tc>
          <w:tcPr>
            <w:tcW w:w="1055" w:type="dxa"/>
            <w:gridSpan w:val="2"/>
            <w:noWrap/>
          </w:tcPr>
          <w:p w:rsidR="00FF33F3" w:rsidRPr="0096122F" w:rsidRDefault="00FF33F3" w:rsidP="00FF33F3">
            <w:pPr>
              <w:suppressAutoHyphens w:val="0"/>
              <w:spacing w:line="276" w:lineRule="auto"/>
              <w:jc w:val="center"/>
              <w:rPr>
                <w:sz w:val="24"/>
                <w:szCs w:val="24"/>
                <w:lang w:eastAsia="ru-RU"/>
              </w:rPr>
            </w:pPr>
            <w:r>
              <w:rPr>
                <w:sz w:val="24"/>
                <w:szCs w:val="24"/>
                <w:lang w:eastAsia="ru-RU"/>
              </w:rPr>
              <w:t>20654</w:t>
            </w:r>
          </w:p>
        </w:tc>
        <w:tc>
          <w:tcPr>
            <w:tcW w:w="879" w:type="dxa"/>
            <w:vMerge/>
            <w:noWrap/>
          </w:tcPr>
          <w:p w:rsidR="00FF33F3" w:rsidRPr="0096122F" w:rsidRDefault="00FF33F3" w:rsidP="0096122F">
            <w:pPr>
              <w:suppressAutoHyphens w:val="0"/>
              <w:spacing w:line="276" w:lineRule="auto"/>
              <w:jc w:val="center"/>
              <w:rPr>
                <w:sz w:val="24"/>
                <w:szCs w:val="24"/>
                <w:lang w:eastAsia="ru-RU"/>
              </w:rPr>
            </w:pPr>
          </w:p>
        </w:tc>
        <w:tc>
          <w:tcPr>
            <w:tcW w:w="1418" w:type="dxa"/>
            <w:gridSpan w:val="2"/>
            <w:vMerge/>
          </w:tcPr>
          <w:p w:rsidR="00FF33F3" w:rsidRPr="0096122F" w:rsidRDefault="00FF33F3" w:rsidP="0096122F">
            <w:pPr>
              <w:suppressAutoHyphens w:val="0"/>
              <w:spacing w:line="276" w:lineRule="auto"/>
              <w:jc w:val="center"/>
              <w:rPr>
                <w:sz w:val="24"/>
                <w:szCs w:val="24"/>
                <w:lang w:eastAsia="ru-RU"/>
              </w:rPr>
            </w:pPr>
          </w:p>
        </w:tc>
        <w:tc>
          <w:tcPr>
            <w:tcW w:w="1462" w:type="dxa"/>
            <w:gridSpan w:val="2"/>
            <w:vMerge/>
          </w:tcPr>
          <w:p w:rsidR="00FF33F3" w:rsidRPr="0096122F" w:rsidRDefault="00FF33F3" w:rsidP="0096122F">
            <w:pPr>
              <w:suppressAutoHyphens w:val="0"/>
              <w:spacing w:line="276" w:lineRule="auto"/>
              <w:jc w:val="center"/>
              <w:rPr>
                <w:sz w:val="24"/>
                <w:szCs w:val="24"/>
                <w:lang w:eastAsia="ru-RU"/>
              </w:rPr>
            </w:pPr>
          </w:p>
        </w:tc>
        <w:tc>
          <w:tcPr>
            <w:tcW w:w="1036" w:type="dxa"/>
            <w:vMerge/>
          </w:tcPr>
          <w:p w:rsidR="00FF33F3" w:rsidRPr="0096122F" w:rsidRDefault="00FF33F3" w:rsidP="0096122F">
            <w:pPr>
              <w:suppressAutoHyphens w:val="0"/>
              <w:spacing w:line="276" w:lineRule="auto"/>
              <w:jc w:val="center"/>
              <w:rPr>
                <w:sz w:val="24"/>
                <w:szCs w:val="24"/>
                <w:lang w:eastAsia="ru-RU"/>
              </w:rPr>
            </w:pPr>
          </w:p>
        </w:tc>
        <w:tc>
          <w:tcPr>
            <w:tcW w:w="1237" w:type="dxa"/>
          </w:tcPr>
          <w:p w:rsidR="00FF33F3" w:rsidRPr="0096122F" w:rsidRDefault="00FF33F3" w:rsidP="00CE12BB">
            <w:pPr>
              <w:suppressAutoHyphens w:val="0"/>
              <w:jc w:val="center"/>
              <w:rPr>
                <w:sz w:val="24"/>
                <w:szCs w:val="24"/>
                <w:lang w:eastAsia="ru-RU"/>
              </w:rPr>
            </w:pPr>
            <w:r>
              <w:rPr>
                <w:sz w:val="24"/>
                <w:szCs w:val="24"/>
                <w:lang w:eastAsia="ru-RU"/>
              </w:rPr>
              <w:t>20561</w:t>
            </w:r>
          </w:p>
        </w:tc>
        <w:tc>
          <w:tcPr>
            <w:tcW w:w="1134" w:type="dxa"/>
          </w:tcPr>
          <w:p w:rsidR="00FF33F3" w:rsidRPr="0096122F" w:rsidRDefault="00FF33F3" w:rsidP="00CE12BB">
            <w:pPr>
              <w:suppressAutoHyphens w:val="0"/>
              <w:jc w:val="center"/>
              <w:rPr>
                <w:sz w:val="24"/>
                <w:szCs w:val="24"/>
                <w:lang w:val="en-US"/>
              </w:rPr>
            </w:pPr>
            <w:r>
              <w:rPr>
                <w:sz w:val="24"/>
                <w:szCs w:val="24"/>
                <w:lang w:eastAsia="ru-RU"/>
              </w:rPr>
              <w:t>661</w:t>
            </w:r>
          </w:p>
        </w:tc>
      </w:tr>
      <w:tr w:rsidR="00A0024A" w:rsidRPr="0096122F" w:rsidTr="009C3B99">
        <w:trPr>
          <w:trHeight w:val="401"/>
        </w:trPr>
        <w:tc>
          <w:tcPr>
            <w:tcW w:w="410" w:type="dxa"/>
            <w:vMerge/>
            <w:tcBorders>
              <w:left w:val="single" w:sz="4" w:space="0" w:color="auto"/>
              <w:right w:val="single" w:sz="4" w:space="0" w:color="auto"/>
            </w:tcBorders>
          </w:tcPr>
          <w:p w:rsidR="00A0024A" w:rsidRPr="0096122F" w:rsidRDefault="00A0024A" w:rsidP="0096122F">
            <w:pPr>
              <w:spacing w:line="276" w:lineRule="auto"/>
              <w:jc w:val="center"/>
              <w:rPr>
                <w:b/>
                <w:sz w:val="24"/>
                <w:szCs w:val="24"/>
              </w:rPr>
            </w:pPr>
          </w:p>
        </w:tc>
        <w:tc>
          <w:tcPr>
            <w:tcW w:w="1539" w:type="dxa"/>
            <w:gridSpan w:val="2"/>
            <w:vMerge/>
            <w:tcBorders>
              <w:left w:val="single" w:sz="4" w:space="0" w:color="auto"/>
            </w:tcBorders>
          </w:tcPr>
          <w:p w:rsidR="00A0024A" w:rsidRPr="0096122F" w:rsidRDefault="00A0024A" w:rsidP="0096122F">
            <w:pPr>
              <w:suppressAutoHyphens w:val="0"/>
              <w:rPr>
                <w:sz w:val="24"/>
                <w:szCs w:val="24"/>
              </w:rPr>
            </w:pPr>
          </w:p>
        </w:tc>
        <w:tc>
          <w:tcPr>
            <w:tcW w:w="1418" w:type="dxa"/>
            <w:noWrap/>
          </w:tcPr>
          <w:p w:rsidR="00A0024A" w:rsidRPr="0096122F" w:rsidRDefault="00A0024A" w:rsidP="001677C9">
            <w:pPr>
              <w:suppressAutoHyphens w:val="0"/>
              <w:spacing w:line="276" w:lineRule="auto"/>
              <w:jc w:val="center"/>
              <w:rPr>
                <w:sz w:val="24"/>
                <w:szCs w:val="24"/>
                <w:lang w:eastAsia="ru-RU"/>
              </w:rPr>
            </w:pPr>
            <w:r w:rsidRPr="0096122F">
              <w:rPr>
                <w:sz w:val="24"/>
                <w:szCs w:val="24"/>
                <w:lang w:eastAsia="ru-RU"/>
              </w:rPr>
              <w:t>120711541</w:t>
            </w:r>
          </w:p>
          <w:p w:rsidR="00A0024A" w:rsidRPr="0096122F" w:rsidRDefault="00A0024A" w:rsidP="001677C9">
            <w:pPr>
              <w:suppressAutoHyphens w:val="0"/>
              <w:spacing w:line="276" w:lineRule="auto"/>
              <w:jc w:val="center"/>
              <w:rPr>
                <w:sz w:val="24"/>
                <w:szCs w:val="24"/>
                <w:lang w:eastAsia="ru-RU"/>
              </w:rPr>
            </w:pPr>
            <w:r w:rsidRPr="0096122F">
              <w:rPr>
                <w:sz w:val="24"/>
                <w:szCs w:val="24"/>
                <w:lang w:eastAsia="ru-RU"/>
              </w:rPr>
              <w:t>120721541</w:t>
            </w:r>
          </w:p>
          <w:p w:rsidR="00A0024A" w:rsidRPr="0096122F" w:rsidRDefault="00A0024A" w:rsidP="001677C9">
            <w:pPr>
              <w:spacing w:line="276" w:lineRule="auto"/>
              <w:jc w:val="center"/>
              <w:rPr>
                <w:sz w:val="24"/>
                <w:szCs w:val="24"/>
              </w:rPr>
            </w:pPr>
            <w:r w:rsidRPr="0096122F">
              <w:rPr>
                <w:sz w:val="24"/>
                <w:szCs w:val="24"/>
                <w:lang w:eastAsia="ru-RU"/>
              </w:rPr>
              <w:t>120731541</w:t>
            </w:r>
          </w:p>
        </w:tc>
        <w:tc>
          <w:tcPr>
            <w:tcW w:w="1849" w:type="dxa"/>
            <w:vMerge/>
          </w:tcPr>
          <w:p w:rsidR="00A0024A" w:rsidRPr="0096122F" w:rsidRDefault="00A0024A" w:rsidP="0096122F">
            <w:pPr>
              <w:suppressAutoHyphens w:val="0"/>
              <w:spacing w:line="276" w:lineRule="auto"/>
              <w:jc w:val="center"/>
              <w:rPr>
                <w:sz w:val="24"/>
                <w:szCs w:val="24"/>
                <w:lang w:eastAsia="ru-RU"/>
              </w:rPr>
            </w:pPr>
          </w:p>
        </w:tc>
        <w:tc>
          <w:tcPr>
            <w:tcW w:w="1559" w:type="dxa"/>
            <w:vMerge/>
          </w:tcPr>
          <w:p w:rsidR="00A0024A" w:rsidRPr="0096122F" w:rsidRDefault="00A0024A" w:rsidP="0096122F">
            <w:pPr>
              <w:suppressAutoHyphens w:val="0"/>
              <w:spacing w:line="276" w:lineRule="auto"/>
              <w:jc w:val="center"/>
              <w:rPr>
                <w:sz w:val="24"/>
                <w:szCs w:val="24"/>
                <w:lang w:eastAsia="ru-RU"/>
              </w:rPr>
            </w:pPr>
          </w:p>
        </w:tc>
        <w:tc>
          <w:tcPr>
            <w:tcW w:w="851" w:type="dxa"/>
            <w:vMerge/>
          </w:tcPr>
          <w:p w:rsidR="00A0024A" w:rsidRPr="0096122F" w:rsidRDefault="00A0024A" w:rsidP="0096122F">
            <w:pPr>
              <w:suppressAutoHyphens w:val="0"/>
              <w:spacing w:line="276" w:lineRule="auto"/>
              <w:jc w:val="center"/>
              <w:rPr>
                <w:sz w:val="24"/>
                <w:szCs w:val="24"/>
                <w:lang w:eastAsia="ru-RU"/>
              </w:rPr>
            </w:pPr>
          </w:p>
        </w:tc>
        <w:tc>
          <w:tcPr>
            <w:tcW w:w="1276" w:type="dxa"/>
            <w:vMerge/>
          </w:tcPr>
          <w:p w:rsidR="00A0024A" w:rsidRPr="0096122F" w:rsidRDefault="00A0024A" w:rsidP="0096122F">
            <w:pPr>
              <w:suppressAutoHyphens w:val="0"/>
              <w:spacing w:line="276" w:lineRule="auto"/>
              <w:jc w:val="center"/>
              <w:rPr>
                <w:sz w:val="24"/>
                <w:szCs w:val="24"/>
                <w:lang w:eastAsia="ru-RU"/>
              </w:rPr>
            </w:pPr>
          </w:p>
        </w:tc>
        <w:tc>
          <w:tcPr>
            <w:tcW w:w="4108" w:type="dxa"/>
          </w:tcPr>
          <w:p w:rsidR="00082EAF" w:rsidRDefault="00082EAF" w:rsidP="00082EA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r>
            <w:r w:rsidRPr="00164023">
              <w:rPr>
                <w:sz w:val="24"/>
                <w:szCs w:val="24"/>
              </w:rPr>
              <w:t>0106100301ХХХХ640</w:t>
            </w:r>
          </w:p>
          <w:p w:rsidR="000C16E3" w:rsidRDefault="000C16E3" w:rsidP="000C16E3">
            <w:pPr>
              <w:spacing w:line="276" w:lineRule="auto"/>
              <w:jc w:val="center"/>
              <w:rPr>
                <w:sz w:val="24"/>
                <w:szCs w:val="24"/>
              </w:rPr>
            </w:pPr>
            <w:r w:rsidRPr="00097454">
              <w:rPr>
                <w:sz w:val="24"/>
                <w:szCs w:val="24"/>
              </w:rPr>
              <w:t>0106100901</w:t>
            </w:r>
            <w:r>
              <w:rPr>
                <w:sz w:val="24"/>
                <w:szCs w:val="24"/>
              </w:rPr>
              <w:t>ХХХХ</w:t>
            </w:r>
            <w:r w:rsidRPr="00097454">
              <w:rPr>
                <w:sz w:val="24"/>
                <w:szCs w:val="24"/>
              </w:rPr>
              <w:t>640</w:t>
            </w:r>
          </w:p>
          <w:p w:rsidR="00A0024A" w:rsidRPr="005727DF" w:rsidRDefault="00A0024A" w:rsidP="001677C9">
            <w:pPr>
              <w:spacing w:line="276" w:lineRule="auto"/>
              <w:jc w:val="center"/>
              <w:rPr>
                <w:sz w:val="24"/>
                <w:szCs w:val="24"/>
              </w:rPr>
            </w:pPr>
            <w:r w:rsidRPr="005727DF">
              <w:rPr>
                <w:sz w:val="24"/>
                <w:szCs w:val="24"/>
              </w:rPr>
              <w:t>1110301001ХХХХ120</w:t>
            </w:r>
          </w:p>
          <w:p w:rsidR="00A0024A" w:rsidRDefault="00A0024A" w:rsidP="001677C9">
            <w:pPr>
              <w:spacing w:line="276" w:lineRule="auto"/>
              <w:jc w:val="center"/>
              <w:rPr>
                <w:sz w:val="24"/>
                <w:szCs w:val="24"/>
              </w:rPr>
            </w:pPr>
            <w:r w:rsidRPr="005727DF">
              <w:rPr>
                <w:sz w:val="24"/>
                <w:szCs w:val="24"/>
              </w:rPr>
              <w:t>1110306001</w:t>
            </w:r>
            <w:r>
              <w:rPr>
                <w:sz w:val="24"/>
                <w:szCs w:val="24"/>
              </w:rPr>
              <w:t>ХХХХ</w:t>
            </w:r>
            <w:r w:rsidRPr="005727DF">
              <w:rPr>
                <w:sz w:val="24"/>
                <w:szCs w:val="24"/>
              </w:rPr>
              <w:t>120</w:t>
            </w:r>
          </w:p>
          <w:p w:rsidR="00B414C9" w:rsidRDefault="00B414C9" w:rsidP="00B414C9">
            <w:pPr>
              <w:spacing w:line="276" w:lineRule="auto"/>
              <w:jc w:val="center"/>
              <w:rPr>
                <w:sz w:val="24"/>
                <w:szCs w:val="24"/>
              </w:rPr>
            </w:pPr>
            <w:r>
              <w:rPr>
                <w:sz w:val="24"/>
                <w:szCs w:val="24"/>
              </w:rPr>
              <w:t>1110307001ХХХХ120</w:t>
            </w:r>
          </w:p>
          <w:p w:rsidR="00A0024A" w:rsidRPr="005727DF" w:rsidRDefault="00A0024A" w:rsidP="001677C9">
            <w:pPr>
              <w:spacing w:line="276" w:lineRule="auto"/>
              <w:jc w:val="center"/>
              <w:rPr>
                <w:sz w:val="24"/>
                <w:szCs w:val="24"/>
              </w:rPr>
            </w:pPr>
            <w:r w:rsidRPr="005727DF">
              <w:rPr>
                <w:sz w:val="24"/>
                <w:szCs w:val="24"/>
              </w:rPr>
              <w:t>1110402001ХХХХ120</w:t>
            </w:r>
          </w:p>
          <w:p w:rsidR="00A0024A" w:rsidRPr="005727DF" w:rsidRDefault="00A0024A" w:rsidP="001677C9">
            <w:pPr>
              <w:spacing w:line="276" w:lineRule="auto"/>
              <w:jc w:val="center"/>
              <w:rPr>
                <w:sz w:val="24"/>
                <w:szCs w:val="24"/>
              </w:rPr>
            </w:pPr>
            <w:r w:rsidRPr="005727DF">
              <w:rPr>
                <w:sz w:val="24"/>
                <w:szCs w:val="24"/>
              </w:rPr>
              <w:t>1110403001ХХХХ120</w:t>
            </w:r>
          </w:p>
          <w:p w:rsidR="00A0024A" w:rsidRDefault="00A0024A" w:rsidP="001677C9">
            <w:pPr>
              <w:spacing w:line="276" w:lineRule="auto"/>
              <w:jc w:val="center"/>
              <w:rPr>
                <w:sz w:val="24"/>
                <w:szCs w:val="24"/>
              </w:rPr>
            </w:pPr>
            <w:r w:rsidRPr="005727DF">
              <w:rPr>
                <w:sz w:val="24"/>
                <w:szCs w:val="24"/>
              </w:rPr>
              <w:t>116ХХХХХ01ХХХХ140</w:t>
            </w:r>
          </w:p>
          <w:p w:rsidR="00A0024A" w:rsidRPr="0096122F" w:rsidRDefault="00082EAF" w:rsidP="001677C9">
            <w:pPr>
              <w:suppressAutoHyphens w:val="0"/>
              <w:spacing w:line="276" w:lineRule="auto"/>
              <w:jc w:val="center"/>
              <w:rPr>
                <w:sz w:val="24"/>
                <w:szCs w:val="24"/>
                <w:lang w:eastAsia="ru-RU"/>
              </w:rPr>
            </w:pPr>
            <w:r w:rsidRPr="00082EAF">
              <w:rPr>
                <w:sz w:val="24"/>
                <w:szCs w:val="24"/>
              </w:rPr>
              <w:t>проверка на справочник детализированных КБК доходов и источников финансирования дефицита бюджетов</w:t>
            </w:r>
          </w:p>
        </w:tc>
        <w:tc>
          <w:tcPr>
            <w:tcW w:w="1024" w:type="dxa"/>
            <w:gridSpan w:val="3"/>
            <w:vMerge/>
          </w:tcPr>
          <w:p w:rsidR="00A0024A" w:rsidRPr="0096122F" w:rsidRDefault="00A0024A" w:rsidP="0096122F">
            <w:pPr>
              <w:suppressAutoHyphens w:val="0"/>
              <w:spacing w:line="276" w:lineRule="auto"/>
              <w:jc w:val="center"/>
              <w:rPr>
                <w:sz w:val="24"/>
                <w:szCs w:val="24"/>
                <w:lang w:eastAsia="ru-RU"/>
              </w:rPr>
            </w:pPr>
          </w:p>
        </w:tc>
        <w:tc>
          <w:tcPr>
            <w:tcW w:w="1055" w:type="dxa"/>
            <w:gridSpan w:val="2"/>
            <w:noWrap/>
          </w:tcPr>
          <w:p w:rsidR="00A0024A" w:rsidRPr="0096122F" w:rsidRDefault="00A0024A" w:rsidP="00501F22">
            <w:pPr>
              <w:suppressAutoHyphens w:val="0"/>
              <w:spacing w:line="276" w:lineRule="auto"/>
              <w:jc w:val="center"/>
              <w:rPr>
                <w:sz w:val="24"/>
                <w:szCs w:val="24"/>
                <w:lang w:eastAsia="ru-RU"/>
              </w:rPr>
            </w:pPr>
            <w:r w:rsidRPr="0096122F">
              <w:rPr>
                <w:sz w:val="24"/>
                <w:szCs w:val="24"/>
                <w:lang w:eastAsia="ru-RU"/>
              </w:rPr>
              <w:t>20711</w:t>
            </w:r>
          </w:p>
          <w:p w:rsidR="00A0024A" w:rsidRPr="0096122F" w:rsidRDefault="00A0024A" w:rsidP="00501F22">
            <w:pPr>
              <w:suppressAutoHyphens w:val="0"/>
              <w:spacing w:line="276" w:lineRule="auto"/>
              <w:jc w:val="center"/>
              <w:rPr>
                <w:sz w:val="24"/>
                <w:szCs w:val="24"/>
                <w:lang w:eastAsia="ru-RU"/>
              </w:rPr>
            </w:pPr>
            <w:r w:rsidRPr="0096122F">
              <w:rPr>
                <w:sz w:val="24"/>
                <w:szCs w:val="24"/>
                <w:lang w:eastAsia="ru-RU"/>
              </w:rPr>
              <w:t>20721</w:t>
            </w:r>
          </w:p>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20731</w:t>
            </w:r>
          </w:p>
        </w:tc>
        <w:tc>
          <w:tcPr>
            <w:tcW w:w="879" w:type="dxa"/>
            <w:noWrap/>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541</w:t>
            </w:r>
          </w:p>
        </w:tc>
        <w:tc>
          <w:tcPr>
            <w:tcW w:w="1418" w:type="dxa"/>
            <w:gridSpan w:val="2"/>
          </w:tcPr>
          <w:p w:rsidR="00A0024A" w:rsidRPr="0096122F" w:rsidRDefault="00A0024A" w:rsidP="00903F48">
            <w:pPr>
              <w:suppressAutoHyphens w:val="0"/>
              <w:spacing w:line="276" w:lineRule="auto"/>
              <w:jc w:val="center"/>
              <w:rPr>
                <w:sz w:val="24"/>
                <w:szCs w:val="24"/>
                <w:lang w:eastAsia="ru-RU"/>
              </w:rPr>
            </w:pPr>
            <w:r w:rsidRPr="0096122F">
              <w:rPr>
                <w:sz w:val="24"/>
                <w:szCs w:val="24"/>
                <w:lang w:eastAsia="ru-RU"/>
              </w:rPr>
              <w:t>значение &gt;0</w:t>
            </w:r>
          </w:p>
        </w:tc>
        <w:tc>
          <w:tcPr>
            <w:tcW w:w="1462" w:type="dxa"/>
            <w:gridSpan w:val="2"/>
            <w:vMerge/>
          </w:tcPr>
          <w:p w:rsidR="00A0024A" w:rsidRPr="0096122F" w:rsidRDefault="00A0024A" w:rsidP="0096122F">
            <w:pPr>
              <w:suppressAutoHyphens w:val="0"/>
              <w:spacing w:line="276" w:lineRule="auto"/>
              <w:jc w:val="center"/>
              <w:rPr>
                <w:sz w:val="24"/>
                <w:szCs w:val="24"/>
                <w:lang w:eastAsia="ru-RU"/>
              </w:rPr>
            </w:pPr>
          </w:p>
        </w:tc>
        <w:tc>
          <w:tcPr>
            <w:tcW w:w="1036" w:type="dxa"/>
            <w:vMerge/>
          </w:tcPr>
          <w:p w:rsidR="00A0024A" w:rsidRPr="0096122F" w:rsidRDefault="00A0024A" w:rsidP="0096122F">
            <w:pPr>
              <w:suppressAutoHyphens w:val="0"/>
              <w:spacing w:line="276" w:lineRule="auto"/>
              <w:jc w:val="center"/>
              <w:rPr>
                <w:sz w:val="24"/>
                <w:szCs w:val="24"/>
                <w:lang w:eastAsia="ru-RU"/>
              </w:rPr>
            </w:pPr>
          </w:p>
        </w:tc>
        <w:tc>
          <w:tcPr>
            <w:tcW w:w="1237" w:type="dxa"/>
          </w:tcPr>
          <w:p w:rsidR="00A0024A" w:rsidRDefault="00A0024A" w:rsidP="00CE12BB">
            <w:pPr>
              <w:suppressAutoHyphens w:val="0"/>
              <w:jc w:val="center"/>
              <w:rPr>
                <w:sz w:val="24"/>
                <w:szCs w:val="24"/>
                <w:lang w:eastAsia="ru-RU"/>
              </w:rPr>
            </w:pPr>
            <w:r w:rsidRPr="0096122F">
              <w:rPr>
                <w:sz w:val="24"/>
                <w:szCs w:val="24"/>
                <w:lang w:eastAsia="ru-RU"/>
              </w:rPr>
              <w:t>40110</w:t>
            </w:r>
          </w:p>
          <w:p w:rsidR="00CE12BB" w:rsidRDefault="00CE12BB" w:rsidP="00CE12BB">
            <w:pPr>
              <w:suppressAutoHyphens w:val="0"/>
              <w:jc w:val="center"/>
              <w:rPr>
                <w:sz w:val="24"/>
                <w:szCs w:val="24"/>
                <w:lang w:eastAsia="ru-RU"/>
              </w:rPr>
            </w:pPr>
          </w:p>
          <w:p w:rsidR="00CE12BB" w:rsidRDefault="00CE12BB" w:rsidP="00CE12BB">
            <w:pPr>
              <w:suppressAutoHyphens w:val="0"/>
              <w:jc w:val="center"/>
              <w:rPr>
                <w:sz w:val="24"/>
                <w:szCs w:val="24"/>
                <w:lang w:eastAsia="ru-RU"/>
              </w:rPr>
            </w:pPr>
          </w:p>
          <w:p w:rsidR="00CE12BB" w:rsidRDefault="00CE12BB" w:rsidP="00CE12BB">
            <w:pPr>
              <w:suppressAutoHyphens w:val="0"/>
              <w:jc w:val="center"/>
              <w:rPr>
                <w:sz w:val="24"/>
                <w:szCs w:val="24"/>
                <w:lang w:eastAsia="ru-RU"/>
              </w:rPr>
            </w:pPr>
          </w:p>
          <w:p w:rsidR="00CE12BB" w:rsidRPr="0096122F" w:rsidRDefault="00CE12BB" w:rsidP="00CE12BB">
            <w:pPr>
              <w:suppressAutoHyphens w:val="0"/>
              <w:jc w:val="center"/>
              <w:rPr>
                <w:sz w:val="24"/>
                <w:szCs w:val="24"/>
                <w:lang w:eastAsia="ru-RU"/>
              </w:rPr>
            </w:pPr>
            <w:r>
              <w:rPr>
                <w:sz w:val="24"/>
                <w:szCs w:val="24"/>
                <w:lang w:eastAsia="ru-RU"/>
              </w:rPr>
              <w:t>20711</w:t>
            </w:r>
          </w:p>
        </w:tc>
        <w:tc>
          <w:tcPr>
            <w:tcW w:w="1134" w:type="dxa"/>
          </w:tcPr>
          <w:p w:rsidR="00A0024A" w:rsidRPr="0096122F" w:rsidRDefault="00A0024A" w:rsidP="00CE12BB">
            <w:pPr>
              <w:suppressAutoHyphens w:val="0"/>
              <w:jc w:val="center"/>
              <w:rPr>
                <w:sz w:val="24"/>
                <w:szCs w:val="24"/>
              </w:rPr>
            </w:pPr>
            <w:r w:rsidRPr="0096122F">
              <w:rPr>
                <w:sz w:val="24"/>
                <w:szCs w:val="24"/>
                <w:lang w:val="en-US"/>
              </w:rPr>
              <w:t>125</w:t>
            </w:r>
          </w:p>
          <w:p w:rsidR="00A0024A" w:rsidRPr="0096122F" w:rsidRDefault="00A0024A">
            <w:pPr>
              <w:suppressAutoHyphens w:val="0"/>
              <w:jc w:val="center"/>
              <w:rPr>
                <w:sz w:val="24"/>
                <w:szCs w:val="24"/>
              </w:rPr>
            </w:pPr>
            <w:r w:rsidRPr="0096122F">
              <w:rPr>
                <w:sz w:val="24"/>
                <w:szCs w:val="24"/>
              </w:rPr>
              <w:t>142</w:t>
            </w:r>
          </w:p>
          <w:p w:rsidR="00A0024A" w:rsidRPr="0096122F" w:rsidRDefault="00A0024A">
            <w:pPr>
              <w:suppressAutoHyphens w:val="0"/>
              <w:jc w:val="center"/>
              <w:rPr>
                <w:sz w:val="24"/>
                <w:szCs w:val="24"/>
              </w:rPr>
            </w:pPr>
            <w:r w:rsidRPr="0096122F">
              <w:rPr>
                <w:sz w:val="24"/>
                <w:szCs w:val="24"/>
              </w:rPr>
              <w:t>17</w:t>
            </w:r>
            <w:r w:rsidR="009C3B99">
              <w:rPr>
                <w:sz w:val="24"/>
                <w:szCs w:val="24"/>
              </w:rPr>
              <w:t>6</w:t>
            </w:r>
          </w:p>
          <w:p w:rsidR="00A0024A" w:rsidRDefault="00A0024A" w:rsidP="00CE12BB">
            <w:pPr>
              <w:suppressAutoHyphens w:val="0"/>
              <w:jc w:val="center"/>
              <w:rPr>
                <w:sz w:val="24"/>
                <w:szCs w:val="24"/>
              </w:rPr>
            </w:pPr>
            <w:r>
              <w:rPr>
                <w:sz w:val="24"/>
                <w:szCs w:val="24"/>
              </w:rPr>
              <w:t>173</w:t>
            </w:r>
          </w:p>
          <w:p w:rsidR="00CE12BB" w:rsidRPr="0096122F" w:rsidRDefault="00CE12BB" w:rsidP="00CE12BB">
            <w:pPr>
              <w:suppressAutoHyphens w:val="0"/>
              <w:jc w:val="center"/>
              <w:rPr>
                <w:sz w:val="24"/>
                <w:szCs w:val="24"/>
                <w:lang w:eastAsia="ru-RU"/>
              </w:rPr>
            </w:pPr>
            <w:r>
              <w:rPr>
                <w:sz w:val="24"/>
                <w:szCs w:val="24"/>
              </w:rPr>
              <w:t>641</w:t>
            </w:r>
          </w:p>
        </w:tc>
      </w:tr>
      <w:tr w:rsidR="00D4695B" w:rsidRPr="0096122F" w:rsidTr="00C356E2">
        <w:trPr>
          <w:trHeight w:val="401"/>
        </w:trPr>
        <w:tc>
          <w:tcPr>
            <w:tcW w:w="410" w:type="dxa"/>
            <w:vMerge w:val="restart"/>
          </w:tcPr>
          <w:p w:rsidR="00D4695B" w:rsidRPr="0096122F" w:rsidRDefault="00D4695B" w:rsidP="0096122F">
            <w:pPr>
              <w:spacing w:line="276" w:lineRule="auto"/>
              <w:jc w:val="center"/>
              <w:rPr>
                <w:b/>
                <w:sz w:val="24"/>
                <w:szCs w:val="24"/>
              </w:rPr>
            </w:pPr>
            <w:r w:rsidRPr="0096122F">
              <w:rPr>
                <w:b/>
                <w:sz w:val="24"/>
                <w:szCs w:val="24"/>
              </w:rPr>
              <w:t>7.</w:t>
            </w:r>
          </w:p>
        </w:tc>
        <w:tc>
          <w:tcPr>
            <w:tcW w:w="1539" w:type="dxa"/>
            <w:gridSpan w:val="2"/>
            <w:vMerge w:val="restart"/>
          </w:tcPr>
          <w:p w:rsidR="00D4695B" w:rsidRPr="0096122F" w:rsidRDefault="00D4695B" w:rsidP="0096122F">
            <w:pPr>
              <w:suppressAutoHyphens w:val="0"/>
              <w:rPr>
                <w:sz w:val="24"/>
                <w:szCs w:val="24"/>
              </w:rPr>
            </w:pPr>
            <w:r w:rsidRPr="0096122F">
              <w:rPr>
                <w:sz w:val="24"/>
                <w:szCs w:val="24"/>
              </w:rPr>
              <w:t>ИТОГО</w:t>
            </w:r>
          </w:p>
        </w:tc>
        <w:tc>
          <w:tcPr>
            <w:tcW w:w="1418" w:type="dxa"/>
            <w:noWrap/>
          </w:tcPr>
          <w:p w:rsidR="00D4695B" w:rsidRPr="0096122F" w:rsidRDefault="00D4695B" w:rsidP="0096122F">
            <w:pPr>
              <w:spacing w:line="276" w:lineRule="auto"/>
              <w:jc w:val="center"/>
              <w:rPr>
                <w:sz w:val="24"/>
                <w:szCs w:val="24"/>
              </w:rPr>
            </w:pPr>
            <w:r w:rsidRPr="0096122F">
              <w:rPr>
                <w:sz w:val="24"/>
                <w:szCs w:val="24"/>
              </w:rPr>
              <w:t>120551561</w:t>
            </w:r>
          </w:p>
          <w:p w:rsidR="00D4695B" w:rsidRPr="0096122F" w:rsidRDefault="00D4695B" w:rsidP="0096122F">
            <w:pPr>
              <w:spacing w:line="276" w:lineRule="auto"/>
              <w:jc w:val="center"/>
              <w:rPr>
                <w:sz w:val="24"/>
                <w:szCs w:val="24"/>
              </w:rPr>
            </w:pPr>
            <w:r w:rsidRPr="0096122F">
              <w:rPr>
                <w:sz w:val="24"/>
                <w:szCs w:val="24"/>
              </w:rPr>
              <w:t>120561561</w:t>
            </w:r>
          </w:p>
        </w:tc>
        <w:tc>
          <w:tcPr>
            <w:tcW w:w="1849"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1024" w:type="dxa"/>
            <w:gridSpan w:val="3"/>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1055" w:type="dxa"/>
            <w:gridSpan w:val="2"/>
            <w:vMerge w:val="restart"/>
            <w:noWrap/>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D4695B" w:rsidRPr="0096122F" w:rsidRDefault="00D4695B" w:rsidP="00903F48">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036"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r>
      <w:tr w:rsidR="00D4695B" w:rsidRPr="0096122F" w:rsidTr="00C356E2">
        <w:trPr>
          <w:trHeight w:val="374"/>
        </w:trPr>
        <w:tc>
          <w:tcPr>
            <w:tcW w:w="410" w:type="dxa"/>
            <w:vMerge/>
          </w:tcPr>
          <w:p w:rsidR="00D4695B" w:rsidRPr="0096122F" w:rsidRDefault="00D4695B" w:rsidP="0096122F">
            <w:pPr>
              <w:spacing w:line="276" w:lineRule="auto"/>
              <w:jc w:val="center"/>
              <w:rPr>
                <w:b/>
                <w:sz w:val="24"/>
                <w:szCs w:val="24"/>
              </w:rPr>
            </w:pPr>
          </w:p>
        </w:tc>
        <w:tc>
          <w:tcPr>
            <w:tcW w:w="1539" w:type="dxa"/>
            <w:gridSpan w:val="2"/>
            <w:vMerge/>
          </w:tcPr>
          <w:p w:rsidR="00D4695B" w:rsidRPr="0096122F" w:rsidRDefault="00D4695B" w:rsidP="0096122F">
            <w:pPr>
              <w:suppressAutoHyphens w:val="0"/>
              <w:rPr>
                <w:sz w:val="24"/>
                <w:szCs w:val="24"/>
              </w:rPr>
            </w:pPr>
          </w:p>
        </w:tc>
        <w:tc>
          <w:tcPr>
            <w:tcW w:w="1418" w:type="dxa"/>
            <w:noWrap/>
          </w:tcPr>
          <w:p w:rsidR="00D4695B" w:rsidRPr="0096122F" w:rsidRDefault="00D4695B" w:rsidP="0096122F">
            <w:pPr>
              <w:spacing w:line="276" w:lineRule="auto"/>
              <w:jc w:val="center"/>
              <w:rPr>
                <w:sz w:val="24"/>
                <w:szCs w:val="24"/>
              </w:rPr>
            </w:pPr>
            <w:r w:rsidRPr="0096122F">
              <w:rPr>
                <w:sz w:val="24"/>
                <w:szCs w:val="24"/>
              </w:rPr>
              <w:t>120551661</w:t>
            </w:r>
          </w:p>
          <w:p w:rsidR="00D4695B" w:rsidRPr="0096122F" w:rsidRDefault="00D4695B" w:rsidP="0096122F">
            <w:pPr>
              <w:spacing w:line="276" w:lineRule="auto"/>
              <w:jc w:val="center"/>
              <w:rPr>
                <w:sz w:val="24"/>
                <w:szCs w:val="24"/>
              </w:rPr>
            </w:pPr>
            <w:r w:rsidRPr="0096122F">
              <w:rPr>
                <w:sz w:val="24"/>
                <w:szCs w:val="24"/>
              </w:rPr>
              <w:t>120561661</w:t>
            </w:r>
          </w:p>
        </w:tc>
        <w:tc>
          <w:tcPr>
            <w:tcW w:w="1849" w:type="dxa"/>
            <w:vMerge/>
          </w:tcPr>
          <w:p w:rsidR="00D4695B" w:rsidRPr="0096122F" w:rsidRDefault="00D4695B" w:rsidP="0096122F">
            <w:pPr>
              <w:suppressAutoHyphens w:val="0"/>
              <w:spacing w:line="276" w:lineRule="auto"/>
              <w:jc w:val="center"/>
              <w:rPr>
                <w:sz w:val="24"/>
                <w:szCs w:val="24"/>
                <w:lang w:eastAsia="ru-RU"/>
              </w:rPr>
            </w:pPr>
          </w:p>
        </w:tc>
        <w:tc>
          <w:tcPr>
            <w:tcW w:w="1559" w:type="dxa"/>
            <w:vMerge/>
          </w:tcPr>
          <w:p w:rsidR="00D4695B" w:rsidRPr="0096122F" w:rsidRDefault="00D4695B" w:rsidP="0096122F">
            <w:pPr>
              <w:suppressAutoHyphens w:val="0"/>
              <w:spacing w:line="276" w:lineRule="auto"/>
              <w:jc w:val="center"/>
              <w:rPr>
                <w:sz w:val="24"/>
                <w:szCs w:val="24"/>
                <w:lang w:eastAsia="ru-RU"/>
              </w:rPr>
            </w:pPr>
          </w:p>
        </w:tc>
        <w:tc>
          <w:tcPr>
            <w:tcW w:w="851" w:type="dxa"/>
            <w:vMerge/>
          </w:tcPr>
          <w:p w:rsidR="00D4695B" w:rsidRPr="0096122F" w:rsidRDefault="00D4695B" w:rsidP="0096122F">
            <w:pPr>
              <w:suppressAutoHyphens w:val="0"/>
              <w:spacing w:line="276" w:lineRule="auto"/>
              <w:jc w:val="center"/>
              <w:rPr>
                <w:sz w:val="24"/>
                <w:szCs w:val="24"/>
                <w:lang w:eastAsia="ru-RU"/>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Pr>
          <w:p w:rsidR="00D4695B" w:rsidRPr="0096122F" w:rsidRDefault="00D4695B" w:rsidP="0096122F">
            <w:pPr>
              <w:suppressAutoHyphens w:val="0"/>
              <w:spacing w:line="276" w:lineRule="auto"/>
              <w:jc w:val="center"/>
              <w:rPr>
                <w:sz w:val="24"/>
                <w:szCs w:val="24"/>
                <w:lang w:eastAsia="ru-RU"/>
              </w:rPr>
            </w:pPr>
          </w:p>
        </w:tc>
        <w:tc>
          <w:tcPr>
            <w:tcW w:w="1024" w:type="dxa"/>
            <w:gridSpan w:val="3"/>
            <w:vMerge/>
          </w:tcPr>
          <w:p w:rsidR="00D4695B" w:rsidRPr="0096122F" w:rsidRDefault="00D4695B" w:rsidP="0096122F">
            <w:pPr>
              <w:suppressAutoHyphens w:val="0"/>
              <w:spacing w:line="276" w:lineRule="auto"/>
              <w:jc w:val="center"/>
              <w:rPr>
                <w:sz w:val="24"/>
                <w:szCs w:val="24"/>
                <w:lang w:eastAsia="ru-RU"/>
              </w:rPr>
            </w:pPr>
          </w:p>
        </w:tc>
        <w:tc>
          <w:tcPr>
            <w:tcW w:w="1055" w:type="dxa"/>
            <w:gridSpan w:val="2"/>
            <w:vMerge/>
            <w:noWrap/>
          </w:tcPr>
          <w:p w:rsidR="00D4695B" w:rsidRPr="0096122F" w:rsidRDefault="00D4695B" w:rsidP="0096122F">
            <w:pPr>
              <w:suppressAutoHyphens w:val="0"/>
              <w:spacing w:line="276" w:lineRule="auto"/>
              <w:jc w:val="center"/>
              <w:rPr>
                <w:sz w:val="24"/>
                <w:szCs w:val="24"/>
                <w:lang w:eastAsia="ru-RU"/>
              </w:rPr>
            </w:pPr>
          </w:p>
        </w:tc>
        <w:tc>
          <w:tcPr>
            <w:tcW w:w="879" w:type="dxa"/>
            <w:vMerge/>
            <w:noWrap/>
          </w:tcPr>
          <w:p w:rsidR="00D4695B" w:rsidRPr="0096122F" w:rsidRDefault="00D4695B" w:rsidP="0096122F">
            <w:pPr>
              <w:suppressAutoHyphens w:val="0"/>
              <w:spacing w:line="276" w:lineRule="auto"/>
              <w:jc w:val="center"/>
              <w:rPr>
                <w:sz w:val="24"/>
                <w:szCs w:val="24"/>
                <w:lang w:eastAsia="ru-RU"/>
              </w:rPr>
            </w:pPr>
          </w:p>
        </w:tc>
        <w:tc>
          <w:tcPr>
            <w:tcW w:w="1418" w:type="dxa"/>
            <w:gridSpan w:val="2"/>
            <w:vMerge/>
          </w:tcPr>
          <w:p w:rsidR="00D4695B" w:rsidRPr="0096122F" w:rsidRDefault="00D4695B" w:rsidP="0096122F">
            <w:pPr>
              <w:suppressAutoHyphens w:val="0"/>
              <w:spacing w:line="276" w:lineRule="auto"/>
              <w:jc w:val="center"/>
              <w:rPr>
                <w:sz w:val="24"/>
                <w:szCs w:val="24"/>
                <w:lang w:eastAsia="ru-RU"/>
              </w:rPr>
            </w:pPr>
          </w:p>
        </w:tc>
        <w:tc>
          <w:tcPr>
            <w:tcW w:w="1462" w:type="dxa"/>
            <w:gridSpan w:val="2"/>
            <w:vMerge w:val="restart"/>
          </w:tcPr>
          <w:p w:rsidR="00D4695B" w:rsidRPr="0096122F" w:rsidRDefault="00D4695B" w:rsidP="00903F48">
            <w:pPr>
              <w:suppressAutoHyphens w:val="0"/>
              <w:spacing w:line="276" w:lineRule="auto"/>
              <w:jc w:val="center"/>
              <w:rPr>
                <w:sz w:val="24"/>
                <w:szCs w:val="24"/>
                <w:lang w:eastAsia="ru-RU"/>
              </w:rPr>
            </w:pPr>
            <w:proofErr w:type="gramStart"/>
            <w:r w:rsidRPr="0096122F">
              <w:rPr>
                <w:sz w:val="24"/>
                <w:szCs w:val="24"/>
                <w:lang w:eastAsia="ru-RU"/>
              </w:rPr>
              <w:t>значение &gt;</w:t>
            </w:r>
            <w:proofErr w:type="gramEnd"/>
            <w:r>
              <w:rPr>
                <w:sz w:val="24"/>
                <w:szCs w:val="24"/>
                <w:lang w:eastAsia="ru-RU"/>
              </w:rPr>
              <w:t>=</w:t>
            </w:r>
            <w:r w:rsidRPr="0096122F">
              <w:rPr>
                <w:sz w:val="24"/>
                <w:szCs w:val="24"/>
                <w:lang w:eastAsia="ru-RU"/>
              </w:rPr>
              <w:t xml:space="preserve"> 0</w:t>
            </w:r>
          </w:p>
        </w:tc>
        <w:tc>
          <w:tcPr>
            <w:tcW w:w="1036" w:type="dxa"/>
            <w:vMerge/>
          </w:tcPr>
          <w:p w:rsidR="00D4695B" w:rsidRPr="0096122F" w:rsidRDefault="00D4695B" w:rsidP="0096122F">
            <w:pPr>
              <w:suppressAutoHyphens w:val="0"/>
              <w:spacing w:line="276" w:lineRule="auto"/>
              <w:jc w:val="center"/>
              <w:rPr>
                <w:sz w:val="24"/>
                <w:szCs w:val="24"/>
                <w:lang w:eastAsia="ru-RU"/>
              </w:rPr>
            </w:pPr>
          </w:p>
        </w:tc>
        <w:tc>
          <w:tcPr>
            <w:tcW w:w="1237" w:type="dxa"/>
            <w:vMerge/>
          </w:tcPr>
          <w:p w:rsidR="00D4695B" w:rsidRPr="0096122F" w:rsidRDefault="00D4695B" w:rsidP="0096122F">
            <w:pPr>
              <w:suppressAutoHyphens w:val="0"/>
              <w:spacing w:line="276" w:lineRule="auto"/>
              <w:jc w:val="center"/>
              <w:rPr>
                <w:sz w:val="24"/>
                <w:szCs w:val="24"/>
                <w:lang w:eastAsia="ru-RU"/>
              </w:rPr>
            </w:pPr>
          </w:p>
        </w:tc>
        <w:tc>
          <w:tcPr>
            <w:tcW w:w="1134" w:type="dxa"/>
            <w:vMerge/>
          </w:tcPr>
          <w:p w:rsidR="00D4695B" w:rsidRPr="0096122F" w:rsidRDefault="00D4695B" w:rsidP="0096122F">
            <w:pPr>
              <w:suppressAutoHyphens w:val="0"/>
              <w:spacing w:line="276" w:lineRule="auto"/>
              <w:jc w:val="center"/>
              <w:rPr>
                <w:sz w:val="24"/>
                <w:szCs w:val="24"/>
                <w:lang w:eastAsia="ru-RU"/>
              </w:rPr>
            </w:pPr>
          </w:p>
        </w:tc>
      </w:tr>
      <w:tr w:rsidR="00D4695B" w:rsidRPr="0096122F" w:rsidTr="00C356E2">
        <w:trPr>
          <w:trHeight w:val="373"/>
        </w:trPr>
        <w:tc>
          <w:tcPr>
            <w:tcW w:w="410" w:type="dxa"/>
            <w:vMerge/>
          </w:tcPr>
          <w:p w:rsidR="00D4695B" w:rsidRPr="0096122F" w:rsidRDefault="00D4695B" w:rsidP="0096122F">
            <w:pPr>
              <w:spacing w:line="276" w:lineRule="auto"/>
              <w:jc w:val="center"/>
              <w:rPr>
                <w:b/>
                <w:sz w:val="24"/>
                <w:szCs w:val="24"/>
              </w:rPr>
            </w:pPr>
          </w:p>
        </w:tc>
        <w:tc>
          <w:tcPr>
            <w:tcW w:w="1539" w:type="dxa"/>
            <w:gridSpan w:val="2"/>
            <w:vMerge/>
          </w:tcPr>
          <w:p w:rsidR="00D4695B" w:rsidRPr="0096122F" w:rsidRDefault="00D4695B" w:rsidP="0096122F">
            <w:pPr>
              <w:suppressAutoHyphens w:val="0"/>
              <w:rPr>
                <w:sz w:val="24"/>
                <w:szCs w:val="24"/>
              </w:rPr>
            </w:pPr>
          </w:p>
        </w:tc>
        <w:tc>
          <w:tcPr>
            <w:tcW w:w="1418" w:type="dxa"/>
            <w:noWrap/>
          </w:tcPr>
          <w:p w:rsidR="00D4695B" w:rsidRPr="0096122F" w:rsidRDefault="00D4695B" w:rsidP="0096122F">
            <w:pPr>
              <w:spacing w:line="276" w:lineRule="auto"/>
              <w:jc w:val="center"/>
              <w:rPr>
                <w:sz w:val="24"/>
                <w:szCs w:val="24"/>
              </w:rPr>
            </w:pPr>
            <w:r w:rsidRPr="0096122F">
              <w:rPr>
                <w:sz w:val="24"/>
                <w:szCs w:val="24"/>
              </w:rPr>
              <w:t>120711641</w:t>
            </w:r>
          </w:p>
          <w:p w:rsidR="00D4695B" w:rsidRPr="0096122F" w:rsidRDefault="00D4695B" w:rsidP="0096122F">
            <w:pPr>
              <w:spacing w:line="276" w:lineRule="auto"/>
              <w:jc w:val="center"/>
              <w:rPr>
                <w:sz w:val="24"/>
                <w:szCs w:val="24"/>
              </w:rPr>
            </w:pPr>
            <w:r w:rsidRPr="0096122F">
              <w:rPr>
                <w:sz w:val="24"/>
                <w:szCs w:val="24"/>
              </w:rPr>
              <w:t>120721641</w:t>
            </w:r>
          </w:p>
          <w:p w:rsidR="00D4695B" w:rsidRPr="0096122F" w:rsidRDefault="00D4695B" w:rsidP="0096122F">
            <w:pPr>
              <w:spacing w:line="276" w:lineRule="auto"/>
              <w:jc w:val="center"/>
              <w:rPr>
                <w:sz w:val="24"/>
                <w:szCs w:val="24"/>
              </w:rPr>
            </w:pPr>
            <w:r w:rsidRPr="0096122F">
              <w:rPr>
                <w:sz w:val="24"/>
                <w:szCs w:val="24"/>
              </w:rPr>
              <w:t>120731641</w:t>
            </w:r>
          </w:p>
        </w:tc>
        <w:tc>
          <w:tcPr>
            <w:tcW w:w="1849" w:type="dxa"/>
            <w:vMerge/>
          </w:tcPr>
          <w:p w:rsidR="00D4695B" w:rsidRPr="0096122F" w:rsidRDefault="00D4695B" w:rsidP="0096122F">
            <w:pPr>
              <w:suppressAutoHyphens w:val="0"/>
              <w:spacing w:line="276" w:lineRule="auto"/>
              <w:jc w:val="center"/>
              <w:rPr>
                <w:sz w:val="24"/>
                <w:szCs w:val="24"/>
                <w:lang w:eastAsia="ru-RU"/>
              </w:rPr>
            </w:pPr>
          </w:p>
        </w:tc>
        <w:tc>
          <w:tcPr>
            <w:tcW w:w="1559" w:type="dxa"/>
            <w:vMerge/>
          </w:tcPr>
          <w:p w:rsidR="00D4695B" w:rsidRPr="0096122F" w:rsidRDefault="00D4695B" w:rsidP="0096122F">
            <w:pPr>
              <w:suppressAutoHyphens w:val="0"/>
              <w:spacing w:line="276" w:lineRule="auto"/>
              <w:jc w:val="center"/>
              <w:rPr>
                <w:sz w:val="24"/>
                <w:szCs w:val="24"/>
                <w:lang w:eastAsia="ru-RU"/>
              </w:rPr>
            </w:pPr>
          </w:p>
        </w:tc>
        <w:tc>
          <w:tcPr>
            <w:tcW w:w="851" w:type="dxa"/>
            <w:vMerge/>
          </w:tcPr>
          <w:p w:rsidR="00D4695B" w:rsidRPr="0096122F" w:rsidRDefault="00D4695B" w:rsidP="0096122F">
            <w:pPr>
              <w:suppressAutoHyphens w:val="0"/>
              <w:spacing w:line="276" w:lineRule="auto"/>
              <w:jc w:val="center"/>
              <w:rPr>
                <w:sz w:val="24"/>
                <w:szCs w:val="24"/>
                <w:lang w:eastAsia="ru-RU"/>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Pr>
          <w:p w:rsidR="00D4695B" w:rsidRPr="0096122F" w:rsidRDefault="00D4695B" w:rsidP="0096122F">
            <w:pPr>
              <w:suppressAutoHyphens w:val="0"/>
              <w:spacing w:line="276" w:lineRule="auto"/>
              <w:jc w:val="center"/>
              <w:rPr>
                <w:sz w:val="24"/>
                <w:szCs w:val="24"/>
                <w:lang w:eastAsia="ru-RU"/>
              </w:rPr>
            </w:pPr>
          </w:p>
        </w:tc>
        <w:tc>
          <w:tcPr>
            <w:tcW w:w="1024" w:type="dxa"/>
            <w:gridSpan w:val="3"/>
            <w:vMerge/>
          </w:tcPr>
          <w:p w:rsidR="00D4695B" w:rsidRPr="0096122F" w:rsidRDefault="00D4695B" w:rsidP="0096122F">
            <w:pPr>
              <w:suppressAutoHyphens w:val="0"/>
              <w:spacing w:line="276" w:lineRule="auto"/>
              <w:jc w:val="center"/>
              <w:rPr>
                <w:sz w:val="24"/>
                <w:szCs w:val="24"/>
                <w:lang w:eastAsia="ru-RU"/>
              </w:rPr>
            </w:pPr>
          </w:p>
        </w:tc>
        <w:tc>
          <w:tcPr>
            <w:tcW w:w="1055" w:type="dxa"/>
            <w:gridSpan w:val="2"/>
            <w:vMerge/>
            <w:noWrap/>
          </w:tcPr>
          <w:p w:rsidR="00D4695B" w:rsidRPr="0096122F" w:rsidRDefault="00D4695B" w:rsidP="0096122F">
            <w:pPr>
              <w:suppressAutoHyphens w:val="0"/>
              <w:spacing w:line="276" w:lineRule="auto"/>
              <w:jc w:val="center"/>
              <w:rPr>
                <w:sz w:val="24"/>
                <w:szCs w:val="24"/>
                <w:lang w:eastAsia="ru-RU"/>
              </w:rPr>
            </w:pPr>
          </w:p>
        </w:tc>
        <w:tc>
          <w:tcPr>
            <w:tcW w:w="879" w:type="dxa"/>
            <w:vMerge/>
            <w:noWrap/>
          </w:tcPr>
          <w:p w:rsidR="00D4695B" w:rsidRPr="0096122F" w:rsidRDefault="00D4695B" w:rsidP="0096122F">
            <w:pPr>
              <w:suppressAutoHyphens w:val="0"/>
              <w:spacing w:line="276" w:lineRule="auto"/>
              <w:jc w:val="center"/>
              <w:rPr>
                <w:sz w:val="24"/>
                <w:szCs w:val="24"/>
                <w:lang w:eastAsia="ru-RU"/>
              </w:rPr>
            </w:pPr>
          </w:p>
        </w:tc>
        <w:tc>
          <w:tcPr>
            <w:tcW w:w="1418" w:type="dxa"/>
            <w:gridSpan w:val="2"/>
            <w:vMerge/>
          </w:tcPr>
          <w:p w:rsidR="00D4695B" w:rsidRPr="0096122F" w:rsidRDefault="00D4695B" w:rsidP="0096122F">
            <w:pPr>
              <w:suppressAutoHyphens w:val="0"/>
              <w:spacing w:line="276" w:lineRule="auto"/>
              <w:jc w:val="center"/>
              <w:rPr>
                <w:sz w:val="24"/>
                <w:szCs w:val="24"/>
                <w:lang w:eastAsia="ru-RU"/>
              </w:rPr>
            </w:pPr>
          </w:p>
        </w:tc>
        <w:tc>
          <w:tcPr>
            <w:tcW w:w="1462" w:type="dxa"/>
            <w:gridSpan w:val="2"/>
            <w:vMerge/>
          </w:tcPr>
          <w:p w:rsidR="00D4695B" w:rsidRPr="0096122F" w:rsidRDefault="00D4695B" w:rsidP="0096122F">
            <w:pPr>
              <w:suppressAutoHyphens w:val="0"/>
              <w:spacing w:line="276" w:lineRule="auto"/>
              <w:jc w:val="center"/>
              <w:rPr>
                <w:sz w:val="24"/>
                <w:szCs w:val="24"/>
                <w:lang w:eastAsia="ru-RU"/>
              </w:rPr>
            </w:pPr>
          </w:p>
        </w:tc>
        <w:tc>
          <w:tcPr>
            <w:tcW w:w="1036" w:type="dxa"/>
            <w:vMerge/>
          </w:tcPr>
          <w:p w:rsidR="00D4695B" w:rsidRPr="0096122F" w:rsidRDefault="00D4695B" w:rsidP="0096122F">
            <w:pPr>
              <w:suppressAutoHyphens w:val="0"/>
              <w:spacing w:line="276" w:lineRule="auto"/>
              <w:jc w:val="center"/>
              <w:rPr>
                <w:sz w:val="24"/>
                <w:szCs w:val="24"/>
                <w:lang w:eastAsia="ru-RU"/>
              </w:rPr>
            </w:pPr>
          </w:p>
        </w:tc>
        <w:tc>
          <w:tcPr>
            <w:tcW w:w="1237" w:type="dxa"/>
            <w:vMerge/>
          </w:tcPr>
          <w:p w:rsidR="00D4695B" w:rsidRPr="0096122F" w:rsidRDefault="00D4695B" w:rsidP="0096122F">
            <w:pPr>
              <w:suppressAutoHyphens w:val="0"/>
              <w:spacing w:line="276" w:lineRule="auto"/>
              <w:jc w:val="center"/>
              <w:rPr>
                <w:sz w:val="24"/>
                <w:szCs w:val="24"/>
                <w:lang w:eastAsia="ru-RU"/>
              </w:rPr>
            </w:pPr>
          </w:p>
        </w:tc>
        <w:tc>
          <w:tcPr>
            <w:tcW w:w="1134" w:type="dxa"/>
            <w:vMerge/>
          </w:tcPr>
          <w:p w:rsidR="00D4695B" w:rsidRPr="0096122F" w:rsidRDefault="00D4695B" w:rsidP="0096122F">
            <w:pPr>
              <w:suppressAutoHyphens w:val="0"/>
              <w:spacing w:line="276" w:lineRule="auto"/>
              <w:jc w:val="center"/>
              <w:rPr>
                <w:sz w:val="24"/>
                <w:szCs w:val="24"/>
                <w:lang w:eastAsia="ru-RU"/>
              </w:rPr>
            </w:pPr>
          </w:p>
        </w:tc>
      </w:tr>
      <w:tr w:rsidR="00D4695B" w:rsidRPr="0096122F" w:rsidTr="00C356E2">
        <w:trPr>
          <w:trHeight w:val="336"/>
        </w:trPr>
        <w:tc>
          <w:tcPr>
            <w:tcW w:w="410" w:type="dxa"/>
            <w:vMerge/>
          </w:tcPr>
          <w:p w:rsidR="00D4695B" w:rsidRPr="0096122F" w:rsidRDefault="00D4695B" w:rsidP="0096122F">
            <w:pPr>
              <w:suppressAutoHyphens w:val="0"/>
              <w:rPr>
                <w:sz w:val="24"/>
                <w:szCs w:val="24"/>
              </w:rPr>
            </w:pPr>
          </w:p>
        </w:tc>
        <w:tc>
          <w:tcPr>
            <w:tcW w:w="1539" w:type="dxa"/>
            <w:gridSpan w:val="2"/>
            <w:vMerge w:val="restart"/>
          </w:tcPr>
          <w:p w:rsidR="00D4695B" w:rsidRPr="0096122F" w:rsidRDefault="00D4695B"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D4695B" w:rsidRPr="0096122F" w:rsidRDefault="00D4695B" w:rsidP="0096122F">
            <w:pPr>
              <w:suppressAutoHyphens w:val="0"/>
              <w:rPr>
                <w:sz w:val="24"/>
                <w:szCs w:val="24"/>
              </w:rPr>
            </w:pPr>
          </w:p>
        </w:tc>
        <w:tc>
          <w:tcPr>
            <w:tcW w:w="1418" w:type="dxa"/>
            <w:noWrap/>
          </w:tcPr>
          <w:p w:rsidR="00D4695B" w:rsidRPr="0096122F" w:rsidRDefault="00D4695B" w:rsidP="0096122F">
            <w:pPr>
              <w:spacing w:line="276" w:lineRule="auto"/>
              <w:jc w:val="center"/>
              <w:rPr>
                <w:sz w:val="24"/>
                <w:szCs w:val="24"/>
              </w:rPr>
            </w:pPr>
            <w:r w:rsidRPr="0096122F">
              <w:rPr>
                <w:sz w:val="24"/>
                <w:szCs w:val="24"/>
              </w:rPr>
              <w:t>120551561</w:t>
            </w:r>
          </w:p>
          <w:p w:rsidR="00D4695B" w:rsidRPr="0096122F" w:rsidRDefault="00D4695B" w:rsidP="0096122F">
            <w:pPr>
              <w:spacing w:line="276" w:lineRule="auto"/>
              <w:jc w:val="center"/>
              <w:rPr>
                <w:sz w:val="24"/>
                <w:szCs w:val="24"/>
              </w:rPr>
            </w:pPr>
            <w:r w:rsidRPr="0096122F">
              <w:rPr>
                <w:sz w:val="24"/>
                <w:szCs w:val="24"/>
              </w:rPr>
              <w:t>120561561</w:t>
            </w:r>
          </w:p>
        </w:tc>
        <w:tc>
          <w:tcPr>
            <w:tcW w:w="1849" w:type="dxa"/>
            <w:vMerge w:val="restart"/>
          </w:tcPr>
          <w:p w:rsidR="00D4695B" w:rsidRPr="0096122F" w:rsidRDefault="00D4695B" w:rsidP="0096122F">
            <w:pPr>
              <w:spacing w:line="276" w:lineRule="auto"/>
              <w:jc w:val="center"/>
              <w:rPr>
                <w:sz w:val="24"/>
                <w:szCs w:val="24"/>
              </w:rPr>
            </w:pPr>
            <w:r>
              <w:rPr>
                <w:sz w:val="24"/>
                <w:szCs w:val="24"/>
                <w:lang w:val="en-US" w:eastAsia="ru-RU"/>
              </w:rPr>
              <w:t>&lt;&gt;</w:t>
            </w:r>
            <w:r w:rsidRPr="0096122F">
              <w:rPr>
                <w:sz w:val="24"/>
                <w:szCs w:val="24"/>
                <w:lang w:eastAsia="ru-RU"/>
              </w:rPr>
              <w:t>***</w:t>
            </w:r>
          </w:p>
        </w:tc>
        <w:tc>
          <w:tcPr>
            <w:tcW w:w="1559" w:type="dxa"/>
            <w:vMerge w:val="restart"/>
          </w:tcPr>
          <w:p w:rsidR="00D4695B" w:rsidRPr="0096122F" w:rsidRDefault="00D4695B"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Pr>
                <w:sz w:val="24"/>
                <w:szCs w:val="24"/>
              </w:rPr>
              <w:br/>
            </w:r>
            <w:r w:rsidRPr="003277C3">
              <w:rPr>
                <w:sz w:val="24"/>
                <w:szCs w:val="24"/>
              </w:rPr>
              <w:t>03731000</w:t>
            </w:r>
            <w:r>
              <w:rPr>
                <w:sz w:val="24"/>
                <w:szCs w:val="24"/>
              </w:rPr>
              <w:t>,</w:t>
            </w:r>
            <w:r w:rsidRPr="0096122F">
              <w:rPr>
                <w:sz w:val="24"/>
                <w:szCs w:val="24"/>
              </w:rPr>
              <w:br/>
              <w:t>00000006, 00000008, 00000009</w:t>
            </w:r>
          </w:p>
        </w:tc>
        <w:tc>
          <w:tcPr>
            <w:tcW w:w="851" w:type="dxa"/>
            <w:vMerge w:val="restart"/>
          </w:tcPr>
          <w:p w:rsidR="00D4695B" w:rsidRPr="0096122F" w:rsidRDefault="00D4695B" w:rsidP="000E2123">
            <w:pPr>
              <w:spacing w:line="276" w:lineRule="auto"/>
              <w:jc w:val="center"/>
              <w:rPr>
                <w:sz w:val="24"/>
                <w:szCs w:val="24"/>
              </w:rPr>
            </w:pPr>
            <w:r w:rsidRPr="0096122F">
              <w:rPr>
                <w:sz w:val="24"/>
                <w:szCs w:val="24"/>
              </w:rPr>
              <w:t>02, 03, 04, 05, 06, 08, 09, 10, 11, 12, 13</w:t>
            </w:r>
            <w:r>
              <w:rPr>
                <w:sz w:val="24"/>
                <w:szCs w:val="24"/>
              </w:rPr>
              <w:t>, 14</w:t>
            </w:r>
          </w:p>
        </w:tc>
        <w:tc>
          <w:tcPr>
            <w:tcW w:w="1276"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1024" w:type="dxa"/>
            <w:gridSpan w:val="3"/>
            <w:vMerge w:val="restart"/>
          </w:tcPr>
          <w:p w:rsidR="00D4695B" w:rsidRPr="0096122F" w:rsidRDefault="00D4695B" w:rsidP="0096122F">
            <w:pPr>
              <w:spacing w:line="276" w:lineRule="auto"/>
              <w:jc w:val="center"/>
              <w:rPr>
                <w:sz w:val="24"/>
                <w:szCs w:val="24"/>
                <w:lang w:val="en-US"/>
              </w:rPr>
            </w:pPr>
            <w:r w:rsidRPr="0096122F">
              <w:rPr>
                <w:sz w:val="24"/>
                <w:szCs w:val="24"/>
                <w:lang w:val="en-US"/>
              </w:rPr>
              <w:t>1</w:t>
            </w:r>
          </w:p>
        </w:tc>
        <w:tc>
          <w:tcPr>
            <w:tcW w:w="1055" w:type="dxa"/>
            <w:gridSpan w:val="2"/>
            <w:noWrap/>
          </w:tcPr>
          <w:p w:rsidR="00D4695B" w:rsidRPr="0096122F" w:rsidRDefault="00D4695B" w:rsidP="0096122F">
            <w:pPr>
              <w:suppressAutoHyphens w:val="0"/>
              <w:jc w:val="center"/>
              <w:rPr>
                <w:sz w:val="24"/>
                <w:szCs w:val="24"/>
                <w:lang w:val="en-US"/>
              </w:rPr>
            </w:pPr>
            <w:r w:rsidRPr="0096122F">
              <w:rPr>
                <w:sz w:val="24"/>
                <w:szCs w:val="24"/>
                <w:lang w:val="en-US"/>
              </w:rPr>
              <w:t>20551</w:t>
            </w:r>
          </w:p>
          <w:p w:rsidR="00D4695B" w:rsidRPr="0096122F" w:rsidRDefault="00D4695B" w:rsidP="0096122F">
            <w:pPr>
              <w:suppressAutoHyphens w:val="0"/>
              <w:jc w:val="center"/>
              <w:rPr>
                <w:sz w:val="24"/>
                <w:szCs w:val="24"/>
                <w:lang w:val="en-US"/>
              </w:rPr>
            </w:pPr>
            <w:r w:rsidRPr="0096122F">
              <w:rPr>
                <w:sz w:val="24"/>
                <w:szCs w:val="24"/>
                <w:lang w:val="en-US"/>
              </w:rPr>
              <w:t>20561</w:t>
            </w:r>
          </w:p>
        </w:tc>
        <w:tc>
          <w:tcPr>
            <w:tcW w:w="879" w:type="dxa"/>
            <w:noWrap/>
          </w:tcPr>
          <w:p w:rsidR="00D4695B" w:rsidRPr="0096122F" w:rsidRDefault="00D4695B"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D4695B" w:rsidRPr="0096122F" w:rsidRDefault="00D4695B" w:rsidP="0096122F">
            <w:pPr>
              <w:spacing w:line="276" w:lineRule="auto"/>
              <w:jc w:val="center"/>
              <w:rPr>
                <w:sz w:val="24"/>
                <w:szCs w:val="24"/>
                <w:lang w:val="en-US"/>
              </w:rPr>
            </w:pPr>
            <w:r w:rsidRPr="0096122F">
              <w:rPr>
                <w:sz w:val="24"/>
                <w:szCs w:val="24"/>
                <w:lang w:val="en-US"/>
              </w:rPr>
              <w:t>0</w:t>
            </w:r>
          </w:p>
          <w:p w:rsidR="00D4695B" w:rsidRPr="0096122F" w:rsidRDefault="00D4695B" w:rsidP="0096122F">
            <w:pPr>
              <w:spacing w:line="276" w:lineRule="auto"/>
              <w:jc w:val="center"/>
              <w:rPr>
                <w:sz w:val="24"/>
                <w:szCs w:val="24"/>
                <w:lang w:val="en-US"/>
              </w:rPr>
            </w:pPr>
          </w:p>
        </w:tc>
        <w:tc>
          <w:tcPr>
            <w:tcW w:w="1462" w:type="dxa"/>
            <w:gridSpan w:val="2"/>
          </w:tcPr>
          <w:p w:rsidR="00D4695B" w:rsidRPr="0096122F" w:rsidRDefault="00D4695B" w:rsidP="00903F48">
            <w:pPr>
              <w:suppressAutoHyphens w:val="0"/>
              <w:spacing w:line="276" w:lineRule="auto"/>
              <w:jc w:val="center"/>
              <w:rPr>
                <w:sz w:val="24"/>
                <w:szCs w:val="24"/>
                <w:lang w:eastAsia="ru-RU"/>
              </w:rPr>
            </w:pPr>
            <w:r w:rsidRPr="0096122F">
              <w:rPr>
                <w:sz w:val="24"/>
                <w:szCs w:val="24"/>
                <w:lang w:eastAsia="ru-RU"/>
              </w:rPr>
              <w:t xml:space="preserve">значение </w:t>
            </w:r>
            <w:proofErr w:type="gramStart"/>
            <w:r w:rsidRPr="0096122F">
              <w:rPr>
                <w:sz w:val="24"/>
                <w:szCs w:val="24"/>
                <w:lang w:val="en-US" w:eastAsia="ru-RU"/>
              </w:rPr>
              <w:t xml:space="preserve">&lt; </w:t>
            </w:r>
            <w:r w:rsidRPr="0096122F">
              <w:rPr>
                <w:sz w:val="24"/>
                <w:szCs w:val="24"/>
                <w:lang w:eastAsia="ru-RU"/>
              </w:rPr>
              <w:t>0</w:t>
            </w:r>
            <w:proofErr w:type="gramEnd"/>
          </w:p>
        </w:tc>
        <w:tc>
          <w:tcPr>
            <w:tcW w:w="1036"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w:t>
            </w:r>
          </w:p>
        </w:tc>
      </w:tr>
      <w:tr w:rsidR="00D4695B" w:rsidRPr="0096122F" w:rsidTr="00C356E2">
        <w:trPr>
          <w:trHeight w:val="357"/>
        </w:trPr>
        <w:tc>
          <w:tcPr>
            <w:tcW w:w="410" w:type="dxa"/>
            <w:vMerge/>
          </w:tcPr>
          <w:p w:rsidR="00D4695B" w:rsidRPr="0096122F" w:rsidRDefault="00D4695B" w:rsidP="0096122F">
            <w:pPr>
              <w:suppressAutoHyphens w:val="0"/>
              <w:rPr>
                <w:sz w:val="24"/>
                <w:szCs w:val="24"/>
              </w:rPr>
            </w:pPr>
          </w:p>
        </w:tc>
        <w:tc>
          <w:tcPr>
            <w:tcW w:w="1539" w:type="dxa"/>
            <w:gridSpan w:val="2"/>
            <w:vMerge/>
          </w:tcPr>
          <w:p w:rsidR="00D4695B" w:rsidRPr="0096122F" w:rsidRDefault="00D4695B" w:rsidP="0096122F">
            <w:pPr>
              <w:suppressAutoHyphens w:val="0"/>
              <w:spacing w:line="276" w:lineRule="auto"/>
              <w:rPr>
                <w:sz w:val="24"/>
                <w:szCs w:val="24"/>
                <w:lang w:eastAsia="ru-RU"/>
              </w:rPr>
            </w:pPr>
          </w:p>
        </w:tc>
        <w:tc>
          <w:tcPr>
            <w:tcW w:w="1418" w:type="dxa"/>
            <w:noWrap/>
          </w:tcPr>
          <w:p w:rsidR="00D4695B" w:rsidRPr="0096122F" w:rsidRDefault="00D4695B" w:rsidP="0096122F">
            <w:pPr>
              <w:spacing w:line="276" w:lineRule="auto"/>
              <w:jc w:val="center"/>
              <w:rPr>
                <w:sz w:val="24"/>
                <w:szCs w:val="24"/>
              </w:rPr>
            </w:pPr>
            <w:r w:rsidRPr="0096122F">
              <w:rPr>
                <w:sz w:val="24"/>
                <w:szCs w:val="24"/>
              </w:rPr>
              <w:t>120551661</w:t>
            </w:r>
          </w:p>
          <w:p w:rsidR="00D4695B" w:rsidRPr="0096122F" w:rsidRDefault="00D4695B" w:rsidP="0096122F">
            <w:pPr>
              <w:spacing w:line="276" w:lineRule="auto"/>
              <w:jc w:val="center"/>
              <w:rPr>
                <w:sz w:val="24"/>
                <w:szCs w:val="24"/>
              </w:rPr>
            </w:pPr>
            <w:r w:rsidRPr="0096122F">
              <w:rPr>
                <w:sz w:val="24"/>
                <w:szCs w:val="24"/>
              </w:rPr>
              <w:t>120561661</w:t>
            </w:r>
          </w:p>
        </w:tc>
        <w:tc>
          <w:tcPr>
            <w:tcW w:w="1849" w:type="dxa"/>
            <w:vMerge/>
          </w:tcPr>
          <w:p w:rsidR="00D4695B" w:rsidRPr="0096122F" w:rsidRDefault="00D4695B" w:rsidP="0096122F">
            <w:pPr>
              <w:spacing w:line="276" w:lineRule="auto"/>
              <w:jc w:val="center"/>
              <w:rPr>
                <w:sz w:val="24"/>
                <w:szCs w:val="24"/>
                <w:lang w:eastAsia="ru-RU"/>
              </w:rPr>
            </w:pPr>
          </w:p>
        </w:tc>
        <w:tc>
          <w:tcPr>
            <w:tcW w:w="1559" w:type="dxa"/>
            <w:vMerge/>
          </w:tcPr>
          <w:p w:rsidR="00D4695B" w:rsidRPr="0096122F" w:rsidRDefault="00D4695B" w:rsidP="0096122F">
            <w:pPr>
              <w:spacing w:line="276" w:lineRule="auto"/>
              <w:jc w:val="center"/>
              <w:rPr>
                <w:sz w:val="24"/>
                <w:szCs w:val="24"/>
              </w:rPr>
            </w:pPr>
          </w:p>
        </w:tc>
        <w:tc>
          <w:tcPr>
            <w:tcW w:w="851" w:type="dxa"/>
            <w:vMerge/>
          </w:tcPr>
          <w:p w:rsidR="00D4695B" w:rsidRPr="0096122F" w:rsidRDefault="00D4695B" w:rsidP="0096122F">
            <w:pPr>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Pr>
          <w:p w:rsidR="00D4695B" w:rsidRPr="0096122F" w:rsidRDefault="00D4695B" w:rsidP="0096122F">
            <w:pPr>
              <w:suppressAutoHyphens w:val="0"/>
              <w:spacing w:line="276" w:lineRule="auto"/>
              <w:jc w:val="center"/>
              <w:rPr>
                <w:sz w:val="24"/>
                <w:szCs w:val="24"/>
                <w:lang w:eastAsia="ru-RU"/>
              </w:rPr>
            </w:pPr>
          </w:p>
        </w:tc>
        <w:tc>
          <w:tcPr>
            <w:tcW w:w="1024" w:type="dxa"/>
            <w:gridSpan w:val="3"/>
            <w:vMerge/>
          </w:tcPr>
          <w:p w:rsidR="00D4695B" w:rsidRPr="0096122F" w:rsidRDefault="00D4695B" w:rsidP="0096122F">
            <w:pPr>
              <w:spacing w:line="276" w:lineRule="auto"/>
              <w:jc w:val="center"/>
              <w:rPr>
                <w:sz w:val="24"/>
                <w:szCs w:val="24"/>
                <w:lang w:val="en-US"/>
              </w:rPr>
            </w:pPr>
          </w:p>
        </w:tc>
        <w:tc>
          <w:tcPr>
            <w:tcW w:w="1055" w:type="dxa"/>
            <w:gridSpan w:val="2"/>
            <w:noWrap/>
          </w:tcPr>
          <w:p w:rsidR="00D4695B" w:rsidRPr="0096122F" w:rsidRDefault="00D4695B" w:rsidP="0096122F">
            <w:pPr>
              <w:suppressAutoHyphens w:val="0"/>
              <w:jc w:val="center"/>
              <w:rPr>
                <w:sz w:val="24"/>
                <w:szCs w:val="24"/>
                <w:lang w:val="en-US"/>
              </w:rPr>
            </w:pPr>
            <w:r w:rsidRPr="0096122F">
              <w:rPr>
                <w:sz w:val="24"/>
                <w:szCs w:val="24"/>
                <w:lang w:val="en-US"/>
              </w:rPr>
              <w:t>20551</w:t>
            </w:r>
          </w:p>
          <w:p w:rsidR="00D4695B" w:rsidRPr="0096122F" w:rsidRDefault="00D4695B" w:rsidP="0096122F">
            <w:pPr>
              <w:suppressAutoHyphens w:val="0"/>
              <w:jc w:val="center"/>
              <w:rPr>
                <w:sz w:val="24"/>
                <w:szCs w:val="24"/>
                <w:lang w:val="en-US"/>
              </w:rPr>
            </w:pPr>
            <w:r w:rsidRPr="0096122F">
              <w:rPr>
                <w:sz w:val="24"/>
                <w:szCs w:val="24"/>
                <w:lang w:val="en-US"/>
              </w:rPr>
              <w:t>20561</w:t>
            </w:r>
          </w:p>
        </w:tc>
        <w:tc>
          <w:tcPr>
            <w:tcW w:w="879" w:type="dxa"/>
            <w:noWrap/>
          </w:tcPr>
          <w:p w:rsidR="00D4695B" w:rsidRPr="0096122F" w:rsidRDefault="00D4695B"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D4695B" w:rsidRPr="0096122F" w:rsidRDefault="00D4695B" w:rsidP="0096122F">
            <w:pPr>
              <w:spacing w:line="276" w:lineRule="auto"/>
              <w:jc w:val="center"/>
              <w:rPr>
                <w:sz w:val="24"/>
                <w:szCs w:val="24"/>
              </w:rPr>
            </w:pPr>
          </w:p>
        </w:tc>
        <w:tc>
          <w:tcPr>
            <w:tcW w:w="1462" w:type="dxa"/>
            <w:gridSpan w:val="2"/>
            <w:vMerge w:val="restart"/>
          </w:tcPr>
          <w:p w:rsidR="00D4695B" w:rsidRPr="0096122F" w:rsidRDefault="00D4695B" w:rsidP="00903F48">
            <w:pPr>
              <w:suppressAutoHyphens w:val="0"/>
              <w:spacing w:line="276" w:lineRule="auto"/>
              <w:jc w:val="center"/>
              <w:rPr>
                <w:sz w:val="24"/>
                <w:szCs w:val="24"/>
                <w:lang w:eastAsia="ru-RU"/>
              </w:rPr>
            </w:pPr>
            <w:proofErr w:type="gramStart"/>
            <w:r w:rsidRPr="0096122F">
              <w:rPr>
                <w:sz w:val="24"/>
                <w:szCs w:val="24"/>
                <w:lang w:eastAsia="ru-RU"/>
              </w:rPr>
              <w:t>значение &gt;</w:t>
            </w:r>
            <w:proofErr w:type="gramEnd"/>
            <w:r w:rsidRPr="0096122F">
              <w:rPr>
                <w:sz w:val="24"/>
                <w:szCs w:val="24"/>
                <w:lang w:val="en-US" w:eastAsia="ru-RU"/>
              </w:rPr>
              <w:t xml:space="preserve"> </w:t>
            </w:r>
            <w:r w:rsidRPr="0096122F">
              <w:rPr>
                <w:sz w:val="24"/>
                <w:szCs w:val="24"/>
                <w:lang w:eastAsia="ru-RU"/>
              </w:rPr>
              <w:t>0</w:t>
            </w:r>
          </w:p>
        </w:tc>
        <w:tc>
          <w:tcPr>
            <w:tcW w:w="1036" w:type="dxa"/>
            <w:vMerge/>
          </w:tcPr>
          <w:p w:rsidR="00D4695B" w:rsidRPr="0096122F" w:rsidRDefault="00D4695B" w:rsidP="0096122F">
            <w:pPr>
              <w:suppressAutoHyphens w:val="0"/>
              <w:rPr>
                <w:sz w:val="24"/>
                <w:szCs w:val="24"/>
              </w:rPr>
            </w:pPr>
          </w:p>
        </w:tc>
        <w:tc>
          <w:tcPr>
            <w:tcW w:w="1237" w:type="dxa"/>
            <w:vMerge/>
          </w:tcPr>
          <w:p w:rsidR="00D4695B" w:rsidRPr="0096122F" w:rsidRDefault="00D4695B" w:rsidP="0096122F">
            <w:pPr>
              <w:suppressAutoHyphens w:val="0"/>
              <w:rPr>
                <w:sz w:val="24"/>
                <w:szCs w:val="24"/>
              </w:rPr>
            </w:pPr>
          </w:p>
        </w:tc>
        <w:tc>
          <w:tcPr>
            <w:tcW w:w="1134" w:type="dxa"/>
            <w:vMerge/>
          </w:tcPr>
          <w:p w:rsidR="00D4695B" w:rsidRPr="0096122F" w:rsidRDefault="00D4695B" w:rsidP="0096122F">
            <w:pPr>
              <w:suppressAutoHyphens w:val="0"/>
              <w:rPr>
                <w:sz w:val="24"/>
                <w:szCs w:val="24"/>
              </w:rPr>
            </w:pPr>
          </w:p>
        </w:tc>
      </w:tr>
      <w:tr w:rsidR="00D4695B" w:rsidRPr="0096122F" w:rsidTr="00C356E2">
        <w:trPr>
          <w:trHeight w:val="625"/>
        </w:trPr>
        <w:tc>
          <w:tcPr>
            <w:tcW w:w="410" w:type="dxa"/>
            <w:vMerge/>
          </w:tcPr>
          <w:p w:rsidR="00D4695B" w:rsidRPr="0096122F" w:rsidRDefault="00D4695B" w:rsidP="0096122F">
            <w:pPr>
              <w:suppressAutoHyphens w:val="0"/>
              <w:rPr>
                <w:sz w:val="24"/>
                <w:szCs w:val="24"/>
              </w:rPr>
            </w:pPr>
          </w:p>
        </w:tc>
        <w:tc>
          <w:tcPr>
            <w:tcW w:w="1539" w:type="dxa"/>
            <w:gridSpan w:val="2"/>
            <w:vMerge/>
          </w:tcPr>
          <w:p w:rsidR="00D4695B" w:rsidRPr="0096122F" w:rsidRDefault="00D4695B" w:rsidP="0096122F">
            <w:pPr>
              <w:suppressAutoHyphens w:val="0"/>
              <w:spacing w:line="276" w:lineRule="auto"/>
              <w:rPr>
                <w:sz w:val="24"/>
                <w:szCs w:val="24"/>
                <w:lang w:eastAsia="ru-RU"/>
              </w:rPr>
            </w:pPr>
          </w:p>
        </w:tc>
        <w:tc>
          <w:tcPr>
            <w:tcW w:w="1418" w:type="dxa"/>
            <w:noWrap/>
          </w:tcPr>
          <w:p w:rsidR="00D4695B" w:rsidRPr="0096122F" w:rsidRDefault="00D4695B" w:rsidP="0096122F">
            <w:pPr>
              <w:spacing w:line="276" w:lineRule="auto"/>
              <w:jc w:val="center"/>
              <w:rPr>
                <w:sz w:val="24"/>
                <w:szCs w:val="24"/>
              </w:rPr>
            </w:pPr>
            <w:r w:rsidRPr="0096122F">
              <w:rPr>
                <w:sz w:val="24"/>
                <w:szCs w:val="24"/>
              </w:rPr>
              <w:t>120711641</w:t>
            </w:r>
          </w:p>
          <w:p w:rsidR="00D4695B" w:rsidRPr="0096122F" w:rsidRDefault="00D4695B" w:rsidP="0096122F">
            <w:pPr>
              <w:spacing w:line="276" w:lineRule="auto"/>
              <w:jc w:val="center"/>
              <w:rPr>
                <w:sz w:val="24"/>
                <w:szCs w:val="24"/>
              </w:rPr>
            </w:pPr>
            <w:r w:rsidRPr="0096122F">
              <w:rPr>
                <w:sz w:val="24"/>
                <w:szCs w:val="24"/>
              </w:rPr>
              <w:t>120721641</w:t>
            </w:r>
          </w:p>
          <w:p w:rsidR="00D4695B" w:rsidRPr="0096122F" w:rsidRDefault="00D4695B" w:rsidP="0096122F">
            <w:pPr>
              <w:spacing w:line="276" w:lineRule="auto"/>
              <w:jc w:val="center"/>
              <w:rPr>
                <w:sz w:val="24"/>
                <w:szCs w:val="24"/>
              </w:rPr>
            </w:pPr>
            <w:r w:rsidRPr="0096122F">
              <w:rPr>
                <w:sz w:val="24"/>
                <w:szCs w:val="24"/>
              </w:rPr>
              <w:t>120731641</w:t>
            </w:r>
          </w:p>
        </w:tc>
        <w:tc>
          <w:tcPr>
            <w:tcW w:w="1849" w:type="dxa"/>
            <w:vMerge/>
          </w:tcPr>
          <w:p w:rsidR="00D4695B" w:rsidRPr="0096122F" w:rsidRDefault="00D4695B" w:rsidP="0096122F">
            <w:pPr>
              <w:spacing w:line="276" w:lineRule="auto"/>
              <w:jc w:val="center"/>
              <w:rPr>
                <w:sz w:val="24"/>
                <w:szCs w:val="24"/>
                <w:lang w:eastAsia="ru-RU"/>
              </w:rPr>
            </w:pPr>
          </w:p>
        </w:tc>
        <w:tc>
          <w:tcPr>
            <w:tcW w:w="1559" w:type="dxa"/>
            <w:vMerge/>
          </w:tcPr>
          <w:p w:rsidR="00D4695B" w:rsidRPr="0096122F" w:rsidRDefault="00D4695B" w:rsidP="0096122F">
            <w:pPr>
              <w:spacing w:line="276" w:lineRule="auto"/>
              <w:jc w:val="center"/>
              <w:rPr>
                <w:sz w:val="24"/>
                <w:szCs w:val="24"/>
              </w:rPr>
            </w:pPr>
          </w:p>
        </w:tc>
        <w:tc>
          <w:tcPr>
            <w:tcW w:w="851" w:type="dxa"/>
            <w:vMerge/>
          </w:tcPr>
          <w:p w:rsidR="00D4695B" w:rsidRPr="0096122F" w:rsidRDefault="00D4695B" w:rsidP="0096122F">
            <w:pPr>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Pr>
          <w:p w:rsidR="00D4695B" w:rsidRPr="0096122F" w:rsidRDefault="00D4695B" w:rsidP="0096122F">
            <w:pPr>
              <w:suppressAutoHyphens w:val="0"/>
              <w:spacing w:line="276" w:lineRule="auto"/>
              <w:jc w:val="center"/>
              <w:rPr>
                <w:sz w:val="24"/>
                <w:szCs w:val="24"/>
                <w:lang w:eastAsia="ru-RU"/>
              </w:rPr>
            </w:pPr>
          </w:p>
        </w:tc>
        <w:tc>
          <w:tcPr>
            <w:tcW w:w="1024" w:type="dxa"/>
            <w:gridSpan w:val="3"/>
            <w:vMerge/>
          </w:tcPr>
          <w:p w:rsidR="00D4695B" w:rsidRPr="0096122F" w:rsidRDefault="00D4695B" w:rsidP="0096122F">
            <w:pPr>
              <w:spacing w:line="276" w:lineRule="auto"/>
              <w:jc w:val="center"/>
              <w:rPr>
                <w:sz w:val="24"/>
                <w:szCs w:val="24"/>
                <w:lang w:val="en-US"/>
              </w:rPr>
            </w:pPr>
          </w:p>
        </w:tc>
        <w:tc>
          <w:tcPr>
            <w:tcW w:w="1055" w:type="dxa"/>
            <w:gridSpan w:val="2"/>
            <w:noWrap/>
          </w:tcPr>
          <w:p w:rsidR="00D4695B" w:rsidRPr="0096122F" w:rsidRDefault="00D4695B" w:rsidP="0096122F">
            <w:pPr>
              <w:suppressAutoHyphens w:val="0"/>
              <w:jc w:val="center"/>
              <w:rPr>
                <w:sz w:val="24"/>
                <w:szCs w:val="24"/>
                <w:lang w:val="en-US"/>
              </w:rPr>
            </w:pPr>
            <w:r w:rsidRPr="0096122F">
              <w:rPr>
                <w:sz w:val="24"/>
                <w:szCs w:val="24"/>
                <w:lang w:val="en-US"/>
              </w:rPr>
              <w:t>20711</w:t>
            </w:r>
          </w:p>
          <w:p w:rsidR="00D4695B" w:rsidRPr="0096122F" w:rsidRDefault="00D4695B" w:rsidP="0096122F">
            <w:pPr>
              <w:suppressAutoHyphens w:val="0"/>
              <w:jc w:val="center"/>
              <w:rPr>
                <w:sz w:val="24"/>
                <w:szCs w:val="24"/>
                <w:lang w:val="en-US"/>
              </w:rPr>
            </w:pPr>
            <w:r w:rsidRPr="0096122F">
              <w:rPr>
                <w:sz w:val="24"/>
                <w:szCs w:val="24"/>
                <w:lang w:val="en-US"/>
              </w:rPr>
              <w:t>20721</w:t>
            </w:r>
          </w:p>
          <w:p w:rsidR="00D4695B" w:rsidRPr="0096122F" w:rsidRDefault="00D4695B" w:rsidP="0096122F">
            <w:pPr>
              <w:suppressAutoHyphens w:val="0"/>
              <w:jc w:val="center"/>
              <w:rPr>
                <w:sz w:val="24"/>
                <w:szCs w:val="24"/>
                <w:lang w:val="en-US"/>
              </w:rPr>
            </w:pPr>
            <w:r w:rsidRPr="0096122F">
              <w:rPr>
                <w:sz w:val="24"/>
                <w:szCs w:val="24"/>
                <w:lang w:val="en-US"/>
              </w:rPr>
              <w:t>20731</w:t>
            </w:r>
          </w:p>
        </w:tc>
        <w:tc>
          <w:tcPr>
            <w:tcW w:w="879" w:type="dxa"/>
            <w:noWrap/>
          </w:tcPr>
          <w:p w:rsidR="00D4695B" w:rsidRPr="0096122F" w:rsidRDefault="00D4695B"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D4695B" w:rsidRPr="0096122F" w:rsidRDefault="00D4695B" w:rsidP="0096122F">
            <w:pPr>
              <w:spacing w:line="276" w:lineRule="auto"/>
              <w:jc w:val="center"/>
              <w:rPr>
                <w:sz w:val="24"/>
                <w:szCs w:val="24"/>
              </w:rPr>
            </w:pPr>
          </w:p>
        </w:tc>
        <w:tc>
          <w:tcPr>
            <w:tcW w:w="1462" w:type="dxa"/>
            <w:gridSpan w:val="2"/>
            <w:vMerge/>
          </w:tcPr>
          <w:p w:rsidR="00D4695B" w:rsidRPr="0096122F" w:rsidRDefault="00D4695B" w:rsidP="0096122F">
            <w:pPr>
              <w:spacing w:line="276" w:lineRule="auto"/>
              <w:jc w:val="center"/>
              <w:rPr>
                <w:sz w:val="24"/>
                <w:szCs w:val="24"/>
              </w:rPr>
            </w:pPr>
          </w:p>
        </w:tc>
        <w:tc>
          <w:tcPr>
            <w:tcW w:w="1036" w:type="dxa"/>
            <w:vMerge/>
          </w:tcPr>
          <w:p w:rsidR="00D4695B" w:rsidRPr="0096122F" w:rsidRDefault="00D4695B" w:rsidP="0096122F">
            <w:pPr>
              <w:suppressAutoHyphens w:val="0"/>
              <w:rPr>
                <w:sz w:val="24"/>
                <w:szCs w:val="24"/>
              </w:rPr>
            </w:pPr>
          </w:p>
        </w:tc>
        <w:tc>
          <w:tcPr>
            <w:tcW w:w="1237" w:type="dxa"/>
            <w:vMerge/>
          </w:tcPr>
          <w:p w:rsidR="00D4695B" w:rsidRPr="0096122F" w:rsidRDefault="00D4695B" w:rsidP="0096122F">
            <w:pPr>
              <w:suppressAutoHyphens w:val="0"/>
              <w:rPr>
                <w:sz w:val="24"/>
                <w:szCs w:val="24"/>
              </w:rPr>
            </w:pPr>
          </w:p>
        </w:tc>
        <w:tc>
          <w:tcPr>
            <w:tcW w:w="1134" w:type="dxa"/>
            <w:vMerge/>
          </w:tcPr>
          <w:p w:rsidR="00D4695B" w:rsidRPr="0096122F" w:rsidRDefault="00D4695B" w:rsidP="0096122F">
            <w:pPr>
              <w:suppressAutoHyphens w:val="0"/>
              <w:rPr>
                <w:sz w:val="24"/>
                <w:szCs w:val="24"/>
              </w:rPr>
            </w:pPr>
          </w:p>
        </w:tc>
      </w:tr>
      <w:tr w:rsidR="00D4695B" w:rsidRPr="0096122F" w:rsidTr="00480786">
        <w:trPr>
          <w:trHeight w:val="496"/>
        </w:trPr>
        <w:tc>
          <w:tcPr>
            <w:tcW w:w="410" w:type="dxa"/>
            <w:vMerge/>
          </w:tcPr>
          <w:p w:rsidR="00D4695B" w:rsidRPr="0096122F" w:rsidRDefault="00D4695B" w:rsidP="0096122F">
            <w:pPr>
              <w:suppressAutoHyphens w:val="0"/>
              <w:rPr>
                <w:sz w:val="24"/>
                <w:szCs w:val="24"/>
              </w:rPr>
            </w:pPr>
          </w:p>
        </w:tc>
        <w:tc>
          <w:tcPr>
            <w:tcW w:w="1539" w:type="dxa"/>
            <w:gridSpan w:val="2"/>
            <w:vMerge w:val="restart"/>
          </w:tcPr>
          <w:p w:rsidR="00D4695B" w:rsidRPr="0096122F" w:rsidRDefault="00D4695B" w:rsidP="009973B5">
            <w:pPr>
              <w:suppressAutoHyphens w:val="0"/>
              <w:rPr>
                <w:sz w:val="24"/>
                <w:szCs w:val="24"/>
                <w:lang w:eastAsia="ru-RU"/>
              </w:rPr>
            </w:pPr>
            <w:r w:rsidRPr="0096122F">
              <w:rPr>
                <w:sz w:val="24"/>
                <w:szCs w:val="24"/>
                <w:lang w:eastAsia="ru-RU"/>
              </w:rPr>
              <w:t xml:space="preserve">денежные расчеты </w:t>
            </w:r>
          </w:p>
        </w:tc>
        <w:tc>
          <w:tcPr>
            <w:tcW w:w="1418" w:type="dxa"/>
            <w:tcBorders>
              <w:bottom w:val="single" w:sz="8" w:space="0" w:color="auto"/>
            </w:tcBorders>
            <w:noWrap/>
          </w:tcPr>
          <w:p w:rsidR="00D4695B" w:rsidRPr="0096122F" w:rsidDel="00D4695B" w:rsidRDefault="00D4695B" w:rsidP="00D4695B">
            <w:pPr>
              <w:spacing w:line="276" w:lineRule="auto"/>
              <w:jc w:val="center"/>
              <w:rPr>
                <w:del w:id="1251" w:author="Зайцев Павел Борисович" w:date="2025-10-16T09:37:00Z"/>
                <w:sz w:val="24"/>
                <w:szCs w:val="24"/>
              </w:rPr>
            </w:pPr>
            <w:r w:rsidRPr="0096122F">
              <w:rPr>
                <w:sz w:val="24"/>
                <w:szCs w:val="24"/>
              </w:rPr>
              <w:t>120551561</w:t>
            </w:r>
          </w:p>
          <w:p w:rsidR="00D4695B" w:rsidRPr="0096122F" w:rsidRDefault="00D4695B" w:rsidP="0096122F">
            <w:pPr>
              <w:spacing w:line="276" w:lineRule="auto"/>
              <w:jc w:val="center"/>
              <w:rPr>
                <w:sz w:val="24"/>
                <w:szCs w:val="24"/>
                <w:lang w:val="en-US"/>
              </w:rPr>
            </w:pPr>
            <w:del w:id="1252" w:author="Зайцев Павел Борисович" w:date="2025-10-16T09:37:00Z">
              <w:r w:rsidRPr="0096122F" w:rsidDel="00D4695B">
                <w:rPr>
                  <w:sz w:val="24"/>
                  <w:szCs w:val="24"/>
                </w:rPr>
                <w:delText>120561561</w:delText>
              </w:r>
            </w:del>
          </w:p>
        </w:tc>
        <w:tc>
          <w:tcPr>
            <w:tcW w:w="1849" w:type="dxa"/>
            <w:vMerge w:val="restart"/>
          </w:tcPr>
          <w:p w:rsidR="00D4695B" w:rsidRPr="0096122F" w:rsidRDefault="00D4695B" w:rsidP="0096122F">
            <w:pPr>
              <w:spacing w:line="276" w:lineRule="auto"/>
              <w:jc w:val="center"/>
              <w:rPr>
                <w:sz w:val="24"/>
                <w:szCs w:val="24"/>
              </w:rPr>
            </w:pPr>
            <w:r w:rsidRPr="0096122F">
              <w:rPr>
                <w:sz w:val="24"/>
                <w:szCs w:val="24"/>
              </w:rPr>
              <w:t xml:space="preserve">&lt;&gt; ***, </w:t>
            </w:r>
          </w:p>
          <w:p w:rsidR="00D4695B" w:rsidRPr="0096122F" w:rsidRDefault="00D4695B" w:rsidP="0096122F">
            <w:pPr>
              <w:spacing w:line="276" w:lineRule="auto"/>
              <w:jc w:val="center"/>
              <w:rPr>
                <w:sz w:val="24"/>
                <w:szCs w:val="24"/>
              </w:rPr>
            </w:pPr>
            <w:r w:rsidRPr="0096122F">
              <w:rPr>
                <w:sz w:val="24"/>
                <w:szCs w:val="24"/>
              </w:rPr>
              <w:t>&lt;&gt; 000</w:t>
            </w:r>
          </w:p>
        </w:tc>
        <w:tc>
          <w:tcPr>
            <w:tcW w:w="1559" w:type="dxa"/>
            <w:vMerge w:val="restart"/>
          </w:tcPr>
          <w:p w:rsidR="00D4695B" w:rsidRPr="0096122F" w:rsidRDefault="00D4695B"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Pr>
                <w:sz w:val="24"/>
                <w:szCs w:val="24"/>
              </w:rPr>
              <w:br/>
            </w:r>
            <w:r w:rsidRPr="003277C3">
              <w:rPr>
                <w:sz w:val="24"/>
                <w:szCs w:val="24"/>
              </w:rPr>
              <w:t>03731000</w:t>
            </w:r>
            <w:r>
              <w:rPr>
                <w:sz w:val="24"/>
                <w:szCs w:val="24"/>
              </w:rPr>
              <w:t>,</w:t>
            </w:r>
            <w:r w:rsidRPr="0096122F">
              <w:rPr>
                <w:sz w:val="24"/>
                <w:szCs w:val="24"/>
              </w:rPr>
              <w:br/>
              <w:t>00000006, 00000008, 00000009</w:t>
            </w:r>
          </w:p>
        </w:tc>
        <w:tc>
          <w:tcPr>
            <w:tcW w:w="851" w:type="dxa"/>
            <w:vMerge w:val="restart"/>
          </w:tcPr>
          <w:p w:rsidR="00D4695B" w:rsidRPr="0096122F" w:rsidRDefault="00D4695B" w:rsidP="000E2123">
            <w:pPr>
              <w:spacing w:line="276" w:lineRule="auto"/>
              <w:jc w:val="center"/>
              <w:rPr>
                <w:sz w:val="24"/>
                <w:szCs w:val="24"/>
              </w:rPr>
            </w:pPr>
            <w:r w:rsidRPr="0096122F">
              <w:rPr>
                <w:sz w:val="24"/>
                <w:szCs w:val="24"/>
              </w:rPr>
              <w:t>02, 03, 04, 05, 06, 08, 09, 10, 11, 12, 13</w:t>
            </w:r>
            <w:r>
              <w:rPr>
                <w:sz w:val="24"/>
                <w:szCs w:val="24"/>
              </w:rPr>
              <w:t>, 14</w:t>
            </w:r>
          </w:p>
        </w:tc>
        <w:tc>
          <w:tcPr>
            <w:tcW w:w="1276"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vMerge w:val="restart"/>
          </w:tcPr>
          <w:p w:rsidR="00D4695B" w:rsidRPr="0096122F" w:rsidRDefault="00D4695B" w:rsidP="0096122F">
            <w:pPr>
              <w:spacing w:line="276" w:lineRule="auto"/>
              <w:jc w:val="center"/>
              <w:rPr>
                <w:sz w:val="24"/>
                <w:szCs w:val="24"/>
              </w:rPr>
            </w:pPr>
            <w:r w:rsidRPr="0096122F">
              <w:rPr>
                <w:sz w:val="24"/>
                <w:szCs w:val="24"/>
              </w:rPr>
              <w:t xml:space="preserve">218ХХХХХ01ХХХХ150 (за </w:t>
            </w:r>
            <w:proofErr w:type="spellStart"/>
            <w:r w:rsidRPr="0096122F">
              <w:rPr>
                <w:sz w:val="24"/>
                <w:szCs w:val="24"/>
              </w:rPr>
              <w:t>искл</w:t>
            </w:r>
            <w:proofErr w:type="spellEnd"/>
            <w:r w:rsidRPr="0096122F">
              <w:rPr>
                <w:sz w:val="24"/>
                <w:szCs w:val="24"/>
              </w:rPr>
              <w:t>. 218ХХХХХ010000150),</w:t>
            </w:r>
          </w:p>
          <w:p w:rsidR="00D4695B" w:rsidRPr="0096122F" w:rsidRDefault="00D4695B" w:rsidP="0096122F">
            <w:pPr>
              <w:spacing w:line="276" w:lineRule="auto"/>
              <w:jc w:val="center"/>
              <w:rPr>
                <w:sz w:val="24"/>
                <w:szCs w:val="24"/>
              </w:rPr>
            </w:pPr>
            <w:r w:rsidRPr="0096122F">
              <w:rPr>
                <w:sz w:val="24"/>
                <w:szCs w:val="24"/>
              </w:rPr>
              <w:t>202ХХХХХ01</w:t>
            </w:r>
            <w:r>
              <w:rPr>
                <w:sz w:val="24"/>
                <w:szCs w:val="24"/>
              </w:rPr>
              <w:t>ХХХХ</w:t>
            </w:r>
            <w:r w:rsidRPr="0096122F">
              <w:rPr>
                <w:sz w:val="24"/>
                <w:szCs w:val="24"/>
              </w:rPr>
              <w:t>150,</w:t>
            </w:r>
          </w:p>
          <w:p w:rsidR="00D4695B" w:rsidRPr="0096122F" w:rsidRDefault="00D4695B"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1024" w:type="dxa"/>
            <w:gridSpan w:val="3"/>
            <w:vMerge w:val="restart"/>
          </w:tcPr>
          <w:p w:rsidR="00D4695B" w:rsidRPr="0096122F" w:rsidRDefault="00D4695B" w:rsidP="0096122F">
            <w:pPr>
              <w:spacing w:line="276" w:lineRule="auto"/>
              <w:jc w:val="center"/>
              <w:rPr>
                <w:sz w:val="24"/>
                <w:szCs w:val="24"/>
                <w:lang w:val="en-US"/>
              </w:rPr>
            </w:pPr>
            <w:r w:rsidRPr="0096122F">
              <w:rPr>
                <w:sz w:val="24"/>
                <w:szCs w:val="24"/>
                <w:lang w:val="en-US"/>
              </w:rPr>
              <w:t>1</w:t>
            </w:r>
          </w:p>
        </w:tc>
        <w:tc>
          <w:tcPr>
            <w:tcW w:w="1055" w:type="dxa"/>
            <w:gridSpan w:val="2"/>
            <w:noWrap/>
          </w:tcPr>
          <w:p w:rsidR="00D4695B" w:rsidRPr="0096122F" w:rsidDel="00D4695B" w:rsidRDefault="00D4695B" w:rsidP="00D4695B">
            <w:pPr>
              <w:suppressAutoHyphens w:val="0"/>
              <w:jc w:val="center"/>
              <w:rPr>
                <w:del w:id="1253" w:author="Зайцев Павел Борисович" w:date="2025-10-16T09:37:00Z"/>
                <w:sz w:val="24"/>
                <w:szCs w:val="24"/>
                <w:lang w:val="en-US"/>
              </w:rPr>
            </w:pPr>
            <w:r w:rsidRPr="0096122F">
              <w:rPr>
                <w:sz w:val="24"/>
                <w:szCs w:val="24"/>
                <w:lang w:val="en-US"/>
              </w:rPr>
              <w:t>20551</w:t>
            </w:r>
          </w:p>
          <w:p w:rsidR="00D4695B" w:rsidRPr="0096122F" w:rsidRDefault="00D4695B" w:rsidP="0096122F">
            <w:pPr>
              <w:suppressAutoHyphens w:val="0"/>
              <w:jc w:val="center"/>
              <w:rPr>
                <w:sz w:val="24"/>
                <w:szCs w:val="24"/>
                <w:lang w:val="en-US"/>
              </w:rPr>
            </w:pPr>
            <w:del w:id="1254" w:author="Зайцев Павел Борисович" w:date="2025-10-16T09:37:00Z">
              <w:r w:rsidRPr="0096122F" w:rsidDel="00D4695B">
                <w:rPr>
                  <w:sz w:val="24"/>
                  <w:szCs w:val="24"/>
                  <w:lang w:val="en-US"/>
                </w:rPr>
                <w:delText>20561</w:delText>
              </w:r>
            </w:del>
          </w:p>
        </w:tc>
        <w:tc>
          <w:tcPr>
            <w:tcW w:w="879" w:type="dxa"/>
            <w:vMerge w:val="restart"/>
            <w:noWrap/>
          </w:tcPr>
          <w:p w:rsidR="00D4695B" w:rsidRPr="0096122F" w:rsidRDefault="00D4695B" w:rsidP="0096122F">
            <w:pPr>
              <w:spacing w:line="276" w:lineRule="auto"/>
              <w:jc w:val="center"/>
              <w:rPr>
                <w:sz w:val="24"/>
                <w:szCs w:val="24"/>
                <w:lang w:val="en-US"/>
              </w:rPr>
            </w:pPr>
            <w:r w:rsidRPr="0096122F">
              <w:rPr>
                <w:sz w:val="24"/>
                <w:szCs w:val="24"/>
                <w:lang w:val="en-US"/>
              </w:rPr>
              <w:t>561</w:t>
            </w:r>
          </w:p>
        </w:tc>
        <w:tc>
          <w:tcPr>
            <w:tcW w:w="1418" w:type="dxa"/>
            <w:gridSpan w:val="2"/>
            <w:vMerge w:val="restart"/>
          </w:tcPr>
          <w:p w:rsidR="00D4695B" w:rsidRPr="0096122F" w:rsidRDefault="00D4695B" w:rsidP="0096122F">
            <w:pPr>
              <w:spacing w:line="276" w:lineRule="auto"/>
              <w:jc w:val="center"/>
              <w:rPr>
                <w:sz w:val="24"/>
                <w:szCs w:val="24"/>
                <w:lang w:val="en-US"/>
              </w:rPr>
            </w:pPr>
            <w:r w:rsidRPr="0096122F">
              <w:rPr>
                <w:sz w:val="24"/>
                <w:szCs w:val="24"/>
                <w:lang w:val="en-US"/>
              </w:rPr>
              <w:t>0</w:t>
            </w:r>
          </w:p>
        </w:tc>
        <w:tc>
          <w:tcPr>
            <w:tcW w:w="1462" w:type="dxa"/>
            <w:gridSpan w:val="2"/>
            <w:vMerge w:val="restart"/>
          </w:tcPr>
          <w:p w:rsidR="00D4695B" w:rsidRPr="0096122F" w:rsidRDefault="00D4695B" w:rsidP="00903F48">
            <w:pPr>
              <w:suppressAutoHyphens w:val="0"/>
              <w:spacing w:line="276" w:lineRule="auto"/>
              <w:jc w:val="center"/>
              <w:rPr>
                <w:sz w:val="24"/>
                <w:szCs w:val="24"/>
                <w:lang w:eastAsia="ru-RU"/>
              </w:rPr>
            </w:pPr>
            <w:r w:rsidRPr="0096122F">
              <w:rPr>
                <w:sz w:val="24"/>
                <w:szCs w:val="24"/>
                <w:lang w:eastAsia="ru-RU"/>
              </w:rPr>
              <w:t xml:space="preserve">значение </w:t>
            </w:r>
            <w:proofErr w:type="gramStart"/>
            <w:r w:rsidRPr="0096122F">
              <w:rPr>
                <w:sz w:val="24"/>
                <w:szCs w:val="24"/>
                <w:lang w:val="en-US" w:eastAsia="ru-RU"/>
              </w:rPr>
              <w:t xml:space="preserve">&lt; </w:t>
            </w:r>
            <w:r w:rsidRPr="0096122F">
              <w:rPr>
                <w:sz w:val="24"/>
                <w:szCs w:val="24"/>
                <w:lang w:eastAsia="ru-RU"/>
              </w:rPr>
              <w:t>0</w:t>
            </w:r>
            <w:proofErr w:type="gramEnd"/>
          </w:p>
        </w:tc>
        <w:tc>
          <w:tcPr>
            <w:tcW w:w="1036" w:type="dxa"/>
            <w:vMerge w:val="restart"/>
          </w:tcPr>
          <w:p w:rsidR="00D4695B" w:rsidRPr="0096122F" w:rsidRDefault="00D4695B" w:rsidP="0096122F">
            <w:pPr>
              <w:suppressAutoHyphens w:val="0"/>
              <w:rPr>
                <w:sz w:val="24"/>
                <w:szCs w:val="24"/>
                <w:lang w:val="en-US"/>
              </w:rPr>
            </w:pPr>
            <w:r w:rsidRPr="0096122F">
              <w:rPr>
                <w:sz w:val="24"/>
                <w:szCs w:val="24"/>
                <w:lang w:val="en-US"/>
              </w:rPr>
              <w:t>1</w:t>
            </w:r>
          </w:p>
        </w:tc>
        <w:tc>
          <w:tcPr>
            <w:tcW w:w="1237" w:type="dxa"/>
            <w:vMerge w:val="restart"/>
          </w:tcPr>
          <w:p w:rsidR="00D4695B" w:rsidRPr="0096122F" w:rsidRDefault="00D4695B" w:rsidP="0096122F">
            <w:pPr>
              <w:jc w:val="center"/>
              <w:rPr>
                <w:sz w:val="24"/>
                <w:szCs w:val="24"/>
              </w:rPr>
            </w:pPr>
            <w:r w:rsidRPr="0096122F">
              <w:rPr>
                <w:sz w:val="24"/>
                <w:szCs w:val="24"/>
                <w:lang w:val="en-US"/>
              </w:rPr>
              <w:t>21002</w:t>
            </w:r>
          </w:p>
        </w:tc>
        <w:tc>
          <w:tcPr>
            <w:tcW w:w="1134" w:type="dxa"/>
          </w:tcPr>
          <w:p w:rsidR="00D4695B" w:rsidRPr="0096122F" w:rsidDel="00D4695B" w:rsidRDefault="00D4695B" w:rsidP="00D4695B">
            <w:pPr>
              <w:suppressAutoHyphens w:val="0"/>
              <w:jc w:val="center"/>
              <w:rPr>
                <w:del w:id="1255" w:author="Зайцев Павел Борисович" w:date="2025-10-16T09:38:00Z"/>
                <w:sz w:val="24"/>
                <w:szCs w:val="24"/>
              </w:rPr>
            </w:pPr>
            <w:r w:rsidRPr="0096122F">
              <w:rPr>
                <w:sz w:val="24"/>
                <w:szCs w:val="24"/>
                <w:lang w:val="en-US"/>
              </w:rPr>
              <w:t>151</w:t>
            </w:r>
          </w:p>
          <w:p w:rsidR="00D4695B" w:rsidRPr="0096122F" w:rsidRDefault="00D4695B" w:rsidP="003348D9">
            <w:pPr>
              <w:suppressAutoHyphens w:val="0"/>
              <w:jc w:val="center"/>
              <w:rPr>
                <w:sz w:val="24"/>
                <w:szCs w:val="24"/>
              </w:rPr>
            </w:pPr>
            <w:del w:id="1256" w:author="Зайцев Павел Борисович" w:date="2025-10-16T09:38:00Z">
              <w:r w:rsidRPr="0096122F" w:rsidDel="00D4695B">
                <w:rPr>
                  <w:sz w:val="24"/>
                  <w:szCs w:val="24"/>
                </w:rPr>
                <w:delText>161</w:delText>
              </w:r>
            </w:del>
          </w:p>
        </w:tc>
      </w:tr>
      <w:tr w:rsidR="00D4695B" w:rsidRPr="0096122F" w:rsidTr="00480786">
        <w:trPr>
          <w:trHeight w:val="952"/>
        </w:trPr>
        <w:tc>
          <w:tcPr>
            <w:tcW w:w="410" w:type="dxa"/>
            <w:vMerge/>
          </w:tcPr>
          <w:p w:rsidR="00D4695B" w:rsidRPr="0096122F" w:rsidRDefault="00D4695B" w:rsidP="0096122F">
            <w:pPr>
              <w:suppressAutoHyphens w:val="0"/>
              <w:rPr>
                <w:sz w:val="24"/>
                <w:szCs w:val="24"/>
              </w:rPr>
            </w:pPr>
          </w:p>
        </w:tc>
        <w:tc>
          <w:tcPr>
            <w:tcW w:w="1539" w:type="dxa"/>
            <w:gridSpan w:val="2"/>
            <w:vMerge/>
          </w:tcPr>
          <w:p w:rsidR="00D4695B" w:rsidRPr="0096122F" w:rsidRDefault="00D4695B" w:rsidP="009973B5">
            <w:pPr>
              <w:suppressAutoHyphens w:val="0"/>
              <w:rPr>
                <w:sz w:val="24"/>
                <w:szCs w:val="24"/>
                <w:lang w:eastAsia="ru-RU"/>
              </w:rPr>
            </w:pPr>
          </w:p>
        </w:tc>
        <w:tc>
          <w:tcPr>
            <w:tcW w:w="1418" w:type="dxa"/>
            <w:tcBorders>
              <w:bottom w:val="single" w:sz="8" w:space="0" w:color="auto"/>
            </w:tcBorders>
            <w:noWrap/>
          </w:tcPr>
          <w:p w:rsidR="00D4695B" w:rsidRPr="0096122F" w:rsidRDefault="00D4695B" w:rsidP="0096122F">
            <w:pPr>
              <w:spacing w:line="276" w:lineRule="auto"/>
              <w:jc w:val="center"/>
              <w:rPr>
                <w:sz w:val="24"/>
                <w:szCs w:val="24"/>
              </w:rPr>
            </w:pPr>
            <w:ins w:id="1257" w:author="Зайцев Павел Борисович" w:date="2025-10-16T09:37:00Z">
              <w:r w:rsidRPr="0096122F">
                <w:rPr>
                  <w:sz w:val="24"/>
                  <w:szCs w:val="24"/>
                </w:rPr>
                <w:t>120561561</w:t>
              </w:r>
            </w:ins>
          </w:p>
        </w:tc>
        <w:tc>
          <w:tcPr>
            <w:tcW w:w="1849" w:type="dxa"/>
            <w:vMerge/>
          </w:tcPr>
          <w:p w:rsidR="00D4695B" w:rsidRPr="0096122F" w:rsidRDefault="00D4695B" w:rsidP="0096122F">
            <w:pPr>
              <w:spacing w:line="276" w:lineRule="auto"/>
              <w:jc w:val="center"/>
              <w:rPr>
                <w:sz w:val="24"/>
                <w:szCs w:val="24"/>
              </w:rPr>
            </w:pPr>
          </w:p>
        </w:tc>
        <w:tc>
          <w:tcPr>
            <w:tcW w:w="1559" w:type="dxa"/>
            <w:vMerge/>
          </w:tcPr>
          <w:p w:rsidR="00D4695B" w:rsidRPr="0096122F" w:rsidRDefault="00D4695B" w:rsidP="000E2123">
            <w:pPr>
              <w:spacing w:line="276" w:lineRule="auto"/>
              <w:jc w:val="center"/>
              <w:rPr>
                <w:sz w:val="24"/>
                <w:szCs w:val="24"/>
              </w:rPr>
            </w:pPr>
          </w:p>
        </w:tc>
        <w:tc>
          <w:tcPr>
            <w:tcW w:w="851" w:type="dxa"/>
            <w:vMerge/>
          </w:tcPr>
          <w:p w:rsidR="00D4695B" w:rsidRPr="0096122F" w:rsidRDefault="00D4695B" w:rsidP="000E2123">
            <w:pPr>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Borders>
              <w:bottom w:val="single" w:sz="8" w:space="0" w:color="auto"/>
            </w:tcBorders>
          </w:tcPr>
          <w:p w:rsidR="00D4695B" w:rsidRPr="0096122F" w:rsidRDefault="00D4695B" w:rsidP="0096122F">
            <w:pPr>
              <w:spacing w:line="276" w:lineRule="auto"/>
              <w:jc w:val="center"/>
              <w:rPr>
                <w:sz w:val="24"/>
                <w:szCs w:val="24"/>
              </w:rPr>
            </w:pPr>
          </w:p>
        </w:tc>
        <w:tc>
          <w:tcPr>
            <w:tcW w:w="1024" w:type="dxa"/>
            <w:gridSpan w:val="3"/>
            <w:vMerge/>
          </w:tcPr>
          <w:p w:rsidR="00D4695B" w:rsidRPr="0096122F" w:rsidRDefault="00D4695B" w:rsidP="0096122F">
            <w:pPr>
              <w:spacing w:line="276" w:lineRule="auto"/>
              <w:jc w:val="center"/>
              <w:rPr>
                <w:sz w:val="24"/>
                <w:szCs w:val="24"/>
                <w:lang w:val="en-US"/>
              </w:rPr>
            </w:pPr>
          </w:p>
        </w:tc>
        <w:tc>
          <w:tcPr>
            <w:tcW w:w="1055" w:type="dxa"/>
            <w:gridSpan w:val="2"/>
            <w:tcBorders>
              <w:bottom w:val="single" w:sz="8" w:space="0" w:color="auto"/>
            </w:tcBorders>
            <w:noWrap/>
          </w:tcPr>
          <w:p w:rsidR="00D4695B" w:rsidRPr="0096122F" w:rsidRDefault="00D4695B" w:rsidP="0096122F">
            <w:pPr>
              <w:suppressAutoHyphens w:val="0"/>
              <w:jc w:val="center"/>
              <w:rPr>
                <w:sz w:val="24"/>
                <w:szCs w:val="24"/>
                <w:lang w:val="en-US"/>
              </w:rPr>
            </w:pPr>
            <w:ins w:id="1258" w:author="Зайцев Павел Борисович" w:date="2025-10-16T09:37:00Z">
              <w:r w:rsidRPr="0096122F">
                <w:rPr>
                  <w:sz w:val="24"/>
                  <w:szCs w:val="24"/>
                  <w:lang w:val="en-US"/>
                </w:rPr>
                <w:t>20561</w:t>
              </w:r>
            </w:ins>
          </w:p>
        </w:tc>
        <w:tc>
          <w:tcPr>
            <w:tcW w:w="879" w:type="dxa"/>
            <w:vMerge/>
            <w:tcBorders>
              <w:bottom w:val="single" w:sz="8" w:space="0" w:color="auto"/>
            </w:tcBorders>
            <w:noWrap/>
          </w:tcPr>
          <w:p w:rsidR="00D4695B" w:rsidRPr="0096122F" w:rsidRDefault="00D4695B" w:rsidP="0096122F">
            <w:pPr>
              <w:spacing w:line="276" w:lineRule="auto"/>
              <w:jc w:val="center"/>
              <w:rPr>
                <w:sz w:val="24"/>
                <w:szCs w:val="24"/>
                <w:lang w:val="en-US"/>
              </w:rPr>
            </w:pPr>
          </w:p>
        </w:tc>
        <w:tc>
          <w:tcPr>
            <w:tcW w:w="1418" w:type="dxa"/>
            <w:gridSpan w:val="2"/>
            <w:vMerge/>
          </w:tcPr>
          <w:p w:rsidR="00D4695B" w:rsidRPr="0096122F" w:rsidRDefault="00D4695B" w:rsidP="0096122F">
            <w:pPr>
              <w:spacing w:line="276" w:lineRule="auto"/>
              <w:jc w:val="center"/>
              <w:rPr>
                <w:sz w:val="24"/>
                <w:szCs w:val="24"/>
                <w:lang w:val="en-US"/>
              </w:rPr>
            </w:pPr>
          </w:p>
        </w:tc>
        <w:tc>
          <w:tcPr>
            <w:tcW w:w="1462" w:type="dxa"/>
            <w:gridSpan w:val="2"/>
            <w:vMerge/>
            <w:tcBorders>
              <w:bottom w:val="single" w:sz="8" w:space="0" w:color="auto"/>
            </w:tcBorders>
          </w:tcPr>
          <w:p w:rsidR="00D4695B" w:rsidRPr="0096122F" w:rsidRDefault="00D4695B" w:rsidP="00903F48">
            <w:pPr>
              <w:suppressAutoHyphens w:val="0"/>
              <w:spacing w:line="276" w:lineRule="auto"/>
              <w:jc w:val="center"/>
              <w:rPr>
                <w:sz w:val="24"/>
                <w:szCs w:val="24"/>
                <w:lang w:eastAsia="ru-RU"/>
              </w:rPr>
            </w:pPr>
          </w:p>
        </w:tc>
        <w:tc>
          <w:tcPr>
            <w:tcW w:w="1036" w:type="dxa"/>
            <w:vMerge/>
          </w:tcPr>
          <w:p w:rsidR="00D4695B" w:rsidRPr="0096122F" w:rsidRDefault="00D4695B" w:rsidP="0096122F">
            <w:pPr>
              <w:suppressAutoHyphens w:val="0"/>
              <w:rPr>
                <w:sz w:val="24"/>
                <w:szCs w:val="24"/>
                <w:lang w:val="en-US"/>
              </w:rPr>
            </w:pPr>
          </w:p>
        </w:tc>
        <w:tc>
          <w:tcPr>
            <w:tcW w:w="1237" w:type="dxa"/>
            <w:vMerge/>
            <w:tcBorders>
              <w:bottom w:val="single" w:sz="8" w:space="0" w:color="auto"/>
            </w:tcBorders>
          </w:tcPr>
          <w:p w:rsidR="00D4695B" w:rsidRPr="0096122F" w:rsidRDefault="00D4695B" w:rsidP="0096122F">
            <w:pPr>
              <w:jc w:val="center"/>
              <w:rPr>
                <w:sz w:val="24"/>
                <w:szCs w:val="24"/>
                <w:lang w:val="en-US"/>
              </w:rPr>
            </w:pPr>
          </w:p>
        </w:tc>
        <w:tc>
          <w:tcPr>
            <w:tcW w:w="1134" w:type="dxa"/>
          </w:tcPr>
          <w:p w:rsidR="00D4695B" w:rsidRPr="0096122F" w:rsidRDefault="00D4695B" w:rsidP="00D4695B">
            <w:pPr>
              <w:suppressAutoHyphens w:val="0"/>
              <w:jc w:val="center"/>
              <w:rPr>
                <w:sz w:val="24"/>
                <w:szCs w:val="24"/>
                <w:lang w:val="en-US"/>
              </w:rPr>
            </w:pPr>
            <w:ins w:id="1259" w:author="Зайцев Павел Борисович" w:date="2025-10-16T09:38:00Z">
              <w:r w:rsidRPr="00D4695B">
                <w:rPr>
                  <w:sz w:val="24"/>
                  <w:szCs w:val="24"/>
                  <w:lang w:val="en-US"/>
                </w:rPr>
                <w:t>161</w:t>
              </w:r>
            </w:ins>
          </w:p>
        </w:tc>
      </w:tr>
      <w:tr w:rsidR="00D4695B" w:rsidRPr="0096122F" w:rsidTr="00D4695B">
        <w:trPr>
          <w:trHeight w:val="795"/>
        </w:trPr>
        <w:tc>
          <w:tcPr>
            <w:tcW w:w="410" w:type="dxa"/>
            <w:vMerge/>
          </w:tcPr>
          <w:p w:rsidR="00D4695B" w:rsidRPr="0096122F" w:rsidRDefault="00D4695B" w:rsidP="0096122F">
            <w:pPr>
              <w:suppressAutoHyphens w:val="0"/>
              <w:rPr>
                <w:sz w:val="24"/>
                <w:szCs w:val="24"/>
              </w:rPr>
            </w:pPr>
          </w:p>
        </w:tc>
        <w:tc>
          <w:tcPr>
            <w:tcW w:w="1539" w:type="dxa"/>
            <w:gridSpan w:val="2"/>
            <w:vMerge/>
          </w:tcPr>
          <w:p w:rsidR="00D4695B" w:rsidRPr="0096122F" w:rsidRDefault="00D4695B" w:rsidP="0096122F">
            <w:pPr>
              <w:suppressAutoHyphens w:val="0"/>
              <w:rPr>
                <w:sz w:val="24"/>
                <w:szCs w:val="24"/>
                <w:lang w:eastAsia="ru-RU"/>
              </w:rPr>
            </w:pPr>
          </w:p>
        </w:tc>
        <w:tc>
          <w:tcPr>
            <w:tcW w:w="1418" w:type="dxa"/>
            <w:noWrap/>
          </w:tcPr>
          <w:p w:rsidR="00D4695B" w:rsidRPr="0096122F" w:rsidDel="00D4695B" w:rsidRDefault="00D4695B" w:rsidP="00D4695B">
            <w:pPr>
              <w:spacing w:line="276" w:lineRule="auto"/>
              <w:jc w:val="center"/>
              <w:rPr>
                <w:del w:id="1260" w:author="Зайцев Павел Борисович" w:date="2025-10-16T09:39:00Z"/>
                <w:sz w:val="24"/>
                <w:szCs w:val="24"/>
              </w:rPr>
            </w:pPr>
            <w:r w:rsidRPr="0096122F">
              <w:rPr>
                <w:sz w:val="24"/>
                <w:szCs w:val="24"/>
              </w:rPr>
              <w:t>120551661</w:t>
            </w:r>
          </w:p>
          <w:p w:rsidR="00D4695B" w:rsidRPr="0096122F" w:rsidRDefault="00D4695B" w:rsidP="0096122F">
            <w:pPr>
              <w:spacing w:line="276" w:lineRule="auto"/>
              <w:jc w:val="center"/>
              <w:rPr>
                <w:sz w:val="24"/>
                <w:szCs w:val="24"/>
              </w:rPr>
            </w:pPr>
            <w:del w:id="1261" w:author="Зайцев Павел Борисович" w:date="2025-10-16T09:39:00Z">
              <w:r w:rsidRPr="0096122F" w:rsidDel="00D4695B">
                <w:rPr>
                  <w:sz w:val="24"/>
                  <w:szCs w:val="24"/>
                </w:rPr>
                <w:delText>120561661</w:delText>
              </w:r>
            </w:del>
          </w:p>
        </w:tc>
        <w:tc>
          <w:tcPr>
            <w:tcW w:w="1849" w:type="dxa"/>
            <w:vMerge/>
          </w:tcPr>
          <w:p w:rsidR="00D4695B" w:rsidRPr="0096122F" w:rsidRDefault="00D4695B" w:rsidP="0096122F">
            <w:pPr>
              <w:spacing w:line="276" w:lineRule="auto"/>
              <w:jc w:val="center"/>
              <w:rPr>
                <w:sz w:val="24"/>
                <w:szCs w:val="24"/>
              </w:rPr>
            </w:pPr>
          </w:p>
        </w:tc>
        <w:tc>
          <w:tcPr>
            <w:tcW w:w="1559" w:type="dxa"/>
            <w:vMerge/>
          </w:tcPr>
          <w:p w:rsidR="00D4695B" w:rsidRPr="0096122F" w:rsidRDefault="00D4695B" w:rsidP="0096122F">
            <w:pPr>
              <w:spacing w:line="276" w:lineRule="auto"/>
              <w:jc w:val="center"/>
              <w:rPr>
                <w:sz w:val="24"/>
                <w:szCs w:val="24"/>
              </w:rPr>
            </w:pPr>
          </w:p>
        </w:tc>
        <w:tc>
          <w:tcPr>
            <w:tcW w:w="851" w:type="dxa"/>
            <w:vMerge/>
          </w:tcPr>
          <w:p w:rsidR="00D4695B" w:rsidRPr="0096122F" w:rsidRDefault="00D4695B" w:rsidP="0096122F">
            <w:pPr>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val="restart"/>
          </w:tcPr>
          <w:p w:rsidR="00D4695B" w:rsidRPr="0096122F" w:rsidRDefault="00D4695B" w:rsidP="0096122F">
            <w:pPr>
              <w:spacing w:line="276" w:lineRule="auto"/>
              <w:jc w:val="center"/>
              <w:rPr>
                <w:sz w:val="24"/>
                <w:szCs w:val="24"/>
              </w:rPr>
            </w:pPr>
            <w:r w:rsidRPr="0096122F">
              <w:rPr>
                <w:sz w:val="24"/>
                <w:szCs w:val="24"/>
              </w:rPr>
              <w:t xml:space="preserve">218ХХХХХ01ХХХХ150 (за </w:t>
            </w:r>
            <w:proofErr w:type="spellStart"/>
            <w:r w:rsidRPr="0096122F">
              <w:rPr>
                <w:sz w:val="24"/>
                <w:szCs w:val="24"/>
              </w:rPr>
              <w:t>искл</w:t>
            </w:r>
            <w:proofErr w:type="spellEnd"/>
            <w:r w:rsidRPr="0096122F">
              <w:rPr>
                <w:sz w:val="24"/>
                <w:szCs w:val="24"/>
              </w:rPr>
              <w:t>. 218ХХХХХ010000150),</w:t>
            </w:r>
          </w:p>
          <w:p w:rsidR="00D4695B" w:rsidRPr="0096122F" w:rsidRDefault="00D4695B" w:rsidP="0096122F">
            <w:pPr>
              <w:suppressAutoHyphens w:val="0"/>
              <w:spacing w:line="276" w:lineRule="auto"/>
              <w:jc w:val="center"/>
              <w:rPr>
                <w:sz w:val="24"/>
                <w:szCs w:val="24"/>
              </w:rPr>
            </w:pPr>
            <w:r w:rsidRPr="0096122F">
              <w:rPr>
                <w:sz w:val="24"/>
                <w:szCs w:val="24"/>
              </w:rPr>
              <w:t>202ХХХХХ01</w:t>
            </w:r>
            <w:r>
              <w:rPr>
                <w:sz w:val="24"/>
                <w:szCs w:val="24"/>
              </w:rPr>
              <w:t>ХХХХ</w:t>
            </w:r>
            <w:r w:rsidRPr="0096122F">
              <w:rPr>
                <w:sz w:val="24"/>
                <w:szCs w:val="24"/>
              </w:rPr>
              <w:t>150,</w:t>
            </w:r>
          </w:p>
          <w:p w:rsidR="00D4695B" w:rsidRPr="0096122F" w:rsidRDefault="00D4695B" w:rsidP="0096122F">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1024" w:type="dxa"/>
            <w:gridSpan w:val="3"/>
            <w:vMerge/>
          </w:tcPr>
          <w:p w:rsidR="00D4695B" w:rsidRPr="0096122F" w:rsidRDefault="00D4695B" w:rsidP="0096122F">
            <w:pPr>
              <w:spacing w:line="276" w:lineRule="auto"/>
              <w:jc w:val="center"/>
              <w:rPr>
                <w:sz w:val="24"/>
                <w:szCs w:val="24"/>
              </w:rPr>
            </w:pPr>
          </w:p>
        </w:tc>
        <w:tc>
          <w:tcPr>
            <w:tcW w:w="1055" w:type="dxa"/>
            <w:gridSpan w:val="2"/>
            <w:noWrap/>
          </w:tcPr>
          <w:p w:rsidR="00D4695B" w:rsidRPr="0096122F" w:rsidDel="00D4695B" w:rsidRDefault="00D4695B" w:rsidP="00D4695B">
            <w:pPr>
              <w:suppressAutoHyphens w:val="0"/>
              <w:jc w:val="center"/>
              <w:rPr>
                <w:del w:id="1262" w:author="Зайцев Павел Борисович" w:date="2025-10-16T09:39:00Z"/>
                <w:sz w:val="24"/>
                <w:szCs w:val="24"/>
                <w:lang w:val="en-US"/>
              </w:rPr>
            </w:pPr>
            <w:r w:rsidRPr="0096122F">
              <w:rPr>
                <w:sz w:val="24"/>
                <w:szCs w:val="24"/>
                <w:lang w:val="en-US"/>
              </w:rPr>
              <w:t>20551</w:t>
            </w:r>
          </w:p>
          <w:p w:rsidR="00D4695B" w:rsidRPr="0096122F" w:rsidRDefault="00D4695B" w:rsidP="0096122F">
            <w:pPr>
              <w:suppressAutoHyphens w:val="0"/>
              <w:jc w:val="center"/>
              <w:rPr>
                <w:sz w:val="24"/>
                <w:szCs w:val="24"/>
                <w:lang w:val="en-US"/>
              </w:rPr>
            </w:pPr>
            <w:del w:id="1263" w:author="Зайцев Павел Борисович" w:date="2025-10-16T09:39:00Z">
              <w:r w:rsidRPr="0096122F" w:rsidDel="00D4695B">
                <w:rPr>
                  <w:sz w:val="24"/>
                  <w:szCs w:val="24"/>
                  <w:lang w:val="en-US"/>
                </w:rPr>
                <w:delText>20561</w:delText>
              </w:r>
            </w:del>
          </w:p>
        </w:tc>
        <w:tc>
          <w:tcPr>
            <w:tcW w:w="879" w:type="dxa"/>
            <w:vMerge w:val="restart"/>
            <w:noWrap/>
          </w:tcPr>
          <w:p w:rsidR="00D4695B" w:rsidRPr="0096122F" w:rsidRDefault="00D4695B" w:rsidP="0096122F">
            <w:pPr>
              <w:spacing w:line="276" w:lineRule="auto"/>
              <w:jc w:val="center"/>
              <w:rPr>
                <w:sz w:val="24"/>
                <w:szCs w:val="24"/>
                <w:lang w:val="en-US"/>
              </w:rPr>
            </w:pPr>
            <w:r w:rsidRPr="0096122F">
              <w:rPr>
                <w:sz w:val="24"/>
                <w:szCs w:val="24"/>
                <w:lang w:val="en-US"/>
              </w:rPr>
              <w:t>661</w:t>
            </w:r>
          </w:p>
        </w:tc>
        <w:tc>
          <w:tcPr>
            <w:tcW w:w="1418" w:type="dxa"/>
            <w:gridSpan w:val="2"/>
            <w:vMerge/>
          </w:tcPr>
          <w:p w:rsidR="00D4695B" w:rsidRPr="0096122F" w:rsidRDefault="00D4695B" w:rsidP="0096122F">
            <w:pPr>
              <w:spacing w:line="276" w:lineRule="auto"/>
              <w:jc w:val="center"/>
              <w:rPr>
                <w:sz w:val="24"/>
                <w:szCs w:val="24"/>
              </w:rPr>
            </w:pPr>
          </w:p>
        </w:tc>
        <w:tc>
          <w:tcPr>
            <w:tcW w:w="1462" w:type="dxa"/>
            <w:gridSpan w:val="2"/>
            <w:vMerge w:val="restart"/>
          </w:tcPr>
          <w:p w:rsidR="00D4695B" w:rsidRPr="0096122F" w:rsidRDefault="00D4695B" w:rsidP="00903F48">
            <w:pPr>
              <w:suppressAutoHyphens w:val="0"/>
              <w:spacing w:line="276" w:lineRule="auto"/>
              <w:jc w:val="center"/>
              <w:rPr>
                <w:sz w:val="24"/>
                <w:szCs w:val="24"/>
                <w:lang w:eastAsia="ru-RU"/>
              </w:rPr>
            </w:pPr>
            <w:proofErr w:type="gramStart"/>
            <w:r w:rsidRPr="0096122F">
              <w:rPr>
                <w:sz w:val="24"/>
                <w:szCs w:val="24"/>
                <w:lang w:eastAsia="ru-RU"/>
              </w:rPr>
              <w:t>значение &gt;</w:t>
            </w:r>
            <w:proofErr w:type="gramEnd"/>
            <w:r w:rsidRPr="0096122F">
              <w:rPr>
                <w:sz w:val="24"/>
                <w:szCs w:val="24"/>
                <w:lang w:val="en-US" w:eastAsia="ru-RU"/>
              </w:rPr>
              <w:t xml:space="preserve"> </w:t>
            </w:r>
            <w:r w:rsidRPr="0096122F">
              <w:rPr>
                <w:sz w:val="24"/>
                <w:szCs w:val="24"/>
                <w:lang w:eastAsia="ru-RU"/>
              </w:rPr>
              <w:t>0</w:t>
            </w:r>
          </w:p>
        </w:tc>
        <w:tc>
          <w:tcPr>
            <w:tcW w:w="1036" w:type="dxa"/>
            <w:vMerge/>
          </w:tcPr>
          <w:p w:rsidR="00D4695B" w:rsidRPr="0096122F" w:rsidRDefault="00D4695B" w:rsidP="0096122F">
            <w:pPr>
              <w:suppressAutoHyphens w:val="0"/>
              <w:rPr>
                <w:sz w:val="24"/>
                <w:szCs w:val="24"/>
              </w:rPr>
            </w:pPr>
          </w:p>
        </w:tc>
        <w:tc>
          <w:tcPr>
            <w:tcW w:w="1237" w:type="dxa"/>
            <w:vMerge w:val="restart"/>
          </w:tcPr>
          <w:p w:rsidR="00D4695B" w:rsidRPr="00C356E2" w:rsidRDefault="00D4695B" w:rsidP="00756FA1">
            <w:pPr>
              <w:suppressAutoHyphens w:val="0"/>
              <w:jc w:val="center"/>
              <w:rPr>
                <w:sz w:val="24"/>
                <w:szCs w:val="24"/>
              </w:rPr>
            </w:pPr>
            <w:r w:rsidRPr="0096122F">
              <w:rPr>
                <w:sz w:val="24"/>
                <w:szCs w:val="24"/>
                <w:lang w:val="en-US"/>
              </w:rPr>
              <w:t>21002</w:t>
            </w:r>
          </w:p>
        </w:tc>
        <w:tc>
          <w:tcPr>
            <w:tcW w:w="1134" w:type="dxa"/>
            <w:vAlign w:val="center"/>
          </w:tcPr>
          <w:p w:rsidR="00D4695B" w:rsidRPr="0096122F" w:rsidRDefault="00D4695B" w:rsidP="0096122F">
            <w:pPr>
              <w:suppressAutoHyphens w:val="0"/>
              <w:rPr>
                <w:sz w:val="24"/>
                <w:szCs w:val="24"/>
              </w:rPr>
            </w:pPr>
            <w:ins w:id="1264" w:author="Зайцев Павел Борисович" w:date="2025-10-16T09:38:00Z">
              <w:r>
                <w:rPr>
                  <w:sz w:val="24"/>
                  <w:szCs w:val="24"/>
                </w:rPr>
                <w:t>151</w:t>
              </w:r>
            </w:ins>
          </w:p>
        </w:tc>
      </w:tr>
      <w:tr w:rsidR="00D4695B" w:rsidRPr="0096122F" w:rsidTr="00C356E2">
        <w:trPr>
          <w:trHeight w:val="795"/>
        </w:trPr>
        <w:tc>
          <w:tcPr>
            <w:tcW w:w="410" w:type="dxa"/>
            <w:vMerge/>
          </w:tcPr>
          <w:p w:rsidR="00D4695B" w:rsidRPr="0096122F" w:rsidRDefault="00D4695B" w:rsidP="0096122F">
            <w:pPr>
              <w:suppressAutoHyphens w:val="0"/>
              <w:rPr>
                <w:sz w:val="24"/>
                <w:szCs w:val="24"/>
              </w:rPr>
            </w:pPr>
          </w:p>
        </w:tc>
        <w:tc>
          <w:tcPr>
            <w:tcW w:w="1539" w:type="dxa"/>
            <w:gridSpan w:val="2"/>
            <w:vMerge/>
          </w:tcPr>
          <w:p w:rsidR="00D4695B" w:rsidRPr="0096122F" w:rsidRDefault="00D4695B" w:rsidP="0096122F">
            <w:pPr>
              <w:suppressAutoHyphens w:val="0"/>
              <w:rPr>
                <w:sz w:val="24"/>
                <w:szCs w:val="24"/>
                <w:lang w:eastAsia="ru-RU"/>
              </w:rPr>
            </w:pPr>
          </w:p>
        </w:tc>
        <w:tc>
          <w:tcPr>
            <w:tcW w:w="1418" w:type="dxa"/>
            <w:noWrap/>
          </w:tcPr>
          <w:p w:rsidR="00D4695B" w:rsidRPr="0096122F" w:rsidRDefault="00D4695B" w:rsidP="0096122F">
            <w:pPr>
              <w:spacing w:line="276" w:lineRule="auto"/>
              <w:jc w:val="center"/>
              <w:rPr>
                <w:sz w:val="24"/>
                <w:szCs w:val="24"/>
              </w:rPr>
            </w:pPr>
            <w:ins w:id="1265" w:author="Зайцев Павел Борисович" w:date="2025-10-16T09:39:00Z">
              <w:r w:rsidRPr="0096122F">
                <w:rPr>
                  <w:sz w:val="24"/>
                  <w:szCs w:val="24"/>
                </w:rPr>
                <w:t>120561661</w:t>
              </w:r>
            </w:ins>
          </w:p>
        </w:tc>
        <w:tc>
          <w:tcPr>
            <w:tcW w:w="1849" w:type="dxa"/>
            <w:vMerge/>
          </w:tcPr>
          <w:p w:rsidR="00D4695B" w:rsidRPr="0096122F" w:rsidRDefault="00D4695B" w:rsidP="0096122F">
            <w:pPr>
              <w:spacing w:line="276" w:lineRule="auto"/>
              <w:jc w:val="center"/>
              <w:rPr>
                <w:sz w:val="24"/>
                <w:szCs w:val="24"/>
              </w:rPr>
            </w:pPr>
          </w:p>
        </w:tc>
        <w:tc>
          <w:tcPr>
            <w:tcW w:w="1559" w:type="dxa"/>
            <w:vMerge/>
          </w:tcPr>
          <w:p w:rsidR="00D4695B" w:rsidRPr="0096122F" w:rsidRDefault="00D4695B" w:rsidP="0096122F">
            <w:pPr>
              <w:spacing w:line="276" w:lineRule="auto"/>
              <w:jc w:val="center"/>
              <w:rPr>
                <w:sz w:val="24"/>
                <w:szCs w:val="24"/>
              </w:rPr>
            </w:pPr>
          </w:p>
        </w:tc>
        <w:tc>
          <w:tcPr>
            <w:tcW w:w="851" w:type="dxa"/>
            <w:vMerge/>
          </w:tcPr>
          <w:p w:rsidR="00D4695B" w:rsidRPr="0096122F" w:rsidRDefault="00D4695B" w:rsidP="0096122F">
            <w:pPr>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Pr>
          <w:p w:rsidR="00D4695B" w:rsidRPr="0096122F" w:rsidRDefault="00D4695B" w:rsidP="0096122F">
            <w:pPr>
              <w:spacing w:line="276" w:lineRule="auto"/>
              <w:jc w:val="center"/>
              <w:rPr>
                <w:sz w:val="24"/>
                <w:szCs w:val="24"/>
              </w:rPr>
            </w:pPr>
          </w:p>
        </w:tc>
        <w:tc>
          <w:tcPr>
            <w:tcW w:w="1024" w:type="dxa"/>
            <w:gridSpan w:val="3"/>
            <w:vMerge/>
          </w:tcPr>
          <w:p w:rsidR="00D4695B" w:rsidRPr="0096122F" w:rsidRDefault="00D4695B" w:rsidP="0096122F">
            <w:pPr>
              <w:spacing w:line="276" w:lineRule="auto"/>
              <w:jc w:val="center"/>
              <w:rPr>
                <w:sz w:val="24"/>
                <w:szCs w:val="24"/>
              </w:rPr>
            </w:pPr>
          </w:p>
        </w:tc>
        <w:tc>
          <w:tcPr>
            <w:tcW w:w="1055" w:type="dxa"/>
            <w:gridSpan w:val="2"/>
            <w:noWrap/>
          </w:tcPr>
          <w:p w:rsidR="00D4695B" w:rsidRPr="0096122F" w:rsidRDefault="00D4695B" w:rsidP="0096122F">
            <w:pPr>
              <w:suppressAutoHyphens w:val="0"/>
              <w:jc w:val="center"/>
              <w:rPr>
                <w:sz w:val="24"/>
                <w:szCs w:val="24"/>
                <w:lang w:val="en-US"/>
              </w:rPr>
            </w:pPr>
            <w:ins w:id="1266" w:author="Зайцев Павел Борисович" w:date="2025-10-16T09:39:00Z">
              <w:r w:rsidRPr="0096122F">
                <w:rPr>
                  <w:sz w:val="24"/>
                  <w:szCs w:val="24"/>
                  <w:lang w:val="en-US"/>
                </w:rPr>
                <w:t>20561</w:t>
              </w:r>
            </w:ins>
          </w:p>
        </w:tc>
        <w:tc>
          <w:tcPr>
            <w:tcW w:w="879" w:type="dxa"/>
            <w:vMerge/>
            <w:noWrap/>
          </w:tcPr>
          <w:p w:rsidR="00D4695B" w:rsidRPr="0096122F" w:rsidRDefault="00D4695B" w:rsidP="0096122F">
            <w:pPr>
              <w:spacing w:line="276" w:lineRule="auto"/>
              <w:jc w:val="center"/>
              <w:rPr>
                <w:sz w:val="24"/>
                <w:szCs w:val="24"/>
                <w:lang w:val="en-US"/>
              </w:rPr>
            </w:pPr>
          </w:p>
        </w:tc>
        <w:tc>
          <w:tcPr>
            <w:tcW w:w="1418" w:type="dxa"/>
            <w:gridSpan w:val="2"/>
            <w:vMerge/>
          </w:tcPr>
          <w:p w:rsidR="00D4695B" w:rsidRPr="0096122F" w:rsidRDefault="00D4695B" w:rsidP="0096122F">
            <w:pPr>
              <w:spacing w:line="276" w:lineRule="auto"/>
              <w:jc w:val="center"/>
              <w:rPr>
                <w:sz w:val="24"/>
                <w:szCs w:val="24"/>
              </w:rPr>
            </w:pPr>
          </w:p>
        </w:tc>
        <w:tc>
          <w:tcPr>
            <w:tcW w:w="1462" w:type="dxa"/>
            <w:gridSpan w:val="2"/>
            <w:vMerge/>
          </w:tcPr>
          <w:p w:rsidR="00D4695B" w:rsidRPr="0096122F" w:rsidRDefault="00D4695B" w:rsidP="00903F48">
            <w:pPr>
              <w:suppressAutoHyphens w:val="0"/>
              <w:spacing w:line="276" w:lineRule="auto"/>
              <w:jc w:val="center"/>
              <w:rPr>
                <w:sz w:val="24"/>
                <w:szCs w:val="24"/>
                <w:lang w:eastAsia="ru-RU"/>
              </w:rPr>
            </w:pPr>
          </w:p>
        </w:tc>
        <w:tc>
          <w:tcPr>
            <w:tcW w:w="1036" w:type="dxa"/>
            <w:vMerge/>
          </w:tcPr>
          <w:p w:rsidR="00D4695B" w:rsidRPr="0096122F" w:rsidRDefault="00D4695B" w:rsidP="0096122F">
            <w:pPr>
              <w:suppressAutoHyphens w:val="0"/>
              <w:rPr>
                <w:sz w:val="24"/>
                <w:szCs w:val="24"/>
              </w:rPr>
            </w:pPr>
          </w:p>
        </w:tc>
        <w:tc>
          <w:tcPr>
            <w:tcW w:w="1237" w:type="dxa"/>
            <w:vMerge/>
          </w:tcPr>
          <w:p w:rsidR="00D4695B" w:rsidRPr="0096122F" w:rsidRDefault="00D4695B" w:rsidP="00756FA1">
            <w:pPr>
              <w:suppressAutoHyphens w:val="0"/>
              <w:jc w:val="center"/>
              <w:rPr>
                <w:sz w:val="24"/>
                <w:szCs w:val="24"/>
                <w:lang w:val="en-US"/>
              </w:rPr>
            </w:pPr>
          </w:p>
        </w:tc>
        <w:tc>
          <w:tcPr>
            <w:tcW w:w="1134" w:type="dxa"/>
            <w:vAlign w:val="center"/>
          </w:tcPr>
          <w:p w:rsidR="00D4695B" w:rsidRPr="0096122F" w:rsidRDefault="00D4695B" w:rsidP="0096122F">
            <w:pPr>
              <w:suppressAutoHyphens w:val="0"/>
              <w:rPr>
                <w:sz w:val="24"/>
                <w:szCs w:val="24"/>
              </w:rPr>
            </w:pPr>
            <w:ins w:id="1267" w:author="Зайцев Павел Борисович" w:date="2025-10-16T09:38:00Z">
              <w:r>
                <w:rPr>
                  <w:sz w:val="24"/>
                  <w:szCs w:val="24"/>
                </w:rPr>
                <w:t>161</w:t>
              </w:r>
            </w:ins>
          </w:p>
        </w:tc>
      </w:tr>
      <w:tr w:rsidR="00D4695B" w:rsidRPr="0096122F" w:rsidTr="00D4695B">
        <w:trPr>
          <w:trHeight w:val="2378"/>
        </w:trPr>
        <w:tc>
          <w:tcPr>
            <w:tcW w:w="410" w:type="dxa"/>
            <w:vMerge/>
          </w:tcPr>
          <w:p w:rsidR="00D4695B" w:rsidRPr="0096122F" w:rsidRDefault="00D4695B" w:rsidP="0096122F">
            <w:pPr>
              <w:suppressAutoHyphens w:val="0"/>
              <w:rPr>
                <w:sz w:val="24"/>
                <w:szCs w:val="24"/>
              </w:rPr>
            </w:pPr>
          </w:p>
        </w:tc>
        <w:tc>
          <w:tcPr>
            <w:tcW w:w="1539" w:type="dxa"/>
            <w:gridSpan w:val="2"/>
            <w:vMerge/>
          </w:tcPr>
          <w:p w:rsidR="00D4695B" w:rsidRPr="0096122F" w:rsidRDefault="00D4695B" w:rsidP="0096122F">
            <w:pPr>
              <w:suppressAutoHyphens w:val="0"/>
              <w:rPr>
                <w:sz w:val="24"/>
                <w:szCs w:val="24"/>
                <w:lang w:eastAsia="ru-RU"/>
              </w:rPr>
            </w:pPr>
          </w:p>
        </w:tc>
        <w:tc>
          <w:tcPr>
            <w:tcW w:w="1418" w:type="dxa"/>
            <w:vMerge w:val="restart"/>
            <w:noWrap/>
          </w:tcPr>
          <w:p w:rsidR="00D4695B" w:rsidRPr="0096122F" w:rsidRDefault="00D4695B" w:rsidP="0096122F">
            <w:pPr>
              <w:spacing w:line="276" w:lineRule="auto"/>
              <w:jc w:val="center"/>
              <w:rPr>
                <w:sz w:val="24"/>
                <w:szCs w:val="24"/>
              </w:rPr>
            </w:pPr>
            <w:r w:rsidRPr="0096122F">
              <w:rPr>
                <w:sz w:val="24"/>
                <w:szCs w:val="24"/>
              </w:rPr>
              <w:t>120711641</w:t>
            </w:r>
          </w:p>
          <w:p w:rsidR="00D4695B" w:rsidRPr="0096122F" w:rsidRDefault="00D4695B" w:rsidP="0096122F">
            <w:pPr>
              <w:spacing w:line="276" w:lineRule="auto"/>
              <w:jc w:val="center"/>
              <w:rPr>
                <w:sz w:val="24"/>
                <w:szCs w:val="24"/>
              </w:rPr>
            </w:pPr>
            <w:r w:rsidRPr="0096122F">
              <w:rPr>
                <w:sz w:val="24"/>
                <w:szCs w:val="24"/>
              </w:rPr>
              <w:t>120721641</w:t>
            </w:r>
          </w:p>
          <w:p w:rsidR="00D4695B" w:rsidRPr="0096122F" w:rsidRDefault="00D4695B" w:rsidP="0096122F">
            <w:pPr>
              <w:spacing w:line="276" w:lineRule="auto"/>
              <w:jc w:val="center"/>
              <w:rPr>
                <w:sz w:val="24"/>
                <w:szCs w:val="24"/>
              </w:rPr>
            </w:pPr>
            <w:r w:rsidRPr="0096122F">
              <w:rPr>
                <w:sz w:val="24"/>
                <w:szCs w:val="24"/>
              </w:rPr>
              <w:t>120731641</w:t>
            </w:r>
          </w:p>
        </w:tc>
        <w:tc>
          <w:tcPr>
            <w:tcW w:w="1849" w:type="dxa"/>
            <w:vMerge/>
          </w:tcPr>
          <w:p w:rsidR="00D4695B" w:rsidRPr="0096122F" w:rsidRDefault="00D4695B" w:rsidP="0096122F">
            <w:pPr>
              <w:spacing w:line="276" w:lineRule="auto"/>
              <w:jc w:val="center"/>
              <w:rPr>
                <w:sz w:val="24"/>
                <w:szCs w:val="24"/>
              </w:rPr>
            </w:pPr>
          </w:p>
        </w:tc>
        <w:tc>
          <w:tcPr>
            <w:tcW w:w="1559" w:type="dxa"/>
            <w:vMerge/>
          </w:tcPr>
          <w:p w:rsidR="00D4695B" w:rsidRPr="0096122F" w:rsidRDefault="00D4695B" w:rsidP="0096122F">
            <w:pPr>
              <w:spacing w:line="276" w:lineRule="auto"/>
              <w:jc w:val="center"/>
              <w:rPr>
                <w:sz w:val="24"/>
                <w:szCs w:val="24"/>
              </w:rPr>
            </w:pPr>
          </w:p>
        </w:tc>
        <w:tc>
          <w:tcPr>
            <w:tcW w:w="851" w:type="dxa"/>
            <w:vMerge/>
          </w:tcPr>
          <w:p w:rsidR="00D4695B" w:rsidRPr="0096122F" w:rsidRDefault="00D4695B" w:rsidP="0096122F">
            <w:pPr>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tcPr>
          <w:p w:rsidR="00D4695B" w:rsidRPr="00097454" w:rsidRDefault="00D4695B" w:rsidP="0096122F">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r>
            <w:r w:rsidRPr="00164023">
              <w:rPr>
                <w:sz w:val="24"/>
                <w:szCs w:val="24"/>
              </w:rPr>
              <w:t>0106100301ХХХХ640</w:t>
            </w:r>
          </w:p>
          <w:p w:rsidR="00D4695B" w:rsidRDefault="00D4695B" w:rsidP="0096122F">
            <w:pPr>
              <w:spacing w:line="276" w:lineRule="auto"/>
              <w:jc w:val="center"/>
              <w:rPr>
                <w:sz w:val="24"/>
                <w:szCs w:val="24"/>
              </w:rPr>
            </w:pPr>
            <w:r w:rsidRPr="00097454">
              <w:rPr>
                <w:sz w:val="24"/>
                <w:szCs w:val="24"/>
              </w:rPr>
              <w:t>0106100901</w:t>
            </w:r>
            <w:r>
              <w:rPr>
                <w:sz w:val="24"/>
                <w:szCs w:val="24"/>
              </w:rPr>
              <w:t>ХХХХ</w:t>
            </w:r>
            <w:r w:rsidRPr="00097454">
              <w:rPr>
                <w:sz w:val="24"/>
                <w:szCs w:val="24"/>
              </w:rPr>
              <w:t>640</w:t>
            </w:r>
          </w:p>
          <w:p w:rsidR="00D4695B" w:rsidDel="00D4695B" w:rsidRDefault="00D4695B" w:rsidP="0096122F">
            <w:pPr>
              <w:spacing w:line="276" w:lineRule="auto"/>
              <w:jc w:val="center"/>
              <w:rPr>
                <w:del w:id="1268" w:author="Зайцев Павел Борисович" w:date="2025-10-16T09:40:00Z"/>
                <w:sz w:val="24"/>
                <w:szCs w:val="24"/>
              </w:rPr>
            </w:pPr>
            <w:del w:id="1269" w:author="Зайцев Павел Борисович" w:date="2025-10-16T09:40:00Z">
              <w:r w:rsidRPr="0096122F" w:rsidDel="00D4695B">
                <w:rPr>
                  <w:sz w:val="24"/>
                  <w:szCs w:val="24"/>
                </w:rPr>
                <w:delText>1110301001ХХХХ120</w:delText>
              </w:r>
              <w:r w:rsidRPr="0096122F" w:rsidDel="00D4695B">
                <w:rPr>
                  <w:sz w:val="24"/>
                  <w:szCs w:val="24"/>
                </w:rPr>
                <w:br/>
              </w:r>
              <w:r w:rsidRPr="00164023" w:rsidDel="00D4695B">
                <w:rPr>
                  <w:sz w:val="24"/>
                  <w:szCs w:val="24"/>
                </w:rPr>
                <w:delText>1110306001ХХХХ120</w:delText>
              </w:r>
            </w:del>
          </w:p>
          <w:p w:rsidR="00D4695B" w:rsidDel="00D4695B" w:rsidRDefault="00D4695B" w:rsidP="00B414C9">
            <w:pPr>
              <w:spacing w:line="276" w:lineRule="auto"/>
              <w:jc w:val="center"/>
              <w:rPr>
                <w:del w:id="1270" w:author="Зайцев Павел Борисович" w:date="2025-10-16T09:40:00Z"/>
                <w:sz w:val="24"/>
                <w:szCs w:val="24"/>
              </w:rPr>
            </w:pPr>
            <w:del w:id="1271" w:author="Зайцев Павел Борисович" w:date="2025-10-16T09:40:00Z">
              <w:r w:rsidDel="00D4695B">
                <w:rPr>
                  <w:sz w:val="24"/>
                  <w:szCs w:val="24"/>
                </w:rPr>
                <w:delText>1110307001ХХХХ120</w:delText>
              </w:r>
            </w:del>
          </w:p>
          <w:p w:rsidR="00D4695B" w:rsidRPr="0096122F" w:rsidDel="00D4695B" w:rsidRDefault="00D4695B" w:rsidP="0096122F">
            <w:pPr>
              <w:spacing w:line="276" w:lineRule="auto"/>
              <w:jc w:val="center"/>
              <w:rPr>
                <w:del w:id="1272" w:author="Зайцев Павел Борисович" w:date="2025-10-16T09:40:00Z"/>
                <w:sz w:val="24"/>
                <w:szCs w:val="24"/>
              </w:rPr>
            </w:pPr>
            <w:del w:id="1273" w:author="Зайцев Павел Борисович" w:date="2025-10-16T09:40:00Z">
              <w:r w:rsidRPr="0096122F" w:rsidDel="00D4695B">
                <w:rPr>
                  <w:sz w:val="24"/>
                  <w:szCs w:val="24"/>
                </w:rPr>
                <w:delText>1110402001ХХХХ120</w:delText>
              </w:r>
              <w:r w:rsidRPr="0096122F" w:rsidDel="00D4695B">
                <w:rPr>
                  <w:sz w:val="24"/>
                  <w:szCs w:val="24"/>
                </w:rPr>
                <w:br/>
                <w:delText>1110403001ХХХХ120</w:delText>
              </w:r>
              <w:r w:rsidRPr="0096122F" w:rsidDel="00D4695B">
                <w:rPr>
                  <w:sz w:val="24"/>
                  <w:szCs w:val="24"/>
                </w:rPr>
                <w:br/>
                <w:delText>116ХХХХХ01ХХХХ140</w:delText>
              </w:r>
            </w:del>
          </w:p>
          <w:p w:rsidR="00D4695B" w:rsidRPr="0096122F" w:rsidRDefault="00D4695B" w:rsidP="00D4695B">
            <w:pPr>
              <w:suppressAutoHyphens w:val="0"/>
              <w:spacing w:line="276" w:lineRule="auto"/>
              <w:jc w:val="center"/>
              <w:rPr>
                <w:sz w:val="24"/>
                <w:szCs w:val="24"/>
              </w:rPr>
            </w:pPr>
            <w:r w:rsidRPr="0096122F">
              <w:rPr>
                <w:sz w:val="24"/>
                <w:szCs w:val="24"/>
              </w:rPr>
              <w:t xml:space="preserve">проверка на справочник детализированных КБК </w:t>
            </w:r>
            <w:del w:id="1274" w:author="Зайцев Павел Борисович" w:date="2025-10-16T09:40:00Z">
              <w:r w:rsidRPr="0096122F" w:rsidDel="00D4695B">
                <w:rPr>
                  <w:sz w:val="24"/>
                  <w:szCs w:val="24"/>
                </w:rPr>
                <w:delText xml:space="preserve">доходов и </w:delText>
              </w:r>
            </w:del>
            <w:r w:rsidRPr="0096122F">
              <w:rPr>
                <w:sz w:val="24"/>
                <w:szCs w:val="24"/>
              </w:rPr>
              <w:t>источников финансирования дефицита бюджетов</w:t>
            </w:r>
          </w:p>
        </w:tc>
        <w:tc>
          <w:tcPr>
            <w:tcW w:w="1024" w:type="dxa"/>
            <w:gridSpan w:val="3"/>
            <w:vMerge/>
          </w:tcPr>
          <w:p w:rsidR="00D4695B" w:rsidRPr="0096122F" w:rsidRDefault="00D4695B" w:rsidP="0096122F">
            <w:pPr>
              <w:spacing w:line="276" w:lineRule="auto"/>
              <w:jc w:val="center"/>
              <w:rPr>
                <w:sz w:val="24"/>
                <w:szCs w:val="24"/>
              </w:rPr>
            </w:pPr>
          </w:p>
        </w:tc>
        <w:tc>
          <w:tcPr>
            <w:tcW w:w="1055" w:type="dxa"/>
            <w:gridSpan w:val="2"/>
            <w:vMerge w:val="restart"/>
            <w:noWrap/>
          </w:tcPr>
          <w:p w:rsidR="00D4695B" w:rsidRPr="0096122F" w:rsidRDefault="00D4695B" w:rsidP="0096122F">
            <w:pPr>
              <w:suppressAutoHyphens w:val="0"/>
              <w:jc w:val="center"/>
              <w:rPr>
                <w:sz w:val="24"/>
                <w:szCs w:val="24"/>
                <w:lang w:val="en-US"/>
              </w:rPr>
            </w:pPr>
            <w:r w:rsidRPr="0096122F">
              <w:rPr>
                <w:sz w:val="24"/>
                <w:szCs w:val="24"/>
                <w:lang w:val="en-US"/>
              </w:rPr>
              <w:t>20711</w:t>
            </w:r>
          </w:p>
          <w:p w:rsidR="00D4695B" w:rsidRPr="0096122F" w:rsidRDefault="00D4695B" w:rsidP="0096122F">
            <w:pPr>
              <w:suppressAutoHyphens w:val="0"/>
              <w:jc w:val="center"/>
              <w:rPr>
                <w:sz w:val="24"/>
                <w:szCs w:val="24"/>
                <w:lang w:val="en-US"/>
              </w:rPr>
            </w:pPr>
            <w:r w:rsidRPr="0096122F">
              <w:rPr>
                <w:sz w:val="24"/>
                <w:szCs w:val="24"/>
                <w:lang w:val="en-US"/>
              </w:rPr>
              <w:t>20721</w:t>
            </w:r>
          </w:p>
          <w:p w:rsidR="00D4695B" w:rsidRPr="0096122F" w:rsidRDefault="00D4695B" w:rsidP="0096122F">
            <w:pPr>
              <w:suppressAutoHyphens w:val="0"/>
              <w:jc w:val="center"/>
              <w:rPr>
                <w:sz w:val="24"/>
                <w:szCs w:val="24"/>
                <w:lang w:val="en-US"/>
              </w:rPr>
            </w:pPr>
            <w:r w:rsidRPr="0096122F">
              <w:rPr>
                <w:sz w:val="24"/>
                <w:szCs w:val="24"/>
                <w:lang w:val="en-US"/>
              </w:rPr>
              <w:t>20731</w:t>
            </w:r>
          </w:p>
        </w:tc>
        <w:tc>
          <w:tcPr>
            <w:tcW w:w="879" w:type="dxa"/>
            <w:vMerge w:val="restart"/>
            <w:noWrap/>
          </w:tcPr>
          <w:p w:rsidR="00D4695B" w:rsidRPr="0096122F" w:rsidRDefault="00D4695B" w:rsidP="0096122F">
            <w:pPr>
              <w:spacing w:line="276" w:lineRule="auto"/>
              <w:jc w:val="center"/>
              <w:rPr>
                <w:sz w:val="24"/>
                <w:szCs w:val="24"/>
                <w:lang w:val="en-US"/>
              </w:rPr>
            </w:pPr>
            <w:r w:rsidRPr="0096122F">
              <w:rPr>
                <w:sz w:val="24"/>
                <w:szCs w:val="24"/>
                <w:lang w:val="en-US"/>
              </w:rPr>
              <w:t>641</w:t>
            </w:r>
          </w:p>
        </w:tc>
        <w:tc>
          <w:tcPr>
            <w:tcW w:w="1418" w:type="dxa"/>
            <w:gridSpan w:val="2"/>
            <w:vMerge/>
          </w:tcPr>
          <w:p w:rsidR="00D4695B" w:rsidRPr="0096122F" w:rsidRDefault="00D4695B" w:rsidP="0096122F">
            <w:pPr>
              <w:spacing w:line="276" w:lineRule="auto"/>
              <w:jc w:val="center"/>
              <w:rPr>
                <w:sz w:val="24"/>
                <w:szCs w:val="24"/>
              </w:rPr>
            </w:pPr>
          </w:p>
        </w:tc>
        <w:tc>
          <w:tcPr>
            <w:tcW w:w="1462" w:type="dxa"/>
            <w:gridSpan w:val="2"/>
            <w:vMerge/>
          </w:tcPr>
          <w:p w:rsidR="00D4695B" w:rsidRPr="0096122F" w:rsidRDefault="00D4695B" w:rsidP="0096122F">
            <w:pPr>
              <w:spacing w:line="276" w:lineRule="auto"/>
              <w:jc w:val="center"/>
              <w:rPr>
                <w:sz w:val="24"/>
                <w:szCs w:val="24"/>
              </w:rPr>
            </w:pPr>
          </w:p>
        </w:tc>
        <w:tc>
          <w:tcPr>
            <w:tcW w:w="1036" w:type="dxa"/>
            <w:vMerge/>
          </w:tcPr>
          <w:p w:rsidR="00D4695B" w:rsidRPr="0096122F" w:rsidRDefault="00D4695B" w:rsidP="0096122F">
            <w:pPr>
              <w:suppressAutoHyphens w:val="0"/>
              <w:rPr>
                <w:sz w:val="24"/>
                <w:szCs w:val="24"/>
              </w:rPr>
            </w:pPr>
          </w:p>
        </w:tc>
        <w:tc>
          <w:tcPr>
            <w:tcW w:w="1237" w:type="dxa"/>
            <w:vMerge w:val="restart"/>
          </w:tcPr>
          <w:p w:rsidR="00D4695B" w:rsidRPr="0096122F" w:rsidRDefault="00D4695B" w:rsidP="0096122F">
            <w:pPr>
              <w:suppressAutoHyphens w:val="0"/>
              <w:jc w:val="center"/>
              <w:rPr>
                <w:sz w:val="24"/>
                <w:szCs w:val="24"/>
              </w:rPr>
            </w:pPr>
            <w:r w:rsidRPr="0096122F">
              <w:rPr>
                <w:sz w:val="24"/>
                <w:szCs w:val="24"/>
              </w:rPr>
              <w:t>21002</w:t>
            </w:r>
          </w:p>
          <w:p w:rsidR="00D4695B" w:rsidRPr="0096122F" w:rsidRDefault="00D4695B" w:rsidP="0096122F">
            <w:pPr>
              <w:suppressAutoHyphens w:val="0"/>
              <w:jc w:val="center"/>
              <w:rPr>
                <w:sz w:val="24"/>
                <w:szCs w:val="24"/>
              </w:rPr>
            </w:pPr>
          </w:p>
        </w:tc>
        <w:tc>
          <w:tcPr>
            <w:tcW w:w="1134" w:type="dxa"/>
          </w:tcPr>
          <w:p w:rsidR="00D4695B" w:rsidRPr="003348D9" w:rsidRDefault="00D4695B" w:rsidP="00D4695B">
            <w:pPr>
              <w:suppressAutoHyphens w:val="0"/>
              <w:jc w:val="center"/>
              <w:rPr>
                <w:sz w:val="24"/>
                <w:szCs w:val="24"/>
              </w:rPr>
            </w:pPr>
            <w:r w:rsidRPr="0096122F">
              <w:rPr>
                <w:sz w:val="24"/>
                <w:szCs w:val="24"/>
                <w:lang w:val="en-US"/>
              </w:rPr>
              <w:t>641</w:t>
            </w:r>
          </w:p>
        </w:tc>
      </w:tr>
      <w:tr w:rsidR="00D4695B" w:rsidRPr="0096122F" w:rsidTr="00D4695B">
        <w:trPr>
          <w:trHeight w:val="1590"/>
        </w:trPr>
        <w:tc>
          <w:tcPr>
            <w:tcW w:w="410" w:type="dxa"/>
            <w:vMerge/>
          </w:tcPr>
          <w:p w:rsidR="00D4695B" w:rsidRPr="0096122F" w:rsidRDefault="00D4695B" w:rsidP="0096122F">
            <w:pPr>
              <w:suppressAutoHyphens w:val="0"/>
              <w:rPr>
                <w:sz w:val="24"/>
                <w:szCs w:val="24"/>
              </w:rPr>
            </w:pPr>
          </w:p>
        </w:tc>
        <w:tc>
          <w:tcPr>
            <w:tcW w:w="1539" w:type="dxa"/>
            <w:gridSpan w:val="2"/>
            <w:vMerge/>
          </w:tcPr>
          <w:p w:rsidR="00D4695B" w:rsidRPr="0096122F" w:rsidRDefault="00D4695B" w:rsidP="0096122F">
            <w:pPr>
              <w:suppressAutoHyphens w:val="0"/>
              <w:rPr>
                <w:sz w:val="24"/>
                <w:szCs w:val="24"/>
                <w:lang w:eastAsia="ru-RU"/>
              </w:rPr>
            </w:pPr>
          </w:p>
        </w:tc>
        <w:tc>
          <w:tcPr>
            <w:tcW w:w="1418" w:type="dxa"/>
            <w:vMerge/>
            <w:noWrap/>
          </w:tcPr>
          <w:p w:rsidR="00D4695B" w:rsidRPr="0096122F" w:rsidRDefault="00D4695B" w:rsidP="0096122F">
            <w:pPr>
              <w:spacing w:line="276" w:lineRule="auto"/>
              <w:jc w:val="center"/>
              <w:rPr>
                <w:sz w:val="24"/>
                <w:szCs w:val="24"/>
              </w:rPr>
            </w:pPr>
          </w:p>
        </w:tc>
        <w:tc>
          <w:tcPr>
            <w:tcW w:w="1849" w:type="dxa"/>
            <w:vMerge/>
          </w:tcPr>
          <w:p w:rsidR="00D4695B" w:rsidRPr="0096122F" w:rsidRDefault="00D4695B" w:rsidP="0096122F">
            <w:pPr>
              <w:spacing w:line="276" w:lineRule="auto"/>
              <w:jc w:val="center"/>
              <w:rPr>
                <w:sz w:val="24"/>
                <w:szCs w:val="24"/>
              </w:rPr>
            </w:pPr>
          </w:p>
        </w:tc>
        <w:tc>
          <w:tcPr>
            <w:tcW w:w="1559" w:type="dxa"/>
            <w:vMerge/>
          </w:tcPr>
          <w:p w:rsidR="00D4695B" w:rsidRPr="0096122F" w:rsidRDefault="00D4695B" w:rsidP="0096122F">
            <w:pPr>
              <w:spacing w:line="276" w:lineRule="auto"/>
              <w:jc w:val="center"/>
              <w:rPr>
                <w:sz w:val="24"/>
                <w:szCs w:val="24"/>
              </w:rPr>
            </w:pPr>
          </w:p>
        </w:tc>
        <w:tc>
          <w:tcPr>
            <w:tcW w:w="851" w:type="dxa"/>
            <w:vMerge/>
          </w:tcPr>
          <w:p w:rsidR="00D4695B" w:rsidRPr="0096122F" w:rsidRDefault="00D4695B" w:rsidP="0096122F">
            <w:pPr>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tcPr>
          <w:p w:rsidR="00D4695B" w:rsidRDefault="00D4695B" w:rsidP="00D4695B">
            <w:pPr>
              <w:spacing w:line="276" w:lineRule="auto"/>
              <w:jc w:val="center"/>
              <w:rPr>
                <w:ins w:id="1275" w:author="Зайцев Павел Борисович" w:date="2025-10-16T09:40:00Z"/>
                <w:sz w:val="24"/>
                <w:szCs w:val="24"/>
              </w:rPr>
            </w:pPr>
            <w:ins w:id="1276" w:author="Зайцев Павел Борисович" w:date="2025-10-16T09:40:00Z">
              <w:r w:rsidRPr="0096122F">
                <w:rPr>
                  <w:sz w:val="24"/>
                  <w:szCs w:val="24"/>
                </w:rPr>
                <w:t>1110301001ХХХХ120</w:t>
              </w:r>
              <w:r w:rsidRPr="0096122F">
                <w:rPr>
                  <w:sz w:val="24"/>
                  <w:szCs w:val="24"/>
                </w:rPr>
                <w:br/>
              </w:r>
              <w:r w:rsidRPr="00164023">
                <w:rPr>
                  <w:sz w:val="24"/>
                  <w:szCs w:val="24"/>
                </w:rPr>
                <w:t>1110306001ХХХХ120</w:t>
              </w:r>
            </w:ins>
          </w:p>
          <w:p w:rsidR="00D4695B" w:rsidRDefault="00D4695B" w:rsidP="00D4695B">
            <w:pPr>
              <w:spacing w:line="276" w:lineRule="auto"/>
              <w:jc w:val="center"/>
              <w:rPr>
                <w:ins w:id="1277" w:author="Зайцев Павел Борисович" w:date="2025-10-16T09:40:00Z"/>
                <w:sz w:val="24"/>
                <w:szCs w:val="24"/>
              </w:rPr>
            </w:pPr>
            <w:ins w:id="1278" w:author="Зайцев Павел Борисович" w:date="2025-10-16T09:40:00Z">
              <w:r>
                <w:rPr>
                  <w:sz w:val="24"/>
                  <w:szCs w:val="24"/>
                </w:rPr>
                <w:t>1110307001ХХХХ120</w:t>
              </w:r>
            </w:ins>
          </w:p>
          <w:p w:rsidR="00D4695B" w:rsidRDefault="00D4695B" w:rsidP="00D4695B">
            <w:pPr>
              <w:spacing w:line="276" w:lineRule="auto"/>
              <w:jc w:val="center"/>
              <w:rPr>
                <w:ins w:id="1279" w:author="Зайцев Павел Борисович" w:date="2025-10-16T09:41:00Z"/>
                <w:sz w:val="24"/>
                <w:szCs w:val="24"/>
              </w:rPr>
            </w:pPr>
            <w:ins w:id="1280" w:author="Зайцев Павел Борисович" w:date="2025-10-16T09:40:00Z">
              <w:r w:rsidRPr="0096122F">
                <w:rPr>
                  <w:sz w:val="24"/>
                  <w:szCs w:val="24"/>
                </w:rPr>
                <w:t>1110402001ХХХХ120</w:t>
              </w:r>
              <w:r w:rsidRPr="0096122F">
                <w:rPr>
                  <w:sz w:val="24"/>
                  <w:szCs w:val="24"/>
                </w:rPr>
                <w:br/>
                <w:t>1110403001ХХХХ120</w:t>
              </w:r>
            </w:ins>
          </w:p>
          <w:p w:rsidR="00D4695B" w:rsidRPr="0096122F" w:rsidRDefault="00D4695B" w:rsidP="00D4695B">
            <w:pPr>
              <w:spacing w:line="276" w:lineRule="auto"/>
              <w:jc w:val="center"/>
              <w:rPr>
                <w:sz w:val="24"/>
                <w:szCs w:val="24"/>
              </w:rPr>
            </w:pPr>
            <w:ins w:id="1281" w:author="Зайцев Павел Борисович" w:date="2025-10-16T09:41:00Z">
              <w:r w:rsidRPr="0096122F">
                <w:rPr>
                  <w:sz w:val="24"/>
                  <w:szCs w:val="24"/>
                </w:rPr>
                <w:t>проверка на справочник детализированных КБК доходов</w:t>
              </w:r>
            </w:ins>
          </w:p>
        </w:tc>
        <w:tc>
          <w:tcPr>
            <w:tcW w:w="1024" w:type="dxa"/>
            <w:gridSpan w:val="3"/>
            <w:vMerge/>
          </w:tcPr>
          <w:p w:rsidR="00D4695B" w:rsidRPr="0096122F" w:rsidRDefault="00D4695B" w:rsidP="0096122F">
            <w:pPr>
              <w:spacing w:line="276" w:lineRule="auto"/>
              <w:jc w:val="center"/>
              <w:rPr>
                <w:sz w:val="24"/>
                <w:szCs w:val="24"/>
              </w:rPr>
            </w:pPr>
          </w:p>
        </w:tc>
        <w:tc>
          <w:tcPr>
            <w:tcW w:w="1055" w:type="dxa"/>
            <w:gridSpan w:val="2"/>
            <w:vMerge/>
            <w:noWrap/>
          </w:tcPr>
          <w:p w:rsidR="00D4695B" w:rsidRPr="00D4695B" w:rsidRDefault="00D4695B" w:rsidP="0096122F">
            <w:pPr>
              <w:suppressAutoHyphens w:val="0"/>
              <w:jc w:val="center"/>
              <w:rPr>
                <w:sz w:val="24"/>
                <w:szCs w:val="24"/>
                <w:rPrChange w:id="1282" w:author="Зайцев Павел Борисович" w:date="2025-10-16T09:41:00Z">
                  <w:rPr>
                    <w:sz w:val="24"/>
                    <w:szCs w:val="24"/>
                    <w:lang w:val="en-US"/>
                  </w:rPr>
                </w:rPrChange>
              </w:rPr>
            </w:pPr>
          </w:p>
        </w:tc>
        <w:tc>
          <w:tcPr>
            <w:tcW w:w="879" w:type="dxa"/>
            <w:vMerge/>
            <w:noWrap/>
          </w:tcPr>
          <w:p w:rsidR="00D4695B" w:rsidRPr="00D4695B" w:rsidRDefault="00D4695B" w:rsidP="0096122F">
            <w:pPr>
              <w:spacing w:line="276" w:lineRule="auto"/>
              <w:jc w:val="center"/>
              <w:rPr>
                <w:sz w:val="24"/>
                <w:szCs w:val="24"/>
                <w:rPrChange w:id="1283" w:author="Зайцев Павел Борисович" w:date="2025-10-16T09:41:00Z">
                  <w:rPr>
                    <w:sz w:val="24"/>
                    <w:szCs w:val="24"/>
                    <w:lang w:val="en-US"/>
                  </w:rPr>
                </w:rPrChange>
              </w:rPr>
            </w:pPr>
          </w:p>
        </w:tc>
        <w:tc>
          <w:tcPr>
            <w:tcW w:w="1418" w:type="dxa"/>
            <w:gridSpan w:val="2"/>
            <w:vMerge/>
          </w:tcPr>
          <w:p w:rsidR="00D4695B" w:rsidRPr="0096122F" w:rsidRDefault="00D4695B" w:rsidP="0096122F">
            <w:pPr>
              <w:spacing w:line="276" w:lineRule="auto"/>
              <w:jc w:val="center"/>
              <w:rPr>
                <w:sz w:val="24"/>
                <w:szCs w:val="24"/>
              </w:rPr>
            </w:pPr>
          </w:p>
        </w:tc>
        <w:tc>
          <w:tcPr>
            <w:tcW w:w="1462" w:type="dxa"/>
            <w:gridSpan w:val="2"/>
            <w:vMerge/>
          </w:tcPr>
          <w:p w:rsidR="00D4695B" w:rsidRPr="0096122F" w:rsidRDefault="00D4695B" w:rsidP="0096122F">
            <w:pPr>
              <w:spacing w:line="276" w:lineRule="auto"/>
              <w:jc w:val="center"/>
              <w:rPr>
                <w:sz w:val="24"/>
                <w:szCs w:val="24"/>
              </w:rPr>
            </w:pPr>
          </w:p>
        </w:tc>
        <w:tc>
          <w:tcPr>
            <w:tcW w:w="1036" w:type="dxa"/>
            <w:vMerge/>
          </w:tcPr>
          <w:p w:rsidR="00D4695B" w:rsidRPr="0096122F" w:rsidRDefault="00D4695B" w:rsidP="0096122F">
            <w:pPr>
              <w:suppressAutoHyphens w:val="0"/>
              <w:rPr>
                <w:sz w:val="24"/>
                <w:szCs w:val="24"/>
              </w:rPr>
            </w:pPr>
          </w:p>
        </w:tc>
        <w:tc>
          <w:tcPr>
            <w:tcW w:w="1237" w:type="dxa"/>
            <w:vMerge/>
          </w:tcPr>
          <w:p w:rsidR="00D4695B" w:rsidRPr="0096122F" w:rsidRDefault="00D4695B" w:rsidP="0096122F">
            <w:pPr>
              <w:suppressAutoHyphens w:val="0"/>
              <w:jc w:val="center"/>
              <w:rPr>
                <w:sz w:val="24"/>
                <w:szCs w:val="24"/>
              </w:rPr>
            </w:pPr>
          </w:p>
        </w:tc>
        <w:tc>
          <w:tcPr>
            <w:tcW w:w="1134" w:type="dxa"/>
          </w:tcPr>
          <w:p w:rsidR="00D4695B" w:rsidRPr="00D4695B" w:rsidRDefault="00D4695B" w:rsidP="00D4695B">
            <w:pPr>
              <w:suppressAutoHyphens w:val="0"/>
              <w:jc w:val="center"/>
              <w:rPr>
                <w:sz w:val="24"/>
                <w:szCs w:val="24"/>
              </w:rPr>
            </w:pPr>
            <w:ins w:id="1284" w:author="Зайцев Павел Борисович" w:date="2025-10-16T09:41:00Z">
              <w:r w:rsidRPr="0096122F">
                <w:rPr>
                  <w:sz w:val="24"/>
                  <w:szCs w:val="24"/>
                  <w:lang w:val="en-US"/>
                </w:rPr>
                <w:t>125</w:t>
              </w:r>
            </w:ins>
          </w:p>
        </w:tc>
      </w:tr>
      <w:tr w:rsidR="00D4695B" w:rsidRPr="0096122F" w:rsidTr="00C356E2">
        <w:trPr>
          <w:trHeight w:val="1590"/>
        </w:trPr>
        <w:tc>
          <w:tcPr>
            <w:tcW w:w="410" w:type="dxa"/>
            <w:vMerge/>
          </w:tcPr>
          <w:p w:rsidR="00D4695B" w:rsidRPr="0096122F" w:rsidRDefault="00D4695B" w:rsidP="0096122F">
            <w:pPr>
              <w:suppressAutoHyphens w:val="0"/>
              <w:rPr>
                <w:sz w:val="24"/>
                <w:szCs w:val="24"/>
              </w:rPr>
            </w:pPr>
          </w:p>
        </w:tc>
        <w:tc>
          <w:tcPr>
            <w:tcW w:w="1539" w:type="dxa"/>
            <w:gridSpan w:val="2"/>
            <w:vMerge/>
          </w:tcPr>
          <w:p w:rsidR="00D4695B" w:rsidRPr="0096122F" w:rsidRDefault="00D4695B" w:rsidP="0096122F">
            <w:pPr>
              <w:suppressAutoHyphens w:val="0"/>
              <w:rPr>
                <w:sz w:val="24"/>
                <w:szCs w:val="24"/>
                <w:lang w:eastAsia="ru-RU"/>
              </w:rPr>
            </w:pPr>
          </w:p>
        </w:tc>
        <w:tc>
          <w:tcPr>
            <w:tcW w:w="1418" w:type="dxa"/>
            <w:vMerge/>
            <w:noWrap/>
          </w:tcPr>
          <w:p w:rsidR="00D4695B" w:rsidRPr="0096122F" w:rsidRDefault="00D4695B" w:rsidP="0096122F">
            <w:pPr>
              <w:spacing w:line="276" w:lineRule="auto"/>
              <w:jc w:val="center"/>
              <w:rPr>
                <w:sz w:val="24"/>
                <w:szCs w:val="24"/>
              </w:rPr>
            </w:pPr>
          </w:p>
        </w:tc>
        <w:tc>
          <w:tcPr>
            <w:tcW w:w="1849" w:type="dxa"/>
            <w:vMerge/>
          </w:tcPr>
          <w:p w:rsidR="00D4695B" w:rsidRPr="0096122F" w:rsidRDefault="00D4695B" w:rsidP="0096122F">
            <w:pPr>
              <w:spacing w:line="276" w:lineRule="auto"/>
              <w:jc w:val="center"/>
              <w:rPr>
                <w:sz w:val="24"/>
                <w:szCs w:val="24"/>
              </w:rPr>
            </w:pPr>
          </w:p>
        </w:tc>
        <w:tc>
          <w:tcPr>
            <w:tcW w:w="1559" w:type="dxa"/>
            <w:vMerge/>
          </w:tcPr>
          <w:p w:rsidR="00D4695B" w:rsidRPr="0096122F" w:rsidRDefault="00D4695B" w:rsidP="0096122F">
            <w:pPr>
              <w:spacing w:line="276" w:lineRule="auto"/>
              <w:jc w:val="center"/>
              <w:rPr>
                <w:sz w:val="24"/>
                <w:szCs w:val="24"/>
              </w:rPr>
            </w:pPr>
          </w:p>
        </w:tc>
        <w:tc>
          <w:tcPr>
            <w:tcW w:w="851" w:type="dxa"/>
            <w:vMerge/>
          </w:tcPr>
          <w:p w:rsidR="00D4695B" w:rsidRPr="0096122F" w:rsidRDefault="00D4695B" w:rsidP="0096122F">
            <w:pPr>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tcPr>
          <w:p w:rsidR="00D4695B" w:rsidRPr="0096122F" w:rsidRDefault="00D4695B" w:rsidP="00D4695B">
            <w:pPr>
              <w:spacing w:line="276" w:lineRule="auto"/>
              <w:jc w:val="center"/>
              <w:rPr>
                <w:ins w:id="1285" w:author="Зайцев Павел Борисович" w:date="2025-10-16T09:41:00Z"/>
                <w:sz w:val="24"/>
                <w:szCs w:val="24"/>
              </w:rPr>
            </w:pPr>
            <w:ins w:id="1286" w:author="Зайцев Павел Борисович" w:date="2025-10-16T09:41:00Z">
              <w:r w:rsidRPr="0096122F">
                <w:rPr>
                  <w:sz w:val="24"/>
                  <w:szCs w:val="24"/>
                </w:rPr>
                <w:t>116ХХХХХ01ХХХХ140</w:t>
              </w:r>
            </w:ins>
          </w:p>
          <w:p w:rsidR="00D4695B" w:rsidRPr="0096122F" w:rsidRDefault="00D4695B" w:rsidP="00D4695B">
            <w:pPr>
              <w:spacing w:line="276" w:lineRule="auto"/>
              <w:jc w:val="center"/>
              <w:rPr>
                <w:sz w:val="24"/>
                <w:szCs w:val="24"/>
              </w:rPr>
            </w:pPr>
            <w:ins w:id="1287" w:author="Зайцев Павел Борисович" w:date="2025-10-16T09:41:00Z">
              <w:r w:rsidRPr="0096122F">
                <w:rPr>
                  <w:sz w:val="24"/>
                  <w:szCs w:val="24"/>
                </w:rPr>
                <w:t>проверка на справочн</w:t>
              </w:r>
              <w:r>
                <w:rPr>
                  <w:sz w:val="24"/>
                  <w:szCs w:val="24"/>
                </w:rPr>
                <w:t>ик детализированных КБК доходов</w:t>
              </w:r>
            </w:ins>
          </w:p>
        </w:tc>
        <w:tc>
          <w:tcPr>
            <w:tcW w:w="1024" w:type="dxa"/>
            <w:gridSpan w:val="3"/>
            <w:vMerge/>
          </w:tcPr>
          <w:p w:rsidR="00D4695B" w:rsidRPr="0096122F" w:rsidRDefault="00D4695B" w:rsidP="0096122F">
            <w:pPr>
              <w:spacing w:line="276" w:lineRule="auto"/>
              <w:jc w:val="center"/>
              <w:rPr>
                <w:sz w:val="24"/>
                <w:szCs w:val="24"/>
              </w:rPr>
            </w:pPr>
          </w:p>
        </w:tc>
        <w:tc>
          <w:tcPr>
            <w:tcW w:w="1055" w:type="dxa"/>
            <w:gridSpan w:val="2"/>
            <w:vMerge/>
            <w:noWrap/>
          </w:tcPr>
          <w:p w:rsidR="00D4695B" w:rsidRPr="00D4695B" w:rsidRDefault="00D4695B" w:rsidP="0096122F">
            <w:pPr>
              <w:suppressAutoHyphens w:val="0"/>
              <w:jc w:val="center"/>
              <w:rPr>
                <w:sz w:val="24"/>
                <w:szCs w:val="24"/>
                <w:rPrChange w:id="1288" w:author="Зайцев Павел Борисович" w:date="2025-10-16T09:41:00Z">
                  <w:rPr>
                    <w:sz w:val="24"/>
                    <w:szCs w:val="24"/>
                    <w:lang w:val="en-US"/>
                  </w:rPr>
                </w:rPrChange>
              </w:rPr>
            </w:pPr>
          </w:p>
        </w:tc>
        <w:tc>
          <w:tcPr>
            <w:tcW w:w="879" w:type="dxa"/>
            <w:vMerge/>
            <w:noWrap/>
          </w:tcPr>
          <w:p w:rsidR="00D4695B" w:rsidRPr="00D4695B" w:rsidRDefault="00D4695B" w:rsidP="0096122F">
            <w:pPr>
              <w:spacing w:line="276" w:lineRule="auto"/>
              <w:jc w:val="center"/>
              <w:rPr>
                <w:sz w:val="24"/>
                <w:szCs w:val="24"/>
                <w:rPrChange w:id="1289" w:author="Зайцев Павел Борисович" w:date="2025-10-16T09:41:00Z">
                  <w:rPr>
                    <w:sz w:val="24"/>
                    <w:szCs w:val="24"/>
                    <w:lang w:val="en-US"/>
                  </w:rPr>
                </w:rPrChange>
              </w:rPr>
            </w:pPr>
          </w:p>
        </w:tc>
        <w:tc>
          <w:tcPr>
            <w:tcW w:w="1418" w:type="dxa"/>
            <w:gridSpan w:val="2"/>
            <w:vMerge/>
          </w:tcPr>
          <w:p w:rsidR="00D4695B" w:rsidRPr="0096122F" w:rsidRDefault="00D4695B" w:rsidP="0096122F">
            <w:pPr>
              <w:spacing w:line="276" w:lineRule="auto"/>
              <w:jc w:val="center"/>
              <w:rPr>
                <w:sz w:val="24"/>
                <w:szCs w:val="24"/>
              </w:rPr>
            </w:pPr>
          </w:p>
        </w:tc>
        <w:tc>
          <w:tcPr>
            <w:tcW w:w="1462" w:type="dxa"/>
            <w:gridSpan w:val="2"/>
            <w:vMerge/>
          </w:tcPr>
          <w:p w:rsidR="00D4695B" w:rsidRPr="0096122F" w:rsidRDefault="00D4695B" w:rsidP="0096122F">
            <w:pPr>
              <w:spacing w:line="276" w:lineRule="auto"/>
              <w:jc w:val="center"/>
              <w:rPr>
                <w:sz w:val="24"/>
                <w:szCs w:val="24"/>
              </w:rPr>
            </w:pPr>
          </w:p>
        </w:tc>
        <w:tc>
          <w:tcPr>
            <w:tcW w:w="1036" w:type="dxa"/>
            <w:vMerge/>
          </w:tcPr>
          <w:p w:rsidR="00D4695B" w:rsidRPr="0096122F" w:rsidRDefault="00D4695B" w:rsidP="0096122F">
            <w:pPr>
              <w:suppressAutoHyphens w:val="0"/>
              <w:rPr>
                <w:sz w:val="24"/>
                <w:szCs w:val="24"/>
              </w:rPr>
            </w:pPr>
          </w:p>
        </w:tc>
        <w:tc>
          <w:tcPr>
            <w:tcW w:w="1237" w:type="dxa"/>
            <w:vMerge/>
          </w:tcPr>
          <w:p w:rsidR="00D4695B" w:rsidRPr="0096122F" w:rsidRDefault="00D4695B" w:rsidP="0096122F">
            <w:pPr>
              <w:suppressAutoHyphens w:val="0"/>
              <w:jc w:val="center"/>
              <w:rPr>
                <w:sz w:val="24"/>
                <w:szCs w:val="24"/>
              </w:rPr>
            </w:pPr>
          </w:p>
        </w:tc>
        <w:tc>
          <w:tcPr>
            <w:tcW w:w="1134" w:type="dxa"/>
          </w:tcPr>
          <w:p w:rsidR="00D4695B" w:rsidRPr="00D4695B" w:rsidRDefault="00D4695B" w:rsidP="003348D9">
            <w:pPr>
              <w:suppressAutoHyphens w:val="0"/>
              <w:jc w:val="center"/>
              <w:rPr>
                <w:sz w:val="24"/>
                <w:szCs w:val="24"/>
              </w:rPr>
            </w:pPr>
            <w:ins w:id="1290" w:author="Зайцев Павел Борисович" w:date="2025-10-16T09:41:00Z">
              <w:r>
                <w:rPr>
                  <w:sz w:val="24"/>
                  <w:szCs w:val="24"/>
                </w:rPr>
                <w:t>142</w:t>
              </w:r>
            </w:ins>
          </w:p>
        </w:tc>
      </w:tr>
      <w:tr w:rsidR="00D4695B" w:rsidRPr="0096122F" w:rsidTr="00D4695B">
        <w:trPr>
          <w:trHeight w:val="473"/>
        </w:trPr>
        <w:tc>
          <w:tcPr>
            <w:tcW w:w="410" w:type="dxa"/>
            <w:vMerge/>
          </w:tcPr>
          <w:p w:rsidR="00D4695B" w:rsidRPr="00D4695B" w:rsidRDefault="00D4695B" w:rsidP="0096122F">
            <w:pPr>
              <w:spacing w:line="276" w:lineRule="auto"/>
              <w:jc w:val="center"/>
              <w:rPr>
                <w:b/>
                <w:sz w:val="24"/>
                <w:szCs w:val="24"/>
                <w:rPrChange w:id="1291" w:author="Зайцев Павел Борисович" w:date="2025-10-16T09:41:00Z">
                  <w:rPr>
                    <w:b/>
                    <w:sz w:val="24"/>
                    <w:szCs w:val="24"/>
                    <w:lang w:val="en-US"/>
                  </w:rPr>
                </w:rPrChange>
              </w:rPr>
            </w:pPr>
          </w:p>
        </w:tc>
        <w:tc>
          <w:tcPr>
            <w:tcW w:w="1539" w:type="dxa"/>
            <w:gridSpan w:val="2"/>
            <w:vMerge w:val="restart"/>
          </w:tcPr>
          <w:p w:rsidR="00D4695B" w:rsidRPr="0096122F" w:rsidRDefault="00D4695B" w:rsidP="0096122F">
            <w:pPr>
              <w:suppressAutoHyphens w:val="0"/>
              <w:rPr>
                <w:sz w:val="24"/>
                <w:szCs w:val="24"/>
              </w:rPr>
            </w:pPr>
            <w:r w:rsidRPr="0096122F">
              <w:rPr>
                <w:sz w:val="24"/>
                <w:szCs w:val="24"/>
                <w:lang w:eastAsia="ru-RU"/>
              </w:rPr>
              <w:t xml:space="preserve">(неденежные расчеты – только для </w:t>
            </w:r>
            <w:r w:rsidRPr="0096122F">
              <w:rPr>
                <w:sz w:val="24"/>
                <w:szCs w:val="24"/>
                <w:lang w:eastAsia="ru-RU"/>
              </w:rPr>
              <w:lastRenderedPageBreak/>
              <w:t xml:space="preserve">годовой </w:t>
            </w:r>
            <w:r>
              <w:rPr>
                <w:sz w:val="24"/>
                <w:szCs w:val="24"/>
                <w:lang w:eastAsia="ru-RU"/>
              </w:rPr>
              <w:t>отчетности)</w:t>
            </w:r>
          </w:p>
        </w:tc>
        <w:tc>
          <w:tcPr>
            <w:tcW w:w="1418" w:type="dxa"/>
            <w:vMerge w:val="restart"/>
            <w:noWrap/>
          </w:tcPr>
          <w:p w:rsidR="00D4695B" w:rsidRPr="0096122F" w:rsidDel="00D4695B" w:rsidRDefault="00D4695B" w:rsidP="00D4695B">
            <w:pPr>
              <w:spacing w:line="276" w:lineRule="auto"/>
              <w:jc w:val="center"/>
              <w:rPr>
                <w:del w:id="1292" w:author="Зайцев Павел Борисович" w:date="2025-10-16T09:43:00Z"/>
                <w:sz w:val="24"/>
                <w:szCs w:val="24"/>
              </w:rPr>
            </w:pPr>
            <w:r w:rsidRPr="0096122F">
              <w:rPr>
                <w:sz w:val="24"/>
                <w:szCs w:val="24"/>
              </w:rPr>
              <w:lastRenderedPageBreak/>
              <w:t>120551561</w:t>
            </w:r>
          </w:p>
          <w:p w:rsidR="00D4695B" w:rsidRPr="0096122F" w:rsidRDefault="00D4695B" w:rsidP="009973B5">
            <w:pPr>
              <w:spacing w:line="276" w:lineRule="auto"/>
              <w:jc w:val="center"/>
              <w:rPr>
                <w:sz w:val="24"/>
                <w:szCs w:val="24"/>
              </w:rPr>
            </w:pPr>
            <w:del w:id="1293" w:author="Зайцев Павел Борисович" w:date="2025-10-16T09:43:00Z">
              <w:r w:rsidRPr="0096122F" w:rsidDel="00D4695B">
                <w:rPr>
                  <w:sz w:val="24"/>
                  <w:szCs w:val="24"/>
                </w:rPr>
                <w:delText>120561561</w:delText>
              </w:r>
            </w:del>
          </w:p>
        </w:tc>
        <w:tc>
          <w:tcPr>
            <w:tcW w:w="1849" w:type="dxa"/>
            <w:vMerge w:val="restart"/>
          </w:tcPr>
          <w:p w:rsidR="00D4695B" w:rsidRPr="0096122F" w:rsidRDefault="00D4695B" w:rsidP="009973B5">
            <w:pPr>
              <w:spacing w:line="276" w:lineRule="auto"/>
              <w:jc w:val="center"/>
              <w:rPr>
                <w:sz w:val="24"/>
                <w:szCs w:val="24"/>
              </w:rPr>
            </w:pPr>
            <w:r w:rsidRPr="0096122F">
              <w:rPr>
                <w:sz w:val="24"/>
                <w:szCs w:val="24"/>
              </w:rPr>
              <w:t xml:space="preserve">&lt;&gt; ***, </w:t>
            </w:r>
          </w:p>
          <w:p w:rsidR="00D4695B" w:rsidRPr="0096122F" w:rsidRDefault="00D4695B" w:rsidP="009973B5">
            <w:pPr>
              <w:suppressAutoHyphens w:val="0"/>
              <w:spacing w:line="276" w:lineRule="auto"/>
              <w:jc w:val="center"/>
              <w:rPr>
                <w:sz w:val="24"/>
                <w:szCs w:val="24"/>
                <w:lang w:eastAsia="ru-RU"/>
              </w:rPr>
            </w:pPr>
            <w:r w:rsidRPr="0096122F">
              <w:rPr>
                <w:sz w:val="24"/>
                <w:szCs w:val="24"/>
              </w:rPr>
              <w:t>&lt;&gt; 000</w:t>
            </w:r>
          </w:p>
        </w:tc>
        <w:tc>
          <w:tcPr>
            <w:tcW w:w="1559" w:type="dxa"/>
            <w:vMerge w:val="restart"/>
          </w:tcPr>
          <w:p w:rsidR="00D4695B" w:rsidRPr="0096122F" w:rsidRDefault="00D4695B" w:rsidP="000E2123">
            <w:pPr>
              <w:suppressAutoHyphens w:val="0"/>
              <w:spacing w:line="276" w:lineRule="auto"/>
              <w:jc w:val="center"/>
              <w:rPr>
                <w:sz w:val="24"/>
                <w:szCs w:val="24"/>
                <w:lang w:eastAsia="ru-RU"/>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r>
            <w:r w:rsidRPr="0096122F">
              <w:rPr>
                <w:sz w:val="24"/>
                <w:szCs w:val="24"/>
              </w:rPr>
              <w:lastRenderedPageBreak/>
              <w:t>71900000,</w:t>
            </w:r>
            <w:r>
              <w:rPr>
                <w:sz w:val="24"/>
                <w:szCs w:val="24"/>
              </w:rPr>
              <w:br/>
            </w:r>
            <w:r w:rsidRPr="003277C3">
              <w:rPr>
                <w:sz w:val="24"/>
                <w:szCs w:val="24"/>
              </w:rPr>
              <w:t>03731000</w:t>
            </w:r>
            <w:r>
              <w:rPr>
                <w:sz w:val="24"/>
                <w:szCs w:val="24"/>
              </w:rPr>
              <w:t>,</w:t>
            </w:r>
            <w:r w:rsidRPr="0096122F">
              <w:rPr>
                <w:sz w:val="24"/>
                <w:szCs w:val="24"/>
              </w:rPr>
              <w:br/>
              <w:t>00000006, 00000008, 00000009</w:t>
            </w:r>
          </w:p>
        </w:tc>
        <w:tc>
          <w:tcPr>
            <w:tcW w:w="851" w:type="dxa"/>
            <w:vMerge w:val="restart"/>
          </w:tcPr>
          <w:p w:rsidR="00D4695B" w:rsidRPr="0096122F" w:rsidRDefault="00D4695B" w:rsidP="000E2123">
            <w:pPr>
              <w:suppressAutoHyphens w:val="0"/>
              <w:spacing w:line="276" w:lineRule="auto"/>
              <w:jc w:val="center"/>
              <w:rPr>
                <w:sz w:val="24"/>
                <w:szCs w:val="24"/>
                <w:lang w:eastAsia="ru-RU"/>
              </w:rPr>
            </w:pPr>
            <w:r w:rsidRPr="0096122F">
              <w:rPr>
                <w:sz w:val="24"/>
                <w:szCs w:val="24"/>
              </w:rPr>
              <w:lastRenderedPageBreak/>
              <w:t xml:space="preserve">02, 03, 04, </w:t>
            </w:r>
            <w:r w:rsidRPr="0096122F">
              <w:rPr>
                <w:sz w:val="24"/>
                <w:szCs w:val="24"/>
              </w:rPr>
              <w:lastRenderedPageBreak/>
              <w:t>05, 06, 08, 09, 10, 11, 12, 13</w:t>
            </w:r>
            <w:r>
              <w:rPr>
                <w:sz w:val="24"/>
                <w:szCs w:val="24"/>
              </w:rPr>
              <w:t>, 14</w:t>
            </w:r>
          </w:p>
        </w:tc>
        <w:tc>
          <w:tcPr>
            <w:tcW w:w="1276" w:type="dxa"/>
            <w:vMerge w:val="restart"/>
          </w:tcPr>
          <w:p w:rsidR="00D4695B" w:rsidRPr="0096122F" w:rsidRDefault="00D4695B" w:rsidP="0096122F">
            <w:pPr>
              <w:suppressAutoHyphens w:val="0"/>
              <w:spacing w:line="276" w:lineRule="auto"/>
              <w:jc w:val="center"/>
              <w:rPr>
                <w:sz w:val="24"/>
                <w:szCs w:val="24"/>
                <w:lang w:eastAsia="ru-RU"/>
              </w:rPr>
            </w:pPr>
            <w:r w:rsidRPr="0096122F">
              <w:rPr>
                <w:sz w:val="24"/>
                <w:szCs w:val="24"/>
                <w:lang w:eastAsia="ru-RU"/>
              </w:rPr>
              <w:lastRenderedPageBreak/>
              <w:t>источник</w:t>
            </w:r>
          </w:p>
        </w:tc>
        <w:tc>
          <w:tcPr>
            <w:tcW w:w="4108" w:type="dxa"/>
            <w:vMerge w:val="restart"/>
          </w:tcPr>
          <w:p w:rsidR="00D4695B" w:rsidRPr="0096122F" w:rsidRDefault="00D4695B" w:rsidP="009973B5">
            <w:pPr>
              <w:spacing w:line="276" w:lineRule="auto"/>
              <w:jc w:val="center"/>
              <w:rPr>
                <w:sz w:val="24"/>
                <w:szCs w:val="24"/>
              </w:rPr>
            </w:pPr>
            <w:r w:rsidRPr="0096122F">
              <w:rPr>
                <w:sz w:val="24"/>
                <w:szCs w:val="24"/>
              </w:rPr>
              <w:t>202ХХХХХ01</w:t>
            </w:r>
            <w:r>
              <w:rPr>
                <w:sz w:val="24"/>
                <w:szCs w:val="24"/>
              </w:rPr>
              <w:t>ХХХХ</w:t>
            </w:r>
            <w:r w:rsidRPr="0096122F">
              <w:rPr>
                <w:sz w:val="24"/>
                <w:szCs w:val="24"/>
              </w:rPr>
              <w:t>150,</w:t>
            </w:r>
          </w:p>
          <w:p w:rsidR="00D4695B" w:rsidRPr="0096122F" w:rsidRDefault="00D4695B" w:rsidP="009973B5">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1024" w:type="dxa"/>
            <w:gridSpan w:val="3"/>
            <w:vMerge w:val="restart"/>
          </w:tcPr>
          <w:p w:rsidR="00D4695B" w:rsidRPr="0096122F" w:rsidRDefault="00D4695B" w:rsidP="0096122F">
            <w:pPr>
              <w:suppressAutoHyphens w:val="0"/>
              <w:spacing w:line="276" w:lineRule="auto"/>
              <w:jc w:val="center"/>
              <w:rPr>
                <w:sz w:val="24"/>
                <w:szCs w:val="24"/>
                <w:lang w:eastAsia="ru-RU"/>
              </w:rPr>
            </w:pPr>
            <w:r>
              <w:rPr>
                <w:sz w:val="24"/>
                <w:szCs w:val="24"/>
                <w:lang w:eastAsia="ru-RU"/>
              </w:rPr>
              <w:t>1</w:t>
            </w:r>
          </w:p>
        </w:tc>
        <w:tc>
          <w:tcPr>
            <w:tcW w:w="1055" w:type="dxa"/>
            <w:gridSpan w:val="2"/>
            <w:vMerge w:val="restart"/>
            <w:noWrap/>
          </w:tcPr>
          <w:p w:rsidR="00D4695B" w:rsidRPr="0096122F" w:rsidDel="00D4695B" w:rsidRDefault="00D4695B" w:rsidP="00D4695B">
            <w:pPr>
              <w:suppressAutoHyphens w:val="0"/>
              <w:jc w:val="center"/>
              <w:rPr>
                <w:del w:id="1294" w:author="Зайцев Павел Борисович" w:date="2025-10-16T09:43:00Z"/>
                <w:sz w:val="24"/>
                <w:szCs w:val="24"/>
                <w:lang w:val="en-US"/>
              </w:rPr>
            </w:pPr>
            <w:r w:rsidRPr="0096122F">
              <w:rPr>
                <w:sz w:val="24"/>
                <w:szCs w:val="24"/>
                <w:lang w:val="en-US"/>
              </w:rPr>
              <w:t>20551</w:t>
            </w:r>
          </w:p>
          <w:p w:rsidR="00D4695B" w:rsidRPr="0096122F" w:rsidRDefault="00D4695B" w:rsidP="0096122F">
            <w:pPr>
              <w:suppressAutoHyphens w:val="0"/>
              <w:spacing w:line="276" w:lineRule="auto"/>
              <w:jc w:val="center"/>
              <w:rPr>
                <w:sz w:val="24"/>
                <w:szCs w:val="24"/>
                <w:lang w:eastAsia="ru-RU"/>
              </w:rPr>
            </w:pPr>
            <w:del w:id="1295" w:author="Зайцев Павел Борисович" w:date="2025-10-16T09:43:00Z">
              <w:r w:rsidRPr="0096122F" w:rsidDel="00D4695B">
                <w:rPr>
                  <w:sz w:val="24"/>
                  <w:szCs w:val="24"/>
                  <w:lang w:val="en-US"/>
                </w:rPr>
                <w:delText>20561</w:delText>
              </w:r>
            </w:del>
          </w:p>
        </w:tc>
        <w:tc>
          <w:tcPr>
            <w:tcW w:w="879" w:type="dxa"/>
            <w:vMerge w:val="restart"/>
            <w:noWrap/>
          </w:tcPr>
          <w:p w:rsidR="00D4695B" w:rsidRPr="0096122F" w:rsidRDefault="00D4695B" w:rsidP="0096122F">
            <w:pPr>
              <w:suppressAutoHyphens w:val="0"/>
              <w:spacing w:line="276" w:lineRule="auto"/>
              <w:jc w:val="center"/>
              <w:rPr>
                <w:sz w:val="24"/>
                <w:szCs w:val="24"/>
                <w:lang w:eastAsia="ru-RU"/>
              </w:rPr>
            </w:pPr>
            <w:r w:rsidRPr="0096122F">
              <w:rPr>
                <w:sz w:val="24"/>
                <w:szCs w:val="24"/>
                <w:lang w:val="en-US"/>
              </w:rPr>
              <w:t>561</w:t>
            </w:r>
          </w:p>
        </w:tc>
        <w:tc>
          <w:tcPr>
            <w:tcW w:w="1418" w:type="dxa"/>
            <w:gridSpan w:val="2"/>
            <w:vMerge w:val="restart"/>
          </w:tcPr>
          <w:p w:rsidR="00D4695B" w:rsidRPr="0096122F" w:rsidRDefault="00D4695B" w:rsidP="0096122F">
            <w:pPr>
              <w:suppressAutoHyphens w:val="0"/>
              <w:spacing w:line="276" w:lineRule="auto"/>
              <w:jc w:val="center"/>
              <w:rPr>
                <w:sz w:val="24"/>
                <w:szCs w:val="24"/>
                <w:lang w:eastAsia="ru-RU"/>
              </w:rPr>
            </w:pPr>
            <w:r>
              <w:rPr>
                <w:sz w:val="24"/>
                <w:szCs w:val="24"/>
                <w:lang w:eastAsia="ru-RU"/>
              </w:rPr>
              <w:t>0</w:t>
            </w:r>
          </w:p>
        </w:tc>
        <w:tc>
          <w:tcPr>
            <w:tcW w:w="1462" w:type="dxa"/>
            <w:gridSpan w:val="2"/>
            <w:vMerge w:val="restart"/>
          </w:tcPr>
          <w:p w:rsidR="00D4695B" w:rsidRPr="0096122F" w:rsidRDefault="00D4695B" w:rsidP="00903F48">
            <w:pPr>
              <w:suppressAutoHyphens w:val="0"/>
              <w:spacing w:line="276" w:lineRule="auto"/>
              <w:jc w:val="center"/>
              <w:rPr>
                <w:sz w:val="24"/>
                <w:szCs w:val="24"/>
                <w:lang w:eastAsia="ru-RU"/>
              </w:rPr>
            </w:pPr>
            <w:r w:rsidRPr="0096122F">
              <w:rPr>
                <w:sz w:val="24"/>
                <w:szCs w:val="24"/>
                <w:lang w:eastAsia="ru-RU"/>
              </w:rPr>
              <w:t xml:space="preserve">значение </w:t>
            </w:r>
            <w:proofErr w:type="gramStart"/>
            <w:r w:rsidRPr="0096122F">
              <w:rPr>
                <w:sz w:val="24"/>
                <w:szCs w:val="24"/>
                <w:lang w:val="en-US" w:eastAsia="ru-RU"/>
              </w:rPr>
              <w:t xml:space="preserve">&lt; </w:t>
            </w:r>
            <w:r w:rsidRPr="0096122F">
              <w:rPr>
                <w:sz w:val="24"/>
                <w:szCs w:val="24"/>
                <w:lang w:eastAsia="ru-RU"/>
              </w:rPr>
              <w:t>0</w:t>
            </w:r>
            <w:proofErr w:type="gramEnd"/>
          </w:p>
        </w:tc>
        <w:tc>
          <w:tcPr>
            <w:tcW w:w="1036" w:type="dxa"/>
            <w:vMerge w:val="restart"/>
          </w:tcPr>
          <w:p w:rsidR="00D4695B" w:rsidRPr="0096122F" w:rsidRDefault="00D4695B" w:rsidP="0096122F">
            <w:pPr>
              <w:suppressAutoHyphens w:val="0"/>
              <w:spacing w:line="276" w:lineRule="auto"/>
              <w:jc w:val="center"/>
              <w:rPr>
                <w:sz w:val="24"/>
                <w:szCs w:val="24"/>
                <w:lang w:eastAsia="ru-RU"/>
              </w:rPr>
            </w:pPr>
            <w:r>
              <w:rPr>
                <w:sz w:val="24"/>
                <w:szCs w:val="24"/>
                <w:lang w:eastAsia="ru-RU"/>
              </w:rPr>
              <w:t>1</w:t>
            </w:r>
          </w:p>
        </w:tc>
        <w:tc>
          <w:tcPr>
            <w:tcW w:w="1237" w:type="dxa"/>
          </w:tcPr>
          <w:p w:rsidR="00D4695B" w:rsidRDefault="00D4695B" w:rsidP="0096122F">
            <w:pPr>
              <w:suppressAutoHyphens w:val="0"/>
              <w:spacing w:line="276" w:lineRule="auto"/>
              <w:jc w:val="center"/>
              <w:rPr>
                <w:sz w:val="24"/>
                <w:szCs w:val="24"/>
              </w:rPr>
            </w:pPr>
            <w:r w:rsidRPr="0096122F">
              <w:rPr>
                <w:sz w:val="24"/>
                <w:szCs w:val="24"/>
              </w:rPr>
              <w:t>40140</w:t>
            </w:r>
          </w:p>
          <w:p w:rsidR="00D4695B" w:rsidDel="00D4695B" w:rsidRDefault="00D4695B" w:rsidP="0096122F">
            <w:pPr>
              <w:suppressAutoHyphens w:val="0"/>
              <w:spacing w:line="276" w:lineRule="auto"/>
              <w:jc w:val="center"/>
              <w:rPr>
                <w:del w:id="1296" w:author="Зайцев Павел Борисович" w:date="2025-10-16T09:43:00Z"/>
                <w:sz w:val="24"/>
                <w:szCs w:val="24"/>
              </w:rPr>
            </w:pPr>
          </w:p>
          <w:p w:rsidR="00D4695B" w:rsidRPr="0096122F" w:rsidRDefault="00D4695B" w:rsidP="0096122F">
            <w:pPr>
              <w:suppressAutoHyphens w:val="0"/>
              <w:spacing w:line="276" w:lineRule="auto"/>
              <w:jc w:val="center"/>
              <w:rPr>
                <w:sz w:val="24"/>
                <w:szCs w:val="24"/>
                <w:lang w:eastAsia="ru-RU"/>
              </w:rPr>
            </w:pPr>
            <w:del w:id="1297" w:author="Зайцев Павел Борисович" w:date="2025-10-16T09:45:00Z">
              <w:r w:rsidDel="00D4695B">
                <w:rPr>
                  <w:sz w:val="24"/>
                  <w:szCs w:val="24"/>
                </w:rPr>
                <w:delText>30305</w:delText>
              </w:r>
            </w:del>
          </w:p>
        </w:tc>
        <w:tc>
          <w:tcPr>
            <w:tcW w:w="1134" w:type="dxa"/>
          </w:tcPr>
          <w:p w:rsidR="00D4695B" w:rsidRPr="0096122F" w:rsidRDefault="00D4695B" w:rsidP="00756FA1">
            <w:pPr>
              <w:suppressAutoHyphens w:val="0"/>
              <w:jc w:val="center"/>
              <w:rPr>
                <w:sz w:val="24"/>
                <w:szCs w:val="24"/>
              </w:rPr>
            </w:pPr>
            <w:r w:rsidRPr="0096122F">
              <w:rPr>
                <w:sz w:val="24"/>
                <w:szCs w:val="24"/>
                <w:lang w:val="en-US"/>
              </w:rPr>
              <w:t>151</w:t>
            </w:r>
          </w:p>
          <w:p w:rsidR="00D4695B" w:rsidDel="00D4695B" w:rsidRDefault="00D4695B" w:rsidP="00756FA1">
            <w:pPr>
              <w:suppressAutoHyphens w:val="0"/>
              <w:spacing w:line="276" w:lineRule="auto"/>
              <w:jc w:val="center"/>
              <w:rPr>
                <w:del w:id="1298" w:author="Зайцев Павел Борисович" w:date="2025-10-16T09:44:00Z"/>
                <w:sz w:val="24"/>
                <w:szCs w:val="24"/>
              </w:rPr>
            </w:pPr>
            <w:del w:id="1299" w:author="Зайцев Павел Борисович" w:date="2025-10-16T09:44:00Z">
              <w:r w:rsidDel="00D4695B">
                <w:rPr>
                  <w:sz w:val="24"/>
                  <w:szCs w:val="24"/>
                </w:rPr>
                <w:delText>161</w:delText>
              </w:r>
            </w:del>
          </w:p>
          <w:p w:rsidR="00D4695B" w:rsidRPr="0096122F" w:rsidRDefault="00D4695B" w:rsidP="00756FA1">
            <w:pPr>
              <w:suppressAutoHyphens w:val="0"/>
              <w:spacing w:line="276" w:lineRule="auto"/>
              <w:jc w:val="center"/>
              <w:rPr>
                <w:sz w:val="24"/>
                <w:szCs w:val="24"/>
              </w:rPr>
            </w:pPr>
            <w:del w:id="1300" w:author="Зайцев Павел Борисович" w:date="2025-10-16T09:45:00Z">
              <w:r w:rsidDel="00D4695B">
                <w:rPr>
                  <w:sz w:val="24"/>
                  <w:szCs w:val="24"/>
                </w:rPr>
                <w:delText>731</w:delText>
              </w:r>
            </w:del>
          </w:p>
        </w:tc>
      </w:tr>
      <w:tr w:rsidR="00D4695B" w:rsidRPr="0096122F" w:rsidTr="00D4695B">
        <w:trPr>
          <w:trHeight w:val="472"/>
        </w:trPr>
        <w:tc>
          <w:tcPr>
            <w:tcW w:w="410" w:type="dxa"/>
            <w:vMerge/>
          </w:tcPr>
          <w:p w:rsidR="00D4695B" w:rsidRPr="00D4695B" w:rsidRDefault="00D4695B" w:rsidP="0096122F">
            <w:pPr>
              <w:spacing w:line="276" w:lineRule="auto"/>
              <w:jc w:val="center"/>
              <w:rPr>
                <w:b/>
                <w:sz w:val="24"/>
                <w:szCs w:val="24"/>
              </w:rPr>
            </w:pPr>
          </w:p>
        </w:tc>
        <w:tc>
          <w:tcPr>
            <w:tcW w:w="1539" w:type="dxa"/>
            <w:gridSpan w:val="2"/>
            <w:vMerge/>
          </w:tcPr>
          <w:p w:rsidR="00D4695B" w:rsidRPr="0096122F" w:rsidRDefault="00D4695B" w:rsidP="0096122F">
            <w:pPr>
              <w:suppressAutoHyphens w:val="0"/>
              <w:rPr>
                <w:sz w:val="24"/>
                <w:szCs w:val="24"/>
                <w:lang w:eastAsia="ru-RU"/>
              </w:rPr>
            </w:pPr>
          </w:p>
        </w:tc>
        <w:tc>
          <w:tcPr>
            <w:tcW w:w="1418" w:type="dxa"/>
            <w:vMerge/>
            <w:noWrap/>
          </w:tcPr>
          <w:p w:rsidR="00D4695B" w:rsidRPr="0096122F" w:rsidRDefault="00D4695B" w:rsidP="00D4695B">
            <w:pPr>
              <w:spacing w:line="276" w:lineRule="auto"/>
              <w:jc w:val="center"/>
              <w:rPr>
                <w:sz w:val="24"/>
                <w:szCs w:val="24"/>
              </w:rPr>
            </w:pPr>
          </w:p>
        </w:tc>
        <w:tc>
          <w:tcPr>
            <w:tcW w:w="1849" w:type="dxa"/>
            <w:vMerge/>
          </w:tcPr>
          <w:p w:rsidR="00D4695B" w:rsidRPr="0096122F" w:rsidRDefault="00D4695B" w:rsidP="009973B5">
            <w:pPr>
              <w:spacing w:line="276" w:lineRule="auto"/>
              <w:jc w:val="center"/>
              <w:rPr>
                <w:sz w:val="24"/>
                <w:szCs w:val="24"/>
              </w:rPr>
            </w:pPr>
          </w:p>
        </w:tc>
        <w:tc>
          <w:tcPr>
            <w:tcW w:w="1559" w:type="dxa"/>
            <w:vMerge/>
          </w:tcPr>
          <w:p w:rsidR="00D4695B" w:rsidRPr="0096122F" w:rsidRDefault="00D4695B" w:rsidP="000E2123">
            <w:pPr>
              <w:suppressAutoHyphens w:val="0"/>
              <w:spacing w:line="276" w:lineRule="auto"/>
              <w:jc w:val="center"/>
              <w:rPr>
                <w:sz w:val="24"/>
                <w:szCs w:val="24"/>
              </w:rPr>
            </w:pPr>
          </w:p>
        </w:tc>
        <w:tc>
          <w:tcPr>
            <w:tcW w:w="851" w:type="dxa"/>
            <w:vMerge/>
          </w:tcPr>
          <w:p w:rsidR="00D4695B" w:rsidRPr="0096122F" w:rsidRDefault="00D4695B" w:rsidP="000E2123">
            <w:pPr>
              <w:suppressAutoHyphens w:val="0"/>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Pr>
          <w:p w:rsidR="00D4695B" w:rsidRPr="0096122F" w:rsidRDefault="00D4695B" w:rsidP="009973B5">
            <w:pPr>
              <w:spacing w:line="276" w:lineRule="auto"/>
              <w:jc w:val="center"/>
              <w:rPr>
                <w:sz w:val="24"/>
                <w:szCs w:val="24"/>
              </w:rPr>
            </w:pPr>
          </w:p>
        </w:tc>
        <w:tc>
          <w:tcPr>
            <w:tcW w:w="1024" w:type="dxa"/>
            <w:gridSpan w:val="3"/>
            <w:vMerge/>
          </w:tcPr>
          <w:p w:rsidR="00D4695B" w:rsidRDefault="00D4695B" w:rsidP="0096122F">
            <w:pPr>
              <w:suppressAutoHyphens w:val="0"/>
              <w:spacing w:line="276" w:lineRule="auto"/>
              <w:jc w:val="center"/>
              <w:rPr>
                <w:sz w:val="24"/>
                <w:szCs w:val="24"/>
                <w:lang w:eastAsia="ru-RU"/>
              </w:rPr>
            </w:pPr>
          </w:p>
        </w:tc>
        <w:tc>
          <w:tcPr>
            <w:tcW w:w="1055" w:type="dxa"/>
            <w:gridSpan w:val="2"/>
            <w:vMerge/>
            <w:noWrap/>
          </w:tcPr>
          <w:p w:rsidR="00D4695B" w:rsidRPr="0096122F" w:rsidRDefault="00D4695B" w:rsidP="00D4695B">
            <w:pPr>
              <w:suppressAutoHyphens w:val="0"/>
              <w:jc w:val="center"/>
              <w:rPr>
                <w:sz w:val="24"/>
                <w:szCs w:val="24"/>
                <w:lang w:val="en-US"/>
              </w:rPr>
            </w:pPr>
          </w:p>
        </w:tc>
        <w:tc>
          <w:tcPr>
            <w:tcW w:w="879" w:type="dxa"/>
            <w:vMerge/>
            <w:noWrap/>
          </w:tcPr>
          <w:p w:rsidR="00D4695B" w:rsidRPr="0096122F" w:rsidRDefault="00D4695B" w:rsidP="0096122F">
            <w:pPr>
              <w:suppressAutoHyphens w:val="0"/>
              <w:spacing w:line="276" w:lineRule="auto"/>
              <w:jc w:val="center"/>
              <w:rPr>
                <w:sz w:val="24"/>
                <w:szCs w:val="24"/>
                <w:lang w:val="en-US"/>
              </w:rPr>
            </w:pPr>
          </w:p>
        </w:tc>
        <w:tc>
          <w:tcPr>
            <w:tcW w:w="1418" w:type="dxa"/>
            <w:gridSpan w:val="2"/>
            <w:vMerge/>
          </w:tcPr>
          <w:p w:rsidR="00D4695B" w:rsidRDefault="00D4695B" w:rsidP="0096122F">
            <w:pPr>
              <w:suppressAutoHyphens w:val="0"/>
              <w:spacing w:line="276" w:lineRule="auto"/>
              <w:jc w:val="center"/>
              <w:rPr>
                <w:sz w:val="24"/>
                <w:szCs w:val="24"/>
                <w:lang w:eastAsia="ru-RU"/>
              </w:rPr>
            </w:pPr>
          </w:p>
        </w:tc>
        <w:tc>
          <w:tcPr>
            <w:tcW w:w="1462" w:type="dxa"/>
            <w:gridSpan w:val="2"/>
            <w:vMerge/>
          </w:tcPr>
          <w:p w:rsidR="00D4695B" w:rsidRPr="0096122F" w:rsidRDefault="00D4695B" w:rsidP="00903F48">
            <w:pPr>
              <w:suppressAutoHyphens w:val="0"/>
              <w:spacing w:line="276" w:lineRule="auto"/>
              <w:jc w:val="center"/>
              <w:rPr>
                <w:sz w:val="24"/>
                <w:szCs w:val="24"/>
                <w:lang w:eastAsia="ru-RU"/>
              </w:rPr>
            </w:pPr>
          </w:p>
        </w:tc>
        <w:tc>
          <w:tcPr>
            <w:tcW w:w="1036" w:type="dxa"/>
            <w:vMerge/>
          </w:tcPr>
          <w:p w:rsidR="00D4695B" w:rsidRDefault="00D4695B" w:rsidP="0096122F">
            <w:pPr>
              <w:suppressAutoHyphens w:val="0"/>
              <w:spacing w:line="276" w:lineRule="auto"/>
              <w:jc w:val="center"/>
              <w:rPr>
                <w:sz w:val="24"/>
                <w:szCs w:val="24"/>
                <w:lang w:eastAsia="ru-RU"/>
              </w:rPr>
            </w:pPr>
          </w:p>
        </w:tc>
        <w:tc>
          <w:tcPr>
            <w:tcW w:w="1237" w:type="dxa"/>
          </w:tcPr>
          <w:p w:rsidR="00D4695B" w:rsidRPr="0096122F" w:rsidRDefault="00D4695B" w:rsidP="0096122F">
            <w:pPr>
              <w:suppressAutoHyphens w:val="0"/>
              <w:spacing w:line="276" w:lineRule="auto"/>
              <w:jc w:val="center"/>
              <w:rPr>
                <w:sz w:val="24"/>
                <w:szCs w:val="24"/>
              </w:rPr>
            </w:pPr>
            <w:ins w:id="1301" w:author="Зайцев Павел Борисович" w:date="2025-10-16T09:45:00Z">
              <w:r>
                <w:rPr>
                  <w:sz w:val="24"/>
                  <w:szCs w:val="24"/>
                </w:rPr>
                <w:t>30305</w:t>
              </w:r>
            </w:ins>
          </w:p>
        </w:tc>
        <w:tc>
          <w:tcPr>
            <w:tcW w:w="1134" w:type="dxa"/>
          </w:tcPr>
          <w:p w:rsidR="00D4695B" w:rsidRPr="0096122F" w:rsidRDefault="00D4695B" w:rsidP="00756FA1">
            <w:pPr>
              <w:suppressAutoHyphens w:val="0"/>
              <w:jc w:val="center"/>
              <w:rPr>
                <w:sz w:val="24"/>
                <w:szCs w:val="24"/>
                <w:lang w:val="en-US"/>
              </w:rPr>
            </w:pPr>
            <w:ins w:id="1302" w:author="Зайцев Павел Борисович" w:date="2025-10-16T09:45:00Z">
              <w:r>
                <w:rPr>
                  <w:sz w:val="24"/>
                  <w:szCs w:val="24"/>
                </w:rPr>
                <w:t>731</w:t>
              </w:r>
            </w:ins>
          </w:p>
        </w:tc>
      </w:tr>
      <w:tr w:rsidR="00D4695B" w:rsidRPr="0096122F" w:rsidTr="00D4695B">
        <w:trPr>
          <w:trHeight w:val="315"/>
        </w:trPr>
        <w:tc>
          <w:tcPr>
            <w:tcW w:w="410" w:type="dxa"/>
            <w:vMerge/>
          </w:tcPr>
          <w:p w:rsidR="00D4695B" w:rsidRPr="00D4695B" w:rsidRDefault="00D4695B" w:rsidP="0096122F">
            <w:pPr>
              <w:spacing w:line="276" w:lineRule="auto"/>
              <w:jc w:val="center"/>
              <w:rPr>
                <w:b/>
                <w:sz w:val="24"/>
                <w:szCs w:val="24"/>
              </w:rPr>
            </w:pPr>
          </w:p>
        </w:tc>
        <w:tc>
          <w:tcPr>
            <w:tcW w:w="1539" w:type="dxa"/>
            <w:gridSpan w:val="2"/>
            <w:vMerge/>
          </w:tcPr>
          <w:p w:rsidR="00D4695B" w:rsidRPr="0096122F" w:rsidRDefault="00D4695B" w:rsidP="0096122F">
            <w:pPr>
              <w:suppressAutoHyphens w:val="0"/>
              <w:rPr>
                <w:sz w:val="24"/>
                <w:szCs w:val="24"/>
                <w:lang w:eastAsia="ru-RU"/>
              </w:rPr>
            </w:pPr>
          </w:p>
        </w:tc>
        <w:tc>
          <w:tcPr>
            <w:tcW w:w="1418" w:type="dxa"/>
            <w:vMerge w:val="restart"/>
            <w:noWrap/>
          </w:tcPr>
          <w:p w:rsidR="00D4695B" w:rsidRPr="0096122F" w:rsidRDefault="00D4695B" w:rsidP="009973B5">
            <w:pPr>
              <w:spacing w:line="276" w:lineRule="auto"/>
              <w:jc w:val="center"/>
              <w:rPr>
                <w:sz w:val="24"/>
                <w:szCs w:val="24"/>
              </w:rPr>
            </w:pPr>
            <w:ins w:id="1303" w:author="Зайцев Павел Борисович" w:date="2025-10-16T09:43:00Z">
              <w:r w:rsidRPr="0096122F">
                <w:rPr>
                  <w:sz w:val="24"/>
                  <w:szCs w:val="24"/>
                </w:rPr>
                <w:t>120561561</w:t>
              </w:r>
            </w:ins>
          </w:p>
        </w:tc>
        <w:tc>
          <w:tcPr>
            <w:tcW w:w="1849" w:type="dxa"/>
            <w:vMerge/>
          </w:tcPr>
          <w:p w:rsidR="00D4695B" w:rsidRPr="0096122F" w:rsidRDefault="00D4695B" w:rsidP="009973B5">
            <w:pPr>
              <w:spacing w:line="276" w:lineRule="auto"/>
              <w:jc w:val="center"/>
              <w:rPr>
                <w:sz w:val="24"/>
                <w:szCs w:val="24"/>
              </w:rPr>
            </w:pPr>
          </w:p>
        </w:tc>
        <w:tc>
          <w:tcPr>
            <w:tcW w:w="1559" w:type="dxa"/>
            <w:vMerge/>
          </w:tcPr>
          <w:p w:rsidR="00D4695B" w:rsidRPr="0096122F" w:rsidRDefault="00D4695B" w:rsidP="000E2123">
            <w:pPr>
              <w:suppressAutoHyphens w:val="0"/>
              <w:spacing w:line="276" w:lineRule="auto"/>
              <w:jc w:val="center"/>
              <w:rPr>
                <w:sz w:val="24"/>
                <w:szCs w:val="24"/>
              </w:rPr>
            </w:pPr>
          </w:p>
        </w:tc>
        <w:tc>
          <w:tcPr>
            <w:tcW w:w="851" w:type="dxa"/>
            <w:vMerge/>
          </w:tcPr>
          <w:p w:rsidR="00D4695B" w:rsidRPr="0096122F" w:rsidRDefault="00D4695B" w:rsidP="000E2123">
            <w:pPr>
              <w:suppressAutoHyphens w:val="0"/>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Pr>
          <w:p w:rsidR="00D4695B" w:rsidRPr="0096122F" w:rsidRDefault="00D4695B" w:rsidP="009973B5">
            <w:pPr>
              <w:spacing w:line="276" w:lineRule="auto"/>
              <w:jc w:val="center"/>
              <w:rPr>
                <w:sz w:val="24"/>
                <w:szCs w:val="24"/>
              </w:rPr>
            </w:pPr>
          </w:p>
        </w:tc>
        <w:tc>
          <w:tcPr>
            <w:tcW w:w="1024" w:type="dxa"/>
            <w:gridSpan w:val="3"/>
            <w:vMerge/>
          </w:tcPr>
          <w:p w:rsidR="00D4695B" w:rsidRDefault="00D4695B" w:rsidP="0096122F">
            <w:pPr>
              <w:suppressAutoHyphens w:val="0"/>
              <w:spacing w:line="276" w:lineRule="auto"/>
              <w:jc w:val="center"/>
              <w:rPr>
                <w:sz w:val="24"/>
                <w:szCs w:val="24"/>
                <w:lang w:eastAsia="ru-RU"/>
              </w:rPr>
            </w:pPr>
          </w:p>
        </w:tc>
        <w:tc>
          <w:tcPr>
            <w:tcW w:w="1055" w:type="dxa"/>
            <w:gridSpan w:val="2"/>
            <w:vMerge w:val="restart"/>
            <w:noWrap/>
          </w:tcPr>
          <w:p w:rsidR="00D4695B" w:rsidRPr="0096122F" w:rsidRDefault="00D4695B" w:rsidP="00756FA1">
            <w:pPr>
              <w:suppressAutoHyphens w:val="0"/>
              <w:jc w:val="center"/>
              <w:rPr>
                <w:sz w:val="24"/>
                <w:szCs w:val="24"/>
                <w:lang w:val="en-US"/>
              </w:rPr>
            </w:pPr>
            <w:ins w:id="1304" w:author="Зайцев Павел Борисович" w:date="2025-10-16T09:43:00Z">
              <w:r w:rsidRPr="0096122F">
                <w:rPr>
                  <w:sz w:val="24"/>
                  <w:szCs w:val="24"/>
                  <w:lang w:val="en-US"/>
                </w:rPr>
                <w:t>20561</w:t>
              </w:r>
            </w:ins>
          </w:p>
        </w:tc>
        <w:tc>
          <w:tcPr>
            <w:tcW w:w="879" w:type="dxa"/>
            <w:vMerge/>
            <w:noWrap/>
          </w:tcPr>
          <w:p w:rsidR="00D4695B" w:rsidRPr="0096122F" w:rsidRDefault="00D4695B" w:rsidP="0096122F">
            <w:pPr>
              <w:suppressAutoHyphens w:val="0"/>
              <w:spacing w:line="276" w:lineRule="auto"/>
              <w:jc w:val="center"/>
              <w:rPr>
                <w:sz w:val="24"/>
                <w:szCs w:val="24"/>
                <w:lang w:val="en-US"/>
              </w:rPr>
            </w:pPr>
          </w:p>
        </w:tc>
        <w:tc>
          <w:tcPr>
            <w:tcW w:w="1418" w:type="dxa"/>
            <w:gridSpan w:val="2"/>
            <w:vMerge/>
          </w:tcPr>
          <w:p w:rsidR="00D4695B" w:rsidRDefault="00D4695B" w:rsidP="0096122F">
            <w:pPr>
              <w:suppressAutoHyphens w:val="0"/>
              <w:spacing w:line="276" w:lineRule="auto"/>
              <w:jc w:val="center"/>
              <w:rPr>
                <w:sz w:val="24"/>
                <w:szCs w:val="24"/>
                <w:lang w:eastAsia="ru-RU"/>
              </w:rPr>
            </w:pPr>
          </w:p>
        </w:tc>
        <w:tc>
          <w:tcPr>
            <w:tcW w:w="1462" w:type="dxa"/>
            <w:gridSpan w:val="2"/>
            <w:vMerge/>
          </w:tcPr>
          <w:p w:rsidR="00D4695B" w:rsidRPr="0096122F" w:rsidRDefault="00D4695B" w:rsidP="00903F48">
            <w:pPr>
              <w:suppressAutoHyphens w:val="0"/>
              <w:spacing w:line="276" w:lineRule="auto"/>
              <w:jc w:val="center"/>
              <w:rPr>
                <w:sz w:val="24"/>
                <w:szCs w:val="24"/>
                <w:lang w:eastAsia="ru-RU"/>
              </w:rPr>
            </w:pPr>
          </w:p>
        </w:tc>
        <w:tc>
          <w:tcPr>
            <w:tcW w:w="1036" w:type="dxa"/>
            <w:vMerge/>
          </w:tcPr>
          <w:p w:rsidR="00D4695B" w:rsidRDefault="00D4695B" w:rsidP="0096122F">
            <w:pPr>
              <w:suppressAutoHyphens w:val="0"/>
              <w:spacing w:line="276" w:lineRule="auto"/>
              <w:jc w:val="center"/>
              <w:rPr>
                <w:sz w:val="24"/>
                <w:szCs w:val="24"/>
                <w:lang w:eastAsia="ru-RU"/>
              </w:rPr>
            </w:pPr>
          </w:p>
        </w:tc>
        <w:tc>
          <w:tcPr>
            <w:tcW w:w="1237" w:type="dxa"/>
          </w:tcPr>
          <w:p w:rsidR="00D4695B" w:rsidRPr="0096122F" w:rsidRDefault="00D4695B" w:rsidP="00D4695B">
            <w:pPr>
              <w:suppressAutoHyphens w:val="0"/>
              <w:spacing w:line="276" w:lineRule="auto"/>
              <w:jc w:val="center"/>
              <w:rPr>
                <w:sz w:val="24"/>
                <w:szCs w:val="24"/>
              </w:rPr>
            </w:pPr>
            <w:ins w:id="1305" w:author="Зайцев Павел Борисович" w:date="2025-10-16T09:43:00Z">
              <w:r w:rsidRPr="0096122F">
                <w:rPr>
                  <w:sz w:val="24"/>
                  <w:szCs w:val="24"/>
                </w:rPr>
                <w:t>40140</w:t>
              </w:r>
            </w:ins>
          </w:p>
        </w:tc>
        <w:tc>
          <w:tcPr>
            <w:tcW w:w="1134" w:type="dxa"/>
          </w:tcPr>
          <w:p w:rsidR="00D4695B" w:rsidRPr="0096122F" w:rsidRDefault="00D4695B" w:rsidP="00D4695B">
            <w:pPr>
              <w:suppressAutoHyphens w:val="0"/>
              <w:jc w:val="center"/>
              <w:rPr>
                <w:sz w:val="24"/>
                <w:szCs w:val="24"/>
                <w:lang w:val="en-US"/>
              </w:rPr>
            </w:pPr>
            <w:ins w:id="1306" w:author="Зайцев Павел Борисович" w:date="2025-10-16T09:44:00Z">
              <w:r>
                <w:rPr>
                  <w:sz w:val="24"/>
                  <w:szCs w:val="24"/>
                </w:rPr>
                <w:t>161</w:t>
              </w:r>
            </w:ins>
          </w:p>
        </w:tc>
      </w:tr>
      <w:tr w:rsidR="00D4695B" w:rsidRPr="0096122F" w:rsidTr="00C356E2">
        <w:trPr>
          <w:trHeight w:val="315"/>
        </w:trPr>
        <w:tc>
          <w:tcPr>
            <w:tcW w:w="410" w:type="dxa"/>
            <w:vMerge/>
          </w:tcPr>
          <w:p w:rsidR="00D4695B" w:rsidRPr="00D4695B" w:rsidRDefault="00D4695B" w:rsidP="0096122F">
            <w:pPr>
              <w:spacing w:line="276" w:lineRule="auto"/>
              <w:jc w:val="center"/>
              <w:rPr>
                <w:b/>
                <w:sz w:val="24"/>
                <w:szCs w:val="24"/>
              </w:rPr>
            </w:pPr>
          </w:p>
        </w:tc>
        <w:tc>
          <w:tcPr>
            <w:tcW w:w="1539" w:type="dxa"/>
            <w:gridSpan w:val="2"/>
            <w:vMerge/>
          </w:tcPr>
          <w:p w:rsidR="00D4695B" w:rsidRPr="0096122F" w:rsidRDefault="00D4695B" w:rsidP="0096122F">
            <w:pPr>
              <w:suppressAutoHyphens w:val="0"/>
              <w:rPr>
                <w:sz w:val="24"/>
                <w:szCs w:val="24"/>
                <w:lang w:eastAsia="ru-RU"/>
              </w:rPr>
            </w:pPr>
          </w:p>
        </w:tc>
        <w:tc>
          <w:tcPr>
            <w:tcW w:w="1418" w:type="dxa"/>
            <w:vMerge/>
            <w:noWrap/>
          </w:tcPr>
          <w:p w:rsidR="00D4695B" w:rsidRPr="0096122F" w:rsidRDefault="00D4695B" w:rsidP="009973B5">
            <w:pPr>
              <w:spacing w:line="276" w:lineRule="auto"/>
              <w:jc w:val="center"/>
              <w:rPr>
                <w:sz w:val="24"/>
                <w:szCs w:val="24"/>
              </w:rPr>
            </w:pPr>
          </w:p>
        </w:tc>
        <w:tc>
          <w:tcPr>
            <w:tcW w:w="1849" w:type="dxa"/>
            <w:vMerge/>
          </w:tcPr>
          <w:p w:rsidR="00D4695B" w:rsidRPr="0096122F" w:rsidRDefault="00D4695B" w:rsidP="009973B5">
            <w:pPr>
              <w:spacing w:line="276" w:lineRule="auto"/>
              <w:jc w:val="center"/>
              <w:rPr>
                <w:sz w:val="24"/>
                <w:szCs w:val="24"/>
              </w:rPr>
            </w:pPr>
          </w:p>
        </w:tc>
        <w:tc>
          <w:tcPr>
            <w:tcW w:w="1559" w:type="dxa"/>
            <w:vMerge/>
          </w:tcPr>
          <w:p w:rsidR="00D4695B" w:rsidRPr="0096122F" w:rsidRDefault="00D4695B" w:rsidP="000E2123">
            <w:pPr>
              <w:suppressAutoHyphens w:val="0"/>
              <w:spacing w:line="276" w:lineRule="auto"/>
              <w:jc w:val="center"/>
              <w:rPr>
                <w:sz w:val="24"/>
                <w:szCs w:val="24"/>
              </w:rPr>
            </w:pPr>
          </w:p>
        </w:tc>
        <w:tc>
          <w:tcPr>
            <w:tcW w:w="851" w:type="dxa"/>
            <w:vMerge/>
          </w:tcPr>
          <w:p w:rsidR="00D4695B" w:rsidRPr="0096122F" w:rsidRDefault="00D4695B" w:rsidP="000E2123">
            <w:pPr>
              <w:suppressAutoHyphens w:val="0"/>
              <w:spacing w:line="276" w:lineRule="auto"/>
              <w:jc w:val="center"/>
              <w:rPr>
                <w:sz w:val="24"/>
                <w:szCs w:val="24"/>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Pr>
          <w:p w:rsidR="00D4695B" w:rsidRPr="0096122F" w:rsidRDefault="00D4695B" w:rsidP="009973B5">
            <w:pPr>
              <w:spacing w:line="276" w:lineRule="auto"/>
              <w:jc w:val="center"/>
              <w:rPr>
                <w:sz w:val="24"/>
                <w:szCs w:val="24"/>
              </w:rPr>
            </w:pPr>
          </w:p>
        </w:tc>
        <w:tc>
          <w:tcPr>
            <w:tcW w:w="1024" w:type="dxa"/>
            <w:gridSpan w:val="3"/>
            <w:vMerge/>
          </w:tcPr>
          <w:p w:rsidR="00D4695B" w:rsidRDefault="00D4695B" w:rsidP="0096122F">
            <w:pPr>
              <w:suppressAutoHyphens w:val="0"/>
              <w:spacing w:line="276" w:lineRule="auto"/>
              <w:jc w:val="center"/>
              <w:rPr>
                <w:sz w:val="24"/>
                <w:szCs w:val="24"/>
                <w:lang w:eastAsia="ru-RU"/>
              </w:rPr>
            </w:pPr>
          </w:p>
        </w:tc>
        <w:tc>
          <w:tcPr>
            <w:tcW w:w="1055" w:type="dxa"/>
            <w:gridSpan w:val="2"/>
            <w:vMerge/>
            <w:noWrap/>
          </w:tcPr>
          <w:p w:rsidR="00D4695B" w:rsidRPr="0096122F" w:rsidRDefault="00D4695B" w:rsidP="00756FA1">
            <w:pPr>
              <w:suppressAutoHyphens w:val="0"/>
              <w:jc w:val="center"/>
              <w:rPr>
                <w:sz w:val="24"/>
                <w:szCs w:val="24"/>
                <w:lang w:val="en-US"/>
              </w:rPr>
            </w:pPr>
          </w:p>
        </w:tc>
        <w:tc>
          <w:tcPr>
            <w:tcW w:w="879" w:type="dxa"/>
            <w:vMerge/>
            <w:noWrap/>
          </w:tcPr>
          <w:p w:rsidR="00D4695B" w:rsidRPr="0096122F" w:rsidRDefault="00D4695B" w:rsidP="0096122F">
            <w:pPr>
              <w:suppressAutoHyphens w:val="0"/>
              <w:spacing w:line="276" w:lineRule="auto"/>
              <w:jc w:val="center"/>
              <w:rPr>
                <w:sz w:val="24"/>
                <w:szCs w:val="24"/>
                <w:lang w:val="en-US"/>
              </w:rPr>
            </w:pPr>
          </w:p>
        </w:tc>
        <w:tc>
          <w:tcPr>
            <w:tcW w:w="1418" w:type="dxa"/>
            <w:gridSpan w:val="2"/>
            <w:vMerge/>
          </w:tcPr>
          <w:p w:rsidR="00D4695B" w:rsidRDefault="00D4695B" w:rsidP="0096122F">
            <w:pPr>
              <w:suppressAutoHyphens w:val="0"/>
              <w:spacing w:line="276" w:lineRule="auto"/>
              <w:jc w:val="center"/>
              <w:rPr>
                <w:sz w:val="24"/>
                <w:szCs w:val="24"/>
                <w:lang w:eastAsia="ru-RU"/>
              </w:rPr>
            </w:pPr>
          </w:p>
        </w:tc>
        <w:tc>
          <w:tcPr>
            <w:tcW w:w="1462" w:type="dxa"/>
            <w:gridSpan w:val="2"/>
            <w:vMerge/>
          </w:tcPr>
          <w:p w:rsidR="00D4695B" w:rsidRPr="0096122F" w:rsidRDefault="00D4695B" w:rsidP="00903F48">
            <w:pPr>
              <w:suppressAutoHyphens w:val="0"/>
              <w:spacing w:line="276" w:lineRule="auto"/>
              <w:jc w:val="center"/>
              <w:rPr>
                <w:sz w:val="24"/>
                <w:szCs w:val="24"/>
                <w:lang w:eastAsia="ru-RU"/>
              </w:rPr>
            </w:pPr>
          </w:p>
        </w:tc>
        <w:tc>
          <w:tcPr>
            <w:tcW w:w="1036" w:type="dxa"/>
            <w:vMerge/>
          </w:tcPr>
          <w:p w:rsidR="00D4695B" w:rsidRDefault="00D4695B" w:rsidP="0096122F">
            <w:pPr>
              <w:suppressAutoHyphens w:val="0"/>
              <w:spacing w:line="276" w:lineRule="auto"/>
              <w:jc w:val="center"/>
              <w:rPr>
                <w:sz w:val="24"/>
                <w:szCs w:val="24"/>
                <w:lang w:eastAsia="ru-RU"/>
              </w:rPr>
            </w:pPr>
          </w:p>
        </w:tc>
        <w:tc>
          <w:tcPr>
            <w:tcW w:w="1237" w:type="dxa"/>
          </w:tcPr>
          <w:p w:rsidR="00D4695B" w:rsidRPr="0096122F" w:rsidRDefault="00D4695B" w:rsidP="0096122F">
            <w:pPr>
              <w:suppressAutoHyphens w:val="0"/>
              <w:spacing w:line="276" w:lineRule="auto"/>
              <w:jc w:val="center"/>
              <w:rPr>
                <w:sz w:val="24"/>
                <w:szCs w:val="24"/>
              </w:rPr>
            </w:pPr>
            <w:ins w:id="1307" w:author="Зайцев Павел Борисович" w:date="2025-10-16T09:45:00Z">
              <w:r>
                <w:rPr>
                  <w:sz w:val="24"/>
                  <w:szCs w:val="24"/>
                </w:rPr>
                <w:t>30305</w:t>
              </w:r>
            </w:ins>
          </w:p>
        </w:tc>
        <w:tc>
          <w:tcPr>
            <w:tcW w:w="1134" w:type="dxa"/>
          </w:tcPr>
          <w:p w:rsidR="00D4695B" w:rsidRDefault="00D4695B" w:rsidP="00D4695B">
            <w:pPr>
              <w:suppressAutoHyphens w:val="0"/>
              <w:spacing w:line="276" w:lineRule="auto"/>
              <w:jc w:val="center"/>
              <w:rPr>
                <w:sz w:val="24"/>
                <w:szCs w:val="24"/>
              </w:rPr>
            </w:pPr>
            <w:ins w:id="1308" w:author="Зайцев Павел Борисович" w:date="2025-10-16T09:46:00Z">
              <w:r>
                <w:rPr>
                  <w:sz w:val="24"/>
                  <w:szCs w:val="24"/>
                </w:rPr>
                <w:t>731</w:t>
              </w:r>
            </w:ins>
          </w:p>
        </w:tc>
      </w:tr>
      <w:tr w:rsidR="00D4695B" w:rsidRPr="0096122F" w:rsidTr="00D4695B">
        <w:trPr>
          <w:trHeight w:val="473"/>
        </w:trPr>
        <w:tc>
          <w:tcPr>
            <w:tcW w:w="410" w:type="dxa"/>
            <w:vMerge/>
          </w:tcPr>
          <w:p w:rsidR="00D4695B" w:rsidRPr="00C356E2" w:rsidRDefault="00D4695B" w:rsidP="0096122F">
            <w:pPr>
              <w:spacing w:line="276" w:lineRule="auto"/>
              <w:jc w:val="center"/>
              <w:rPr>
                <w:b/>
                <w:sz w:val="24"/>
                <w:szCs w:val="24"/>
              </w:rPr>
            </w:pPr>
          </w:p>
        </w:tc>
        <w:tc>
          <w:tcPr>
            <w:tcW w:w="1539" w:type="dxa"/>
            <w:gridSpan w:val="2"/>
            <w:vMerge/>
          </w:tcPr>
          <w:p w:rsidR="00D4695B" w:rsidRPr="0096122F" w:rsidRDefault="00D4695B" w:rsidP="0096122F">
            <w:pPr>
              <w:suppressAutoHyphens w:val="0"/>
              <w:rPr>
                <w:sz w:val="24"/>
                <w:szCs w:val="24"/>
              </w:rPr>
            </w:pPr>
          </w:p>
        </w:tc>
        <w:tc>
          <w:tcPr>
            <w:tcW w:w="1418" w:type="dxa"/>
            <w:noWrap/>
          </w:tcPr>
          <w:p w:rsidR="00D4695B" w:rsidRPr="0096122F" w:rsidDel="00D4695B" w:rsidRDefault="00D4695B" w:rsidP="00D4695B">
            <w:pPr>
              <w:spacing w:line="276" w:lineRule="auto"/>
              <w:jc w:val="center"/>
              <w:rPr>
                <w:del w:id="1309" w:author="Зайцев Павел Борисович" w:date="2025-10-16T09:46:00Z"/>
                <w:sz w:val="24"/>
                <w:szCs w:val="24"/>
              </w:rPr>
            </w:pPr>
            <w:r w:rsidRPr="0096122F">
              <w:rPr>
                <w:sz w:val="24"/>
                <w:szCs w:val="24"/>
              </w:rPr>
              <w:t>120551661</w:t>
            </w:r>
          </w:p>
          <w:p w:rsidR="00D4695B" w:rsidRPr="0096122F" w:rsidRDefault="00D4695B" w:rsidP="009973B5">
            <w:pPr>
              <w:spacing w:line="276" w:lineRule="auto"/>
              <w:jc w:val="center"/>
              <w:rPr>
                <w:sz w:val="24"/>
                <w:szCs w:val="24"/>
              </w:rPr>
            </w:pPr>
            <w:del w:id="1310" w:author="Зайцев Павел Борисович" w:date="2025-10-16T09:46:00Z">
              <w:r w:rsidRPr="0096122F" w:rsidDel="00D4695B">
                <w:rPr>
                  <w:sz w:val="24"/>
                  <w:szCs w:val="24"/>
                </w:rPr>
                <w:delText>120561661</w:delText>
              </w:r>
            </w:del>
          </w:p>
        </w:tc>
        <w:tc>
          <w:tcPr>
            <w:tcW w:w="1849" w:type="dxa"/>
            <w:vMerge/>
          </w:tcPr>
          <w:p w:rsidR="00D4695B" w:rsidRPr="0096122F" w:rsidRDefault="00D4695B" w:rsidP="0096122F">
            <w:pPr>
              <w:suppressAutoHyphens w:val="0"/>
              <w:spacing w:line="276" w:lineRule="auto"/>
              <w:jc w:val="center"/>
              <w:rPr>
                <w:sz w:val="24"/>
                <w:szCs w:val="24"/>
                <w:lang w:eastAsia="ru-RU"/>
              </w:rPr>
            </w:pPr>
          </w:p>
        </w:tc>
        <w:tc>
          <w:tcPr>
            <w:tcW w:w="1559" w:type="dxa"/>
            <w:vMerge/>
          </w:tcPr>
          <w:p w:rsidR="00D4695B" w:rsidRPr="0096122F" w:rsidRDefault="00D4695B" w:rsidP="0096122F">
            <w:pPr>
              <w:suppressAutoHyphens w:val="0"/>
              <w:spacing w:line="276" w:lineRule="auto"/>
              <w:jc w:val="center"/>
              <w:rPr>
                <w:sz w:val="24"/>
                <w:szCs w:val="24"/>
                <w:lang w:eastAsia="ru-RU"/>
              </w:rPr>
            </w:pPr>
          </w:p>
        </w:tc>
        <w:tc>
          <w:tcPr>
            <w:tcW w:w="851" w:type="dxa"/>
            <w:vMerge/>
          </w:tcPr>
          <w:p w:rsidR="00D4695B" w:rsidRPr="0096122F" w:rsidRDefault="00D4695B" w:rsidP="0096122F">
            <w:pPr>
              <w:suppressAutoHyphens w:val="0"/>
              <w:spacing w:line="276" w:lineRule="auto"/>
              <w:jc w:val="center"/>
              <w:rPr>
                <w:sz w:val="24"/>
                <w:szCs w:val="24"/>
                <w:lang w:eastAsia="ru-RU"/>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val="restart"/>
          </w:tcPr>
          <w:p w:rsidR="00D4695B" w:rsidRPr="0096122F" w:rsidRDefault="00D4695B" w:rsidP="00501F22">
            <w:pPr>
              <w:spacing w:line="276" w:lineRule="auto"/>
              <w:jc w:val="center"/>
              <w:rPr>
                <w:sz w:val="24"/>
                <w:szCs w:val="24"/>
              </w:rPr>
            </w:pPr>
            <w:r w:rsidRPr="0096122F">
              <w:rPr>
                <w:sz w:val="24"/>
                <w:szCs w:val="24"/>
              </w:rPr>
              <w:t>202ХХХХХ01</w:t>
            </w:r>
            <w:r>
              <w:rPr>
                <w:sz w:val="24"/>
                <w:szCs w:val="24"/>
              </w:rPr>
              <w:t>ХХХХ</w:t>
            </w:r>
            <w:r w:rsidRPr="0096122F">
              <w:rPr>
                <w:sz w:val="24"/>
                <w:szCs w:val="24"/>
              </w:rPr>
              <w:t>150,</w:t>
            </w:r>
          </w:p>
          <w:p w:rsidR="00D4695B" w:rsidRPr="0096122F" w:rsidRDefault="00D4695B" w:rsidP="00501F22">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w:t>
            </w:r>
          </w:p>
        </w:tc>
        <w:tc>
          <w:tcPr>
            <w:tcW w:w="1024" w:type="dxa"/>
            <w:gridSpan w:val="3"/>
            <w:vMerge/>
          </w:tcPr>
          <w:p w:rsidR="00D4695B" w:rsidRPr="0096122F" w:rsidRDefault="00D4695B" w:rsidP="0096122F">
            <w:pPr>
              <w:suppressAutoHyphens w:val="0"/>
              <w:spacing w:line="276" w:lineRule="auto"/>
              <w:jc w:val="center"/>
              <w:rPr>
                <w:sz w:val="24"/>
                <w:szCs w:val="24"/>
                <w:lang w:eastAsia="ru-RU"/>
              </w:rPr>
            </w:pPr>
          </w:p>
        </w:tc>
        <w:tc>
          <w:tcPr>
            <w:tcW w:w="1055" w:type="dxa"/>
            <w:gridSpan w:val="2"/>
            <w:noWrap/>
          </w:tcPr>
          <w:p w:rsidR="00D4695B" w:rsidRPr="0096122F" w:rsidDel="00D4695B" w:rsidRDefault="00D4695B" w:rsidP="00D4695B">
            <w:pPr>
              <w:suppressAutoHyphens w:val="0"/>
              <w:jc w:val="center"/>
              <w:rPr>
                <w:del w:id="1311" w:author="Зайцев Павел Борисович" w:date="2025-10-16T09:46:00Z"/>
                <w:sz w:val="24"/>
                <w:szCs w:val="24"/>
                <w:lang w:val="en-US"/>
              </w:rPr>
            </w:pPr>
            <w:r w:rsidRPr="0096122F">
              <w:rPr>
                <w:sz w:val="24"/>
                <w:szCs w:val="24"/>
                <w:lang w:val="en-US"/>
              </w:rPr>
              <w:t>20551</w:t>
            </w:r>
          </w:p>
          <w:p w:rsidR="00D4695B" w:rsidRPr="0096122F" w:rsidRDefault="00D4695B" w:rsidP="0096122F">
            <w:pPr>
              <w:suppressAutoHyphens w:val="0"/>
              <w:spacing w:line="276" w:lineRule="auto"/>
              <w:jc w:val="center"/>
              <w:rPr>
                <w:sz w:val="24"/>
                <w:szCs w:val="24"/>
                <w:lang w:eastAsia="ru-RU"/>
              </w:rPr>
            </w:pPr>
            <w:del w:id="1312" w:author="Зайцев Павел Борисович" w:date="2025-10-16T09:46:00Z">
              <w:r w:rsidRPr="0096122F" w:rsidDel="00D4695B">
                <w:rPr>
                  <w:sz w:val="24"/>
                  <w:szCs w:val="24"/>
                  <w:lang w:val="en-US"/>
                </w:rPr>
                <w:delText>20561</w:delText>
              </w:r>
            </w:del>
          </w:p>
        </w:tc>
        <w:tc>
          <w:tcPr>
            <w:tcW w:w="879" w:type="dxa"/>
            <w:vMerge w:val="restart"/>
            <w:noWrap/>
          </w:tcPr>
          <w:p w:rsidR="00D4695B" w:rsidRPr="0096122F" w:rsidRDefault="00D4695B" w:rsidP="0096122F">
            <w:pPr>
              <w:suppressAutoHyphens w:val="0"/>
              <w:spacing w:line="276" w:lineRule="auto"/>
              <w:jc w:val="center"/>
              <w:rPr>
                <w:sz w:val="24"/>
                <w:szCs w:val="24"/>
                <w:lang w:eastAsia="ru-RU"/>
              </w:rPr>
            </w:pPr>
            <w:r>
              <w:rPr>
                <w:sz w:val="24"/>
                <w:szCs w:val="24"/>
              </w:rPr>
              <w:t>6</w:t>
            </w:r>
            <w:r w:rsidRPr="0096122F">
              <w:rPr>
                <w:sz w:val="24"/>
                <w:szCs w:val="24"/>
                <w:lang w:val="en-US"/>
              </w:rPr>
              <w:t>61</w:t>
            </w:r>
          </w:p>
        </w:tc>
        <w:tc>
          <w:tcPr>
            <w:tcW w:w="1418" w:type="dxa"/>
            <w:gridSpan w:val="2"/>
            <w:vMerge/>
          </w:tcPr>
          <w:p w:rsidR="00D4695B" w:rsidRPr="0096122F" w:rsidRDefault="00D4695B" w:rsidP="0096122F">
            <w:pPr>
              <w:suppressAutoHyphens w:val="0"/>
              <w:spacing w:line="276" w:lineRule="auto"/>
              <w:jc w:val="center"/>
              <w:rPr>
                <w:sz w:val="24"/>
                <w:szCs w:val="24"/>
                <w:lang w:eastAsia="ru-RU"/>
              </w:rPr>
            </w:pPr>
          </w:p>
        </w:tc>
        <w:tc>
          <w:tcPr>
            <w:tcW w:w="1462" w:type="dxa"/>
            <w:gridSpan w:val="2"/>
            <w:vMerge w:val="restart"/>
          </w:tcPr>
          <w:p w:rsidR="00D4695B" w:rsidRPr="0096122F" w:rsidRDefault="00D4695B" w:rsidP="00903F48">
            <w:pPr>
              <w:suppressAutoHyphens w:val="0"/>
              <w:spacing w:line="276" w:lineRule="auto"/>
              <w:jc w:val="center"/>
              <w:rPr>
                <w:sz w:val="24"/>
                <w:szCs w:val="24"/>
                <w:lang w:eastAsia="ru-RU"/>
              </w:rPr>
            </w:pPr>
            <w:proofErr w:type="gramStart"/>
            <w:r w:rsidRPr="0096122F">
              <w:rPr>
                <w:sz w:val="24"/>
                <w:szCs w:val="24"/>
                <w:lang w:eastAsia="ru-RU"/>
              </w:rPr>
              <w:t>значение &gt;</w:t>
            </w:r>
            <w:proofErr w:type="gramEnd"/>
            <w:r w:rsidRPr="0096122F">
              <w:rPr>
                <w:sz w:val="24"/>
                <w:szCs w:val="24"/>
                <w:lang w:val="en-US" w:eastAsia="ru-RU"/>
              </w:rPr>
              <w:t xml:space="preserve"> </w:t>
            </w:r>
            <w:r w:rsidRPr="0096122F">
              <w:rPr>
                <w:sz w:val="24"/>
                <w:szCs w:val="24"/>
                <w:lang w:eastAsia="ru-RU"/>
              </w:rPr>
              <w:t>0</w:t>
            </w:r>
          </w:p>
        </w:tc>
        <w:tc>
          <w:tcPr>
            <w:tcW w:w="1036" w:type="dxa"/>
            <w:vMerge/>
          </w:tcPr>
          <w:p w:rsidR="00D4695B" w:rsidRPr="0096122F" w:rsidRDefault="00D4695B" w:rsidP="0096122F">
            <w:pPr>
              <w:suppressAutoHyphens w:val="0"/>
              <w:spacing w:line="276" w:lineRule="auto"/>
              <w:jc w:val="center"/>
              <w:rPr>
                <w:sz w:val="24"/>
                <w:szCs w:val="24"/>
                <w:lang w:eastAsia="ru-RU"/>
              </w:rPr>
            </w:pPr>
          </w:p>
        </w:tc>
        <w:tc>
          <w:tcPr>
            <w:tcW w:w="1237" w:type="dxa"/>
            <w:vMerge w:val="restart"/>
          </w:tcPr>
          <w:p w:rsidR="00D4695B" w:rsidRPr="0096122F" w:rsidRDefault="00D4695B" w:rsidP="00756FA1">
            <w:pPr>
              <w:suppressAutoHyphens w:val="0"/>
              <w:spacing w:line="276" w:lineRule="auto"/>
              <w:jc w:val="center"/>
              <w:rPr>
                <w:sz w:val="24"/>
                <w:szCs w:val="24"/>
                <w:lang w:eastAsia="ru-RU"/>
              </w:rPr>
            </w:pPr>
            <w:r w:rsidRPr="0096122F">
              <w:rPr>
                <w:sz w:val="24"/>
                <w:szCs w:val="24"/>
              </w:rPr>
              <w:t>401</w:t>
            </w:r>
            <w:r>
              <w:rPr>
                <w:sz w:val="24"/>
                <w:szCs w:val="24"/>
              </w:rPr>
              <w:t>4</w:t>
            </w:r>
            <w:r w:rsidRPr="0096122F">
              <w:rPr>
                <w:sz w:val="24"/>
                <w:szCs w:val="24"/>
              </w:rPr>
              <w:t>0</w:t>
            </w:r>
          </w:p>
        </w:tc>
        <w:tc>
          <w:tcPr>
            <w:tcW w:w="1134" w:type="dxa"/>
          </w:tcPr>
          <w:p w:rsidR="00D4695B" w:rsidDel="00D4695B" w:rsidRDefault="00D4695B" w:rsidP="00D4695B">
            <w:pPr>
              <w:suppressAutoHyphens w:val="0"/>
              <w:spacing w:line="276" w:lineRule="auto"/>
              <w:jc w:val="center"/>
              <w:rPr>
                <w:del w:id="1313" w:author="Зайцев Павел Борисович" w:date="2025-10-16T09:47:00Z"/>
                <w:sz w:val="24"/>
                <w:szCs w:val="24"/>
              </w:rPr>
            </w:pPr>
            <w:r>
              <w:rPr>
                <w:sz w:val="24"/>
                <w:szCs w:val="24"/>
              </w:rPr>
              <w:t>151</w:t>
            </w:r>
          </w:p>
          <w:p w:rsidR="00D4695B" w:rsidRPr="0096122F" w:rsidRDefault="00D4695B" w:rsidP="0096122F">
            <w:pPr>
              <w:suppressAutoHyphens w:val="0"/>
              <w:spacing w:line="276" w:lineRule="auto"/>
              <w:jc w:val="center"/>
              <w:rPr>
                <w:sz w:val="24"/>
                <w:szCs w:val="24"/>
                <w:lang w:eastAsia="ru-RU"/>
              </w:rPr>
            </w:pPr>
            <w:del w:id="1314" w:author="Зайцев Павел Борисович" w:date="2025-10-16T09:47:00Z">
              <w:r w:rsidDel="00D4695B">
                <w:rPr>
                  <w:sz w:val="24"/>
                  <w:szCs w:val="24"/>
                </w:rPr>
                <w:delText>161</w:delText>
              </w:r>
            </w:del>
          </w:p>
        </w:tc>
      </w:tr>
      <w:tr w:rsidR="00D4695B" w:rsidRPr="0096122F" w:rsidTr="00C356E2">
        <w:trPr>
          <w:trHeight w:val="472"/>
        </w:trPr>
        <w:tc>
          <w:tcPr>
            <w:tcW w:w="410" w:type="dxa"/>
            <w:vMerge/>
          </w:tcPr>
          <w:p w:rsidR="00D4695B" w:rsidRPr="00C356E2" w:rsidRDefault="00D4695B" w:rsidP="0096122F">
            <w:pPr>
              <w:spacing w:line="276" w:lineRule="auto"/>
              <w:jc w:val="center"/>
              <w:rPr>
                <w:b/>
                <w:sz w:val="24"/>
                <w:szCs w:val="24"/>
              </w:rPr>
            </w:pPr>
          </w:p>
        </w:tc>
        <w:tc>
          <w:tcPr>
            <w:tcW w:w="1539" w:type="dxa"/>
            <w:gridSpan w:val="2"/>
            <w:vMerge/>
          </w:tcPr>
          <w:p w:rsidR="00D4695B" w:rsidRPr="0096122F" w:rsidRDefault="00D4695B" w:rsidP="0096122F">
            <w:pPr>
              <w:suppressAutoHyphens w:val="0"/>
              <w:rPr>
                <w:sz w:val="24"/>
                <w:szCs w:val="24"/>
              </w:rPr>
            </w:pPr>
          </w:p>
        </w:tc>
        <w:tc>
          <w:tcPr>
            <w:tcW w:w="1418" w:type="dxa"/>
            <w:noWrap/>
          </w:tcPr>
          <w:p w:rsidR="00D4695B" w:rsidRPr="0096122F" w:rsidRDefault="00D4695B" w:rsidP="00501F22">
            <w:pPr>
              <w:spacing w:line="276" w:lineRule="auto"/>
              <w:jc w:val="center"/>
              <w:rPr>
                <w:sz w:val="24"/>
                <w:szCs w:val="24"/>
              </w:rPr>
            </w:pPr>
            <w:ins w:id="1315" w:author="Зайцев Павел Борисович" w:date="2025-10-16T09:46:00Z">
              <w:r w:rsidRPr="0096122F">
                <w:rPr>
                  <w:sz w:val="24"/>
                  <w:szCs w:val="24"/>
                </w:rPr>
                <w:t>120561661</w:t>
              </w:r>
            </w:ins>
          </w:p>
        </w:tc>
        <w:tc>
          <w:tcPr>
            <w:tcW w:w="1849" w:type="dxa"/>
            <w:vMerge/>
          </w:tcPr>
          <w:p w:rsidR="00D4695B" w:rsidRPr="0096122F" w:rsidRDefault="00D4695B" w:rsidP="0096122F">
            <w:pPr>
              <w:suppressAutoHyphens w:val="0"/>
              <w:spacing w:line="276" w:lineRule="auto"/>
              <w:jc w:val="center"/>
              <w:rPr>
                <w:sz w:val="24"/>
                <w:szCs w:val="24"/>
                <w:lang w:eastAsia="ru-RU"/>
              </w:rPr>
            </w:pPr>
          </w:p>
        </w:tc>
        <w:tc>
          <w:tcPr>
            <w:tcW w:w="1559" w:type="dxa"/>
            <w:vMerge/>
          </w:tcPr>
          <w:p w:rsidR="00D4695B" w:rsidRPr="0096122F" w:rsidRDefault="00D4695B" w:rsidP="0096122F">
            <w:pPr>
              <w:suppressAutoHyphens w:val="0"/>
              <w:spacing w:line="276" w:lineRule="auto"/>
              <w:jc w:val="center"/>
              <w:rPr>
                <w:sz w:val="24"/>
                <w:szCs w:val="24"/>
                <w:lang w:eastAsia="ru-RU"/>
              </w:rPr>
            </w:pPr>
          </w:p>
        </w:tc>
        <w:tc>
          <w:tcPr>
            <w:tcW w:w="851" w:type="dxa"/>
            <w:vMerge/>
          </w:tcPr>
          <w:p w:rsidR="00D4695B" w:rsidRPr="0096122F" w:rsidRDefault="00D4695B" w:rsidP="0096122F">
            <w:pPr>
              <w:suppressAutoHyphens w:val="0"/>
              <w:spacing w:line="276" w:lineRule="auto"/>
              <w:jc w:val="center"/>
              <w:rPr>
                <w:sz w:val="24"/>
                <w:szCs w:val="24"/>
                <w:lang w:eastAsia="ru-RU"/>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vMerge/>
          </w:tcPr>
          <w:p w:rsidR="00D4695B" w:rsidRPr="0096122F" w:rsidRDefault="00D4695B" w:rsidP="00501F22">
            <w:pPr>
              <w:spacing w:line="276" w:lineRule="auto"/>
              <w:jc w:val="center"/>
              <w:rPr>
                <w:sz w:val="24"/>
                <w:szCs w:val="24"/>
              </w:rPr>
            </w:pPr>
          </w:p>
        </w:tc>
        <w:tc>
          <w:tcPr>
            <w:tcW w:w="1024" w:type="dxa"/>
            <w:gridSpan w:val="3"/>
            <w:vMerge/>
          </w:tcPr>
          <w:p w:rsidR="00D4695B" w:rsidRPr="0096122F" w:rsidRDefault="00D4695B" w:rsidP="0096122F">
            <w:pPr>
              <w:suppressAutoHyphens w:val="0"/>
              <w:spacing w:line="276" w:lineRule="auto"/>
              <w:jc w:val="center"/>
              <w:rPr>
                <w:sz w:val="24"/>
                <w:szCs w:val="24"/>
                <w:lang w:eastAsia="ru-RU"/>
              </w:rPr>
            </w:pPr>
          </w:p>
        </w:tc>
        <w:tc>
          <w:tcPr>
            <w:tcW w:w="1055" w:type="dxa"/>
            <w:gridSpan w:val="2"/>
            <w:noWrap/>
          </w:tcPr>
          <w:p w:rsidR="00D4695B" w:rsidRPr="0096122F" w:rsidRDefault="00D4695B" w:rsidP="00756FA1">
            <w:pPr>
              <w:suppressAutoHyphens w:val="0"/>
              <w:jc w:val="center"/>
              <w:rPr>
                <w:sz w:val="24"/>
                <w:szCs w:val="24"/>
                <w:lang w:val="en-US"/>
              </w:rPr>
            </w:pPr>
            <w:ins w:id="1316" w:author="Зайцев Павел Борисович" w:date="2025-10-16T09:46:00Z">
              <w:r w:rsidRPr="0096122F">
                <w:rPr>
                  <w:sz w:val="24"/>
                  <w:szCs w:val="24"/>
                  <w:lang w:val="en-US"/>
                </w:rPr>
                <w:t>20561</w:t>
              </w:r>
            </w:ins>
          </w:p>
        </w:tc>
        <w:tc>
          <w:tcPr>
            <w:tcW w:w="879" w:type="dxa"/>
            <w:vMerge/>
            <w:noWrap/>
          </w:tcPr>
          <w:p w:rsidR="00D4695B" w:rsidRDefault="00D4695B" w:rsidP="0096122F">
            <w:pPr>
              <w:suppressAutoHyphens w:val="0"/>
              <w:spacing w:line="276" w:lineRule="auto"/>
              <w:jc w:val="center"/>
              <w:rPr>
                <w:sz w:val="24"/>
                <w:szCs w:val="24"/>
              </w:rPr>
            </w:pPr>
          </w:p>
        </w:tc>
        <w:tc>
          <w:tcPr>
            <w:tcW w:w="1418" w:type="dxa"/>
            <w:gridSpan w:val="2"/>
            <w:vMerge/>
          </w:tcPr>
          <w:p w:rsidR="00D4695B" w:rsidRPr="0096122F" w:rsidRDefault="00D4695B" w:rsidP="0096122F">
            <w:pPr>
              <w:suppressAutoHyphens w:val="0"/>
              <w:spacing w:line="276" w:lineRule="auto"/>
              <w:jc w:val="center"/>
              <w:rPr>
                <w:sz w:val="24"/>
                <w:szCs w:val="24"/>
                <w:lang w:eastAsia="ru-RU"/>
              </w:rPr>
            </w:pPr>
          </w:p>
        </w:tc>
        <w:tc>
          <w:tcPr>
            <w:tcW w:w="1462" w:type="dxa"/>
            <w:gridSpan w:val="2"/>
            <w:vMerge/>
          </w:tcPr>
          <w:p w:rsidR="00D4695B" w:rsidRPr="0096122F" w:rsidRDefault="00D4695B" w:rsidP="00903F48">
            <w:pPr>
              <w:suppressAutoHyphens w:val="0"/>
              <w:spacing w:line="276" w:lineRule="auto"/>
              <w:jc w:val="center"/>
              <w:rPr>
                <w:sz w:val="24"/>
                <w:szCs w:val="24"/>
                <w:lang w:eastAsia="ru-RU"/>
              </w:rPr>
            </w:pPr>
          </w:p>
        </w:tc>
        <w:tc>
          <w:tcPr>
            <w:tcW w:w="1036" w:type="dxa"/>
            <w:vMerge/>
          </w:tcPr>
          <w:p w:rsidR="00D4695B" w:rsidRPr="0096122F" w:rsidRDefault="00D4695B" w:rsidP="0096122F">
            <w:pPr>
              <w:suppressAutoHyphens w:val="0"/>
              <w:spacing w:line="276" w:lineRule="auto"/>
              <w:jc w:val="center"/>
              <w:rPr>
                <w:sz w:val="24"/>
                <w:szCs w:val="24"/>
                <w:lang w:eastAsia="ru-RU"/>
              </w:rPr>
            </w:pPr>
          </w:p>
        </w:tc>
        <w:tc>
          <w:tcPr>
            <w:tcW w:w="1237" w:type="dxa"/>
            <w:vMerge/>
          </w:tcPr>
          <w:p w:rsidR="00D4695B" w:rsidRPr="0096122F" w:rsidRDefault="00D4695B" w:rsidP="00756FA1">
            <w:pPr>
              <w:suppressAutoHyphens w:val="0"/>
              <w:spacing w:line="276" w:lineRule="auto"/>
              <w:jc w:val="center"/>
              <w:rPr>
                <w:sz w:val="24"/>
                <w:szCs w:val="24"/>
              </w:rPr>
            </w:pPr>
          </w:p>
        </w:tc>
        <w:tc>
          <w:tcPr>
            <w:tcW w:w="1134" w:type="dxa"/>
          </w:tcPr>
          <w:p w:rsidR="00D4695B" w:rsidRDefault="00D4695B" w:rsidP="0096122F">
            <w:pPr>
              <w:suppressAutoHyphens w:val="0"/>
              <w:spacing w:line="276" w:lineRule="auto"/>
              <w:jc w:val="center"/>
              <w:rPr>
                <w:sz w:val="24"/>
                <w:szCs w:val="24"/>
              </w:rPr>
            </w:pPr>
            <w:ins w:id="1317" w:author="Зайцев Павел Борисович" w:date="2025-10-16T09:47:00Z">
              <w:r>
                <w:rPr>
                  <w:sz w:val="24"/>
                  <w:szCs w:val="24"/>
                </w:rPr>
                <w:t>161</w:t>
              </w:r>
            </w:ins>
          </w:p>
        </w:tc>
      </w:tr>
      <w:tr w:rsidR="00D4695B" w:rsidRPr="0096122F" w:rsidTr="00C356E2">
        <w:trPr>
          <w:trHeight w:val="401"/>
        </w:trPr>
        <w:tc>
          <w:tcPr>
            <w:tcW w:w="410" w:type="dxa"/>
          </w:tcPr>
          <w:p w:rsidR="00D4695B" w:rsidRPr="00C356E2" w:rsidRDefault="00D4695B" w:rsidP="0096122F">
            <w:pPr>
              <w:spacing w:line="276" w:lineRule="auto"/>
              <w:jc w:val="center"/>
              <w:rPr>
                <w:b/>
                <w:sz w:val="24"/>
                <w:szCs w:val="24"/>
              </w:rPr>
            </w:pPr>
          </w:p>
        </w:tc>
        <w:tc>
          <w:tcPr>
            <w:tcW w:w="1539" w:type="dxa"/>
            <w:gridSpan w:val="2"/>
            <w:vMerge/>
          </w:tcPr>
          <w:p w:rsidR="00D4695B" w:rsidRPr="0096122F" w:rsidRDefault="00D4695B" w:rsidP="0096122F">
            <w:pPr>
              <w:suppressAutoHyphens w:val="0"/>
              <w:rPr>
                <w:sz w:val="24"/>
                <w:szCs w:val="24"/>
              </w:rPr>
            </w:pPr>
          </w:p>
        </w:tc>
        <w:tc>
          <w:tcPr>
            <w:tcW w:w="1418" w:type="dxa"/>
            <w:noWrap/>
          </w:tcPr>
          <w:p w:rsidR="00D4695B" w:rsidRPr="0096122F" w:rsidRDefault="00D4695B" w:rsidP="00501F22">
            <w:pPr>
              <w:spacing w:line="276" w:lineRule="auto"/>
              <w:jc w:val="center"/>
              <w:rPr>
                <w:sz w:val="24"/>
                <w:szCs w:val="24"/>
              </w:rPr>
            </w:pPr>
            <w:r w:rsidRPr="0096122F">
              <w:rPr>
                <w:sz w:val="24"/>
                <w:szCs w:val="24"/>
              </w:rPr>
              <w:t>120711641</w:t>
            </w:r>
          </w:p>
          <w:p w:rsidR="00D4695B" w:rsidRPr="0096122F" w:rsidRDefault="00D4695B" w:rsidP="00501F22">
            <w:pPr>
              <w:spacing w:line="276" w:lineRule="auto"/>
              <w:jc w:val="center"/>
              <w:rPr>
                <w:sz w:val="24"/>
                <w:szCs w:val="24"/>
              </w:rPr>
            </w:pPr>
            <w:r w:rsidRPr="0096122F">
              <w:rPr>
                <w:sz w:val="24"/>
                <w:szCs w:val="24"/>
              </w:rPr>
              <w:t>120721641</w:t>
            </w:r>
          </w:p>
          <w:p w:rsidR="00D4695B" w:rsidRPr="0096122F" w:rsidRDefault="00D4695B" w:rsidP="0096122F">
            <w:pPr>
              <w:spacing w:line="276" w:lineRule="auto"/>
              <w:jc w:val="center"/>
              <w:rPr>
                <w:sz w:val="24"/>
                <w:szCs w:val="24"/>
              </w:rPr>
            </w:pPr>
            <w:r w:rsidRPr="0096122F">
              <w:rPr>
                <w:sz w:val="24"/>
                <w:szCs w:val="24"/>
              </w:rPr>
              <w:t>120731641</w:t>
            </w:r>
          </w:p>
        </w:tc>
        <w:tc>
          <w:tcPr>
            <w:tcW w:w="1849" w:type="dxa"/>
            <w:vMerge/>
          </w:tcPr>
          <w:p w:rsidR="00D4695B" w:rsidRPr="0096122F" w:rsidRDefault="00D4695B" w:rsidP="0096122F">
            <w:pPr>
              <w:suppressAutoHyphens w:val="0"/>
              <w:spacing w:line="276" w:lineRule="auto"/>
              <w:jc w:val="center"/>
              <w:rPr>
                <w:sz w:val="24"/>
                <w:szCs w:val="24"/>
                <w:lang w:eastAsia="ru-RU"/>
              </w:rPr>
            </w:pPr>
          </w:p>
        </w:tc>
        <w:tc>
          <w:tcPr>
            <w:tcW w:w="1559" w:type="dxa"/>
            <w:vMerge/>
          </w:tcPr>
          <w:p w:rsidR="00D4695B" w:rsidRPr="0096122F" w:rsidRDefault="00D4695B" w:rsidP="0096122F">
            <w:pPr>
              <w:suppressAutoHyphens w:val="0"/>
              <w:spacing w:line="276" w:lineRule="auto"/>
              <w:jc w:val="center"/>
              <w:rPr>
                <w:sz w:val="24"/>
                <w:szCs w:val="24"/>
                <w:lang w:eastAsia="ru-RU"/>
              </w:rPr>
            </w:pPr>
          </w:p>
        </w:tc>
        <w:tc>
          <w:tcPr>
            <w:tcW w:w="851" w:type="dxa"/>
            <w:vMerge/>
          </w:tcPr>
          <w:p w:rsidR="00D4695B" w:rsidRPr="0096122F" w:rsidRDefault="00D4695B" w:rsidP="0096122F">
            <w:pPr>
              <w:suppressAutoHyphens w:val="0"/>
              <w:spacing w:line="276" w:lineRule="auto"/>
              <w:jc w:val="center"/>
              <w:rPr>
                <w:sz w:val="24"/>
                <w:szCs w:val="24"/>
                <w:lang w:eastAsia="ru-RU"/>
              </w:rPr>
            </w:pPr>
          </w:p>
        </w:tc>
        <w:tc>
          <w:tcPr>
            <w:tcW w:w="1276" w:type="dxa"/>
            <w:vMerge/>
          </w:tcPr>
          <w:p w:rsidR="00D4695B" w:rsidRPr="0096122F" w:rsidRDefault="00D4695B" w:rsidP="0096122F">
            <w:pPr>
              <w:suppressAutoHyphens w:val="0"/>
              <w:spacing w:line="276" w:lineRule="auto"/>
              <w:jc w:val="center"/>
              <w:rPr>
                <w:sz w:val="24"/>
                <w:szCs w:val="24"/>
                <w:lang w:eastAsia="ru-RU"/>
              </w:rPr>
            </w:pPr>
          </w:p>
        </w:tc>
        <w:tc>
          <w:tcPr>
            <w:tcW w:w="4108" w:type="dxa"/>
          </w:tcPr>
          <w:p w:rsidR="00D4695B" w:rsidRDefault="00D4695B" w:rsidP="00501F22">
            <w:pPr>
              <w:spacing w:line="276" w:lineRule="auto"/>
              <w:jc w:val="center"/>
              <w:rPr>
                <w:sz w:val="24"/>
                <w:szCs w:val="24"/>
              </w:rPr>
            </w:pPr>
            <w:r w:rsidRPr="0096122F">
              <w:rPr>
                <w:sz w:val="24"/>
                <w:szCs w:val="24"/>
              </w:rPr>
              <w:t>0106050201ХХХХ640</w:t>
            </w:r>
            <w:r w:rsidRPr="0096122F">
              <w:rPr>
                <w:sz w:val="24"/>
                <w:szCs w:val="24"/>
              </w:rPr>
              <w:br/>
              <w:t>0106070001ХХХХ640</w:t>
            </w:r>
            <w:r w:rsidRPr="0096122F">
              <w:rPr>
                <w:sz w:val="24"/>
                <w:szCs w:val="24"/>
              </w:rPr>
              <w:br/>
              <w:t>0106080001ХХХХ640</w:t>
            </w:r>
            <w:r w:rsidRPr="0096122F">
              <w:rPr>
                <w:sz w:val="24"/>
                <w:szCs w:val="24"/>
              </w:rPr>
              <w:br/>
            </w:r>
            <w:r w:rsidRPr="00164023">
              <w:rPr>
                <w:sz w:val="24"/>
                <w:szCs w:val="24"/>
              </w:rPr>
              <w:t>0106100301ХХХХ640</w:t>
            </w:r>
          </w:p>
          <w:p w:rsidR="00D4695B" w:rsidRDefault="00D4695B" w:rsidP="00501F22">
            <w:pPr>
              <w:spacing w:line="276" w:lineRule="auto"/>
              <w:jc w:val="center"/>
              <w:rPr>
                <w:sz w:val="24"/>
                <w:szCs w:val="24"/>
              </w:rPr>
            </w:pPr>
            <w:r w:rsidRPr="0096122F">
              <w:rPr>
                <w:sz w:val="24"/>
                <w:szCs w:val="24"/>
              </w:rPr>
              <w:t>1110301001ХХХХ120</w:t>
            </w:r>
            <w:r w:rsidRPr="0096122F">
              <w:rPr>
                <w:sz w:val="24"/>
                <w:szCs w:val="24"/>
              </w:rPr>
              <w:br/>
            </w:r>
            <w:r w:rsidRPr="00164023">
              <w:rPr>
                <w:sz w:val="24"/>
                <w:szCs w:val="24"/>
              </w:rPr>
              <w:t>1110306001ХХХХ120</w:t>
            </w:r>
          </w:p>
          <w:p w:rsidR="00D4695B" w:rsidRDefault="00D4695B" w:rsidP="00501F22">
            <w:pPr>
              <w:spacing w:line="276" w:lineRule="auto"/>
              <w:jc w:val="center"/>
              <w:rPr>
                <w:sz w:val="24"/>
                <w:szCs w:val="24"/>
              </w:rPr>
            </w:pPr>
            <w:r>
              <w:rPr>
                <w:sz w:val="24"/>
                <w:szCs w:val="24"/>
              </w:rPr>
              <w:t>1110307001ХХХХ120</w:t>
            </w:r>
          </w:p>
          <w:p w:rsidR="00D4695B" w:rsidRPr="0096122F" w:rsidRDefault="00D4695B" w:rsidP="00501F22">
            <w:pPr>
              <w:spacing w:line="276" w:lineRule="auto"/>
              <w:jc w:val="center"/>
              <w:rPr>
                <w:sz w:val="24"/>
                <w:szCs w:val="24"/>
              </w:rPr>
            </w:pPr>
            <w:r w:rsidRPr="0096122F">
              <w:rPr>
                <w:sz w:val="24"/>
                <w:szCs w:val="24"/>
              </w:rPr>
              <w:t>1110402001ХХХХ120</w:t>
            </w:r>
            <w:r w:rsidRPr="0096122F">
              <w:rPr>
                <w:sz w:val="24"/>
                <w:szCs w:val="24"/>
              </w:rPr>
              <w:br/>
              <w:t>1110403001ХХХХ120</w:t>
            </w:r>
            <w:r w:rsidRPr="0096122F">
              <w:rPr>
                <w:sz w:val="24"/>
                <w:szCs w:val="24"/>
              </w:rPr>
              <w:br/>
              <w:t>116ХХХХХ01ХХХХ140</w:t>
            </w:r>
          </w:p>
          <w:p w:rsidR="00D4695B" w:rsidRPr="0096122F" w:rsidRDefault="00D4695B" w:rsidP="00501F22">
            <w:pPr>
              <w:suppressAutoHyphens w:val="0"/>
              <w:spacing w:line="276" w:lineRule="auto"/>
              <w:jc w:val="center"/>
              <w:rPr>
                <w:sz w:val="24"/>
                <w:szCs w:val="24"/>
                <w:lang w:eastAsia="ru-RU"/>
              </w:rPr>
            </w:pPr>
            <w:r w:rsidRPr="0096122F">
              <w:rPr>
                <w:sz w:val="24"/>
                <w:szCs w:val="24"/>
              </w:rPr>
              <w:t>проверка на справочник детализированных КБК доходов и источников финансирования дефицита бюджетов</w:t>
            </w:r>
          </w:p>
        </w:tc>
        <w:tc>
          <w:tcPr>
            <w:tcW w:w="1024" w:type="dxa"/>
            <w:gridSpan w:val="3"/>
            <w:vMerge/>
          </w:tcPr>
          <w:p w:rsidR="00D4695B" w:rsidRPr="0096122F" w:rsidRDefault="00D4695B" w:rsidP="0096122F">
            <w:pPr>
              <w:suppressAutoHyphens w:val="0"/>
              <w:spacing w:line="276" w:lineRule="auto"/>
              <w:jc w:val="center"/>
              <w:rPr>
                <w:sz w:val="24"/>
                <w:szCs w:val="24"/>
                <w:lang w:eastAsia="ru-RU"/>
              </w:rPr>
            </w:pPr>
          </w:p>
        </w:tc>
        <w:tc>
          <w:tcPr>
            <w:tcW w:w="1055" w:type="dxa"/>
            <w:gridSpan w:val="2"/>
            <w:noWrap/>
          </w:tcPr>
          <w:p w:rsidR="00D4695B" w:rsidRPr="0096122F" w:rsidRDefault="00D4695B" w:rsidP="00501F22">
            <w:pPr>
              <w:suppressAutoHyphens w:val="0"/>
              <w:jc w:val="center"/>
              <w:rPr>
                <w:sz w:val="24"/>
                <w:szCs w:val="24"/>
                <w:lang w:val="en-US"/>
              </w:rPr>
            </w:pPr>
            <w:r w:rsidRPr="0096122F">
              <w:rPr>
                <w:sz w:val="24"/>
                <w:szCs w:val="24"/>
                <w:lang w:val="en-US"/>
              </w:rPr>
              <w:t>20711</w:t>
            </w:r>
          </w:p>
          <w:p w:rsidR="00D4695B" w:rsidRPr="0096122F" w:rsidRDefault="00D4695B" w:rsidP="00501F22">
            <w:pPr>
              <w:suppressAutoHyphens w:val="0"/>
              <w:jc w:val="center"/>
              <w:rPr>
                <w:sz w:val="24"/>
                <w:szCs w:val="24"/>
                <w:lang w:val="en-US"/>
              </w:rPr>
            </w:pPr>
            <w:r w:rsidRPr="0096122F">
              <w:rPr>
                <w:sz w:val="24"/>
                <w:szCs w:val="24"/>
                <w:lang w:val="en-US"/>
              </w:rPr>
              <w:t>20721</w:t>
            </w:r>
          </w:p>
          <w:p w:rsidR="00D4695B" w:rsidRPr="0096122F" w:rsidRDefault="00D4695B" w:rsidP="0096122F">
            <w:pPr>
              <w:suppressAutoHyphens w:val="0"/>
              <w:spacing w:line="276" w:lineRule="auto"/>
              <w:jc w:val="center"/>
              <w:rPr>
                <w:sz w:val="24"/>
                <w:szCs w:val="24"/>
                <w:lang w:eastAsia="ru-RU"/>
              </w:rPr>
            </w:pPr>
            <w:r w:rsidRPr="0096122F">
              <w:rPr>
                <w:sz w:val="24"/>
                <w:szCs w:val="24"/>
                <w:lang w:val="en-US"/>
              </w:rPr>
              <w:t>20731</w:t>
            </w:r>
          </w:p>
        </w:tc>
        <w:tc>
          <w:tcPr>
            <w:tcW w:w="879" w:type="dxa"/>
            <w:noWrap/>
          </w:tcPr>
          <w:p w:rsidR="00D4695B" w:rsidRPr="0096122F" w:rsidRDefault="00D4695B" w:rsidP="0096122F">
            <w:pPr>
              <w:suppressAutoHyphens w:val="0"/>
              <w:spacing w:line="276" w:lineRule="auto"/>
              <w:jc w:val="center"/>
              <w:rPr>
                <w:sz w:val="24"/>
                <w:szCs w:val="24"/>
                <w:lang w:eastAsia="ru-RU"/>
              </w:rPr>
            </w:pPr>
            <w:r w:rsidRPr="0096122F">
              <w:rPr>
                <w:sz w:val="24"/>
                <w:szCs w:val="24"/>
                <w:lang w:val="en-US"/>
              </w:rPr>
              <w:t>641</w:t>
            </w:r>
          </w:p>
        </w:tc>
        <w:tc>
          <w:tcPr>
            <w:tcW w:w="1418" w:type="dxa"/>
            <w:gridSpan w:val="2"/>
            <w:vMerge/>
          </w:tcPr>
          <w:p w:rsidR="00D4695B" w:rsidRPr="0096122F" w:rsidRDefault="00D4695B" w:rsidP="0096122F">
            <w:pPr>
              <w:suppressAutoHyphens w:val="0"/>
              <w:spacing w:line="276" w:lineRule="auto"/>
              <w:jc w:val="center"/>
              <w:rPr>
                <w:sz w:val="24"/>
                <w:szCs w:val="24"/>
                <w:lang w:eastAsia="ru-RU"/>
              </w:rPr>
            </w:pPr>
          </w:p>
        </w:tc>
        <w:tc>
          <w:tcPr>
            <w:tcW w:w="1462" w:type="dxa"/>
            <w:gridSpan w:val="2"/>
            <w:vMerge/>
          </w:tcPr>
          <w:p w:rsidR="00D4695B" w:rsidRPr="0096122F" w:rsidRDefault="00D4695B" w:rsidP="0096122F">
            <w:pPr>
              <w:suppressAutoHyphens w:val="0"/>
              <w:spacing w:line="276" w:lineRule="auto"/>
              <w:jc w:val="center"/>
              <w:rPr>
                <w:sz w:val="24"/>
                <w:szCs w:val="24"/>
                <w:lang w:eastAsia="ru-RU"/>
              </w:rPr>
            </w:pPr>
          </w:p>
        </w:tc>
        <w:tc>
          <w:tcPr>
            <w:tcW w:w="1036" w:type="dxa"/>
            <w:vMerge/>
          </w:tcPr>
          <w:p w:rsidR="00D4695B" w:rsidRPr="0096122F" w:rsidRDefault="00D4695B" w:rsidP="0096122F">
            <w:pPr>
              <w:suppressAutoHyphens w:val="0"/>
              <w:spacing w:line="276" w:lineRule="auto"/>
              <w:jc w:val="center"/>
              <w:rPr>
                <w:sz w:val="24"/>
                <w:szCs w:val="24"/>
                <w:lang w:eastAsia="ru-RU"/>
              </w:rPr>
            </w:pPr>
          </w:p>
        </w:tc>
        <w:tc>
          <w:tcPr>
            <w:tcW w:w="1237" w:type="dxa"/>
          </w:tcPr>
          <w:p w:rsidR="00D4695B" w:rsidRPr="0096122F" w:rsidRDefault="00D4695B" w:rsidP="0096122F">
            <w:pPr>
              <w:suppressAutoHyphens w:val="0"/>
              <w:spacing w:line="276" w:lineRule="auto"/>
              <w:jc w:val="center"/>
              <w:rPr>
                <w:sz w:val="24"/>
                <w:szCs w:val="24"/>
                <w:lang w:eastAsia="ru-RU"/>
              </w:rPr>
            </w:pPr>
            <w:r w:rsidRPr="0096122F">
              <w:rPr>
                <w:sz w:val="24"/>
                <w:szCs w:val="24"/>
              </w:rPr>
              <w:t>40110</w:t>
            </w:r>
          </w:p>
        </w:tc>
        <w:tc>
          <w:tcPr>
            <w:tcW w:w="1134" w:type="dxa"/>
          </w:tcPr>
          <w:p w:rsidR="00D4695B" w:rsidRPr="0096122F" w:rsidRDefault="00D4695B" w:rsidP="00501F22">
            <w:pPr>
              <w:suppressAutoHyphens w:val="0"/>
              <w:jc w:val="center"/>
              <w:rPr>
                <w:sz w:val="24"/>
                <w:szCs w:val="24"/>
              </w:rPr>
            </w:pPr>
            <w:r w:rsidRPr="0096122F">
              <w:rPr>
                <w:sz w:val="24"/>
                <w:szCs w:val="24"/>
              </w:rPr>
              <w:t>17</w:t>
            </w:r>
            <w:r>
              <w:rPr>
                <w:sz w:val="24"/>
                <w:szCs w:val="24"/>
              </w:rPr>
              <w:t>6</w:t>
            </w:r>
          </w:p>
          <w:p w:rsidR="00D4695B" w:rsidRPr="0096122F" w:rsidRDefault="00D4695B" w:rsidP="0096122F">
            <w:pPr>
              <w:suppressAutoHyphens w:val="0"/>
              <w:spacing w:line="276" w:lineRule="auto"/>
              <w:jc w:val="center"/>
              <w:rPr>
                <w:sz w:val="24"/>
                <w:szCs w:val="24"/>
                <w:lang w:eastAsia="ru-RU"/>
              </w:rPr>
            </w:pPr>
            <w:r>
              <w:rPr>
                <w:sz w:val="24"/>
                <w:szCs w:val="24"/>
              </w:rPr>
              <w:t>173</w:t>
            </w:r>
          </w:p>
        </w:tc>
      </w:tr>
      <w:tr w:rsidR="00A0024A" w:rsidRPr="0096122F" w:rsidTr="00C356E2">
        <w:trPr>
          <w:trHeight w:val="401"/>
        </w:trPr>
        <w:tc>
          <w:tcPr>
            <w:tcW w:w="410" w:type="dxa"/>
            <w:vMerge w:val="restart"/>
          </w:tcPr>
          <w:p w:rsidR="00A0024A" w:rsidRPr="0096122F" w:rsidRDefault="00A0024A" w:rsidP="0096122F">
            <w:pPr>
              <w:spacing w:line="276" w:lineRule="auto"/>
              <w:jc w:val="center"/>
              <w:rPr>
                <w:b/>
                <w:sz w:val="24"/>
                <w:szCs w:val="24"/>
              </w:rPr>
            </w:pPr>
            <w:r w:rsidRPr="0096122F">
              <w:rPr>
                <w:b/>
                <w:sz w:val="24"/>
                <w:szCs w:val="24"/>
                <w:lang w:val="en-US"/>
              </w:rPr>
              <w:t>8</w:t>
            </w:r>
            <w:r w:rsidRPr="0096122F">
              <w:rPr>
                <w:b/>
                <w:sz w:val="24"/>
                <w:szCs w:val="24"/>
              </w:rPr>
              <w:t>.</w:t>
            </w:r>
          </w:p>
        </w:tc>
        <w:tc>
          <w:tcPr>
            <w:tcW w:w="1539" w:type="dxa"/>
            <w:gridSpan w:val="2"/>
            <w:vMerge w:val="restart"/>
          </w:tcPr>
          <w:p w:rsidR="00A0024A" w:rsidRPr="0096122F" w:rsidRDefault="00A0024A" w:rsidP="0096122F">
            <w:pPr>
              <w:suppressAutoHyphens w:val="0"/>
              <w:rPr>
                <w:sz w:val="24"/>
                <w:szCs w:val="24"/>
              </w:rPr>
            </w:pPr>
            <w:r w:rsidRPr="0096122F">
              <w:rPr>
                <w:sz w:val="24"/>
                <w:szCs w:val="24"/>
              </w:rPr>
              <w:t>ИТОГО</w:t>
            </w:r>
          </w:p>
        </w:tc>
        <w:tc>
          <w:tcPr>
            <w:tcW w:w="1418" w:type="dxa"/>
            <w:noWrap/>
          </w:tcPr>
          <w:p w:rsidR="00A0024A" w:rsidRPr="0096122F" w:rsidRDefault="00A0024A" w:rsidP="0096122F">
            <w:pPr>
              <w:spacing w:line="276" w:lineRule="auto"/>
              <w:jc w:val="center"/>
              <w:rPr>
                <w:sz w:val="24"/>
                <w:szCs w:val="24"/>
              </w:rPr>
            </w:pPr>
            <w:r w:rsidRPr="0096122F">
              <w:rPr>
                <w:sz w:val="24"/>
                <w:szCs w:val="24"/>
              </w:rPr>
              <w:t>130305731</w:t>
            </w:r>
          </w:p>
        </w:tc>
        <w:tc>
          <w:tcPr>
            <w:tcW w:w="1849"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1024" w:type="dxa"/>
            <w:gridSpan w:val="3"/>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055" w:type="dxa"/>
            <w:gridSpan w:val="2"/>
            <w:vMerge w:val="restart"/>
            <w:noWrap/>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879" w:type="dxa"/>
            <w:vMerge w:val="restart"/>
            <w:noWrap/>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Pr>
          <w:p w:rsidR="00A0024A" w:rsidRPr="0096122F" w:rsidRDefault="00A0024A" w:rsidP="00903F48">
            <w:pPr>
              <w:suppressAutoHyphens w:val="0"/>
              <w:spacing w:line="276" w:lineRule="auto"/>
              <w:jc w:val="center"/>
              <w:rPr>
                <w:sz w:val="24"/>
                <w:szCs w:val="24"/>
                <w:lang w:eastAsia="ru-RU"/>
              </w:rPr>
            </w:pPr>
            <w:proofErr w:type="gramStart"/>
            <w:r w:rsidRPr="0096122F">
              <w:rPr>
                <w:sz w:val="24"/>
                <w:szCs w:val="24"/>
                <w:lang w:eastAsia="ru-RU"/>
              </w:rPr>
              <w:t xml:space="preserve">значение </w:t>
            </w:r>
            <w:r w:rsidRPr="0096122F">
              <w:rPr>
                <w:sz w:val="24"/>
                <w:szCs w:val="24"/>
                <w:lang w:val="en-US" w:eastAsia="ru-RU"/>
              </w:rPr>
              <w:t>&gt;</w:t>
            </w:r>
            <w:proofErr w:type="gramEnd"/>
            <w:r w:rsidR="00635A61">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036"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r>
      <w:tr w:rsidR="00A0024A" w:rsidRPr="0096122F" w:rsidTr="00C356E2">
        <w:trPr>
          <w:trHeight w:val="767"/>
        </w:trPr>
        <w:tc>
          <w:tcPr>
            <w:tcW w:w="410" w:type="dxa"/>
            <w:vMerge/>
          </w:tcPr>
          <w:p w:rsidR="00A0024A" w:rsidRPr="0096122F" w:rsidRDefault="00A0024A" w:rsidP="0096122F">
            <w:pPr>
              <w:spacing w:line="276" w:lineRule="auto"/>
              <w:jc w:val="center"/>
              <w:rPr>
                <w:b/>
                <w:sz w:val="24"/>
                <w:szCs w:val="24"/>
              </w:rPr>
            </w:pPr>
          </w:p>
        </w:tc>
        <w:tc>
          <w:tcPr>
            <w:tcW w:w="1539" w:type="dxa"/>
            <w:gridSpan w:val="2"/>
            <w:vMerge/>
          </w:tcPr>
          <w:p w:rsidR="00A0024A" w:rsidRPr="0096122F" w:rsidRDefault="00A0024A" w:rsidP="0096122F">
            <w:pPr>
              <w:suppressAutoHyphens w:val="0"/>
              <w:rPr>
                <w:sz w:val="24"/>
                <w:szCs w:val="24"/>
              </w:rPr>
            </w:pPr>
          </w:p>
        </w:tc>
        <w:tc>
          <w:tcPr>
            <w:tcW w:w="1418" w:type="dxa"/>
            <w:noWrap/>
          </w:tcPr>
          <w:p w:rsidR="00A0024A" w:rsidRPr="0096122F" w:rsidRDefault="00A0024A" w:rsidP="0096122F">
            <w:pPr>
              <w:spacing w:line="276" w:lineRule="auto"/>
              <w:jc w:val="center"/>
              <w:rPr>
                <w:sz w:val="24"/>
                <w:szCs w:val="24"/>
              </w:rPr>
            </w:pPr>
            <w:r w:rsidRPr="0096122F">
              <w:rPr>
                <w:sz w:val="24"/>
                <w:szCs w:val="24"/>
              </w:rPr>
              <w:t>130305831</w:t>
            </w:r>
          </w:p>
        </w:tc>
        <w:tc>
          <w:tcPr>
            <w:tcW w:w="1849" w:type="dxa"/>
            <w:vMerge/>
          </w:tcPr>
          <w:p w:rsidR="00A0024A" w:rsidRPr="0096122F" w:rsidRDefault="00A0024A" w:rsidP="0096122F">
            <w:pPr>
              <w:suppressAutoHyphens w:val="0"/>
              <w:spacing w:line="276" w:lineRule="auto"/>
              <w:jc w:val="center"/>
              <w:rPr>
                <w:sz w:val="24"/>
                <w:szCs w:val="24"/>
                <w:lang w:eastAsia="ru-RU"/>
              </w:rPr>
            </w:pPr>
          </w:p>
        </w:tc>
        <w:tc>
          <w:tcPr>
            <w:tcW w:w="1559" w:type="dxa"/>
            <w:vMerge/>
          </w:tcPr>
          <w:p w:rsidR="00A0024A" w:rsidRPr="0096122F" w:rsidRDefault="00A0024A" w:rsidP="0096122F">
            <w:pPr>
              <w:suppressAutoHyphens w:val="0"/>
              <w:spacing w:line="276" w:lineRule="auto"/>
              <w:jc w:val="center"/>
              <w:rPr>
                <w:sz w:val="24"/>
                <w:szCs w:val="24"/>
                <w:lang w:eastAsia="ru-RU"/>
              </w:rPr>
            </w:pPr>
          </w:p>
        </w:tc>
        <w:tc>
          <w:tcPr>
            <w:tcW w:w="851" w:type="dxa"/>
            <w:vMerge/>
          </w:tcPr>
          <w:p w:rsidR="00A0024A" w:rsidRPr="0096122F" w:rsidRDefault="00A0024A" w:rsidP="0096122F">
            <w:pPr>
              <w:suppressAutoHyphens w:val="0"/>
              <w:spacing w:line="276" w:lineRule="auto"/>
              <w:jc w:val="center"/>
              <w:rPr>
                <w:sz w:val="24"/>
                <w:szCs w:val="24"/>
                <w:lang w:eastAsia="ru-RU"/>
              </w:rPr>
            </w:pPr>
          </w:p>
        </w:tc>
        <w:tc>
          <w:tcPr>
            <w:tcW w:w="1276" w:type="dxa"/>
            <w:vMerge/>
          </w:tcPr>
          <w:p w:rsidR="00A0024A" w:rsidRPr="0096122F" w:rsidRDefault="00A0024A" w:rsidP="0096122F">
            <w:pPr>
              <w:suppressAutoHyphens w:val="0"/>
              <w:spacing w:line="276" w:lineRule="auto"/>
              <w:jc w:val="center"/>
              <w:rPr>
                <w:sz w:val="24"/>
                <w:szCs w:val="24"/>
                <w:lang w:eastAsia="ru-RU"/>
              </w:rPr>
            </w:pPr>
          </w:p>
        </w:tc>
        <w:tc>
          <w:tcPr>
            <w:tcW w:w="4108" w:type="dxa"/>
            <w:vMerge/>
          </w:tcPr>
          <w:p w:rsidR="00A0024A" w:rsidRPr="0096122F" w:rsidRDefault="00A0024A" w:rsidP="0096122F">
            <w:pPr>
              <w:suppressAutoHyphens w:val="0"/>
              <w:spacing w:line="276" w:lineRule="auto"/>
              <w:jc w:val="center"/>
              <w:rPr>
                <w:sz w:val="24"/>
                <w:szCs w:val="24"/>
                <w:lang w:eastAsia="ru-RU"/>
              </w:rPr>
            </w:pPr>
          </w:p>
        </w:tc>
        <w:tc>
          <w:tcPr>
            <w:tcW w:w="1024" w:type="dxa"/>
            <w:gridSpan w:val="3"/>
            <w:vMerge/>
          </w:tcPr>
          <w:p w:rsidR="00A0024A" w:rsidRPr="0096122F" w:rsidRDefault="00A0024A" w:rsidP="0096122F">
            <w:pPr>
              <w:suppressAutoHyphens w:val="0"/>
              <w:spacing w:line="276" w:lineRule="auto"/>
              <w:jc w:val="center"/>
              <w:rPr>
                <w:sz w:val="24"/>
                <w:szCs w:val="24"/>
                <w:lang w:eastAsia="ru-RU"/>
              </w:rPr>
            </w:pPr>
          </w:p>
        </w:tc>
        <w:tc>
          <w:tcPr>
            <w:tcW w:w="1055" w:type="dxa"/>
            <w:gridSpan w:val="2"/>
            <w:vMerge/>
            <w:noWrap/>
          </w:tcPr>
          <w:p w:rsidR="00A0024A" w:rsidRPr="0096122F" w:rsidRDefault="00A0024A" w:rsidP="0096122F">
            <w:pPr>
              <w:suppressAutoHyphens w:val="0"/>
              <w:spacing w:line="276" w:lineRule="auto"/>
              <w:jc w:val="center"/>
              <w:rPr>
                <w:sz w:val="24"/>
                <w:szCs w:val="24"/>
                <w:lang w:eastAsia="ru-RU"/>
              </w:rPr>
            </w:pPr>
          </w:p>
        </w:tc>
        <w:tc>
          <w:tcPr>
            <w:tcW w:w="879" w:type="dxa"/>
            <w:vMerge/>
            <w:noWrap/>
          </w:tcPr>
          <w:p w:rsidR="00A0024A" w:rsidRPr="0096122F" w:rsidRDefault="00A0024A" w:rsidP="0096122F">
            <w:pPr>
              <w:suppressAutoHyphens w:val="0"/>
              <w:spacing w:line="276" w:lineRule="auto"/>
              <w:jc w:val="center"/>
              <w:rPr>
                <w:sz w:val="24"/>
                <w:szCs w:val="24"/>
                <w:lang w:eastAsia="ru-RU"/>
              </w:rPr>
            </w:pPr>
          </w:p>
        </w:tc>
        <w:tc>
          <w:tcPr>
            <w:tcW w:w="1418" w:type="dxa"/>
            <w:gridSpan w:val="2"/>
            <w:vMerge/>
          </w:tcPr>
          <w:p w:rsidR="00A0024A" w:rsidRPr="0096122F" w:rsidRDefault="00A0024A" w:rsidP="0096122F">
            <w:pPr>
              <w:suppressAutoHyphens w:val="0"/>
              <w:spacing w:line="276" w:lineRule="auto"/>
              <w:jc w:val="center"/>
              <w:rPr>
                <w:sz w:val="24"/>
                <w:szCs w:val="24"/>
                <w:lang w:eastAsia="ru-RU"/>
              </w:rPr>
            </w:pPr>
          </w:p>
        </w:tc>
        <w:tc>
          <w:tcPr>
            <w:tcW w:w="1462" w:type="dxa"/>
            <w:gridSpan w:val="2"/>
          </w:tcPr>
          <w:p w:rsidR="00A0024A" w:rsidRPr="0096122F" w:rsidRDefault="00A0024A" w:rsidP="00903F48">
            <w:pPr>
              <w:suppressAutoHyphens w:val="0"/>
              <w:spacing w:line="276" w:lineRule="auto"/>
              <w:jc w:val="center"/>
              <w:rPr>
                <w:sz w:val="24"/>
                <w:szCs w:val="24"/>
                <w:lang w:eastAsia="ru-RU"/>
              </w:rPr>
            </w:pPr>
            <w:r w:rsidRPr="0096122F">
              <w:rPr>
                <w:sz w:val="24"/>
                <w:szCs w:val="24"/>
                <w:lang w:eastAsia="ru-RU"/>
              </w:rPr>
              <w:t xml:space="preserve">значение </w:t>
            </w:r>
            <w:r w:rsidRPr="0096122F">
              <w:rPr>
                <w:sz w:val="24"/>
                <w:szCs w:val="24"/>
                <w:lang w:val="en-US" w:eastAsia="ru-RU"/>
              </w:rPr>
              <w:t>&lt;</w:t>
            </w:r>
            <w:r w:rsidR="00635A61">
              <w:rPr>
                <w:sz w:val="24"/>
                <w:szCs w:val="24"/>
                <w:lang w:eastAsia="ru-RU"/>
              </w:rPr>
              <w:t>=</w:t>
            </w:r>
            <w:r w:rsidRPr="0096122F">
              <w:rPr>
                <w:sz w:val="24"/>
                <w:szCs w:val="24"/>
                <w:lang w:eastAsia="ru-RU"/>
              </w:rPr>
              <w:t xml:space="preserve"> 0</w:t>
            </w:r>
          </w:p>
        </w:tc>
        <w:tc>
          <w:tcPr>
            <w:tcW w:w="1036" w:type="dxa"/>
            <w:vMerge/>
          </w:tcPr>
          <w:p w:rsidR="00A0024A" w:rsidRPr="0096122F" w:rsidRDefault="00A0024A" w:rsidP="0096122F">
            <w:pPr>
              <w:suppressAutoHyphens w:val="0"/>
              <w:spacing w:line="276" w:lineRule="auto"/>
              <w:jc w:val="center"/>
              <w:rPr>
                <w:sz w:val="24"/>
                <w:szCs w:val="24"/>
                <w:lang w:eastAsia="ru-RU"/>
              </w:rPr>
            </w:pPr>
          </w:p>
        </w:tc>
        <w:tc>
          <w:tcPr>
            <w:tcW w:w="1237" w:type="dxa"/>
            <w:vMerge/>
          </w:tcPr>
          <w:p w:rsidR="00A0024A" w:rsidRPr="0096122F" w:rsidRDefault="00A0024A" w:rsidP="0096122F">
            <w:pPr>
              <w:suppressAutoHyphens w:val="0"/>
              <w:spacing w:line="276" w:lineRule="auto"/>
              <w:jc w:val="center"/>
              <w:rPr>
                <w:sz w:val="24"/>
                <w:szCs w:val="24"/>
                <w:lang w:eastAsia="ru-RU"/>
              </w:rPr>
            </w:pPr>
          </w:p>
        </w:tc>
        <w:tc>
          <w:tcPr>
            <w:tcW w:w="1134" w:type="dxa"/>
            <w:vMerge/>
          </w:tcPr>
          <w:p w:rsidR="00A0024A" w:rsidRPr="0096122F" w:rsidRDefault="00A0024A" w:rsidP="0096122F">
            <w:pPr>
              <w:suppressAutoHyphens w:val="0"/>
              <w:spacing w:line="276" w:lineRule="auto"/>
              <w:jc w:val="center"/>
              <w:rPr>
                <w:sz w:val="24"/>
                <w:szCs w:val="24"/>
                <w:lang w:eastAsia="ru-RU"/>
              </w:rPr>
            </w:pPr>
          </w:p>
        </w:tc>
      </w:tr>
      <w:tr w:rsidR="00A0024A" w:rsidRPr="0096122F" w:rsidTr="00C356E2">
        <w:trPr>
          <w:trHeight w:val="336"/>
        </w:trPr>
        <w:tc>
          <w:tcPr>
            <w:tcW w:w="410" w:type="dxa"/>
            <w:vMerge/>
          </w:tcPr>
          <w:p w:rsidR="00A0024A" w:rsidRPr="0096122F" w:rsidRDefault="00A0024A" w:rsidP="0096122F">
            <w:pPr>
              <w:suppressAutoHyphens w:val="0"/>
              <w:rPr>
                <w:sz w:val="24"/>
                <w:szCs w:val="24"/>
              </w:rPr>
            </w:pPr>
          </w:p>
        </w:tc>
        <w:tc>
          <w:tcPr>
            <w:tcW w:w="1539" w:type="dxa"/>
            <w:gridSpan w:val="2"/>
            <w:vMerge w:val="restart"/>
          </w:tcPr>
          <w:p w:rsidR="00A0024A" w:rsidRPr="0096122F" w:rsidRDefault="00A0024A"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p w:rsidR="00A0024A" w:rsidRPr="0096122F" w:rsidRDefault="00A0024A" w:rsidP="0096122F">
            <w:pPr>
              <w:suppressAutoHyphens w:val="0"/>
              <w:rPr>
                <w:sz w:val="24"/>
                <w:szCs w:val="24"/>
              </w:rPr>
            </w:pPr>
          </w:p>
        </w:tc>
        <w:tc>
          <w:tcPr>
            <w:tcW w:w="1418" w:type="dxa"/>
            <w:noWrap/>
          </w:tcPr>
          <w:p w:rsidR="00A0024A" w:rsidRPr="0096122F" w:rsidRDefault="00A0024A" w:rsidP="0096122F">
            <w:pPr>
              <w:spacing w:line="276" w:lineRule="auto"/>
              <w:jc w:val="center"/>
              <w:rPr>
                <w:sz w:val="24"/>
                <w:szCs w:val="24"/>
              </w:rPr>
            </w:pPr>
            <w:r w:rsidRPr="0096122F">
              <w:rPr>
                <w:sz w:val="24"/>
                <w:szCs w:val="24"/>
              </w:rPr>
              <w:t>130305731</w:t>
            </w:r>
          </w:p>
        </w:tc>
        <w:tc>
          <w:tcPr>
            <w:tcW w:w="1849" w:type="dxa"/>
            <w:vMerge w:val="restart"/>
          </w:tcPr>
          <w:p w:rsidR="00A0024A" w:rsidRPr="0096122F" w:rsidRDefault="00A0024A" w:rsidP="0096122F">
            <w:pPr>
              <w:spacing w:line="276" w:lineRule="auto"/>
              <w:jc w:val="center"/>
              <w:rPr>
                <w:sz w:val="24"/>
                <w:szCs w:val="24"/>
              </w:rPr>
            </w:pPr>
            <w:r w:rsidRPr="0096122F">
              <w:rPr>
                <w:sz w:val="24"/>
                <w:szCs w:val="24"/>
                <w:lang w:eastAsia="ru-RU"/>
              </w:rPr>
              <w:t>***</w:t>
            </w:r>
          </w:p>
        </w:tc>
        <w:tc>
          <w:tcPr>
            <w:tcW w:w="1559" w:type="dxa"/>
            <w:vMerge w:val="restart"/>
          </w:tcPr>
          <w:p w:rsidR="00A0024A" w:rsidRPr="0096122F" w:rsidRDefault="00A0024A"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t>71800000,</w:t>
            </w:r>
            <w:r w:rsidRPr="0096122F">
              <w:rPr>
                <w:sz w:val="24"/>
                <w:szCs w:val="24"/>
              </w:rPr>
              <w:br/>
              <w:t>71900000,</w:t>
            </w:r>
            <w:r w:rsidR="003277C3">
              <w:rPr>
                <w:sz w:val="24"/>
                <w:szCs w:val="24"/>
              </w:rPr>
              <w:br/>
            </w:r>
            <w:r w:rsidR="003277C3" w:rsidRPr="003277C3">
              <w:rPr>
                <w:sz w:val="24"/>
                <w:szCs w:val="24"/>
              </w:rPr>
              <w:t>03731000</w:t>
            </w:r>
            <w:r w:rsidR="003277C3">
              <w:rPr>
                <w:sz w:val="24"/>
                <w:szCs w:val="24"/>
              </w:rPr>
              <w:t>,</w:t>
            </w:r>
            <w:r w:rsidRPr="0096122F">
              <w:rPr>
                <w:sz w:val="24"/>
                <w:szCs w:val="24"/>
              </w:rPr>
              <w:br/>
              <w:t>00000006, 00000008, 00000009</w:t>
            </w:r>
          </w:p>
        </w:tc>
        <w:tc>
          <w:tcPr>
            <w:tcW w:w="851" w:type="dxa"/>
            <w:vMerge w:val="restart"/>
          </w:tcPr>
          <w:p w:rsidR="00A0024A" w:rsidRPr="0096122F" w:rsidRDefault="00A0024A" w:rsidP="000E2123">
            <w:pPr>
              <w:spacing w:line="276" w:lineRule="auto"/>
              <w:jc w:val="center"/>
              <w:rPr>
                <w:sz w:val="24"/>
                <w:szCs w:val="24"/>
              </w:rPr>
            </w:pPr>
            <w:r w:rsidRPr="0096122F">
              <w:rPr>
                <w:sz w:val="24"/>
                <w:szCs w:val="24"/>
              </w:rPr>
              <w:t>02, 03, 04, 05, 06, 08, 09, 10, 11, 12, 13</w:t>
            </w:r>
            <w:r>
              <w:rPr>
                <w:sz w:val="24"/>
                <w:szCs w:val="24"/>
              </w:rPr>
              <w:t>, 14</w:t>
            </w:r>
          </w:p>
        </w:tc>
        <w:tc>
          <w:tcPr>
            <w:tcW w:w="1276"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4108"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1024" w:type="dxa"/>
            <w:gridSpan w:val="3"/>
            <w:vMerge w:val="restart"/>
          </w:tcPr>
          <w:p w:rsidR="00A0024A" w:rsidRPr="0096122F" w:rsidRDefault="00A0024A" w:rsidP="0096122F">
            <w:pPr>
              <w:spacing w:line="276" w:lineRule="auto"/>
              <w:jc w:val="center"/>
              <w:rPr>
                <w:sz w:val="24"/>
                <w:szCs w:val="24"/>
                <w:lang w:val="en-US"/>
              </w:rPr>
            </w:pPr>
            <w:r w:rsidRPr="0096122F">
              <w:rPr>
                <w:sz w:val="24"/>
                <w:szCs w:val="24"/>
                <w:lang w:val="en-US"/>
              </w:rPr>
              <w:t>1</w:t>
            </w:r>
          </w:p>
        </w:tc>
        <w:tc>
          <w:tcPr>
            <w:tcW w:w="1055" w:type="dxa"/>
            <w:gridSpan w:val="2"/>
            <w:noWrap/>
          </w:tcPr>
          <w:p w:rsidR="00A0024A" w:rsidRPr="0096122F" w:rsidRDefault="00A0024A" w:rsidP="0096122F">
            <w:pPr>
              <w:suppressAutoHyphens w:val="0"/>
              <w:jc w:val="center"/>
              <w:rPr>
                <w:sz w:val="24"/>
                <w:szCs w:val="24"/>
                <w:lang w:val="en-US"/>
              </w:rPr>
            </w:pPr>
            <w:r w:rsidRPr="0096122F">
              <w:rPr>
                <w:sz w:val="24"/>
                <w:szCs w:val="24"/>
                <w:lang w:val="en-US"/>
              </w:rPr>
              <w:t>30305</w:t>
            </w:r>
          </w:p>
        </w:tc>
        <w:tc>
          <w:tcPr>
            <w:tcW w:w="879" w:type="dxa"/>
            <w:noWrap/>
          </w:tcPr>
          <w:p w:rsidR="00A0024A" w:rsidRPr="0096122F" w:rsidRDefault="00A0024A" w:rsidP="0096122F">
            <w:pPr>
              <w:spacing w:line="276" w:lineRule="auto"/>
              <w:jc w:val="center"/>
              <w:rPr>
                <w:sz w:val="24"/>
                <w:szCs w:val="24"/>
                <w:lang w:val="en-US"/>
              </w:rPr>
            </w:pPr>
            <w:r w:rsidRPr="0096122F">
              <w:rPr>
                <w:sz w:val="24"/>
                <w:szCs w:val="24"/>
                <w:lang w:val="en-US"/>
              </w:rPr>
              <w:t>731</w:t>
            </w:r>
          </w:p>
        </w:tc>
        <w:tc>
          <w:tcPr>
            <w:tcW w:w="1418" w:type="dxa"/>
            <w:gridSpan w:val="2"/>
            <w:vMerge w:val="restart"/>
          </w:tcPr>
          <w:p w:rsidR="00A0024A" w:rsidRPr="0096122F" w:rsidRDefault="00A0024A" w:rsidP="00903F48">
            <w:pPr>
              <w:spacing w:line="276" w:lineRule="auto"/>
              <w:jc w:val="center"/>
              <w:rPr>
                <w:sz w:val="24"/>
                <w:szCs w:val="24"/>
                <w:lang w:val="en-US"/>
              </w:rPr>
            </w:pPr>
            <w:r w:rsidRPr="0096122F">
              <w:rPr>
                <w:sz w:val="24"/>
                <w:szCs w:val="24"/>
                <w:lang w:val="en-US"/>
              </w:rPr>
              <w:t>0</w:t>
            </w:r>
          </w:p>
        </w:tc>
        <w:tc>
          <w:tcPr>
            <w:tcW w:w="1462" w:type="dxa"/>
            <w:gridSpan w:val="2"/>
          </w:tcPr>
          <w:p w:rsidR="00A0024A" w:rsidRPr="0096122F" w:rsidRDefault="00A0024A" w:rsidP="00903F48">
            <w:pPr>
              <w:suppressAutoHyphens w:val="0"/>
              <w:spacing w:line="276" w:lineRule="auto"/>
              <w:jc w:val="center"/>
              <w:rPr>
                <w:sz w:val="24"/>
                <w:szCs w:val="24"/>
                <w:lang w:eastAsia="ru-RU"/>
              </w:rPr>
            </w:pPr>
            <w:proofErr w:type="gramStart"/>
            <w:r w:rsidRPr="0096122F">
              <w:rPr>
                <w:sz w:val="24"/>
                <w:szCs w:val="24"/>
                <w:lang w:eastAsia="ru-RU"/>
              </w:rPr>
              <w:t xml:space="preserve">значение </w:t>
            </w:r>
            <w:r w:rsidRPr="0096122F">
              <w:rPr>
                <w:sz w:val="24"/>
                <w:szCs w:val="24"/>
                <w:lang w:val="en-US" w:eastAsia="ru-RU"/>
              </w:rPr>
              <w:t>&gt;</w:t>
            </w:r>
            <w:proofErr w:type="gramEnd"/>
            <w:r w:rsidRPr="0096122F">
              <w:rPr>
                <w:sz w:val="24"/>
                <w:szCs w:val="24"/>
                <w:lang w:val="en-US" w:eastAsia="ru-RU"/>
              </w:rPr>
              <w:t xml:space="preserve"> </w:t>
            </w:r>
            <w:r w:rsidRPr="0096122F">
              <w:rPr>
                <w:sz w:val="24"/>
                <w:szCs w:val="24"/>
                <w:lang w:eastAsia="ru-RU"/>
              </w:rPr>
              <w:t>0</w:t>
            </w:r>
          </w:p>
        </w:tc>
        <w:tc>
          <w:tcPr>
            <w:tcW w:w="1036"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37"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134"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r>
      <w:tr w:rsidR="00A0024A" w:rsidRPr="0096122F" w:rsidTr="00C356E2">
        <w:trPr>
          <w:trHeight w:val="1002"/>
        </w:trPr>
        <w:tc>
          <w:tcPr>
            <w:tcW w:w="410" w:type="dxa"/>
            <w:vMerge/>
          </w:tcPr>
          <w:p w:rsidR="00A0024A" w:rsidRPr="0096122F" w:rsidRDefault="00A0024A" w:rsidP="0096122F">
            <w:pPr>
              <w:suppressAutoHyphens w:val="0"/>
              <w:rPr>
                <w:sz w:val="24"/>
                <w:szCs w:val="24"/>
              </w:rPr>
            </w:pPr>
          </w:p>
        </w:tc>
        <w:tc>
          <w:tcPr>
            <w:tcW w:w="1539" w:type="dxa"/>
            <w:gridSpan w:val="2"/>
            <w:vMerge/>
          </w:tcPr>
          <w:p w:rsidR="00A0024A" w:rsidRPr="0096122F" w:rsidRDefault="00A0024A" w:rsidP="0096122F">
            <w:pPr>
              <w:suppressAutoHyphens w:val="0"/>
              <w:spacing w:line="276" w:lineRule="auto"/>
              <w:rPr>
                <w:sz w:val="24"/>
                <w:szCs w:val="24"/>
                <w:lang w:eastAsia="ru-RU"/>
              </w:rPr>
            </w:pPr>
          </w:p>
        </w:tc>
        <w:tc>
          <w:tcPr>
            <w:tcW w:w="1418" w:type="dxa"/>
            <w:noWrap/>
          </w:tcPr>
          <w:p w:rsidR="00A0024A" w:rsidRPr="0096122F" w:rsidRDefault="00A0024A" w:rsidP="0096122F">
            <w:pPr>
              <w:spacing w:line="276" w:lineRule="auto"/>
              <w:jc w:val="center"/>
              <w:rPr>
                <w:sz w:val="24"/>
                <w:szCs w:val="24"/>
              </w:rPr>
            </w:pPr>
            <w:r w:rsidRPr="0096122F">
              <w:rPr>
                <w:sz w:val="24"/>
                <w:szCs w:val="24"/>
              </w:rPr>
              <w:t>130305831</w:t>
            </w:r>
          </w:p>
        </w:tc>
        <w:tc>
          <w:tcPr>
            <w:tcW w:w="1849" w:type="dxa"/>
            <w:vMerge/>
          </w:tcPr>
          <w:p w:rsidR="00A0024A" w:rsidRPr="0096122F" w:rsidRDefault="00A0024A" w:rsidP="0096122F">
            <w:pPr>
              <w:spacing w:line="276" w:lineRule="auto"/>
              <w:jc w:val="center"/>
              <w:rPr>
                <w:sz w:val="24"/>
                <w:szCs w:val="24"/>
                <w:lang w:eastAsia="ru-RU"/>
              </w:rPr>
            </w:pPr>
          </w:p>
        </w:tc>
        <w:tc>
          <w:tcPr>
            <w:tcW w:w="1559" w:type="dxa"/>
            <w:vMerge/>
          </w:tcPr>
          <w:p w:rsidR="00A0024A" w:rsidRPr="0096122F" w:rsidRDefault="00A0024A" w:rsidP="0096122F">
            <w:pPr>
              <w:spacing w:line="276" w:lineRule="auto"/>
              <w:jc w:val="center"/>
              <w:rPr>
                <w:sz w:val="24"/>
                <w:szCs w:val="24"/>
              </w:rPr>
            </w:pPr>
          </w:p>
        </w:tc>
        <w:tc>
          <w:tcPr>
            <w:tcW w:w="851" w:type="dxa"/>
            <w:vMerge/>
          </w:tcPr>
          <w:p w:rsidR="00A0024A" w:rsidRPr="0096122F" w:rsidRDefault="00A0024A" w:rsidP="0096122F">
            <w:pPr>
              <w:spacing w:line="276" w:lineRule="auto"/>
              <w:jc w:val="center"/>
              <w:rPr>
                <w:sz w:val="24"/>
                <w:szCs w:val="24"/>
              </w:rPr>
            </w:pPr>
          </w:p>
        </w:tc>
        <w:tc>
          <w:tcPr>
            <w:tcW w:w="1276" w:type="dxa"/>
            <w:vMerge/>
          </w:tcPr>
          <w:p w:rsidR="00A0024A" w:rsidRPr="0096122F" w:rsidRDefault="00A0024A" w:rsidP="0096122F">
            <w:pPr>
              <w:suppressAutoHyphens w:val="0"/>
              <w:spacing w:line="276" w:lineRule="auto"/>
              <w:jc w:val="center"/>
              <w:rPr>
                <w:sz w:val="24"/>
                <w:szCs w:val="24"/>
                <w:lang w:eastAsia="ru-RU"/>
              </w:rPr>
            </w:pPr>
          </w:p>
        </w:tc>
        <w:tc>
          <w:tcPr>
            <w:tcW w:w="4108" w:type="dxa"/>
            <w:vMerge/>
          </w:tcPr>
          <w:p w:rsidR="00A0024A" w:rsidRPr="0096122F" w:rsidRDefault="00A0024A" w:rsidP="0096122F">
            <w:pPr>
              <w:suppressAutoHyphens w:val="0"/>
              <w:spacing w:line="276" w:lineRule="auto"/>
              <w:jc w:val="center"/>
              <w:rPr>
                <w:sz w:val="24"/>
                <w:szCs w:val="24"/>
                <w:lang w:eastAsia="ru-RU"/>
              </w:rPr>
            </w:pPr>
          </w:p>
        </w:tc>
        <w:tc>
          <w:tcPr>
            <w:tcW w:w="1024" w:type="dxa"/>
            <w:gridSpan w:val="3"/>
            <w:vMerge/>
          </w:tcPr>
          <w:p w:rsidR="00A0024A" w:rsidRPr="0096122F" w:rsidRDefault="00A0024A" w:rsidP="0096122F">
            <w:pPr>
              <w:spacing w:line="276" w:lineRule="auto"/>
              <w:jc w:val="center"/>
              <w:rPr>
                <w:sz w:val="24"/>
                <w:szCs w:val="24"/>
                <w:lang w:val="en-US"/>
              </w:rPr>
            </w:pPr>
          </w:p>
        </w:tc>
        <w:tc>
          <w:tcPr>
            <w:tcW w:w="1055" w:type="dxa"/>
            <w:gridSpan w:val="2"/>
            <w:noWrap/>
          </w:tcPr>
          <w:p w:rsidR="00A0024A" w:rsidRPr="0096122F" w:rsidRDefault="00A0024A" w:rsidP="0096122F">
            <w:pPr>
              <w:suppressAutoHyphens w:val="0"/>
              <w:jc w:val="center"/>
              <w:rPr>
                <w:sz w:val="24"/>
                <w:szCs w:val="24"/>
                <w:lang w:val="en-US"/>
              </w:rPr>
            </w:pPr>
            <w:r w:rsidRPr="0096122F">
              <w:rPr>
                <w:sz w:val="24"/>
                <w:szCs w:val="24"/>
                <w:lang w:val="en-US"/>
              </w:rPr>
              <w:t>30305</w:t>
            </w:r>
          </w:p>
        </w:tc>
        <w:tc>
          <w:tcPr>
            <w:tcW w:w="879" w:type="dxa"/>
            <w:noWrap/>
          </w:tcPr>
          <w:p w:rsidR="00A0024A" w:rsidRPr="0096122F" w:rsidRDefault="00A0024A"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A0024A" w:rsidRPr="0096122F" w:rsidRDefault="00A0024A" w:rsidP="0096122F">
            <w:pPr>
              <w:spacing w:line="276" w:lineRule="auto"/>
              <w:jc w:val="center"/>
              <w:rPr>
                <w:sz w:val="24"/>
                <w:szCs w:val="24"/>
              </w:rPr>
            </w:pPr>
          </w:p>
        </w:tc>
        <w:tc>
          <w:tcPr>
            <w:tcW w:w="1462" w:type="dxa"/>
            <w:gridSpan w:val="2"/>
          </w:tcPr>
          <w:p w:rsidR="00A0024A" w:rsidRPr="0096122F" w:rsidRDefault="00A0024A" w:rsidP="00903F48">
            <w:pPr>
              <w:suppressAutoHyphens w:val="0"/>
              <w:spacing w:line="276" w:lineRule="auto"/>
              <w:jc w:val="center"/>
              <w:rPr>
                <w:sz w:val="24"/>
                <w:szCs w:val="24"/>
                <w:lang w:eastAsia="ru-RU"/>
              </w:rPr>
            </w:pPr>
            <w:r w:rsidRPr="0096122F">
              <w:rPr>
                <w:sz w:val="24"/>
                <w:szCs w:val="24"/>
                <w:lang w:eastAsia="ru-RU"/>
              </w:rPr>
              <w:t xml:space="preserve">значение </w:t>
            </w:r>
            <w:proofErr w:type="gramStart"/>
            <w:r w:rsidRPr="0096122F">
              <w:rPr>
                <w:sz w:val="24"/>
                <w:szCs w:val="24"/>
                <w:lang w:val="en-US" w:eastAsia="ru-RU"/>
              </w:rPr>
              <w:t xml:space="preserve">&lt; </w:t>
            </w:r>
            <w:r w:rsidRPr="0096122F">
              <w:rPr>
                <w:sz w:val="24"/>
                <w:szCs w:val="24"/>
                <w:lang w:eastAsia="ru-RU"/>
              </w:rPr>
              <w:t>0</w:t>
            </w:r>
            <w:proofErr w:type="gramEnd"/>
          </w:p>
        </w:tc>
        <w:tc>
          <w:tcPr>
            <w:tcW w:w="1036" w:type="dxa"/>
            <w:vMerge/>
          </w:tcPr>
          <w:p w:rsidR="00A0024A" w:rsidRPr="0096122F" w:rsidRDefault="00A0024A" w:rsidP="0096122F">
            <w:pPr>
              <w:suppressAutoHyphens w:val="0"/>
              <w:rPr>
                <w:sz w:val="24"/>
                <w:szCs w:val="24"/>
              </w:rPr>
            </w:pPr>
          </w:p>
        </w:tc>
        <w:tc>
          <w:tcPr>
            <w:tcW w:w="1237" w:type="dxa"/>
            <w:vMerge/>
          </w:tcPr>
          <w:p w:rsidR="00A0024A" w:rsidRPr="0096122F" w:rsidRDefault="00A0024A" w:rsidP="0096122F">
            <w:pPr>
              <w:suppressAutoHyphens w:val="0"/>
              <w:rPr>
                <w:sz w:val="24"/>
                <w:szCs w:val="24"/>
              </w:rPr>
            </w:pPr>
          </w:p>
        </w:tc>
        <w:tc>
          <w:tcPr>
            <w:tcW w:w="1134" w:type="dxa"/>
            <w:vMerge/>
          </w:tcPr>
          <w:p w:rsidR="00A0024A" w:rsidRPr="0096122F" w:rsidRDefault="00A0024A" w:rsidP="0096122F">
            <w:pPr>
              <w:suppressAutoHyphens w:val="0"/>
              <w:rPr>
                <w:sz w:val="24"/>
                <w:szCs w:val="24"/>
              </w:rPr>
            </w:pPr>
          </w:p>
        </w:tc>
      </w:tr>
      <w:tr w:rsidR="00A0024A" w:rsidRPr="0096122F" w:rsidTr="00C6770F">
        <w:trPr>
          <w:trHeight w:val="952"/>
        </w:trPr>
        <w:tc>
          <w:tcPr>
            <w:tcW w:w="410" w:type="dxa"/>
            <w:vMerge/>
          </w:tcPr>
          <w:p w:rsidR="00A0024A" w:rsidRPr="0096122F" w:rsidRDefault="00A0024A" w:rsidP="0096122F">
            <w:pPr>
              <w:suppressAutoHyphens w:val="0"/>
              <w:rPr>
                <w:sz w:val="24"/>
                <w:szCs w:val="24"/>
              </w:rPr>
            </w:pPr>
          </w:p>
        </w:tc>
        <w:tc>
          <w:tcPr>
            <w:tcW w:w="1539" w:type="dxa"/>
            <w:gridSpan w:val="2"/>
            <w:vMerge w:val="restart"/>
          </w:tcPr>
          <w:p w:rsidR="00A0024A" w:rsidRPr="0096122F" w:rsidRDefault="00A0024A" w:rsidP="0096122F">
            <w:pPr>
              <w:suppressAutoHyphens w:val="0"/>
              <w:rPr>
                <w:sz w:val="24"/>
                <w:szCs w:val="24"/>
                <w:lang w:eastAsia="ru-RU"/>
              </w:rPr>
            </w:pPr>
            <w:r w:rsidRPr="0096122F">
              <w:rPr>
                <w:sz w:val="24"/>
                <w:szCs w:val="24"/>
                <w:lang w:eastAsia="ru-RU"/>
              </w:rPr>
              <w:t xml:space="preserve">денежные расчеты </w:t>
            </w:r>
          </w:p>
        </w:tc>
        <w:tc>
          <w:tcPr>
            <w:tcW w:w="1418" w:type="dxa"/>
            <w:tcBorders>
              <w:bottom w:val="single" w:sz="8" w:space="0" w:color="auto"/>
            </w:tcBorders>
            <w:noWrap/>
          </w:tcPr>
          <w:p w:rsidR="00A0024A" w:rsidRPr="0096122F" w:rsidRDefault="00A0024A" w:rsidP="0096122F">
            <w:pPr>
              <w:spacing w:line="276" w:lineRule="auto"/>
              <w:jc w:val="center"/>
              <w:rPr>
                <w:sz w:val="24"/>
                <w:szCs w:val="24"/>
                <w:lang w:val="en-US"/>
              </w:rPr>
            </w:pPr>
            <w:r w:rsidRPr="0096122F">
              <w:rPr>
                <w:sz w:val="24"/>
                <w:szCs w:val="24"/>
              </w:rPr>
              <w:t>130305731</w:t>
            </w:r>
          </w:p>
        </w:tc>
        <w:tc>
          <w:tcPr>
            <w:tcW w:w="1849" w:type="dxa"/>
            <w:vMerge w:val="restart"/>
          </w:tcPr>
          <w:p w:rsidR="00A0024A" w:rsidRPr="0096122F" w:rsidRDefault="00A0024A" w:rsidP="0096122F">
            <w:pPr>
              <w:spacing w:line="276" w:lineRule="auto"/>
              <w:jc w:val="center"/>
              <w:rPr>
                <w:sz w:val="24"/>
                <w:szCs w:val="24"/>
              </w:rPr>
            </w:pPr>
            <w:r w:rsidRPr="0096122F">
              <w:rPr>
                <w:sz w:val="24"/>
                <w:szCs w:val="24"/>
              </w:rPr>
              <w:t xml:space="preserve">&lt;&gt; ***, </w:t>
            </w:r>
          </w:p>
          <w:p w:rsidR="00A0024A" w:rsidRPr="0096122F" w:rsidRDefault="00A0024A" w:rsidP="0096122F">
            <w:pPr>
              <w:spacing w:line="276" w:lineRule="auto"/>
              <w:jc w:val="center"/>
              <w:rPr>
                <w:sz w:val="24"/>
                <w:szCs w:val="24"/>
              </w:rPr>
            </w:pPr>
            <w:r w:rsidRPr="0096122F">
              <w:rPr>
                <w:sz w:val="24"/>
                <w:szCs w:val="24"/>
              </w:rPr>
              <w:t>&lt;&gt; 000</w:t>
            </w:r>
          </w:p>
        </w:tc>
        <w:tc>
          <w:tcPr>
            <w:tcW w:w="1559" w:type="dxa"/>
            <w:vMerge w:val="restart"/>
          </w:tcPr>
          <w:p w:rsidR="00A0024A" w:rsidRPr="0096122F" w:rsidRDefault="00A0024A" w:rsidP="000E2123">
            <w:pPr>
              <w:spacing w:line="276" w:lineRule="auto"/>
              <w:jc w:val="center"/>
              <w:rPr>
                <w:sz w:val="24"/>
                <w:szCs w:val="24"/>
              </w:rPr>
            </w:pPr>
            <w:r w:rsidRPr="0096122F">
              <w:rPr>
                <w:sz w:val="24"/>
                <w:szCs w:val="24"/>
              </w:rPr>
              <w:t>хх000000,</w:t>
            </w:r>
            <w:r w:rsidRPr="0096122F">
              <w:rPr>
                <w:sz w:val="24"/>
                <w:szCs w:val="24"/>
              </w:rPr>
              <w:br/>
              <w:t>11800000,</w:t>
            </w:r>
            <w:r w:rsidRPr="0096122F">
              <w:rPr>
                <w:sz w:val="24"/>
                <w:szCs w:val="24"/>
              </w:rPr>
              <w:br/>
            </w:r>
            <w:r w:rsidRPr="0096122F">
              <w:rPr>
                <w:sz w:val="24"/>
                <w:szCs w:val="24"/>
              </w:rPr>
              <w:lastRenderedPageBreak/>
              <w:t>71800000,</w:t>
            </w:r>
            <w:r w:rsidRPr="0096122F">
              <w:rPr>
                <w:sz w:val="24"/>
                <w:szCs w:val="24"/>
              </w:rPr>
              <w:br/>
              <w:t>71900000,</w:t>
            </w:r>
            <w:r w:rsidR="003277C3">
              <w:rPr>
                <w:sz w:val="24"/>
                <w:szCs w:val="24"/>
              </w:rPr>
              <w:br/>
            </w:r>
            <w:r w:rsidR="003277C3" w:rsidRPr="003277C3">
              <w:rPr>
                <w:sz w:val="24"/>
                <w:szCs w:val="24"/>
              </w:rPr>
              <w:t>03731000</w:t>
            </w:r>
            <w:r w:rsidR="003277C3">
              <w:rPr>
                <w:sz w:val="24"/>
                <w:szCs w:val="24"/>
              </w:rPr>
              <w:t>,</w:t>
            </w:r>
            <w:r w:rsidRPr="0096122F">
              <w:rPr>
                <w:sz w:val="24"/>
                <w:szCs w:val="24"/>
              </w:rPr>
              <w:br/>
              <w:t>00000006, 00000008, 00000009</w:t>
            </w:r>
          </w:p>
        </w:tc>
        <w:tc>
          <w:tcPr>
            <w:tcW w:w="851" w:type="dxa"/>
            <w:vMerge w:val="restart"/>
          </w:tcPr>
          <w:p w:rsidR="00A0024A" w:rsidRPr="0096122F" w:rsidRDefault="00A0024A" w:rsidP="000E2123">
            <w:pPr>
              <w:spacing w:line="276" w:lineRule="auto"/>
              <w:jc w:val="center"/>
              <w:rPr>
                <w:sz w:val="24"/>
                <w:szCs w:val="24"/>
              </w:rPr>
            </w:pPr>
            <w:r w:rsidRPr="0096122F">
              <w:rPr>
                <w:sz w:val="24"/>
                <w:szCs w:val="24"/>
              </w:rPr>
              <w:lastRenderedPageBreak/>
              <w:t xml:space="preserve">02, 03, </w:t>
            </w:r>
            <w:r w:rsidRPr="0096122F">
              <w:rPr>
                <w:sz w:val="24"/>
                <w:szCs w:val="24"/>
              </w:rPr>
              <w:lastRenderedPageBreak/>
              <w:t>04, 05, 06, 08, 09, 10, 11, 12, 13</w:t>
            </w:r>
            <w:r>
              <w:rPr>
                <w:sz w:val="24"/>
                <w:szCs w:val="24"/>
              </w:rPr>
              <w:t>, 14</w:t>
            </w:r>
          </w:p>
        </w:tc>
        <w:tc>
          <w:tcPr>
            <w:tcW w:w="1276" w:type="dxa"/>
            <w:vMerge w:val="restart"/>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lastRenderedPageBreak/>
              <w:t>источник</w:t>
            </w:r>
          </w:p>
        </w:tc>
        <w:tc>
          <w:tcPr>
            <w:tcW w:w="4108" w:type="dxa"/>
            <w:vMerge w:val="restart"/>
          </w:tcPr>
          <w:p w:rsidR="00A0024A" w:rsidRPr="0096122F" w:rsidRDefault="0097260B" w:rsidP="0096122F">
            <w:pPr>
              <w:spacing w:line="276" w:lineRule="auto"/>
              <w:jc w:val="center"/>
              <w:rPr>
                <w:sz w:val="24"/>
                <w:szCs w:val="24"/>
              </w:rPr>
            </w:pPr>
            <w:r w:rsidRPr="0096122F">
              <w:rPr>
                <w:sz w:val="24"/>
                <w:szCs w:val="24"/>
              </w:rPr>
              <w:t>219ХХХХХ01</w:t>
            </w:r>
            <w:r>
              <w:rPr>
                <w:sz w:val="24"/>
                <w:szCs w:val="24"/>
              </w:rPr>
              <w:t>ХХХХ</w:t>
            </w:r>
            <w:r w:rsidRPr="0096122F">
              <w:rPr>
                <w:sz w:val="24"/>
                <w:szCs w:val="24"/>
              </w:rPr>
              <w:t>150</w:t>
            </w:r>
            <w:r w:rsidR="00A0024A" w:rsidRPr="0096122F">
              <w:rPr>
                <w:sz w:val="24"/>
                <w:szCs w:val="24"/>
              </w:rPr>
              <w:t>,</w:t>
            </w:r>
          </w:p>
          <w:p w:rsidR="00A0024A" w:rsidRPr="0096122F" w:rsidRDefault="00A0024A" w:rsidP="0096122F">
            <w:pPr>
              <w:suppressAutoHyphens w:val="0"/>
              <w:spacing w:line="276" w:lineRule="auto"/>
              <w:jc w:val="center"/>
              <w:rPr>
                <w:sz w:val="24"/>
                <w:szCs w:val="24"/>
                <w:lang w:eastAsia="ru-RU"/>
              </w:rPr>
            </w:pPr>
            <w:r w:rsidRPr="0096122F">
              <w:rPr>
                <w:sz w:val="24"/>
                <w:szCs w:val="24"/>
              </w:rPr>
              <w:lastRenderedPageBreak/>
              <w:t>проверка на справочник детализированных КБК доходов</w:t>
            </w:r>
          </w:p>
        </w:tc>
        <w:tc>
          <w:tcPr>
            <w:tcW w:w="1024" w:type="dxa"/>
            <w:gridSpan w:val="3"/>
            <w:vMerge w:val="restart"/>
          </w:tcPr>
          <w:p w:rsidR="00A0024A" w:rsidRPr="0096122F" w:rsidRDefault="00A0024A" w:rsidP="0096122F">
            <w:pPr>
              <w:spacing w:line="276" w:lineRule="auto"/>
              <w:jc w:val="center"/>
              <w:rPr>
                <w:sz w:val="24"/>
                <w:szCs w:val="24"/>
                <w:lang w:val="en-US"/>
              </w:rPr>
            </w:pPr>
            <w:r w:rsidRPr="0096122F">
              <w:rPr>
                <w:sz w:val="24"/>
                <w:szCs w:val="24"/>
                <w:lang w:val="en-US"/>
              </w:rPr>
              <w:lastRenderedPageBreak/>
              <w:t>1</w:t>
            </w:r>
          </w:p>
        </w:tc>
        <w:tc>
          <w:tcPr>
            <w:tcW w:w="1055" w:type="dxa"/>
            <w:gridSpan w:val="2"/>
            <w:tcBorders>
              <w:bottom w:val="single" w:sz="8" w:space="0" w:color="auto"/>
            </w:tcBorders>
            <w:noWrap/>
          </w:tcPr>
          <w:p w:rsidR="00A0024A" w:rsidRPr="0096122F" w:rsidRDefault="00A0024A" w:rsidP="0096122F">
            <w:pPr>
              <w:suppressAutoHyphens w:val="0"/>
              <w:jc w:val="center"/>
              <w:rPr>
                <w:sz w:val="24"/>
                <w:szCs w:val="24"/>
                <w:lang w:val="en-US"/>
              </w:rPr>
            </w:pPr>
            <w:r w:rsidRPr="0096122F">
              <w:rPr>
                <w:sz w:val="24"/>
                <w:szCs w:val="24"/>
                <w:lang w:val="en-US"/>
              </w:rPr>
              <w:t>30305</w:t>
            </w:r>
          </w:p>
        </w:tc>
        <w:tc>
          <w:tcPr>
            <w:tcW w:w="879" w:type="dxa"/>
            <w:tcBorders>
              <w:bottom w:val="single" w:sz="8" w:space="0" w:color="auto"/>
            </w:tcBorders>
            <w:noWrap/>
          </w:tcPr>
          <w:p w:rsidR="00A0024A" w:rsidRPr="0096122F" w:rsidRDefault="00A0024A" w:rsidP="0096122F">
            <w:pPr>
              <w:spacing w:line="276" w:lineRule="auto"/>
              <w:jc w:val="center"/>
              <w:rPr>
                <w:sz w:val="24"/>
                <w:szCs w:val="24"/>
                <w:lang w:val="en-US"/>
              </w:rPr>
            </w:pPr>
            <w:r w:rsidRPr="0096122F">
              <w:rPr>
                <w:sz w:val="24"/>
                <w:szCs w:val="24"/>
                <w:lang w:val="en-US"/>
              </w:rPr>
              <w:t>731</w:t>
            </w:r>
          </w:p>
        </w:tc>
        <w:tc>
          <w:tcPr>
            <w:tcW w:w="1418" w:type="dxa"/>
            <w:gridSpan w:val="2"/>
            <w:vMerge w:val="restart"/>
          </w:tcPr>
          <w:p w:rsidR="00A0024A" w:rsidRPr="0096122F" w:rsidRDefault="00A0024A" w:rsidP="0096122F">
            <w:pPr>
              <w:spacing w:line="276" w:lineRule="auto"/>
              <w:jc w:val="center"/>
              <w:rPr>
                <w:sz w:val="24"/>
                <w:szCs w:val="24"/>
                <w:lang w:val="en-US"/>
              </w:rPr>
            </w:pPr>
            <w:r w:rsidRPr="0096122F">
              <w:rPr>
                <w:sz w:val="24"/>
                <w:szCs w:val="24"/>
                <w:lang w:val="en-US"/>
              </w:rPr>
              <w:t>0</w:t>
            </w:r>
          </w:p>
        </w:tc>
        <w:tc>
          <w:tcPr>
            <w:tcW w:w="1462" w:type="dxa"/>
            <w:gridSpan w:val="2"/>
            <w:tcBorders>
              <w:bottom w:val="single" w:sz="8" w:space="0" w:color="auto"/>
            </w:tcBorders>
          </w:tcPr>
          <w:p w:rsidR="00A0024A" w:rsidRPr="0096122F" w:rsidRDefault="00A0024A" w:rsidP="00903F48">
            <w:pPr>
              <w:suppressAutoHyphens w:val="0"/>
              <w:spacing w:line="276" w:lineRule="auto"/>
              <w:jc w:val="center"/>
              <w:rPr>
                <w:sz w:val="24"/>
                <w:szCs w:val="24"/>
                <w:lang w:eastAsia="ru-RU"/>
              </w:rPr>
            </w:pPr>
            <w:proofErr w:type="gramStart"/>
            <w:r w:rsidRPr="0096122F">
              <w:rPr>
                <w:sz w:val="24"/>
                <w:szCs w:val="24"/>
                <w:lang w:eastAsia="ru-RU"/>
              </w:rPr>
              <w:t xml:space="preserve">значение </w:t>
            </w:r>
            <w:r w:rsidRPr="0096122F">
              <w:rPr>
                <w:sz w:val="24"/>
                <w:szCs w:val="24"/>
                <w:lang w:val="en-US" w:eastAsia="ru-RU"/>
              </w:rPr>
              <w:t>&gt;</w:t>
            </w:r>
            <w:proofErr w:type="gramEnd"/>
            <w:r w:rsidRPr="0096122F">
              <w:rPr>
                <w:sz w:val="24"/>
                <w:szCs w:val="24"/>
                <w:lang w:val="en-US" w:eastAsia="ru-RU"/>
              </w:rPr>
              <w:t xml:space="preserve"> </w:t>
            </w:r>
            <w:r w:rsidRPr="0096122F">
              <w:rPr>
                <w:sz w:val="24"/>
                <w:szCs w:val="24"/>
                <w:lang w:eastAsia="ru-RU"/>
              </w:rPr>
              <w:t>0</w:t>
            </w:r>
          </w:p>
        </w:tc>
        <w:tc>
          <w:tcPr>
            <w:tcW w:w="1036" w:type="dxa"/>
            <w:vMerge w:val="restart"/>
          </w:tcPr>
          <w:p w:rsidR="00A0024A" w:rsidRPr="0096122F" w:rsidRDefault="00A0024A" w:rsidP="0096122F">
            <w:pPr>
              <w:suppressAutoHyphens w:val="0"/>
              <w:rPr>
                <w:sz w:val="24"/>
                <w:szCs w:val="24"/>
                <w:lang w:val="en-US"/>
              </w:rPr>
            </w:pPr>
            <w:r w:rsidRPr="0096122F">
              <w:rPr>
                <w:sz w:val="24"/>
                <w:szCs w:val="24"/>
                <w:lang w:val="en-US"/>
              </w:rPr>
              <w:t>1</w:t>
            </w:r>
          </w:p>
        </w:tc>
        <w:tc>
          <w:tcPr>
            <w:tcW w:w="1237" w:type="dxa"/>
            <w:tcBorders>
              <w:bottom w:val="single" w:sz="8" w:space="0" w:color="auto"/>
            </w:tcBorders>
          </w:tcPr>
          <w:p w:rsidR="00A0024A" w:rsidRPr="0096122F" w:rsidRDefault="00A0024A" w:rsidP="0096122F">
            <w:pPr>
              <w:suppressAutoHyphens w:val="0"/>
              <w:jc w:val="center"/>
              <w:rPr>
                <w:sz w:val="24"/>
                <w:szCs w:val="24"/>
              </w:rPr>
            </w:pPr>
            <w:r w:rsidRPr="0096122F">
              <w:rPr>
                <w:sz w:val="24"/>
                <w:szCs w:val="24"/>
                <w:lang w:val="en-US"/>
              </w:rPr>
              <w:t>21002</w:t>
            </w:r>
          </w:p>
          <w:p w:rsidR="00A0024A" w:rsidRPr="0096122F" w:rsidRDefault="00A0024A" w:rsidP="0096122F">
            <w:pPr>
              <w:jc w:val="center"/>
              <w:rPr>
                <w:sz w:val="24"/>
                <w:szCs w:val="24"/>
              </w:rPr>
            </w:pPr>
          </w:p>
        </w:tc>
        <w:tc>
          <w:tcPr>
            <w:tcW w:w="1134" w:type="dxa"/>
          </w:tcPr>
          <w:p w:rsidR="00A0024A" w:rsidRPr="0096122F" w:rsidRDefault="00A0024A" w:rsidP="0096122F">
            <w:pPr>
              <w:suppressAutoHyphens w:val="0"/>
              <w:jc w:val="center"/>
              <w:rPr>
                <w:sz w:val="24"/>
                <w:szCs w:val="24"/>
              </w:rPr>
            </w:pPr>
            <w:r w:rsidRPr="0096122F">
              <w:rPr>
                <w:sz w:val="24"/>
                <w:szCs w:val="24"/>
                <w:lang w:val="en-US"/>
              </w:rPr>
              <w:t>151</w:t>
            </w:r>
          </w:p>
          <w:p w:rsidR="00A0024A" w:rsidRPr="0096122F" w:rsidRDefault="00A0024A" w:rsidP="0096122F">
            <w:pPr>
              <w:suppressAutoHyphens w:val="0"/>
              <w:jc w:val="center"/>
              <w:rPr>
                <w:sz w:val="24"/>
                <w:szCs w:val="24"/>
              </w:rPr>
            </w:pPr>
            <w:r w:rsidRPr="0096122F">
              <w:rPr>
                <w:sz w:val="24"/>
                <w:szCs w:val="24"/>
              </w:rPr>
              <w:t>161</w:t>
            </w:r>
          </w:p>
          <w:p w:rsidR="00A0024A" w:rsidRPr="0096122F" w:rsidRDefault="00A0024A" w:rsidP="0096122F">
            <w:pPr>
              <w:jc w:val="center"/>
              <w:rPr>
                <w:sz w:val="24"/>
                <w:szCs w:val="24"/>
              </w:rPr>
            </w:pPr>
          </w:p>
        </w:tc>
      </w:tr>
      <w:tr w:rsidR="00A0024A" w:rsidRPr="0096122F" w:rsidTr="00C6770F">
        <w:trPr>
          <w:trHeight w:val="625"/>
        </w:trPr>
        <w:tc>
          <w:tcPr>
            <w:tcW w:w="410" w:type="dxa"/>
            <w:vMerge/>
          </w:tcPr>
          <w:p w:rsidR="00A0024A" w:rsidRPr="0096122F" w:rsidRDefault="00A0024A" w:rsidP="0096122F">
            <w:pPr>
              <w:suppressAutoHyphens w:val="0"/>
              <w:rPr>
                <w:sz w:val="24"/>
                <w:szCs w:val="24"/>
              </w:rPr>
            </w:pPr>
          </w:p>
        </w:tc>
        <w:tc>
          <w:tcPr>
            <w:tcW w:w="1539" w:type="dxa"/>
            <w:gridSpan w:val="2"/>
            <w:vMerge/>
          </w:tcPr>
          <w:p w:rsidR="00A0024A" w:rsidRPr="0096122F" w:rsidRDefault="00A0024A" w:rsidP="0096122F">
            <w:pPr>
              <w:suppressAutoHyphens w:val="0"/>
              <w:rPr>
                <w:sz w:val="24"/>
                <w:szCs w:val="24"/>
                <w:lang w:eastAsia="ru-RU"/>
              </w:rPr>
            </w:pPr>
          </w:p>
        </w:tc>
        <w:tc>
          <w:tcPr>
            <w:tcW w:w="1418" w:type="dxa"/>
            <w:noWrap/>
          </w:tcPr>
          <w:p w:rsidR="00A0024A" w:rsidRPr="0096122F" w:rsidRDefault="00A0024A" w:rsidP="0096122F">
            <w:pPr>
              <w:spacing w:line="276" w:lineRule="auto"/>
              <w:jc w:val="center"/>
              <w:rPr>
                <w:sz w:val="24"/>
                <w:szCs w:val="24"/>
              </w:rPr>
            </w:pPr>
            <w:r w:rsidRPr="0096122F">
              <w:rPr>
                <w:sz w:val="24"/>
                <w:szCs w:val="24"/>
              </w:rPr>
              <w:t>130305</w:t>
            </w:r>
            <w:r w:rsidRPr="0096122F">
              <w:rPr>
                <w:sz w:val="24"/>
                <w:szCs w:val="24"/>
                <w:lang w:val="en-US"/>
              </w:rPr>
              <w:t>8</w:t>
            </w:r>
            <w:r w:rsidRPr="0096122F">
              <w:rPr>
                <w:sz w:val="24"/>
                <w:szCs w:val="24"/>
              </w:rPr>
              <w:t>31</w:t>
            </w:r>
          </w:p>
        </w:tc>
        <w:tc>
          <w:tcPr>
            <w:tcW w:w="1849" w:type="dxa"/>
            <w:vMerge/>
          </w:tcPr>
          <w:p w:rsidR="00A0024A" w:rsidRPr="0096122F" w:rsidRDefault="00A0024A" w:rsidP="0096122F">
            <w:pPr>
              <w:spacing w:line="276" w:lineRule="auto"/>
              <w:jc w:val="center"/>
              <w:rPr>
                <w:sz w:val="24"/>
                <w:szCs w:val="24"/>
              </w:rPr>
            </w:pPr>
          </w:p>
        </w:tc>
        <w:tc>
          <w:tcPr>
            <w:tcW w:w="1559" w:type="dxa"/>
            <w:vMerge/>
          </w:tcPr>
          <w:p w:rsidR="00A0024A" w:rsidRPr="0096122F" w:rsidRDefault="00A0024A" w:rsidP="0096122F">
            <w:pPr>
              <w:spacing w:line="276" w:lineRule="auto"/>
              <w:jc w:val="center"/>
              <w:rPr>
                <w:sz w:val="24"/>
                <w:szCs w:val="24"/>
              </w:rPr>
            </w:pPr>
          </w:p>
        </w:tc>
        <w:tc>
          <w:tcPr>
            <w:tcW w:w="851" w:type="dxa"/>
            <w:vMerge/>
          </w:tcPr>
          <w:p w:rsidR="00A0024A" w:rsidRPr="0096122F" w:rsidRDefault="00A0024A" w:rsidP="0096122F">
            <w:pPr>
              <w:spacing w:line="276" w:lineRule="auto"/>
              <w:jc w:val="center"/>
              <w:rPr>
                <w:sz w:val="24"/>
                <w:szCs w:val="24"/>
              </w:rPr>
            </w:pPr>
          </w:p>
        </w:tc>
        <w:tc>
          <w:tcPr>
            <w:tcW w:w="1276" w:type="dxa"/>
            <w:vMerge/>
          </w:tcPr>
          <w:p w:rsidR="00A0024A" w:rsidRPr="0096122F" w:rsidRDefault="00A0024A" w:rsidP="0096122F">
            <w:pPr>
              <w:suppressAutoHyphens w:val="0"/>
              <w:spacing w:line="276" w:lineRule="auto"/>
              <w:jc w:val="center"/>
              <w:rPr>
                <w:sz w:val="24"/>
                <w:szCs w:val="24"/>
                <w:lang w:eastAsia="ru-RU"/>
              </w:rPr>
            </w:pPr>
          </w:p>
        </w:tc>
        <w:tc>
          <w:tcPr>
            <w:tcW w:w="4108" w:type="dxa"/>
            <w:vMerge/>
          </w:tcPr>
          <w:p w:rsidR="00A0024A" w:rsidRPr="0096122F" w:rsidRDefault="00A0024A" w:rsidP="0096122F">
            <w:pPr>
              <w:suppressAutoHyphens w:val="0"/>
              <w:spacing w:line="276" w:lineRule="auto"/>
              <w:jc w:val="center"/>
              <w:rPr>
                <w:sz w:val="24"/>
                <w:szCs w:val="24"/>
                <w:lang w:eastAsia="ru-RU"/>
              </w:rPr>
            </w:pPr>
          </w:p>
        </w:tc>
        <w:tc>
          <w:tcPr>
            <w:tcW w:w="1024" w:type="dxa"/>
            <w:gridSpan w:val="3"/>
            <w:vMerge/>
          </w:tcPr>
          <w:p w:rsidR="00A0024A" w:rsidRPr="0096122F" w:rsidRDefault="00A0024A" w:rsidP="0096122F">
            <w:pPr>
              <w:spacing w:line="276" w:lineRule="auto"/>
              <w:jc w:val="center"/>
              <w:rPr>
                <w:sz w:val="24"/>
                <w:szCs w:val="24"/>
              </w:rPr>
            </w:pPr>
          </w:p>
        </w:tc>
        <w:tc>
          <w:tcPr>
            <w:tcW w:w="1055" w:type="dxa"/>
            <w:gridSpan w:val="2"/>
            <w:noWrap/>
          </w:tcPr>
          <w:p w:rsidR="00A0024A" w:rsidRPr="0096122F" w:rsidRDefault="00A0024A" w:rsidP="0096122F">
            <w:pPr>
              <w:suppressAutoHyphens w:val="0"/>
              <w:jc w:val="center"/>
              <w:rPr>
                <w:sz w:val="24"/>
                <w:szCs w:val="24"/>
                <w:lang w:val="en-US"/>
              </w:rPr>
            </w:pPr>
            <w:r w:rsidRPr="0096122F">
              <w:rPr>
                <w:sz w:val="24"/>
                <w:szCs w:val="24"/>
                <w:lang w:val="en-US"/>
              </w:rPr>
              <w:t>30305</w:t>
            </w:r>
          </w:p>
        </w:tc>
        <w:tc>
          <w:tcPr>
            <w:tcW w:w="879" w:type="dxa"/>
            <w:noWrap/>
          </w:tcPr>
          <w:p w:rsidR="00A0024A" w:rsidRPr="0096122F" w:rsidRDefault="00A0024A" w:rsidP="0096122F">
            <w:pPr>
              <w:spacing w:line="276" w:lineRule="auto"/>
              <w:jc w:val="center"/>
              <w:rPr>
                <w:sz w:val="24"/>
                <w:szCs w:val="24"/>
                <w:lang w:val="en-US"/>
              </w:rPr>
            </w:pPr>
            <w:r w:rsidRPr="0096122F">
              <w:rPr>
                <w:sz w:val="24"/>
                <w:szCs w:val="24"/>
                <w:lang w:val="en-US"/>
              </w:rPr>
              <w:t>831</w:t>
            </w:r>
          </w:p>
        </w:tc>
        <w:tc>
          <w:tcPr>
            <w:tcW w:w="1418" w:type="dxa"/>
            <w:gridSpan w:val="2"/>
            <w:vMerge/>
          </w:tcPr>
          <w:p w:rsidR="00A0024A" w:rsidRPr="0096122F" w:rsidRDefault="00A0024A" w:rsidP="0096122F">
            <w:pPr>
              <w:spacing w:line="276" w:lineRule="auto"/>
              <w:jc w:val="center"/>
              <w:rPr>
                <w:sz w:val="24"/>
                <w:szCs w:val="24"/>
              </w:rPr>
            </w:pPr>
          </w:p>
        </w:tc>
        <w:tc>
          <w:tcPr>
            <w:tcW w:w="1462" w:type="dxa"/>
            <w:gridSpan w:val="2"/>
          </w:tcPr>
          <w:p w:rsidR="00A0024A" w:rsidRPr="0096122F" w:rsidRDefault="00A0024A" w:rsidP="00903F48">
            <w:pPr>
              <w:suppressAutoHyphens w:val="0"/>
              <w:spacing w:line="276" w:lineRule="auto"/>
              <w:jc w:val="center"/>
              <w:rPr>
                <w:sz w:val="24"/>
                <w:szCs w:val="24"/>
                <w:lang w:eastAsia="ru-RU"/>
              </w:rPr>
            </w:pPr>
            <w:r w:rsidRPr="0096122F">
              <w:rPr>
                <w:sz w:val="24"/>
                <w:szCs w:val="24"/>
                <w:lang w:eastAsia="ru-RU"/>
              </w:rPr>
              <w:t xml:space="preserve">значение </w:t>
            </w:r>
            <w:proofErr w:type="gramStart"/>
            <w:r w:rsidRPr="0096122F">
              <w:rPr>
                <w:sz w:val="24"/>
                <w:szCs w:val="24"/>
                <w:lang w:val="en-US" w:eastAsia="ru-RU"/>
              </w:rPr>
              <w:t xml:space="preserve">&lt; </w:t>
            </w:r>
            <w:r w:rsidRPr="0096122F">
              <w:rPr>
                <w:sz w:val="24"/>
                <w:szCs w:val="24"/>
                <w:lang w:eastAsia="ru-RU"/>
              </w:rPr>
              <w:t>0</w:t>
            </w:r>
            <w:proofErr w:type="gramEnd"/>
          </w:p>
        </w:tc>
        <w:tc>
          <w:tcPr>
            <w:tcW w:w="1036" w:type="dxa"/>
            <w:vMerge/>
          </w:tcPr>
          <w:p w:rsidR="00A0024A" w:rsidRPr="0096122F" w:rsidRDefault="00A0024A" w:rsidP="0096122F">
            <w:pPr>
              <w:suppressAutoHyphens w:val="0"/>
              <w:rPr>
                <w:sz w:val="24"/>
                <w:szCs w:val="24"/>
              </w:rPr>
            </w:pPr>
          </w:p>
        </w:tc>
        <w:tc>
          <w:tcPr>
            <w:tcW w:w="1237" w:type="dxa"/>
          </w:tcPr>
          <w:p w:rsidR="00A0024A" w:rsidRPr="0096122F" w:rsidRDefault="00A0024A" w:rsidP="0096122F">
            <w:pPr>
              <w:suppressAutoHyphens w:val="0"/>
              <w:jc w:val="center"/>
              <w:rPr>
                <w:sz w:val="24"/>
                <w:szCs w:val="24"/>
              </w:rPr>
            </w:pPr>
            <w:r w:rsidRPr="0096122F">
              <w:rPr>
                <w:sz w:val="24"/>
                <w:szCs w:val="24"/>
                <w:lang w:val="en-US"/>
              </w:rPr>
              <w:t>21002</w:t>
            </w:r>
          </w:p>
          <w:p w:rsidR="00A0024A" w:rsidRPr="0096122F" w:rsidRDefault="00A0024A" w:rsidP="0096122F">
            <w:pPr>
              <w:suppressAutoHyphens w:val="0"/>
              <w:jc w:val="center"/>
              <w:rPr>
                <w:sz w:val="24"/>
                <w:szCs w:val="24"/>
                <w:lang w:val="en-US"/>
              </w:rPr>
            </w:pPr>
          </w:p>
        </w:tc>
        <w:tc>
          <w:tcPr>
            <w:tcW w:w="1134" w:type="dxa"/>
            <w:vAlign w:val="center"/>
          </w:tcPr>
          <w:p w:rsidR="00A0024A" w:rsidRPr="0096122F" w:rsidRDefault="00A0024A" w:rsidP="0096122F">
            <w:pPr>
              <w:suppressAutoHyphens w:val="0"/>
              <w:jc w:val="center"/>
              <w:rPr>
                <w:sz w:val="24"/>
                <w:szCs w:val="24"/>
              </w:rPr>
            </w:pPr>
            <w:r w:rsidRPr="0096122F">
              <w:rPr>
                <w:sz w:val="24"/>
                <w:szCs w:val="24"/>
                <w:lang w:val="en-US"/>
              </w:rPr>
              <w:t>151</w:t>
            </w:r>
          </w:p>
          <w:p w:rsidR="00A0024A" w:rsidRPr="0096122F" w:rsidRDefault="00A0024A" w:rsidP="0096122F">
            <w:pPr>
              <w:suppressAutoHyphens w:val="0"/>
              <w:jc w:val="center"/>
              <w:rPr>
                <w:sz w:val="24"/>
                <w:szCs w:val="24"/>
              </w:rPr>
            </w:pPr>
            <w:r w:rsidRPr="0096122F">
              <w:rPr>
                <w:sz w:val="24"/>
                <w:szCs w:val="24"/>
              </w:rPr>
              <w:t>161</w:t>
            </w:r>
          </w:p>
          <w:p w:rsidR="00A0024A" w:rsidRPr="0096122F" w:rsidRDefault="00A0024A" w:rsidP="0096122F">
            <w:pPr>
              <w:suppressAutoHyphens w:val="0"/>
              <w:rPr>
                <w:sz w:val="24"/>
                <w:szCs w:val="24"/>
              </w:rPr>
            </w:pPr>
          </w:p>
        </w:tc>
      </w:tr>
      <w:tr w:rsidR="00A0024A" w:rsidRPr="0096122F" w:rsidTr="00C6770F">
        <w:trPr>
          <w:trHeight w:val="1080"/>
        </w:trPr>
        <w:tc>
          <w:tcPr>
            <w:tcW w:w="410" w:type="dxa"/>
            <w:vMerge/>
          </w:tcPr>
          <w:p w:rsidR="00A0024A" w:rsidRPr="0096122F" w:rsidRDefault="00A0024A" w:rsidP="0096122F">
            <w:pPr>
              <w:suppressAutoHyphens w:val="0"/>
              <w:rPr>
                <w:sz w:val="24"/>
                <w:szCs w:val="24"/>
              </w:rPr>
            </w:pPr>
          </w:p>
        </w:tc>
        <w:tc>
          <w:tcPr>
            <w:tcW w:w="1539" w:type="dxa"/>
            <w:gridSpan w:val="2"/>
            <w:vMerge w:val="restart"/>
          </w:tcPr>
          <w:p w:rsidR="00A0024A" w:rsidRPr="0096122F" w:rsidRDefault="00A0024A" w:rsidP="0096122F">
            <w:pPr>
              <w:suppressAutoHyphens w:val="0"/>
              <w:rPr>
                <w:sz w:val="24"/>
                <w:szCs w:val="24"/>
                <w:lang w:eastAsia="ru-RU"/>
              </w:rPr>
            </w:pPr>
            <w:r w:rsidRPr="0096122F">
              <w:rPr>
                <w:sz w:val="24"/>
                <w:szCs w:val="24"/>
                <w:lang w:eastAsia="ru-RU"/>
              </w:rPr>
              <w:t>неденежные расчеты</w:t>
            </w:r>
          </w:p>
        </w:tc>
        <w:tc>
          <w:tcPr>
            <w:tcW w:w="1418" w:type="dxa"/>
            <w:noWrap/>
          </w:tcPr>
          <w:p w:rsidR="00A0024A" w:rsidRDefault="00A0024A" w:rsidP="0096122F">
            <w:pPr>
              <w:spacing w:line="276" w:lineRule="auto"/>
              <w:jc w:val="center"/>
              <w:rPr>
                <w:sz w:val="24"/>
                <w:szCs w:val="24"/>
              </w:rPr>
            </w:pPr>
            <w:r w:rsidRPr="0096122F">
              <w:rPr>
                <w:sz w:val="24"/>
                <w:szCs w:val="24"/>
              </w:rPr>
              <w:t>130305731</w:t>
            </w:r>
          </w:p>
          <w:p w:rsidR="00A0024A" w:rsidRPr="0096122F" w:rsidRDefault="00A0024A" w:rsidP="0096122F">
            <w:pPr>
              <w:spacing w:line="276" w:lineRule="auto"/>
              <w:jc w:val="center"/>
              <w:rPr>
                <w:sz w:val="24"/>
                <w:szCs w:val="24"/>
              </w:rPr>
            </w:pPr>
          </w:p>
        </w:tc>
        <w:tc>
          <w:tcPr>
            <w:tcW w:w="1849" w:type="dxa"/>
            <w:vMerge/>
          </w:tcPr>
          <w:p w:rsidR="00A0024A" w:rsidRPr="0096122F" w:rsidRDefault="00A0024A" w:rsidP="0096122F">
            <w:pPr>
              <w:spacing w:line="276" w:lineRule="auto"/>
              <w:jc w:val="center"/>
              <w:rPr>
                <w:sz w:val="24"/>
                <w:szCs w:val="24"/>
              </w:rPr>
            </w:pPr>
          </w:p>
        </w:tc>
        <w:tc>
          <w:tcPr>
            <w:tcW w:w="1559" w:type="dxa"/>
            <w:vMerge/>
          </w:tcPr>
          <w:p w:rsidR="00A0024A" w:rsidRPr="0096122F" w:rsidRDefault="00A0024A" w:rsidP="0096122F">
            <w:pPr>
              <w:spacing w:line="276" w:lineRule="auto"/>
              <w:jc w:val="center"/>
              <w:rPr>
                <w:sz w:val="24"/>
                <w:szCs w:val="24"/>
              </w:rPr>
            </w:pPr>
          </w:p>
        </w:tc>
        <w:tc>
          <w:tcPr>
            <w:tcW w:w="851" w:type="dxa"/>
            <w:vMerge/>
          </w:tcPr>
          <w:p w:rsidR="00A0024A" w:rsidRPr="0096122F" w:rsidRDefault="00A0024A" w:rsidP="0096122F">
            <w:pPr>
              <w:spacing w:line="276" w:lineRule="auto"/>
              <w:jc w:val="center"/>
              <w:rPr>
                <w:sz w:val="24"/>
                <w:szCs w:val="24"/>
              </w:rPr>
            </w:pPr>
          </w:p>
        </w:tc>
        <w:tc>
          <w:tcPr>
            <w:tcW w:w="1276" w:type="dxa"/>
            <w:vMerge/>
          </w:tcPr>
          <w:p w:rsidR="00A0024A" w:rsidRPr="0096122F" w:rsidRDefault="00A0024A" w:rsidP="0096122F">
            <w:pPr>
              <w:suppressAutoHyphens w:val="0"/>
              <w:spacing w:line="276" w:lineRule="auto"/>
              <w:jc w:val="center"/>
              <w:rPr>
                <w:sz w:val="24"/>
                <w:szCs w:val="24"/>
                <w:lang w:eastAsia="ru-RU"/>
              </w:rPr>
            </w:pPr>
          </w:p>
        </w:tc>
        <w:tc>
          <w:tcPr>
            <w:tcW w:w="4108" w:type="dxa"/>
            <w:vMerge/>
          </w:tcPr>
          <w:p w:rsidR="00A0024A" w:rsidRPr="0096122F" w:rsidRDefault="00A0024A" w:rsidP="0096122F">
            <w:pPr>
              <w:suppressAutoHyphens w:val="0"/>
              <w:spacing w:line="276" w:lineRule="auto"/>
              <w:jc w:val="center"/>
              <w:rPr>
                <w:sz w:val="24"/>
                <w:szCs w:val="24"/>
                <w:lang w:eastAsia="ru-RU"/>
              </w:rPr>
            </w:pPr>
          </w:p>
        </w:tc>
        <w:tc>
          <w:tcPr>
            <w:tcW w:w="1024" w:type="dxa"/>
            <w:gridSpan w:val="3"/>
            <w:vMerge/>
          </w:tcPr>
          <w:p w:rsidR="00A0024A" w:rsidRPr="0096122F" w:rsidRDefault="00A0024A" w:rsidP="0096122F">
            <w:pPr>
              <w:spacing w:line="276" w:lineRule="auto"/>
              <w:jc w:val="center"/>
              <w:rPr>
                <w:sz w:val="24"/>
                <w:szCs w:val="24"/>
              </w:rPr>
            </w:pPr>
          </w:p>
        </w:tc>
        <w:tc>
          <w:tcPr>
            <w:tcW w:w="1055" w:type="dxa"/>
            <w:gridSpan w:val="2"/>
            <w:noWrap/>
          </w:tcPr>
          <w:p w:rsidR="00A0024A" w:rsidRPr="0096122F" w:rsidRDefault="00A0024A" w:rsidP="0096122F">
            <w:pPr>
              <w:suppressAutoHyphens w:val="0"/>
              <w:jc w:val="center"/>
              <w:rPr>
                <w:sz w:val="24"/>
                <w:szCs w:val="24"/>
                <w:lang w:val="en-US"/>
              </w:rPr>
            </w:pPr>
            <w:r w:rsidRPr="0096122F">
              <w:rPr>
                <w:sz w:val="24"/>
                <w:szCs w:val="24"/>
                <w:lang w:val="en-US"/>
              </w:rPr>
              <w:t>30305</w:t>
            </w:r>
          </w:p>
        </w:tc>
        <w:tc>
          <w:tcPr>
            <w:tcW w:w="879" w:type="dxa"/>
            <w:noWrap/>
          </w:tcPr>
          <w:p w:rsidR="00A0024A" w:rsidRPr="00C6770F" w:rsidRDefault="00A0024A" w:rsidP="00C6770F">
            <w:pPr>
              <w:spacing w:line="276" w:lineRule="auto"/>
              <w:jc w:val="center"/>
              <w:rPr>
                <w:sz w:val="24"/>
                <w:szCs w:val="24"/>
              </w:rPr>
            </w:pPr>
            <w:r w:rsidRPr="0096122F">
              <w:rPr>
                <w:sz w:val="24"/>
                <w:szCs w:val="24"/>
                <w:lang w:val="en-US"/>
              </w:rPr>
              <w:t>731</w:t>
            </w:r>
          </w:p>
        </w:tc>
        <w:tc>
          <w:tcPr>
            <w:tcW w:w="1418" w:type="dxa"/>
            <w:gridSpan w:val="2"/>
            <w:vMerge/>
          </w:tcPr>
          <w:p w:rsidR="00A0024A" w:rsidRPr="0096122F" w:rsidRDefault="00A0024A" w:rsidP="0096122F">
            <w:pPr>
              <w:spacing w:line="276" w:lineRule="auto"/>
              <w:jc w:val="center"/>
              <w:rPr>
                <w:sz w:val="24"/>
                <w:szCs w:val="24"/>
              </w:rPr>
            </w:pPr>
          </w:p>
        </w:tc>
        <w:tc>
          <w:tcPr>
            <w:tcW w:w="1462" w:type="dxa"/>
            <w:gridSpan w:val="2"/>
          </w:tcPr>
          <w:p w:rsidR="00A0024A" w:rsidRPr="0096122F" w:rsidRDefault="00A0024A" w:rsidP="00C6770F">
            <w:pPr>
              <w:spacing w:line="276" w:lineRule="auto"/>
              <w:jc w:val="center"/>
              <w:rPr>
                <w:sz w:val="24"/>
                <w:szCs w:val="24"/>
              </w:rPr>
            </w:pPr>
            <w:proofErr w:type="gramStart"/>
            <w:r w:rsidRPr="0096122F">
              <w:rPr>
                <w:sz w:val="24"/>
                <w:szCs w:val="24"/>
                <w:lang w:eastAsia="ru-RU"/>
              </w:rPr>
              <w:t xml:space="preserve">значение </w:t>
            </w:r>
            <w:r>
              <w:rPr>
                <w:sz w:val="24"/>
                <w:szCs w:val="24"/>
                <w:lang w:val="en-US" w:eastAsia="ru-RU"/>
              </w:rPr>
              <w:t>&gt;</w:t>
            </w:r>
            <w:proofErr w:type="gramEnd"/>
            <w:r w:rsidRPr="0096122F">
              <w:rPr>
                <w:sz w:val="24"/>
                <w:szCs w:val="24"/>
                <w:lang w:val="en-US" w:eastAsia="ru-RU"/>
              </w:rPr>
              <w:t xml:space="preserve"> </w:t>
            </w:r>
            <w:r w:rsidRPr="0096122F">
              <w:rPr>
                <w:sz w:val="24"/>
                <w:szCs w:val="24"/>
                <w:lang w:eastAsia="ru-RU"/>
              </w:rPr>
              <w:t>0</w:t>
            </w:r>
          </w:p>
        </w:tc>
        <w:tc>
          <w:tcPr>
            <w:tcW w:w="1036" w:type="dxa"/>
            <w:vMerge/>
          </w:tcPr>
          <w:p w:rsidR="00A0024A" w:rsidRPr="0096122F" w:rsidRDefault="00A0024A" w:rsidP="0096122F">
            <w:pPr>
              <w:suppressAutoHyphens w:val="0"/>
              <w:rPr>
                <w:sz w:val="24"/>
                <w:szCs w:val="24"/>
              </w:rPr>
            </w:pPr>
          </w:p>
        </w:tc>
        <w:tc>
          <w:tcPr>
            <w:tcW w:w="1237" w:type="dxa"/>
          </w:tcPr>
          <w:p w:rsidR="00A0024A" w:rsidRPr="0096122F" w:rsidRDefault="00A0024A" w:rsidP="0096122F">
            <w:pPr>
              <w:suppressAutoHyphens w:val="0"/>
              <w:jc w:val="center"/>
              <w:rPr>
                <w:sz w:val="24"/>
                <w:szCs w:val="24"/>
              </w:rPr>
            </w:pPr>
            <w:r w:rsidRPr="0096122F">
              <w:rPr>
                <w:sz w:val="24"/>
                <w:szCs w:val="24"/>
                <w:lang w:val="en-US"/>
              </w:rPr>
              <w:t>40140</w:t>
            </w:r>
          </w:p>
        </w:tc>
        <w:tc>
          <w:tcPr>
            <w:tcW w:w="1134" w:type="dxa"/>
          </w:tcPr>
          <w:p w:rsidR="00A0024A" w:rsidRPr="0096122F" w:rsidRDefault="00A0024A" w:rsidP="0096122F">
            <w:pPr>
              <w:suppressAutoHyphens w:val="0"/>
              <w:jc w:val="center"/>
              <w:rPr>
                <w:sz w:val="24"/>
                <w:szCs w:val="24"/>
                <w:lang w:val="en-US"/>
              </w:rPr>
            </w:pPr>
            <w:r w:rsidRPr="0096122F">
              <w:rPr>
                <w:sz w:val="24"/>
                <w:szCs w:val="24"/>
                <w:lang w:val="en-US"/>
              </w:rPr>
              <w:t>151</w:t>
            </w:r>
          </w:p>
          <w:p w:rsidR="00A0024A" w:rsidRPr="0096122F" w:rsidRDefault="00A0024A" w:rsidP="0096122F">
            <w:pPr>
              <w:suppressAutoHyphens w:val="0"/>
              <w:jc w:val="center"/>
              <w:rPr>
                <w:sz w:val="24"/>
                <w:szCs w:val="24"/>
                <w:lang w:val="en-US"/>
              </w:rPr>
            </w:pPr>
            <w:r w:rsidRPr="0096122F">
              <w:rPr>
                <w:sz w:val="24"/>
                <w:szCs w:val="24"/>
                <w:lang w:val="en-US"/>
              </w:rPr>
              <w:t>161</w:t>
            </w:r>
          </w:p>
        </w:tc>
      </w:tr>
      <w:tr w:rsidR="00A0024A" w:rsidRPr="0096122F" w:rsidTr="00C677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10" w:type="dxa"/>
            <w:vMerge/>
          </w:tcPr>
          <w:p w:rsidR="00A0024A" w:rsidRPr="0096122F" w:rsidRDefault="00A0024A" w:rsidP="0096122F">
            <w:pPr>
              <w:spacing w:line="276" w:lineRule="auto"/>
              <w:jc w:val="center"/>
              <w:rPr>
                <w:b/>
                <w:sz w:val="24"/>
                <w:szCs w:val="24"/>
                <w:lang w:val="en-US"/>
              </w:rPr>
            </w:pPr>
          </w:p>
        </w:tc>
        <w:tc>
          <w:tcPr>
            <w:tcW w:w="1539" w:type="dxa"/>
            <w:gridSpan w:val="2"/>
            <w:vMerge/>
            <w:tcBorders>
              <w:bottom w:val="single" w:sz="4" w:space="0" w:color="auto"/>
            </w:tcBorders>
            <w:noWrap/>
          </w:tcPr>
          <w:p w:rsidR="00A0024A" w:rsidRPr="0096122F" w:rsidRDefault="00A0024A" w:rsidP="0096122F">
            <w:pPr>
              <w:suppressAutoHyphens w:val="0"/>
              <w:spacing w:line="276" w:lineRule="auto"/>
              <w:rPr>
                <w:sz w:val="24"/>
                <w:szCs w:val="24"/>
                <w:lang w:eastAsia="ru-RU"/>
              </w:rPr>
            </w:pPr>
          </w:p>
        </w:tc>
        <w:tc>
          <w:tcPr>
            <w:tcW w:w="1418" w:type="dxa"/>
            <w:tcBorders>
              <w:top w:val="single" w:sz="4" w:space="0" w:color="auto"/>
              <w:bottom w:val="single" w:sz="4" w:space="0" w:color="auto"/>
            </w:tcBorders>
            <w:noWrap/>
          </w:tcPr>
          <w:p w:rsidR="00A0024A" w:rsidRPr="0096122F" w:rsidRDefault="00A0024A" w:rsidP="0096122F">
            <w:pPr>
              <w:suppressAutoHyphens w:val="0"/>
              <w:spacing w:line="276" w:lineRule="auto"/>
              <w:jc w:val="center"/>
              <w:rPr>
                <w:sz w:val="24"/>
                <w:szCs w:val="24"/>
                <w:lang w:eastAsia="ru-RU"/>
              </w:rPr>
            </w:pPr>
            <w:r w:rsidRPr="0096122F">
              <w:rPr>
                <w:sz w:val="24"/>
                <w:szCs w:val="24"/>
              </w:rPr>
              <w:t>130305</w:t>
            </w:r>
            <w:r w:rsidRPr="0096122F">
              <w:rPr>
                <w:sz w:val="24"/>
                <w:szCs w:val="24"/>
                <w:lang w:val="en-US"/>
              </w:rPr>
              <w:t>8</w:t>
            </w:r>
            <w:r w:rsidRPr="0096122F">
              <w:rPr>
                <w:sz w:val="24"/>
                <w:szCs w:val="24"/>
              </w:rPr>
              <w:t>31</w:t>
            </w:r>
          </w:p>
        </w:tc>
        <w:tc>
          <w:tcPr>
            <w:tcW w:w="1849" w:type="dxa"/>
            <w:vMerge/>
            <w:tcBorders>
              <w:bottom w:val="single" w:sz="4" w:space="0" w:color="auto"/>
            </w:tcBorders>
            <w:noWrap/>
          </w:tcPr>
          <w:p w:rsidR="00A0024A" w:rsidRPr="0096122F" w:rsidRDefault="00A0024A" w:rsidP="0096122F">
            <w:pPr>
              <w:suppressAutoHyphens w:val="0"/>
              <w:spacing w:line="276" w:lineRule="auto"/>
              <w:jc w:val="center"/>
              <w:rPr>
                <w:sz w:val="24"/>
                <w:szCs w:val="24"/>
                <w:lang w:eastAsia="ru-RU"/>
              </w:rPr>
            </w:pPr>
          </w:p>
        </w:tc>
        <w:tc>
          <w:tcPr>
            <w:tcW w:w="1559" w:type="dxa"/>
            <w:vMerge/>
            <w:tcBorders>
              <w:bottom w:val="single" w:sz="4" w:space="0" w:color="auto"/>
            </w:tcBorders>
            <w:noWrap/>
          </w:tcPr>
          <w:p w:rsidR="00A0024A" w:rsidRPr="0096122F" w:rsidRDefault="00A0024A" w:rsidP="0096122F">
            <w:pPr>
              <w:suppressAutoHyphens w:val="0"/>
              <w:spacing w:line="276" w:lineRule="auto"/>
              <w:jc w:val="center"/>
              <w:rPr>
                <w:sz w:val="24"/>
                <w:szCs w:val="24"/>
                <w:lang w:eastAsia="ru-RU"/>
              </w:rPr>
            </w:pPr>
          </w:p>
        </w:tc>
        <w:tc>
          <w:tcPr>
            <w:tcW w:w="851" w:type="dxa"/>
            <w:vMerge/>
            <w:tcBorders>
              <w:bottom w:val="single" w:sz="4" w:space="0" w:color="auto"/>
            </w:tcBorders>
            <w:noWrap/>
          </w:tcPr>
          <w:p w:rsidR="00A0024A" w:rsidRPr="0096122F" w:rsidRDefault="00A0024A" w:rsidP="0096122F">
            <w:pPr>
              <w:suppressAutoHyphens w:val="0"/>
              <w:spacing w:line="276" w:lineRule="auto"/>
              <w:jc w:val="center"/>
              <w:rPr>
                <w:sz w:val="24"/>
                <w:szCs w:val="24"/>
                <w:lang w:eastAsia="ru-RU"/>
              </w:rPr>
            </w:pPr>
          </w:p>
        </w:tc>
        <w:tc>
          <w:tcPr>
            <w:tcW w:w="1276" w:type="dxa"/>
            <w:vMerge/>
            <w:tcBorders>
              <w:bottom w:val="single" w:sz="4" w:space="0" w:color="auto"/>
            </w:tcBorders>
            <w:noWrap/>
          </w:tcPr>
          <w:p w:rsidR="00A0024A" w:rsidRPr="0096122F" w:rsidRDefault="00A0024A" w:rsidP="0096122F">
            <w:pPr>
              <w:suppressAutoHyphens w:val="0"/>
              <w:spacing w:line="276" w:lineRule="auto"/>
              <w:jc w:val="center"/>
              <w:rPr>
                <w:sz w:val="24"/>
                <w:szCs w:val="24"/>
                <w:lang w:eastAsia="ru-RU"/>
              </w:rPr>
            </w:pPr>
          </w:p>
        </w:tc>
        <w:tc>
          <w:tcPr>
            <w:tcW w:w="4108" w:type="dxa"/>
            <w:vMerge/>
            <w:tcBorders>
              <w:bottom w:val="single" w:sz="4" w:space="0" w:color="auto"/>
            </w:tcBorders>
          </w:tcPr>
          <w:p w:rsidR="00A0024A" w:rsidRPr="0096122F" w:rsidRDefault="00A0024A" w:rsidP="0096122F">
            <w:pPr>
              <w:suppressAutoHyphens w:val="0"/>
              <w:spacing w:line="276" w:lineRule="auto"/>
              <w:jc w:val="center"/>
              <w:rPr>
                <w:sz w:val="24"/>
                <w:szCs w:val="24"/>
                <w:lang w:eastAsia="ru-RU"/>
              </w:rPr>
            </w:pPr>
          </w:p>
        </w:tc>
        <w:tc>
          <w:tcPr>
            <w:tcW w:w="1024" w:type="dxa"/>
            <w:gridSpan w:val="3"/>
            <w:vMerge/>
            <w:tcBorders>
              <w:bottom w:val="single" w:sz="4" w:space="0" w:color="auto"/>
            </w:tcBorders>
            <w:noWrap/>
          </w:tcPr>
          <w:p w:rsidR="00A0024A" w:rsidRPr="0096122F" w:rsidRDefault="00A0024A" w:rsidP="0096122F">
            <w:pPr>
              <w:suppressAutoHyphens w:val="0"/>
              <w:spacing w:line="276" w:lineRule="auto"/>
              <w:jc w:val="center"/>
              <w:rPr>
                <w:sz w:val="24"/>
                <w:szCs w:val="24"/>
                <w:lang w:eastAsia="ru-RU"/>
              </w:rPr>
            </w:pPr>
          </w:p>
        </w:tc>
        <w:tc>
          <w:tcPr>
            <w:tcW w:w="1055" w:type="dxa"/>
            <w:gridSpan w:val="2"/>
            <w:tcBorders>
              <w:top w:val="single" w:sz="4" w:space="0" w:color="auto"/>
              <w:bottom w:val="single" w:sz="4" w:space="0" w:color="auto"/>
              <w:right w:val="single" w:sz="4" w:space="0" w:color="auto"/>
            </w:tcBorders>
            <w:noWrap/>
          </w:tcPr>
          <w:p w:rsidR="00A0024A" w:rsidRPr="0096122F" w:rsidRDefault="00A0024A" w:rsidP="0096122F">
            <w:pPr>
              <w:suppressAutoHyphens w:val="0"/>
              <w:spacing w:line="276" w:lineRule="auto"/>
              <w:jc w:val="center"/>
              <w:rPr>
                <w:sz w:val="24"/>
                <w:szCs w:val="24"/>
                <w:lang w:eastAsia="ru-RU"/>
              </w:rPr>
            </w:pPr>
            <w:r w:rsidRPr="0096122F">
              <w:rPr>
                <w:sz w:val="24"/>
                <w:szCs w:val="24"/>
                <w:lang w:val="en-US"/>
              </w:rPr>
              <w:t>30305</w:t>
            </w:r>
          </w:p>
        </w:tc>
        <w:tc>
          <w:tcPr>
            <w:tcW w:w="879" w:type="dxa"/>
            <w:tcBorders>
              <w:top w:val="single" w:sz="4" w:space="0" w:color="auto"/>
              <w:left w:val="single" w:sz="4" w:space="0" w:color="auto"/>
              <w:bottom w:val="single" w:sz="4" w:space="0" w:color="auto"/>
            </w:tcBorders>
            <w:noWrap/>
          </w:tcPr>
          <w:p w:rsidR="00A0024A" w:rsidRPr="0096122F" w:rsidRDefault="00A0024A" w:rsidP="0096122F">
            <w:pPr>
              <w:suppressAutoHyphens w:val="0"/>
              <w:spacing w:line="276" w:lineRule="auto"/>
              <w:jc w:val="center"/>
              <w:rPr>
                <w:sz w:val="24"/>
                <w:szCs w:val="24"/>
                <w:lang w:eastAsia="ru-RU"/>
              </w:rPr>
            </w:pPr>
            <w:r>
              <w:rPr>
                <w:sz w:val="24"/>
                <w:szCs w:val="24"/>
              </w:rPr>
              <w:t>8</w:t>
            </w:r>
            <w:r w:rsidRPr="0096122F">
              <w:rPr>
                <w:sz w:val="24"/>
                <w:szCs w:val="24"/>
                <w:lang w:val="en-US"/>
              </w:rPr>
              <w:t>31</w:t>
            </w:r>
          </w:p>
        </w:tc>
        <w:tc>
          <w:tcPr>
            <w:tcW w:w="1418" w:type="dxa"/>
            <w:gridSpan w:val="2"/>
            <w:vMerge/>
            <w:tcBorders>
              <w:bottom w:val="single" w:sz="4" w:space="0" w:color="auto"/>
            </w:tcBorders>
          </w:tcPr>
          <w:p w:rsidR="00A0024A" w:rsidRPr="0096122F" w:rsidRDefault="00A0024A" w:rsidP="0096122F">
            <w:pPr>
              <w:suppressAutoHyphens w:val="0"/>
              <w:spacing w:line="276" w:lineRule="auto"/>
              <w:jc w:val="center"/>
              <w:rPr>
                <w:sz w:val="24"/>
                <w:szCs w:val="24"/>
                <w:lang w:eastAsia="ru-RU"/>
              </w:rPr>
            </w:pPr>
          </w:p>
        </w:tc>
        <w:tc>
          <w:tcPr>
            <w:tcW w:w="1462" w:type="dxa"/>
            <w:gridSpan w:val="2"/>
            <w:tcBorders>
              <w:top w:val="single" w:sz="4" w:space="0" w:color="auto"/>
              <w:bottom w:val="single" w:sz="4" w:space="0" w:color="auto"/>
            </w:tcBorders>
          </w:tcPr>
          <w:p w:rsidR="00A0024A" w:rsidRPr="0096122F" w:rsidRDefault="00A0024A" w:rsidP="00C6770F">
            <w:pPr>
              <w:suppressAutoHyphens w:val="0"/>
              <w:spacing w:line="276" w:lineRule="auto"/>
              <w:jc w:val="center"/>
              <w:rPr>
                <w:sz w:val="24"/>
                <w:szCs w:val="24"/>
                <w:lang w:eastAsia="ru-RU"/>
              </w:rPr>
            </w:pPr>
            <w:r w:rsidRPr="0096122F">
              <w:rPr>
                <w:sz w:val="24"/>
                <w:szCs w:val="24"/>
                <w:lang w:eastAsia="ru-RU"/>
              </w:rPr>
              <w:t xml:space="preserve">значение </w:t>
            </w:r>
            <w:proofErr w:type="gramStart"/>
            <w:r>
              <w:rPr>
                <w:sz w:val="24"/>
                <w:szCs w:val="24"/>
                <w:lang w:val="en-US" w:eastAsia="ru-RU"/>
              </w:rPr>
              <w:t>&lt;</w:t>
            </w:r>
            <w:r w:rsidRPr="0096122F">
              <w:rPr>
                <w:sz w:val="24"/>
                <w:szCs w:val="24"/>
                <w:lang w:val="en-US" w:eastAsia="ru-RU"/>
              </w:rPr>
              <w:t xml:space="preserve"> </w:t>
            </w:r>
            <w:r w:rsidRPr="0096122F">
              <w:rPr>
                <w:sz w:val="24"/>
                <w:szCs w:val="24"/>
                <w:lang w:eastAsia="ru-RU"/>
              </w:rPr>
              <w:t>0</w:t>
            </w:r>
            <w:proofErr w:type="gramEnd"/>
          </w:p>
        </w:tc>
        <w:tc>
          <w:tcPr>
            <w:tcW w:w="1036" w:type="dxa"/>
            <w:vMerge/>
            <w:tcBorders>
              <w:bottom w:val="single" w:sz="4" w:space="0" w:color="auto"/>
            </w:tcBorders>
            <w:noWrap/>
          </w:tcPr>
          <w:p w:rsidR="00A0024A" w:rsidRPr="0096122F" w:rsidRDefault="00A0024A" w:rsidP="0096122F">
            <w:pPr>
              <w:suppressAutoHyphens w:val="0"/>
              <w:spacing w:line="276" w:lineRule="auto"/>
              <w:jc w:val="center"/>
              <w:rPr>
                <w:sz w:val="24"/>
                <w:szCs w:val="24"/>
                <w:lang w:eastAsia="ru-RU"/>
              </w:rPr>
            </w:pPr>
          </w:p>
        </w:tc>
        <w:tc>
          <w:tcPr>
            <w:tcW w:w="1237" w:type="dxa"/>
            <w:tcBorders>
              <w:top w:val="single" w:sz="4" w:space="0" w:color="auto"/>
              <w:bottom w:val="single" w:sz="4" w:space="0" w:color="auto"/>
              <w:right w:val="single" w:sz="4" w:space="0" w:color="auto"/>
            </w:tcBorders>
            <w:noWrap/>
          </w:tcPr>
          <w:p w:rsidR="00A0024A" w:rsidRPr="0096122F" w:rsidRDefault="00A0024A" w:rsidP="0096122F">
            <w:pPr>
              <w:suppressAutoHyphens w:val="0"/>
              <w:spacing w:line="276" w:lineRule="auto"/>
              <w:jc w:val="center"/>
              <w:rPr>
                <w:sz w:val="24"/>
                <w:szCs w:val="24"/>
                <w:lang w:eastAsia="ru-RU"/>
              </w:rPr>
            </w:pPr>
            <w:r w:rsidRPr="0096122F">
              <w:rPr>
                <w:sz w:val="24"/>
                <w:szCs w:val="24"/>
                <w:lang w:val="en-US"/>
              </w:rPr>
              <w:t>40140</w:t>
            </w:r>
          </w:p>
        </w:tc>
        <w:tc>
          <w:tcPr>
            <w:tcW w:w="1134" w:type="dxa"/>
            <w:tcBorders>
              <w:top w:val="single" w:sz="4" w:space="0" w:color="auto"/>
              <w:left w:val="single" w:sz="4" w:space="0" w:color="auto"/>
              <w:bottom w:val="single" w:sz="4" w:space="0" w:color="auto"/>
              <w:right w:val="single" w:sz="4" w:space="0" w:color="auto"/>
            </w:tcBorders>
            <w:noWrap/>
          </w:tcPr>
          <w:p w:rsidR="00A0024A" w:rsidRPr="0096122F" w:rsidRDefault="00A0024A" w:rsidP="00C6770F">
            <w:pPr>
              <w:suppressAutoHyphens w:val="0"/>
              <w:jc w:val="center"/>
              <w:rPr>
                <w:sz w:val="24"/>
                <w:szCs w:val="24"/>
                <w:lang w:val="en-US"/>
              </w:rPr>
            </w:pPr>
            <w:r w:rsidRPr="0096122F">
              <w:rPr>
                <w:sz w:val="24"/>
                <w:szCs w:val="24"/>
                <w:lang w:val="en-US"/>
              </w:rPr>
              <w:t>151</w:t>
            </w:r>
          </w:p>
          <w:p w:rsidR="00A0024A" w:rsidRPr="0096122F" w:rsidRDefault="00A0024A" w:rsidP="0096122F">
            <w:pPr>
              <w:suppressAutoHyphens w:val="0"/>
              <w:spacing w:line="276" w:lineRule="auto"/>
              <w:jc w:val="center"/>
              <w:rPr>
                <w:sz w:val="24"/>
                <w:szCs w:val="24"/>
                <w:lang w:eastAsia="ru-RU"/>
              </w:rPr>
            </w:pPr>
            <w:r w:rsidRPr="0096122F">
              <w:rPr>
                <w:sz w:val="24"/>
                <w:szCs w:val="24"/>
                <w:lang w:val="en-US"/>
              </w:rPr>
              <w:t>161</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410" w:type="dxa"/>
            <w:vMerge w:val="restart"/>
            <w:tcBorders>
              <w:top w:val="single" w:sz="4" w:space="0" w:color="auto"/>
              <w:left w:val="single" w:sz="4" w:space="0" w:color="auto"/>
              <w:right w:val="single" w:sz="4" w:space="0" w:color="auto"/>
            </w:tcBorders>
          </w:tcPr>
          <w:p w:rsidR="00A0024A" w:rsidRPr="0096122F" w:rsidRDefault="00A0024A" w:rsidP="0096122F">
            <w:pPr>
              <w:spacing w:line="276" w:lineRule="auto"/>
              <w:jc w:val="center"/>
              <w:rPr>
                <w:sz w:val="24"/>
                <w:szCs w:val="24"/>
                <w:lang w:eastAsia="ru-RU"/>
              </w:rPr>
            </w:pPr>
            <w:r w:rsidRPr="0096122F">
              <w:rPr>
                <w:b/>
                <w:sz w:val="24"/>
                <w:szCs w:val="24"/>
                <w:lang w:val="en-US"/>
              </w:rPr>
              <w:t>9</w:t>
            </w:r>
            <w:r w:rsidRPr="0096122F">
              <w:rPr>
                <w:b/>
                <w:sz w:val="24"/>
                <w:szCs w:val="24"/>
              </w:rPr>
              <w:t>.</w:t>
            </w:r>
          </w:p>
        </w:tc>
        <w:tc>
          <w:tcPr>
            <w:tcW w:w="1539" w:type="dxa"/>
            <w:gridSpan w:val="2"/>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rPr>
                <w:sz w:val="24"/>
                <w:szCs w:val="24"/>
                <w:lang w:eastAsia="ru-RU"/>
              </w:rPr>
            </w:pPr>
            <w:r w:rsidRPr="0096122F">
              <w:rPr>
                <w:sz w:val="24"/>
                <w:szCs w:val="24"/>
                <w:lang w:eastAsia="ru-RU"/>
              </w:rPr>
              <w:t>ИТОГО</w:t>
            </w:r>
          </w:p>
        </w:tc>
        <w:tc>
          <w:tcPr>
            <w:tcW w:w="1418"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130404000</w:t>
            </w:r>
          </w:p>
        </w:tc>
        <w:tc>
          <w:tcPr>
            <w:tcW w:w="1849"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4108"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r w:rsidRPr="0096122F">
              <w:rPr>
                <w:bCs/>
                <w:sz w:val="24"/>
                <w:szCs w:val="24"/>
                <w:lang w:eastAsia="ru-RU"/>
              </w:rPr>
              <w:t>***</w:t>
            </w:r>
          </w:p>
        </w:tc>
        <w:tc>
          <w:tcPr>
            <w:tcW w:w="1024" w:type="dxa"/>
            <w:gridSpan w:val="3"/>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055" w:type="dxa"/>
            <w:gridSpan w:val="2"/>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879"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0"/>
        </w:trPr>
        <w:tc>
          <w:tcPr>
            <w:tcW w:w="410" w:type="dxa"/>
            <w:vMerge/>
            <w:tcBorders>
              <w:left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в том числе по номеру (коду) счета: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bCs/>
                <w:sz w:val="24"/>
                <w:szCs w:val="24"/>
                <w:lang w:eastAsia="ru-RU"/>
              </w:rPr>
            </w:pPr>
            <w:r w:rsidRPr="0096122F">
              <w:rPr>
                <w:bCs/>
                <w:sz w:val="24"/>
                <w:szCs w:val="24"/>
                <w:lang w:eastAsia="ru-RU"/>
              </w:rPr>
              <w:t xml:space="preserve"> ПРП=500 </w:t>
            </w:r>
          </w:p>
          <w:p w:rsidR="00A0024A" w:rsidRPr="0096122F" w:rsidRDefault="00A0024A" w:rsidP="0096122F">
            <w:pPr>
              <w:suppressAutoHyphens w:val="0"/>
              <w:spacing w:line="276" w:lineRule="auto"/>
              <w:jc w:val="center"/>
              <w:rPr>
                <w:bCs/>
                <w:sz w:val="24"/>
                <w:szCs w:val="24"/>
                <w:lang w:eastAsia="ru-RU"/>
              </w:rPr>
            </w:pPr>
          </w:p>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источник</w:t>
            </w:r>
          </w:p>
        </w:tc>
        <w:tc>
          <w:tcPr>
            <w:tcW w:w="4108"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bCs/>
                <w:sz w:val="24"/>
                <w:szCs w:val="24"/>
                <w:lang w:eastAsia="ru-RU"/>
              </w:rPr>
            </w:pPr>
            <w:r w:rsidRPr="0096122F">
              <w:rPr>
                <w:sz w:val="24"/>
                <w:szCs w:val="24"/>
              </w:rPr>
              <w:t>ХХХХХХХХХХХХХХХХХ</w:t>
            </w:r>
          </w:p>
          <w:p w:rsidR="00A0024A" w:rsidRPr="0096122F" w:rsidRDefault="00A0024A" w:rsidP="0096122F">
            <w:pPr>
              <w:suppressAutoHyphens w:val="0"/>
              <w:spacing w:line="276" w:lineRule="auto"/>
              <w:jc w:val="center"/>
              <w:rPr>
                <w:bCs/>
                <w:sz w:val="24"/>
                <w:szCs w:val="24"/>
                <w:lang w:eastAsia="ru-RU"/>
              </w:rPr>
            </w:pPr>
            <w:r w:rsidRPr="0096122F">
              <w:rPr>
                <w:sz w:val="24"/>
                <w:szCs w:val="24"/>
              </w:rPr>
              <w:t xml:space="preserve">в увязке с источником проверка на </w:t>
            </w:r>
            <w:r w:rsidR="00872609" w:rsidRPr="00872609">
              <w:rPr>
                <w:sz w:val="24"/>
                <w:szCs w:val="24"/>
              </w:rPr>
              <w:t xml:space="preserve">20-тизначный справочник </w:t>
            </w:r>
            <w:r w:rsidR="00872609">
              <w:rPr>
                <w:sz w:val="24"/>
                <w:szCs w:val="24"/>
              </w:rPr>
              <w:t xml:space="preserve">источников финансирования дефицита бюджетов, </w:t>
            </w:r>
            <w:r w:rsidRPr="0096122F">
              <w:rPr>
                <w:sz w:val="24"/>
                <w:szCs w:val="24"/>
              </w:rPr>
              <w:t>20-тизначный справочник расходов</w:t>
            </w:r>
            <w:r w:rsidRPr="0096122F">
              <w:rPr>
                <w:bCs/>
                <w:sz w:val="24"/>
                <w:szCs w:val="24"/>
                <w:lang w:eastAsia="ru-RU"/>
              </w:rPr>
              <w:t xml:space="preserve">,  </w:t>
            </w:r>
          </w:p>
          <w:p w:rsidR="00A0024A" w:rsidRPr="0096122F" w:rsidRDefault="00A0024A" w:rsidP="0096122F">
            <w:pPr>
              <w:suppressAutoHyphens w:val="0"/>
              <w:spacing w:line="276" w:lineRule="auto"/>
              <w:jc w:val="center"/>
              <w:rPr>
                <w:bCs/>
                <w:sz w:val="24"/>
                <w:szCs w:val="24"/>
                <w:lang w:eastAsia="ru-RU"/>
              </w:rPr>
            </w:pPr>
            <w:r w:rsidRPr="0096122F">
              <w:rPr>
                <w:bCs/>
                <w:sz w:val="24"/>
                <w:szCs w:val="24"/>
                <w:lang w:eastAsia="ru-RU"/>
              </w:rPr>
              <w:t xml:space="preserve"> &lt;&gt; </w:t>
            </w:r>
            <w:r w:rsidRPr="0096122F">
              <w:rPr>
                <w:sz w:val="24"/>
                <w:szCs w:val="24"/>
              </w:rPr>
              <w:t>ХХХХХХХХХ</w:t>
            </w:r>
            <w:r w:rsidRPr="0096122F">
              <w:rPr>
                <w:bCs/>
                <w:sz w:val="24"/>
                <w:szCs w:val="24"/>
                <w:lang w:eastAsia="ru-RU"/>
              </w:rPr>
              <w:t>92795244</w:t>
            </w:r>
          </w:p>
        </w:tc>
        <w:tc>
          <w:tcPr>
            <w:tcW w:w="1024" w:type="dxa"/>
            <w:gridSpan w:val="3"/>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1</w:t>
            </w:r>
          </w:p>
        </w:tc>
        <w:tc>
          <w:tcPr>
            <w:tcW w:w="1055" w:type="dxa"/>
            <w:gridSpan w:val="2"/>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2"/>
        </w:trPr>
        <w:tc>
          <w:tcPr>
            <w:tcW w:w="410" w:type="dxa"/>
            <w:vMerge/>
            <w:tcBorders>
              <w:left w:val="single" w:sz="4" w:space="0" w:color="auto"/>
              <w:right w:val="single" w:sz="4" w:space="0" w:color="auto"/>
            </w:tcBorders>
          </w:tcPr>
          <w:p w:rsidR="00A0024A" w:rsidRPr="0096122F" w:rsidRDefault="00A0024A"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bCs/>
                <w:sz w:val="24"/>
                <w:szCs w:val="24"/>
                <w:lang w:eastAsia="ru-RU"/>
              </w:rPr>
            </w:pPr>
            <w:r w:rsidRPr="0096122F">
              <w:rPr>
                <w:bCs/>
                <w:sz w:val="24"/>
                <w:szCs w:val="24"/>
                <w:lang w:eastAsia="ru-RU"/>
              </w:rPr>
              <w:t>ПРП=600 ПРП=500</w:t>
            </w:r>
          </w:p>
          <w:p w:rsidR="00A0024A" w:rsidRPr="0096122F" w:rsidRDefault="00A0024A" w:rsidP="0096122F">
            <w:pPr>
              <w:suppressAutoHyphens w:val="0"/>
              <w:spacing w:line="276" w:lineRule="auto"/>
              <w:jc w:val="center"/>
              <w:rPr>
                <w:bCs/>
                <w:sz w:val="24"/>
                <w:szCs w:val="24"/>
                <w:lang w:eastAsia="ru-RU"/>
              </w:rPr>
            </w:pPr>
          </w:p>
          <w:p w:rsidR="00A0024A" w:rsidRPr="0096122F" w:rsidRDefault="00A0024A" w:rsidP="0096122F">
            <w:pPr>
              <w:suppressAutoHyphens w:val="0"/>
              <w:spacing w:line="276" w:lineRule="auto"/>
              <w:jc w:val="center"/>
              <w:rPr>
                <w:sz w:val="24"/>
                <w:szCs w:val="24"/>
                <w:lang w:val="en-US" w:eastAsia="ru-RU"/>
              </w:rPr>
            </w:pPr>
            <w:r w:rsidRPr="0096122F">
              <w:rPr>
                <w:sz w:val="24"/>
                <w:szCs w:val="24"/>
                <w:lang w:eastAsia="ru-RU"/>
              </w:rPr>
              <w:t xml:space="preserve"> 054, 069, </w:t>
            </w:r>
            <w:r w:rsidRPr="0096122F">
              <w:rPr>
                <w:sz w:val="24"/>
                <w:szCs w:val="24"/>
                <w:lang w:val="en-US" w:eastAsia="ru-RU"/>
              </w:rPr>
              <w:t xml:space="preserve">  </w:t>
            </w:r>
            <w:r w:rsidRPr="0096122F">
              <w:rPr>
                <w:sz w:val="24"/>
                <w:szCs w:val="24"/>
                <w:lang w:eastAsia="ru-RU"/>
              </w:rPr>
              <w:t>092, 100, 139, 157, 169, 32</w:t>
            </w:r>
            <w:r w:rsidRPr="0096122F">
              <w:rPr>
                <w:sz w:val="24"/>
                <w:szCs w:val="24"/>
                <w:lang w:val="en-US" w:eastAsia="ru-RU"/>
              </w:rPr>
              <w:t>2</w:t>
            </w:r>
          </w:p>
          <w:p w:rsidR="00A0024A" w:rsidRPr="0096122F" w:rsidRDefault="00A0024A" w:rsidP="0096122F">
            <w:pPr>
              <w:suppressAutoHyphens w:val="0"/>
              <w:spacing w:line="276" w:lineRule="auto"/>
              <w:jc w:val="center"/>
              <w:rPr>
                <w:bCs/>
                <w:sz w:val="24"/>
                <w:szCs w:val="24"/>
                <w:lang w:eastAsia="ru-RU"/>
              </w:rPr>
            </w:pPr>
            <w:r w:rsidRPr="0096122F">
              <w:rPr>
                <w:sz w:val="24"/>
                <w:szCs w:val="24"/>
                <w:lang w:eastAsia="ru-RU"/>
              </w:rPr>
              <w:br/>
            </w:r>
          </w:p>
        </w:tc>
        <w:tc>
          <w:tcPr>
            <w:tcW w:w="1559"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054, 069, 092, 100, 139, 157, 169, 32</w:t>
            </w:r>
            <w:r w:rsidRPr="0096122F">
              <w:rPr>
                <w:sz w:val="24"/>
                <w:szCs w:val="24"/>
                <w:lang w:val="en-US" w:eastAsia="ru-RU"/>
              </w:rPr>
              <w:t>2</w:t>
            </w:r>
          </w:p>
        </w:tc>
        <w:tc>
          <w:tcPr>
            <w:tcW w:w="4108"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bCs/>
                <w:sz w:val="24"/>
                <w:szCs w:val="24"/>
                <w:lang w:eastAsia="ru-RU"/>
              </w:rPr>
            </w:pPr>
            <w:r w:rsidRPr="0096122F">
              <w:rPr>
                <w:sz w:val="24"/>
                <w:szCs w:val="24"/>
              </w:rPr>
              <w:t>ХХХХХХХХХ</w:t>
            </w:r>
            <w:r w:rsidRPr="0096122F">
              <w:rPr>
                <w:bCs/>
                <w:sz w:val="24"/>
                <w:szCs w:val="24"/>
                <w:lang w:eastAsia="ru-RU"/>
              </w:rPr>
              <w:t>92795244</w:t>
            </w:r>
          </w:p>
        </w:tc>
        <w:tc>
          <w:tcPr>
            <w:tcW w:w="1024" w:type="dxa"/>
            <w:gridSpan w:val="3"/>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1</w:t>
            </w:r>
          </w:p>
        </w:tc>
        <w:tc>
          <w:tcPr>
            <w:tcW w:w="1055" w:type="dxa"/>
            <w:gridSpan w:val="2"/>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30404</w:t>
            </w:r>
          </w:p>
        </w:tc>
        <w:tc>
          <w:tcPr>
            <w:tcW w:w="879"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036"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37"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0"/>
        </w:trPr>
        <w:tc>
          <w:tcPr>
            <w:tcW w:w="410" w:type="dxa"/>
            <w:vMerge/>
            <w:tcBorders>
              <w:left w:val="single" w:sz="4" w:space="0" w:color="auto"/>
              <w:right w:val="single" w:sz="4" w:space="0" w:color="auto"/>
            </w:tcBorders>
          </w:tcPr>
          <w:p w:rsidR="00A0024A" w:rsidRPr="0096122F" w:rsidRDefault="00A0024A" w:rsidP="0096122F">
            <w:pPr>
              <w:suppressAutoHyphens w:val="0"/>
              <w:spacing w:line="276" w:lineRule="auto"/>
              <w:rPr>
                <w:sz w:val="24"/>
                <w:szCs w:val="24"/>
                <w:lang w:eastAsia="ru-RU"/>
              </w:rPr>
            </w:pPr>
          </w:p>
        </w:tc>
        <w:tc>
          <w:tcPr>
            <w:tcW w:w="1539" w:type="dxa"/>
            <w:gridSpan w:val="2"/>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rPr>
                <w:sz w:val="24"/>
                <w:szCs w:val="24"/>
                <w:lang w:eastAsia="ru-RU"/>
              </w:rPr>
            </w:pPr>
            <w:r w:rsidRPr="0096122F">
              <w:rPr>
                <w:sz w:val="24"/>
                <w:szCs w:val="24"/>
                <w:lang w:eastAsia="ru-RU"/>
              </w:rPr>
              <w:t>денежные расчеты (неденежные расчеты)</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bCs/>
                <w:sz w:val="24"/>
                <w:szCs w:val="24"/>
                <w:lang w:eastAsia="ru-RU"/>
              </w:rPr>
            </w:pPr>
            <w:r w:rsidRPr="0096122F">
              <w:rPr>
                <w:bCs/>
                <w:sz w:val="24"/>
                <w:szCs w:val="24"/>
                <w:lang w:eastAsia="ru-RU"/>
              </w:rPr>
              <w:t xml:space="preserve">ПРП=500                                    </w:t>
            </w:r>
            <w:r w:rsidRPr="0096122F">
              <w:rPr>
                <w:bCs/>
                <w:sz w:val="24"/>
                <w:szCs w:val="24"/>
                <w:lang w:eastAsia="ru-RU"/>
              </w:rPr>
              <w:br/>
              <w:t>ПРП=600</w:t>
            </w:r>
          </w:p>
          <w:p w:rsidR="00A0024A" w:rsidRPr="0096122F" w:rsidRDefault="00A0024A" w:rsidP="0096122F">
            <w:pPr>
              <w:suppressAutoHyphens w:val="0"/>
              <w:spacing w:line="276" w:lineRule="auto"/>
              <w:jc w:val="center"/>
              <w:rPr>
                <w:bCs/>
                <w:sz w:val="24"/>
                <w:szCs w:val="24"/>
                <w:lang w:eastAsia="ru-RU"/>
              </w:rPr>
            </w:pPr>
          </w:p>
          <w:p w:rsidR="00A0024A" w:rsidRPr="0096122F" w:rsidRDefault="00A0024A" w:rsidP="00B74BE7">
            <w:pPr>
              <w:suppressAutoHyphens w:val="0"/>
              <w:spacing w:line="276" w:lineRule="auto"/>
              <w:jc w:val="center"/>
              <w:rPr>
                <w:bCs/>
                <w:sz w:val="24"/>
                <w:szCs w:val="24"/>
                <w:lang w:eastAsia="ru-RU"/>
              </w:rPr>
            </w:pPr>
            <w:r w:rsidRPr="0096122F">
              <w:rPr>
                <w:sz w:val="24"/>
                <w:szCs w:val="24"/>
                <w:lang w:eastAsia="ru-RU"/>
              </w:rPr>
              <w:t>054, 069, 092, 139, 157, 169, 32</w:t>
            </w:r>
            <w:r w:rsidRPr="0096122F">
              <w:rPr>
                <w:sz w:val="24"/>
                <w:szCs w:val="24"/>
                <w:lang w:val="en-US" w:eastAsia="ru-RU"/>
              </w:rPr>
              <w:t>2</w:t>
            </w:r>
            <w:r w:rsidRPr="0096122F">
              <w:rPr>
                <w:sz w:val="24"/>
                <w:szCs w:val="24"/>
                <w:lang w:eastAsia="ru-RU"/>
              </w:rPr>
              <w:t xml:space="preserve"> </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B74BE7">
            <w:pPr>
              <w:suppressAutoHyphens w:val="0"/>
              <w:spacing w:line="276" w:lineRule="auto"/>
              <w:jc w:val="center"/>
              <w:rPr>
                <w:sz w:val="24"/>
                <w:szCs w:val="24"/>
                <w:lang w:eastAsia="ru-RU"/>
              </w:rPr>
            </w:pPr>
            <w:r w:rsidRPr="0096122F">
              <w:rPr>
                <w:sz w:val="24"/>
                <w:szCs w:val="24"/>
                <w:lang w:eastAsia="ru-RU"/>
              </w:rPr>
              <w:t>054, 069, 092, 139, 157, 169, 32</w:t>
            </w:r>
            <w:r w:rsidRPr="0096122F">
              <w:rPr>
                <w:sz w:val="24"/>
                <w:szCs w:val="24"/>
                <w:lang w:val="en-US" w:eastAsia="ru-RU"/>
              </w:rPr>
              <w:t>2</w:t>
            </w:r>
          </w:p>
        </w:tc>
        <w:tc>
          <w:tcPr>
            <w:tcW w:w="4108" w:type="dxa"/>
            <w:vMerge w:val="restart"/>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bCs/>
                <w:sz w:val="24"/>
                <w:szCs w:val="24"/>
                <w:lang w:eastAsia="ru-RU"/>
              </w:rPr>
            </w:pPr>
            <w:r w:rsidRPr="0096122F">
              <w:rPr>
                <w:sz w:val="24"/>
                <w:szCs w:val="24"/>
              </w:rPr>
              <w:t>ХХХХХХХХХ</w:t>
            </w:r>
            <w:r w:rsidRPr="0096122F">
              <w:rPr>
                <w:bCs/>
                <w:sz w:val="24"/>
                <w:szCs w:val="24"/>
                <w:lang w:eastAsia="ru-RU"/>
              </w:rPr>
              <w:t>92795244</w:t>
            </w:r>
          </w:p>
        </w:tc>
        <w:tc>
          <w:tcPr>
            <w:tcW w:w="1024" w:type="dxa"/>
            <w:gridSpan w:val="3"/>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1</w:t>
            </w:r>
          </w:p>
        </w:tc>
        <w:tc>
          <w:tcPr>
            <w:tcW w:w="1055" w:type="dxa"/>
            <w:gridSpan w:val="2"/>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30123</w:t>
            </w:r>
          </w:p>
        </w:tc>
        <w:tc>
          <w:tcPr>
            <w:tcW w:w="1134"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720</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A0024A" w:rsidRPr="0096122F" w:rsidRDefault="00A0024A"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bCs/>
                <w:sz w:val="24"/>
                <w:szCs w:val="24"/>
                <w:lang w:eastAsia="ru-RU"/>
              </w:rPr>
            </w:pPr>
          </w:p>
        </w:tc>
        <w:tc>
          <w:tcPr>
            <w:tcW w:w="1024" w:type="dxa"/>
            <w:gridSpan w:val="3"/>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055"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37" w:type="dxa"/>
            <w:vMerge w:val="restart"/>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510</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410" w:type="dxa"/>
            <w:vMerge/>
            <w:tcBorders>
              <w:left w:val="single" w:sz="4" w:space="0" w:color="auto"/>
              <w:right w:val="single" w:sz="4" w:space="0" w:color="auto"/>
            </w:tcBorders>
          </w:tcPr>
          <w:p w:rsidR="00A0024A" w:rsidRPr="0096122F" w:rsidRDefault="00A0024A"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bCs/>
                <w:sz w:val="24"/>
                <w:szCs w:val="24"/>
                <w:lang w:eastAsia="ru-RU"/>
              </w:rPr>
            </w:pPr>
          </w:p>
        </w:tc>
        <w:tc>
          <w:tcPr>
            <w:tcW w:w="1024" w:type="dxa"/>
            <w:gridSpan w:val="3"/>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055"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37"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610</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410" w:type="dxa"/>
            <w:vMerge/>
            <w:tcBorders>
              <w:left w:val="single" w:sz="4" w:space="0" w:color="auto"/>
              <w:right w:val="single" w:sz="4" w:space="0" w:color="auto"/>
            </w:tcBorders>
          </w:tcPr>
          <w:p w:rsidR="00A0024A" w:rsidRPr="0096122F" w:rsidRDefault="00A0024A"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bCs/>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bCs/>
                <w:sz w:val="24"/>
                <w:szCs w:val="24"/>
                <w:lang w:eastAsia="ru-RU"/>
              </w:rPr>
            </w:pPr>
          </w:p>
        </w:tc>
        <w:tc>
          <w:tcPr>
            <w:tcW w:w="1024" w:type="dxa"/>
            <w:gridSpan w:val="3"/>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055"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Pr>
                <w:sz w:val="24"/>
                <w:szCs w:val="24"/>
                <w:lang w:eastAsia="ru-RU"/>
              </w:rPr>
              <w:t>=</w:t>
            </w:r>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206хх</w:t>
            </w:r>
          </w:p>
        </w:tc>
        <w:tc>
          <w:tcPr>
            <w:tcW w:w="1134"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560</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10" w:type="dxa"/>
            <w:vMerge/>
            <w:tcBorders>
              <w:left w:val="single" w:sz="4" w:space="0" w:color="auto"/>
              <w:right w:val="single" w:sz="4" w:space="0" w:color="auto"/>
            </w:tcBorders>
          </w:tcPr>
          <w:p w:rsidR="00A0024A" w:rsidRPr="0096122F" w:rsidRDefault="00A0024A"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ПРП=500</w:t>
            </w:r>
          </w:p>
          <w:p w:rsidR="00A0024A" w:rsidRPr="0096122F" w:rsidRDefault="00A0024A" w:rsidP="0096122F">
            <w:pPr>
              <w:suppressAutoHyphens w:val="0"/>
              <w:spacing w:line="276" w:lineRule="auto"/>
              <w:jc w:val="center"/>
              <w:rPr>
                <w:sz w:val="24"/>
                <w:szCs w:val="24"/>
                <w:lang w:eastAsia="ru-RU"/>
              </w:rPr>
            </w:pPr>
          </w:p>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val="en-US" w:eastAsia="ru-RU"/>
              </w:rPr>
            </w:pPr>
            <w:proofErr w:type="gramStart"/>
            <w:r w:rsidRPr="0096122F">
              <w:rPr>
                <w:sz w:val="24"/>
                <w:szCs w:val="24"/>
                <w:lang w:eastAsia="ru-RU"/>
              </w:rPr>
              <w:t>источник,</w:t>
            </w:r>
            <w:r w:rsidRPr="0096122F">
              <w:rPr>
                <w:sz w:val="24"/>
                <w:szCs w:val="24"/>
                <w:lang w:val="en-US" w:eastAsia="ru-RU"/>
              </w:rPr>
              <w:t xml:space="preserve">   </w:t>
            </w:r>
            <w:proofErr w:type="gramEnd"/>
            <w:r w:rsidRPr="0096122F">
              <w:rPr>
                <w:sz w:val="24"/>
                <w:szCs w:val="24"/>
                <w:lang w:val="en-US" w:eastAsia="ru-RU"/>
              </w:rPr>
              <w:t xml:space="preserve">                                     &lt;&gt; 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bCs/>
                <w:sz w:val="24"/>
                <w:szCs w:val="24"/>
                <w:lang w:eastAsia="ru-RU"/>
              </w:rPr>
            </w:pPr>
            <w:r w:rsidRPr="0096122F">
              <w:rPr>
                <w:sz w:val="24"/>
                <w:szCs w:val="24"/>
              </w:rPr>
              <w:t>ХХХХХХХХХХХХХХХХХ</w:t>
            </w:r>
          </w:p>
          <w:p w:rsidR="00A0024A" w:rsidRPr="0096122F" w:rsidRDefault="00A0024A"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A0024A" w:rsidRPr="0096122F" w:rsidRDefault="00A0024A" w:rsidP="0096122F">
            <w:pPr>
              <w:suppressAutoHyphens w:val="0"/>
              <w:spacing w:line="276" w:lineRule="auto"/>
              <w:jc w:val="center"/>
              <w:rPr>
                <w:bCs/>
                <w:sz w:val="24"/>
                <w:szCs w:val="24"/>
                <w:lang w:eastAsia="ru-RU"/>
              </w:rPr>
            </w:pPr>
            <w:r w:rsidRPr="0096122F">
              <w:rPr>
                <w:bCs/>
                <w:sz w:val="24"/>
                <w:szCs w:val="24"/>
                <w:lang w:eastAsia="ru-RU"/>
              </w:rPr>
              <w:lastRenderedPageBreak/>
              <w:t>&lt;&gt;</w:t>
            </w:r>
            <w:r w:rsidRPr="0096122F">
              <w:rPr>
                <w:sz w:val="24"/>
                <w:szCs w:val="24"/>
              </w:rPr>
              <w:t xml:space="preserve"> ХХХХХХХХХ</w:t>
            </w:r>
            <w:r w:rsidRPr="0096122F">
              <w:rPr>
                <w:bCs/>
                <w:sz w:val="24"/>
                <w:szCs w:val="24"/>
                <w:lang w:eastAsia="ru-RU"/>
              </w:rPr>
              <w:t>92795244</w:t>
            </w:r>
          </w:p>
        </w:tc>
        <w:tc>
          <w:tcPr>
            <w:tcW w:w="1024" w:type="dxa"/>
            <w:gridSpan w:val="3"/>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lastRenderedPageBreak/>
              <w:t>1</w:t>
            </w:r>
          </w:p>
        </w:tc>
        <w:tc>
          <w:tcPr>
            <w:tcW w:w="1055" w:type="dxa"/>
            <w:gridSpan w:val="2"/>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610</w:t>
            </w: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610</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2"/>
        </w:trPr>
        <w:tc>
          <w:tcPr>
            <w:tcW w:w="410" w:type="dxa"/>
            <w:vMerge/>
            <w:tcBorders>
              <w:left w:val="single" w:sz="4" w:space="0" w:color="auto"/>
              <w:right w:val="single" w:sz="4" w:space="0" w:color="auto"/>
            </w:tcBorders>
          </w:tcPr>
          <w:p w:rsidR="00A0024A" w:rsidRPr="0096122F" w:rsidRDefault="00A0024A"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val="en-US"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bCs/>
                <w:sz w:val="24"/>
                <w:szCs w:val="24"/>
                <w:lang w:eastAsia="ru-RU"/>
              </w:rPr>
            </w:pPr>
          </w:p>
        </w:tc>
        <w:tc>
          <w:tcPr>
            <w:tcW w:w="1024" w:type="dxa"/>
            <w:gridSpan w:val="3"/>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055"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sidRPr="0096122F">
              <w:rPr>
                <w:sz w:val="24"/>
                <w:szCs w:val="24"/>
                <w:lang w:val="en-US" w:eastAsia="ru-RU"/>
              </w:rPr>
              <w:t xml:space="preserve"> </w:t>
            </w: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510</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A0024A" w:rsidRPr="0096122F" w:rsidRDefault="00A0024A"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vMerge w:val="restart"/>
            <w:tcBorders>
              <w:top w:val="single" w:sz="4" w:space="0" w:color="auto"/>
              <w:left w:val="single" w:sz="4" w:space="0" w:color="auto"/>
              <w:bottom w:val="single" w:sz="4" w:space="0" w:color="auto"/>
              <w:right w:val="single" w:sz="4" w:space="0" w:color="auto"/>
            </w:tcBorders>
            <w:noWrap/>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ПРП = 500</w:t>
            </w:r>
          </w:p>
          <w:p w:rsidR="00A0024A" w:rsidRPr="0096122F" w:rsidRDefault="00A0024A" w:rsidP="0096122F">
            <w:pPr>
              <w:suppressAutoHyphens w:val="0"/>
              <w:spacing w:line="276" w:lineRule="auto"/>
              <w:jc w:val="center"/>
              <w:rPr>
                <w:sz w:val="24"/>
                <w:szCs w:val="24"/>
                <w:lang w:eastAsia="ru-RU"/>
              </w:rPr>
            </w:pPr>
          </w:p>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559"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851"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w:t>
            </w:r>
          </w:p>
        </w:tc>
        <w:tc>
          <w:tcPr>
            <w:tcW w:w="1276"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100</w:t>
            </w:r>
          </w:p>
        </w:tc>
        <w:tc>
          <w:tcPr>
            <w:tcW w:w="4108" w:type="dxa"/>
            <w:vMerge w:val="restart"/>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bCs/>
                <w:sz w:val="24"/>
                <w:szCs w:val="24"/>
                <w:lang w:eastAsia="ru-RU"/>
              </w:rPr>
            </w:pPr>
            <w:r w:rsidRPr="0096122F">
              <w:rPr>
                <w:sz w:val="24"/>
                <w:szCs w:val="24"/>
              </w:rPr>
              <w:t>ХХХХХХХХХХХХХХХХХ</w:t>
            </w:r>
          </w:p>
          <w:p w:rsidR="00A0024A" w:rsidRPr="0096122F" w:rsidRDefault="00A0024A" w:rsidP="0096122F">
            <w:pPr>
              <w:suppressAutoHyphens w:val="0"/>
              <w:spacing w:line="276" w:lineRule="auto"/>
              <w:jc w:val="center"/>
              <w:rPr>
                <w:bCs/>
                <w:sz w:val="24"/>
                <w:szCs w:val="24"/>
                <w:lang w:eastAsia="ru-RU"/>
              </w:rPr>
            </w:pPr>
            <w:r w:rsidRPr="0096122F">
              <w:rPr>
                <w:sz w:val="24"/>
                <w:szCs w:val="24"/>
              </w:rPr>
              <w:t>в увязке с источником проверка на 20-тизначный справочник расходов,</w:t>
            </w:r>
            <w:r w:rsidRPr="0096122F">
              <w:rPr>
                <w:bCs/>
                <w:sz w:val="24"/>
                <w:szCs w:val="24"/>
                <w:lang w:eastAsia="ru-RU"/>
              </w:rPr>
              <w:t xml:space="preserve"> </w:t>
            </w:r>
          </w:p>
          <w:p w:rsidR="00A0024A" w:rsidRPr="0096122F" w:rsidRDefault="00A0024A" w:rsidP="0096122F">
            <w:pPr>
              <w:suppressAutoHyphens w:val="0"/>
              <w:spacing w:line="276" w:lineRule="auto"/>
              <w:jc w:val="center"/>
              <w:rPr>
                <w:bCs/>
                <w:sz w:val="24"/>
                <w:szCs w:val="24"/>
                <w:lang w:eastAsia="ru-RU"/>
              </w:rPr>
            </w:pPr>
            <w:r w:rsidRPr="0096122F">
              <w:rPr>
                <w:sz w:val="24"/>
                <w:szCs w:val="24"/>
              </w:rPr>
              <w:t>проверка на справочник источников финансирования дефицита бюджетов</w:t>
            </w:r>
          </w:p>
        </w:tc>
        <w:tc>
          <w:tcPr>
            <w:tcW w:w="1024" w:type="dxa"/>
            <w:gridSpan w:val="3"/>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1</w:t>
            </w:r>
          </w:p>
        </w:tc>
        <w:tc>
          <w:tcPr>
            <w:tcW w:w="1055" w:type="dxa"/>
            <w:gridSpan w:val="2"/>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30404</w:t>
            </w:r>
          </w:p>
        </w:tc>
        <w:tc>
          <w:tcPr>
            <w:tcW w:w="879" w:type="dxa"/>
            <w:vMerge w:val="restart"/>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 xml:space="preserve">610    </w:t>
            </w: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 &gt;</w:t>
            </w:r>
            <w:proofErr w:type="gramEnd"/>
            <w:r w:rsidRPr="0096122F">
              <w:rPr>
                <w:sz w:val="24"/>
                <w:szCs w:val="24"/>
                <w:lang w:eastAsia="ru-RU"/>
              </w:rPr>
              <w:t xml:space="preserve"> 0</w:t>
            </w:r>
          </w:p>
        </w:tc>
        <w:tc>
          <w:tcPr>
            <w:tcW w:w="1036" w:type="dxa"/>
            <w:vMerge w:val="restart"/>
            <w:tcBorders>
              <w:top w:val="single" w:sz="4" w:space="0" w:color="auto"/>
              <w:left w:val="single" w:sz="4" w:space="0" w:color="auto"/>
              <w:bottom w:val="single" w:sz="4" w:space="0" w:color="auto"/>
              <w:right w:val="single" w:sz="4" w:space="0" w:color="auto"/>
            </w:tcBorders>
            <w:noWrap/>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1</w:t>
            </w:r>
          </w:p>
        </w:tc>
        <w:tc>
          <w:tcPr>
            <w:tcW w:w="1237"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 xml:space="preserve">21002                                              </w:t>
            </w:r>
          </w:p>
        </w:tc>
        <w:tc>
          <w:tcPr>
            <w:tcW w:w="1134"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 xml:space="preserve">610          </w:t>
            </w:r>
          </w:p>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 xml:space="preserve">510          </w:t>
            </w:r>
          </w:p>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 xml:space="preserve">520                620    </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4"/>
        </w:trPr>
        <w:tc>
          <w:tcPr>
            <w:tcW w:w="410" w:type="dxa"/>
            <w:vMerge/>
            <w:tcBorders>
              <w:left w:val="single" w:sz="4" w:space="0" w:color="auto"/>
              <w:right w:val="single" w:sz="4" w:space="0" w:color="auto"/>
            </w:tcBorders>
          </w:tcPr>
          <w:p w:rsidR="00A0024A" w:rsidRPr="0096122F" w:rsidRDefault="00A0024A"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bCs/>
                <w:sz w:val="24"/>
                <w:szCs w:val="24"/>
                <w:lang w:eastAsia="ru-RU"/>
              </w:rPr>
            </w:pPr>
          </w:p>
        </w:tc>
        <w:tc>
          <w:tcPr>
            <w:tcW w:w="1024" w:type="dxa"/>
            <w:gridSpan w:val="3"/>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055"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0024A" w:rsidRPr="0096122F" w:rsidRDefault="00A0024A" w:rsidP="0096122F">
            <w:pPr>
              <w:suppressAutoHyphens w:val="0"/>
              <w:rPr>
                <w:sz w:val="24"/>
                <w:szCs w:val="24"/>
                <w:lang w:eastAsia="ru-RU"/>
              </w:rPr>
            </w:pPr>
          </w:p>
        </w:tc>
        <w:tc>
          <w:tcPr>
            <w:tcW w:w="1462" w:type="dxa"/>
            <w:gridSpan w:val="2"/>
            <w:tcBorders>
              <w:top w:val="single" w:sz="4" w:space="0" w:color="auto"/>
              <w:left w:val="single" w:sz="4" w:space="0" w:color="auto"/>
              <w:bottom w:val="single" w:sz="4" w:space="0" w:color="auto"/>
              <w:right w:val="single" w:sz="4" w:space="0" w:color="auto"/>
            </w:tcBorders>
            <w:vAlign w:val="center"/>
          </w:tcPr>
          <w:p w:rsidR="00A0024A" w:rsidRPr="0096122F" w:rsidRDefault="00A0024A" w:rsidP="0096122F">
            <w:pPr>
              <w:suppressAutoHyphens w:val="0"/>
              <w:rPr>
                <w:sz w:val="24"/>
                <w:szCs w:val="24"/>
                <w:lang w:eastAsia="ru-RU"/>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30405</w:t>
            </w:r>
          </w:p>
        </w:tc>
        <w:tc>
          <w:tcPr>
            <w:tcW w:w="1134"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val="en-US" w:eastAsia="ru-RU"/>
              </w:rPr>
            </w:pPr>
            <w:r w:rsidRPr="0096122F">
              <w:rPr>
                <w:sz w:val="24"/>
                <w:szCs w:val="24"/>
                <w:lang w:val="en-US" w:eastAsia="ru-RU"/>
              </w:rPr>
              <w:t>610</w:t>
            </w:r>
          </w:p>
        </w:tc>
      </w:tr>
      <w:tr w:rsidR="00A0024A" w:rsidRPr="0096122F" w:rsidTr="00C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5"/>
        </w:trPr>
        <w:tc>
          <w:tcPr>
            <w:tcW w:w="410" w:type="dxa"/>
            <w:vMerge/>
            <w:tcBorders>
              <w:left w:val="single" w:sz="4" w:space="0" w:color="auto"/>
              <w:bottom w:val="single" w:sz="4" w:space="0" w:color="auto"/>
              <w:right w:val="single" w:sz="4" w:space="0" w:color="auto"/>
            </w:tcBorders>
          </w:tcPr>
          <w:p w:rsidR="00A0024A" w:rsidRPr="0096122F" w:rsidRDefault="00A0024A" w:rsidP="0096122F">
            <w:pPr>
              <w:suppressAutoHyphens w:val="0"/>
              <w:rPr>
                <w:sz w:val="24"/>
                <w:szCs w:val="24"/>
                <w:lang w:eastAsia="ru-RU"/>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bCs/>
                <w:sz w:val="24"/>
                <w:szCs w:val="24"/>
                <w:lang w:eastAsia="ru-RU"/>
              </w:rPr>
            </w:pPr>
          </w:p>
        </w:tc>
        <w:tc>
          <w:tcPr>
            <w:tcW w:w="1024" w:type="dxa"/>
            <w:gridSpan w:val="3"/>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055" w:type="dxa"/>
            <w:gridSpan w:val="2"/>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proofErr w:type="gramStart"/>
            <w:r w:rsidRPr="0096122F">
              <w:rPr>
                <w:sz w:val="24"/>
                <w:szCs w:val="24"/>
                <w:lang w:eastAsia="ru-RU"/>
              </w:rPr>
              <w:t>значение</w:t>
            </w:r>
            <w:r w:rsidRPr="0096122F">
              <w:rPr>
                <w:sz w:val="24"/>
                <w:szCs w:val="24"/>
                <w:lang w:val="en-US" w:eastAsia="ru-RU"/>
              </w:rPr>
              <w:t xml:space="preserve"> </w:t>
            </w:r>
            <w:r w:rsidRPr="0096122F">
              <w:rPr>
                <w:sz w:val="24"/>
                <w:szCs w:val="24"/>
                <w:lang w:eastAsia="ru-RU"/>
              </w:rPr>
              <w:t>&gt;</w:t>
            </w:r>
            <w:proofErr w:type="gramEnd"/>
            <w:r w:rsidRPr="0096122F">
              <w:rPr>
                <w:sz w:val="24"/>
                <w:szCs w:val="24"/>
                <w:lang w:val="en-US" w:eastAsia="ru-RU"/>
              </w:rPr>
              <w:t xml:space="preserve"> </w:t>
            </w:r>
            <w:r w:rsidRPr="0096122F">
              <w:rPr>
                <w:sz w:val="24"/>
                <w:szCs w:val="24"/>
                <w:lang w:eastAsia="ru-RU"/>
              </w:rPr>
              <w:t>0</w:t>
            </w:r>
          </w:p>
        </w:tc>
        <w:tc>
          <w:tcPr>
            <w:tcW w:w="1462"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0</w:t>
            </w: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A0024A" w:rsidRPr="0096122F" w:rsidRDefault="00A0024A" w:rsidP="0096122F">
            <w:pPr>
              <w:suppressAutoHyphens w:val="0"/>
              <w:rPr>
                <w:sz w:val="24"/>
                <w:szCs w:val="24"/>
                <w:lang w:eastAsia="ru-RU"/>
              </w:rPr>
            </w:pPr>
          </w:p>
        </w:tc>
        <w:tc>
          <w:tcPr>
            <w:tcW w:w="1237"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20121</w:t>
            </w:r>
            <w:r w:rsidRPr="0096122F">
              <w:rPr>
                <w:sz w:val="24"/>
                <w:szCs w:val="24"/>
                <w:lang w:eastAsia="ru-RU"/>
              </w:rPr>
              <w:br/>
              <w:t>20122</w:t>
            </w:r>
            <w:r w:rsidRPr="0096122F">
              <w:rPr>
                <w:sz w:val="24"/>
                <w:szCs w:val="24"/>
                <w:lang w:eastAsia="ru-RU"/>
              </w:rPr>
              <w:br/>
              <w:t>20123</w:t>
            </w:r>
            <w:r w:rsidRPr="0096122F">
              <w:rPr>
                <w:sz w:val="24"/>
                <w:szCs w:val="24"/>
                <w:lang w:eastAsia="ru-RU"/>
              </w:rPr>
              <w:br/>
              <w:t>20127</w:t>
            </w:r>
          </w:p>
        </w:tc>
        <w:tc>
          <w:tcPr>
            <w:tcW w:w="1134" w:type="dxa"/>
            <w:tcBorders>
              <w:top w:val="single" w:sz="4" w:space="0" w:color="auto"/>
              <w:left w:val="single" w:sz="4" w:space="0" w:color="auto"/>
              <w:bottom w:val="single" w:sz="4" w:space="0" w:color="auto"/>
              <w:right w:val="single" w:sz="4" w:space="0" w:color="auto"/>
            </w:tcBorders>
            <w:hideMark/>
          </w:tcPr>
          <w:p w:rsidR="00A0024A" w:rsidRPr="0096122F" w:rsidRDefault="00A0024A" w:rsidP="0096122F">
            <w:pPr>
              <w:suppressAutoHyphens w:val="0"/>
              <w:spacing w:line="276" w:lineRule="auto"/>
              <w:jc w:val="center"/>
              <w:rPr>
                <w:sz w:val="24"/>
                <w:szCs w:val="24"/>
                <w:lang w:val="en-US" w:eastAsia="ru-RU"/>
              </w:rPr>
            </w:pPr>
            <w:r w:rsidRPr="0096122F">
              <w:rPr>
                <w:sz w:val="24"/>
                <w:szCs w:val="24"/>
                <w:lang w:eastAsia="ru-RU"/>
              </w:rPr>
              <w:t xml:space="preserve">610          </w:t>
            </w:r>
          </w:p>
          <w:p w:rsidR="00A0024A" w:rsidRPr="0096122F" w:rsidRDefault="00A0024A" w:rsidP="0096122F">
            <w:pPr>
              <w:suppressAutoHyphens w:val="0"/>
              <w:spacing w:line="276" w:lineRule="auto"/>
              <w:jc w:val="center"/>
              <w:rPr>
                <w:sz w:val="24"/>
                <w:szCs w:val="24"/>
                <w:lang w:eastAsia="ru-RU"/>
              </w:rPr>
            </w:pPr>
            <w:r w:rsidRPr="0096122F">
              <w:rPr>
                <w:sz w:val="24"/>
                <w:szCs w:val="24"/>
                <w:lang w:eastAsia="ru-RU"/>
              </w:rPr>
              <w:t>510</w:t>
            </w:r>
          </w:p>
        </w:tc>
      </w:tr>
      <w:tr w:rsidR="00A0024A" w:rsidRPr="0096122F" w:rsidTr="00CE4AFB">
        <w:trPr>
          <w:trHeight w:val="316"/>
          <w:tblHeader/>
        </w:trPr>
        <w:tc>
          <w:tcPr>
            <w:tcW w:w="410" w:type="dxa"/>
            <w:tcBorders>
              <w:top w:val="single" w:sz="4" w:space="0" w:color="auto"/>
              <w:left w:val="single" w:sz="4" w:space="0" w:color="auto"/>
              <w:bottom w:val="single" w:sz="4" w:space="0" w:color="auto"/>
            </w:tcBorders>
          </w:tcPr>
          <w:p w:rsidR="00A0024A" w:rsidRPr="0096122F" w:rsidRDefault="00A0024A" w:rsidP="0096122F">
            <w:pPr>
              <w:spacing w:line="276" w:lineRule="auto"/>
              <w:jc w:val="center"/>
              <w:rPr>
                <w:b/>
                <w:sz w:val="24"/>
                <w:szCs w:val="24"/>
              </w:rPr>
            </w:pPr>
            <w:r w:rsidRPr="0096122F">
              <w:rPr>
                <w:b/>
                <w:sz w:val="24"/>
                <w:szCs w:val="24"/>
                <w:lang w:val="en-US"/>
              </w:rPr>
              <w:t>10</w:t>
            </w:r>
            <w:r w:rsidRPr="0096122F">
              <w:rPr>
                <w:b/>
                <w:sz w:val="24"/>
                <w:szCs w:val="24"/>
              </w:rPr>
              <w:t>.</w:t>
            </w:r>
          </w:p>
        </w:tc>
        <w:tc>
          <w:tcPr>
            <w:tcW w:w="1516" w:type="dxa"/>
            <w:tcBorders>
              <w:top w:val="single" w:sz="4" w:space="0" w:color="auto"/>
              <w:left w:val="single" w:sz="4" w:space="0" w:color="auto"/>
              <w:bottom w:val="single" w:sz="4" w:space="0" w:color="auto"/>
            </w:tcBorders>
            <w:noWrap/>
          </w:tcPr>
          <w:p w:rsidR="00A0024A" w:rsidRPr="0096122F" w:rsidRDefault="00A0024A" w:rsidP="0096122F">
            <w:pPr>
              <w:spacing w:line="276" w:lineRule="auto"/>
              <w:jc w:val="center"/>
              <w:rPr>
                <w:b/>
                <w:sz w:val="24"/>
                <w:szCs w:val="24"/>
              </w:rPr>
            </w:pPr>
            <w:r w:rsidRPr="0096122F">
              <w:rPr>
                <w:sz w:val="24"/>
                <w:szCs w:val="24"/>
              </w:rPr>
              <w:t>ИТОГО</w:t>
            </w:r>
          </w:p>
        </w:tc>
        <w:tc>
          <w:tcPr>
            <w:tcW w:w="1441" w:type="dxa"/>
            <w:gridSpan w:val="2"/>
            <w:tcBorders>
              <w:top w:val="single" w:sz="4" w:space="0" w:color="auto"/>
              <w:bottom w:val="single" w:sz="4" w:space="0" w:color="auto"/>
            </w:tcBorders>
          </w:tcPr>
          <w:p w:rsidR="00A0024A" w:rsidRPr="0096122F" w:rsidRDefault="00A0024A" w:rsidP="0096122F">
            <w:pPr>
              <w:spacing w:line="276" w:lineRule="auto"/>
              <w:jc w:val="center"/>
              <w:rPr>
                <w:b/>
                <w:sz w:val="24"/>
                <w:szCs w:val="24"/>
              </w:rPr>
            </w:pPr>
            <w:r w:rsidRPr="0096122F">
              <w:rPr>
                <w:sz w:val="24"/>
                <w:szCs w:val="24"/>
              </w:rPr>
              <w:t>130406000</w:t>
            </w:r>
          </w:p>
        </w:tc>
        <w:tc>
          <w:tcPr>
            <w:tcW w:w="1849" w:type="dxa"/>
            <w:tcBorders>
              <w:top w:val="single" w:sz="4" w:space="0" w:color="auto"/>
              <w:bottom w:val="single" w:sz="4" w:space="0" w:color="auto"/>
            </w:tcBorders>
            <w:noWrap/>
          </w:tcPr>
          <w:p w:rsidR="00A0024A" w:rsidRPr="0096122F" w:rsidRDefault="00A0024A" w:rsidP="0096122F">
            <w:pPr>
              <w:spacing w:line="276" w:lineRule="auto"/>
              <w:jc w:val="center"/>
              <w:rPr>
                <w:b/>
                <w:sz w:val="24"/>
                <w:szCs w:val="24"/>
              </w:rPr>
            </w:pPr>
            <w:r w:rsidRPr="0096122F">
              <w:rPr>
                <w:sz w:val="24"/>
                <w:szCs w:val="24"/>
              </w:rPr>
              <w:t>***</w:t>
            </w:r>
          </w:p>
        </w:tc>
        <w:tc>
          <w:tcPr>
            <w:tcW w:w="1559" w:type="dxa"/>
            <w:tcBorders>
              <w:top w:val="single" w:sz="4" w:space="0" w:color="auto"/>
              <w:bottom w:val="single" w:sz="4" w:space="0" w:color="auto"/>
            </w:tcBorders>
            <w:noWrap/>
          </w:tcPr>
          <w:p w:rsidR="00A0024A" w:rsidRPr="0096122F" w:rsidRDefault="00A0024A" w:rsidP="0096122F">
            <w:pPr>
              <w:spacing w:line="276" w:lineRule="auto"/>
              <w:jc w:val="center"/>
              <w:rPr>
                <w:b/>
                <w:sz w:val="24"/>
                <w:szCs w:val="24"/>
              </w:rPr>
            </w:pPr>
            <w:r w:rsidRPr="0096122F">
              <w:rPr>
                <w:sz w:val="24"/>
                <w:szCs w:val="24"/>
              </w:rPr>
              <w:t>********</w:t>
            </w:r>
          </w:p>
        </w:tc>
        <w:tc>
          <w:tcPr>
            <w:tcW w:w="851" w:type="dxa"/>
            <w:tcBorders>
              <w:top w:val="single" w:sz="4" w:space="0" w:color="auto"/>
              <w:bottom w:val="single" w:sz="4" w:space="0" w:color="auto"/>
            </w:tcBorders>
            <w:noWrap/>
          </w:tcPr>
          <w:p w:rsidR="00A0024A" w:rsidRPr="0096122F" w:rsidRDefault="00A0024A" w:rsidP="0096122F">
            <w:pPr>
              <w:spacing w:line="276" w:lineRule="auto"/>
              <w:jc w:val="center"/>
              <w:rPr>
                <w:b/>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A0024A" w:rsidRPr="0096122F" w:rsidRDefault="00A0024A"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w:t>
            </w:r>
          </w:p>
        </w:tc>
        <w:tc>
          <w:tcPr>
            <w:tcW w:w="1024" w:type="dxa"/>
            <w:gridSpan w:val="3"/>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w:t>
            </w:r>
          </w:p>
        </w:tc>
        <w:tc>
          <w:tcPr>
            <w:tcW w:w="1055"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w:t>
            </w:r>
          </w:p>
        </w:tc>
        <w:tc>
          <w:tcPr>
            <w:tcW w:w="898" w:type="dxa"/>
            <w:gridSpan w:val="2"/>
            <w:tcBorders>
              <w:top w:val="single" w:sz="4" w:space="0" w:color="auto"/>
              <w:left w:val="single" w:sz="4" w:space="0" w:color="auto"/>
              <w:bottom w:val="single" w:sz="4" w:space="0" w:color="auto"/>
            </w:tcBorders>
          </w:tcPr>
          <w:p w:rsidR="00A0024A" w:rsidRPr="0096122F" w:rsidRDefault="00A0024A" w:rsidP="0096122F">
            <w:pPr>
              <w:jc w:val="center"/>
              <w:rPr>
                <w:sz w:val="24"/>
                <w:szCs w:val="24"/>
              </w:rPr>
            </w:pPr>
            <w:r w:rsidRPr="0096122F">
              <w:rPr>
                <w:sz w:val="24"/>
                <w:szCs w:val="24"/>
              </w:rPr>
              <w:t>***</w:t>
            </w:r>
          </w:p>
        </w:tc>
        <w:tc>
          <w:tcPr>
            <w:tcW w:w="1418" w:type="dxa"/>
            <w:gridSpan w:val="2"/>
            <w:tcBorders>
              <w:top w:val="single" w:sz="4" w:space="0" w:color="auto"/>
              <w:bottom w:val="single" w:sz="4" w:space="0" w:color="auto"/>
            </w:tcBorders>
          </w:tcPr>
          <w:p w:rsidR="00A0024A" w:rsidRPr="0096122F" w:rsidRDefault="00A0024A" w:rsidP="0096122F">
            <w:pPr>
              <w:jc w:val="center"/>
              <w:rPr>
                <w:sz w:val="24"/>
                <w:szCs w:val="24"/>
              </w:rPr>
            </w:pPr>
            <w:proofErr w:type="gramStart"/>
            <w:r w:rsidRPr="0096122F">
              <w:rPr>
                <w:sz w:val="24"/>
                <w:szCs w:val="24"/>
              </w:rPr>
              <w:t>значение</w:t>
            </w:r>
            <w:r w:rsidRPr="0096122F">
              <w:rPr>
                <w:sz w:val="24"/>
                <w:szCs w:val="24"/>
                <w:lang w:val="en-US"/>
              </w:rPr>
              <w:t xml:space="preserve"> </w:t>
            </w:r>
            <w:r w:rsidRPr="0096122F">
              <w:rPr>
                <w:sz w:val="24"/>
                <w:szCs w:val="24"/>
              </w:rPr>
              <w:t>&gt;</w:t>
            </w:r>
            <w:proofErr w:type="gramEnd"/>
            <w:r>
              <w:rPr>
                <w:sz w:val="24"/>
                <w:szCs w:val="24"/>
              </w:rPr>
              <w:t>=</w:t>
            </w:r>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A0024A" w:rsidRPr="0096122F" w:rsidRDefault="00A0024A" w:rsidP="0096122F">
            <w:pPr>
              <w:jc w:val="center"/>
              <w:rPr>
                <w:sz w:val="24"/>
                <w:szCs w:val="24"/>
              </w:rPr>
            </w:pPr>
            <w:proofErr w:type="gramStart"/>
            <w:r w:rsidRPr="0096122F">
              <w:rPr>
                <w:sz w:val="24"/>
                <w:szCs w:val="24"/>
              </w:rPr>
              <w:t>значение</w:t>
            </w:r>
            <w:r w:rsidRPr="0096122F">
              <w:rPr>
                <w:sz w:val="24"/>
                <w:szCs w:val="24"/>
                <w:lang w:val="en-US"/>
              </w:rPr>
              <w:t xml:space="preserve"> </w:t>
            </w:r>
            <w:r w:rsidRPr="0096122F">
              <w:rPr>
                <w:sz w:val="24"/>
                <w:szCs w:val="24"/>
              </w:rPr>
              <w:t>&gt;</w:t>
            </w:r>
            <w:proofErr w:type="gramEnd"/>
            <w:r>
              <w:rPr>
                <w:sz w:val="24"/>
                <w:szCs w:val="24"/>
              </w:rPr>
              <w:t>=</w:t>
            </w:r>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A0024A" w:rsidRPr="0096122F" w:rsidRDefault="00A0024A"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A0024A" w:rsidRPr="0096122F" w:rsidRDefault="00A0024A" w:rsidP="0096122F">
            <w:pPr>
              <w:jc w:val="center"/>
              <w:rPr>
                <w:sz w:val="24"/>
                <w:szCs w:val="24"/>
              </w:rPr>
            </w:pPr>
            <w:r w:rsidRPr="0096122F">
              <w:rPr>
                <w:sz w:val="24"/>
                <w:szCs w:val="24"/>
              </w:rPr>
              <w:t>***</w:t>
            </w:r>
          </w:p>
        </w:tc>
      </w:tr>
      <w:tr w:rsidR="00A0024A" w:rsidRPr="0096122F" w:rsidTr="00CE4AFB">
        <w:trPr>
          <w:trHeight w:val="434"/>
          <w:tblHeader/>
        </w:trPr>
        <w:tc>
          <w:tcPr>
            <w:tcW w:w="410" w:type="dxa"/>
            <w:vMerge w:val="restart"/>
            <w:tcBorders>
              <w:top w:val="single" w:sz="4" w:space="0" w:color="auto"/>
              <w:left w:val="single" w:sz="4" w:space="0" w:color="auto"/>
            </w:tcBorders>
          </w:tcPr>
          <w:p w:rsidR="00A0024A" w:rsidRPr="0096122F" w:rsidRDefault="00A0024A"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A0024A" w:rsidRPr="0096122F" w:rsidRDefault="00A0024A" w:rsidP="0096122F">
            <w:pPr>
              <w:suppressAutoHyphens w:val="0"/>
              <w:spacing w:line="276" w:lineRule="auto"/>
              <w:rPr>
                <w:sz w:val="24"/>
                <w:szCs w:val="24"/>
                <w:lang w:eastAsia="ru-RU"/>
              </w:rPr>
            </w:pPr>
            <w:r w:rsidRPr="0096122F">
              <w:rPr>
                <w:sz w:val="24"/>
                <w:szCs w:val="24"/>
                <w:lang w:eastAsia="ru-RU"/>
              </w:rPr>
              <w:t>в том числе по номеру (коду) счета:</w:t>
            </w:r>
          </w:p>
        </w:tc>
        <w:tc>
          <w:tcPr>
            <w:tcW w:w="1441" w:type="dxa"/>
            <w:gridSpan w:val="2"/>
            <w:vMerge w:val="restart"/>
            <w:tcBorders>
              <w:top w:val="single" w:sz="4" w:space="0" w:color="auto"/>
            </w:tcBorders>
          </w:tcPr>
          <w:p w:rsidR="00A0024A" w:rsidRPr="0096122F" w:rsidRDefault="00A0024A" w:rsidP="0096122F">
            <w:pPr>
              <w:jc w:val="center"/>
              <w:rPr>
                <w:sz w:val="24"/>
                <w:szCs w:val="24"/>
              </w:rPr>
            </w:pPr>
            <w:r w:rsidRPr="0096122F">
              <w:rPr>
                <w:sz w:val="24"/>
                <w:szCs w:val="24"/>
              </w:rPr>
              <w:t>130406000</w:t>
            </w:r>
          </w:p>
        </w:tc>
        <w:tc>
          <w:tcPr>
            <w:tcW w:w="1849" w:type="dxa"/>
            <w:tcBorders>
              <w:top w:val="single" w:sz="4" w:space="0" w:color="auto"/>
              <w:bottom w:val="single" w:sz="4" w:space="0" w:color="auto"/>
            </w:tcBorders>
            <w:noWrap/>
          </w:tcPr>
          <w:p w:rsidR="00A0024A" w:rsidRPr="0096122F" w:rsidRDefault="00A0024A"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A0024A" w:rsidRPr="0096122F" w:rsidRDefault="00A0024A"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A0024A" w:rsidRPr="0096122F" w:rsidRDefault="00A0024A"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A0024A" w:rsidRPr="0096122F" w:rsidRDefault="00A0024A"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w:t>
            </w:r>
          </w:p>
        </w:tc>
        <w:tc>
          <w:tcPr>
            <w:tcW w:w="1024" w:type="dxa"/>
            <w:gridSpan w:val="3"/>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1</w:t>
            </w:r>
          </w:p>
        </w:tc>
        <w:tc>
          <w:tcPr>
            <w:tcW w:w="1055"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A0024A" w:rsidRPr="0096122F" w:rsidRDefault="00A0024A" w:rsidP="0096122F">
            <w:pPr>
              <w:jc w:val="center"/>
              <w:rPr>
                <w:sz w:val="24"/>
                <w:szCs w:val="24"/>
                <w:lang w:val="en-US"/>
              </w:rPr>
            </w:pPr>
            <w:r w:rsidRPr="0096122F">
              <w:rPr>
                <w:sz w:val="24"/>
                <w:szCs w:val="24"/>
              </w:rPr>
              <w:t>73</w:t>
            </w:r>
            <w:r w:rsidRPr="0096122F">
              <w:rPr>
                <w:sz w:val="24"/>
                <w:szCs w:val="24"/>
                <w:lang w:val="en-US"/>
              </w:rPr>
              <w:t>X</w:t>
            </w:r>
          </w:p>
        </w:tc>
        <w:tc>
          <w:tcPr>
            <w:tcW w:w="1418" w:type="dxa"/>
            <w:gridSpan w:val="2"/>
            <w:tcBorders>
              <w:top w:val="single" w:sz="4" w:space="0" w:color="auto"/>
              <w:bottom w:val="single" w:sz="4" w:space="0" w:color="auto"/>
            </w:tcBorders>
          </w:tcPr>
          <w:p w:rsidR="00A0024A" w:rsidRPr="0096122F" w:rsidRDefault="00A0024A" w:rsidP="0096122F">
            <w:pPr>
              <w:jc w:val="center"/>
              <w:rPr>
                <w:sz w:val="24"/>
                <w:szCs w:val="24"/>
              </w:rPr>
            </w:pPr>
            <w:r w:rsidRPr="0096122F">
              <w:rPr>
                <w:sz w:val="24"/>
                <w:szCs w:val="24"/>
              </w:rPr>
              <w:t>0</w:t>
            </w:r>
          </w:p>
        </w:tc>
        <w:tc>
          <w:tcPr>
            <w:tcW w:w="1443" w:type="dxa"/>
            <w:tcBorders>
              <w:top w:val="single" w:sz="4" w:space="0" w:color="auto"/>
              <w:bottom w:val="single" w:sz="4" w:space="0" w:color="auto"/>
            </w:tcBorders>
          </w:tcPr>
          <w:p w:rsidR="00A0024A" w:rsidRPr="0096122F" w:rsidRDefault="00A0024A" w:rsidP="0096122F">
            <w:pPr>
              <w:ind w:right="-108"/>
              <w:rPr>
                <w:sz w:val="24"/>
                <w:szCs w:val="24"/>
              </w:rPr>
            </w:pPr>
            <w:proofErr w:type="gramStart"/>
            <w:r w:rsidRPr="0096122F">
              <w:rPr>
                <w:sz w:val="24"/>
                <w:szCs w:val="24"/>
              </w:rPr>
              <w:t>значение &gt;</w:t>
            </w:r>
            <w:proofErr w:type="gramEnd"/>
            <w:r w:rsidRPr="0096122F">
              <w:rPr>
                <w:sz w:val="24"/>
                <w:szCs w:val="24"/>
                <w:lang w:val="en-US"/>
              </w:rPr>
              <w:t xml:space="preserve"> </w:t>
            </w:r>
            <w:r w:rsidRPr="0096122F">
              <w:rPr>
                <w:sz w:val="24"/>
                <w:szCs w:val="24"/>
              </w:rPr>
              <w:t>0</w:t>
            </w:r>
          </w:p>
        </w:tc>
        <w:tc>
          <w:tcPr>
            <w:tcW w:w="1036" w:type="dxa"/>
            <w:tcBorders>
              <w:top w:val="single" w:sz="4" w:space="0" w:color="auto"/>
              <w:bottom w:val="single" w:sz="4" w:space="0" w:color="auto"/>
              <w:right w:val="single" w:sz="4" w:space="0" w:color="auto"/>
            </w:tcBorders>
            <w:noWrap/>
          </w:tcPr>
          <w:p w:rsidR="00A0024A" w:rsidRPr="0096122F" w:rsidRDefault="00A0024A"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A0024A" w:rsidRPr="0096122F" w:rsidRDefault="00A0024A" w:rsidP="0096122F">
            <w:pPr>
              <w:jc w:val="center"/>
              <w:rPr>
                <w:sz w:val="24"/>
                <w:szCs w:val="24"/>
              </w:rPr>
            </w:pPr>
            <w:r w:rsidRPr="0096122F">
              <w:rPr>
                <w:sz w:val="24"/>
                <w:szCs w:val="24"/>
              </w:rPr>
              <w:t>***</w:t>
            </w:r>
          </w:p>
        </w:tc>
      </w:tr>
      <w:tr w:rsidR="00A0024A" w:rsidRPr="0096122F" w:rsidTr="00CE4AFB">
        <w:trPr>
          <w:trHeight w:val="475"/>
          <w:tblHeader/>
        </w:trPr>
        <w:tc>
          <w:tcPr>
            <w:tcW w:w="410" w:type="dxa"/>
            <w:vMerge/>
            <w:tcBorders>
              <w:left w:val="single" w:sz="4" w:space="0" w:color="auto"/>
              <w:bottom w:val="single" w:sz="4" w:space="0" w:color="auto"/>
            </w:tcBorders>
          </w:tcPr>
          <w:p w:rsidR="00A0024A" w:rsidRPr="0096122F" w:rsidRDefault="00A0024A"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A0024A" w:rsidRPr="0096122F" w:rsidRDefault="00A0024A"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A0024A" w:rsidRPr="0096122F" w:rsidRDefault="00A0024A" w:rsidP="0096122F">
            <w:pPr>
              <w:jc w:val="center"/>
              <w:rPr>
                <w:sz w:val="24"/>
                <w:szCs w:val="24"/>
              </w:rPr>
            </w:pPr>
          </w:p>
        </w:tc>
        <w:tc>
          <w:tcPr>
            <w:tcW w:w="1849" w:type="dxa"/>
            <w:tcBorders>
              <w:top w:val="single" w:sz="4" w:space="0" w:color="auto"/>
              <w:bottom w:val="single" w:sz="4" w:space="0" w:color="auto"/>
            </w:tcBorders>
            <w:noWrap/>
          </w:tcPr>
          <w:p w:rsidR="00A0024A" w:rsidRPr="0096122F" w:rsidRDefault="00A0024A" w:rsidP="0096122F">
            <w:pPr>
              <w:jc w:val="center"/>
              <w:rPr>
                <w:sz w:val="24"/>
                <w:szCs w:val="24"/>
              </w:rPr>
            </w:pPr>
            <w:r w:rsidRPr="0096122F">
              <w:rPr>
                <w:sz w:val="24"/>
                <w:szCs w:val="24"/>
              </w:rPr>
              <w:t>***</w:t>
            </w:r>
          </w:p>
        </w:tc>
        <w:tc>
          <w:tcPr>
            <w:tcW w:w="1559" w:type="dxa"/>
            <w:tcBorders>
              <w:top w:val="single" w:sz="4" w:space="0" w:color="auto"/>
              <w:bottom w:val="single" w:sz="4" w:space="0" w:color="auto"/>
            </w:tcBorders>
            <w:noWrap/>
          </w:tcPr>
          <w:p w:rsidR="00A0024A" w:rsidRPr="0096122F" w:rsidRDefault="00A0024A" w:rsidP="0096122F">
            <w:pPr>
              <w:jc w:val="center"/>
              <w:rPr>
                <w:sz w:val="24"/>
                <w:szCs w:val="24"/>
              </w:rPr>
            </w:pPr>
            <w:r w:rsidRPr="0096122F">
              <w:rPr>
                <w:sz w:val="24"/>
                <w:szCs w:val="24"/>
              </w:rPr>
              <w:t>********</w:t>
            </w:r>
          </w:p>
        </w:tc>
        <w:tc>
          <w:tcPr>
            <w:tcW w:w="851" w:type="dxa"/>
            <w:tcBorders>
              <w:top w:val="single" w:sz="4" w:space="0" w:color="auto"/>
              <w:bottom w:val="single" w:sz="4" w:space="0" w:color="auto"/>
            </w:tcBorders>
            <w:noWrap/>
          </w:tcPr>
          <w:p w:rsidR="00A0024A" w:rsidRPr="0096122F" w:rsidRDefault="00A0024A" w:rsidP="0096122F">
            <w:pPr>
              <w:jc w:val="center"/>
              <w:rPr>
                <w:sz w:val="24"/>
                <w:szCs w:val="24"/>
              </w:rPr>
            </w:pPr>
            <w:r w:rsidRPr="0096122F">
              <w:rPr>
                <w:sz w:val="24"/>
                <w:szCs w:val="24"/>
              </w:rPr>
              <w:t>**</w:t>
            </w:r>
          </w:p>
        </w:tc>
        <w:tc>
          <w:tcPr>
            <w:tcW w:w="1276" w:type="dxa"/>
            <w:tcBorders>
              <w:top w:val="single" w:sz="4" w:space="0" w:color="auto"/>
              <w:bottom w:val="single" w:sz="4" w:space="0" w:color="auto"/>
              <w:right w:val="single" w:sz="4" w:space="0" w:color="auto"/>
            </w:tcBorders>
            <w:noWrap/>
          </w:tcPr>
          <w:p w:rsidR="00A0024A" w:rsidRPr="0096122F" w:rsidRDefault="00A0024A" w:rsidP="0096122F">
            <w:pPr>
              <w:jc w:val="center"/>
              <w:rPr>
                <w:sz w:val="24"/>
                <w:szCs w:val="24"/>
              </w:rPr>
            </w:pPr>
            <w:r w:rsidRPr="0096122F">
              <w:rPr>
                <w:sz w:val="24"/>
                <w:szCs w:val="24"/>
              </w:rPr>
              <w:t>***</w:t>
            </w:r>
          </w:p>
        </w:tc>
        <w:tc>
          <w:tcPr>
            <w:tcW w:w="4108" w:type="dxa"/>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w:t>
            </w:r>
          </w:p>
        </w:tc>
        <w:tc>
          <w:tcPr>
            <w:tcW w:w="1024" w:type="dxa"/>
            <w:gridSpan w:val="3"/>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1</w:t>
            </w:r>
          </w:p>
        </w:tc>
        <w:tc>
          <w:tcPr>
            <w:tcW w:w="1055" w:type="dxa"/>
            <w:gridSpan w:val="2"/>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30406</w:t>
            </w:r>
          </w:p>
        </w:tc>
        <w:tc>
          <w:tcPr>
            <w:tcW w:w="898" w:type="dxa"/>
            <w:gridSpan w:val="2"/>
            <w:tcBorders>
              <w:top w:val="single" w:sz="4" w:space="0" w:color="auto"/>
              <w:left w:val="single" w:sz="4" w:space="0" w:color="auto"/>
              <w:bottom w:val="single" w:sz="4" w:space="0" w:color="auto"/>
            </w:tcBorders>
          </w:tcPr>
          <w:p w:rsidR="00A0024A" w:rsidRPr="0096122F" w:rsidRDefault="00A0024A" w:rsidP="0096122F">
            <w:pPr>
              <w:jc w:val="center"/>
              <w:rPr>
                <w:sz w:val="24"/>
                <w:szCs w:val="24"/>
                <w:lang w:val="en-US"/>
              </w:rPr>
            </w:pPr>
            <w:r w:rsidRPr="0096122F">
              <w:rPr>
                <w:sz w:val="24"/>
                <w:szCs w:val="24"/>
              </w:rPr>
              <w:t>83</w:t>
            </w:r>
            <w:r w:rsidRPr="0096122F">
              <w:rPr>
                <w:sz w:val="24"/>
                <w:szCs w:val="24"/>
                <w:lang w:val="en-US"/>
              </w:rPr>
              <w:t>X</w:t>
            </w:r>
          </w:p>
        </w:tc>
        <w:tc>
          <w:tcPr>
            <w:tcW w:w="1418" w:type="dxa"/>
            <w:gridSpan w:val="2"/>
            <w:tcBorders>
              <w:top w:val="single" w:sz="4" w:space="0" w:color="auto"/>
              <w:bottom w:val="single" w:sz="4" w:space="0" w:color="auto"/>
            </w:tcBorders>
          </w:tcPr>
          <w:p w:rsidR="00A0024A" w:rsidRPr="0096122F" w:rsidRDefault="00A0024A" w:rsidP="0096122F">
            <w:pPr>
              <w:jc w:val="center"/>
              <w:rPr>
                <w:sz w:val="24"/>
                <w:szCs w:val="24"/>
              </w:rPr>
            </w:pPr>
            <w:proofErr w:type="gramStart"/>
            <w:r w:rsidRPr="0096122F">
              <w:rPr>
                <w:sz w:val="24"/>
                <w:szCs w:val="24"/>
              </w:rPr>
              <w:t>значение &gt;</w:t>
            </w:r>
            <w:proofErr w:type="gramEnd"/>
            <w:r w:rsidRPr="0096122F">
              <w:rPr>
                <w:sz w:val="24"/>
                <w:szCs w:val="24"/>
                <w:lang w:val="en-US"/>
              </w:rPr>
              <w:t xml:space="preserve"> </w:t>
            </w:r>
            <w:r w:rsidRPr="0096122F">
              <w:rPr>
                <w:sz w:val="24"/>
                <w:szCs w:val="24"/>
              </w:rPr>
              <w:t>0</w:t>
            </w:r>
          </w:p>
        </w:tc>
        <w:tc>
          <w:tcPr>
            <w:tcW w:w="1443" w:type="dxa"/>
            <w:tcBorders>
              <w:top w:val="single" w:sz="4" w:space="0" w:color="auto"/>
              <w:bottom w:val="single" w:sz="4" w:space="0" w:color="auto"/>
            </w:tcBorders>
          </w:tcPr>
          <w:p w:rsidR="00A0024A" w:rsidRPr="0096122F" w:rsidRDefault="00A0024A" w:rsidP="0096122F">
            <w:pPr>
              <w:jc w:val="center"/>
              <w:rPr>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A0024A" w:rsidRPr="0096122F" w:rsidRDefault="00A0024A" w:rsidP="0096122F">
            <w:pPr>
              <w:jc w:val="center"/>
              <w:rPr>
                <w:sz w:val="24"/>
                <w:szCs w:val="24"/>
              </w:rPr>
            </w:pPr>
            <w:r w:rsidRPr="0096122F">
              <w:rPr>
                <w:sz w:val="24"/>
                <w:szCs w:val="24"/>
              </w:rPr>
              <w:t>*</w:t>
            </w:r>
          </w:p>
        </w:tc>
        <w:tc>
          <w:tcPr>
            <w:tcW w:w="1237" w:type="dxa"/>
            <w:tcBorders>
              <w:top w:val="single" w:sz="4" w:space="0" w:color="auto"/>
              <w:left w:val="single" w:sz="4" w:space="0" w:color="auto"/>
              <w:bottom w:val="single" w:sz="4" w:space="0" w:color="auto"/>
              <w:right w:val="single" w:sz="4" w:space="0" w:color="auto"/>
            </w:tcBorders>
          </w:tcPr>
          <w:p w:rsidR="00A0024A" w:rsidRPr="0096122F" w:rsidRDefault="00A0024A" w:rsidP="0096122F">
            <w:pPr>
              <w:jc w:val="center"/>
              <w:rPr>
                <w:sz w:val="24"/>
                <w:szCs w:val="24"/>
              </w:rPr>
            </w:pPr>
            <w:r w:rsidRPr="0096122F">
              <w:rPr>
                <w:sz w:val="24"/>
                <w:szCs w:val="24"/>
              </w:rPr>
              <w:t>*****</w:t>
            </w:r>
          </w:p>
        </w:tc>
        <w:tc>
          <w:tcPr>
            <w:tcW w:w="1134" w:type="dxa"/>
            <w:tcBorders>
              <w:top w:val="single" w:sz="4" w:space="0" w:color="auto"/>
              <w:left w:val="single" w:sz="4" w:space="0" w:color="auto"/>
              <w:bottom w:val="single" w:sz="4" w:space="0" w:color="auto"/>
            </w:tcBorders>
          </w:tcPr>
          <w:p w:rsidR="00A0024A" w:rsidRPr="0096122F" w:rsidRDefault="00A0024A" w:rsidP="0096122F">
            <w:pPr>
              <w:jc w:val="center"/>
              <w:rPr>
                <w:sz w:val="24"/>
                <w:szCs w:val="24"/>
              </w:rPr>
            </w:pPr>
            <w:r w:rsidRPr="0096122F">
              <w:rPr>
                <w:sz w:val="24"/>
                <w:szCs w:val="24"/>
              </w:rPr>
              <w:t>***</w:t>
            </w:r>
          </w:p>
        </w:tc>
      </w:tr>
      <w:tr w:rsidR="00DA7BF5" w:rsidRPr="0096122F" w:rsidTr="00CE4AFB">
        <w:trPr>
          <w:trHeight w:val="907"/>
          <w:tblHeader/>
        </w:trPr>
        <w:tc>
          <w:tcPr>
            <w:tcW w:w="410" w:type="dxa"/>
            <w:vMerge w:val="restart"/>
            <w:tcBorders>
              <w:top w:val="single" w:sz="4" w:space="0" w:color="auto"/>
              <w:left w:val="single" w:sz="4" w:space="0" w:color="auto"/>
            </w:tcBorders>
          </w:tcPr>
          <w:p w:rsidR="00DA7BF5" w:rsidRPr="0096122F" w:rsidRDefault="00DA7BF5" w:rsidP="0096122F">
            <w:pPr>
              <w:spacing w:line="276" w:lineRule="auto"/>
              <w:jc w:val="center"/>
              <w:rPr>
                <w:b/>
                <w:sz w:val="24"/>
                <w:szCs w:val="24"/>
              </w:rPr>
            </w:pPr>
          </w:p>
        </w:tc>
        <w:tc>
          <w:tcPr>
            <w:tcW w:w="1516" w:type="dxa"/>
            <w:vMerge w:val="restart"/>
            <w:tcBorders>
              <w:top w:val="single" w:sz="4" w:space="0" w:color="auto"/>
              <w:left w:val="single" w:sz="4" w:space="0" w:color="auto"/>
            </w:tcBorders>
            <w:noWrap/>
          </w:tcPr>
          <w:p w:rsidR="00DA7BF5" w:rsidRPr="0096122F" w:rsidRDefault="00DA7BF5" w:rsidP="0096122F">
            <w:pPr>
              <w:suppressAutoHyphens w:val="0"/>
              <w:spacing w:line="276" w:lineRule="auto"/>
              <w:ind w:right="-143"/>
              <w:rPr>
                <w:sz w:val="24"/>
                <w:szCs w:val="24"/>
                <w:lang w:eastAsia="ru-RU"/>
              </w:rPr>
            </w:pPr>
            <w:r w:rsidRPr="0096122F">
              <w:rPr>
                <w:sz w:val="24"/>
                <w:szCs w:val="24"/>
                <w:lang w:eastAsia="ru-RU"/>
              </w:rPr>
              <w:t>денежные расчеты (неденежные расчеты)</w:t>
            </w:r>
          </w:p>
        </w:tc>
        <w:tc>
          <w:tcPr>
            <w:tcW w:w="1441" w:type="dxa"/>
            <w:gridSpan w:val="2"/>
            <w:vMerge w:val="restart"/>
            <w:tcBorders>
              <w:top w:val="single" w:sz="4" w:space="0" w:color="auto"/>
            </w:tcBorders>
          </w:tcPr>
          <w:p w:rsidR="00DA7BF5" w:rsidRPr="0096122F" w:rsidRDefault="00DA7BF5" w:rsidP="0096122F">
            <w:pPr>
              <w:jc w:val="center"/>
              <w:rPr>
                <w:sz w:val="24"/>
                <w:szCs w:val="24"/>
              </w:rPr>
            </w:pPr>
            <w:r w:rsidRPr="0096122F">
              <w:rPr>
                <w:sz w:val="24"/>
                <w:szCs w:val="24"/>
              </w:rPr>
              <w:t>130406000</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rPr>
            </w:pPr>
            <w:r w:rsidRPr="0096122F">
              <w:rPr>
                <w:sz w:val="24"/>
                <w:szCs w:val="24"/>
              </w:rPr>
              <w:t>130406000</w:t>
            </w:r>
          </w:p>
        </w:tc>
        <w:tc>
          <w:tcPr>
            <w:tcW w:w="1849" w:type="dxa"/>
            <w:vMerge w:val="restart"/>
            <w:tcBorders>
              <w:top w:val="single" w:sz="4" w:space="0" w:color="auto"/>
            </w:tcBorders>
            <w:noWrap/>
          </w:tcPr>
          <w:p w:rsidR="00DA7BF5" w:rsidRPr="0096122F" w:rsidRDefault="00DA7BF5" w:rsidP="0096122F">
            <w:pPr>
              <w:jc w:val="center"/>
              <w:rPr>
                <w:sz w:val="24"/>
                <w:szCs w:val="24"/>
              </w:rPr>
            </w:pPr>
            <w:r w:rsidRPr="0096122F">
              <w:rPr>
                <w:sz w:val="24"/>
                <w:szCs w:val="24"/>
              </w:rPr>
              <w:t>***</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r w:rsidRPr="0096122F">
              <w:rPr>
                <w:sz w:val="24"/>
                <w:szCs w:val="24"/>
              </w:rPr>
              <w:t>***</w:t>
            </w:r>
          </w:p>
        </w:tc>
        <w:tc>
          <w:tcPr>
            <w:tcW w:w="1559" w:type="dxa"/>
            <w:vMerge w:val="restart"/>
            <w:tcBorders>
              <w:top w:val="single" w:sz="4" w:space="0" w:color="auto"/>
            </w:tcBorders>
            <w:noWrap/>
          </w:tcPr>
          <w:p w:rsidR="00DA7BF5" w:rsidRPr="0096122F" w:rsidRDefault="00DA7BF5" w:rsidP="0096122F">
            <w:pPr>
              <w:jc w:val="center"/>
              <w:rPr>
                <w:sz w:val="24"/>
                <w:szCs w:val="24"/>
              </w:rPr>
            </w:pPr>
            <w:r w:rsidRPr="0096122F">
              <w:rPr>
                <w:sz w:val="24"/>
                <w:szCs w:val="24"/>
              </w:rPr>
              <w:t>********</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rPr>
            </w:pPr>
            <w:r w:rsidRPr="0096122F">
              <w:rPr>
                <w:sz w:val="24"/>
                <w:szCs w:val="24"/>
              </w:rPr>
              <w:t>********</w:t>
            </w:r>
          </w:p>
        </w:tc>
        <w:tc>
          <w:tcPr>
            <w:tcW w:w="851" w:type="dxa"/>
            <w:vMerge w:val="restart"/>
            <w:tcBorders>
              <w:top w:val="single" w:sz="4" w:space="0" w:color="auto"/>
            </w:tcBorders>
            <w:noWrap/>
          </w:tcPr>
          <w:p w:rsidR="00DA7BF5" w:rsidRPr="0096122F" w:rsidRDefault="00DA7BF5" w:rsidP="0096122F">
            <w:pPr>
              <w:jc w:val="center"/>
              <w:rPr>
                <w:sz w:val="24"/>
                <w:szCs w:val="24"/>
              </w:rPr>
            </w:pPr>
            <w:r w:rsidRPr="0096122F">
              <w:rPr>
                <w:sz w:val="24"/>
                <w:szCs w:val="24"/>
              </w:rPr>
              <w:t>**</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r w:rsidRPr="0096122F">
              <w:rPr>
                <w:sz w:val="24"/>
                <w:szCs w:val="24"/>
                <w:lang w:val="en-US"/>
              </w:rPr>
              <w:t>*</w:t>
            </w:r>
            <w:r w:rsidRPr="0096122F">
              <w:rPr>
                <w:sz w:val="24"/>
                <w:szCs w:val="24"/>
              </w:rPr>
              <w:t>*</w:t>
            </w:r>
          </w:p>
        </w:tc>
        <w:tc>
          <w:tcPr>
            <w:tcW w:w="1276" w:type="dxa"/>
            <w:vMerge w:val="restart"/>
            <w:tcBorders>
              <w:top w:val="single" w:sz="4" w:space="0" w:color="auto"/>
              <w:right w:val="single" w:sz="4" w:space="0" w:color="auto"/>
            </w:tcBorders>
            <w:noWrap/>
          </w:tcPr>
          <w:p w:rsidR="00DA7BF5" w:rsidRPr="0096122F" w:rsidRDefault="00DA7BF5" w:rsidP="0096122F">
            <w:pPr>
              <w:jc w:val="center"/>
              <w:rPr>
                <w:sz w:val="24"/>
                <w:szCs w:val="24"/>
              </w:rPr>
            </w:pPr>
            <w:r w:rsidRPr="0096122F">
              <w:rPr>
                <w:sz w:val="24"/>
                <w:szCs w:val="24"/>
              </w:rPr>
              <w:t>источник</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rPr>
            </w:pPr>
            <w:r w:rsidRPr="0096122F">
              <w:rPr>
                <w:sz w:val="24"/>
                <w:szCs w:val="24"/>
              </w:rPr>
              <w:t>источник</w:t>
            </w:r>
          </w:p>
        </w:tc>
        <w:tc>
          <w:tcPr>
            <w:tcW w:w="4108" w:type="dxa"/>
            <w:vMerge w:val="restart"/>
            <w:tcBorders>
              <w:top w:val="single" w:sz="4" w:space="0" w:color="auto"/>
              <w:left w:val="single" w:sz="4" w:space="0" w:color="auto"/>
              <w:right w:val="single" w:sz="4" w:space="0" w:color="auto"/>
            </w:tcBorders>
          </w:tcPr>
          <w:p w:rsidR="00DA7BF5" w:rsidRPr="0096122F" w:rsidRDefault="00DA7BF5" w:rsidP="0096122F">
            <w:pPr>
              <w:jc w:val="center"/>
              <w:rPr>
                <w:sz w:val="24"/>
                <w:szCs w:val="24"/>
              </w:rPr>
            </w:pPr>
            <w:r w:rsidRPr="0096122F">
              <w:rPr>
                <w:sz w:val="24"/>
                <w:szCs w:val="24"/>
              </w:rPr>
              <w:t>00000000000000000</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rPr>
            </w:pPr>
            <w:r w:rsidRPr="0096122F">
              <w:rPr>
                <w:sz w:val="24"/>
                <w:szCs w:val="24"/>
              </w:rPr>
              <w:t>00000000000000000</w:t>
            </w:r>
          </w:p>
        </w:tc>
        <w:tc>
          <w:tcPr>
            <w:tcW w:w="1024" w:type="dxa"/>
            <w:gridSpan w:val="3"/>
            <w:vMerge w:val="restart"/>
            <w:tcBorders>
              <w:top w:val="single" w:sz="4" w:space="0" w:color="auto"/>
              <w:left w:val="single" w:sz="4" w:space="0" w:color="auto"/>
              <w:right w:val="single" w:sz="4" w:space="0" w:color="auto"/>
            </w:tcBorders>
          </w:tcPr>
          <w:p w:rsidR="00DA7BF5" w:rsidRPr="0096122F" w:rsidRDefault="00DA7BF5" w:rsidP="0096122F">
            <w:pPr>
              <w:jc w:val="center"/>
              <w:rPr>
                <w:sz w:val="24"/>
                <w:szCs w:val="24"/>
              </w:rPr>
            </w:pPr>
            <w:r w:rsidRPr="0096122F">
              <w:rPr>
                <w:sz w:val="24"/>
                <w:szCs w:val="24"/>
              </w:rPr>
              <w:t>1</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rPr>
            </w:pPr>
            <w:r w:rsidRPr="0096122F">
              <w:rPr>
                <w:sz w:val="24"/>
                <w:szCs w:val="24"/>
              </w:rPr>
              <w:t>1</w:t>
            </w:r>
          </w:p>
          <w:p w:rsidR="00DA7BF5" w:rsidRPr="0096122F" w:rsidRDefault="00DA7BF5" w:rsidP="0096122F">
            <w:pPr>
              <w:jc w:val="center"/>
              <w:rPr>
                <w:sz w:val="24"/>
                <w:szCs w:val="24"/>
              </w:rPr>
            </w:pPr>
          </w:p>
        </w:tc>
        <w:tc>
          <w:tcPr>
            <w:tcW w:w="1055" w:type="dxa"/>
            <w:gridSpan w:val="2"/>
            <w:vMerge w:val="restart"/>
            <w:tcBorders>
              <w:top w:val="single" w:sz="4" w:space="0" w:color="auto"/>
              <w:left w:val="single" w:sz="4" w:space="0" w:color="auto"/>
              <w:right w:val="single" w:sz="4" w:space="0" w:color="auto"/>
            </w:tcBorders>
          </w:tcPr>
          <w:p w:rsidR="00DA7BF5" w:rsidRPr="0096122F" w:rsidRDefault="00DA7BF5" w:rsidP="0096122F">
            <w:pPr>
              <w:jc w:val="center"/>
              <w:rPr>
                <w:sz w:val="24"/>
                <w:szCs w:val="24"/>
              </w:rPr>
            </w:pPr>
            <w:r w:rsidRPr="0096122F">
              <w:rPr>
                <w:sz w:val="24"/>
                <w:szCs w:val="24"/>
              </w:rPr>
              <w:t>30406</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rPr>
            </w:pPr>
            <w:r w:rsidRPr="0096122F">
              <w:rPr>
                <w:sz w:val="24"/>
                <w:szCs w:val="24"/>
              </w:rPr>
              <w:t>30406</w:t>
            </w:r>
          </w:p>
        </w:tc>
        <w:tc>
          <w:tcPr>
            <w:tcW w:w="898" w:type="dxa"/>
            <w:gridSpan w:val="2"/>
            <w:vMerge w:val="restart"/>
            <w:tcBorders>
              <w:top w:val="single" w:sz="4" w:space="0" w:color="auto"/>
              <w:left w:val="single" w:sz="4" w:space="0" w:color="auto"/>
            </w:tcBorders>
          </w:tcPr>
          <w:p w:rsidR="00DA7BF5" w:rsidRPr="0096122F" w:rsidRDefault="00DA7BF5" w:rsidP="0096122F">
            <w:pPr>
              <w:jc w:val="center"/>
              <w:rPr>
                <w:sz w:val="24"/>
                <w:szCs w:val="24"/>
                <w:lang w:val="en-US"/>
              </w:rPr>
            </w:pPr>
            <w:r w:rsidRPr="0096122F">
              <w:rPr>
                <w:sz w:val="24"/>
                <w:szCs w:val="24"/>
              </w:rPr>
              <w:t>73</w:t>
            </w:r>
            <w:r w:rsidRPr="0096122F">
              <w:rPr>
                <w:sz w:val="24"/>
                <w:szCs w:val="24"/>
                <w:lang w:val="en-US"/>
              </w:rPr>
              <w:t>X</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lang w:val="en-US"/>
              </w:rPr>
            </w:pPr>
          </w:p>
          <w:p w:rsidR="00DA7BF5" w:rsidRPr="0096122F" w:rsidRDefault="00DA7BF5" w:rsidP="0096122F">
            <w:pPr>
              <w:jc w:val="center"/>
              <w:rPr>
                <w:sz w:val="24"/>
                <w:szCs w:val="24"/>
              </w:rPr>
            </w:pPr>
            <w:r w:rsidRPr="0096122F">
              <w:rPr>
                <w:sz w:val="24"/>
                <w:szCs w:val="24"/>
              </w:rPr>
              <w:t>83</w:t>
            </w:r>
            <w:r w:rsidRPr="0096122F">
              <w:rPr>
                <w:sz w:val="24"/>
                <w:szCs w:val="24"/>
                <w:lang w:val="en-US"/>
              </w:rPr>
              <w:t>X</w:t>
            </w:r>
          </w:p>
        </w:tc>
        <w:tc>
          <w:tcPr>
            <w:tcW w:w="1418" w:type="dxa"/>
            <w:gridSpan w:val="2"/>
            <w:vMerge w:val="restart"/>
            <w:tcBorders>
              <w:top w:val="single" w:sz="4" w:space="0" w:color="auto"/>
            </w:tcBorders>
          </w:tcPr>
          <w:p w:rsidR="00DA7BF5" w:rsidRPr="0096122F" w:rsidRDefault="00DA7BF5" w:rsidP="0096122F">
            <w:pPr>
              <w:jc w:val="center"/>
              <w:rPr>
                <w:sz w:val="24"/>
                <w:szCs w:val="24"/>
              </w:rPr>
            </w:pPr>
            <w:r w:rsidRPr="0096122F">
              <w:rPr>
                <w:sz w:val="24"/>
                <w:szCs w:val="24"/>
              </w:rPr>
              <w:t xml:space="preserve">0        </w:t>
            </w: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sz w:val="24"/>
                <w:szCs w:val="24"/>
              </w:rPr>
            </w:pPr>
          </w:p>
          <w:p w:rsidR="00DA7BF5" w:rsidRPr="0096122F" w:rsidRDefault="00DA7BF5" w:rsidP="0096122F">
            <w:pPr>
              <w:jc w:val="center"/>
              <w:rPr>
                <w:b/>
                <w:sz w:val="24"/>
                <w:szCs w:val="24"/>
              </w:rPr>
            </w:pPr>
            <w:proofErr w:type="gramStart"/>
            <w:r w:rsidRPr="0096122F">
              <w:rPr>
                <w:sz w:val="24"/>
                <w:szCs w:val="24"/>
              </w:rPr>
              <w:t>значение &gt;</w:t>
            </w:r>
            <w:proofErr w:type="gramEnd"/>
            <w:r w:rsidRPr="0096122F">
              <w:rPr>
                <w:sz w:val="24"/>
                <w:szCs w:val="24"/>
                <w:lang w:val="en-US"/>
              </w:rPr>
              <w:t xml:space="preserve"> </w:t>
            </w:r>
            <w:r w:rsidRPr="0096122F">
              <w:rPr>
                <w:sz w:val="24"/>
                <w:szCs w:val="24"/>
              </w:rPr>
              <w:t>0</w:t>
            </w:r>
          </w:p>
        </w:tc>
        <w:tc>
          <w:tcPr>
            <w:tcW w:w="1443" w:type="dxa"/>
            <w:vMerge w:val="restart"/>
            <w:tcBorders>
              <w:top w:val="single" w:sz="4" w:space="0" w:color="auto"/>
            </w:tcBorders>
          </w:tcPr>
          <w:p w:rsidR="00DA7BF5" w:rsidRPr="0096122F" w:rsidRDefault="00DA7BF5" w:rsidP="0096122F">
            <w:pPr>
              <w:spacing w:line="276" w:lineRule="auto"/>
              <w:jc w:val="center"/>
              <w:rPr>
                <w:sz w:val="24"/>
                <w:szCs w:val="24"/>
              </w:rPr>
            </w:pPr>
            <w:proofErr w:type="gramStart"/>
            <w:r w:rsidRPr="0096122F">
              <w:rPr>
                <w:sz w:val="24"/>
                <w:szCs w:val="24"/>
              </w:rPr>
              <w:t>значение &gt;</w:t>
            </w:r>
            <w:proofErr w:type="gramEnd"/>
            <w:r w:rsidRPr="0096122F">
              <w:rPr>
                <w:sz w:val="24"/>
                <w:szCs w:val="24"/>
                <w:lang w:val="en-US"/>
              </w:rPr>
              <w:t xml:space="preserve"> </w:t>
            </w:r>
            <w:r w:rsidRPr="0096122F">
              <w:rPr>
                <w:sz w:val="24"/>
                <w:szCs w:val="24"/>
              </w:rPr>
              <w:t>0</w:t>
            </w:r>
          </w:p>
          <w:p w:rsidR="00DA7BF5" w:rsidRPr="0096122F" w:rsidRDefault="00DA7BF5" w:rsidP="0096122F">
            <w:pPr>
              <w:spacing w:line="276" w:lineRule="auto"/>
              <w:jc w:val="center"/>
              <w:rPr>
                <w:sz w:val="24"/>
                <w:szCs w:val="24"/>
              </w:rPr>
            </w:pPr>
          </w:p>
          <w:p w:rsidR="00DA7BF5" w:rsidRPr="0096122F" w:rsidRDefault="00DA7BF5" w:rsidP="0096122F">
            <w:pPr>
              <w:spacing w:line="276" w:lineRule="auto"/>
              <w:jc w:val="center"/>
              <w:rPr>
                <w:sz w:val="24"/>
                <w:szCs w:val="24"/>
              </w:rPr>
            </w:pPr>
          </w:p>
          <w:p w:rsidR="00DA7BF5" w:rsidRPr="0096122F" w:rsidRDefault="00DA7BF5" w:rsidP="0096122F">
            <w:pPr>
              <w:spacing w:line="276" w:lineRule="auto"/>
              <w:jc w:val="center"/>
              <w:rPr>
                <w:sz w:val="24"/>
                <w:szCs w:val="24"/>
              </w:rPr>
            </w:pPr>
          </w:p>
          <w:p w:rsidR="00DA7BF5" w:rsidRPr="0096122F" w:rsidRDefault="00DA7BF5" w:rsidP="0096122F">
            <w:pPr>
              <w:spacing w:line="276" w:lineRule="auto"/>
              <w:jc w:val="center"/>
              <w:rPr>
                <w:sz w:val="24"/>
                <w:szCs w:val="24"/>
              </w:rPr>
            </w:pPr>
          </w:p>
          <w:p w:rsidR="00DA7BF5" w:rsidRPr="0096122F" w:rsidRDefault="00DA7BF5" w:rsidP="0096122F">
            <w:pPr>
              <w:spacing w:line="276" w:lineRule="auto"/>
              <w:jc w:val="center"/>
              <w:rPr>
                <w:sz w:val="24"/>
                <w:szCs w:val="24"/>
              </w:rPr>
            </w:pPr>
          </w:p>
          <w:p w:rsidR="00DA7BF5" w:rsidRPr="0096122F" w:rsidRDefault="00DA7BF5" w:rsidP="0096122F">
            <w:pPr>
              <w:spacing w:line="276" w:lineRule="auto"/>
              <w:jc w:val="center"/>
              <w:rPr>
                <w:sz w:val="24"/>
                <w:szCs w:val="24"/>
              </w:rPr>
            </w:pPr>
          </w:p>
          <w:p w:rsidR="00DA7BF5" w:rsidRPr="0096122F" w:rsidRDefault="00DA7BF5" w:rsidP="0096122F">
            <w:pPr>
              <w:spacing w:line="276" w:lineRule="auto"/>
              <w:jc w:val="center"/>
              <w:rPr>
                <w:sz w:val="24"/>
                <w:szCs w:val="24"/>
                <w:lang w:val="en-US"/>
              </w:rPr>
            </w:pPr>
          </w:p>
          <w:p w:rsidR="00DA7BF5" w:rsidRPr="0096122F" w:rsidRDefault="00DA7BF5" w:rsidP="0096122F">
            <w:pPr>
              <w:spacing w:line="276" w:lineRule="auto"/>
              <w:jc w:val="center"/>
              <w:rPr>
                <w:sz w:val="24"/>
                <w:szCs w:val="24"/>
                <w:lang w:val="en-US"/>
              </w:rPr>
            </w:pPr>
          </w:p>
          <w:p w:rsidR="00DA7BF5" w:rsidRPr="0096122F" w:rsidRDefault="00DA7BF5" w:rsidP="0096122F">
            <w:pPr>
              <w:spacing w:line="276" w:lineRule="auto"/>
              <w:jc w:val="center"/>
              <w:rPr>
                <w:b/>
                <w:sz w:val="24"/>
                <w:szCs w:val="24"/>
              </w:rPr>
            </w:pPr>
            <w:r w:rsidRPr="0096122F">
              <w:rPr>
                <w:sz w:val="24"/>
                <w:szCs w:val="24"/>
              </w:rPr>
              <w:t>0</w:t>
            </w: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spacing w:line="276" w:lineRule="auto"/>
              <w:jc w:val="center"/>
              <w:rPr>
                <w:sz w:val="24"/>
                <w:szCs w:val="24"/>
                <w:lang w:val="en-US"/>
              </w:rPr>
            </w:pPr>
            <w:r w:rsidRPr="00AA1EB5">
              <w:rPr>
                <w:sz w:val="24"/>
                <w:szCs w:val="24"/>
              </w:rPr>
              <w:t>10111-10113, 10115,</w:t>
            </w:r>
          </w:p>
          <w:p w:rsidR="00DA7BF5" w:rsidRPr="00AA1EB5" w:rsidRDefault="00DA7BF5" w:rsidP="00D32BA0">
            <w:pPr>
              <w:spacing w:line="276" w:lineRule="auto"/>
              <w:jc w:val="center"/>
              <w:rPr>
                <w:sz w:val="24"/>
                <w:szCs w:val="24"/>
              </w:rPr>
            </w:pPr>
            <w:r w:rsidRPr="00AA1EB5">
              <w:rPr>
                <w:sz w:val="24"/>
                <w:szCs w:val="24"/>
              </w:rPr>
              <w:t xml:space="preserve">10132-10138, 10191, 10192, 10194-10198, 10611, 10631, 10641, 10651, </w:t>
            </w:r>
          </w:p>
          <w:p w:rsidR="00DA7BF5" w:rsidRPr="00AA1EB5" w:rsidRDefault="00DA7BF5" w:rsidP="00D32BA0">
            <w:pPr>
              <w:spacing w:line="276" w:lineRule="auto"/>
              <w:jc w:val="center"/>
              <w:rPr>
                <w:sz w:val="24"/>
                <w:szCs w:val="24"/>
              </w:rPr>
            </w:pPr>
            <w:r w:rsidRPr="00AA1EB5">
              <w:rPr>
                <w:sz w:val="24"/>
                <w:szCs w:val="24"/>
              </w:rPr>
              <w:t>10652, 10653, 10691,</w:t>
            </w:r>
          </w:p>
          <w:p w:rsidR="00DA7BF5" w:rsidRPr="00AA1EB5" w:rsidRDefault="00DA7BF5" w:rsidP="00D32BA0">
            <w:pPr>
              <w:spacing w:line="276" w:lineRule="auto"/>
              <w:jc w:val="center"/>
              <w:rPr>
                <w:sz w:val="24"/>
                <w:szCs w:val="24"/>
              </w:rPr>
            </w:pPr>
            <w:r w:rsidRPr="00AA1EB5">
              <w:rPr>
                <w:sz w:val="24"/>
                <w:szCs w:val="24"/>
              </w:rPr>
              <w:t xml:space="preserve">10692, 10711, 10731, 10851-10853, </w:t>
            </w:r>
            <w:r w:rsidRPr="00AA1EB5">
              <w:rPr>
                <w:sz w:val="24"/>
                <w:szCs w:val="24"/>
              </w:rPr>
              <w:lastRenderedPageBreak/>
              <w:t>10891, 10892</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sz w:val="24"/>
                <w:szCs w:val="24"/>
              </w:rPr>
            </w:pPr>
            <w:r w:rsidRPr="0096122F">
              <w:rPr>
                <w:sz w:val="24"/>
                <w:szCs w:val="24"/>
              </w:rPr>
              <w:lastRenderedPageBreak/>
              <w:t>310/410</w:t>
            </w:r>
          </w:p>
        </w:tc>
      </w:tr>
      <w:tr w:rsidR="00DA7BF5" w:rsidRPr="0096122F" w:rsidTr="00354644">
        <w:trPr>
          <w:trHeight w:val="907"/>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ind w:right="-143"/>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jc w:val="center"/>
              <w:rPr>
                <w:sz w:val="24"/>
                <w:szCs w:val="24"/>
              </w:rPr>
            </w:pPr>
            <w:r w:rsidRPr="00AA1EB5">
              <w:rPr>
                <w:sz w:val="24"/>
                <w:szCs w:val="24"/>
              </w:rPr>
              <w:t xml:space="preserve">10411-10413, 10415, 10432-10438, 10451, 10452, 10459, 10491, 10492, 10494-10498 </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b/>
                <w:sz w:val="24"/>
                <w:szCs w:val="24"/>
                <w:lang w:val="en-US"/>
              </w:rPr>
            </w:pPr>
            <w:r w:rsidRPr="0096122F">
              <w:rPr>
                <w:sz w:val="24"/>
                <w:szCs w:val="24"/>
              </w:rPr>
              <w:t>41</w:t>
            </w:r>
            <w:r w:rsidRPr="0096122F">
              <w:rPr>
                <w:sz w:val="24"/>
                <w:szCs w:val="24"/>
                <w:lang w:val="en-US"/>
              </w:rPr>
              <w:t>1</w:t>
            </w:r>
          </w:p>
        </w:tc>
      </w:tr>
      <w:tr w:rsidR="00DA7BF5" w:rsidRPr="0096122F" w:rsidTr="00CE4AFB">
        <w:trPr>
          <w:trHeight w:val="261"/>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jc w:val="center"/>
              <w:rPr>
                <w:sz w:val="24"/>
                <w:szCs w:val="24"/>
              </w:rPr>
            </w:pPr>
            <w:r w:rsidRPr="00AA1EB5">
              <w:rPr>
                <w:sz w:val="24"/>
                <w:szCs w:val="24"/>
              </w:rPr>
              <w:t>11411-11413, 11415,11432-11438</w:t>
            </w:r>
          </w:p>
        </w:tc>
        <w:tc>
          <w:tcPr>
            <w:tcW w:w="1134" w:type="dxa"/>
            <w:tcBorders>
              <w:top w:val="single" w:sz="4" w:space="0" w:color="auto"/>
              <w:left w:val="single" w:sz="4" w:space="0" w:color="auto"/>
              <w:bottom w:val="single" w:sz="4" w:space="0" w:color="auto"/>
            </w:tcBorders>
          </w:tcPr>
          <w:p w:rsidR="00DA7BF5" w:rsidRPr="0096122F" w:rsidRDefault="00DA7BF5" w:rsidP="0096122F">
            <w:pPr>
              <w:jc w:val="center"/>
              <w:rPr>
                <w:sz w:val="24"/>
                <w:szCs w:val="24"/>
              </w:rPr>
            </w:pPr>
            <w:r w:rsidRPr="0096122F">
              <w:rPr>
                <w:sz w:val="24"/>
                <w:szCs w:val="24"/>
              </w:rPr>
              <w:t>412</w:t>
            </w:r>
          </w:p>
        </w:tc>
      </w:tr>
      <w:tr w:rsidR="00DA7BF5" w:rsidRPr="0096122F" w:rsidTr="00CE4AFB">
        <w:trPr>
          <w:trHeight w:val="261"/>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C356E2" w:rsidRDefault="00DA7BF5" w:rsidP="0096122F">
            <w:pPr>
              <w:jc w:val="center"/>
              <w:rPr>
                <w:sz w:val="24"/>
                <w:szCs w:val="24"/>
                <w:lang w:val="en-US"/>
              </w:rPr>
            </w:pPr>
            <w:r w:rsidRPr="00C356E2">
              <w:rPr>
                <w:sz w:val="24"/>
                <w:szCs w:val="24"/>
                <w:lang w:val="en-US"/>
              </w:rPr>
              <w:t>1023N, 1023R, 1023I, 1023D  1063N, 1063R, 1063I, 1063D, 10654, 1069I, 10854, 1089I</w:t>
            </w:r>
          </w:p>
        </w:tc>
        <w:tc>
          <w:tcPr>
            <w:tcW w:w="1134" w:type="dxa"/>
            <w:tcBorders>
              <w:top w:val="single" w:sz="4" w:space="0" w:color="auto"/>
              <w:left w:val="single" w:sz="4" w:space="0" w:color="auto"/>
              <w:bottom w:val="single" w:sz="4" w:space="0" w:color="auto"/>
            </w:tcBorders>
          </w:tcPr>
          <w:p w:rsidR="00DA7BF5" w:rsidRPr="0096122F" w:rsidRDefault="00DA7BF5" w:rsidP="0096122F">
            <w:pPr>
              <w:jc w:val="center"/>
              <w:rPr>
                <w:sz w:val="24"/>
                <w:szCs w:val="24"/>
              </w:rPr>
            </w:pPr>
            <w:r w:rsidRPr="0096122F">
              <w:rPr>
                <w:sz w:val="24"/>
                <w:szCs w:val="24"/>
              </w:rPr>
              <w:t>320/420</w:t>
            </w:r>
          </w:p>
        </w:tc>
      </w:tr>
      <w:tr w:rsidR="00DA7BF5" w:rsidRPr="0096122F" w:rsidTr="00CE4AFB">
        <w:trPr>
          <w:trHeight w:val="217"/>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D32BA0">
            <w:pPr>
              <w:jc w:val="center"/>
              <w:rPr>
                <w:sz w:val="24"/>
                <w:szCs w:val="24"/>
              </w:rPr>
            </w:pPr>
            <w:r w:rsidRPr="00AA1EB5">
              <w:rPr>
                <w:sz w:val="24"/>
                <w:szCs w:val="24"/>
              </w:rPr>
              <w:t>1043N, 1043R, 1043I, 1043D, 1045I</w:t>
            </w:r>
          </w:p>
        </w:tc>
        <w:tc>
          <w:tcPr>
            <w:tcW w:w="1134" w:type="dxa"/>
            <w:tcBorders>
              <w:top w:val="single" w:sz="4" w:space="0" w:color="auto"/>
              <w:left w:val="single" w:sz="4" w:space="0" w:color="auto"/>
              <w:bottom w:val="single" w:sz="4" w:space="0" w:color="auto"/>
            </w:tcBorders>
          </w:tcPr>
          <w:p w:rsidR="00DA7BF5" w:rsidRPr="0096122F" w:rsidRDefault="00DA7BF5" w:rsidP="0096122F">
            <w:pPr>
              <w:jc w:val="center"/>
              <w:rPr>
                <w:sz w:val="24"/>
                <w:szCs w:val="24"/>
              </w:rPr>
            </w:pPr>
            <w:r w:rsidRPr="0096122F">
              <w:rPr>
                <w:sz w:val="24"/>
                <w:szCs w:val="24"/>
              </w:rPr>
              <w:t>421</w:t>
            </w:r>
          </w:p>
        </w:tc>
      </w:tr>
      <w:tr w:rsidR="00DA7BF5" w:rsidRPr="0096122F" w:rsidTr="00354644">
        <w:trPr>
          <w:trHeight w:val="255"/>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lang w:val="en-US"/>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jc w:val="center"/>
              <w:rPr>
                <w:sz w:val="24"/>
                <w:szCs w:val="24"/>
              </w:rPr>
            </w:pPr>
            <w:r w:rsidRPr="00AA1EB5">
              <w:rPr>
                <w:sz w:val="24"/>
                <w:szCs w:val="24"/>
              </w:rPr>
              <w:t>1143N, 1143R, 1143I, 1143D, 11439</w:t>
            </w:r>
          </w:p>
        </w:tc>
        <w:tc>
          <w:tcPr>
            <w:tcW w:w="1134" w:type="dxa"/>
            <w:tcBorders>
              <w:top w:val="single" w:sz="4" w:space="0" w:color="auto"/>
              <w:left w:val="single" w:sz="4" w:space="0" w:color="auto"/>
              <w:bottom w:val="single" w:sz="4" w:space="0" w:color="auto"/>
            </w:tcBorders>
          </w:tcPr>
          <w:p w:rsidR="00DA7BF5" w:rsidRPr="0096122F" w:rsidRDefault="00DA7BF5" w:rsidP="0096122F">
            <w:pPr>
              <w:jc w:val="center"/>
              <w:rPr>
                <w:sz w:val="24"/>
                <w:szCs w:val="24"/>
              </w:rPr>
            </w:pPr>
            <w:r w:rsidRPr="0096122F">
              <w:rPr>
                <w:sz w:val="24"/>
                <w:szCs w:val="24"/>
              </w:rPr>
              <w:t>422</w:t>
            </w:r>
            <w:r>
              <w:rPr>
                <w:sz w:val="24"/>
                <w:szCs w:val="24"/>
              </w:rPr>
              <w:t>,423</w:t>
            </w:r>
          </w:p>
        </w:tc>
      </w:tr>
      <w:tr w:rsidR="00DA7BF5" w:rsidRPr="0096122F" w:rsidTr="00CE4AFB">
        <w:trPr>
          <w:trHeight w:val="381"/>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D32BA0">
            <w:pPr>
              <w:jc w:val="center"/>
              <w:rPr>
                <w:sz w:val="24"/>
                <w:szCs w:val="24"/>
              </w:rPr>
            </w:pPr>
            <w:r w:rsidRPr="00AA1EB5">
              <w:rPr>
                <w:sz w:val="24"/>
                <w:szCs w:val="24"/>
              </w:rPr>
              <w:t xml:space="preserve">10311-10313, 10332, 10333, 10391, 10613, </w:t>
            </w:r>
            <w:r w:rsidRPr="00AA1EB5">
              <w:rPr>
                <w:sz w:val="24"/>
                <w:szCs w:val="24"/>
              </w:rPr>
              <w:lastRenderedPageBreak/>
              <w:t>10633, 10655, 10695, 10855, 10895</w:t>
            </w:r>
          </w:p>
        </w:tc>
        <w:tc>
          <w:tcPr>
            <w:tcW w:w="1134" w:type="dxa"/>
            <w:tcBorders>
              <w:top w:val="single" w:sz="4" w:space="0" w:color="auto"/>
              <w:left w:val="single" w:sz="4" w:space="0" w:color="auto"/>
              <w:bottom w:val="single" w:sz="4" w:space="0" w:color="auto"/>
            </w:tcBorders>
          </w:tcPr>
          <w:p w:rsidR="00DA7BF5" w:rsidRPr="0096122F" w:rsidRDefault="00DA7BF5" w:rsidP="0096122F">
            <w:pPr>
              <w:jc w:val="center"/>
              <w:rPr>
                <w:sz w:val="24"/>
                <w:szCs w:val="24"/>
              </w:rPr>
            </w:pPr>
            <w:r w:rsidRPr="0096122F">
              <w:rPr>
                <w:sz w:val="24"/>
                <w:szCs w:val="24"/>
              </w:rPr>
              <w:lastRenderedPageBreak/>
              <w:t>330/430</w:t>
            </w:r>
          </w:p>
        </w:tc>
      </w:tr>
      <w:tr w:rsidR="00DA7BF5" w:rsidRPr="0096122F" w:rsidTr="00CE4AFB">
        <w:trPr>
          <w:trHeight w:val="386"/>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rPr>
            </w:pPr>
            <w:r w:rsidRPr="0096122F">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spacing w:line="276" w:lineRule="auto"/>
              <w:jc w:val="center"/>
              <w:rPr>
                <w:sz w:val="24"/>
                <w:szCs w:val="24"/>
              </w:rPr>
            </w:pPr>
            <w:r w:rsidRPr="00AA1EB5">
              <w:rPr>
                <w:sz w:val="24"/>
                <w:szCs w:val="24"/>
              </w:rPr>
              <w:t>10531-10539, 10634, 10656, 10733, 10856, 10857,</w:t>
            </w:r>
            <w:r w:rsidRPr="00AA1EB5">
              <w:t xml:space="preserve"> </w:t>
            </w:r>
            <w:r w:rsidRPr="00AA1EB5">
              <w:rPr>
                <w:sz w:val="24"/>
                <w:szCs w:val="24"/>
              </w:rPr>
              <w:t>11487, 11488</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sz w:val="24"/>
                <w:szCs w:val="24"/>
              </w:rPr>
            </w:pPr>
            <w:r w:rsidRPr="0096122F">
              <w:rPr>
                <w:sz w:val="24"/>
                <w:szCs w:val="24"/>
              </w:rPr>
              <w:t>34х/44</w:t>
            </w:r>
            <w:r w:rsidRPr="0096122F">
              <w:rPr>
                <w:sz w:val="24"/>
                <w:szCs w:val="24"/>
                <w:lang w:val="en-US"/>
              </w:rPr>
              <w:t>x</w:t>
            </w:r>
            <w:r w:rsidRPr="0096122F">
              <w:rPr>
                <w:sz w:val="24"/>
                <w:szCs w:val="24"/>
              </w:rPr>
              <w:t xml:space="preserve"> </w:t>
            </w:r>
          </w:p>
        </w:tc>
      </w:tr>
      <w:tr w:rsidR="00DA7BF5" w:rsidRPr="0096122F" w:rsidTr="00CE4AFB">
        <w:trPr>
          <w:trHeight w:val="386"/>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jc w:val="center"/>
              <w:rPr>
                <w:sz w:val="24"/>
                <w:szCs w:val="24"/>
              </w:rPr>
            </w:pPr>
            <w:r w:rsidRPr="00AA1EB5">
              <w:rPr>
                <w:sz w:val="24"/>
                <w:szCs w:val="24"/>
              </w:rPr>
              <w:t>11461-11463, 11471-11473</w:t>
            </w:r>
          </w:p>
        </w:tc>
        <w:tc>
          <w:tcPr>
            <w:tcW w:w="1134" w:type="dxa"/>
            <w:tcBorders>
              <w:top w:val="single" w:sz="4" w:space="0" w:color="auto"/>
              <w:left w:val="single" w:sz="4" w:space="0" w:color="auto"/>
              <w:bottom w:val="single" w:sz="4" w:space="0" w:color="auto"/>
            </w:tcBorders>
          </w:tcPr>
          <w:p w:rsidR="00DA7BF5" w:rsidRPr="0096122F" w:rsidRDefault="00DA7BF5" w:rsidP="0096122F">
            <w:pPr>
              <w:jc w:val="center"/>
              <w:rPr>
                <w:sz w:val="24"/>
                <w:szCs w:val="24"/>
                <w:lang w:val="en-US"/>
              </w:rPr>
            </w:pPr>
            <w:r w:rsidRPr="0096122F">
              <w:rPr>
                <w:sz w:val="24"/>
                <w:szCs w:val="24"/>
                <w:lang w:val="en-US"/>
              </w:rPr>
              <w:t>432</w:t>
            </w:r>
          </w:p>
        </w:tc>
      </w:tr>
      <w:tr w:rsidR="00DA7BF5" w:rsidRPr="0096122F" w:rsidTr="00CE4AFB">
        <w:trPr>
          <w:trHeight w:val="386"/>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ind w:right="-42"/>
              <w:jc w:val="center"/>
              <w:rPr>
                <w:sz w:val="24"/>
                <w:szCs w:val="24"/>
              </w:rPr>
            </w:pPr>
            <w:r w:rsidRPr="00AA1EB5">
              <w:rPr>
                <w:sz w:val="24"/>
                <w:szCs w:val="24"/>
              </w:rPr>
              <w:t>11141, 11142,          11144 -</w:t>
            </w:r>
            <w:r w:rsidRPr="00AA1EB5">
              <w:rPr>
                <w:sz w:val="24"/>
                <w:szCs w:val="24"/>
                <w:lang w:val="en-US"/>
              </w:rPr>
              <w:t xml:space="preserve"> </w:t>
            </w:r>
            <w:r w:rsidRPr="00AA1EB5">
              <w:rPr>
                <w:sz w:val="24"/>
                <w:szCs w:val="24"/>
              </w:rPr>
              <w:t>11149</w:t>
            </w:r>
          </w:p>
        </w:tc>
        <w:tc>
          <w:tcPr>
            <w:tcW w:w="1134" w:type="dxa"/>
            <w:tcBorders>
              <w:top w:val="single" w:sz="4" w:space="0" w:color="auto"/>
              <w:left w:val="single" w:sz="4" w:space="0" w:color="auto"/>
              <w:bottom w:val="single" w:sz="4" w:space="0" w:color="auto"/>
            </w:tcBorders>
          </w:tcPr>
          <w:p w:rsidR="00DA7BF5" w:rsidRPr="00AA1EB5" w:rsidRDefault="00DA7BF5" w:rsidP="00AA1EB5">
            <w:pPr>
              <w:jc w:val="center"/>
              <w:rPr>
                <w:sz w:val="24"/>
                <w:szCs w:val="24"/>
              </w:rPr>
            </w:pPr>
            <w:r w:rsidRPr="0096122F">
              <w:rPr>
                <w:sz w:val="24"/>
                <w:szCs w:val="24"/>
                <w:lang w:val="en-US"/>
              </w:rPr>
              <w:t>35</w:t>
            </w:r>
            <w:r>
              <w:rPr>
                <w:sz w:val="24"/>
                <w:szCs w:val="24"/>
              </w:rPr>
              <w:t>1</w:t>
            </w:r>
          </w:p>
        </w:tc>
      </w:tr>
      <w:tr w:rsidR="00DA7BF5" w:rsidRPr="0096122F" w:rsidTr="00CE4AFB">
        <w:trPr>
          <w:trHeight w:val="386"/>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AA1EB5" w:rsidRDefault="00DA7BF5" w:rsidP="0096122F">
            <w:pPr>
              <w:spacing w:line="276" w:lineRule="auto"/>
              <w:jc w:val="center"/>
              <w:rPr>
                <w:sz w:val="24"/>
                <w:szCs w:val="24"/>
              </w:rPr>
            </w:pPr>
            <w:r>
              <w:rPr>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AA1EB5">
            <w:pPr>
              <w:ind w:right="-42"/>
              <w:jc w:val="center"/>
              <w:rPr>
                <w:sz w:val="24"/>
                <w:szCs w:val="24"/>
              </w:rPr>
            </w:pPr>
            <w:r w:rsidRPr="00AA1EB5">
              <w:rPr>
                <w:sz w:val="24"/>
                <w:szCs w:val="24"/>
              </w:rPr>
              <w:t>1066N, 1066R, 1066I, 1066D,</w:t>
            </w:r>
          </w:p>
          <w:p w:rsidR="00DA7BF5" w:rsidRPr="00AA1EB5" w:rsidRDefault="00DA7BF5" w:rsidP="00AA1EB5">
            <w:pPr>
              <w:ind w:right="-42"/>
              <w:jc w:val="center"/>
              <w:rPr>
                <w:sz w:val="24"/>
                <w:szCs w:val="24"/>
              </w:rPr>
            </w:pPr>
            <w:r w:rsidRPr="00AA1EB5">
              <w:rPr>
                <w:sz w:val="24"/>
                <w:szCs w:val="24"/>
              </w:rPr>
              <w:t>1116N, 1116R, 1116I, 1116D</w:t>
            </w:r>
          </w:p>
        </w:tc>
        <w:tc>
          <w:tcPr>
            <w:tcW w:w="1134" w:type="dxa"/>
            <w:tcBorders>
              <w:top w:val="single" w:sz="4" w:space="0" w:color="auto"/>
              <w:left w:val="single" w:sz="4" w:space="0" w:color="auto"/>
              <w:bottom w:val="single" w:sz="4" w:space="0" w:color="auto"/>
            </w:tcBorders>
          </w:tcPr>
          <w:p w:rsidR="00DA7BF5" w:rsidRPr="0096122F" w:rsidRDefault="00DA7BF5" w:rsidP="0096122F">
            <w:pPr>
              <w:jc w:val="center"/>
              <w:rPr>
                <w:sz w:val="24"/>
                <w:szCs w:val="24"/>
                <w:lang w:val="en-US"/>
              </w:rPr>
            </w:pPr>
            <w:r w:rsidRPr="00AA1EB5">
              <w:rPr>
                <w:sz w:val="24"/>
                <w:szCs w:val="24"/>
                <w:lang w:val="en-US"/>
              </w:rPr>
              <w:t>352,353</w:t>
            </w:r>
          </w:p>
        </w:tc>
      </w:tr>
      <w:tr w:rsidR="00DA7BF5" w:rsidRPr="0096122F" w:rsidTr="00CE4AFB">
        <w:trPr>
          <w:trHeight w:val="386"/>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AA1EB5">
            <w:pPr>
              <w:ind w:right="-42"/>
              <w:jc w:val="center"/>
              <w:rPr>
                <w:sz w:val="24"/>
                <w:szCs w:val="24"/>
                <w:lang w:val="en-US"/>
              </w:rPr>
            </w:pPr>
            <w:r w:rsidRPr="00AA1EB5">
              <w:rPr>
                <w:sz w:val="24"/>
                <w:szCs w:val="24"/>
                <w:lang w:val="en-US"/>
              </w:rPr>
              <w:t>1046N,</w:t>
            </w:r>
          </w:p>
          <w:p w:rsidR="00DA7BF5" w:rsidRPr="00AA1EB5" w:rsidRDefault="00DA7BF5" w:rsidP="00AA1EB5">
            <w:pPr>
              <w:ind w:right="-42"/>
              <w:jc w:val="center"/>
              <w:rPr>
                <w:sz w:val="24"/>
                <w:szCs w:val="24"/>
                <w:lang w:val="en-US"/>
              </w:rPr>
            </w:pPr>
            <w:r w:rsidRPr="00AA1EB5">
              <w:rPr>
                <w:sz w:val="24"/>
                <w:szCs w:val="24"/>
                <w:lang w:val="en-US"/>
              </w:rPr>
              <w:t>1046R, 1046I,</w:t>
            </w:r>
          </w:p>
          <w:p w:rsidR="00DA7BF5" w:rsidRPr="00AA1EB5" w:rsidRDefault="00DA7BF5" w:rsidP="00AA1EB5">
            <w:pPr>
              <w:ind w:right="-42"/>
              <w:jc w:val="center"/>
              <w:rPr>
                <w:sz w:val="24"/>
                <w:szCs w:val="24"/>
                <w:lang w:val="en-US"/>
              </w:rPr>
            </w:pPr>
            <w:r w:rsidRPr="00AA1EB5">
              <w:rPr>
                <w:sz w:val="24"/>
                <w:szCs w:val="24"/>
                <w:lang w:val="en-US"/>
              </w:rPr>
              <w:t>1046D,</w:t>
            </w:r>
          </w:p>
          <w:p w:rsidR="00DA7BF5" w:rsidRPr="00AA1EB5" w:rsidRDefault="00DA7BF5" w:rsidP="00AA1EB5">
            <w:pPr>
              <w:ind w:right="-42"/>
              <w:jc w:val="center"/>
              <w:rPr>
                <w:sz w:val="24"/>
                <w:szCs w:val="24"/>
              </w:rPr>
            </w:pPr>
            <w:r w:rsidRPr="00AA1EB5">
              <w:rPr>
                <w:sz w:val="24"/>
                <w:szCs w:val="24"/>
                <w:lang w:val="en-US"/>
              </w:rPr>
              <w:t>1049I,</w:t>
            </w:r>
          </w:p>
        </w:tc>
        <w:tc>
          <w:tcPr>
            <w:tcW w:w="1134" w:type="dxa"/>
            <w:tcBorders>
              <w:top w:val="single" w:sz="4" w:space="0" w:color="auto"/>
              <w:left w:val="single" w:sz="4" w:space="0" w:color="auto"/>
              <w:bottom w:val="single" w:sz="4" w:space="0" w:color="auto"/>
            </w:tcBorders>
          </w:tcPr>
          <w:p w:rsidR="00DA7BF5" w:rsidRPr="0096122F" w:rsidRDefault="00DA7BF5" w:rsidP="00AA1EB5">
            <w:pPr>
              <w:jc w:val="center"/>
              <w:rPr>
                <w:sz w:val="24"/>
                <w:szCs w:val="24"/>
                <w:lang w:val="en-US"/>
              </w:rPr>
            </w:pPr>
            <w:r w:rsidRPr="00AA1EB5">
              <w:rPr>
                <w:sz w:val="24"/>
                <w:szCs w:val="24"/>
                <w:lang w:val="en-US"/>
              </w:rPr>
              <w:t>452</w:t>
            </w:r>
          </w:p>
        </w:tc>
      </w:tr>
      <w:tr w:rsidR="00DA7BF5" w:rsidRPr="0096122F" w:rsidTr="00CE4AFB">
        <w:trPr>
          <w:trHeight w:val="386"/>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p>
        </w:tc>
        <w:tc>
          <w:tcPr>
            <w:tcW w:w="1237" w:type="dxa"/>
            <w:tcBorders>
              <w:top w:val="single" w:sz="4" w:space="0" w:color="auto"/>
              <w:left w:val="single" w:sz="4" w:space="0" w:color="auto"/>
              <w:bottom w:val="single" w:sz="4" w:space="0" w:color="auto"/>
              <w:right w:val="single" w:sz="4" w:space="0" w:color="auto"/>
            </w:tcBorders>
          </w:tcPr>
          <w:p w:rsidR="00DA7BF5" w:rsidRPr="00EA71B1" w:rsidRDefault="00FF0F3C" w:rsidP="00AA1EB5">
            <w:pPr>
              <w:ind w:right="-42"/>
              <w:jc w:val="center"/>
              <w:rPr>
                <w:sz w:val="24"/>
                <w:szCs w:val="24"/>
                <w:lang w:val="en-US"/>
              </w:rPr>
            </w:pPr>
            <w:r w:rsidRPr="00EA71B1">
              <w:rPr>
                <w:sz w:val="24"/>
                <w:szCs w:val="24"/>
                <w:lang w:val="en-US"/>
              </w:rPr>
              <w:t xml:space="preserve">1066N, 1066R, 1066I, 1066D,  </w:t>
            </w:r>
            <w:r w:rsidR="000D3E5F" w:rsidRPr="00EA71B1">
              <w:rPr>
                <w:sz w:val="24"/>
                <w:szCs w:val="24"/>
                <w:lang w:val="en-US"/>
              </w:rPr>
              <w:t xml:space="preserve">1116N, 1116R, 1116I, 1116D, </w:t>
            </w:r>
            <w:r w:rsidR="00DA7BF5" w:rsidRPr="00EA71B1">
              <w:rPr>
                <w:sz w:val="24"/>
                <w:szCs w:val="24"/>
                <w:lang w:val="en-US"/>
              </w:rPr>
              <w:t>1146N,</w:t>
            </w:r>
          </w:p>
          <w:p w:rsidR="00DA7BF5" w:rsidRPr="00EA71B1" w:rsidRDefault="00DA7BF5" w:rsidP="00AA1EB5">
            <w:pPr>
              <w:ind w:right="-42"/>
              <w:jc w:val="center"/>
              <w:rPr>
                <w:sz w:val="24"/>
                <w:szCs w:val="24"/>
                <w:lang w:val="en-US"/>
              </w:rPr>
            </w:pPr>
            <w:r w:rsidRPr="00EA71B1">
              <w:rPr>
                <w:sz w:val="24"/>
                <w:szCs w:val="24"/>
                <w:lang w:val="en-US"/>
              </w:rPr>
              <w:lastRenderedPageBreak/>
              <w:t>1146R, 1146I, 1146D</w:t>
            </w:r>
          </w:p>
        </w:tc>
        <w:tc>
          <w:tcPr>
            <w:tcW w:w="1134" w:type="dxa"/>
            <w:tcBorders>
              <w:top w:val="single" w:sz="4" w:space="0" w:color="auto"/>
              <w:left w:val="single" w:sz="4" w:space="0" w:color="auto"/>
              <w:bottom w:val="single" w:sz="4" w:space="0" w:color="auto"/>
            </w:tcBorders>
          </w:tcPr>
          <w:p w:rsidR="00DA7BF5" w:rsidRPr="0096122F" w:rsidRDefault="00DA7BF5" w:rsidP="0096122F">
            <w:pPr>
              <w:jc w:val="center"/>
              <w:rPr>
                <w:sz w:val="24"/>
                <w:szCs w:val="24"/>
                <w:lang w:val="en-US"/>
              </w:rPr>
            </w:pPr>
            <w:r w:rsidRPr="00AA1EB5">
              <w:rPr>
                <w:sz w:val="24"/>
                <w:szCs w:val="24"/>
                <w:lang w:val="en-US"/>
              </w:rPr>
              <w:lastRenderedPageBreak/>
              <w:t>452,453</w:t>
            </w:r>
          </w:p>
        </w:tc>
      </w:tr>
      <w:tr w:rsidR="00DA7BF5" w:rsidRPr="0096122F" w:rsidTr="00354644">
        <w:trPr>
          <w:trHeight w:val="425"/>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right w:val="single" w:sz="4" w:space="0" w:color="auto"/>
            </w:tcBorders>
          </w:tcPr>
          <w:p w:rsidR="00DA7BF5" w:rsidRPr="00AA1EB5" w:rsidRDefault="00DA7BF5" w:rsidP="00AA1EB5">
            <w:pPr>
              <w:ind w:right="-42"/>
              <w:jc w:val="center"/>
              <w:rPr>
                <w:sz w:val="24"/>
                <w:szCs w:val="24"/>
              </w:rPr>
            </w:pPr>
            <w:r w:rsidRPr="00AA1EB5">
              <w:rPr>
                <w:sz w:val="24"/>
                <w:szCs w:val="24"/>
              </w:rPr>
              <w:t>10441, 10442, 10444</w:t>
            </w:r>
            <w:r w:rsidRPr="00AA1EB5">
              <w:rPr>
                <w:sz w:val="24"/>
                <w:szCs w:val="24"/>
                <w:lang w:val="en-US"/>
              </w:rPr>
              <w:t xml:space="preserve"> </w:t>
            </w:r>
            <w:r w:rsidRPr="00AA1EB5">
              <w:rPr>
                <w:sz w:val="24"/>
                <w:szCs w:val="24"/>
              </w:rPr>
              <w:t>- 10449</w:t>
            </w:r>
            <w:r w:rsidRPr="00AA1EB5">
              <w:rPr>
                <w:sz w:val="24"/>
                <w:szCs w:val="24"/>
                <w:lang w:val="en-US"/>
              </w:rPr>
              <w:t xml:space="preserve">, </w:t>
            </w:r>
            <w:r w:rsidRPr="00AA1EB5">
              <w:rPr>
                <w:sz w:val="24"/>
                <w:szCs w:val="24"/>
              </w:rPr>
              <w:t>11141, 11142, 11144-11148</w:t>
            </w:r>
          </w:p>
        </w:tc>
        <w:tc>
          <w:tcPr>
            <w:tcW w:w="1134" w:type="dxa"/>
            <w:tcBorders>
              <w:top w:val="single" w:sz="4" w:space="0" w:color="auto"/>
              <w:left w:val="single" w:sz="4" w:space="0" w:color="auto"/>
            </w:tcBorders>
          </w:tcPr>
          <w:p w:rsidR="00DA7BF5" w:rsidRPr="00AA1EB5" w:rsidRDefault="00DA7BF5" w:rsidP="00AA1EB5">
            <w:pPr>
              <w:jc w:val="center"/>
              <w:rPr>
                <w:sz w:val="24"/>
                <w:szCs w:val="24"/>
              </w:rPr>
            </w:pPr>
            <w:r w:rsidRPr="0096122F">
              <w:rPr>
                <w:sz w:val="24"/>
                <w:szCs w:val="24"/>
                <w:lang w:val="en-US"/>
              </w:rPr>
              <w:t>45</w:t>
            </w:r>
            <w:r>
              <w:rPr>
                <w:sz w:val="24"/>
                <w:szCs w:val="24"/>
              </w:rPr>
              <w:t>1</w:t>
            </w:r>
          </w:p>
        </w:tc>
      </w:tr>
      <w:tr w:rsidR="00DA7BF5" w:rsidRPr="0096122F" w:rsidTr="00354644">
        <w:trPr>
          <w:trHeight w:val="425"/>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DA7BF5" w:rsidRDefault="00DA7BF5" w:rsidP="0096122F">
            <w:pPr>
              <w:spacing w:line="276" w:lineRule="auto"/>
              <w:jc w:val="center"/>
              <w:rPr>
                <w:sz w:val="24"/>
                <w:szCs w:val="24"/>
              </w:rPr>
            </w:pPr>
            <w:r>
              <w:rPr>
                <w:sz w:val="24"/>
                <w:szCs w:val="24"/>
              </w:rPr>
              <w:t>1</w:t>
            </w:r>
          </w:p>
        </w:tc>
        <w:tc>
          <w:tcPr>
            <w:tcW w:w="1237" w:type="dxa"/>
            <w:tcBorders>
              <w:left w:val="single" w:sz="4" w:space="0" w:color="auto"/>
              <w:right w:val="single" w:sz="4" w:space="0" w:color="auto"/>
            </w:tcBorders>
          </w:tcPr>
          <w:p w:rsidR="00DA7BF5" w:rsidRPr="00AA1EB5" w:rsidRDefault="00DA7BF5" w:rsidP="00002EF4">
            <w:pPr>
              <w:ind w:right="-42"/>
              <w:jc w:val="center"/>
              <w:rPr>
                <w:sz w:val="24"/>
                <w:szCs w:val="24"/>
              </w:rPr>
            </w:pPr>
            <w:r w:rsidRPr="00DA7BF5">
              <w:rPr>
                <w:sz w:val="24"/>
                <w:szCs w:val="24"/>
              </w:rPr>
              <w:t>10637, 10734, 1133х</w:t>
            </w:r>
          </w:p>
        </w:tc>
        <w:tc>
          <w:tcPr>
            <w:tcW w:w="1134" w:type="dxa"/>
            <w:tcBorders>
              <w:left w:val="single" w:sz="4" w:space="0" w:color="auto"/>
            </w:tcBorders>
          </w:tcPr>
          <w:p w:rsidR="00DA7BF5" w:rsidRPr="00DA7BF5" w:rsidRDefault="00DA7BF5" w:rsidP="00AA1EB5">
            <w:pPr>
              <w:jc w:val="center"/>
              <w:rPr>
                <w:sz w:val="24"/>
                <w:szCs w:val="24"/>
              </w:rPr>
            </w:pPr>
            <w:r>
              <w:rPr>
                <w:sz w:val="24"/>
                <w:szCs w:val="24"/>
              </w:rPr>
              <w:t>360/460</w:t>
            </w:r>
          </w:p>
        </w:tc>
      </w:tr>
      <w:tr w:rsidR="00DA7BF5" w:rsidRPr="0096122F" w:rsidTr="00354644">
        <w:trPr>
          <w:trHeight w:val="425"/>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DA7BF5" w:rsidRDefault="00DA7BF5" w:rsidP="0096122F">
            <w:pPr>
              <w:spacing w:line="276" w:lineRule="auto"/>
              <w:jc w:val="center"/>
              <w:rPr>
                <w:sz w:val="24"/>
                <w:szCs w:val="24"/>
              </w:rPr>
            </w:pPr>
            <w:r>
              <w:rPr>
                <w:sz w:val="24"/>
                <w:szCs w:val="24"/>
              </w:rPr>
              <w:t>1</w:t>
            </w:r>
          </w:p>
        </w:tc>
        <w:tc>
          <w:tcPr>
            <w:tcW w:w="1237" w:type="dxa"/>
            <w:tcBorders>
              <w:left w:val="single" w:sz="4" w:space="0" w:color="auto"/>
              <w:bottom w:val="single" w:sz="4" w:space="0" w:color="auto"/>
              <w:right w:val="single" w:sz="4" w:space="0" w:color="auto"/>
            </w:tcBorders>
          </w:tcPr>
          <w:p w:rsidR="00DA7BF5" w:rsidRPr="00AA1EB5" w:rsidRDefault="00DA7BF5" w:rsidP="00AA1EB5">
            <w:pPr>
              <w:ind w:right="-42"/>
              <w:jc w:val="center"/>
              <w:rPr>
                <w:sz w:val="24"/>
                <w:szCs w:val="24"/>
              </w:rPr>
            </w:pPr>
            <w:r>
              <w:rPr>
                <w:sz w:val="24"/>
                <w:szCs w:val="24"/>
              </w:rPr>
              <w:t>1149х</w:t>
            </w:r>
          </w:p>
        </w:tc>
        <w:tc>
          <w:tcPr>
            <w:tcW w:w="1134" w:type="dxa"/>
            <w:tcBorders>
              <w:left w:val="single" w:sz="4" w:space="0" w:color="auto"/>
              <w:bottom w:val="single" w:sz="4" w:space="0" w:color="auto"/>
            </w:tcBorders>
          </w:tcPr>
          <w:p w:rsidR="00DA7BF5" w:rsidRPr="00DA7BF5" w:rsidRDefault="00DA7BF5" w:rsidP="00AA1EB5">
            <w:pPr>
              <w:jc w:val="center"/>
              <w:rPr>
                <w:sz w:val="24"/>
                <w:szCs w:val="24"/>
              </w:rPr>
            </w:pPr>
            <w:r>
              <w:rPr>
                <w:sz w:val="24"/>
                <w:szCs w:val="24"/>
              </w:rPr>
              <w:t>462</w:t>
            </w:r>
          </w:p>
        </w:tc>
      </w:tr>
      <w:tr w:rsidR="00DA7BF5" w:rsidRPr="0096122F" w:rsidTr="00CE4AFB">
        <w:trPr>
          <w:trHeight w:val="534"/>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spacing w:line="276" w:lineRule="auto"/>
              <w:jc w:val="center"/>
              <w:rPr>
                <w:sz w:val="24"/>
                <w:szCs w:val="24"/>
              </w:rPr>
            </w:pPr>
            <w:r w:rsidRPr="00AA1EB5">
              <w:rPr>
                <w:sz w:val="24"/>
                <w:szCs w:val="24"/>
              </w:rPr>
              <w:t>20135</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sz w:val="24"/>
                <w:szCs w:val="24"/>
                <w:lang w:val="en-US"/>
              </w:rPr>
            </w:pPr>
            <w:r w:rsidRPr="0096122F">
              <w:rPr>
                <w:sz w:val="24"/>
                <w:szCs w:val="24"/>
              </w:rPr>
              <w:t>510</w:t>
            </w:r>
            <w:r w:rsidRPr="0096122F">
              <w:rPr>
                <w:sz w:val="24"/>
                <w:szCs w:val="24"/>
                <w:lang w:val="en-US"/>
              </w:rPr>
              <w:t>/610</w:t>
            </w:r>
          </w:p>
        </w:tc>
      </w:tr>
      <w:tr w:rsidR="00DA7BF5" w:rsidRPr="0096122F" w:rsidTr="00CE4AFB">
        <w:trPr>
          <w:trHeight w:val="534"/>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spacing w:line="276" w:lineRule="auto"/>
              <w:jc w:val="center"/>
              <w:rPr>
                <w:sz w:val="24"/>
                <w:szCs w:val="24"/>
              </w:rPr>
            </w:pPr>
            <w:r w:rsidRPr="00AA1EB5">
              <w:rPr>
                <w:sz w:val="24"/>
                <w:szCs w:val="24"/>
              </w:rPr>
              <w:t>20421-20423, 21521-21523</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sz w:val="24"/>
                <w:szCs w:val="24"/>
                <w:lang w:val="en-US"/>
              </w:rPr>
            </w:pPr>
            <w:r w:rsidRPr="0096122F">
              <w:rPr>
                <w:sz w:val="24"/>
                <w:szCs w:val="24"/>
              </w:rPr>
              <w:t>520</w:t>
            </w:r>
            <w:r w:rsidRPr="0096122F">
              <w:rPr>
                <w:sz w:val="24"/>
                <w:szCs w:val="24"/>
                <w:lang w:val="en-US"/>
              </w:rPr>
              <w:t>/620</w:t>
            </w:r>
          </w:p>
        </w:tc>
      </w:tr>
      <w:tr w:rsidR="00DA7BF5" w:rsidRPr="0096122F" w:rsidTr="00CE4AFB">
        <w:trPr>
          <w:trHeight w:val="127"/>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spacing w:line="276" w:lineRule="auto"/>
              <w:jc w:val="center"/>
              <w:rPr>
                <w:sz w:val="24"/>
                <w:szCs w:val="24"/>
              </w:rPr>
            </w:pPr>
            <w:r w:rsidRPr="00AA1EB5">
              <w:rPr>
                <w:sz w:val="24"/>
                <w:szCs w:val="24"/>
              </w:rPr>
              <w:t>20431-20434, 21531-21534</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sz w:val="24"/>
                <w:szCs w:val="24"/>
                <w:lang w:val="en-US"/>
              </w:rPr>
            </w:pPr>
            <w:r w:rsidRPr="0096122F">
              <w:rPr>
                <w:sz w:val="24"/>
                <w:szCs w:val="24"/>
              </w:rPr>
              <w:t>530</w:t>
            </w:r>
            <w:r w:rsidRPr="0096122F">
              <w:rPr>
                <w:sz w:val="24"/>
                <w:szCs w:val="24"/>
                <w:lang w:val="en-US"/>
              </w:rPr>
              <w:t>/630</w:t>
            </w:r>
          </w:p>
        </w:tc>
      </w:tr>
      <w:tr w:rsidR="00DA7BF5" w:rsidRPr="0096122F" w:rsidTr="00CE4AFB">
        <w:trPr>
          <w:trHeight w:val="391"/>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spacing w:line="276" w:lineRule="auto"/>
              <w:jc w:val="center"/>
              <w:rPr>
                <w:sz w:val="24"/>
                <w:szCs w:val="24"/>
              </w:rPr>
            </w:pPr>
            <w:r w:rsidRPr="00AA1EB5">
              <w:rPr>
                <w:sz w:val="24"/>
                <w:szCs w:val="24"/>
              </w:rPr>
              <w:t xml:space="preserve">20711, 20713, 20714, 20721, 20723, 20731, 20733 </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sz w:val="24"/>
                <w:szCs w:val="24"/>
                <w:lang w:val="en-US"/>
              </w:rPr>
            </w:pPr>
            <w:r w:rsidRPr="0096122F">
              <w:rPr>
                <w:sz w:val="24"/>
                <w:szCs w:val="24"/>
              </w:rPr>
              <w:t>54х</w:t>
            </w:r>
            <w:r w:rsidRPr="0096122F">
              <w:rPr>
                <w:sz w:val="24"/>
                <w:szCs w:val="24"/>
                <w:lang w:val="en-US"/>
              </w:rPr>
              <w:t>/6</w:t>
            </w:r>
            <w:r w:rsidRPr="0096122F">
              <w:rPr>
                <w:sz w:val="24"/>
                <w:szCs w:val="24"/>
              </w:rPr>
              <w:t>4х</w:t>
            </w:r>
          </w:p>
        </w:tc>
      </w:tr>
      <w:tr w:rsidR="00DA7BF5" w:rsidRPr="0096122F" w:rsidTr="00CE4AFB">
        <w:trPr>
          <w:trHeight w:val="410"/>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spacing w:line="276" w:lineRule="auto"/>
              <w:jc w:val="center"/>
              <w:rPr>
                <w:sz w:val="24"/>
                <w:szCs w:val="24"/>
              </w:rPr>
            </w:pPr>
            <w:r w:rsidRPr="00AA1EB5">
              <w:rPr>
                <w:sz w:val="24"/>
                <w:szCs w:val="24"/>
              </w:rPr>
              <w:t>20452, 20453, 21552, 21553</w:t>
            </w:r>
          </w:p>
        </w:tc>
        <w:tc>
          <w:tcPr>
            <w:tcW w:w="1134" w:type="dxa"/>
            <w:tcBorders>
              <w:top w:val="single" w:sz="4" w:space="0" w:color="auto"/>
              <w:left w:val="single" w:sz="4" w:space="0" w:color="auto"/>
              <w:bottom w:val="single" w:sz="4" w:space="0" w:color="auto"/>
            </w:tcBorders>
          </w:tcPr>
          <w:p w:rsidR="00DA7BF5" w:rsidRPr="0096122F" w:rsidDel="00DB1F49" w:rsidRDefault="00DA7BF5" w:rsidP="0096122F">
            <w:pPr>
              <w:spacing w:line="276" w:lineRule="auto"/>
              <w:jc w:val="center"/>
              <w:rPr>
                <w:sz w:val="24"/>
                <w:szCs w:val="24"/>
                <w:lang w:val="en-US"/>
              </w:rPr>
            </w:pPr>
            <w:r w:rsidRPr="0096122F">
              <w:rPr>
                <w:sz w:val="24"/>
                <w:szCs w:val="24"/>
              </w:rPr>
              <w:t>550</w:t>
            </w:r>
            <w:r w:rsidRPr="0096122F">
              <w:rPr>
                <w:sz w:val="24"/>
                <w:szCs w:val="24"/>
                <w:lang w:val="en-US"/>
              </w:rPr>
              <w:t>/650</w:t>
            </w:r>
          </w:p>
        </w:tc>
      </w:tr>
      <w:tr w:rsidR="00DA7BF5" w:rsidRPr="0096122F" w:rsidTr="00CE4AFB">
        <w:trPr>
          <w:trHeight w:val="720"/>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sz w:val="24"/>
                <w:szCs w:val="24"/>
                <w:lang w:val="en-US"/>
              </w:rPr>
            </w:pPr>
            <w:r w:rsidRPr="0096122F">
              <w:rPr>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spacing w:line="276" w:lineRule="auto"/>
              <w:jc w:val="center"/>
              <w:rPr>
                <w:sz w:val="24"/>
                <w:szCs w:val="24"/>
              </w:rPr>
            </w:pPr>
            <w:r w:rsidRPr="00AA1EB5">
              <w:rPr>
                <w:sz w:val="24"/>
                <w:szCs w:val="24"/>
              </w:rPr>
              <w:t xml:space="preserve">205хх, 206хх, 208хх, 209хх, 21011-21013, </w:t>
            </w:r>
            <w:r w:rsidRPr="00AA1EB5">
              <w:rPr>
                <w:sz w:val="24"/>
                <w:szCs w:val="24"/>
              </w:rPr>
              <w:lastRenderedPageBreak/>
              <w:t>21003, 21005</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sz w:val="24"/>
                <w:szCs w:val="24"/>
              </w:rPr>
            </w:pPr>
            <w:r w:rsidRPr="0096122F">
              <w:rPr>
                <w:sz w:val="24"/>
                <w:szCs w:val="24"/>
              </w:rPr>
              <w:lastRenderedPageBreak/>
              <w:t>56х</w:t>
            </w:r>
            <w:r w:rsidRPr="0096122F">
              <w:rPr>
                <w:sz w:val="24"/>
                <w:szCs w:val="24"/>
                <w:lang w:val="en-US"/>
              </w:rPr>
              <w:t>/</w:t>
            </w:r>
            <w:r w:rsidRPr="0096122F">
              <w:rPr>
                <w:sz w:val="24"/>
                <w:szCs w:val="24"/>
              </w:rPr>
              <w:t>66х</w:t>
            </w:r>
          </w:p>
        </w:tc>
      </w:tr>
      <w:tr w:rsidR="00DA7BF5" w:rsidRPr="0096122F" w:rsidTr="00CE4AFB">
        <w:trPr>
          <w:trHeight w:val="139"/>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96122F">
            <w:pPr>
              <w:spacing w:line="276" w:lineRule="auto"/>
              <w:jc w:val="center"/>
              <w:rPr>
                <w:sz w:val="24"/>
                <w:szCs w:val="24"/>
              </w:rPr>
            </w:pPr>
            <w:r w:rsidRPr="00AA1EB5">
              <w:rPr>
                <w:sz w:val="24"/>
                <w:szCs w:val="24"/>
              </w:rPr>
              <w:t xml:space="preserve">10960, 10970, 10980, </w:t>
            </w:r>
            <w:r w:rsidR="00002EF4" w:rsidRPr="00DA7BF5">
              <w:rPr>
                <w:sz w:val="24"/>
                <w:szCs w:val="24"/>
              </w:rPr>
              <w:t>1106х, 1107х, 11080</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color w:val="000000" w:themeColor="text1"/>
                <w:sz w:val="24"/>
                <w:szCs w:val="24"/>
              </w:rPr>
            </w:pPr>
            <w:r w:rsidRPr="0096122F">
              <w:rPr>
                <w:color w:val="000000" w:themeColor="text1"/>
                <w:sz w:val="24"/>
                <w:szCs w:val="24"/>
              </w:rPr>
              <w:t>211-214, 221-229</w:t>
            </w:r>
            <w:r w:rsidR="00002EF4">
              <w:rPr>
                <w:color w:val="000000" w:themeColor="text1"/>
                <w:sz w:val="24"/>
                <w:szCs w:val="24"/>
              </w:rPr>
              <w:t>,</w:t>
            </w:r>
            <w:r w:rsidRPr="0096122F">
              <w:rPr>
                <w:color w:val="000000" w:themeColor="text1"/>
                <w:sz w:val="24"/>
                <w:szCs w:val="24"/>
              </w:rPr>
              <w:t xml:space="preserve"> </w:t>
            </w:r>
            <w:r w:rsidR="00002EF4">
              <w:rPr>
                <w:color w:val="000000" w:themeColor="text1"/>
                <w:sz w:val="24"/>
                <w:szCs w:val="24"/>
              </w:rPr>
              <w:t xml:space="preserve">26х, </w:t>
            </w:r>
            <w:r w:rsidRPr="0096122F">
              <w:rPr>
                <w:color w:val="000000" w:themeColor="text1"/>
                <w:sz w:val="24"/>
                <w:szCs w:val="24"/>
              </w:rPr>
              <w:t>271, 272, 291,296</w:t>
            </w:r>
          </w:p>
        </w:tc>
      </w:tr>
      <w:tr w:rsidR="00DA7BF5" w:rsidRPr="0096122F" w:rsidTr="00354644">
        <w:trPr>
          <w:trHeight w:val="636"/>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b/>
                <w:sz w:val="24"/>
                <w:szCs w:val="24"/>
                <w:lang w:val="en-US"/>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2B2222">
            <w:pPr>
              <w:spacing w:line="276" w:lineRule="auto"/>
              <w:jc w:val="center"/>
              <w:rPr>
                <w:sz w:val="24"/>
                <w:szCs w:val="24"/>
                <w:lang w:val="en-US"/>
              </w:rPr>
            </w:pPr>
            <w:r w:rsidRPr="00AA1EB5">
              <w:rPr>
                <w:sz w:val="24"/>
                <w:szCs w:val="24"/>
              </w:rPr>
              <w:t>302хх, 30301-</w:t>
            </w:r>
            <w:r w:rsidR="002B2222" w:rsidRPr="00AA1EB5">
              <w:rPr>
                <w:sz w:val="24"/>
                <w:szCs w:val="24"/>
              </w:rPr>
              <w:t>3031</w:t>
            </w:r>
            <w:r w:rsidR="002B2222">
              <w:rPr>
                <w:sz w:val="24"/>
                <w:szCs w:val="24"/>
              </w:rPr>
              <w:t>5</w:t>
            </w:r>
            <w:r w:rsidRPr="00AA1EB5">
              <w:rPr>
                <w:sz w:val="24"/>
                <w:szCs w:val="24"/>
              </w:rPr>
              <w:t>, 30401-30403</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color w:val="000000" w:themeColor="text1"/>
                <w:sz w:val="24"/>
                <w:szCs w:val="24"/>
              </w:rPr>
            </w:pPr>
            <w:r w:rsidRPr="0096122F">
              <w:rPr>
                <w:color w:val="000000" w:themeColor="text1"/>
                <w:sz w:val="24"/>
                <w:szCs w:val="24"/>
              </w:rPr>
              <w:t>73х</w:t>
            </w:r>
            <w:r w:rsidRPr="0096122F">
              <w:rPr>
                <w:color w:val="000000" w:themeColor="text1"/>
                <w:sz w:val="24"/>
                <w:szCs w:val="24"/>
                <w:lang w:val="en-US"/>
              </w:rPr>
              <w:t>/</w:t>
            </w:r>
            <w:r w:rsidRPr="0096122F">
              <w:rPr>
                <w:color w:val="000000" w:themeColor="text1"/>
                <w:sz w:val="24"/>
                <w:szCs w:val="24"/>
              </w:rPr>
              <w:t>83х</w:t>
            </w:r>
          </w:p>
        </w:tc>
      </w:tr>
      <w:tr w:rsidR="00DA7BF5" w:rsidRPr="0096122F" w:rsidTr="00354644">
        <w:trPr>
          <w:trHeight w:val="314"/>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b/>
                <w:sz w:val="24"/>
                <w:szCs w:val="24"/>
              </w:rPr>
            </w:pPr>
            <w:r w:rsidRPr="0096122F">
              <w:rPr>
                <w:b/>
                <w:sz w:val="24"/>
                <w:szCs w:val="24"/>
              </w:rPr>
              <w:t>1</w:t>
            </w:r>
          </w:p>
        </w:tc>
        <w:tc>
          <w:tcPr>
            <w:tcW w:w="1237" w:type="dxa"/>
            <w:tcBorders>
              <w:top w:val="single" w:sz="4" w:space="0" w:color="auto"/>
              <w:left w:val="single" w:sz="4" w:space="0" w:color="auto"/>
              <w:bottom w:val="single" w:sz="4" w:space="0" w:color="auto"/>
              <w:right w:val="single" w:sz="4" w:space="0" w:color="auto"/>
            </w:tcBorders>
          </w:tcPr>
          <w:p w:rsidR="00DA7BF5" w:rsidRPr="00C356E2" w:rsidRDefault="00DA7BF5" w:rsidP="0096122F">
            <w:pPr>
              <w:spacing w:line="276" w:lineRule="auto"/>
              <w:jc w:val="center"/>
              <w:rPr>
                <w:sz w:val="24"/>
                <w:szCs w:val="24"/>
              </w:rPr>
            </w:pPr>
            <w:r w:rsidRPr="00C356E2">
              <w:rPr>
                <w:sz w:val="24"/>
                <w:szCs w:val="24"/>
              </w:rPr>
              <w:t>40140</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sz w:val="24"/>
                <w:szCs w:val="24"/>
              </w:rPr>
            </w:pPr>
            <w:r w:rsidRPr="0096122F">
              <w:rPr>
                <w:sz w:val="24"/>
                <w:szCs w:val="24"/>
              </w:rPr>
              <w:t>1хх</w:t>
            </w:r>
          </w:p>
        </w:tc>
      </w:tr>
      <w:tr w:rsidR="00DA7BF5" w:rsidRPr="0096122F" w:rsidTr="00354644">
        <w:trPr>
          <w:trHeight w:val="314"/>
          <w:tblHeader/>
        </w:trPr>
        <w:tc>
          <w:tcPr>
            <w:tcW w:w="410" w:type="dxa"/>
            <w:vMerge/>
            <w:tcBorders>
              <w:left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Pr>
          <w:p w:rsidR="00DA7BF5" w:rsidRPr="0096122F" w:rsidRDefault="00DA7BF5" w:rsidP="0096122F">
            <w:pPr>
              <w:jc w:val="center"/>
              <w:rPr>
                <w:sz w:val="24"/>
                <w:szCs w:val="24"/>
              </w:rPr>
            </w:pPr>
          </w:p>
        </w:tc>
        <w:tc>
          <w:tcPr>
            <w:tcW w:w="1849" w:type="dxa"/>
            <w:vMerge/>
            <w:noWrap/>
          </w:tcPr>
          <w:p w:rsidR="00DA7BF5" w:rsidRPr="0096122F" w:rsidRDefault="00DA7BF5" w:rsidP="0096122F">
            <w:pPr>
              <w:jc w:val="center"/>
              <w:rPr>
                <w:sz w:val="24"/>
                <w:szCs w:val="24"/>
              </w:rPr>
            </w:pPr>
          </w:p>
        </w:tc>
        <w:tc>
          <w:tcPr>
            <w:tcW w:w="1559" w:type="dxa"/>
            <w:vMerge/>
            <w:noWrap/>
          </w:tcPr>
          <w:p w:rsidR="00DA7BF5" w:rsidRPr="0096122F" w:rsidRDefault="00DA7BF5" w:rsidP="0096122F">
            <w:pPr>
              <w:jc w:val="center"/>
              <w:rPr>
                <w:sz w:val="24"/>
                <w:szCs w:val="24"/>
              </w:rPr>
            </w:pPr>
          </w:p>
        </w:tc>
        <w:tc>
          <w:tcPr>
            <w:tcW w:w="851" w:type="dxa"/>
            <w:vMerge/>
            <w:noWrap/>
          </w:tcPr>
          <w:p w:rsidR="00DA7BF5" w:rsidRPr="0096122F" w:rsidRDefault="00DA7BF5" w:rsidP="0096122F">
            <w:pPr>
              <w:jc w:val="center"/>
              <w:rPr>
                <w:sz w:val="24"/>
                <w:szCs w:val="24"/>
              </w:rPr>
            </w:pPr>
          </w:p>
        </w:tc>
        <w:tc>
          <w:tcPr>
            <w:tcW w:w="1276" w:type="dxa"/>
            <w:vMerge/>
            <w:tcBorders>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tcBorders>
          </w:tcPr>
          <w:p w:rsidR="00DA7BF5" w:rsidRPr="0096122F" w:rsidRDefault="00DA7BF5" w:rsidP="0096122F">
            <w:pPr>
              <w:jc w:val="center"/>
              <w:rPr>
                <w:sz w:val="24"/>
                <w:szCs w:val="24"/>
              </w:rPr>
            </w:pPr>
          </w:p>
        </w:tc>
        <w:tc>
          <w:tcPr>
            <w:tcW w:w="1418" w:type="dxa"/>
            <w:gridSpan w:val="2"/>
            <w:vMerge/>
          </w:tcPr>
          <w:p w:rsidR="00DA7BF5" w:rsidRPr="0096122F" w:rsidRDefault="00DA7BF5" w:rsidP="0096122F">
            <w:pPr>
              <w:jc w:val="center"/>
              <w:rPr>
                <w:sz w:val="24"/>
                <w:szCs w:val="24"/>
              </w:rPr>
            </w:pPr>
          </w:p>
        </w:tc>
        <w:tc>
          <w:tcPr>
            <w:tcW w:w="1443" w:type="dxa"/>
            <w:vMerge/>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b/>
                <w:sz w:val="24"/>
                <w:szCs w:val="24"/>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C356E2" w:rsidRDefault="00DA7BF5" w:rsidP="0096122F">
            <w:pPr>
              <w:spacing w:line="276" w:lineRule="auto"/>
              <w:jc w:val="center"/>
              <w:rPr>
                <w:sz w:val="24"/>
                <w:szCs w:val="24"/>
              </w:rPr>
            </w:pPr>
            <w:r w:rsidRPr="00C356E2">
              <w:rPr>
                <w:sz w:val="24"/>
                <w:szCs w:val="24"/>
              </w:rPr>
              <w:t>40150</w:t>
            </w:r>
          </w:p>
        </w:tc>
        <w:tc>
          <w:tcPr>
            <w:tcW w:w="1134" w:type="dxa"/>
            <w:tcBorders>
              <w:top w:val="single" w:sz="4" w:space="0" w:color="auto"/>
              <w:left w:val="single" w:sz="4" w:space="0" w:color="auto"/>
              <w:bottom w:val="single" w:sz="4" w:space="0" w:color="auto"/>
            </w:tcBorders>
          </w:tcPr>
          <w:p w:rsidR="00DA7BF5" w:rsidRPr="0096122F" w:rsidRDefault="00DA7BF5" w:rsidP="0096122F">
            <w:pPr>
              <w:spacing w:line="276" w:lineRule="auto"/>
              <w:jc w:val="center"/>
              <w:rPr>
                <w:sz w:val="24"/>
                <w:szCs w:val="24"/>
              </w:rPr>
            </w:pPr>
            <w:r w:rsidRPr="0096122F">
              <w:rPr>
                <w:sz w:val="24"/>
                <w:szCs w:val="24"/>
              </w:rPr>
              <w:t>2хх</w:t>
            </w:r>
          </w:p>
        </w:tc>
      </w:tr>
      <w:tr w:rsidR="00DA7BF5" w:rsidRPr="0096122F" w:rsidTr="00CE4AFB">
        <w:trPr>
          <w:trHeight w:val="314"/>
          <w:tblHeader/>
        </w:trPr>
        <w:tc>
          <w:tcPr>
            <w:tcW w:w="410" w:type="dxa"/>
            <w:vMerge/>
            <w:tcBorders>
              <w:left w:val="single" w:sz="4" w:space="0" w:color="auto"/>
              <w:bottom w:val="single" w:sz="4" w:space="0" w:color="auto"/>
            </w:tcBorders>
          </w:tcPr>
          <w:p w:rsidR="00DA7BF5" w:rsidRPr="0096122F" w:rsidRDefault="00DA7BF5" w:rsidP="0096122F">
            <w:pPr>
              <w:spacing w:line="276" w:lineRule="auto"/>
              <w:jc w:val="center"/>
              <w:rPr>
                <w:b/>
                <w:sz w:val="24"/>
                <w:szCs w:val="24"/>
              </w:rPr>
            </w:pPr>
          </w:p>
        </w:tc>
        <w:tc>
          <w:tcPr>
            <w:tcW w:w="1516" w:type="dxa"/>
            <w:vMerge/>
            <w:tcBorders>
              <w:left w:val="single" w:sz="4" w:space="0" w:color="auto"/>
              <w:bottom w:val="single" w:sz="4" w:space="0" w:color="auto"/>
            </w:tcBorders>
            <w:noWrap/>
          </w:tcPr>
          <w:p w:rsidR="00DA7BF5" w:rsidRPr="0096122F" w:rsidRDefault="00DA7BF5" w:rsidP="0096122F">
            <w:pPr>
              <w:suppressAutoHyphens w:val="0"/>
              <w:spacing w:line="276" w:lineRule="auto"/>
              <w:rPr>
                <w:sz w:val="24"/>
                <w:szCs w:val="24"/>
                <w:lang w:eastAsia="ru-RU"/>
              </w:rPr>
            </w:pPr>
          </w:p>
        </w:tc>
        <w:tc>
          <w:tcPr>
            <w:tcW w:w="1441" w:type="dxa"/>
            <w:gridSpan w:val="2"/>
            <w:vMerge/>
            <w:tcBorders>
              <w:bottom w:val="single" w:sz="4" w:space="0" w:color="auto"/>
            </w:tcBorders>
          </w:tcPr>
          <w:p w:rsidR="00DA7BF5" w:rsidRPr="0096122F" w:rsidRDefault="00DA7BF5" w:rsidP="0096122F">
            <w:pPr>
              <w:jc w:val="center"/>
              <w:rPr>
                <w:sz w:val="24"/>
                <w:szCs w:val="24"/>
              </w:rPr>
            </w:pPr>
          </w:p>
        </w:tc>
        <w:tc>
          <w:tcPr>
            <w:tcW w:w="1849" w:type="dxa"/>
            <w:vMerge/>
            <w:tcBorders>
              <w:bottom w:val="single" w:sz="4" w:space="0" w:color="auto"/>
            </w:tcBorders>
            <w:noWrap/>
          </w:tcPr>
          <w:p w:rsidR="00DA7BF5" w:rsidRPr="0096122F" w:rsidRDefault="00DA7BF5" w:rsidP="0096122F">
            <w:pPr>
              <w:jc w:val="center"/>
              <w:rPr>
                <w:sz w:val="24"/>
                <w:szCs w:val="24"/>
              </w:rPr>
            </w:pPr>
          </w:p>
        </w:tc>
        <w:tc>
          <w:tcPr>
            <w:tcW w:w="1559" w:type="dxa"/>
            <w:vMerge/>
            <w:tcBorders>
              <w:bottom w:val="single" w:sz="4" w:space="0" w:color="auto"/>
            </w:tcBorders>
            <w:noWrap/>
          </w:tcPr>
          <w:p w:rsidR="00DA7BF5" w:rsidRPr="0096122F" w:rsidRDefault="00DA7BF5" w:rsidP="0096122F">
            <w:pPr>
              <w:jc w:val="center"/>
              <w:rPr>
                <w:sz w:val="24"/>
                <w:szCs w:val="24"/>
              </w:rPr>
            </w:pPr>
          </w:p>
        </w:tc>
        <w:tc>
          <w:tcPr>
            <w:tcW w:w="851" w:type="dxa"/>
            <w:vMerge/>
            <w:tcBorders>
              <w:bottom w:val="single" w:sz="4" w:space="0" w:color="auto"/>
            </w:tcBorders>
            <w:noWrap/>
          </w:tcPr>
          <w:p w:rsidR="00DA7BF5" w:rsidRPr="0096122F" w:rsidRDefault="00DA7BF5" w:rsidP="0096122F">
            <w:pPr>
              <w:jc w:val="center"/>
              <w:rPr>
                <w:sz w:val="24"/>
                <w:szCs w:val="24"/>
              </w:rPr>
            </w:pPr>
          </w:p>
        </w:tc>
        <w:tc>
          <w:tcPr>
            <w:tcW w:w="1276" w:type="dxa"/>
            <w:vMerge/>
            <w:tcBorders>
              <w:bottom w:val="single" w:sz="4" w:space="0" w:color="auto"/>
              <w:right w:val="single" w:sz="4" w:space="0" w:color="auto"/>
            </w:tcBorders>
            <w:noWrap/>
          </w:tcPr>
          <w:p w:rsidR="00DA7BF5" w:rsidRPr="0096122F" w:rsidRDefault="00DA7BF5" w:rsidP="0096122F">
            <w:pPr>
              <w:jc w:val="center"/>
              <w:rPr>
                <w:sz w:val="24"/>
                <w:szCs w:val="24"/>
              </w:rPr>
            </w:pPr>
          </w:p>
        </w:tc>
        <w:tc>
          <w:tcPr>
            <w:tcW w:w="4108" w:type="dxa"/>
            <w:vMerge/>
            <w:tcBorders>
              <w:left w:val="single" w:sz="4" w:space="0" w:color="auto"/>
              <w:bottom w:val="single" w:sz="4" w:space="0" w:color="auto"/>
              <w:right w:val="single" w:sz="4" w:space="0" w:color="auto"/>
            </w:tcBorders>
          </w:tcPr>
          <w:p w:rsidR="00DA7BF5" w:rsidRPr="0096122F" w:rsidRDefault="00DA7BF5" w:rsidP="0096122F">
            <w:pPr>
              <w:jc w:val="center"/>
              <w:rPr>
                <w:sz w:val="24"/>
                <w:szCs w:val="24"/>
              </w:rPr>
            </w:pPr>
          </w:p>
        </w:tc>
        <w:tc>
          <w:tcPr>
            <w:tcW w:w="1024" w:type="dxa"/>
            <w:gridSpan w:val="3"/>
            <w:vMerge/>
            <w:tcBorders>
              <w:left w:val="single" w:sz="4" w:space="0" w:color="auto"/>
              <w:bottom w:val="single" w:sz="4" w:space="0" w:color="auto"/>
              <w:right w:val="single" w:sz="4" w:space="0" w:color="auto"/>
            </w:tcBorders>
          </w:tcPr>
          <w:p w:rsidR="00DA7BF5" w:rsidRPr="0096122F" w:rsidRDefault="00DA7BF5" w:rsidP="0096122F">
            <w:pPr>
              <w:jc w:val="center"/>
              <w:rPr>
                <w:sz w:val="24"/>
                <w:szCs w:val="24"/>
              </w:rPr>
            </w:pPr>
          </w:p>
        </w:tc>
        <w:tc>
          <w:tcPr>
            <w:tcW w:w="1055" w:type="dxa"/>
            <w:gridSpan w:val="2"/>
            <w:vMerge/>
            <w:tcBorders>
              <w:left w:val="single" w:sz="4" w:space="0" w:color="auto"/>
              <w:bottom w:val="single" w:sz="4" w:space="0" w:color="auto"/>
              <w:right w:val="single" w:sz="4" w:space="0" w:color="auto"/>
            </w:tcBorders>
          </w:tcPr>
          <w:p w:rsidR="00DA7BF5" w:rsidRPr="0096122F" w:rsidRDefault="00DA7BF5" w:rsidP="0096122F">
            <w:pPr>
              <w:jc w:val="center"/>
              <w:rPr>
                <w:sz w:val="24"/>
                <w:szCs w:val="24"/>
              </w:rPr>
            </w:pPr>
          </w:p>
        </w:tc>
        <w:tc>
          <w:tcPr>
            <w:tcW w:w="898" w:type="dxa"/>
            <w:gridSpan w:val="2"/>
            <w:vMerge/>
            <w:tcBorders>
              <w:left w:val="single" w:sz="4" w:space="0" w:color="auto"/>
              <w:bottom w:val="single" w:sz="4" w:space="0" w:color="auto"/>
            </w:tcBorders>
          </w:tcPr>
          <w:p w:rsidR="00DA7BF5" w:rsidRPr="0096122F" w:rsidRDefault="00DA7BF5" w:rsidP="0096122F">
            <w:pPr>
              <w:jc w:val="center"/>
              <w:rPr>
                <w:sz w:val="24"/>
                <w:szCs w:val="24"/>
              </w:rPr>
            </w:pPr>
          </w:p>
        </w:tc>
        <w:tc>
          <w:tcPr>
            <w:tcW w:w="1418" w:type="dxa"/>
            <w:gridSpan w:val="2"/>
            <w:vMerge/>
            <w:tcBorders>
              <w:bottom w:val="single" w:sz="4" w:space="0" w:color="auto"/>
            </w:tcBorders>
          </w:tcPr>
          <w:p w:rsidR="00DA7BF5" w:rsidRPr="0096122F" w:rsidRDefault="00DA7BF5" w:rsidP="0096122F">
            <w:pPr>
              <w:jc w:val="center"/>
              <w:rPr>
                <w:sz w:val="24"/>
                <w:szCs w:val="24"/>
              </w:rPr>
            </w:pPr>
          </w:p>
        </w:tc>
        <w:tc>
          <w:tcPr>
            <w:tcW w:w="1443" w:type="dxa"/>
            <w:vMerge/>
            <w:tcBorders>
              <w:bottom w:val="single" w:sz="4" w:space="0" w:color="auto"/>
            </w:tcBorders>
          </w:tcPr>
          <w:p w:rsidR="00DA7BF5" w:rsidRPr="0096122F" w:rsidRDefault="00DA7BF5" w:rsidP="0096122F">
            <w:pPr>
              <w:spacing w:line="276" w:lineRule="auto"/>
              <w:jc w:val="center"/>
              <w:rPr>
                <w:sz w:val="24"/>
                <w:szCs w:val="24"/>
              </w:rPr>
            </w:pPr>
          </w:p>
        </w:tc>
        <w:tc>
          <w:tcPr>
            <w:tcW w:w="1036" w:type="dxa"/>
            <w:tcBorders>
              <w:top w:val="single" w:sz="4" w:space="0" w:color="auto"/>
              <w:bottom w:val="single" w:sz="4" w:space="0" w:color="auto"/>
              <w:right w:val="single" w:sz="4" w:space="0" w:color="auto"/>
            </w:tcBorders>
            <w:noWrap/>
          </w:tcPr>
          <w:p w:rsidR="00DA7BF5" w:rsidRPr="0096122F" w:rsidRDefault="00DA7BF5" w:rsidP="0096122F">
            <w:pPr>
              <w:spacing w:line="276" w:lineRule="auto"/>
              <w:jc w:val="center"/>
              <w:rPr>
                <w:b/>
                <w:sz w:val="24"/>
                <w:szCs w:val="24"/>
              </w:rPr>
            </w:pPr>
            <w:r w:rsidRPr="0096122F">
              <w:rPr>
                <w:b/>
                <w:sz w:val="24"/>
                <w:szCs w:val="24"/>
                <w:lang w:val="en-US"/>
              </w:rPr>
              <w:t>1</w:t>
            </w:r>
          </w:p>
        </w:tc>
        <w:tc>
          <w:tcPr>
            <w:tcW w:w="1237" w:type="dxa"/>
            <w:tcBorders>
              <w:top w:val="single" w:sz="4" w:space="0" w:color="auto"/>
              <w:left w:val="single" w:sz="4" w:space="0" w:color="auto"/>
              <w:bottom w:val="single" w:sz="4" w:space="0" w:color="auto"/>
              <w:right w:val="single" w:sz="4" w:space="0" w:color="auto"/>
            </w:tcBorders>
          </w:tcPr>
          <w:p w:rsidR="00DA7BF5" w:rsidRPr="00AA1EB5" w:rsidRDefault="00DA7BF5" w:rsidP="00AA1EB5">
            <w:pPr>
              <w:spacing w:line="276" w:lineRule="auto"/>
              <w:jc w:val="center"/>
              <w:rPr>
                <w:sz w:val="24"/>
                <w:szCs w:val="24"/>
              </w:rPr>
            </w:pPr>
            <w:r w:rsidRPr="00C356E2">
              <w:rPr>
                <w:sz w:val="24"/>
                <w:szCs w:val="24"/>
              </w:rPr>
              <w:t>40160</w:t>
            </w:r>
          </w:p>
        </w:tc>
        <w:tc>
          <w:tcPr>
            <w:tcW w:w="1134" w:type="dxa"/>
            <w:tcBorders>
              <w:top w:val="single" w:sz="4" w:space="0" w:color="auto"/>
              <w:left w:val="single" w:sz="4" w:space="0" w:color="auto"/>
              <w:bottom w:val="single" w:sz="4" w:space="0" w:color="auto"/>
            </w:tcBorders>
          </w:tcPr>
          <w:p w:rsidR="00DA7BF5" w:rsidRPr="0096122F" w:rsidDel="00DC5FB3" w:rsidRDefault="00DA7BF5" w:rsidP="0096122F">
            <w:pPr>
              <w:spacing w:line="276" w:lineRule="auto"/>
              <w:jc w:val="center"/>
              <w:rPr>
                <w:sz w:val="24"/>
                <w:szCs w:val="24"/>
              </w:rPr>
            </w:pPr>
            <w:r w:rsidRPr="0096122F">
              <w:rPr>
                <w:sz w:val="24"/>
                <w:szCs w:val="24"/>
              </w:rPr>
              <w:t>2хх</w:t>
            </w:r>
            <w:r>
              <w:rPr>
                <w:sz w:val="24"/>
                <w:szCs w:val="24"/>
              </w:rPr>
              <w:t>,3хх</w:t>
            </w:r>
          </w:p>
        </w:tc>
      </w:tr>
    </w:tbl>
    <w:p w:rsidR="00C93F08" w:rsidRDefault="00C93F08"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Default="00087FB4" w:rsidP="00C94D49">
      <w:pPr>
        <w:tabs>
          <w:tab w:val="left" w:pos="11160"/>
        </w:tabs>
        <w:rPr>
          <w:sz w:val="18"/>
          <w:szCs w:val="18"/>
        </w:rPr>
      </w:pPr>
    </w:p>
    <w:p w:rsidR="00087FB4" w:rsidRPr="00087FB4" w:rsidRDefault="00087FB4" w:rsidP="00087FB4"/>
    <w:p w:rsidR="001677C9" w:rsidRDefault="001677C9" w:rsidP="001677C9">
      <w:pPr>
        <w:tabs>
          <w:tab w:val="left" w:pos="11160"/>
        </w:tabs>
        <w:rPr>
          <w:sz w:val="18"/>
          <w:szCs w:val="18"/>
        </w:rPr>
      </w:pPr>
    </w:p>
    <w:p w:rsidR="001677C9" w:rsidRPr="00087FB4" w:rsidRDefault="001677C9" w:rsidP="001677C9">
      <w:r w:rsidRPr="00087FB4">
        <w:t>Таблица 1</w:t>
      </w:r>
    </w:p>
    <w:tbl>
      <w:tblPr>
        <w:tblW w:w="21847"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5102"/>
        <w:gridCol w:w="1985"/>
        <w:gridCol w:w="992"/>
        <w:gridCol w:w="2127"/>
        <w:gridCol w:w="567"/>
        <w:gridCol w:w="5246"/>
        <w:gridCol w:w="2125"/>
        <w:gridCol w:w="2127"/>
        <w:gridCol w:w="992"/>
        <w:gridCol w:w="18"/>
      </w:tblGrid>
      <w:tr w:rsidR="001677C9" w:rsidRPr="00087FB4" w:rsidTr="00C356E2">
        <w:trPr>
          <w:trHeight w:val="283"/>
        </w:trPr>
        <w:tc>
          <w:tcPr>
            <w:tcW w:w="10772" w:type="dxa"/>
            <w:gridSpan w:val="5"/>
            <w:noWrap/>
          </w:tcPr>
          <w:p w:rsidR="001677C9" w:rsidRPr="00087FB4" w:rsidRDefault="001677C9" w:rsidP="001677C9">
            <w:pPr>
              <w:spacing w:line="276" w:lineRule="auto"/>
              <w:jc w:val="center"/>
              <w:rPr>
                <w:b/>
                <w:sz w:val="24"/>
                <w:szCs w:val="24"/>
              </w:rPr>
            </w:pPr>
            <w:r w:rsidRPr="00087FB4">
              <w:rPr>
                <w:b/>
                <w:sz w:val="24"/>
                <w:szCs w:val="24"/>
              </w:rPr>
              <w:t xml:space="preserve">Строка «неденежные расчеты» по счетам </w:t>
            </w:r>
            <w:r w:rsidR="006E449D">
              <w:rPr>
                <w:b/>
                <w:sz w:val="24"/>
                <w:szCs w:val="24"/>
              </w:rPr>
              <w:t xml:space="preserve">140110189, </w:t>
            </w:r>
            <w:r w:rsidRPr="00087FB4">
              <w:rPr>
                <w:b/>
                <w:sz w:val="24"/>
                <w:szCs w:val="24"/>
              </w:rPr>
              <w:t>140110191, 140110195</w:t>
            </w:r>
          </w:p>
        </w:tc>
        <w:tc>
          <w:tcPr>
            <w:tcW w:w="11075" w:type="dxa"/>
            <w:gridSpan w:val="6"/>
          </w:tcPr>
          <w:p w:rsidR="001677C9" w:rsidRPr="00087FB4" w:rsidRDefault="001677C9" w:rsidP="001677C9">
            <w:pPr>
              <w:spacing w:line="276" w:lineRule="auto"/>
              <w:jc w:val="center"/>
              <w:rPr>
                <w:b/>
                <w:sz w:val="24"/>
                <w:szCs w:val="24"/>
              </w:rPr>
            </w:pPr>
            <w:r w:rsidRPr="00087FB4">
              <w:rPr>
                <w:b/>
                <w:sz w:val="24"/>
                <w:szCs w:val="24"/>
              </w:rPr>
              <w:t>Строка «неденежные расчеты» по счетам 140120241, 140120281, 140120251</w:t>
            </w:r>
            <w:r w:rsidR="00A81D95">
              <w:rPr>
                <w:b/>
                <w:sz w:val="24"/>
                <w:szCs w:val="24"/>
              </w:rPr>
              <w:t>, 140120254</w:t>
            </w:r>
          </w:p>
        </w:tc>
      </w:tr>
      <w:tr w:rsidR="001677C9" w:rsidRPr="00087FB4" w:rsidTr="00C356E2">
        <w:trPr>
          <w:gridAfter w:val="1"/>
          <w:wAfter w:w="18" w:type="dxa"/>
          <w:trHeight w:val="283"/>
        </w:trPr>
        <w:tc>
          <w:tcPr>
            <w:tcW w:w="7653" w:type="dxa"/>
            <w:gridSpan w:val="3"/>
            <w:noWrap/>
          </w:tcPr>
          <w:p w:rsidR="001677C9" w:rsidRPr="00087FB4" w:rsidRDefault="001677C9" w:rsidP="001677C9">
            <w:pPr>
              <w:spacing w:line="276" w:lineRule="auto"/>
              <w:jc w:val="center"/>
              <w:rPr>
                <w:sz w:val="24"/>
                <w:szCs w:val="24"/>
              </w:rPr>
            </w:pPr>
            <w:r w:rsidRPr="00087FB4">
              <w:rPr>
                <w:b/>
                <w:sz w:val="24"/>
                <w:szCs w:val="24"/>
              </w:rPr>
              <w:t>Код корреспондирующего счета бюджетного учета</w:t>
            </w:r>
          </w:p>
        </w:tc>
        <w:tc>
          <w:tcPr>
            <w:tcW w:w="992" w:type="dxa"/>
            <w:vMerge w:val="restart"/>
            <w:noWrap/>
          </w:tcPr>
          <w:p w:rsidR="001677C9" w:rsidRPr="00087FB4" w:rsidRDefault="001677C9" w:rsidP="001677C9">
            <w:pPr>
              <w:spacing w:line="276" w:lineRule="auto"/>
              <w:jc w:val="center"/>
              <w:rPr>
                <w:sz w:val="24"/>
                <w:szCs w:val="24"/>
              </w:rPr>
            </w:pPr>
            <w:r w:rsidRPr="00087FB4">
              <w:rPr>
                <w:b/>
                <w:sz w:val="24"/>
                <w:szCs w:val="24"/>
              </w:rPr>
              <w:t>Значение в графе 7</w:t>
            </w:r>
          </w:p>
        </w:tc>
        <w:tc>
          <w:tcPr>
            <w:tcW w:w="2127" w:type="dxa"/>
            <w:vMerge w:val="restart"/>
          </w:tcPr>
          <w:p w:rsidR="001677C9" w:rsidRPr="00087FB4" w:rsidRDefault="001677C9" w:rsidP="001677C9">
            <w:pPr>
              <w:spacing w:line="276" w:lineRule="auto"/>
              <w:jc w:val="center"/>
              <w:rPr>
                <w:sz w:val="24"/>
                <w:szCs w:val="24"/>
              </w:rPr>
            </w:pPr>
            <w:r w:rsidRPr="00087FB4">
              <w:rPr>
                <w:b/>
                <w:sz w:val="24"/>
                <w:szCs w:val="24"/>
              </w:rPr>
              <w:t>Значение в графе 8</w:t>
            </w:r>
          </w:p>
        </w:tc>
        <w:tc>
          <w:tcPr>
            <w:tcW w:w="7938" w:type="dxa"/>
            <w:gridSpan w:val="3"/>
          </w:tcPr>
          <w:p w:rsidR="001677C9" w:rsidRPr="00087FB4" w:rsidRDefault="001677C9" w:rsidP="001677C9">
            <w:pPr>
              <w:spacing w:line="276" w:lineRule="auto"/>
              <w:jc w:val="center"/>
              <w:rPr>
                <w:sz w:val="24"/>
                <w:szCs w:val="24"/>
              </w:rPr>
            </w:pPr>
            <w:r w:rsidRPr="00087FB4">
              <w:rPr>
                <w:b/>
                <w:sz w:val="24"/>
                <w:szCs w:val="24"/>
              </w:rPr>
              <w:t>Код корреспондирующего счета бюджетного учета</w:t>
            </w:r>
          </w:p>
        </w:tc>
        <w:tc>
          <w:tcPr>
            <w:tcW w:w="2127" w:type="dxa"/>
            <w:vMerge w:val="restart"/>
          </w:tcPr>
          <w:p w:rsidR="001677C9" w:rsidRPr="00087FB4" w:rsidRDefault="001677C9" w:rsidP="001677C9">
            <w:pPr>
              <w:spacing w:line="276" w:lineRule="auto"/>
              <w:jc w:val="center"/>
              <w:rPr>
                <w:sz w:val="24"/>
                <w:szCs w:val="24"/>
              </w:rPr>
            </w:pPr>
            <w:r w:rsidRPr="00087FB4">
              <w:rPr>
                <w:b/>
                <w:sz w:val="24"/>
                <w:szCs w:val="24"/>
              </w:rPr>
              <w:t>Значение в графе 7</w:t>
            </w:r>
          </w:p>
        </w:tc>
        <w:tc>
          <w:tcPr>
            <w:tcW w:w="992" w:type="dxa"/>
            <w:vMerge w:val="restart"/>
          </w:tcPr>
          <w:p w:rsidR="001677C9" w:rsidRPr="00087FB4" w:rsidRDefault="001677C9" w:rsidP="001677C9">
            <w:pPr>
              <w:spacing w:line="276" w:lineRule="auto"/>
              <w:jc w:val="center"/>
              <w:rPr>
                <w:sz w:val="24"/>
                <w:szCs w:val="24"/>
              </w:rPr>
            </w:pPr>
            <w:r w:rsidRPr="00087FB4">
              <w:rPr>
                <w:b/>
                <w:sz w:val="24"/>
                <w:szCs w:val="24"/>
              </w:rPr>
              <w:t>Значение в графе 8</w:t>
            </w:r>
          </w:p>
        </w:tc>
      </w:tr>
      <w:tr w:rsidR="00386C7A" w:rsidRPr="00087FB4" w:rsidTr="00FE0604">
        <w:trPr>
          <w:gridAfter w:val="1"/>
          <w:wAfter w:w="18" w:type="dxa"/>
          <w:trHeight w:val="624"/>
        </w:trPr>
        <w:tc>
          <w:tcPr>
            <w:tcW w:w="566" w:type="dxa"/>
            <w:noWrap/>
          </w:tcPr>
          <w:p w:rsidR="00386C7A" w:rsidRPr="00087FB4" w:rsidRDefault="00386C7A" w:rsidP="001677C9">
            <w:pPr>
              <w:spacing w:line="276" w:lineRule="auto"/>
              <w:jc w:val="center"/>
              <w:rPr>
                <w:b/>
                <w:sz w:val="24"/>
                <w:szCs w:val="24"/>
              </w:rPr>
            </w:pPr>
            <w:r>
              <w:rPr>
                <w:b/>
                <w:sz w:val="24"/>
                <w:szCs w:val="24"/>
              </w:rPr>
              <w:t>№ п/п</w:t>
            </w:r>
          </w:p>
        </w:tc>
        <w:tc>
          <w:tcPr>
            <w:tcW w:w="5102" w:type="dxa"/>
            <w:noWrap/>
          </w:tcPr>
          <w:p w:rsidR="00386C7A" w:rsidRPr="00087FB4" w:rsidRDefault="00386C7A" w:rsidP="001677C9">
            <w:pPr>
              <w:spacing w:line="276" w:lineRule="auto"/>
              <w:jc w:val="center"/>
              <w:rPr>
                <w:b/>
                <w:sz w:val="24"/>
                <w:szCs w:val="24"/>
              </w:rPr>
            </w:pPr>
            <w:r w:rsidRPr="00087FB4">
              <w:rPr>
                <w:b/>
                <w:sz w:val="24"/>
                <w:szCs w:val="24"/>
              </w:rPr>
              <w:t>Код счета</w:t>
            </w:r>
          </w:p>
        </w:tc>
        <w:tc>
          <w:tcPr>
            <w:tcW w:w="1985" w:type="dxa"/>
            <w:noWrap/>
          </w:tcPr>
          <w:p w:rsidR="00386C7A" w:rsidRPr="00087FB4" w:rsidRDefault="00386C7A" w:rsidP="001677C9">
            <w:pPr>
              <w:spacing w:line="276" w:lineRule="auto"/>
              <w:jc w:val="center"/>
              <w:rPr>
                <w:b/>
                <w:sz w:val="24"/>
                <w:szCs w:val="24"/>
              </w:rPr>
            </w:pPr>
            <w:r w:rsidRPr="00087FB4">
              <w:rPr>
                <w:b/>
                <w:sz w:val="24"/>
                <w:szCs w:val="24"/>
              </w:rPr>
              <w:t>КОСГУ</w:t>
            </w:r>
          </w:p>
        </w:tc>
        <w:tc>
          <w:tcPr>
            <w:tcW w:w="992" w:type="dxa"/>
            <w:vMerge/>
            <w:noWrap/>
          </w:tcPr>
          <w:p w:rsidR="00386C7A" w:rsidRPr="00087FB4" w:rsidRDefault="00386C7A" w:rsidP="001677C9">
            <w:pPr>
              <w:spacing w:line="276" w:lineRule="auto"/>
              <w:jc w:val="center"/>
              <w:rPr>
                <w:b/>
                <w:sz w:val="24"/>
                <w:szCs w:val="24"/>
              </w:rPr>
            </w:pPr>
          </w:p>
        </w:tc>
        <w:tc>
          <w:tcPr>
            <w:tcW w:w="2127" w:type="dxa"/>
            <w:vMerge/>
          </w:tcPr>
          <w:p w:rsidR="00386C7A" w:rsidRPr="00087FB4" w:rsidRDefault="00386C7A" w:rsidP="001677C9">
            <w:pPr>
              <w:spacing w:line="276" w:lineRule="auto"/>
              <w:jc w:val="center"/>
              <w:rPr>
                <w:b/>
                <w:sz w:val="24"/>
                <w:szCs w:val="24"/>
              </w:rPr>
            </w:pPr>
          </w:p>
        </w:tc>
        <w:tc>
          <w:tcPr>
            <w:tcW w:w="567" w:type="dxa"/>
          </w:tcPr>
          <w:p w:rsidR="00386C7A" w:rsidRPr="00087FB4" w:rsidRDefault="00386C7A" w:rsidP="001677C9">
            <w:pPr>
              <w:spacing w:line="276" w:lineRule="auto"/>
              <w:jc w:val="center"/>
              <w:rPr>
                <w:b/>
                <w:sz w:val="24"/>
                <w:szCs w:val="24"/>
              </w:rPr>
            </w:pPr>
            <w:r>
              <w:rPr>
                <w:b/>
                <w:sz w:val="24"/>
                <w:szCs w:val="24"/>
              </w:rPr>
              <w:t>№ п/п</w:t>
            </w:r>
          </w:p>
        </w:tc>
        <w:tc>
          <w:tcPr>
            <w:tcW w:w="5246" w:type="dxa"/>
          </w:tcPr>
          <w:p w:rsidR="00386C7A" w:rsidRPr="00087FB4" w:rsidRDefault="00386C7A" w:rsidP="001677C9">
            <w:pPr>
              <w:spacing w:line="276" w:lineRule="auto"/>
              <w:jc w:val="center"/>
              <w:rPr>
                <w:b/>
                <w:sz w:val="24"/>
                <w:szCs w:val="24"/>
              </w:rPr>
            </w:pPr>
            <w:r w:rsidRPr="00087FB4">
              <w:rPr>
                <w:b/>
                <w:sz w:val="24"/>
                <w:szCs w:val="24"/>
              </w:rPr>
              <w:t>Код счета</w:t>
            </w:r>
          </w:p>
        </w:tc>
        <w:tc>
          <w:tcPr>
            <w:tcW w:w="2125" w:type="dxa"/>
          </w:tcPr>
          <w:p w:rsidR="00386C7A" w:rsidRPr="00087FB4" w:rsidRDefault="00386C7A" w:rsidP="001677C9">
            <w:pPr>
              <w:spacing w:line="276" w:lineRule="auto"/>
              <w:jc w:val="center"/>
              <w:rPr>
                <w:b/>
                <w:sz w:val="24"/>
                <w:szCs w:val="24"/>
              </w:rPr>
            </w:pPr>
            <w:r w:rsidRPr="00087FB4">
              <w:rPr>
                <w:b/>
                <w:sz w:val="24"/>
                <w:szCs w:val="24"/>
              </w:rPr>
              <w:t>КОСГУ</w:t>
            </w:r>
          </w:p>
        </w:tc>
        <w:tc>
          <w:tcPr>
            <w:tcW w:w="2127" w:type="dxa"/>
            <w:vMerge/>
          </w:tcPr>
          <w:p w:rsidR="00386C7A" w:rsidRPr="00087FB4" w:rsidRDefault="00386C7A" w:rsidP="001677C9">
            <w:pPr>
              <w:spacing w:line="276" w:lineRule="auto"/>
              <w:jc w:val="center"/>
              <w:rPr>
                <w:b/>
                <w:sz w:val="24"/>
                <w:szCs w:val="24"/>
              </w:rPr>
            </w:pPr>
          </w:p>
        </w:tc>
        <w:tc>
          <w:tcPr>
            <w:tcW w:w="992" w:type="dxa"/>
            <w:vMerge/>
          </w:tcPr>
          <w:p w:rsidR="00386C7A" w:rsidRPr="00087FB4" w:rsidRDefault="00386C7A" w:rsidP="001677C9">
            <w:pPr>
              <w:spacing w:line="276" w:lineRule="auto"/>
              <w:jc w:val="center"/>
              <w:rPr>
                <w:b/>
                <w:sz w:val="24"/>
                <w:szCs w:val="24"/>
              </w:rPr>
            </w:pPr>
          </w:p>
        </w:tc>
      </w:tr>
      <w:tr w:rsidR="001677C9" w:rsidRPr="00087FB4" w:rsidTr="00C356E2">
        <w:trPr>
          <w:gridAfter w:val="1"/>
          <w:wAfter w:w="18" w:type="dxa"/>
          <w:trHeight w:val="182"/>
        </w:trPr>
        <w:tc>
          <w:tcPr>
            <w:tcW w:w="7653" w:type="dxa"/>
            <w:gridSpan w:val="3"/>
            <w:noWrap/>
          </w:tcPr>
          <w:p w:rsidR="001677C9" w:rsidRPr="00087FB4" w:rsidRDefault="001677C9" w:rsidP="001677C9">
            <w:pPr>
              <w:spacing w:line="276" w:lineRule="auto"/>
              <w:jc w:val="center"/>
              <w:rPr>
                <w:b/>
                <w:sz w:val="24"/>
                <w:szCs w:val="24"/>
              </w:rPr>
            </w:pPr>
            <w:r w:rsidRPr="00087FB4">
              <w:rPr>
                <w:b/>
                <w:sz w:val="24"/>
                <w:szCs w:val="24"/>
              </w:rPr>
              <w:t>9</w:t>
            </w:r>
          </w:p>
        </w:tc>
        <w:tc>
          <w:tcPr>
            <w:tcW w:w="992" w:type="dxa"/>
            <w:noWrap/>
          </w:tcPr>
          <w:p w:rsidR="001677C9" w:rsidRPr="00087FB4" w:rsidRDefault="001677C9" w:rsidP="001677C9">
            <w:pPr>
              <w:spacing w:line="276" w:lineRule="auto"/>
              <w:jc w:val="center"/>
              <w:rPr>
                <w:b/>
                <w:sz w:val="24"/>
                <w:szCs w:val="24"/>
              </w:rPr>
            </w:pPr>
            <w:r w:rsidRPr="00087FB4">
              <w:rPr>
                <w:b/>
                <w:sz w:val="24"/>
                <w:szCs w:val="24"/>
              </w:rPr>
              <w:t>7</w:t>
            </w:r>
          </w:p>
        </w:tc>
        <w:tc>
          <w:tcPr>
            <w:tcW w:w="2127" w:type="dxa"/>
          </w:tcPr>
          <w:p w:rsidR="001677C9" w:rsidRPr="00087FB4" w:rsidRDefault="001677C9" w:rsidP="001677C9">
            <w:pPr>
              <w:spacing w:line="276" w:lineRule="auto"/>
              <w:jc w:val="center"/>
              <w:rPr>
                <w:b/>
                <w:sz w:val="24"/>
                <w:szCs w:val="24"/>
              </w:rPr>
            </w:pPr>
            <w:r w:rsidRPr="00087FB4">
              <w:rPr>
                <w:b/>
                <w:sz w:val="24"/>
                <w:szCs w:val="24"/>
              </w:rPr>
              <w:t>8</w:t>
            </w:r>
          </w:p>
        </w:tc>
        <w:tc>
          <w:tcPr>
            <w:tcW w:w="7938" w:type="dxa"/>
            <w:gridSpan w:val="3"/>
          </w:tcPr>
          <w:p w:rsidR="001677C9" w:rsidRPr="00087FB4" w:rsidRDefault="001677C9" w:rsidP="001677C9">
            <w:pPr>
              <w:spacing w:line="276" w:lineRule="auto"/>
              <w:jc w:val="center"/>
              <w:rPr>
                <w:b/>
                <w:sz w:val="24"/>
                <w:szCs w:val="24"/>
              </w:rPr>
            </w:pPr>
            <w:r w:rsidRPr="00087FB4">
              <w:rPr>
                <w:b/>
                <w:sz w:val="24"/>
                <w:szCs w:val="24"/>
              </w:rPr>
              <w:t>9</w:t>
            </w:r>
          </w:p>
        </w:tc>
        <w:tc>
          <w:tcPr>
            <w:tcW w:w="2127" w:type="dxa"/>
          </w:tcPr>
          <w:p w:rsidR="001677C9" w:rsidRPr="00087FB4" w:rsidRDefault="001677C9" w:rsidP="001677C9">
            <w:pPr>
              <w:spacing w:line="276" w:lineRule="auto"/>
              <w:jc w:val="center"/>
              <w:rPr>
                <w:b/>
                <w:sz w:val="24"/>
                <w:szCs w:val="24"/>
              </w:rPr>
            </w:pPr>
            <w:r w:rsidRPr="00087FB4">
              <w:rPr>
                <w:b/>
                <w:sz w:val="24"/>
                <w:szCs w:val="24"/>
              </w:rPr>
              <w:t>7</w:t>
            </w:r>
          </w:p>
        </w:tc>
        <w:tc>
          <w:tcPr>
            <w:tcW w:w="992" w:type="dxa"/>
          </w:tcPr>
          <w:p w:rsidR="001677C9" w:rsidRPr="00087FB4" w:rsidRDefault="001677C9" w:rsidP="001677C9">
            <w:pPr>
              <w:spacing w:line="276" w:lineRule="auto"/>
              <w:jc w:val="center"/>
              <w:rPr>
                <w:b/>
                <w:sz w:val="24"/>
                <w:szCs w:val="24"/>
              </w:rPr>
            </w:pPr>
            <w:r w:rsidRPr="00087FB4">
              <w:rPr>
                <w:b/>
                <w:sz w:val="24"/>
                <w:szCs w:val="24"/>
              </w:rPr>
              <w:t>8</w:t>
            </w:r>
          </w:p>
        </w:tc>
      </w:tr>
      <w:tr w:rsidR="00D34100" w:rsidRPr="00087FB4" w:rsidTr="00C356E2">
        <w:trPr>
          <w:trHeight w:val="308"/>
        </w:trPr>
        <w:tc>
          <w:tcPr>
            <w:tcW w:w="566" w:type="dxa"/>
            <w:vMerge w:val="restart"/>
            <w:noWrap/>
          </w:tcPr>
          <w:p w:rsidR="00D34100" w:rsidRPr="00087FB4" w:rsidRDefault="00D34100" w:rsidP="001677C9">
            <w:pPr>
              <w:spacing w:line="276" w:lineRule="auto"/>
              <w:rPr>
                <w:sz w:val="24"/>
                <w:szCs w:val="24"/>
                <w:lang w:val="en-US"/>
              </w:rPr>
            </w:pPr>
            <w:r w:rsidRPr="00087FB4">
              <w:rPr>
                <w:sz w:val="24"/>
                <w:szCs w:val="24"/>
              </w:rPr>
              <w:t>1</w:t>
            </w:r>
            <w:r w:rsidRPr="00087FB4">
              <w:rPr>
                <w:sz w:val="24"/>
                <w:szCs w:val="24"/>
                <w:lang w:val="en-US"/>
              </w:rPr>
              <w:t>*</w:t>
            </w:r>
          </w:p>
        </w:tc>
        <w:tc>
          <w:tcPr>
            <w:tcW w:w="5102" w:type="dxa"/>
            <w:vMerge w:val="restart"/>
            <w:tcBorders>
              <w:top w:val="single" w:sz="4" w:space="0" w:color="auto"/>
              <w:left w:val="single" w:sz="4" w:space="0" w:color="auto"/>
            </w:tcBorders>
            <w:shd w:val="clear" w:color="auto" w:fill="FFFFFF"/>
          </w:tcPr>
          <w:p w:rsidR="00D34100" w:rsidRPr="00087FB4" w:rsidRDefault="00D34100" w:rsidP="001677C9">
            <w:pPr>
              <w:spacing w:line="276" w:lineRule="auto"/>
              <w:jc w:val="center"/>
              <w:rPr>
                <w:sz w:val="24"/>
                <w:szCs w:val="24"/>
                <w:lang w:val="en-US"/>
              </w:rPr>
            </w:pPr>
            <w:r w:rsidRPr="00087FB4">
              <w:rPr>
                <w:sz w:val="24"/>
                <w:szCs w:val="24"/>
              </w:rPr>
              <w:t>10111-10113, 10115,</w:t>
            </w:r>
          </w:p>
          <w:p w:rsidR="00D34100" w:rsidRPr="00087FB4" w:rsidRDefault="00D34100" w:rsidP="001677C9">
            <w:pPr>
              <w:spacing w:line="276" w:lineRule="auto"/>
              <w:jc w:val="center"/>
              <w:rPr>
                <w:sz w:val="24"/>
                <w:szCs w:val="24"/>
              </w:rPr>
            </w:pPr>
            <w:r w:rsidRPr="00087FB4">
              <w:rPr>
                <w:sz w:val="24"/>
                <w:szCs w:val="24"/>
              </w:rPr>
              <w:t xml:space="preserve">10132-10138, 10191, 10192, 10194-10198, 10611, 10631, 10641, </w:t>
            </w:r>
            <w:r>
              <w:rPr>
                <w:sz w:val="24"/>
                <w:szCs w:val="24"/>
                <w:lang w:val="en-US"/>
              </w:rPr>
              <w:t>10651-10653</w:t>
            </w:r>
            <w:r w:rsidRPr="00087FB4">
              <w:rPr>
                <w:sz w:val="24"/>
                <w:szCs w:val="24"/>
              </w:rPr>
              <w:t>,</w:t>
            </w:r>
            <w:r>
              <w:rPr>
                <w:sz w:val="24"/>
                <w:szCs w:val="24"/>
                <w:lang w:val="en-US"/>
              </w:rPr>
              <w:t xml:space="preserve"> </w:t>
            </w:r>
            <w:r w:rsidRPr="00087FB4">
              <w:rPr>
                <w:sz w:val="24"/>
                <w:szCs w:val="24"/>
              </w:rPr>
              <w:t>10691,</w:t>
            </w:r>
            <w:r>
              <w:rPr>
                <w:sz w:val="24"/>
                <w:szCs w:val="24"/>
                <w:lang w:val="en-US"/>
              </w:rPr>
              <w:t xml:space="preserve"> </w:t>
            </w:r>
            <w:r w:rsidRPr="00087FB4">
              <w:rPr>
                <w:sz w:val="24"/>
                <w:szCs w:val="24"/>
              </w:rPr>
              <w:t>1069</w:t>
            </w:r>
            <w:r>
              <w:rPr>
                <w:sz w:val="24"/>
                <w:szCs w:val="24"/>
                <w:lang w:val="en-US"/>
              </w:rPr>
              <w:t>2</w:t>
            </w:r>
            <w:r w:rsidRPr="00087FB4">
              <w:rPr>
                <w:sz w:val="24"/>
                <w:szCs w:val="24"/>
              </w:rPr>
              <w:t>, 10711, 10731, 10851-10853, 10891, 10892</w:t>
            </w:r>
          </w:p>
        </w:tc>
        <w:tc>
          <w:tcPr>
            <w:tcW w:w="1985" w:type="dxa"/>
            <w:vMerge w:val="restart"/>
            <w:tcBorders>
              <w:top w:val="single" w:sz="4" w:space="0" w:color="auto"/>
            </w:tcBorders>
          </w:tcPr>
          <w:p w:rsidR="00D34100" w:rsidRPr="00087FB4" w:rsidRDefault="00D34100" w:rsidP="001677C9">
            <w:pPr>
              <w:spacing w:line="276" w:lineRule="auto"/>
              <w:jc w:val="center"/>
              <w:rPr>
                <w:sz w:val="24"/>
                <w:szCs w:val="24"/>
              </w:rPr>
            </w:pPr>
            <w:r w:rsidRPr="00087FB4">
              <w:rPr>
                <w:sz w:val="24"/>
                <w:szCs w:val="24"/>
              </w:rPr>
              <w:t>310</w:t>
            </w:r>
          </w:p>
        </w:tc>
        <w:tc>
          <w:tcPr>
            <w:tcW w:w="992" w:type="dxa"/>
            <w:vMerge w:val="restart"/>
            <w:tcBorders>
              <w:top w:val="single" w:sz="4" w:space="0" w:color="auto"/>
            </w:tcBorders>
            <w:hideMark/>
          </w:tcPr>
          <w:p w:rsidR="00D34100" w:rsidRPr="00087FB4" w:rsidRDefault="00D34100" w:rsidP="001677C9">
            <w:pPr>
              <w:suppressAutoHyphens w:val="0"/>
              <w:jc w:val="center"/>
              <w:rPr>
                <w:sz w:val="24"/>
                <w:szCs w:val="24"/>
              </w:rPr>
            </w:pPr>
            <w:r w:rsidRPr="00087FB4">
              <w:rPr>
                <w:sz w:val="24"/>
                <w:szCs w:val="24"/>
              </w:rPr>
              <w:t>0</w:t>
            </w:r>
          </w:p>
        </w:tc>
        <w:tc>
          <w:tcPr>
            <w:tcW w:w="2127" w:type="dxa"/>
            <w:vMerge w:val="restart"/>
            <w:tcBorders>
              <w:top w:val="single" w:sz="4" w:space="0" w:color="auto"/>
              <w:right w:val="single" w:sz="4" w:space="0" w:color="auto"/>
            </w:tcBorders>
            <w:hideMark/>
          </w:tcPr>
          <w:p w:rsidR="00D34100" w:rsidRPr="00087FB4" w:rsidRDefault="00D34100" w:rsidP="001677C9">
            <w:pPr>
              <w:spacing w:line="276" w:lineRule="auto"/>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&gt;</w:t>
            </w:r>
            <w:proofErr w:type="gramEnd"/>
            <w:r w:rsidRPr="00087FB4">
              <w:rPr>
                <w:sz w:val="24"/>
                <w:szCs w:val="24"/>
              </w:rPr>
              <w:t xml:space="preserve"> 0</w:t>
            </w:r>
          </w:p>
        </w:tc>
        <w:tc>
          <w:tcPr>
            <w:tcW w:w="567" w:type="dxa"/>
          </w:tcPr>
          <w:p w:rsidR="00D34100" w:rsidRPr="00087FB4" w:rsidRDefault="00D34100" w:rsidP="001677C9">
            <w:pPr>
              <w:spacing w:line="276" w:lineRule="auto"/>
              <w:rPr>
                <w:sz w:val="24"/>
                <w:szCs w:val="24"/>
                <w:lang w:val="en-US"/>
              </w:rPr>
            </w:pPr>
            <w:r w:rsidRPr="00087FB4">
              <w:rPr>
                <w:sz w:val="24"/>
                <w:szCs w:val="24"/>
              </w:rPr>
              <w:t>1</w:t>
            </w:r>
            <w:r w:rsidRPr="00087FB4">
              <w:rPr>
                <w:sz w:val="24"/>
                <w:szCs w:val="24"/>
                <w:lang w:val="en-US"/>
              </w:rPr>
              <w:t>*</w:t>
            </w:r>
          </w:p>
        </w:tc>
        <w:tc>
          <w:tcPr>
            <w:tcW w:w="5246" w:type="dxa"/>
          </w:tcPr>
          <w:p w:rsidR="00D34100" w:rsidRPr="00087FB4" w:rsidRDefault="00D34100" w:rsidP="001677C9">
            <w:pPr>
              <w:spacing w:line="276" w:lineRule="auto"/>
              <w:jc w:val="center"/>
              <w:rPr>
                <w:sz w:val="24"/>
                <w:szCs w:val="24"/>
                <w:lang w:val="en-US"/>
              </w:rPr>
            </w:pPr>
            <w:r w:rsidRPr="00087FB4">
              <w:rPr>
                <w:sz w:val="24"/>
                <w:szCs w:val="24"/>
              </w:rPr>
              <w:t>10111-10113, 10115,</w:t>
            </w:r>
          </w:p>
          <w:p w:rsidR="00D34100" w:rsidRPr="00087FB4" w:rsidRDefault="00D34100" w:rsidP="001677C9">
            <w:pPr>
              <w:spacing w:line="276" w:lineRule="auto"/>
              <w:jc w:val="center"/>
              <w:rPr>
                <w:sz w:val="24"/>
                <w:szCs w:val="24"/>
              </w:rPr>
            </w:pPr>
            <w:r w:rsidRPr="00087FB4">
              <w:rPr>
                <w:sz w:val="24"/>
                <w:szCs w:val="24"/>
              </w:rPr>
              <w:t xml:space="preserve">10132-10138, 10191, 10192, 10194-10198, 10611, 10631, 10641, </w:t>
            </w:r>
            <w:r>
              <w:rPr>
                <w:sz w:val="24"/>
                <w:szCs w:val="24"/>
                <w:lang w:val="en-US"/>
              </w:rPr>
              <w:t>10651-10653</w:t>
            </w:r>
            <w:r w:rsidRPr="00087FB4">
              <w:rPr>
                <w:sz w:val="24"/>
                <w:szCs w:val="24"/>
              </w:rPr>
              <w:t>,</w:t>
            </w:r>
            <w:r>
              <w:rPr>
                <w:sz w:val="24"/>
                <w:szCs w:val="24"/>
                <w:lang w:val="en-US"/>
              </w:rPr>
              <w:t xml:space="preserve"> </w:t>
            </w:r>
            <w:r w:rsidRPr="00087FB4">
              <w:rPr>
                <w:sz w:val="24"/>
                <w:szCs w:val="24"/>
              </w:rPr>
              <w:t>10691, 1069</w:t>
            </w:r>
            <w:r>
              <w:rPr>
                <w:sz w:val="24"/>
                <w:szCs w:val="24"/>
                <w:lang w:val="en-US"/>
              </w:rPr>
              <w:t>2</w:t>
            </w:r>
            <w:r w:rsidRPr="00087FB4">
              <w:rPr>
                <w:sz w:val="24"/>
                <w:szCs w:val="24"/>
              </w:rPr>
              <w:t>,</w:t>
            </w:r>
            <w:r>
              <w:rPr>
                <w:sz w:val="24"/>
                <w:szCs w:val="24"/>
                <w:lang w:val="en-US"/>
              </w:rPr>
              <w:t xml:space="preserve"> </w:t>
            </w:r>
            <w:r w:rsidRPr="00087FB4">
              <w:rPr>
                <w:sz w:val="24"/>
                <w:szCs w:val="24"/>
              </w:rPr>
              <w:t>10711, 10731, 10851-10853, 10891, 10892</w:t>
            </w:r>
          </w:p>
        </w:tc>
        <w:tc>
          <w:tcPr>
            <w:tcW w:w="2125" w:type="dxa"/>
          </w:tcPr>
          <w:p w:rsidR="00D34100" w:rsidRPr="00087FB4" w:rsidRDefault="00D34100" w:rsidP="001677C9">
            <w:pPr>
              <w:spacing w:line="276" w:lineRule="auto"/>
              <w:jc w:val="center"/>
              <w:rPr>
                <w:sz w:val="24"/>
                <w:szCs w:val="24"/>
              </w:rPr>
            </w:pPr>
            <w:r w:rsidRPr="00087FB4">
              <w:rPr>
                <w:sz w:val="24"/>
                <w:szCs w:val="24"/>
              </w:rPr>
              <w:t>410</w:t>
            </w:r>
          </w:p>
        </w:tc>
        <w:tc>
          <w:tcPr>
            <w:tcW w:w="2127" w:type="dxa"/>
            <w:vAlign w:val="center"/>
          </w:tcPr>
          <w:p w:rsidR="00D34100" w:rsidRPr="00087FB4" w:rsidRDefault="00D34100" w:rsidP="001677C9">
            <w:pPr>
              <w:spacing w:line="276" w:lineRule="auto"/>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&gt;</w:t>
            </w:r>
            <w:proofErr w:type="gramEnd"/>
            <w:r w:rsidRPr="00087FB4">
              <w:rPr>
                <w:sz w:val="24"/>
                <w:szCs w:val="24"/>
              </w:rPr>
              <w:t xml:space="preserve"> 0</w:t>
            </w:r>
          </w:p>
        </w:tc>
        <w:tc>
          <w:tcPr>
            <w:tcW w:w="1010" w:type="dxa"/>
            <w:gridSpan w:val="2"/>
            <w:vMerge w:val="restart"/>
          </w:tcPr>
          <w:p w:rsidR="00D34100" w:rsidRPr="00087FB4" w:rsidRDefault="00D34100" w:rsidP="001677C9">
            <w:pPr>
              <w:suppressAutoHyphens w:val="0"/>
              <w:jc w:val="center"/>
              <w:rPr>
                <w:sz w:val="24"/>
                <w:szCs w:val="24"/>
              </w:rPr>
            </w:pPr>
            <w:r w:rsidRPr="00087FB4">
              <w:rPr>
                <w:sz w:val="24"/>
                <w:szCs w:val="24"/>
              </w:rPr>
              <w:t>0</w:t>
            </w:r>
          </w:p>
        </w:tc>
      </w:tr>
      <w:tr w:rsidR="00D34100" w:rsidRPr="00087FB4" w:rsidTr="00C356E2">
        <w:trPr>
          <w:trHeight w:val="598"/>
        </w:trPr>
        <w:tc>
          <w:tcPr>
            <w:tcW w:w="566" w:type="dxa"/>
            <w:vMerge/>
            <w:vAlign w:val="center"/>
          </w:tcPr>
          <w:p w:rsidR="00D34100" w:rsidRPr="00087FB4" w:rsidRDefault="00D34100" w:rsidP="001677C9">
            <w:pPr>
              <w:suppressAutoHyphens w:val="0"/>
              <w:rPr>
                <w:sz w:val="24"/>
                <w:szCs w:val="24"/>
              </w:rPr>
            </w:pPr>
          </w:p>
        </w:tc>
        <w:tc>
          <w:tcPr>
            <w:tcW w:w="5102" w:type="dxa"/>
            <w:vMerge/>
            <w:tcBorders>
              <w:left w:val="single" w:sz="4" w:space="0" w:color="auto"/>
            </w:tcBorders>
            <w:shd w:val="clear" w:color="auto" w:fill="FFFFFF"/>
          </w:tcPr>
          <w:p w:rsidR="00D34100" w:rsidRPr="00087FB4" w:rsidRDefault="00D34100" w:rsidP="001677C9">
            <w:pPr>
              <w:spacing w:line="276" w:lineRule="auto"/>
              <w:jc w:val="center"/>
              <w:rPr>
                <w:sz w:val="24"/>
                <w:szCs w:val="24"/>
              </w:rPr>
            </w:pPr>
          </w:p>
        </w:tc>
        <w:tc>
          <w:tcPr>
            <w:tcW w:w="1985" w:type="dxa"/>
            <w:vMerge/>
          </w:tcPr>
          <w:p w:rsidR="00D34100" w:rsidRPr="00087FB4" w:rsidRDefault="00D34100" w:rsidP="001677C9">
            <w:pPr>
              <w:spacing w:line="276" w:lineRule="auto"/>
              <w:jc w:val="center"/>
              <w:rPr>
                <w:sz w:val="24"/>
                <w:szCs w:val="24"/>
              </w:rPr>
            </w:pP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uppressAutoHyphens w:val="0"/>
              <w:rPr>
                <w:sz w:val="24"/>
                <w:szCs w:val="24"/>
              </w:rPr>
            </w:pPr>
          </w:p>
        </w:tc>
        <w:tc>
          <w:tcPr>
            <w:tcW w:w="567" w:type="dxa"/>
            <w:vAlign w:val="center"/>
          </w:tcPr>
          <w:p w:rsidR="00D34100" w:rsidRPr="00087FB4" w:rsidRDefault="00D34100" w:rsidP="001677C9">
            <w:pPr>
              <w:suppressAutoHyphens w:val="0"/>
              <w:rPr>
                <w:sz w:val="24"/>
                <w:szCs w:val="24"/>
                <w:lang w:val="en-US"/>
              </w:rPr>
            </w:pPr>
            <w:r w:rsidRPr="00087FB4">
              <w:rPr>
                <w:sz w:val="24"/>
                <w:szCs w:val="24"/>
                <w:lang w:val="en-US"/>
              </w:rPr>
              <w:t>2*</w:t>
            </w:r>
          </w:p>
        </w:tc>
        <w:tc>
          <w:tcPr>
            <w:tcW w:w="5246" w:type="dxa"/>
          </w:tcPr>
          <w:p w:rsidR="00D34100" w:rsidRPr="00087FB4" w:rsidRDefault="00D34100" w:rsidP="001677C9">
            <w:pPr>
              <w:spacing w:line="276" w:lineRule="auto"/>
              <w:jc w:val="center"/>
              <w:rPr>
                <w:sz w:val="24"/>
                <w:szCs w:val="24"/>
              </w:rPr>
            </w:pPr>
            <w:r w:rsidRPr="00087FB4">
              <w:rPr>
                <w:sz w:val="24"/>
                <w:szCs w:val="24"/>
              </w:rPr>
              <w:t>10411-10413, 10415, 10432-10438, 10451, 10452, 10459, 10491, 10492, 10494-10498</w:t>
            </w:r>
          </w:p>
        </w:tc>
        <w:tc>
          <w:tcPr>
            <w:tcW w:w="2125" w:type="dxa"/>
          </w:tcPr>
          <w:p w:rsidR="00D34100" w:rsidRPr="00087FB4" w:rsidRDefault="00D34100" w:rsidP="001677C9">
            <w:pPr>
              <w:spacing w:line="276" w:lineRule="auto"/>
              <w:jc w:val="center"/>
              <w:rPr>
                <w:sz w:val="24"/>
                <w:szCs w:val="24"/>
              </w:rPr>
            </w:pPr>
            <w:r w:rsidRPr="00087FB4">
              <w:rPr>
                <w:sz w:val="24"/>
                <w:szCs w:val="24"/>
              </w:rPr>
              <w:t>411</w:t>
            </w:r>
          </w:p>
        </w:tc>
        <w:tc>
          <w:tcPr>
            <w:tcW w:w="2127" w:type="dxa"/>
          </w:tcPr>
          <w:p w:rsidR="00D34100" w:rsidRPr="00087FB4" w:rsidRDefault="00D34100" w:rsidP="001677C9">
            <w:pPr>
              <w:spacing w:line="276" w:lineRule="auto"/>
              <w:jc w:val="center"/>
              <w:rPr>
                <w:sz w:val="24"/>
                <w:szCs w:val="24"/>
              </w:rPr>
            </w:pPr>
            <w:r w:rsidRPr="00087FB4">
              <w:rPr>
                <w:sz w:val="24"/>
                <w:szCs w:val="24"/>
              </w:rPr>
              <w:t>значение</w:t>
            </w:r>
            <w:r w:rsidRPr="00087FB4">
              <w:rPr>
                <w:sz w:val="24"/>
                <w:szCs w:val="24"/>
                <w:lang w:val="en-US"/>
              </w:rPr>
              <w:t xml:space="preserve"> </w:t>
            </w:r>
            <w:r w:rsidRPr="00087FB4">
              <w:rPr>
                <w:sz w:val="24"/>
                <w:szCs w:val="24"/>
              </w:rPr>
              <w:t>&lt;0</w:t>
            </w: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381"/>
        </w:trPr>
        <w:tc>
          <w:tcPr>
            <w:tcW w:w="566" w:type="dxa"/>
            <w:vMerge/>
            <w:vAlign w:val="center"/>
          </w:tcPr>
          <w:p w:rsidR="00D34100" w:rsidRPr="00087FB4" w:rsidRDefault="00D34100" w:rsidP="001677C9">
            <w:pPr>
              <w:suppressAutoHyphens w:val="0"/>
              <w:rPr>
                <w:sz w:val="24"/>
                <w:szCs w:val="24"/>
              </w:rPr>
            </w:pPr>
          </w:p>
        </w:tc>
        <w:tc>
          <w:tcPr>
            <w:tcW w:w="5102" w:type="dxa"/>
            <w:vMerge/>
            <w:tcBorders>
              <w:left w:val="single" w:sz="4" w:space="0" w:color="auto"/>
            </w:tcBorders>
            <w:shd w:val="clear" w:color="auto" w:fill="FFFFFF"/>
          </w:tcPr>
          <w:p w:rsidR="00D34100" w:rsidRPr="00087FB4" w:rsidRDefault="00D34100" w:rsidP="001677C9">
            <w:pPr>
              <w:spacing w:line="276" w:lineRule="auto"/>
              <w:jc w:val="center"/>
              <w:rPr>
                <w:sz w:val="24"/>
                <w:szCs w:val="24"/>
              </w:rPr>
            </w:pPr>
          </w:p>
        </w:tc>
        <w:tc>
          <w:tcPr>
            <w:tcW w:w="1985" w:type="dxa"/>
            <w:vMerge/>
          </w:tcPr>
          <w:p w:rsidR="00D34100" w:rsidRPr="00087FB4" w:rsidRDefault="00D34100" w:rsidP="001677C9">
            <w:pPr>
              <w:spacing w:line="276" w:lineRule="auto"/>
              <w:jc w:val="center"/>
              <w:rPr>
                <w:sz w:val="24"/>
                <w:szCs w:val="24"/>
              </w:rPr>
            </w:pP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uppressAutoHyphens w:val="0"/>
              <w:rPr>
                <w:sz w:val="24"/>
                <w:szCs w:val="24"/>
              </w:rPr>
            </w:pPr>
          </w:p>
        </w:tc>
        <w:tc>
          <w:tcPr>
            <w:tcW w:w="567" w:type="dxa"/>
            <w:vAlign w:val="center"/>
          </w:tcPr>
          <w:p w:rsidR="00D34100" w:rsidRPr="00087FB4" w:rsidRDefault="00D34100" w:rsidP="001677C9">
            <w:pPr>
              <w:suppressAutoHyphens w:val="0"/>
              <w:rPr>
                <w:sz w:val="24"/>
                <w:szCs w:val="24"/>
                <w:lang w:val="en-US"/>
              </w:rPr>
            </w:pPr>
            <w:r w:rsidRPr="00087FB4">
              <w:rPr>
                <w:sz w:val="24"/>
                <w:szCs w:val="24"/>
                <w:lang w:val="en-US"/>
              </w:rPr>
              <w:t>3*</w:t>
            </w:r>
          </w:p>
        </w:tc>
        <w:tc>
          <w:tcPr>
            <w:tcW w:w="5246" w:type="dxa"/>
          </w:tcPr>
          <w:p w:rsidR="00D34100" w:rsidRPr="00087FB4" w:rsidRDefault="00D34100" w:rsidP="001677C9">
            <w:pPr>
              <w:spacing w:line="276" w:lineRule="auto"/>
              <w:jc w:val="center"/>
              <w:rPr>
                <w:sz w:val="24"/>
                <w:szCs w:val="24"/>
              </w:rPr>
            </w:pPr>
            <w:r w:rsidRPr="00087FB4">
              <w:rPr>
                <w:sz w:val="24"/>
                <w:szCs w:val="24"/>
              </w:rPr>
              <w:t>11411-11413, 11415,11432-11438</w:t>
            </w:r>
          </w:p>
        </w:tc>
        <w:tc>
          <w:tcPr>
            <w:tcW w:w="2125" w:type="dxa"/>
          </w:tcPr>
          <w:p w:rsidR="00D34100" w:rsidRPr="00087FB4" w:rsidDel="00DB1F49" w:rsidRDefault="00D34100" w:rsidP="001677C9">
            <w:pPr>
              <w:spacing w:line="276" w:lineRule="auto"/>
              <w:jc w:val="center"/>
              <w:rPr>
                <w:sz w:val="24"/>
                <w:szCs w:val="24"/>
              </w:rPr>
            </w:pPr>
            <w:r w:rsidRPr="00087FB4">
              <w:rPr>
                <w:sz w:val="24"/>
                <w:szCs w:val="24"/>
              </w:rPr>
              <w:t>412</w:t>
            </w:r>
          </w:p>
        </w:tc>
        <w:tc>
          <w:tcPr>
            <w:tcW w:w="2127" w:type="dxa"/>
          </w:tcPr>
          <w:p w:rsidR="00D34100" w:rsidRPr="00087FB4" w:rsidRDefault="00D34100" w:rsidP="001677C9">
            <w:pPr>
              <w:spacing w:line="276" w:lineRule="auto"/>
              <w:jc w:val="center"/>
              <w:rPr>
                <w:sz w:val="24"/>
                <w:szCs w:val="24"/>
              </w:rPr>
            </w:pPr>
            <w:r w:rsidRPr="00087FB4">
              <w:rPr>
                <w:sz w:val="24"/>
                <w:szCs w:val="24"/>
              </w:rPr>
              <w:t>значение</w:t>
            </w:r>
            <w:r w:rsidRPr="00087FB4">
              <w:rPr>
                <w:sz w:val="24"/>
                <w:szCs w:val="24"/>
                <w:lang w:val="en-US"/>
              </w:rPr>
              <w:t xml:space="preserve"> </w:t>
            </w:r>
            <w:proofErr w:type="gramStart"/>
            <w:r w:rsidRPr="00087FB4">
              <w:rPr>
                <w:sz w:val="24"/>
                <w:szCs w:val="24"/>
              </w:rPr>
              <w:t>&lt; 0</w:t>
            </w:r>
            <w:proofErr w:type="gramEnd"/>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45"/>
        </w:trPr>
        <w:tc>
          <w:tcPr>
            <w:tcW w:w="566" w:type="dxa"/>
            <w:vMerge w:val="restart"/>
            <w:vAlign w:val="center"/>
            <w:hideMark/>
          </w:tcPr>
          <w:p w:rsidR="00D34100" w:rsidRPr="00087FB4" w:rsidRDefault="00D34100" w:rsidP="001677C9">
            <w:pPr>
              <w:suppressAutoHyphens w:val="0"/>
              <w:rPr>
                <w:sz w:val="24"/>
                <w:szCs w:val="24"/>
                <w:lang w:val="en-US"/>
              </w:rPr>
            </w:pPr>
            <w:r w:rsidRPr="00087FB4">
              <w:rPr>
                <w:sz w:val="24"/>
                <w:szCs w:val="24"/>
                <w:lang w:val="en-US"/>
              </w:rPr>
              <w:t>2*</w:t>
            </w:r>
          </w:p>
        </w:tc>
        <w:tc>
          <w:tcPr>
            <w:tcW w:w="5102" w:type="dxa"/>
            <w:vMerge w:val="restart"/>
            <w:tcBorders>
              <w:left w:val="single" w:sz="4" w:space="0" w:color="auto"/>
            </w:tcBorders>
            <w:shd w:val="clear" w:color="auto" w:fill="FFFFFF"/>
          </w:tcPr>
          <w:p w:rsidR="00D34100" w:rsidRPr="00DA02F5" w:rsidRDefault="00D34100" w:rsidP="001677C9">
            <w:pPr>
              <w:spacing w:line="276" w:lineRule="auto"/>
              <w:jc w:val="center"/>
              <w:rPr>
                <w:sz w:val="24"/>
                <w:szCs w:val="24"/>
                <w:lang w:val="en-US"/>
              </w:rPr>
            </w:pPr>
            <w:r w:rsidRPr="002B41B1">
              <w:rPr>
                <w:sz w:val="24"/>
                <w:szCs w:val="24"/>
                <w:lang w:val="en-US"/>
              </w:rPr>
              <w:t>1023</w:t>
            </w:r>
            <w:r>
              <w:rPr>
                <w:sz w:val="24"/>
                <w:szCs w:val="24"/>
                <w:lang w:val="en-US"/>
              </w:rPr>
              <w:t>D</w:t>
            </w:r>
            <w:r w:rsidRPr="002B41B1">
              <w:rPr>
                <w:sz w:val="24"/>
                <w:szCs w:val="24"/>
                <w:lang w:val="en-US"/>
              </w:rPr>
              <w:t>, 1023</w:t>
            </w:r>
            <w:r>
              <w:rPr>
                <w:sz w:val="24"/>
                <w:szCs w:val="24"/>
                <w:lang w:val="en-US"/>
              </w:rPr>
              <w:t>I</w:t>
            </w:r>
            <w:r w:rsidRPr="002B41B1">
              <w:rPr>
                <w:sz w:val="24"/>
                <w:szCs w:val="24"/>
                <w:lang w:val="en-US"/>
              </w:rPr>
              <w:t>,1023</w:t>
            </w:r>
            <w:r>
              <w:rPr>
                <w:sz w:val="24"/>
                <w:szCs w:val="24"/>
                <w:lang w:val="en-US"/>
              </w:rPr>
              <w:t>N</w:t>
            </w:r>
            <w:r w:rsidRPr="002B41B1">
              <w:rPr>
                <w:sz w:val="24"/>
                <w:szCs w:val="24"/>
                <w:lang w:val="en-US"/>
              </w:rPr>
              <w:t>, 1023</w:t>
            </w:r>
            <w:r>
              <w:rPr>
                <w:sz w:val="24"/>
                <w:szCs w:val="24"/>
                <w:lang w:val="en-US"/>
              </w:rPr>
              <w:t>R</w:t>
            </w:r>
            <w:r w:rsidRPr="002B41B1">
              <w:rPr>
                <w:sz w:val="24"/>
                <w:szCs w:val="24"/>
                <w:lang w:val="en-US"/>
              </w:rPr>
              <w:t>,</w:t>
            </w:r>
            <w:r>
              <w:rPr>
                <w:sz w:val="24"/>
                <w:szCs w:val="24"/>
                <w:lang w:val="en-US"/>
              </w:rPr>
              <w:t xml:space="preserve"> 1029I</w:t>
            </w:r>
            <w:r w:rsidRPr="002B41B1">
              <w:rPr>
                <w:sz w:val="24"/>
                <w:szCs w:val="24"/>
                <w:lang w:val="en-US"/>
              </w:rPr>
              <w:t>,</w:t>
            </w:r>
            <w:r>
              <w:rPr>
                <w:sz w:val="24"/>
                <w:szCs w:val="24"/>
                <w:lang w:val="en-US"/>
              </w:rPr>
              <w:t xml:space="preserve"> 1063D</w:t>
            </w:r>
            <w:r w:rsidRPr="002B41B1">
              <w:rPr>
                <w:sz w:val="24"/>
                <w:szCs w:val="24"/>
                <w:lang w:val="en-US"/>
              </w:rPr>
              <w:t>, 1063</w:t>
            </w:r>
            <w:r>
              <w:rPr>
                <w:sz w:val="24"/>
                <w:szCs w:val="24"/>
                <w:lang w:val="en-US"/>
              </w:rPr>
              <w:t>I</w:t>
            </w:r>
            <w:r w:rsidRPr="002B41B1">
              <w:rPr>
                <w:sz w:val="24"/>
                <w:szCs w:val="24"/>
                <w:lang w:val="en-US"/>
              </w:rPr>
              <w:t>,</w:t>
            </w:r>
            <w:r>
              <w:rPr>
                <w:sz w:val="24"/>
                <w:szCs w:val="24"/>
                <w:lang w:val="en-US"/>
              </w:rPr>
              <w:t xml:space="preserve"> 1063N</w:t>
            </w:r>
            <w:r w:rsidRPr="002B41B1">
              <w:rPr>
                <w:sz w:val="24"/>
                <w:szCs w:val="24"/>
                <w:lang w:val="en-US"/>
              </w:rPr>
              <w:t>,</w:t>
            </w:r>
            <w:r>
              <w:rPr>
                <w:sz w:val="24"/>
                <w:szCs w:val="24"/>
                <w:lang w:val="en-US"/>
              </w:rPr>
              <w:t xml:space="preserve"> 1063R</w:t>
            </w:r>
            <w:r w:rsidRPr="002B41B1">
              <w:rPr>
                <w:sz w:val="24"/>
                <w:szCs w:val="24"/>
                <w:lang w:val="en-US"/>
              </w:rPr>
              <w:t>,</w:t>
            </w:r>
            <w:r>
              <w:rPr>
                <w:sz w:val="24"/>
                <w:szCs w:val="24"/>
                <w:lang w:val="en-US"/>
              </w:rPr>
              <w:t>10654</w:t>
            </w:r>
            <w:r w:rsidRPr="002B41B1">
              <w:rPr>
                <w:sz w:val="24"/>
                <w:szCs w:val="24"/>
                <w:lang w:val="en-US"/>
              </w:rPr>
              <w:t>,</w:t>
            </w:r>
            <w:r>
              <w:rPr>
                <w:sz w:val="24"/>
                <w:szCs w:val="24"/>
                <w:lang w:val="en-US"/>
              </w:rPr>
              <w:t xml:space="preserve"> 1069I</w:t>
            </w:r>
            <w:r w:rsidRPr="002B41B1">
              <w:rPr>
                <w:sz w:val="24"/>
                <w:szCs w:val="24"/>
                <w:lang w:val="en-US"/>
              </w:rPr>
              <w:t>,</w:t>
            </w:r>
            <w:r>
              <w:rPr>
                <w:sz w:val="24"/>
                <w:szCs w:val="24"/>
                <w:lang w:val="en-US"/>
              </w:rPr>
              <w:t xml:space="preserve"> </w:t>
            </w:r>
            <w:r w:rsidRPr="002B41B1">
              <w:rPr>
                <w:sz w:val="24"/>
                <w:szCs w:val="24"/>
                <w:lang w:val="en-US"/>
              </w:rPr>
              <w:t>10854,</w:t>
            </w:r>
            <w:r>
              <w:rPr>
                <w:sz w:val="24"/>
                <w:szCs w:val="24"/>
                <w:lang w:val="en-US"/>
              </w:rPr>
              <w:t xml:space="preserve"> 1089I</w:t>
            </w:r>
            <w:r w:rsidRPr="002B41B1">
              <w:rPr>
                <w:sz w:val="24"/>
                <w:szCs w:val="24"/>
                <w:lang w:val="en-US"/>
              </w:rPr>
              <w:t xml:space="preserve"> </w:t>
            </w:r>
          </w:p>
        </w:tc>
        <w:tc>
          <w:tcPr>
            <w:tcW w:w="1985" w:type="dxa"/>
            <w:vMerge w:val="restart"/>
          </w:tcPr>
          <w:p w:rsidR="00D34100" w:rsidRPr="00087FB4" w:rsidRDefault="00D34100" w:rsidP="001677C9">
            <w:pPr>
              <w:spacing w:line="276" w:lineRule="auto"/>
              <w:jc w:val="center"/>
              <w:rPr>
                <w:sz w:val="24"/>
                <w:szCs w:val="24"/>
              </w:rPr>
            </w:pPr>
            <w:r w:rsidRPr="00087FB4">
              <w:rPr>
                <w:sz w:val="24"/>
                <w:szCs w:val="24"/>
              </w:rPr>
              <w:t>320</w:t>
            </w:r>
          </w:p>
        </w:tc>
        <w:tc>
          <w:tcPr>
            <w:tcW w:w="992" w:type="dxa"/>
            <w:vMerge/>
            <w:vAlign w:val="center"/>
            <w:hideMark/>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hideMark/>
          </w:tcPr>
          <w:p w:rsidR="00D34100" w:rsidRPr="00087FB4" w:rsidRDefault="00D34100" w:rsidP="001677C9">
            <w:pPr>
              <w:suppressAutoHyphens w:val="0"/>
              <w:rPr>
                <w:sz w:val="24"/>
                <w:szCs w:val="24"/>
              </w:rPr>
            </w:pPr>
          </w:p>
        </w:tc>
        <w:tc>
          <w:tcPr>
            <w:tcW w:w="567" w:type="dxa"/>
            <w:vAlign w:val="center"/>
          </w:tcPr>
          <w:p w:rsidR="00D34100" w:rsidRPr="00DA02F5" w:rsidRDefault="00D34100" w:rsidP="001677C9">
            <w:pPr>
              <w:suppressAutoHyphens w:val="0"/>
              <w:rPr>
                <w:sz w:val="24"/>
                <w:szCs w:val="24"/>
              </w:rPr>
            </w:pPr>
            <w:r w:rsidRPr="00DA02F5">
              <w:rPr>
                <w:sz w:val="24"/>
                <w:szCs w:val="24"/>
              </w:rPr>
              <w:t>4*</w:t>
            </w:r>
          </w:p>
        </w:tc>
        <w:tc>
          <w:tcPr>
            <w:tcW w:w="5246" w:type="dxa"/>
          </w:tcPr>
          <w:p w:rsidR="00D34100" w:rsidRPr="003C40D3" w:rsidRDefault="00D34100" w:rsidP="001677C9">
            <w:pPr>
              <w:spacing w:line="276" w:lineRule="auto"/>
              <w:jc w:val="center"/>
              <w:rPr>
                <w:sz w:val="24"/>
                <w:szCs w:val="24"/>
                <w:lang w:val="en-US"/>
              </w:rPr>
            </w:pPr>
            <w:r w:rsidRPr="002B41B1">
              <w:rPr>
                <w:sz w:val="24"/>
                <w:szCs w:val="24"/>
                <w:lang w:val="en-US"/>
              </w:rPr>
              <w:t>1023</w:t>
            </w:r>
            <w:r>
              <w:rPr>
                <w:sz w:val="24"/>
                <w:szCs w:val="24"/>
                <w:lang w:val="en-US"/>
              </w:rPr>
              <w:t>D</w:t>
            </w:r>
            <w:r w:rsidRPr="002B41B1">
              <w:rPr>
                <w:sz w:val="24"/>
                <w:szCs w:val="24"/>
                <w:lang w:val="en-US"/>
              </w:rPr>
              <w:t>, 1023</w:t>
            </w:r>
            <w:r>
              <w:rPr>
                <w:sz w:val="24"/>
                <w:szCs w:val="24"/>
                <w:lang w:val="en-US"/>
              </w:rPr>
              <w:t>I</w:t>
            </w:r>
            <w:r w:rsidRPr="002B41B1">
              <w:rPr>
                <w:sz w:val="24"/>
                <w:szCs w:val="24"/>
                <w:lang w:val="en-US"/>
              </w:rPr>
              <w:t>,1023</w:t>
            </w:r>
            <w:r>
              <w:rPr>
                <w:sz w:val="24"/>
                <w:szCs w:val="24"/>
                <w:lang w:val="en-US"/>
              </w:rPr>
              <w:t>N</w:t>
            </w:r>
            <w:r w:rsidRPr="002B41B1">
              <w:rPr>
                <w:sz w:val="24"/>
                <w:szCs w:val="24"/>
                <w:lang w:val="en-US"/>
              </w:rPr>
              <w:t>, 1023</w:t>
            </w:r>
            <w:r>
              <w:rPr>
                <w:sz w:val="24"/>
                <w:szCs w:val="24"/>
                <w:lang w:val="en-US"/>
              </w:rPr>
              <w:t>R</w:t>
            </w:r>
            <w:r w:rsidRPr="002B41B1">
              <w:rPr>
                <w:sz w:val="24"/>
                <w:szCs w:val="24"/>
                <w:lang w:val="en-US"/>
              </w:rPr>
              <w:t>,</w:t>
            </w:r>
            <w:r>
              <w:rPr>
                <w:sz w:val="24"/>
                <w:szCs w:val="24"/>
                <w:lang w:val="en-US"/>
              </w:rPr>
              <w:t xml:space="preserve"> 1029I</w:t>
            </w:r>
            <w:r w:rsidRPr="002B41B1">
              <w:rPr>
                <w:sz w:val="24"/>
                <w:szCs w:val="24"/>
                <w:lang w:val="en-US"/>
              </w:rPr>
              <w:t>,</w:t>
            </w:r>
            <w:r>
              <w:rPr>
                <w:sz w:val="24"/>
                <w:szCs w:val="24"/>
                <w:lang w:val="en-US"/>
              </w:rPr>
              <w:t xml:space="preserve"> 1063D</w:t>
            </w:r>
            <w:r w:rsidRPr="002B41B1">
              <w:rPr>
                <w:sz w:val="24"/>
                <w:szCs w:val="24"/>
                <w:lang w:val="en-US"/>
              </w:rPr>
              <w:t>, 1063</w:t>
            </w:r>
            <w:r>
              <w:rPr>
                <w:sz w:val="24"/>
                <w:szCs w:val="24"/>
                <w:lang w:val="en-US"/>
              </w:rPr>
              <w:t>I</w:t>
            </w:r>
            <w:r w:rsidRPr="002B41B1">
              <w:rPr>
                <w:sz w:val="24"/>
                <w:szCs w:val="24"/>
                <w:lang w:val="en-US"/>
              </w:rPr>
              <w:t>,</w:t>
            </w:r>
            <w:r>
              <w:rPr>
                <w:sz w:val="24"/>
                <w:szCs w:val="24"/>
                <w:lang w:val="en-US"/>
              </w:rPr>
              <w:t xml:space="preserve"> 1063N</w:t>
            </w:r>
            <w:r w:rsidRPr="002B41B1">
              <w:rPr>
                <w:sz w:val="24"/>
                <w:szCs w:val="24"/>
                <w:lang w:val="en-US"/>
              </w:rPr>
              <w:t>,</w:t>
            </w:r>
            <w:r>
              <w:rPr>
                <w:sz w:val="24"/>
                <w:szCs w:val="24"/>
                <w:lang w:val="en-US"/>
              </w:rPr>
              <w:t xml:space="preserve"> 1063R</w:t>
            </w:r>
            <w:r w:rsidRPr="002B41B1">
              <w:rPr>
                <w:sz w:val="24"/>
                <w:szCs w:val="24"/>
                <w:lang w:val="en-US"/>
              </w:rPr>
              <w:t>,</w:t>
            </w:r>
            <w:r w:rsidRPr="003C40D3">
              <w:rPr>
                <w:sz w:val="24"/>
                <w:szCs w:val="24"/>
                <w:lang w:val="en-US"/>
              </w:rPr>
              <w:t xml:space="preserve"> </w:t>
            </w:r>
            <w:r>
              <w:rPr>
                <w:sz w:val="24"/>
                <w:szCs w:val="24"/>
                <w:lang w:val="en-US"/>
              </w:rPr>
              <w:t>10654</w:t>
            </w:r>
            <w:r w:rsidRPr="002B41B1">
              <w:rPr>
                <w:sz w:val="24"/>
                <w:szCs w:val="24"/>
                <w:lang w:val="en-US"/>
              </w:rPr>
              <w:t>,</w:t>
            </w:r>
            <w:r>
              <w:rPr>
                <w:sz w:val="24"/>
                <w:szCs w:val="24"/>
                <w:lang w:val="en-US"/>
              </w:rPr>
              <w:t xml:space="preserve"> 1069I</w:t>
            </w:r>
            <w:r w:rsidRPr="002B41B1">
              <w:rPr>
                <w:sz w:val="24"/>
                <w:szCs w:val="24"/>
                <w:lang w:val="en-US"/>
              </w:rPr>
              <w:t>,</w:t>
            </w:r>
            <w:r>
              <w:rPr>
                <w:sz w:val="24"/>
                <w:szCs w:val="24"/>
                <w:lang w:val="en-US"/>
              </w:rPr>
              <w:t xml:space="preserve"> </w:t>
            </w:r>
            <w:r w:rsidRPr="003C40D3">
              <w:rPr>
                <w:sz w:val="24"/>
                <w:szCs w:val="24"/>
                <w:lang w:val="en-US"/>
              </w:rPr>
              <w:t>10854</w:t>
            </w:r>
            <w:r w:rsidRPr="002B41B1">
              <w:rPr>
                <w:sz w:val="24"/>
                <w:szCs w:val="24"/>
                <w:lang w:val="en-US"/>
              </w:rPr>
              <w:t>,</w:t>
            </w:r>
            <w:r>
              <w:rPr>
                <w:sz w:val="24"/>
                <w:szCs w:val="24"/>
                <w:lang w:val="en-US"/>
              </w:rPr>
              <w:t xml:space="preserve"> 1089I </w:t>
            </w:r>
          </w:p>
        </w:tc>
        <w:tc>
          <w:tcPr>
            <w:tcW w:w="2125" w:type="dxa"/>
          </w:tcPr>
          <w:p w:rsidR="00D34100" w:rsidRPr="00087FB4" w:rsidRDefault="00D34100" w:rsidP="001677C9">
            <w:pPr>
              <w:spacing w:line="276" w:lineRule="auto"/>
              <w:jc w:val="center"/>
              <w:rPr>
                <w:sz w:val="24"/>
                <w:szCs w:val="24"/>
              </w:rPr>
            </w:pPr>
            <w:r w:rsidRPr="00087FB4">
              <w:rPr>
                <w:sz w:val="24"/>
                <w:szCs w:val="24"/>
              </w:rPr>
              <w:t>420</w:t>
            </w:r>
          </w:p>
        </w:tc>
        <w:tc>
          <w:tcPr>
            <w:tcW w:w="2127" w:type="dxa"/>
            <w:vAlign w:val="center"/>
          </w:tcPr>
          <w:p w:rsidR="00D34100" w:rsidRPr="00087FB4" w:rsidRDefault="00D34100" w:rsidP="001677C9">
            <w:pPr>
              <w:spacing w:line="276" w:lineRule="auto"/>
              <w:jc w:val="center"/>
              <w:rPr>
                <w:sz w:val="24"/>
                <w:szCs w:val="24"/>
              </w:rPr>
            </w:pPr>
            <w:proofErr w:type="gramStart"/>
            <w:r w:rsidRPr="00087FB4">
              <w:rPr>
                <w:sz w:val="24"/>
                <w:szCs w:val="24"/>
              </w:rPr>
              <w:t>значение</w:t>
            </w:r>
            <w:r w:rsidRPr="00DA02F5">
              <w:rPr>
                <w:sz w:val="24"/>
                <w:szCs w:val="24"/>
              </w:rPr>
              <w:t xml:space="preserve"> </w:t>
            </w:r>
            <w:r w:rsidRPr="00087FB4">
              <w:rPr>
                <w:sz w:val="24"/>
                <w:szCs w:val="24"/>
              </w:rPr>
              <w:t>&gt;</w:t>
            </w:r>
            <w:proofErr w:type="gramEnd"/>
            <w:r w:rsidRPr="00087FB4">
              <w:rPr>
                <w:sz w:val="24"/>
                <w:szCs w:val="24"/>
              </w:rPr>
              <w:t xml:space="preserve"> 0</w:t>
            </w: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45"/>
        </w:trPr>
        <w:tc>
          <w:tcPr>
            <w:tcW w:w="566" w:type="dxa"/>
            <w:vMerge/>
            <w:vAlign w:val="center"/>
          </w:tcPr>
          <w:p w:rsidR="00D34100" w:rsidRPr="00087FB4" w:rsidRDefault="00D34100" w:rsidP="001677C9">
            <w:pPr>
              <w:suppressAutoHyphens w:val="0"/>
              <w:rPr>
                <w:sz w:val="24"/>
                <w:szCs w:val="24"/>
              </w:rPr>
            </w:pPr>
          </w:p>
        </w:tc>
        <w:tc>
          <w:tcPr>
            <w:tcW w:w="5102" w:type="dxa"/>
            <w:vMerge/>
            <w:tcBorders>
              <w:left w:val="single" w:sz="4" w:space="0" w:color="auto"/>
            </w:tcBorders>
            <w:shd w:val="clear" w:color="auto" w:fill="FFFFFF"/>
          </w:tcPr>
          <w:p w:rsidR="00D34100" w:rsidRPr="00087FB4" w:rsidRDefault="00D34100" w:rsidP="001677C9">
            <w:pPr>
              <w:spacing w:line="276" w:lineRule="auto"/>
              <w:jc w:val="center"/>
              <w:rPr>
                <w:sz w:val="24"/>
                <w:szCs w:val="24"/>
              </w:rPr>
            </w:pPr>
          </w:p>
        </w:tc>
        <w:tc>
          <w:tcPr>
            <w:tcW w:w="1985" w:type="dxa"/>
            <w:vMerge/>
          </w:tcPr>
          <w:p w:rsidR="00D34100" w:rsidRPr="00087FB4" w:rsidRDefault="00D34100" w:rsidP="001677C9">
            <w:pPr>
              <w:spacing w:line="276" w:lineRule="auto"/>
              <w:jc w:val="center"/>
              <w:rPr>
                <w:sz w:val="24"/>
                <w:szCs w:val="24"/>
              </w:rPr>
            </w:pP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uppressAutoHyphens w:val="0"/>
              <w:rPr>
                <w:sz w:val="24"/>
                <w:szCs w:val="24"/>
              </w:rPr>
            </w:pPr>
          </w:p>
        </w:tc>
        <w:tc>
          <w:tcPr>
            <w:tcW w:w="567" w:type="dxa"/>
            <w:vAlign w:val="center"/>
          </w:tcPr>
          <w:p w:rsidR="00D34100" w:rsidRPr="00DA02F5" w:rsidRDefault="00D34100" w:rsidP="001677C9">
            <w:pPr>
              <w:suppressAutoHyphens w:val="0"/>
              <w:rPr>
                <w:sz w:val="24"/>
                <w:szCs w:val="24"/>
              </w:rPr>
            </w:pPr>
            <w:r w:rsidRPr="00DA02F5">
              <w:rPr>
                <w:sz w:val="24"/>
                <w:szCs w:val="24"/>
              </w:rPr>
              <w:t>5*</w:t>
            </w:r>
          </w:p>
        </w:tc>
        <w:tc>
          <w:tcPr>
            <w:tcW w:w="5246" w:type="dxa"/>
          </w:tcPr>
          <w:p w:rsidR="00D34100" w:rsidRPr="00087FB4" w:rsidRDefault="00D34100" w:rsidP="001677C9">
            <w:pPr>
              <w:spacing w:line="276" w:lineRule="auto"/>
              <w:jc w:val="center"/>
              <w:rPr>
                <w:sz w:val="24"/>
                <w:szCs w:val="24"/>
              </w:rPr>
            </w:pPr>
            <w:r>
              <w:rPr>
                <w:sz w:val="24"/>
                <w:szCs w:val="24"/>
                <w:lang w:val="en-US"/>
              </w:rPr>
              <w:t>1043D</w:t>
            </w:r>
            <w:r w:rsidRPr="002B41B1">
              <w:rPr>
                <w:sz w:val="24"/>
                <w:szCs w:val="24"/>
                <w:lang w:val="en-US"/>
              </w:rPr>
              <w:t>, 10</w:t>
            </w:r>
            <w:r>
              <w:rPr>
                <w:sz w:val="24"/>
                <w:szCs w:val="24"/>
                <w:lang w:val="en-US"/>
              </w:rPr>
              <w:t>4</w:t>
            </w:r>
            <w:r w:rsidRPr="002B41B1">
              <w:rPr>
                <w:sz w:val="24"/>
                <w:szCs w:val="24"/>
                <w:lang w:val="en-US"/>
              </w:rPr>
              <w:t>3</w:t>
            </w:r>
            <w:r>
              <w:rPr>
                <w:sz w:val="24"/>
                <w:szCs w:val="24"/>
                <w:lang w:val="en-US"/>
              </w:rPr>
              <w:t>I</w:t>
            </w:r>
            <w:r w:rsidRPr="002B41B1">
              <w:rPr>
                <w:sz w:val="24"/>
                <w:szCs w:val="24"/>
                <w:lang w:val="en-US"/>
              </w:rPr>
              <w:t>,</w:t>
            </w:r>
            <w:r>
              <w:rPr>
                <w:sz w:val="24"/>
                <w:szCs w:val="24"/>
                <w:lang w:val="en-US"/>
              </w:rPr>
              <w:t xml:space="preserve"> 1043N</w:t>
            </w:r>
            <w:r w:rsidRPr="002B41B1">
              <w:rPr>
                <w:sz w:val="24"/>
                <w:szCs w:val="24"/>
                <w:lang w:val="en-US"/>
              </w:rPr>
              <w:t>,</w:t>
            </w:r>
            <w:r>
              <w:rPr>
                <w:sz w:val="24"/>
                <w:szCs w:val="24"/>
                <w:lang w:val="en-US"/>
              </w:rPr>
              <w:t xml:space="preserve"> 1043R</w:t>
            </w:r>
            <w:r w:rsidRPr="002B41B1">
              <w:rPr>
                <w:sz w:val="24"/>
                <w:szCs w:val="24"/>
                <w:lang w:val="en-US"/>
              </w:rPr>
              <w:t>,</w:t>
            </w:r>
            <w:r>
              <w:rPr>
                <w:sz w:val="24"/>
                <w:szCs w:val="24"/>
                <w:lang w:val="en-US"/>
              </w:rPr>
              <w:t xml:space="preserve"> </w:t>
            </w:r>
            <w:r w:rsidRPr="00087FB4">
              <w:rPr>
                <w:sz w:val="24"/>
                <w:szCs w:val="24"/>
              </w:rPr>
              <w:t>10454</w:t>
            </w:r>
            <w:r>
              <w:rPr>
                <w:sz w:val="24"/>
                <w:szCs w:val="24"/>
              </w:rPr>
              <w:t xml:space="preserve">, </w:t>
            </w:r>
            <w:r>
              <w:rPr>
                <w:sz w:val="24"/>
                <w:szCs w:val="24"/>
                <w:lang w:val="en-US"/>
              </w:rPr>
              <w:t>1045I</w:t>
            </w:r>
          </w:p>
        </w:tc>
        <w:tc>
          <w:tcPr>
            <w:tcW w:w="2125" w:type="dxa"/>
          </w:tcPr>
          <w:p w:rsidR="00D34100" w:rsidRPr="00087FB4" w:rsidRDefault="00D34100" w:rsidP="001677C9">
            <w:pPr>
              <w:spacing w:line="276" w:lineRule="auto"/>
              <w:jc w:val="center"/>
              <w:rPr>
                <w:sz w:val="24"/>
                <w:szCs w:val="24"/>
              </w:rPr>
            </w:pPr>
            <w:r w:rsidRPr="00087FB4">
              <w:rPr>
                <w:sz w:val="24"/>
                <w:szCs w:val="24"/>
              </w:rPr>
              <w:t>421</w:t>
            </w:r>
          </w:p>
        </w:tc>
        <w:tc>
          <w:tcPr>
            <w:tcW w:w="2127" w:type="dxa"/>
            <w:vMerge w:val="restart"/>
            <w:vAlign w:val="center"/>
          </w:tcPr>
          <w:p w:rsidR="00D34100" w:rsidRPr="00087FB4" w:rsidRDefault="00D34100" w:rsidP="001677C9">
            <w:pPr>
              <w:spacing w:line="276" w:lineRule="auto"/>
              <w:jc w:val="center"/>
              <w:rPr>
                <w:sz w:val="24"/>
                <w:szCs w:val="24"/>
              </w:rPr>
            </w:pPr>
            <w:r w:rsidRPr="00087FB4">
              <w:rPr>
                <w:sz w:val="24"/>
                <w:szCs w:val="24"/>
              </w:rPr>
              <w:t>значение</w:t>
            </w:r>
            <w:r w:rsidRPr="00DA02F5">
              <w:rPr>
                <w:sz w:val="24"/>
                <w:szCs w:val="24"/>
              </w:rPr>
              <w:t xml:space="preserve"> </w:t>
            </w:r>
            <w:proofErr w:type="gramStart"/>
            <w:r w:rsidRPr="00087FB4">
              <w:rPr>
                <w:sz w:val="24"/>
                <w:szCs w:val="24"/>
              </w:rPr>
              <w:t>&lt; 0</w:t>
            </w:r>
            <w:proofErr w:type="gramEnd"/>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45"/>
        </w:trPr>
        <w:tc>
          <w:tcPr>
            <w:tcW w:w="566" w:type="dxa"/>
            <w:vMerge/>
            <w:vAlign w:val="center"/>
          </w:tcPr>
          <w:p w:rsidR="00D34100" w:rsidRPr="00087FB4" w:rsidRDefault="00D34100" w:rsidP="001677C9">
            <w:pPr>
              <w:suppressAutoHyphens w:val="0"/>
              <w:rPr>
                <w:sz w:val="24"/>
                <w:szCs w:val="24"/>
              </w:rPr>
            </w:pPr>
          </w:p>
        </w:tc>
        <w:tc>
          <w:tcPr>
            <w:tcW w:w="5102" w:type="dxa"/>
            <w:vMerge/>
            <w:tcBorders>
              <w:left w:val="single" w:sz="4" w:space="0" w:color="auto"/>
            </w:tcBorders>
            <w:shd w:val="clear" w:color="auto" w:fill="FFFFFF"/>
          </w:tcPr>
          <w:p w:rsidR="00D34100" w:rsidRPr="00087FB4" w:rsidRDefault="00D34100" w:rsidP="001677C9">
            <w:pPr>
              <w:spacing w:line="276" w:lineRule="auto"/>
              <w:jc w:val="center"/>
              <w:rPr>
                <w:sz w:val="24"/>
                <w:szCs w:val="24"/>
              </w:rPr>
            </w:pPr>
          </w:p>
        </w:tc>
        <w:tc>
          <w:tcPr>
            <w:tcW w:w="1985" w:type="dxa"/>
            <w:vMerge/>
          </w:tcPr>
          <w:p w:rsidR="00D34100" w:rsidRPr="00087FB4" w:rsidRDefault="00D34100" w:rsidP="001677C9">
            <w:pPr>
              <w:spacing w:line="276" w:lineRule="auto"/>
              <w:jc w:val="center"/>
              <w:rPr>
                <w:sz w:val="24"/>
                <w:szCs w:val="24"/>
              </w:rPr>
            </w:pP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uppressAutoHyphens w:val="0"/>
              <w:rPr>
                <w:sz w:val="24"/>
                <w:szCs w:val="24"/>
              </w:rPr>
            </w:pPr>
          </w:p>
        </w:tc>
        <w:tc>
          <w:tcPr>
            <w:tcW w:w="567" w:type="dxa"/>
            <w:vAlign w:val="center"/>
          </w:tcPr>
          <w:p w:rsidR="00D34100" w:rsidRPr="00DA02F5" w:rsidRDefault="00D34100" w:rsidP="001677C9">
            <w:pPr>
              <w:suppressAutoHyphens w:val="0"/>
              <w:rPr>
                <w:sz w:val="24"/>
                <w:szCs w:val="24"/>
              </w:rPr>
            </w:pPr>
            <w:r w:rsidRPr="00DA02F5">
              <w:rPr>
                <w:sz w:val="24"/>
                <w:szCs w:val="24"/>
              </w:rPr>
              <w:t>6*</w:t>
            </w:r>
          </w:p>
        </w:tc>
        <w:tc>
          <w:tcPr>
            <w:tcW w:w="5246" w:type="dxa"/>
          </w:tcPr>
          <w:p w:rsidR="00D34100" w:rsidRPr="00087FB4" w:rsidRDefault="00D34100" w:rsidP="001677C9">
            <w:pPr>
              <w:spacing w:line="276" w:lineRule="auto"/>
              <w:jc w:val="center"/>
              <w:rPr>
                <w:sz w:val="24"/>
                <w:szCs w:val="24"/>
              </w:rPr>
            </w:pPr>
            <w:r>
              <w:rPr>
                <w:sz w:val="24"/>
                <w:szCs w:val="24"/>
                <w:lang w:val="en-US"/>
              </w:rPr>
              <w:t>1143D</w:t>
            </w:r>
            <w:r w:rsidRPr="002B41B1">
              <w:rPr>
                <w:sz w:val="24"/>
                <w:szCs w:val="24"/>
                <w:lang w:val="en-US"/>
              </w:rPr>
              <w:t xml:space="preserve">, </w:t>
            </w:r>
            <w:r>
              <w:rPr>
                <w:sz w:val="24"/>
                <w:szCs w:val="24"/>
                <w:lang w:val="en-US"/>
              </w:rPr>
              <w:t>1143I</w:t>
            </w:r>
            <w:r w:rsidRPr="002B41B1">
              <w:rPr>
                <w:sz w:val="24"/>
                <w:szCs w:val="24"/>
                <w:lang w:val="en-US"/>
              </w:rPr>
              <w:t>,</w:t>
            </w:r>
            <w:r>
              <w:rPr>
                <w:sz w:val="24"/>
                <w:szCs w:val="24"/>
                <w:lang w:val="en-US"/>
              </w:rPr>
              <w:t xml:space="preserve"> 1143N</w:t>
            </w:r>
            <w:r w:rsidRPr="002B41B1">
              <w:rPr>
                <w:sz w:val="24"/>
                <w:szCs w:val="24"/>
                <w:lang w:val="en-US"/>
              </w:rPr>
              <w:t>,</w:t>
            </w:r>
            <w:r>
              <w:rPr>
                <w:sz w:val="24"/>
                <w:szCs w:val="24"/>
                <w:lang w:val="en-US"/>
              </w:rPr>
              <w:t xml:space="preserve"> 1143R</w:t>
            </w:r>
          </w:p>
        </w:tc>
        <w:tc>
          <w:tcPr>
            <w:tcW w:w="2125" w:type="dxa"/>
          </w:tcPr>
          <w:p w:rsidR="00D34100" w:rsidRPr="00087FB4" w:rsidRDefault="00D34100" w:rsidP="001677C9">
            <w:pPr>
              <w:spacing w:line="276" w:lineRule="auto"/>
              <w:jc w:val="center"/>
              <w:rPr>
                <w:sz w:val="24"/>
                <w:szCs w:val="24"/>
              </w:rPr>
            </w:pPr>
            <w:r w:rsidRPr="00087FB4">
              <w:rPr>
                <w:sz w:val="24"/>
                <w:szCs w:val="24"/>
              </w:rPr>
              <w:t>422</w:t>
            </w:r>
            <w:r>
              <w:rPr>
                <w:sz w:val="24"/>
                <w:szCs w:val="24"/>
              </w:rPr>
              <w:t>, 423</w:t>
            </w:r>
          </w:p>
        </w:tc>
        <w:tc>
          <w:tcPr>
            <w:tcW w:w="2127" w:type="dxa"/>
            <w:vMerge/>
            <w:vAlign w:val="center"/>
          </w:tcPr>
          <w:p w:rsidR="00D34100" w:rsidRPr="00087FB4" w:rsidRDefault="00D34100" w:rsidP="001677C9">
            <w:pPr>
              <w:spacing w:line="276" w:lineRule="auto"/>
              <w:jc w:val="center"/>
              <w:rPr>
                <w:sz w:val="24"/>
                <w:szCs w:val="24"/>
              </w:rPr>
            </w:pP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510"/>
        </w:trPr>
        <w:tc>
          <w:tcPr>
            <w:tcW w:w="566" w:type="dxa"/>
            <w:vAlign w:val="center"/>
          </w:tcPr>
          <w:p w:rsidR="00D34100" w:rsidRPr="00DA02F5" w:rsidRDefault="00D34100" w:rsidP="001677C9">
            <w:pPr>
              <w:suppressAutoHyphens w:val="0"/>
              <w:rPr>
                <w:sz w:val="24"/>
                <w:szCs w:val="24"/>
              </w:rPr>
            </w:pPr>
            <w:r w:rsidRPr="00DA02F5">
              <w:rPr>
                <w:sz w:val="24"/>
                <w:szCs w:val="24"/>
              </w:rPr>
              <w:t>3*</w:t>
            </w:r>
          </w:p>
        </w:tc>
        <w:tc>
          <w:tcPr>
            <w:tcW w:w="5102" w:type="dxa"/>
            <w:tcBorders>
              <w:left w:val="single" w:sz="4" w:space="0" w:color="auto"/>
            </w:tcBorders>
            <w:shd w:val="clear" w:color="auto" w:fill="FFFFFF"/>
          </w:tcPr>
          <w:p w:rsidR="00D34100" w:rsidRPr="00087FB4" w:rsidRDefault="00D34100" w:rsidP="001677C9">
            <w:pPr>
              <w:spacing w:line="276" w:lineRule="auto"/>
              <w:jc w:val="center"/>
              <w:rPr>
                <w:sz w:val="24"/>
                <w:szCs w:val="24"/>
              </w:rPr>
            </w:pPr>
            <w:r w:rsidRPr="00087FB4">
              <w:rPr>
                <w:sz w:val="24"/>
                <w:szCs w:val="24"/>
              </w:rPr>
              <w:t>10311-10313, 10332, 10333, 10391, 10613, 10633,</w:t>
            </w:r>
            <w:r>
              <w:rPr>
                <w:sz w:val="24"/>
                <w:szCs w:val="24"/>
                <w:lang w:val="en-US"/>
              </w:rPr>
              <w:t xml:space="preserve"> 10655</w:t>
            </w:r>
            <w:r w:rsidRPr="002B41B1">
              <w:rPr>
                <w:sz w:val="24"/>
                <w:szCs w:val="24"/>
                <w:lang w:val="en-US"/>
              </w:rPr>
              <w:t>,</w:t>
            </w:r>
            <w:r>
              <w:rPr>
                <w:sz w:val="24"/>
                <w:szCs w:val="24"/>
                <w:lang w:val="en-US"/>
              </w:rPr>
              <w:t xml:space="preserve"> 10695</w:t>
            </w:r>
            <w:r w:rsidRPr="002B41B1">
              <w:rPr>
                <w:sz w:val="24"/>
                <w:szCs w:val="24"/>
                <w:lang w:val="en-US"/>
              </w:rPr>
              <w:t>,</w:t>
            </w:r>
            <w:r>
              <w:rPr>
                <w:sz w:val="24"/>
                <w:szCs w:val="24"/>
                <w:lang w:val="en-US"/>
              </w:rPr>
              <w:t xml:space="preserve"> </w:t>
            </w:r>
            <w:r w:rsidRPr="00087FB4">
              <w:rPr>
                <w:sz w:val="24"/>
                <w:szCs w:val="24"/>
              </w:rPr>
              <w:t>10855, 10895</w:t>
            </w:r>
          </w:p>
        </w:tc>
        <w:tc>
          <w:tcPr>
            <w:tcW w:w="1985" w:type="dxa"/>
          </w:tcPr>
          <w:p w:rsidR="00D34100" w:rsidRPr="00087FB4" w:rsidRDefault="00D34100" w:rsidP="001677C9">
            <w:pPr>
              <w:spacing w:line="276" w:lineRule="auto"/>
              <w:jc w:val="center"/>
              <w:rPr>
                <w:sz w:val="24"/>
                <w:szCs w:val="24"/>
              </w:rPr>
            </w:pPr>
            <w:r w:rsidRPr="00087FB4">
              <w:rPr>
                <w:sz w:val="24"/>
                <w:szCs w:val="24"/>
              </w:rPr>
              <w:t>330</w:t>
            </w: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uppressAutoHyphens w:val="0"/>
              <w:rPr>
                <w:sz w:val="24"/>
                <w:szCs w:val="24"/>
              </w:rPr>
            </w:pPr>
          </w:p>
        </w:tc>
        <w:tc>
          <w:tcPr>
            <w:tcW w:w="567" w:type="dxa"/>
            <w:vMerge w:val="restart"/>
            <w:vAlign w:val="center"/>
          </w:tcPr>
          <w:p w:rsidR="00D34100" w:rsidRPr="00087FB4" w:rsidRDefault="00D34100" w:rsidP="001677C9">
            <w:pPr>
              <w:suppressAutoHyphens w:val="0"/>
              <w:rPr>
                <w:sz w:val="24"/>
                <w:szCs w:val="24"/>
                <w:lang w:val="en-US"/>
              </w:rPr>
            </w:pPr>
            <w:r w:rsidRPr="00087FB4">
              <w:rPr>
                <w:sz w:val="24"/>
                <w:szCs w:val="24"/>
                <w:lang w:val="en-US"/>
              </w:rPr>
              <w:t>7*</w:t>
            </w:r>
          </w:p>
        </w:tc>
        <w:tc>
          <w:tcPr>
            <w:tcW w:w="5246" w:type="dxa"/>
            <w:vMerge w:val="restart"/>
          </w:tcPr>
          <w:p w:rsidR="00D34100" w:rsidRPr="00087FB4" w:rsidRDefault="00D34100" w:rsidP="001677C9">
            <w:pPr>
              <w:spacing w:line="276" w:lineRule="auto"/>
              <w:jc w:val="center"/>
              <w:rPr>
                <w:sz w:val="24"/>
                <w:szCs w:val="24"/>
              </w:rPr>
            </w:pPr>
            <w:r w:rsidRPr="00087FB4">
              <w:rPr>
                <w:sz w:val="24"/>
                <w:szCs w:val="24"/>
              </w:rPr>
              <w:t>10311</w:t>
            </w:r>
            <w:r w:rsidRPr="00087FB4">
              <w:rPr>
                <w:sz w:val="24"/>
                <w:szCs w:val="24"/>
                <w:lang w:val="en-US"/>
              </w:rPr>
              <w:t xml:space="preserve"> - </w:t>
            </w:r>
            <w:r w:rsidRPr="00087FB4">
              <w:rPr>
                <w:sz w:val="24"/>
                <w:szCs w:val="24"/>
              </w:rPr>
              <w:t xml:space="preserve">10313, 10332, 10333, 10391, 10613, 10633, </w:t>
            </w:r>
            <w:r>
              <w:rPr>
                <w:sz w:val="24"/>
                <w:szCs w:val="24"/>
              </w:rPr>
              <w:t xml:space="preserve">10655, 10695, </w:t>
            </w:r>
            <w:r w:rsidRPr="00087FB4">
              <w:rPr>
                <w:sz w:val="24"/>
                <w:szCs w:val="24"/>
              </w:rPr>
              <w:t>10855, 10895</w:t>
            </w:r>
          </w:p>
        </w:tc>
        <w:tc>
          <w:tcPr>
            <w:tcW w:w="2125" w:type="dxa"/>
            <w:vMerge w:val="restart"/>
          </w:tcPr>
          <w:p w:rsidR="00D34100" w:rsidRPr="00087FB4" w:rsidRDefault="00D34100" w:rsidP="001677C9">
            <w:pPr>
              <w:spacing w:line="276" w:lineRule="auto"/>
              <w:jc w:val="center"/>
              <w:rPr>
                <w:sz w:val="24"/>
                <w:szCs w:val="24"/>
              </w:rPr>
            </w:pPr>
            <w:r w:rsidRPr="00087FB4">
              <w:rPr>
                <w:sz w:val="24"/>
                <w:szCs w:val="24"/>
              </w:rPr>
              <w:t>430</w:t>
            </w:r>
          </w:p>
        </w:tc>
        <w:tc>
          <w:tcPr>
            <w:tcW w:w="2127" w:type="dxa"/>
            <w:vMerge w:val="restart"/>
          </w:tcPr>
          <w:p w:rsidR="00D34100" w:rsidRPr="00087FB4" w:rsidRDefault="00D34100" w:rsidP="001677C9">
            <w:pPr>
              <w:spacing w:line="276" w:lineRule="auto"/>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&gt;</w:t>
            </w:r>
            <w:proofErr w:type="gramEnd"/>
            <w:r w:rsidRPr="00087FB4">
              <w:rPr>
                <w:sz w:val="24"/>
                <w:szCs w:val="24"/>
              </w:rPr>
              <w:t xml:space="preserve"> 0</w:t>
            </w: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05"/>
        </w:trPr>
        <w:tc>
          <w:tcPr>
            <w:tcW w:w="566" w:type="dxa"/>
            <w:vAlign w:val="center"/>
            <w:hideMark/>
          </w:tcPr>
          <w:p w:rsidR="00D34100" w:rsidRPr="00087FB4" w:rsidRDefault="00D34100" w:rsidP="001677C9">
            <w:pPr>
              <w:suppressAutoHyphens w:val="0"/>
              <w:rPr>
                <w:sz w:val="24"/>
                <w:szCs w:val="24"/>
                <w:lang w:val="en-US"/>
              </w:rPr>
            </w:pPr>
            <w:r w:rsidRPr="00087FB4">
              <w:rPr>
                <w:sz w:val="24"/>
                <w:szCs w:val="24"/>
                <w:lang w:val="en-US"/>
              </w:rPr>
              <w:t>4</w:t>
            </w:r>
            <w:r>
              <w:rPr>
                <w:sz w:val="24"/>
                <w:szCs w:val="24"/>
              </w:rPr>
              <w:t>**</w:t>
            </w:r>
          </w:p>
        </w:tc>
        <w:tc>
          <w:tcPr>
            <w:tcW w:w="5102" w:type="dxa"/>
            <w:tcBorders>
              <w:left w:val="single" w:sz="4" w:space="0" w:color="auto"/>
            </w:tcBorders>
            <w:shd w:val="clear" w:color="auto" w:fill="FFFFFF"/>
          </w:tcPr>
          <w:p w:rsidR="00D34100" w:rsidRPr="00087FB4" w:rsidRDefault="00D34100" w:rsidP="001677C9">
            <w:pPr>
              <w:spacing w:line="276" w:lineRule="auto"/>
              <w:jc w:val="center"/>
              <w:rPr>
                <w:sz w:val="24"/>
                <w:szCs w:val="24"/>
              </w:rPr>
            </w:pPr>
            <w:r w:rsidRPr="00087FB4">
              <w:rPr>
                <w:sz w:val="24"/>
                <w:szCs w:val="24"/>
              </w:rPr>
              <w:t xml:space="preserve">10531-10539, 10634, </w:t>
            </w:r>
            <w:r>
              <w:rPr>
                <w:sz w:val="24"/>
                <w:szCs w:val="24"/>
                <w:lang w:val="en-US"/>
              </w:rPr>
              <w:t>10656</w:t>
            </w:r>
            <w:r w:rsidRPr="00087FB4">
              <w:rPr>
                <w:sz w:val="24"/>
                <w:szCs w:val="24"/>
              </w:rPr>
              <w:t>,</w:t>
            </w:r>
            <w:r>
              <w:rPr>
                <w:sz w:val="24"/>
                <w:szCs w:val="24"/>
                <w:lang w:val="en-US"/>
              </w:rPr>
              <w:t xml:space="preserve"> </w:t>
            </w:r>
            <w:r w:rsidRPr="00087FB4">
              <w:rPr>
                <w:sz w:val="24"/>
                <w:szCs w:val="24"/>
              </w:rPr>
              <w:t>10733, 10856, 10857</w:t>
            </w:r>
            <w:r>
              <w:rPr>
                <w:sz w:val="24"/>
                <w:szCs w:val="24"/>
              </w:rPr>
              <w:t>, 11487, 11488</w:t>
            </w:r>
          </w:p>
        </w:tc>
        <w:tc>
          <w:tcPr>
            <w:tcW w:w="1985" w:type="dxa"/>
          </w:tcPr>
          <w:p w:rsidR="00D34100" w:rsidRPr="00087FB4" w:rsidRDefault="00D34100" w:rsidP="001677C9">
            <w:pPr>
              <w:spacing w:line="276" w:lineRule="auto"/>
              <w:jc w:val="center"/>
              <w:rPr>
                <w:sz w:val="24"/>
                <w:szCs w:val="24"/>
              </w:rPr>
            </w:pPr>
            <w:r w:rsidRPr="00087FB4">
              <w:rPr>
                <w:sz w:val="24"/>
                <w:szCs w:val="24"/>
              </w:rPr>
              <w:t>34</w:t>
            </w:r>
            <w:r>
              <w:rPr>
                <w:sz w:val="24"/>
                <w:szCs w:val="24"/>
              </w:rPr>
              <w:t>1-347, 349</w:t>
            </w:r>
            <w:r w:rsidRPr="00087FB4">
              <w:rPr>
                <w:sz w:val="24"/>
                <w:szCs w:val="24"/>
              </w:rPr>
              <w:t xml:space="preserve"> </w:t>
            </w:r>
          </w:p>
        </w:tc>
        <w:tc>
          <w:tcPr>
            <w:tcW w:w="992" w:type="dxa"/>
            <w:vMerge/>
            <w:vAlign w:val="center"/>
            <w:hideMark/>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hideMark/>
          </w:tcPr>
          <w:p w:rsidR="00D34100" w:rsidRPr="00087FB4" w:rsidRDefault="00D34100" w:rsidP="001677C9">
            <w:pPr>
              <w:suppressAutoHyphens w:val="0"/>
              <w:rPr>
                <w:sz w:val="24"/>
                <w:szCs w:val="24"/>
              </w:rPr>
            </w:pPr>
          </w:p>
        </w:tc>
        <w:tc>
          <w:tcPr>
            <w:tcW w:w="567" w:type="dxa"/>
            <w:vMerge/>
            <w:vAlign w:val="center"/>
          </w:tcPr>
          <w:p w:rsidR="00D34100" w:rsidRPr="00087FB4" w:rsidRDefault="00D34100" w:rsidP="001677C9">
            <w:pPr>
              <w:suppressAutoHyphens w:val="0"/>
              <w:rPr>
                <w:sz w:val="24"/>
                <w:szCs w:val="24"/>
              </w:rPr>
            </w:pPr>
          </w:p>
        </w:tc>
        <w:tc>
          <w:tcPr>
            <w:tcW w:w="5246" w:type="dxa"/>
            <w:vMerge/>
          </w:tcPr>
          <w:p w:rsidR="00D34100" w:rsidRPr="00087FB4" w:rsidRDefault="00D34100" w:rsidP="001677C9">
            <w:pPr>
              <w:spacing w:line="276" w:lineRule="auto"/>
              <w:jc w:val="center"/>
              <w:rPr>
                <w:sz w:val="24"/>
                <w:szCs w:val="24"/>
              </w:rPr>
            </w:pPr>
          </w:p>
        </w:tc>
        <w:tc>
          <w:tcPr>
            <w:tcW w:w="2125" w:type="dxa"/>
            <w:vMerge/>
          </w:tcPr>
          <w:p w:rsidR="00D34100" w:rsidRPr="00087FB4" w:rsidRDefault="00D34100" w:rsidP="001677C9">
            <w:pPr>
              <w:spacing w:line="276" w:lineRule="auto"/>
              <w:jc w:val="center"/>
              <w:rPr>
                <w:sz w:val="24"/>
                <w:szCs w:val="24"/>
              </w:rPr>
            </w:pPr>
          </w:p>
        </w:tc>
        <w:tc>
          <w:tcPr>
            <w:tcW w:w="2127" w:type="dxa"/>
            <w:vMerge/>
          </w:tcPr>
          <w:p w:rsidR="00D34100" w:rsidRPr="00087FB4" w:rsidRDefault="00D34100" w:rsidP="001677C9">
            <w:pPr>
              <w:spacing w:line="276" w:lineRule="auto"/>
              <w:jc w:val="center"/>
              <w:rPr>
                <w:sz w:val="24"/>
                <w:szCs w:val="24"/>
              </w:rPr>
            </w:pP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76"/>
        </w:trPr>
        <w:tc>
          <w:tcPr>
            <w:tcW w:w="566" w:type="dxa"/>
            <w:vAlign w:val="center"/>
          </w:tcPr>
          <w:p w:rsidR="00D34100" w:rsidRPr="00087FB4" w:rsidRDefault="00D34100" w:rsidP="00BD4144">
            <w:pPr>
              <w:suppressAutoHyphens w:val="0"/>
              <w:rPr>
                <w:sz w:val="24"/>
                <w:szCs w:val="24"/>
                <w:lang w:val="en-US"/>
              </w:rPr>
            </w:pPr>
            <w:r w:rsidRPr="00087FB4">
              <w:rPr>
                <w:sz w:val="24"/>
                <w:szCs w:val="24"/>
                <w:lang w:val="en-US"/>
              </w:rPr>
              <w:t>5</w:t>
            </w:r>
            <w:r>
              <w:rPr>
                <w:sz w:val="24"/>
                <w:szCs w:val="24"/>
              </w:rPr>
              <w:t>*</w:t>
            </w:r>
            <w:r w:rsidR="007976D1">
              <w:rPr>
                <w:sz w:val="24"/>
                <w:szCs w:val="24"/>
              </w:rPr>
              <w:t>*</w:t>
            </w:r>
          </w:p>
        </w:tc>
        <w:tc>
          <w:tcPr>
            <w:tcW w:w="5102" w:type="dxa"/>
            <w:tcBorders>
              <w:left w:val="single" w:sz="4" w:space="0" w:color="auto"/>
            </w:tcBorders>
            <w:shd w:val="clear" w:color="auto" w:fill="FFFFFF"/>
          </w:tcPr>
          <w:p w:rsidR="00D34100" w:rsidRDefault="00D34100" w:rsidP="001677C9">
            <w:pPr>
              <w:spacing w:line="276" w:lineRule="auto"/>
              <w:jc w:val="center"/>
              <w:rPr>
                <w:sz w:val="24"/>
                <w:szCs w:val="24"/>
                <w:lang w:val="en-US"/>
              </w:rPr>
            </w:pPr>
            <w:r w:rsidRPr="00087FB4">
              <w:rPr>
                <w:sz w:val="24"/>
                <w:szCs w:val="24"/>
              </w:rPr>
              <w:t>11141, 11142, 11144 -11149</w:t>
            </w:r>
          </w:p>
        </w:tc>
        <w:tc>
          <w:tcPr>
            <w:tcW w:w="1985" w:type="dxa"/>
          </w:tcPr>
          <w:p w:rsidR="00D34100" w:rsidRPr="00173F53" w:rsidDel="002B41B1" w:rsidRDefault="00D34100" w:rsidP="001677C9">
            <w:pPr>
              <w:spacing w:line="276" w:lineRule="auto"/>
              <w:jc w:val="center"/>
              <w:rPr>
                <w:sz w:val="24"/>
                <w:szCs w:val="24"/>
              </w:rPr>
            </w:pPr>
            <w:r>
              <w:rPr>
                <w:sz w:val="24"/>
                <w:szCs w:val="24"/>
              </w:rPr>
              <w:t>351</w:t>
            </w: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uppressAutoHyphens w:val="0"/>
              <w:rPr>
                <w:sz w:val="24"/>
                <w:szCs w:val="24"/>
              </w:rPr>
            </w:pPr>
          </w:p>
        </w:tc>
        <w:tc>
          <w:tcPr>
            <w:tcW w:w="567" w:type="dxa"/>
            <w:vMerge/>
            <w:vAlign w:val="center"/>
          </w:tcPr>
          <w:p w:rsidR="00D34100" w:rsidRPr="00087FB4" w:rsidRDefault="00D34100" w:rsidP="001677C9">
            <w:pPr>
              <w:suppressAutoHyphens w:val="0"/>
              <w:rPr>
                <w:sz w:val="24"/>
                <w:szCs w:val="24"/>
              </w:rPr>
            </w:pPr>
          </w:p>
        </w:tc>
        <w:tc>
          <w:tcPr>
            <w:tcW w:w="5246" w:type="dxa"/>
            <w:vMerge/>
          </w:tcPr>
          <w:p w:rsidR="00D34100" w:rsidRPr="00087FB4" w:rsidRDefault="00D34100" w:rsidP="001677C9">
            <w:pPr>
              <w:spacing w:line="276" w:lineRule="auto"/>
              <w:jc w:val="center"/>
              <w:rPr>
                <w:sz w:val="24"/>
                <w:szCs w:val="24"/>
              </w:rPr>
            </w:pPr>
          </w:p>
        </w:tc>
        <w:tc>
          <w:tcPr>
            <w:tcW w:w="2125" w:type="dxa"/>
            <w:vMerge/>
          </w:tcPr>
          <w:p w:rsidR="00D34100" w:rsidRPr="00087FB4" w:rsidRDefault="00D34100" w:rsidP="001677C9">
            <w:pPr>
              <w:spacing w:line="276" w:lineRule="auto"/>
              <w:jc w:val="center"/>
              <w:rPr>
                <w:sz w:val="24"/>
                <w:szCs w:val="24"/>
              </w:rPr>
            </w:pPr>
          </w:p>
        </w:tc>
        <w:tc>
          <w:tcPr>
            <w:tcW w:w="2127" w:type="dxa"/>
            <w:vMerge/>
            <w:vAlign w:val="center"/>
          </w:tcPr>
          <w:p w:rsidR="00D34100" w:rsidRPr="00087FB4" w:rsidRDefault="00D34100" w:rsidP="001677C9">
            <w:pPr>
              <w:spacing w:line="276" w:lineRule="auto"/>
              <w:jc w:val="center"/>
              <w:rPr>
                <w:sz w:val="24"/>
                <w:szCs w:val="24"/>
              </w:rPr>
            </w:pP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76"/>
        </w:trPr>
        <w:tc>
          <w:tcPr>
            <w:tcW w:w="566" w:type="dxa"/>
            <w:vMerge w:val="restart"/>
            <w:vAlign w:val="center"/>
          </w:tcPr>
          <w:p w:rsidR="00D34100" w:rsidRPr="00173F53" w:rsidRDefault="00D34100" w:rsidP="00BD4144">
            <w:pPr>
              <w:suppressAutoHyphens w:val="0"/>
              <w:ind w:left="-108" w:right="-108"/>
              <w:jc w:val="center"/>
              <w:rPr>
                <w:sz w:val="24"/>
                <w:szCs w:val="24"/>
              </w:rPr>
            </w:pPr>
            <w:r>
              <w:rPr>
                <w:sz w:val="24"/>
                <w:szCs w:val="24"/>
              </w:rPr>
              <w:t>5</w:t>
            </w:r>
            <w:r>
              <w:rPr>
                <w:sz w:val="24"/>
                <w:szCs w:val="24"/>
                <w:lang w:val="en-US"/>
              </w:rPr>
              <w:t>.1</w:t>
            </w:r>
            <w:r>
              <w:rPr>
                <w:sz w:val="24"/>
                <w:szCs w:val="24"/>
              </w:rPr>
              <w:t>*</w:t>
            </w:r>
            <w:r w:rsidR="007976D1">
              <w:rPr>
                <w:sz w:val="24"/>
                <w:szCs w:val="24"/>
              </w:rPr>
              <w:t>*</w:t>
            </w:r>
          </w:p>
        </w:tc>
        <w:tc>
          <w:tcPr>
            <w:tcW w:w="5102" w:type="dxa"/>
            <w:vMerge w:val="restart"/>
            <w:tcBorders>
              <w:left w:val="single" w:sz="4" w:space="0" w:color="auto"/>
            </w:tcBorders>
            <w:shd w:val="clear" w:color="auto" w:fill="FFFFFF"/>
          </w:tcPr>
          <w:p w:rsidR="00D34100" w:rsidRPr="00087FB4" w:rsidRDefault="00D34100" w:rsidP="001677C9">
            <w:pPr>
              <w:spacing w:line="276" w:lineRule="auto"/>
              <w:jc w:val="center"/>
              <w:rPr>
                <w:sz w:val="24"/>
                <w:szCs w:val="24"/>
              </w:rPr>
            </w:pPr>
            <w:r>
              <w:rPr>
                <w:sz w:val="24"/>
                <w:szCs w:val="24"/>
                <w:lang w:val="en-US"/>
              </w:rPr>
              <w:t>1066D</w:t>
            </w:r>
            <w:r w:rsidRPr="002B41B1">
              <w:rPr>
                <w:sz w:val="24"/>
                <w:szCs w:val="24"/>
                <w:lang w:val="en-US"/>
              </w:rPr>
              <w:t>, 106</w:t>
            </w:r>
            <w:r>
              <w:rPr>
                <w:sz w:val="24"/>
                <w:szCs w:val="24"/>
                <w:lang w:val="en-US"/>
              </w:rPr>
              <w:t>6I</w:t>
            </w:r>
            <w:r w:rsidRPr="002B41B1">
              <w:rPr>
                <w:sz w:val="24"/>
                <w:szCs w:val="24"/>
                <w:lang w:val="en-US"/>
              </w:rPr>
              <w:t>,</w:t>
            </w:r>
            <w:r>
              <w:rPr>
                <w:sz w:val="24"/>
                <w:szCs w:val="24"/>
                <w:lang w:val="en-US"/>
              </w:rPr>
              <w:t xml:space="preserve"> 1066N</w:t>
            </w:r>
            <w:r w:rsidRPr="002B41B1">
              <w:rPr>
                <w:sz w:val="24"/>
                <w:szCs w:val="24"/>
                <w:lang w:val="en-US"/>
              </w:rPr>
              <w:t>,</w:t>
            </w:r>
            <w:r>
              <w:rPr>
                <w:sz w:val="24"/>
                <w:szCs w:val="24"/>
                <w:lang w:val="en-US"/>
              </w:rPr>
              <w:t xml:space="preserve"> 1066R</w:t>
            </w:r>
            <w:r w:rsidRPr="002B41B1">
              <w:rPr>
                <w:sz w:val="24"/>
                <w:szCs w:val="24"/>
                <w:lang w:val="en-US"/>
              </w:rPr>
              <w:t>,</w:t>
            </w:r>
            <w:r>
              <w:rPr>
                <w:sz w:val="24"/>
                <w:szCs w:val="24"/>
                <w:lang w:val="en-US"/>
              </w:rPr>
              <w:t xml:space="preserve"> 1116D</w:t>
            </w:r>
            <w:r w:rsidRPr="002B41B1">
              <w:rPr>
                <w:sz w:val="24"/>
                <w:szCs w:val="24"/>
                <w:lang w:val="en-US"/>
              </w:rPr>
              <w:t xml:space="preserve">, </w:t>
            </w:r>
            <w:r>
              <w:rPr>
                <w:sz w:val="24"/>
                <w:szCs w:val="24"/>
                <w:lang w:val="en-US"/>
              </w:rPr>
              <w:t>1116I</w:t>
            </w:r>
            <w:r w:rsidRPr="002B41B1">
              <w:rPr>
                <w:sz w:val="24"/>
                <w:szCs w:val="24"/>
                <w:lang w:val="en-US"/>
              </w:rPr>
              <w:t>,</w:t>
            </w:r>
            <w:r>
              <w:rPr>
                <w:sz w:val="24"/>
                <w:szCs w:val="24"/>
                <w:lang w:val="en-US"/>
              </w:rPr>
              <w:t xml:space="preserve"> 1116N</w:t>
            </w:r>
            <w:r w:rsidRPr="002B41B1">
              <w:rPr>
                <w:sz w:val="24"/>
                <w:szCs w:val="24"/>
                <w:lang w:val="en-US"/>
              </w:rPr>
              <w:t>,</w:t>
            </w:r>
            <w:r>
              <w:rPr>
                <w:sz w:val="24"/>
                <w:szCs w:val="24"/>
                <w:lang w:val="en-US"/>
              </w:rPr>
              <w:t xml:space="preserve"> 1116R</w:t>
            </w:r>
          </w:p>
        </w:tc>
        <w:tc>
          <w:tcPr>
            <w:tcW w:w="1985" w:type="dxa"/>
            <w:vMerge w:val="restart"/>
          </w:tcPr>
          <w:p w:rsidR="00D34100" w:rsidRPr="00173F53" w:rsidRDefault="00D34100" w:rsidP="001677C9">
            <w:pPr>
              <w:spacing w:line="276" w:lineRule="auto"/>
              <w:jc w:val="center"/>
              <w:rPr>
                <w:sz w:val="24"/>
                <w:szCs w:val="24"/>
              </w:rPr>
            </w:pPr>
            <w:r>
              <w:rPr>
                <w:sz w:val="24"/>
                <w:szCs w:val="24"/>
                <w:lang w:val="en-US"/>
              </w:rPr>
              <w:t>35</w:t>
            </w:r>
            <w:r>
              <w:rPr>
                <w:sz w:val="24"/>
                <w:szCs w:val="24"/>
              </w:rPr>
              <w:t>2-353</w:t>
            </w: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uppressAutoHyphens w:val="0"/>
              <w:rPr>
                <w:sz w:val="24"/>
                <w:szCs w:val="24"/>
              </w:rPr>
            </w:pPr>
          </w:p>
        </w:tc>
        <w:tc>
          <w:tcPr>
            <w:tcW w:w="567" w:type="dxa"/>
            <w:vMerge/>
            <w:vAlign w:val="center"/>
          </w:tcPr>
          <w:p w:rsidR="00D34100" w:rsidRPr="00087FB4" w:rsidRDefault="00D34100" w:rsidP="001677C9">
            <w:pPr>
              <w:suppressAutoHyphens w:val="0"/>
              <w:rPr>
                <w:sz w:val="24"/>
                <w:szCs w:val="24"/>
              </w:rPr>
            </w:pPr>
          </w:p>
        </w:tc>
        <w:tc>
          <w:tcPr>
            <w:tcW w:w="5246" w:type="dxa"/>
            <w:vMerge/>
          </w:tcPr>
          <w:p w:rsidR="00D34100" w:rsidRPr="00087FB4" w:rsidRDefault="00D34100" w:rsidP="001677C9">
            <w:pPr>
              <w:spacing w:line="276" w:lineRule="auto"/>
              <w:jc w:val="center"/>
              <w:rPr>
                <w:sz w:val="24"/>
                <w:szCs w:val="24"/>
              </w:rPr>
            </w:pPr>
          </w:p>
        </w:tc>
        <w:tc>
          <w:tcPr>
            <w:tcW w:w="2125" w:type="dxa"/>
            <w:vMerge/>
          </w:tcPr>
          <w:p w:rsidR="00D34100" w:rsidRPr="00087FB4" w:rsidRDefault="00D34100" w:rsidP="001677C9">
            <w:pPr>
              <w:spacing w:line="276" w:lineRule="auto"/>
              <w:jc w:val="center"/>
              <w:rPr>
                <w:sz w:val="24"/>
                <w:szCs w:val="24"/>
              </w:rPr>
            </w:pPr>
          </w:p>
        </w:tc>
        <w:tc>
          <w:tcPr>
            <w:tcW w:w="2127" w:type="dxa"/>
            <w:vMerge/>
            <w:vAlign w:val="center"/>
          </w:tcPr>
          <w:p w:rsidR="00D34100" w:rsidRPr="00087FB4" w:rsidRDefault="00D34100" w:rsidP="001677C9">
            <w:pPr>
              <w:spacing w:line="276" w:lineRule="auto"/>
              <w:jc w:val="center"/>
              <w:rPr>
                <w:sz w:val="24"/>
                <w:szCs w:val="24"/>
              </w:rPr>
            </w:pP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76"/>
        </w:trPr>
        <w:tc>
          <w:tcPr>
            <w:tcW w:w="566" w:type="dxa"/>
            <w:vMerge/>
            <w:vAlign w:val="center"/>
            <w:hideMark/>
          </w:tcPr>
          <w:p w:rsidR="00D34100" w:rsidRPr="00087FB4" w:rsidRDefault="00D34100" w:rsidP="001677C9">
            <w:pPr>
              <w:suppressAutoHyphens w:val="0"/>
              <w:rPr>
                <w:sz w:val="24"/>
                <w:szCs w:val="24"/>
              </w:rPr>
            </w:pPr>
          </w:p>
        </w:tc>
        <w:tc>
          <w:tcPr>
            <w:tcW w:w="5102" w:type="dxa"/>
            <w:vMerge/>
            <w:tcBorders>
              <w:left w:val="single" w:sz="4" w:space="0" w:color="auto"/>
            </w:tcBorders>
            <w:shd w:val="clear" w:color="auto" w:fill="FFFFFF"/>
          </w:tcPr>
          <w:p w:rsidR="00D34100" w:rsidRPr="00087FB4" w:rsidRDefault="00D34100" w:rsidP="001677C9">
            <w:pPr>
              <w:spacing w:line="276" w:lineRule="auto"/>
              <w:jc w:val="center"/>
              <w:rPr>
                <w:sz w:val="24"/>
                <w:szCs w:val="24"/>
              </w:rPr>
            </w:pPr>
          </w:p>
        </w:tc>
        <w:tc>
          <w:tcPr>
            <w:tcW w:w="1985" w:type="dxa"/>
            <w:vMerge/>
          </w:tcPr>
          <w:p w:rsidR="00D34100" w:rsidRPr="00087FB4" w:rsidRDefault="00D34100" w:rsidP="001677C9">
            <w:pPr>
              <w:spacing w:line="276" w:lineRule="auto"/>
              <w:jc w:val="center"/>
              <w:rPr>
                <w:sz w:val="24"/>
                <w:szCs w:val="24"/>
              </w:rPr>
            </w:pPr>
          </w:p>
        </w:tc>
        <w:tc>
          <w:tcPr>
            <w:tcW w:w="992" w:type="dxa"/>
            <w:vMerge/>
            <w:vAlign w:val="center"/>
            <w:hideMark/>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hideMark/>
          </w:tcPr>
          <w:p w:rsidR="00D34100" w:rsidRPr="00087FB4" w:rsidRDefault="00D34100" w:rsidP="001677C9">
            <w:pPr>
              <w:suppressAutoHyphens w:val="0"/>
              <w:rPr>
                <w:sz w:val="24"/>
                <w:szCs w:val="24"/>
              </w:rPr>
            </w:pPr>
          </w:p>
        </w:tc>
        <w:tc>
          <w:tcPr>
            <w:tcW w:w="567" w:type="dxa"/>
            <w:vMerge w:val="restart"/>
            <w:vAlign w:val="center"/>
          </w:tcPr>
          <w:p w:rsidR="00D34100" w:rsidRPr="00087FB4" w:rsidRDefault="00D34100" w:rsidP="001677C9">
            <w:pPr>
              <w:suppressAutoHyphens w:val="0"/>
              <w:rPr>
                <w:sz w:val="24"/>
                <w:szCs w:val="24"/>
                <w:lang w:val="en-US"/>
              </w:rPr>
            </w:pPr>
            <w:r w:rsidRPr="00087FB4">
              <w:rPr>
                <w:sz w:val="24"/>
                <w:szCs w:val="24"/>
                <w:lang w:val="en-US"/>
              </w:rPr>
              <w:t>8*</w:t>
            </w:r>
          </w:p>
        </w:tc>
        <w:tc>
          <w:tcPr>
            <w:tcW w:w="5246" w:type="dxa"/>
            <w:vMerge w:val="restart"/>
          </w:tcPr>
          <w:p w:rsidR="00D34100" w:rsidRPr="00087FB4" w:rsidRDefault="00D34100" w:rsidP="001677C9">
            <w:pPr>
              <w:spacing w:line="276" w:lineRule="auto"/>
              <w:jc w:val="center"/>
              <w:rPr>
                <w:sz w:val="24"/>
                <w:szCs w:val="24"/>
              </w:rPr>
            </w:pPr>
            <w:r>
              <w:rPr>
                <w:sz w:val="24"/>
                <w:szCs w:val="24"/>
              </w:rPr>
              <w:t xml:space="preserve">11471-11473 </w:t>
            </w:r>
          </w:p>
        </w:tc>
        <w:tc>
          <w:tcPr>
            <w:tcW w:w="2125" w:type="dxa"/>
            <w:vMerge w:val="restart"/>
          </w:tcPr>
          <w:p w:rsidR="00D34100" w:rsidRPr="00087FB4" w:rsidRDefault="00D34100" w:rsidP="001677C9">
            <w:pPr>
              <w:spacing w:line="276" w:lineRule="auto"/>
              <w:jc w:val="center"/>
              <w:rPr>
                <w:sz w:val="24"/>
                <w:szCs w:val="24"/>
              </w:rPr>
            </w:pPr>
            <w:r w:rsidRPr="00087FB4">
              <w:rPr>
                <w:sz w:val="24"/>
                <w:szCs w:val="24"/>
              </w:rPr>
              <w:t>432</w:t>
            </w:r>
          </w:p>
        </w:tc>
        <w:tc>
          <w:tcPr>
            <w:tcW w:w="2127" w:type="dxa"/>
            <w:vMerge w:val="restart"/>
          </w:tcPr>
          <w:p w:rsidR="00D34100" w:rsidRPr="00087FB4" w:rsidRDefault="00D34100" w:rsidP="001677C9">
            <w:pPr>
              <w:spacing w:line="276" w:lineRule="auto"/>
              <w:jc w:val="center"/>
              <w:rPr>
                <w:sz w:val="24"/>
                <w:szCs w:val="24"/>
              </w:rPr>
            </w:pPr>
            <w:r w:rsidRPr="00087FB4">
              <w:rPr>
                <w:sz w:val="24"/>
                <w:szCs w:val="24"/>
              </w:rPr>
              <w:t>значение</w:t>
            </w:r>
            <w:r w:rsidRPr="00087FB4">
              <w:rPr>
                <w:sz w:val="24"/>
                <w:szCs w:val="24"/>
                <w:lang w:val="en-US"/>
              </w:rPr>
              <w:t xml:space="preserve"> </w:t>
            </w:r>
            <w:proofErr w:type="gramStart"/>
            <w:r w:rsidRPr="00087FB4">
              <w:rPr>
                <w:sz w:val="24"/>
                <w:szCs w:val="24"/>
              </w:rPr>
              <w:t>&lt; 0</w:t>
            </w:r>
            <w:proofErr w:type="gramEnd"/>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450"/>
        </w:trPr>
        <w:tc>
          <w:tcPr>
            <w:tcW w:w="566" w:type="dxa"/>
            <w:vAlign w:val="center"/>
            <w:hideMark/>
          </w:tcPr>
          <w:p w:rsidR="00D34100" w:rsidRPr="00087FB4" w:rsidRDefault="00D34100" w:rsidP="001677C9">
            <w:pPr>
              <w:suppressAutoHyphens w:val="0"/>
              <w:rPr>
                <w:sz w:val="24"/>
                <w:szCs w:val="24"/>
                <w:lang w:val="en-US"/>
              </w:rPr>
            </w:pPr>
            <w:r w:rsidRPr="00087FB4">
              <w:rPr>
                <w:sz w:val="24"/>
                <w:szCs w:val="24"/>
                <w:lang w:val="en-US"/>
              </w:rPr>
              <w:t>6*</w:t>
            </w:r>
          </w:p>
        </w:tc>
        <w:tc>
          <w:tcPr>
            <w:tcW w:w="5102" w:type="dxa"/>
            <w:tcBorders>
              <w:left w:val="single" w:sz="4" w:space="0" w:color="auto"/>
              <w:bottom w:val="single" w:sz="8" w:space="0" w:color="auto"/>
            </w:tcBorders>
            <w:shd w:val="clear" w:color="auto" w:fill="FFFFFF"/>
            <w:hideMark/>
          </w:tcPr>
          <w:p w:rsidR="00D34100" w:rsidRPr="00087FB4" w:rsidRDefault="00D34100" w:rsidP="001677C9">
            <w:pPr>
              <w:spacing w:line="276" w:lineRule="auto"/>
              <w:jc w:val="center"/>
              <w:rPr>
                <w:sz w:val="24"/>
                <w:szCs w:val="24"/>
                <w:lang w:val="en-US"/>
              </w:rPr>
            </w:pPr>
            <w:r w:rsidRPr="00087FB4">
              <w:rPr>
                <w:sz w:val="24"/>
                <w:szCs w:val="24"/>
                <w:lang w:val="en-US"/>
              </w:rPr>
              <w:t>10311</w:t>
            </w:r>
          </w:p>
        </w:tc>
        <w:tc>
          <w:tcPr>
            <w:tcW w:w="1985" w:type="dxa"/>
            <w:hideMark/>
          </w:tcPr>
          <w:p w:rsidR="00D34100" w:rsidRPr="00087FB4" w:rsidRDefault="00D34100" w:rsidP="001677C9">
            <w:pPr>
              <w:spacing w:line="276" w:lineRule="auto"/>
              <w:jc w:val="center"/>
              <w:rPr>
                <w:sz w:val="24"/>
                <w:szCs w:val="24"/>
                <w:lang w:val="en-US"/>
              </w:rPr>
            </w:pPr>
            <w:r w:rsidRPr="00087FB4">
              <w:rPr>
                <w:sz w:val="24"/>
                <w:szCs w:val="24"/>
                <w:lang w:val="en-US"/>
              </w:rPr>
              <w:t>430</w:t>
            </w:r>
          </w:p>
        </w:tc>
        <w:tc>
          <w:tcPr>
            <w:tcW w:w="992" w:type="dxa"/>
            <w:vMerge/>
            <w:vAlign w:val="center"/>
            <w:hideMark/>
          </w:tcPr>
          <w:p w:rsidR="00D34100" w:rsidRPr="00087FB4" w:rsidRDefault="00D34100" w:rsidP="001677C9">
            <w:pPr>
              <w:suppressAutoHyphens w:val="0"/>
              <w:rPr>
                <w:sz w:val="24"/>
                <w:szCs w:val="24"/>
              </w:rPr>
            </w:pPr>
          </w:p>
        </w:tc>
        <w:tc>
          <w:tcPr>
            <w:tcW w:w="2127" w:type="dxa"/>
            <w:vMerge w:val="restart"/>
            <w:tcBorders>
              <w:right w:val="single" w:sz="4" w:space="0" w:color="auto"/>
            </w:tcBorders>
            <w:hideMark/>
          </w:tcPr>
          <w:p w:rsidR="00D34100" w:rsidRPr="00087FB4" w:rsidRDefault="00D34100" w:rsidP="001677C9">
            <w:pPr>
              <w:spacing w:line="276" w:lineRule="auto"/>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567" w:type="dxa"/>
            <w:vMerge/>
            <w:vAlign w:val="center"/>
          </w:tcPr>
          <w:p w:rsidR="00D34100" w:rsidRPr="00087FB4" w:rsidRDefault="00D34100" w:rsidP="001677C9">
            <w:pPr>
              <w:suppressAutoHyphens w:val="0"/>
              <w:rPr>
                <w:sz w:val="24"/>
                <w:szCs w:val="24"/>
              </w:rPr>
            </w:pPr>
          </w:p>
        </w:tc>
        <w:tc>
          <w:tcPr>
            <w:tcW w:w="5246" w:type="dxa"/>
            <w:vMerge/>
          </w:tcPr>
          <w:p w:rsidR="00D34100" w:rsidRPr="00087FB4" w:rsidRDefault="00D34100" w:rsidP="001677C9">
            <w:pPr>
              <w:spacing w:line="276" w:lineRule="auto"/>
              <w:jc w:val="center"/>
              <w:rPr>
                <w:sz w:val="24"/>
                <w:szCs w:val="24"/>
              </w:rPr>
            </w:pPr>
          </w:p>
        </w:tc>
        <w:tc>
          <w:tcPr>
            <w:tcW w:w="2125" w:type="dxa"/>
            <w:vMerge/>
          </w:tcPr>
          <w:p w:rsidR="00D34100" w:rsidRPr="00087FB4" w:rsidRDefault="00D34100" w:rsidP="001677C9">
            <w:pPr>
              <w:spacing w:line="276" w:lineRule="auto"/>
              <w:jc w:val="center"/>
              <w:rPr>
                <w:sz w:val="24"/>
                <w:szCs w:val="24"/>
              </w:rPr>
            </w:pPr>
          </w:p>
        </w:tc>
        <w:tc>
          <w:tcPr>
            <w:tcW w:w="2127" w:type="dxa"/>
            <w:vMerge/>
          </w:tcPr>
          <w:p w:rsidR="00D34100" w:rsidRPr="00087FB4" w:rsidRDefault="00D34100" w:rsidP="001677C9">
            <w:pPr>
              <w:spacing w:line="276" w:lineRule="auto"/>
              <w:jc w:val="center"/>
              <w:rPr>
                <w:sz w:val="24"/>
                <w:szCs w:val="24"/>
              </w:rPr>
            </w:pP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450"/>
        </w:trPr>
        <w:tc>
          <w:tcPr>
            <w:tcW w:w="566" w:type="dxa"/>
            <w:vAlign w:val="center"/>
          </w:tcPr>
          <w:p w:rsidR="00D34100" w:rsidRPr="00087FB4" w:rsidRDefault="00D34100" w:rsidP="001677C9">
            <w:pPr>
              <w:suppressAutoHyphens w:val="0"/>
              <w:rPr>
                <w:sz w:val="24"/>
                <w:szCs w:val="24"/>
                <w:lang w:val="en-US"/>
              </w:rPr>
            </w:pPr>
            <w:r w:rsidRPr="00087FB4">
              <w:rPr>
                <w:sz w:val="24"/>
                <w:szCs w:val="24"/>
                <w:lang w:val="en-US"/>
              </w:rPr>
              <w:t>7*</w:t>
            </w:r>
          </w:p>
        </w:tc>
        <w:tc>
          <w:tcPr>
            <w:tcW w:w="5102" w:type="dxa"/>
            <w:tcBorders>
              <w:left w:val="single" w:sz="4" w:space="0" w:color="auto"/>
              <w:bottom w:val="single" w:sz="8" w:space="0" w:color="auto"/>
            </w:tcBorders>
            <w:shd w:val="clear" w:color="auto" w:fill="FFFFFF"/>
          </w:tcPr>
          <w:p w:rsidR="00D34100" w:rsidRPr="00087FB4" w:rsidRDefault="00D34100" w:rsidP="001677C9">
            <w:pPr>
              <w:spacing w:line="276" w:lineRule="auto"/>
              <w:jc w:val="center"/>
              <w:rPr>
                <w:sz w:val="24"/>
                <w:szCs w:val="24"/>
              </w:rPr>
            </w:pPr>
            <w:r w:rsidRPr="00087FB4">
              <w:rPr>
                <w:sz w:val="24"/>
                <w:szCs w:val="24"/>
              </w:rPr>
              <w:t>10411-10413, 10415, 10432-10438, 10451, 10452, 10459, 10491, 10492, 10494-10498</w:t>
            </w:r>
          </w:p>
        </w:tc>
        <w:tc>
          <w:tcPr>
            <w:tcW w:w="1985" w:type="dxa"/>
            <w:tcBorders>
              <w:bottom w:val="single" w:sz="8" w:space="0" w:color="auto"/>
            </w:tcBorders>
          </w:tcPr>
          <w:p w:rsidR="00D34100" w:rsidRPr="00087FB4" w:rsidRDefault="00D34100" w:rsidP="001677C9">
            <w:pPr>
              <w:spacing w:line="276" w:lineRule="auto"/>
              <w:jc w:val="center"/>
              <w:rPr>
                <w:sz w:val="24"/>
                <w:szCs w:val="24"/>
              </w:rPr>
            </w:pPr>
            <w:r w:rsidRPr="00087FB4">
              <w:rPr>
                <w:sz w:val="24"/>
                <w:szCs w:val="24"/>
              </w:rPr>
              <w:t>411</w:t>
            </w:r>
          </w:p>
        </w:tc>
        <w:tc>
          <w:tcPr>
            <w:tcW w:w="992" w:type="dxa"/>
            <w:vMerge/>
            <w:vAlign w:val="center"/>
          </w:tcPr>
          <w:p w:rsidR="00D34100" w:rsidRPr="00087FB4" w:rsidRDefault="00D34100" w:rsidP="001677C9">
            <w:pPr>
              <w:suppressAutoHyphens w:val="0"/>
              <w:rPr>
                <w:sz w:val="24"/>
                <w:szCs w:val="24"/>
              </w:rPr>
            </w:pPr>
          </w:p>
        </w:tc>
        <w:tc>
          <w:tcPr>
            <w:tcW w:w="2127" w:type="dxa"/>
            <w:vMerge/>
            <w:tcBorders>
              <w:bottom w:val="single" w:sz="8" w:space="0" w:color="auto"/>
              <w:right w:val="single" w:sz="4" w:space="0" w:color="auto"/>
            </w:tcBorders>
          </w:tcPr>
          <w:p w:rsidR="00D34100" w:rsidRPr="00087FB4" w:rsidRDefault="00D34100" w:rsidP="001677C9">
            <w:pPr>
              <w:spacing w:line="276" w:lineRule="auto"/>
              <w:jc w:val="center"/>
              <w:rPr>
                <w:sz w:val="24"/>
                <w:szCs w:val="24"/>
              </w:rPr>
            </w:pPr>
          </w:p>
        </w:tc>
        <w:tc>
          <w:tcPr>
            <w:tcW w:w="567" w:type="dxa"/>
            <w:vMerge/>
            <w:vAlign w:val="center"/>
          </w:tcPr>
          <w:p w:rsidR="00D34100" w:rsidRPr="00087FB4" w:rsidRDefault="00D34100" w:rsidP="001677C9">
            <w:pPr>
              <w:suppressAutoHyphens w:val="0"/>
              <w:rPr>
                <w:sz w:val="24"/>
                <w:szCs w:val="24"/>
              </w:rPr>
            </w:pPr>
          </w:p>
        </w:tc>
        <w:tc>
          <w:tcPr>
            <w:tcW w:w="5246" w:type="dxa"/>
            <w:vMerge/>
            <w:tcBorders>
              <w:bottom w:val="single" w:sz="8" w:space="0" w:color="auto"/>
            </w:tcBorders>
          </w:tcPr>
          <w:p w:rsidR="00D34100" w:rsidRPr="00087FB4" w:rsidRDefault="00D34100" w:rsidP="001677C9">
            <w:pPr>
              <w:spacing w:line="276" w:lineRule="auto"/>
              <w:jc w:val="center"/>
              <w:rPr>
                <w:sz w:val="24"/>
                <w:szCs w:val="24"/>
              </w:rPr>
            </w:pPr>
          </w:p>
        </w:tc>
        <w:tc>
          <w:tcPr>
            <w:tcW w:w="2125" w:type="dxa"/>
            <w:vMerge/>
            <w:tcBorders>
              <w:bottom w:val="single" w:sz="8" w:space="0" w:color="auto"/>
            </w:tcBorders>
          </w:tcPr>
          <w:p w:rsidR="00D34100" w:rsidRPr="00087FB4" w:rsidRDefault="00D34100" w:rsidP="001677C9">
            <w:pPr>
              <w:spacing w:line="276" w:lineRule="auto"/>
              <w:jc w:val="center"/>
              <w:rPr>
                <w:sz w:val="24"/>
                <w:szCs w:val="24"/>
              </w:rPr>
            </w:pPr>
          </w:p>
        </w:tc>
        <w:tc>
          <w:tcPr>
            <w:tcW w:w="2127" w:type="dxa"/>
            <w:vMerge/>
            <w:tcBorders>
              <w:bottom w:val="single" w:sz="8" w:space="0" w:color="auto"/>
            </w:tcBorders>
          </w:tcPr>
          <w:p w:rsidR="00D34100" w:rsidRPr="00087FB4" w:rsidRDefault="00D34100" w:rsidP="001677C9">
            <w:pPr>
              <w:spacing w:line="276" w:lineRule="auto"/>
              <w:jc w:val="center"/>
              <w:rPr>
                <w:sz w:val="24"/>
                <w:szCs w:val="24"/>
              </w:rPr>
            </w:pP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345"/>
        </w:trPr>
        <w:tc>
          <w:tcPr>
            <w:tcW w:w="566" w:type="dxa"/>
            <w:vAlign w:val="center"/>
          </w:tcPr>
          <w:p w:rsidR="00D34100" w:rsidRPr="00087FB4" w:rsidRDefault="00D34100" w:rsidP="001677C9">
            <w:pPr>
              <w:suppressAutoHyphens w:val="0"/>
              <w:rPr>
                <w:sz w:val="24"/>
                <w:szCs w:val="24"/>
                <w:lang w:val="en-US"/>
              </w:rPr>
            </w:pPr>
            <w:r w:rsidRPr="00087FB4">
              <w:rPr>
                <w:sz w:val="24"/>
                <w:szCs w:val="24"/>
                <w:lang w:val="en-US"/>
              </w:rPr>
              <w:t>8*</w:t>
            </w:r>
          </w:p>
        </w:tc>
        <w:tc>
          <w:tcPr>
            <w:tcW w:w="5102" w:type="dxa"/>
            <w:tcBorders>
              <w:left w:val="single" w:sz="4" w:space="0" w:color="auto"/>
            </w:tcBorders>
            <w:shd w:val="clear" w:color="auto" w:fill="FFFFFF"/>
          </w:tcPr>
          <w:p w:rsidR="00D34100" w:rsidRPr="00087FB4" w:rsidRDefault="00D34100" w:rsidP="001677C9">
            <w:pPr>
              <w:spacing w:line="276" w:lineRule="auto"/>
              <w:jc w:val="center"/>
              <w:rPr>
                <w:sz w:val="24"/>
                <w:szCs w:val="24"/>
              </w:rPr>
            </w:pPr>
            <w:r w:rsidRPr="00087FB4">
              <w:rPr>
                <w:sz w:val="24"/>
                <w:szCs w:val="24"/>
              </w:rPr>
              <w:t>11411-11413, 11415, 11432-11438</w:t>
            </w:r>
          </w:p>
        </w:tc>
        <w:tc>
          <w:tcPr>
            <w:tcW w:w="1985" w:type="dxa"/>
          </w:tcPr>
          <w:p w:rsidR="00D34100" w:rsidRPr="00087FB4" w:rsidDel="00CE583C" w:rsidRDefault="00D34100" w:rsidP="001677C9">
            <w:pPr>
              <w:spacing w:line="276" w:lineRule="auto"/>
              <w:jc w:val="center"/>
              <w:rPr>
                <w:sz w:val="24"/>
                <w:szCs w:val="24"/>
              </w:rPr>
            </w:pPr>
            <w:r w:rsidRPr="00087FB4">
              <w:rPr>
                <w:sz w:val="24"/>
                <w:szCs w:val="24"/>
              </w:rPr>
              <w:t>412</w:t>
            </w:r>
          </w:p>
        </w:tc>
        <w:tc>
          <w:tcPr>
            <w:tcW w:w="992" w:type="dxa"/>
            <w:vMerge/>
            <w:vAlign w:val="center"/>
          </w:tcPr>
          <w:p w:rsidR="00D34100" w:rsidRPr="00087FB4" w:rsidRDefault="00D34100" w:rsidP="001677C9">
            <w:pPr>
              <w:suppressAutoHyphens w:val="0"/>
              <w:rPr>
                <w:sz w:val="24"/>
                <w:szCs w:val="24"/>
              </w:rPr>
            </w:pPr>
          </w:p>
        </w:tc>
        <w:tc>
          <w:tcPr>
            <w:tcW w:w="2127" w:type="dxa"/>
            <w:vMerge w:val="restart"/>
            <w:tcBorders>
              <w:right w:val="single" w:sz="4" w:space="0" w:color="auto"/>
            </w:tcBorders>
          </w:tcPr>
          <w:p w:rsidR="00D34100" w:rsidRPr="00087FB4" w:rsidRDefault="00D34100" w:rsidP="001677C9">
            <w:pPr>
              <w:spacing w:line="276" w:lineRule="auto"/>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567" w:type="dxa"/>
            <w:vAlign w:val="center"/>
          </w:tcPr>
          <w:p w:rsidR="00D34100" w:rsidRPr="001C5F16" w:rsidRDefault="00D34100" w:rsidP="001677C9">
            <w:pPr>
              <w:suppressAutoHyphens w:val="0"/>
              <w:rPr>
                <w:sz w:val="24"/>
                <w:szCs w:val="24"/>
              </w:rPr>
            </w:pPr>
            <w:r w:rsidRPr="00087FB4">
              <w:rPr>
                <w:sz w:val="24"/>
                <w:szCs w:val="24"/>
                <w:lang w:val="en-US"/>
              </w:rPr>
              <w:t>9</w:t>
            </w:r>
            <w:r>
              <w:rPr>
                <w:sz w:val="24"/>
                <w:szCs w:val="24"/>
              </w:rPr>
              <w:t>**</w:t>
            </w:r>
          </w:p>
        </w:tc>
        <w:tc>
          <w:tcPr>
            <w:tcW w:w="5246" w:type="dxa"/>
          </w:tcPr>
          <w:p w:rsidR="00D34100" w:rsidRPr="00087FB4" w:rsidRDefault="00D34100" w:rsidP="00F753A7">
            <w:pPr>
              <w:spacing w:line="276" w:lineRule="auto"/>
              <w:jc w:val="center"/>
              <w:rPr>
                <w:sz w:val="24"/>
                <w:szCs w:val="24"/>
              </w:rPr>
            </w:pPr>
            <w:r w:rsidRPr="00087FB4">
              <w:rPr>
                <w:sz w:val="24"/>
                <w:szCs w:val="24"/>
              </w:rPr>
              <w:t>10531-</w:t>
            </w:r>
            <w:r w:rsidR="00F753A7" w:rsidRPr="00087FB4">
              <w:rPr>
                <w:sz w:val="24"/>
                <w:szCs w:val="24"/>
              </w:rPr>
              <w:t>1053</w:t>
            </w:r>
            <w:r w:rsidR="00F753A7">
              <w:rPr>
                <w:sz w:val="24"/>
                <w:szCs w:val="24"/>
              </w:rPr>
              <w:t>9</w:t>
            </w:r>
            <w:r w:rsidRPr="00087FB4">
              <w:rPr>
                <w:sz w:val="24"/>
                <w:szCs w:val="24"/>
              </w:rPr>
              <w:t xml:space="preserve">, 10634, </w:t>
            </w:r>
            <w:r>
              <w:rPr>
                <w:sz w:val="24"/>
                <w:szCs w:val="24"/>
              </w:rPr>
              <w:t xml:space="preserve">10656, </w:t>
            </w:r>
            <w:r w:rsidRPr="00087FB4">
              <w:rPr>
                <w:sz w:val="24"/>
                <w:szCs w:val="24"/>
              </w:rPr>
              <w:t>10733, 10856, 10857</w:t>
            </w:r>
            <w:r>
              <w:rPr>
                <w:sz w:val="24"/>
                <w:szCs w:val="24"/>
              </w:rPr>
              <w:t>, 11487, 11488</w:t>
            </w:r>
          </w:p>
        </w:tc>
        <w:tc>
          <w:tcPr>
            <w:tcW w:w="2125" w:type="dxa"/>
          </w:tcPr>
          <w:p w:rsidR="00D34100" w:rsidRPr="00087FB4" w:rsidRDefault="00D34100" w:rsidP="001677C9">
            <w:pPr>
              <w:spacing w:line="276" w:lineRule="auto"/>
              <w:jc w:val="center"/>
              <w:rPr>
                <w:sz w:val="24"/>
                <w:szCs w:val="24"/>
              </w:rPr>
            </w:pPr>
            <w:r w:rsidRPr="00087FB4">
              <w:rPr>
                <w:sz w:val="24"/>
                <w:szCs w:val="24"/>
              </w:rPr>
              <w:t>44</w:t>
            </w:r>
            <w:r>
              <w:rPr>
                <w:sz w:val="24"/>
                <w:szCs w:val="24"/>
              </w:rPr>
              <w:t>1-447, 449</w:t>
            </w:r>
          </w:p>
        </w:tc>
        <w:tc>
          <w:tcPr>
            <w:tcW w:w="2127" w:type="dxa"/>
          </w:tcPr>
          <w:p w:rsidR="00D34100" w:rsidRPr="00087FB4" w:rsidRDefault="00D34100" w:rsidP="001677C9">
            <w:pPr>
              <w:spacing w:line="276" w:lineRule="auto"/>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&gt;</w:t>
            </w:r>
            <w:proofErr w:type="gramEnd"/>
            <w:r w:rsidRPr="00087FB4">
              <w:rPr>
                <w:sz w:val="24"/>
                <w:szCs w:val="24"/>
                <w:lang w:val="en-US"/>
              </w:rPr>
              <w:t xml:space="preserve"> </w:t>
            </w:r>
            <w:r w:rsidRPr="00087FB4">
              <w:rPr>
                <w:sz w:val="24"/>
                <w:szCs w:val="24"/>
              </w:rPr>
              <w:t>0</w:t>
            </w: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66"/>
        </w:trPr>
        <w:tc>
          <w:tcPr>
            <w:tcW w:w="566" w:type="dxa"/>
            <w:vAlign w:val="center"/>
          </w:tcPr>
          <w:p w:rsidR="00D34100" w:rsidRPr="00087FB4" w:rsidRDefault="00D34100" w:rsidP="001677C9">
            <w:pPr>
              <w:suppressAutoHyphens w:val="0"/>
              <w:rPr>
                <w:sz w:val="24"/>
                <w:szCs w:val="24"/>
                <w:lang w:val="en-US"/>
              </w:rPr>
            </w:pPr>
            <w:r w:rsidRPr="00087FB4">
              <w:rPr>
                <w:sz w:val="24"/>
                <w:szCs w:val="24"/>
                <w:lang w:val="en-US"/>
              </w:rPr>
              <w:t>9*</w:t>
            </w:r>
          </w:p>
        </w:tc>
        <w:tc>
          <w:tcPr>
            <w:tcW w:w="5102" w:type="dxa"/>
            <w:tcBorders>
              <w:left w:val="single" w:sz="4" w:space="0" w:color="auto"/>
            </w:tcBorders>
          </w:tcPr>
          <w:p w:rsidR="00D34100" w:rsidRPr="00087FB4" w:rsidRDefault="00D34100" w:rsidP="001677C9">
            <w:pPr>
              <w:spacing w:line="276" w:lineRule="auto"/>
              <w:jc w:val="center"/>
              <w:rPr>
                <w:sz w:val="24"/>
                <w:szCs w:val="24"/>
              </w:rPr>
            </w:pPr>
            <w:r>
              <w:rPr>
                <w:sz w:val="24"/>
                <w:szCs w:val="24"/>
                <w:lang w:val="en-US"/>
              </w:rPr>
              <w:t>1043D</w:t>
            </w:r>
            <w:r w:rsidRPr="002B41B1">
              <w:rPr>
                <w:sz w:val="24"/>
                <w:szCs w:val="24"/>
                <w:lang w:val="en-US"/>
              </w:rPr>
              <w:t>, 10</w:t>
            </w:r>
            <w:r>
              <w:rPr>
                <w:sz w:val="24"/>
                <w:szCs w:val="24"/>
                <w:lang w:val="en-US"/>
              </w:rPr>
              <w:t>4</w:t>
            </w:r>
            <w:r w:rsidRPr="002B41B1">
              <w:rPr>
                <w:sz w:val="24"/>
                <w:szCs w:val="24"/>
                <w:lang w:val="en-US"/>
              </w:rPr>
              <w:t>3</w:t>
            </w:r>
            <w:r>
              <w:rPr>
                <w:sz w:val="24"/>
                <w:szCs w:val="24"/>
                <w:lang w:val="en-US"/>
              </w:rPr>
              <w:t>I</w:t>
            </w:r>
            <w:r w:rsidRPr="002B41B1">
              <w:rPr>
                <w:sz w:val="24"/>
                <w:szCs w:val="24"/>
                <w:lang w:val="en-US"/>
              </w:rPr>
              <w:t>,</w:t>
            </w:r>
            <w:r>
              <w:rPr>
                <w:sz w:val="24"/>
                <w:szCs w:val="24"/>
                <w:lang w:val="en-US"/>
              </w:rPr>
              <w:t xml:space="preserve"> 1043N</w:t>
            </w:r>
            <w:r w:rsidRPr="002B41B1">
              <w:rPr>
                <w:sz w:val="24"/>
                <w:szCs w:val="24"/>
                <w:lang w:val="en-US"/>
              </w:rPr>
              <w:t>,</w:t>
            </w:r>
            <w:r>
              <w:rPr>
                <w:sz w:val="24"/>
                <w:szCs w:val="24"/>
                <w:lang w:val="en-US"/>
              </w:rPr>
              <w:t xml:space="preserve"> 1043R</w:t>
            </w:r>
            <w:r w:rsidRPr="002B41B1">
              <w:rPr>
                <w:sz w:val="24"/>
                <w:szCs w:val="24"/>
                <w:lang w:val="en-US"/>
              </w:rPr>
              <w:t>,</w:t>
            </w:r>
            <w:r>
              <w:rPr>
                <w:sz w:val="24"/>
                <w:szCs w:val="24"/>
                <w:lang w:val="en-US"/>
              </w:rPr>
              <w:t xml:space="preserve"> </w:t>
            </w:r>
            <w:r w:rsidRPr="00087FB4">
              <w:rPr>
                <w:sz w:val="24"/>
                <w:szCs w:val="24"/>
              </w:rPr>
              <w:t>10454</w:t>
            </w:r>
            <w:r w:rsidRPr="002B41B1">
              <w:rPr>
                <w:sz w:val="24"/>
                <w:szCs w:val="24"/>
                <w:lang w:val="en-US"/>
              </w:rPr>
              <w:t>,</w:t>
            </w:r>
            <w:r>
              <w:rPr>
                <w:sz w:val="24"/>
                <w:szCs w:val="24"/>
                <w:lang w:val="en-US"/>
              </w:rPr>
              <w:t xml:space="preserve"> 1045I</w:t>
            </w:r>
          </w:p>
        </w:tc>
        <w:tc>
          <w:tcPr>
            <w:tcW w:w="1985" w:type="dxa"/>
          </w:tcPr>
          <w:p w:rsidR="00D34100" w:rsidRPr="00087FB4" w:rsidRDefault="00D34100" w:rsidP="001677C9">
            <w:pPr>
              <w:spacing w:line="276" w:lineRule="auto"/>
              <w:jc w:val="center"/>
              <w:rPr>
                <w:sz w:val="24"/>
                <w:szCs w:val="24"/>
              </w:rPr>
            </w:pPr>
            <w:r w:rsidRPr="00087FB4">
              <w:rPr>
                <w:sz w:val="24"/>
                <w:szCs w:val="24"/>
              </w:rPr>
              <w:t>421</w:t>
            </w: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pacing w:line="276" w:lineRule="auto"/>
              <w:jc w:val="center"/>
              <w:rPr>
                <w:sz w:val="24"/>
                <w:szCs w:val="24"/>
              </w:rPr>
            </w:pPr>
          </w:p>
        </w:tc>
        <w:tc>
          <w:tcPr>
            <w:tcW w:w="567" w:type="dxa"/>
            <w:vAlign w:val="center"/>
          </w:tcPr>
          <w:p w:rsidR="00D34100" w:rsidRPr="007976D1" w:rsidRDefault="00D34100" w:rsidP="00BD4144">
            <w:pPr>
              <w:suppressAutoHyphens w:val="0"/>
              <w:rPr>
                <w:sz w:val="24"/>
                <w:szCs w:val="24"/>
              </w:rPr>
            </w:pPr>
            <w:r w:rsidRPr="00087FB4">
              <w:rPr>
                <w:sz w:val="24"/>
                <w:szCs w:val="24"/>
                <w:lang w:val="en-US"/>
              </w:rPr>
              <w:t>10*</w:t>
            </w:r>
            <w:r w:rsidR="007976D1">
              <w:rPr>
                <w:sz w:val="24"/>
                <w:szCs w:val="24"/>
              </w:rPr>
              <w:t>*</w:t>
            </w:r>
          </w:p>
        </w:tc>
        <w:tc>
          <w:tcPr>
            <w:tcW w:w="5246" w:type="dxa"/>
          </w:tcPr>
          <w:p w:rsidR="00D34100" w:rsidRPr="00087FB4" w:rsidRDefault="00D34100" w:rsidP="001677C9">
            <w:pPr>
              <w:spacing w:line="276" w:lineRule="auto"/>
              <w:jc w:val="center"/>
              <w:rPr>
                <w:sz w:val="24"/>
                <w:szCs w:val="24"/>
              </w:rPr>
            </w:pPr>
            <w:r w:rsidRPr="00087FB4">
              <w:rPr>
                <w:sz w:val="24"/>
                <w:szCs w:val="24"/>
              </w:rPr>
              <w:t>10441, 10442, 10444- 10449</w:t>
            </w:r>
            <w:r>
              <w:rPr>
                <w:sz w:val="24"/>
                <w:szCs w:val="24"/>
              </w:rPr>
              <w:t>, 11441, 11442, 11444-11448</w:t>
            </w:r>
            <w:r w:rsidRPr="00087FB4">
              <w:rPr>
                <w:sz w:val="24"/>
                <w:szCs w:val="24"/>
                <w:lang w:val="en-US"/>
              </w:rPr>
              <w:t xml:space="preserve"> </w:t>
            </w:r>
          </w:p>
        </w:tc>
        <w:tc>
          <w:tcPr>
            <w:tcW w:w="2125" w:type="dxa"/>
            <w:vMerge w:val="restart"/>
          </w:tcPr>
          <w:p w:rsidR="00D34100" w:rsidRDefault="00D34100" w:rsidP="001677C9">
            <w:pPr>
              <w:spacing w:line="276" w:lineRule="auto"/>
              <w:jc w:val="center"/>
              <w:rPr>
                <w:sz w:val="24"/>
                <w:szCs w:val="24"/>
              </w:rPr>
            </w:pPr>
          </w:p>
          <w:p w:rsidR="00D34100" w:rsidRPr="00087FB4" w:rsidRDefault="00D34100" w:rsidP="001677C9">
            <w:pPr>
              <w:spacing w:line="276" w:lineRule="auto"/>
              <w:jc w:val="center"/>
              <w:rPr>
                <w:sz w:val="24"/>
                <w:szCs w:val="24"/>
              </w:rPr>
            </w:pPr>
            <w:r>
              <w:rPr>
                <w:sz w:val="24"/>
                <w:szCs w:val="24"/>
              </w:rPr>
              <w:t>451</w:t>
            </w:r>
          </w:p>
        </w:tc>
        <w:tc>
          <w:tcPr>
            <w:tcW w:w="2127" w:type="dxa"/>
            <w:vAlign w:val="center"/>
          </w:tcPr>
          <w:p w:rsidR="00D34100" w:rsidRPr="00087FB4" w:rsidRDefault="00D34100" w:rsidP="001677C9">
            <w:pPr>
              <w:suppressAutoHyphens w:val="0"/>
              <w:jc w:val="center"/>
              <w:rPr>
                <w:sz w:val="24"/>
                <w:szCs w:val="24"/>
              </w:rPr>
            </w:pPr>
            <w:r w:rsidRPr="00087FB4">
              <w:rPr>
                <w:sz w:val="24"/>
                <w:szCs w:val="24"/>
              </w:rPr>
              <w:t>значение</w:t>
            </w:r>
            <w:r w:rsidRPr="00087FB4">
              <w:rPr>
                <w:sz w:val="24"/>
                <w:szCs w:val="24"/>
                <w:lang w:val="en-US"/>
              </w:rPr>
              <w:t xml:space="preserve"> </w:t>
            </w:r>
            <w:proofErr w:type="gramStart"/>
            <w:r w:rsidRPr="00087FB4">
              <w:rPr>
                <w:sz w:val="24"/>
                <w:szCs w:val="24"/>
                <w:lang w:val="en-US"/>
              </w:rPr>
              <w:t>&lt;</w:t>
            </w:r>
            <w:r w:rsidRPr="00087FB4">
              <w:rPr>
                <w:sz w:val="24"/>
                <w:szCs w:val="24"/>
              </w:rPr>
              <w:t xml:space="preserve"> 0</w:t>
            </w:r>
            <w:proofErr w:type="gramEnd"/>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66"/>
        </w:trPr>
        <w:tc>
          <w:tcPr>
            <w:tcW w:w="566" w:type="dxa"/>
            <w:vAlign w:val="center"/>
          </w:tcPr>
          <w:p w:rsidR="00D34100" w:rsidRPr="00087FB4" w:rsidRDefault="00D34100" w:rsidP="001677C9">
            <w:pPr>
              <w:suppressAutoHyphens w:val="0"/>
              <w:rPr>
                <w:sz w:val="24"/>
                <w:szCs w:val="24"/>
                <w:lang w:val="en-US"/>
              </w:rPr>
            </w:pPr>
            <w:r w:rsidRPr="00087FB4">
              <w:rPr>
                <w:sz w:val="24"/>
                <w:szCs w:val="24"/>
                <w:lang w:val="en-US"/>
              </w:rPr>
              <w:t>10*</w:t>
            </w:r>
          </w:p>
        </w:tc>
        <w:tc>
          <w:tcPr>
            <w:tcW w:w="5102" w:type="dxa"/>
            <w:tcBorders>
              <w:left w:val="single" w:sz="4" w:space="0" w:color="auto"/>
            </w:tcBorders>
          </w:tcPr>
          <w:p w:rsidR="00D34100" w:rsidRPr="00087FB4" w:rsidRDefault="00D34100" w:rsidP="001677C9">
            <w:pPr>
              <w:spacing w:line="276" w:lineRule="auto"/>
              <w:jc w:val="center"/>
              <w:rPr>
                <w:sz w:val="24"/>
                <w:szCs w:val="24"/>
              </w:rPr>
            </w:pPr>
            <w:r>
              <w:rPr>
                <w:sz w:val="24"/>
                <w:szCs w:val="24"/>
              </w:rPr>
              <w:t xml:space="preserve"> </w:t>
            </w:r>
            <w:r>
              <w:rPr>
                <w:sz w:val="24"/>
                <w:szCs w:val="24"/>
                <w:lang w:val="en-US"/>
              </w:rPr>
              <w:t>1143D</w:t>
            </w:r>
            <w:r w:rsidRPr="002B41B1">
              <w:rPr>
                <w:sz w:val="24"/>
                <w:szCs w:val="24"/>
                <w:lang w:val="en-US"/>
              </w:rPr>
              <w:t xml:space="preserve">, </w:t>
            </w:r>
            <w:r>
              <w:rPr>
                <w:sz w:val="24"/>
                <w:szCs w:val="24"/>
                <w:lang w:val="en-US"/>
              </w:rPr>
              <w:t>1143I</w:t>
            </w:r>
            <w:r w:rsidRPr="002B41B1">
              <w:rPr>
                <w:sz w:val="24"/>
                <w:szCs w:val="24"/>
                <w:lang w:val="en-US"/>
              </w:rPr>
              <w:t>,</w:t>
            </w:r>
            <w:r>
              <w:rPr>
                <w:sz w:val="24"/>
                <w:szCs w:val="24"/>
                <w:lang w:val="en-US"/>
              </w:rPr>
              <w:t xml:space="preserve"> 1143N</w:t>
            </w:r>
            <w:r w:rsidRPr="002B41B1">
              <w:rPr>
                <w:sz w:val="24"/>
                <w:szCs w:val="24"/>
                <w:lang w:val="en-US"/>
              </w:rPr>
              <w:t>,</w:t>
            </w:r>
            <w:r>
              <w:rPr>
                <w:sz w:val="24"/>
                <w:szCs w:val="24"/>
                <w:lang w:val="en-US"/>
              </w:rPr>
              <w:t xml:space="preserve"> 1143R</w:t>
            </w:r>
          </w:p>
        </w:tc>
        <w:tc>
          <w:tcPr>
            <w:tcW w:w="1985" w:type="dxa"/>
          </w:tcPr>
          <w:p w:rsidR="00D34100" w:rsidRPr="00087FB4" w:rsidDel="00CE583C" w:rsidRDefault="00D34100" w:rsidP="001677C9">
            <w:pPr>
              <w:spacing w:line="276" w:lineRule="auto"/>
              <w:jc w:val="center"/>
              <w:rPr>
                <w:sz w:val="24"/>
                <w:szCs w:val="24"/>
              </w:rPr>
            </w:pPr>
            <w:r w:rsidRPr="00087FB4">
              <w:rPr>
                <w:sz w:val="24"/>
                <w:szCs w:val="24"/>
              </w:rPr>
              <w:t>422</w:t>
            </w:r>
            <w:r>
              <w:rPr>
                <w:sz w:val="24"/>
                <w:szCs w:val="24"/>
              </w:rPr>
              <w:t>, 423</w:t>
            </w: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pacing w:line="276" w:lineRule="auto"/>
              <w:jc w:val="center"/>
              <w:rPr>
                <w:sz w:val="24"/>
                <w:szCs w:val="24"/>
              </w:rPr>
            </w:pPr>
          </w:p>
        </w:tc>
        <w:tc>
          <w:tcPr>
            <w:tcW w:w="567" w:type="dxa"/>
            <w:vAlign w:val="center"/>
          </w:tcPr>
          <w:p w:rsidR="00D34100" w:rsidRPr="001C5F16" w:rsidRDefault="00D34100" w:rsidP="001677C9">
            <w:pPr>
              <w:suppressAutoHyphens w:val="0"/>
              <w:rPr>
                <w:sz w:val="24"/>
                <w:szCs w:val="24"/>
              </w:rPr>
            </w:pPr>
            <w:r w:rsidRPr="00087FB4">
              <w:rPr>
                <w:sz w:val="24"/>
                <w:szCs w:val="24"/>
                <w:lang w:val="en-US"/>
              </w:rPr>
              <w:t>11</w:t>
            </w:r>
            <w:r>
              <w:rPr>
                <w:sz w:val="24"/>
                <w:szCs w:val="24"/>
              </w:rPr>
              <w:t>**</w:t>
            </w:r>
          </w:p>
        </w:tc>
        <w:tc>
          <w:tcPr>
            <w:tcW w:w="5246" w:type="dxa"/>
          </w:tcPr>
          <w:p w:rsidR="00D34100" w:rsidRPr="00087FB4" w:rsidRDefault="00D34100" w:rsidP="001677C9">
            <w:pPr>
              <w:spacing w:line="276" w:lineRule="auto"/>
              <w:jc w:val="center"/>
              <w:rPr>
                <w:sz w:val="24"/>
                <w:szCs w:val="24"/>
              </w:rPr>
            </w:pPr>
            <w:r w:rsidRPr="00087FB4">
              <w:rPr>
                <w:sz w:val="24"/>
                <w:szCs w:val="24"/>
              </w:rPr>
              <w:t>11141, 11142, 11144-11149</w:t>
            </w:r>
          </w:p>
        </w:tc>
        <w:tc>
          <w:tcPr>
            <w:tcW w:w="2125" w:type="dxa"/>
            <w:vMerge/>
          </w:tcPr>
          <w:p w:rsidR="00D34100" w:rsidRPr="00087FB4" w:rsidRDefault="00D34100" w:rsidP="001677C9">
            <w:pPr>
              <w:spacing w:line="276" w:lineRule="auto"/>
              <w:jc w:val="center"/>
              <w:rPr>
                <w:sz w:val="24"/>
                <w:szCs w:val="24"/>
              </w:rPr>
            </w:pPr>
          </w:p>
        </w:tc>
        <w:tc>
          <w:tcPr>
            <w:tcW w:w="2127" w:type="dxa"/>
            <w:vAlign w:val="center"/>
          </w:tcPr>
          <w:p w:rsidR="00D34100" w:rsidRPr="00087FB4" w:rsidRDefault="00D34100" w:rsidP="001677C9">
            <w:pPr>
              <w:suppressAutoHyphens w:val="0"/>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&gt;</w:t>
            </w:r>
            <w:proofErr w:type="gramEnd"/>
            <w:r w:rsidRPr="00087FB4">
              <w:rPr>
                <w:sz w:val="24"/>
                <w:szCs w:val="24"/>
              </w:rPr>
              <w:t xml:space="preserve"> 0</w:t>
            </w: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66"/>
        </w:trPr>
        <w:tc>
          <w:tcPr>
            <w:tcW w:w="566" w:type="dxa"/>
            <w:vAlign w:val="center"/>
          </w:tcPr>
          <w:p w:rsidR="00D34100" w:rsidRPr="00C97EC6" w:rsidRDefault="00D34100" w:rsidP="001677C9">
            <w:pPr>
              <w:suppressAutoHyphens w:val="0"/>
              <w:rPr>
                <w:sz w:val="24"/>
                <w:szCs w:val="24"/>
              </w:rPr>
            </w:pPr>
            <w:r w:rsidRPr="00C97EC6">
              <w:rPr>
                <w:sz w:val="24"/>
                <w:szCs w:val="24"/>
              </w:rPr>
              <w:t>11*</w:t>
            </w:r>
          </w:p>
        </w:tc>
        <w:tc>
          <w:tcPr>
            <w:tcW w:w="5102" w:type="dxa"/>
            <w:tcBorders>
              <w:left w:val="single" w:sz="4" w:space="0" w:color="auto"/>
            </w:tcBorders>
          </w:tcPr>
          <w:p w:rsidR="00D34100" w:rsidRPr="00087FB4" w:rsidRDefault="00D34100" w:rsidP="001677C9">
            <w:pPr>
              <w:spacing w:line="276" w:lineRule="auto"/>
              <w:jc w:val="center"/>
              <w:rPr>
                <w:sz w:val="24"/>
                <w:szCs w:val="24"/>
              </w:rPr>
            </w:pPr>
            <w:r w:rsidRPr="00087FB4">
              <w:rPr>
                <w:sz w:val="24"/>
                <w:szCs w:val="24"/>
              </w:rPr>
              <w:t>114</w:t>
            </w:r>
            <w:r w:rsidRPr="00C97EC6">
              <w:rPr>
                <w:sz w:val="24"/>
                <w:szCs w:val="24"/>
              </w:rPr>
              <w:t>7</w:t>
            </w:r>
            <w:r w:rsidRPr="00087FB4">
              <w:rPr>
                <w:sz w:val="24"/>
                <w:szCs w:val="24"/>
              </w:rPr>
              <w:t>1-114</w:t>
            </w:r>
            <w:r w:rsidRPr="00C97EC6">
              <w:rPr>
                <w:sz w:val="24"/>
                <w:szCs w:val="24"/>
              </w:rPr>
              <w:t>7</w:t>
            </w:r>
            <w:r w:rsidRPr="00087FB4">
              <w:rPr>
                <w:sz w:val="24"/>
                <w:szCs w:val="24"/>
              </w:rPr>
              <w:t>3</w:t>
            </w:r>
          </w:p>
        </w:tc>
        <w:tc>
          <w:tcPr>
            <w:tcW w:w="1985" w:type="dxa"/>
          </w:tcPr>
          <w:p w:rsidR="00D34100" w:rsidRPr="00087FB4" w:rsidRDefault="00D34100" w:rsidP="001677C9">
            <w:pPr>
              <w:spacing w:line="276" w:lineRule="auto"/>
              <w:jc w:val="center"/>
              <w:rPr>
                <w:sz w:val="24"/>
                <w:szCs w:val="24"/>
              </w:rPr>
            </w:pPr>
            <w:r w:rsidRPr="00087FB4">
              <w:rPr>
                <w:sz w:val="24"/>
                <w:szCs w:val="24"/>
              </w:rPr>
              <w:t>432</w:t>
            </w: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pacing w:line="276" w:lineRule="auto"/>
              <w:jc w:val="center"/>
              <w:rPr>
                <w:sz w:val="24"/>
                <w:szCs w:val="24"/>
              </w:rPr>
            </w:pPr>
          </w:p>
        </w:tc>
        <w:tc>
          <w:tcPr>
            <w:tcW w:w="567" w:type="dxa"/>
            <w:vAlign w:val="center"/>
          </w:tcPr>
          <w:p w:rsidR="00D34100" w:rsidRPr="00C97EC6" w:rsidRDefault="00D34100" w:rsidP="00BD4144">
            <w:pPr>
              <w:rPr>
                <w:sz w:val="24"/>
                <w:szCs w:val="24"/>
              </w:rPr>
            </w:pPr>
            <w:r w:rsidRPr="00087FB4">
              <w:rPr>
                <w:sz w:val="24"/>
                <w:szCs w:val="24"/>
                <w:lang w:val="en-US"/>
              </w:rPr>
              <w:t>11</w:t>
            </w:r>
            <w:r>
              <w:rPr>
                <w:sz w:val="24"/>
                <w:szCs w:val="24"/>
              </w:rPr>
              <w:t>.1*</w:t>
            </w:r>
            <w:r w:rsidR="007976D1">
              <w:rPr>
                <w:sz w:val="24"/>
                <w:szCs w:val="24"/>
              </w:rPr>
              <w:t>*</w:t>
            </w:r>
          </w:p>
        </w:tc>
        <w:tc>
          <w:tcPr>
            <w:tcW w:w="5246" w:type="dxa"/>
          </w:tcPr>
          <w:p w:rsidR="00D34100" w:rsidRDefault="00D34100" w:rsidP="001677C9">
            <w:pPr>
              <w:spacing w:line="276" w:lineRule="auto"/>
              <w:jc w:val="center"/>
              <w:rPr>
                <w:sz w:val="24"/>
                <w:szCs w:val="24"/>
              </w:rPr>
            </w:pPr>
          </w:p>
          <w:p w:rsidR="00D34100" w:rsidRPr="00087FB4" w:rsidRDefault="00D34100" w:rsidP="001677C9">
            <w:pPr>
              <w:spacing w:line="276" w:lineRule="auto"/>
              <w:jc w:val="center"/>
              <w:rPr>
                <w:sz w:val="24"/>
                <w:szCs w:val="24"/>
              </w:rPr>
            </w:pPr>
            <w:r>
              <w:rPr>
                <w:sz w:val="24"/>
                <w:szCs w:val="24"/>
                <w:lang w:val="en-US"/>
              </w:rPr>
              <w:t>1046D</w:t>
            </w:r>
            <w:r w:rsidRPr="002B41B1">
              <w:rPr>
                <w:sz w:val="24"/>
                <w:szCs w:val="24"/>
                <w:lang w:val="en-US"/>
              </w:rPr>
              <w:t>, 10</w:t>
            </w:r>
            <w:r>
              <w:rPr>
                <w:sz w:val="24"/>
                <w:szCs w:val="24"/>
                <w:lang w:val="en-US"/>
              </w:rPr>
              <w:t>46I</w:t>
            </w:r>
            <w:r w:rsidRPr="002B41B1">
              <w:rPr>
                <w:sz w:val="24"/>
                <w:szCs w:val="24"/>
                <w:lang w:val="en-US"/>
              </w:rPr>
              <w:t>,</w:t>
            </w:r>
            <w:r>
              <w:rPr>
                <w:sz w:val="24"/>
                <w:szCs w:val="24"/>
                <w:lang w:val="en-US"/>
              </w:rPr>
              <w:t xml:space="preserve"> 1046N</w:t>
            </w:r>
            <w:r w:rsidRPr="002B41B1">
              <w:rPr>
                <w:sz w:val="24"/>
                <w:szCs w:val="24"/>
                <w:lang w:val="en-US"/>
              </w:rPr>
              <w:t>,</w:t>
            </w:r>
            <w:r>
              <w:rPr>
                <w:sz w:val="24"/>
                <w:szCs w:val="24"/>
                <w:lang w:val="en-US"/>
              </w:rPr>
              <w:t xml:space="preserve"> 1046R</w:t>
            </w:r>
            <w:r w:rsidRPr="002B41B1">
              <w:rPr>
                <w:sz w:val="24"/>
                <w:szCs w:val="24"/>
                <w:lang w:val="en-US"/>
              </w:rPr>
              <w:t>,</w:t>
            </w:r>
            <w:r>
              <w:rPr>
                <w:sz w:val="24"/>
                <w:szCs w:val="24"/>
                <w:lang w:val="en-US"/>
              </w:rPr>
              <w:t xml:space="preserve"> 1049I</w:t>
            </w:r>
          </w:p>
          <w:p w:rsidR="00D34100" w:rsidRPr="00087FB4" w:rsidRDefault="00D34100" w:rsidP="001677C9">
            <w:pPr>
              <w:spacing w:line="276" w:lineRule="auto"/>
              <w:jc w:val="center"/>
              <w:rPr>
                <w:sz w:val="24"/>
                <w:szCs w:val="24"/>
              </w:rPr>
            </w:pPr>
          </w:p>
        </w:tc>
        <w:tc>
          <w:tcPr>
            <w:tcW w:w="2125" w:type="dxa"/>
          </w:tcPr>
          <w:p w:rsidR="00D34100" w:rsidRDefault="00D34100" w:rsidP="001677C9">
            <w:pPr>
              <w:spacing w:line="276" w:lineRule="auto"/>
              <w:jc w:val="center"/>
              <w:rPr>
                <w:sz w:val="24"/>
                <w:szCs w:val="24"/>
              </w:rPr>
            </w:pPr>
          </w:p>
          <w:p w:rsidR="00D34100" w:rsidRPr="00087FB4" w:rsidRDefault="00D34100" w:rsidP="001677C9">
            <w:pPr>
              <w:spacing w:line="276" w:lineRule="auto"/>
              <w:jc w:val="center"/>
              <w:rPr>
                <w:sz w:val="24"/>
                <w:szCs w:val="24"/>
              </w:rPr>
            </w:pPr>
            <w:r>
              <w:rPr>
                <w:sz w:val="24"/>
                <w:szCs w:val="24"/>
              </w:rPr>
              <w:t>452</w:t>
            </w:r>
          </w:p>
          <w:p w:rsidR="00D34100" w:rsidRPr="00087FB4" w:rsidRDefault="00D34100" w:rsidP="001677C9">
            <w:pPr>
              <w:spacing w:line="276" w:lineRule="auto"/>
              <w:jc w:val="center"/>
              <w:rPr>
                <w:sz w:val="24"/>
                <w:szCs w:val="24"/>
              </w:rPr>
            </w:pPr>
          </w:p>
        </w:tc>
        <w:tc>
          <w:tcPr>
            <w:tcW w:w="2127" w:type="dxa"/>
            <w:vAlign w:val="center"/>
          </w:tcPr>
          <w:p w:rsidR="00D34100" w:rsidRPr="00087FB4" w:rsidRDefault="00D34100" w:rsidP="001677C9">
            <w:pPr>
              <w:suppressAutoHyphens w:val="0"/>
              <w:jc w:val="center"/>
              <w:rPr>
                <w:sz w:val="24"/>
                <w:szCs w:val="24"/>
              </w:rPr>
            </w:pPr>
            <w:r w:rsidRPr="00087FB4">
              <w:rPr>
                <w:sz w:val="24"/>
                <w:szCs w:val="24"/>
              </w:rPr>
              <w:t>значение</w:t>
            </w:r>
            <w:r w:rsidRPr="00087FB4">
              <w:rPr>
                <w:sz w:val="24"/>
                <w:szCs w:val="24"/>
                <w:lang w:val="en-US"/>
              </w:rPr>
              <w:t xml:space="preserve"> </w:t>
            </w:r>
            <w:proofErr w:type="gramStart"/>
            <w:r w:rsidRPr="00087FB4">
              <w:rPr>
                <w:sz w:val="24"/>
                <w:szCs w:val="24"/>
                <w:lang w:val="en-US"/>
              </w:rPr>
              <w:t>&lt;</w:t>
            </w:r>
            <w:r w:rsidRPr="00087FB4">
              <w:rPr>
                <w:sz w:val="24"/>
                <w:szCs w:val="24"/>
              </w:rPr>
              <w:t xml:space="preserve"> 0</w:t>
            </w:r>
            <w:proofErr w:type="gramEnd"/>
          </w:p>
          <w:p w:rsidR="00D34100" w:rsidRPr="00087FB4" w:rsidRDefault="00D34100" w:rsidP="001677C9">
            <w:pPr>
              <w:jc w:val="center"/>
              <w:rPr>
                <w:sz w:val="24"/>
                <w:szCs w:val="24"/>
              </w:rPr>
            </w:pP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66"/>
        </w:trPr>
        <w:tc>
          <w:tcPr>
            <w:tcW w:w="566" w:type="dxa"/>
            <w:vAlign w:val="center"/>
          </w:tcPr>
          <w:p w:rsidR="00D34100" w:rsidRPr="00C97EC6" w:rsidRDefault="00D34100" w:rsidP="00BD4144">
            <w:pPr>
              <w:suppressAutoHyphens w:val="0"/>
              <w:ind w:left="-108" w:right="-108"/>
              <w:jc w:val="center"/>
              <w:rPr>
                <w:sz w:val="24"/>
                <w:szCs w:val="24"/>
              </w:rPr>
            </w:pPr>
            <w:r w:rsidRPr="00C97EC6">
              <w:rPr>
                <w:sz w:val="24"/>
                <w:szCs w:val="24"/>
              </w:rPr>
              <w:t>12</w:t>
            </w:r>
            <w:r>
              <w:rPr>
                <w:sz w:val="24"/>
                <w:szCs w:val="24"/>
              </w:rPr>
              <w:t>*</w:t>
            </w:r>
            <w:r w:rsidR="007976D1">
              <w:rPr>
                <w:sz w:val="24"/>
                <w:szCs w:val="24"/>
              </w:rPr>
              <w:t>*</w:t>
            </w:r>
          </w:p>
        </w:tc>
        <w:tc>
          <w:tcPr>
            <w:tcW w:w="5102" w:type="dxa"/>
            <w:tcBorders>
              <w:left w:val="single" w:sz="4" w:space="0" w:color="auto"/>
            </w:tcBorders>
          </w:tcPr>
          <w:p w:rsidR="00D34100" w:rsidRPr="00C97EC6" w:rsidRDefault="00D34100" w:rsidP="001677C9">
            <w:pPr>
              <w:spacing w:line="276" w:lineRule="auto"/>
              <w:jc w:val="center"/>
              <w:rPr>
                <w:sz w:val="24"/>
                <w:szCs w:val="24"/>
              </w:rPr>
            </w:pPr>
            <w:r w:rsidRPr="00087FB4">
              <w:rPr>
                <w:sz w:val="24"/>
                <w:szCs w:val="24"/>
              </w:rPr>
              <w:t>104</w:t>
            </w:r>
            <w:r>
              <w:rPr>
                <w:sz w:val="24"/>
                <w:szCs w:val="24"/>
                <w:lang w:val="en-US"/>
              </w:rPr>
              <w:t>4</w:t>
            </w:r>
            <w:r w:rsidRPr="00087FB4">
              <w:rPr>
                <w:sz w:val="24"/>
                <w:szCs w:val="24"/>
              </w:rPr>
              <w:t>1</w:t>
            </w:r>
            <w:r>
              <w:rPr>
                <w:sz w:val="24"/>
                <w:szCs w:val="24"/>
                <w:lang w:val="en-US"/>
              </w:rPr>
              <w:t xml:space="preserve">, 10442, </w:t>
            </w:r>
            <w:r w:rsidRPr="00087FB4">
              <w:rPr>
                <w:sz w:val="24"/>
                <w:szCs w:val="24"/>
              </w:rPr>
              <w:t>104</w:t>
            </w:r>
            <w:r>
              <w:rPr>
                <w:sz w:val="24"/>
                <w:szCs w:val="24"/>
                <w:lang w:val="en-US"/>
              </w:rPr>
              <w:t>44-</w:t>
            </w:r>
            <w:r w:rsidRPr="00087FB4">
              <w:rPr>
                <w:sz w:val="24"/>
                <w:szCs w:val="24"/>
              </w:rPr>
              <w:t>104</w:t>
            </w:r>
            <w:r>
              <w:rPr>
                <w:sz w:val="24"/>
                <w:szCs w:val="24"/>
                <w:lang w:val="en-US"/>
              </w:rPr>
              <w:t>49</w:t>
            </w:r>
            <w:r w:rsidRPr="00087FB4">
              <w:rPr>
                <w:sz w:val="24"/>
                <w:szCs w:val="24"/>
              </w:rPr>
              <w:t>,</w:t>
            </w:r>
            <w:r>
              <w:rPr>
                <w:sz w:val="24"/>
                <w:szCs w:val="24"/>
              </w:rPr>
              <w:t xml:space="preserve"> </w:t>
            </w:r>
            <w:r w:rsidRPr="00087FB4">
              <w:rPr>
                <w:sz w:val="24"/>
                <w:szCs w:val="24"/>
              </w:rPr>
              <w:t>1</w:t>
            </w:r>
            <w:r>
              <w:rPr>
                <w:sz w:val="24"/>
                <w:szCs w:val="24"/>
                <w:lang w:val="en-US"/>
              </w:rPr>
              <w:t>144</w:t>
            </w:r>
            <w:r w:rsidRPr="00087FB4">
              <w:rPr>
                <w:sz w:val="24"/>
                <w:szCs w:val="24"/>
              </w:rPr>
              <w:t>1</w:t>
            </w:r>
            <w:r>
              <w:rPr>
                <w:sz w:val="24"/>
                <w:szCs w:val="24"/>
                <w:lang w:val="en-US"/>
              </w:rPr>
              <w:t xml:space="preserve">, 11442, </w:t>
            </w:r>
            <w:r w:rsidRPr="00087FB4">
              <w:rPr>
                <w:sz w:val="24"/>
                <w:szCs w:val="24"/>
              </w:rPr>
              <w:t>1</w:t>
            </w:r>
            <w:r>
              <w:rPr>
                <w:sz w:val="24"/>
                <w:szCs w:val="24"/>
                <w:lang w:val="en-US"/>
              </w:rPr>
              <w:t>1444-</w:t>
            </w:r>
            <w:r w:rsidRPr="00087FB4">
              <w:rPr>
                <w:sz w:val="24"/>
                <w:szCs w:val="24"/>
              </w:rPr>
              <w:t>1</w:t>
            </w:r>
            <w:r>
              <w:rPr>
                <w:sz w:val="24"/>
                <w:szCs w:val="24"/>
                <w:lang w:val="en-US"/>
              </w:rPr>
              <w:t>1448</w:t>
            </w:r>
            <w:r w:rsidRPr="00087FB4">
              <w:rPr>
                <w:sz w:val="24"/>
                <w:szCs w:val="24"/>
              </w:rPr>
              <w:t xml:space="preserve">, </w:t>
            </w:r>
          </w:p>
        </w:tc>
        <w:tc>
          <w:tcPr>
            <w:tcW w:w="1985" w:type="dxa"/>
          </w:tcPr>
          <w:p w:rsidR="00D34100" w:rsidRPr="00087FB4" w:rsidRDefault="00D34100" w:rsidP="001677C9">
            <w:pPr>
              <w:spacing w:line="276" w:lineRule="auto"/>
              <w:jc w:val="center"/>
              <w:rPr>
                <w:sz w:val="24"/>
                <w:szCs w:val="24"/>
              </w:rPr>
            </w:pPr>
            <w:r>
              <w:rPr>
                <w:sz w:val="24"/>
                <w:szCs w:val="24"/>
              </w:rPr>
              <w:t>451</w:t>
            </w: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pacing w:line="276" w:lineRule="auto"/>
              <w:jc w:val="center"/>
              <w:rPr>
                <w:sz w:val="24"/>
                <w:szCs w:val="24"/>
              </w:rPr>
            </w:pPr>
          </w:p>
        </w:tc>
        <w:tc>
          <w:tcPr>
            <w:tcW w:w="567" w:type="dxa"/>
            <w:vAlign w:val="center"/>
          </w:tcPr>
          <w:p w:rsidR="00D34100" w:rsidRPr="00173F53" w:rsidRDefault="00D34100" w:rsidP="00BD4144">
            <w:pPr>
              <w:suppressAutoHyphens w:val="0"/>
              <w:rPr>
                <w:sz w:val="24"/>
                <w:szCs w:val="24"/>
              </w:rPr>
            </w:pPr>
            <w:r w:rsidRPr="00087FB4">
              <w:rPr>
                <w:sz w:val="24"/>
                <w:szCs w:val="24"/>
                <w:lang w:val="en-US"/>
              </w:rPr>
              <w:t>11</w:t>
            </w:r>
            <w:r>
              <w:rPr>
                <w:sz w:val="24"/>
                <w:szCs w:val="24"/>
              </w:rPr>
              <w:t>.2*</w:t>
            </w:r>
            <w:r w:rsidR="007976D1">
              <w:rPr>
                <w:sz w:val="24"/>
                <w:szCs w:val="24"/>
              </w:rPr>
              <w:t>*</w:t>
            </w:r>
          </w:p>
        </w:tc>
        <w:tc>
          <w:tcPr>
            <w:tcW w:w="5246" w:type="dxa"/>
          </w:tcPr>
          <w:p w:rsidR="00D34100" w:rsidRPr="00087FB4" w:rsidRDefault="00D34100" w:rsidP="001677C9">
            <w:pPr>
              <w:spacing w:line="276" w:lineRule="auto"/>
              <w:jc w:val="center"/>
              <w:rPr>
                <w:sz w:val="24"/>
                <w:szCs w:val="24"/>
              </w:rPr>
            </w:pPr>
            <w:r>
              <w:rPr>
                <w:sz w:val="24"/>
                <w:szCs w:val="24"/>
                <w:lang w:val="en-US"/>
              </w:rPr>
              <w:t>1066D</w:t>
            </w:r>
            <w:r w:rsidRPr="002B41B1">
              <w:rPr>
                <w:sz w:val="24"/>
                <w:szCs w:val="24"/>
                <w:lang w:val="en-US"/>
              </w:rPr>
              <w:t>, 106</w:t>
            </w:r>
            <w:r>
              <w:rPr>
                <w:sz w:val="24"/>
                <w:szCs w:val="24"/>
                <w:lang w:val="en-US"/>
              </w:rPr>
              <w:t>6I</w:t>
            </w:r>
            <w:r w:rsidRPr="002B41B1">
              <w:rPr>
                <w:sz w:val="24"/>
                <w:szCs w:val="24"/>
                <w:lang w:val="en-US"/>
              </w:rPr>
              <w:t>,</w:t>
            </w:r>
            <w:r>
              <w:rPr>
                <w:sz w:val="24"/>
                <w:szCs w:val="24"/>
                <w:lang w:val="en-US"/>
              </w:rPr>
              <w:t xml:space="preserve"> 1066N</w:t>
            </w:r>
            <w:r w:rsidRPr="002B41B1">
              <w:rPr>
                <w:sz w:val="24"/>
                <w:szCs w:val="24"/>
                <w:lang w:val="en-US"/>
              </w:rPr>
              <w:t>,</w:t>
            </w:r>
            <w:r>
              <w:rPr>
                <w:sz w:val="24"/>
                <w:szCs w:val="24"/>
                <w:lang w:val="en-US"/>
              </w:rPr>
              <w:t xml:space="preserve"> 1066R</w:t>
            </w:r>
            <w:r w:rsidRPr="002B41B1">
              <w:rPr>
                <w:sz w:val="24"/>
                <w:szCs w:val="24"/>
                <w:lang w:val="en-US"/>
              </w:rPr>
              <w:t>,</w:t>
            </w:r>
            <w:r>
              <w:rPr>
                <w:sz w:val="24"/>
                <w:szCs w:val="24"/>
                <w:lang w:val="en-US"/>
              </w:rPr>
              <w:t xml:space="preserve"> 1116D</w:t>
            </w:r>
            <w:r w:rsidRPr="002B41B1">
              <w:rPr>
                <w:sz w:val="24"/>
                <w:szCs w:val="24"/>
                <w:lang w:val="en-US"/>
              </w:rPr>
              <w:t xml:space="preserve">, </w:t>
            </w:r>
            <w:r>
              <w:rPr>
                <w:sz w:val="24"/>
                <w:szCs w:val="24"/>
                <w:lang w:val="en-US"/>
              </w:rPr>
              <w:t>1116I</w:t>
            </w:r>
            <w:r w:rsidRPr="002B41B1">
              <w:rPr>
                <w:sz w:val="24"/>
                <w:szCs w:val="24"/>
                <w:lang w:val="en-US"/>
              </w:rPr>
              <w:t>,</w:t>
            </w:r>
            <w:r>
              <w:rPr>
                <w:sz w:val="24"/>
                <w:szCs w:val="24"/>
                <w:lang w:val="en-US"/>
              </w:rPr>
              <w:t xml:space="preserve"> 1116N</w:t>
            </w:r>
            <w:r w:rsidRPr="002B41B1">
              <w:rPr>
                <w:sz w:val="24"/>
                <w:szCs w:val="24"/>
                <w:lang w:val="en-US"/>
              </w:rPr>
              <w:t>,</w:t>
            </w:r>
            <w:r>
              <w:rPr>
                <w:sz w:val="24"/>
                <w:szCs w:val="24"/>
                <w:lang w:val="en-US"/>
              </w:rPr>
              <w:t xml:space="preserve"> 1116R</w:t>
            </w:r>
          </w:p>
        </w:tc>
        <w:tc>
          <w:tcPr>
            <w:tcW w:w="2125" w:type="dxa"/>
            <w:vMerge w:val="restart"/>
          </w:tcPr>
          <w:p w:rsidR="00D34100" w:rsidRDefault="00D34100" w:rsidP="001677C9">
            <w:pPr>
              <w:spacing w:line="276" w:lineRule="auto"/>
              <w:jc w:val="center"/>
              <w:rPr>
                <w:sz w:val="24"/>
                <w:szCs w:val="24"/>
              </w:rPr>
            </w:pPr>
          </w:p>
          <w:p w:rsidR="00D34100" w:rsidRPr="00087FB4" w:rsidRDefault="00D34100" w:rsidP="001677C9">
            <w:pPr>
              <w:spacing w:line="276" w:lineRule="auto"/>
              <w:jc w:val="center"/>
              <w:rPr>
                <w:sz w:val="24"/>
                <w:szCs w:val="24"/>
              </w:rPr>
            </w:pPr>
            <w:r>
              <w:rPr>
                <w:sz w:val="24"/>
                <w:szCs w:val="24"/>
              </w:rPr>
              <w:t>452-453</w:t>
            </w:r>
          </w:p>
        </w:tc>
        <w:tc>
          <w:tcPr>
            <w:tcW w:w="2127" w:type="dxa"/>
            <w:vAlign w:val="center"/>
          </w:tcPr>
          <w:p w:rsidR="00D34100" w:rsidRPr="00087FB4" w:rsidRDefault="00D34100" w:rsidP="001677C9">
            <w:pPr>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&gt;</w:t>
            </w:r>
            <w:proofErr w:type="gramEnd"/>
            <w:r w:rsidRPr="00087FB4">
              <w:rPr>
                <w:sz w:val="24"/>
                <w:szCs w:val="24"/>
              </w:rPr>
              <w:t xml:space="preserve"> 0</w:t>
            </w:r>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66"/>
        </w:trPr>
        <w:tc>
          <w:tcPr>
            <w:tcW w:w="566" w:type="dxa"/>
            <w:vAlign w:val="center"/>
          </w:tcPr>
          <w:p w:rsidR="00D34100" w:rsidRPr="0070058C" w:rsidRDefault="00D34100" w:rsidP="00BD4144">
            <w:pPr>
              <w:suppressAutoHyphens w:val="0"/>
              <w:ind w:left="-108" w:right="-108"/>
              <w:jc w:val="center"/>
              <w:rPr>
                <w:sz w:val="24"/>
                <w:szCs w:val="24"/>
              </w:rPr>
            </w:pPr>
            <w:r>
              <w:rPr>
                <w:sz w:val="24"/>
                <w:szCs w:val="24"/>
              </w:rPr>
              <w:t>12.1*</w:t>
            </w:r>
            <w:r w:rsidR="007976D1">
              <w:rPr>
                <w:sz w:val="24"/>
                <w:szCs w:val="24"/>
              </w:rPr>
              <w:t>*</w:t>
            </w:r>
          </w:p>
        </w:tc>
        <w:tc>
          <w:tcPr>
            <w:tcW w:w="5102" w:type="dxa"/>
            <w:tcBorders>
              <w:left w:val="single" w:sz="4" w:space="0" w:color="auto"/>
            </w:tcBorders>
          </w:tcPr>
          <w:p w:rsidR="00D34100" w:rsidRPr="00577E5A" w:rsidRDefault="00D34100" w:rsidP="001677C9">
            <w:pPr>
              <w:spacing w:line="276" w:lineRule="auto"/>
              <w:jc w:val="center"/>
              <w:rPr>
                <w:sz w:val="24"/>
                <w:szCs w:val="24"/>
                <w:lang w:val="en-US"/>
              </w:rPr>
            </w:pPr>
            <w:r w:rsidRPr="00C97EC6">
              <w:rPr>
                <w:sz w:val="24"/>
                <w:szCs w:val="24"/>
              </w:rPr>
              <w:t>1146</w:t>
            </w:r>
            <w:r>
              <w:rPr>
                <w:sz w:val="24"/>
                <w:szCs w:val="24"/>
                <w:lang w:val="en-US"/>
              </w:rPr>
              <w:t>D</w:t>
            </w:r>
            <w:r w:rsidRPr="00C97EC6">
              <w:rPr>
                <w:sz w:val="24"/>
                <w:szCs w:val="24"/>
              </w:rPr>
              <w:t>, 1146</w:t>
            </w:r>
            <w:r>
              <w:rPr>
                <w:sz w:val="24"/>
                <w:szCs w:val="24"/>
                <w:lang w:val="en-US"/>
              </w:rPr>
              <w:t>I</w:t>
            </w:r>
            <w:r w:rsidRPr="00C97EC6">
              <w:rPr>
                <w:sz w:val="24"/>
                <w:szCs w:val="24"/>
              </w:rPr>
              <w:t>, 1146</w:t>
            </w:r>
            <w:r>
              <w:rPr>
                <w:sz w:val="24"/>
                <w:szCs w:val="24"/>
                <w:lang w:val="en-US"/>
              </w:rPr>
              <w:t>N</w:t>
            </w:r>
            <w:r w:rsidRPr="00C97EC6">
              <w:rPr>
                <w:sz w:val="24"/>
                <w:szCs w:val="24"/>
              </w:rPr>
              <w:t>, 1146</w:t>
            </w:r>
            <w:r>
              <w:rPr>
                <w:sz w:val="24"/>
                <w:szCs w:val="24"/>
                <w:lang w:val="en-US"/>
              </w:rPr>
              <w:t>R</w:t>
            </w:r>
          </w:p>
        </w:tc>
        <w:tc>
          <w:tcPr>
            <w:tcW w:w="1985" w:type="dxa"/>
          </w:tcPr>
          <w:p w:rsidR="00D34100" w:rsidRPr="0070058C" w:rsidRDefault="00D34100" w:rsidP="001677C9">
            <w:pPr>
              <w:spacing w:line="276" w:lineRule="auto"/>
              <w:jc w:val="center"/>
              <w:rPr>
                <w:sz w:val="24"/>
                <w:szCs w:val="24"/>
              </w:rPr>
            </w:pPr>
            <w:r>
              <w:rPr>
                <w:sz w:val="24"/>
                <w:szCs w:val="24"/>
              </w:rPr>
              <w:t>452-453</w:t>
            </w:r>
          </w:p>
        </w:tc>
        <w:tc>
          <w:tcPr>
            <w:tcW w:w="992" w:type="dxa"/>
            <w:vMerge/>
            <w:vAlign w:val="center"/>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tcPr>
          <w:p w:rsidR="00D34100" w:rsidRPr="00087FB4" w:rsidRDefault="00D34100" w:rsidP="001677C9">
            <w:pPr>
              <w:spacing w:line="276" w:lineRule="auto"/>
              <w:jc w:val="center"/>
              <w:rPr>
                <w:sz w:val="24"/>
                <w:szCs w:val="24"/>
              </w:rPr>
            </w:pPr>
          </w:p>
        </w:tc>
        <w:tc>
          <w:tcPr>
            <w:tcW w:w="567" w:type="dxa"/>
            <w:vMerge w:val="restart"/>
            <w:vAlign w:val="center"/>
          </w:tcPr>
          <w:p w:rsidR="00D34100" w:rsidRPr="00087FB4" w:rsidRDefault="00D34100" w:rsidP="00BD4144">
            <w:pPr>
              <w:suppressAutoHyphens w:val="0"/>
              <w:rPr>
                <w:sz w:val="24"/>
                <w:szCs w:val="24"/>
                <w:lang w:val="en-US"/>
              </w:rPr>
            </w:pPr>
            <w:r w:rsidRPr="00087FB4">
              <w:rPr>
                <w:sz w:val="24"/>
                <w:szCs w:val="24"/>
                <w:lang w:val="en-US"/>
              </w:rPr>
              <w:t>11</w:t>
            </w:r>
            <w:r>
              <w:rPr>
                <w:sz w:val="24"/>
                <w:szCs w:val="24"/>
              </w:rPr>
              <w:t>.3*</w:t>
            </w:r>
            <w:r w:rsidR="007976D1">
              <w:rPr>
                <w:sz w:val="24"/>
                <w:szCs w:val="24"/>
              </w:rPr>
              <w:t>*</w:t>
            </w:r>
          </w:p>
        </w:tc>
        <w:tc>
          <w:tcPr>
            <w:tcW w:w="5246" w:type="dxa"/>
            <w:vMerge w:val="restart"/>
            <w:vAlign w:val="center"/>
          </w:tcPr>
          <w:p w:rsidR="00D34100" w:rsidRPr="00087FB4" w:rsidRDefault="00D34100" w:rsidP="001677C9">
            <w:pPr>
              <w:spacing w:line="276" w:lineRule="auto"/>
              <w:jc w:val="center"/>
              <w:rPr>
                <w:sz w:val="24"/>
                <w:szCs w:val="24"/>
              </w:rPr>
            </w:pPr>
            <w:r w:rsidRPr="00C97EC6">
              <w:rPr>
                <w:sz w:val="24"/>
                <w:szCs w:val="24"/>
              </w:rPr>
              <w:t>1146</w:t>
            </w:r>
            <w:r>
              <w:rPr>
                <w:sz w:val="24"/>
                <w:szCs w:val="24"/>
                <w:lang w:val="en-US"/>
              </w:rPr>
              <w:t>D</w:t>
            </w:r>
            <w:r w:rsidRPr="00C97EC6">
              <w:rPr>
                <w:sz w:val="24"/>
                <w:szCs w:val="24"/>
              </w:rPr>
              <w:t>, 1146</w:t>
            </w:r>
            <w:r>
              <w:rPr>
                <w:sz w:val="24"/>
                <w:szCs w:val="24"/>
                <w:lang w:val="en-US"/>
              </w:rPr>
              <w:t>I</w:t>
            </w:r>
            <w:r w:rsidRPr="00C97EC6">
              <w:rPr>
                <w:sz w:val="24"/>
                <w:szCs w:val="24"/>
              </w:rPr>
              <w:t>, 1146</w:t>
            </w:r>
            <w:r>
              <w:rPr>
                <w:sz w:val="24"/>
                <w:szCs w:val="24"/>
                <w:lang w:val="en-US"/>
              </w:rPr>
              <w:t>N</w:t>
            </w:r>
            <w:r w:rsidRPr="00C97EC6">
              <w:rPr>
                <w:sz w:val="24"/>
                <w:szCs w:val="24"/>
              </w:rPr>
              <w:t>, 1146</w:t>
            </w:r>
            <w:r>
              <w:rPr>
                <w:sz w:val="24"/>
                <w:szCs w:val="24"/>
                <w:lang w:val="en-US"/>
              </w:rPr>
              <w:t>R</w:t>
            </w:r>
          </w:p>
        </w:tc>
        <w:tc>
          <w:tcPr>
            <w:tcW w:w="2125" w:type="dxa"/>
            <w:vMerge/>
          </w:tcPr>
          <w:p w:rsidR="00D34100" w:rsidRPr="00087FB4" w:rsidRDefault="00D34100" w:rsidP="001677C9">
            <w:pPr>
              <w:spacing w:line="276" w:lineRule="auto"/>
              <w:jc w:val="center"/>
              <w:rPr>
                <w:sz w:val="24"/>
                <w:szCs w:val="24"/>
              </w:rPr>
            </w:pPr>
          </w:p>
        </w:tc>
        <w:tc>
          <w:tcPr>
            <w:tcW w:w="2127" w:type="dxa"/>
            <w:vMerge w:val="restart"/>
            <w:vAlign w:val="center"/>
          </w:tcPr>
          <w:p w:rsidR="00D34100" w:rsidRPr="00087FB4" w:rsidRDefault="00D34100" w:rsidP="00804197">
            <w:pPr>
              <w:jc w:val="center"/>
              <w:rPr>
                <w:sz w:val="24"/>
                <w:szCs w:val="24"/>
              </w:rPr>
            </w:pPr>
            <w:r w:rsidRPr="00087FB4">
              <w:rPr>
                <w:sz w:val="24"/>
                <w:szCs w:val="24"/>
              </w:rPr>
              <w:t>Значение</w:t>
            </w:r>
            <w:r w:rsidRPr="00087FB4">
              <w:rPr>
                <w:sz w:val="24"/>
                <w:szCs w:val="24"/>
                <w:lang w:val="en-US"/>
              </w:rPr>
              <w:t xml:space="preserve"> </w:t>
            </w:r>
            <w:proofErr w:type="gramStart"/>
            <w:r w:rsidRPr="00087FB4">
              <w:rPr>
                <w:sz w:val="24"/>
                <w:szCs w:val="24"/>
                <w:lang w:val="en-US"/>
              </w:rPr>
              <w:t>&lt;</w:t>
            </w:r>
            <w:r w:rsidRPr="00087FB4">
              <w:rPr>
                <w:sz w:val="24"/>
                <w:szCs w:val="24"/>
              </w:rPr>
              <w:t xml:space="preserve"> 0</w:t>
            </w:r>
            <w:proofErr w:type="gramEnd"/>
          </w:p>
        </w:tc>
        <w:tc>
          <w:tcPr>
            <w:tcW w:w="1010" w:type="dxa"/>
            <w:gridSpan w:val="2"/>
            <w:vMerge/>
            <w:vAlign w:val="center"/>
          </w:tcPr>
          <w:p w:rsidR="00D34100" w:rsidRPr="00087FB4" w:rsidRDefault="00D34100" w:rsidP="001677C9">
            <w:pPr>
              <w:suppressAutoHyphens w:val="0"/>
              <w:rPr>
                <w:sz w:val="24"/>
                <w:szCs w:val="24"/>
              </w:rPr>
            </w:pPr>
          </w:p>
        </w:tc>
      </w:tr>
      <w:tr w:rsidR="00D34100" w:rsidRPr="00087FB4" w:rsidTr="00C356E2">
        <w:trPr>
          <w:trHeight w:val="266"/>
        </w:trPr>
        <w:tc>
          <w:tcPr>
            <w:tcW w:w="566" w:type="dxa"/>
            <w:vAlign w:val="center"/>
            <w:hideMark/>
          </w:tcPr>
          <w:p w:rsidR="00D34100" w:rsidRPr="0070058C" w:rsidRDefault="00D34100" w:rsidP="00BD4144">
            <w:pPr>
              <w:suppressAutoHyphens w:val="0"/>
              <w:ind w:left="-108" w:right="-108"/>
              <w:jc w:val="center"/>
              <w:rPr>
                <w:sz w:val="24"/>
                <w:szCs w:val="24"/>
              </w:rPr>
            </w:pPr>
            <w:r>
              <w:rPr>
                <w:sz w:val="24"/>
                <w:szCs w:val="24"/>
              </w:rPr>
              <w:t>12.2*</w:t>
            </w:r>
            <w:r w:rsidR="007976D1">
              <w:rPr>
                <w:sz w:val="24"/>
                <w:szCs w:val="24"/>
              </w:rPr>
              <w:t>*</w:t>
            </w:r>
          </w:p>
        </w:tc>
        <w:tc>
          <w:tcPr>
            <w:tcW w:w="5102" w:type="dxa"/>
            <w:tcBorders>
              <w:left w:val="single" w:sz="4" w:space="0" w:color="auto"/>
            </w:tcBorders>
          </w:tcPr>
          <w:p w:rsidR="00D34100" w:rsidRPr="00087FB4" w:rsidRDefault="00D34100" w:rsidP="001677C9">
            <w:pPr>
              <w:spacing w:line="276" w:lineRule="auto"/>
              <w:jc w:val="center"/>
              <w:rPr>
                <w:sz w:val="24"/>
                <w:szCs w:val="24"/>
              </w:rPr>
            </w:pPr>
            <w:r>
              <w:rPr>
                <w:sz w:val="24"/>
                <w:szCs w:val="24"/>
                <w:lang w:val="en-US"/>
              </w:rPr>
              <w:t>1046D</w:t>
            </w:r>
            <w:r w:rsidRPr="002B41B1">
              <w:rPr>
                <w:sz w:val="24"/>
                <w:szCs w:val="24"/>
                <w:lang w:val="en-US"/>
              </w:rPr>
              <w:t>, 10</w:t>
            </w:r>
            <w:r>
              <w:rPr>
                <w:sz w:val="24"/>
                <w:szCs w:val="24"/>
                <w:lang w:val="en-US"/>
              </w:rPr>
              <w:t>46I</w:t>
            </w:r>
            <w:r w:rsidRPr="002B41B1">
              <w:rPr>
                <w:sz w:val="24"/>
                <w:szCs w:val="24"/>
                <w:lang w:val="en-US"/>
              </w:rPr>
              <w:t>,</w:t>
            </w:r>
            <w:r>
              <w:rPr>
                <w:sz w:val="24"/>
                <w:szCs w:val="24"/>
                <w:lang w:val="en-US"/>
              </w:rPr>
              <w:t xml:space="preserve"> 1046N</w:t>
            </w:r>
            <w:r w:rsidRPr="002B41B1">
              <w:rPr>
                <w:sz w:val="24"/>
                <w:szCs w:val="24"/>
                <w:lang w:val="en-US"/>
              </w:rPr>
              <w:t>,</w:t>
            </w:r>
            <w:r>
              <w:rPr>
                <w:sz w:val="24"/>
                <w:szCs w:val="24"/>
                <w:lang w:val="en-US"/>
              </w:rPr>
              <w:t xml:space="preserve"> 1046R</w:t>
            </w:r>
            <w:r w:rsidRPr="002B41B1">
              <w:rPr>
                <w:sz w:val="24"/>
                <w:szCs w:val="24"/>
                <w:lang w:val="en-US"/>
              </w:rPr>
              <w:t>,</w:t>
            </w:r>
            <w:r>
              <w:rPr>
                <w:sz w:val="24"/>
                <w:szCs w:val="24"/>
                <w:lang w:val="en-US"/>
              </w:rPr>
              <w:t xml:space="preserve"> 1049I</w:t>
            </w:r>
          </w:p>
        </w:tc>
        <w:tc>
          <w:tcPr>
            <w:tcW w:w="1985" w:type="dxa"/>
          </w:tcPr>
          <w:p w:rsidR="00D34100" w:rsidRPr="00577E5A" w:rsidRDefault="00D34100" w:rsidP="001677C9">
            <w:pPr>
              <w:spacing w:line="276" w:lineRule="auto"/>
              <w:jc w:val="center"/>
              <w:rPr>
                <w:sz w:val="24"/>
                <w:szCs w:val="24"/>
                <w:lang w:val="en-US"/>
              </w:rPr>
            </w:pPr>
            <w:r>
              <w:rPr>
                <w:sz w:val="24"/>
                <w:szCs w:val="24"/>
                <w:lang w:val="en-US"/>
              </w:rPr>
              <w:t>452</w:t>
            </w:r>
          </w:p>
        </w:tc>
        <w:tc>
          <w:tcPr>
            <w:tcW w:w="992" w:type="dxa"/>
            <w:vMerge/>
            <w:vAlign w:val="center"/>
            <w:hideMark/>
          </w:tcPr>
          <w:p w:rsidR="00D34100" w:rsidRPr="00087FB4" w:rsidRDefault="00D34100" w:rsidP="001677C9">
            <w:pPr>
              <w:suppressAutoHyphens w:val="0"/>
              <w:rPr>
                <w:sz w:val="24"/>
                <w:szCs w:val="24"/>
              </w:rPr>
            </w:pPr>
          </w:p>
        </w:tc>
        <w:tc>
          <w:tcPr>
            <w:tcW w:w="2127" w:type="dxa"/>
            <w:vMerge/>
            <w:tcBorders>
              <w:right w:val="single" w:sz="4" w:space="0" w:color="auto"/>
            </w:tcBorders>
            <w:vAlign w:val="center"/>
            <w:hideMark/>
          </w:tcPr>
          <w:p w:rsidR="00D34100" w:rsidRPr="00087FB4" w:rsidRDefault="00D34100" w:rsidP="001677C9">
            <w:pPr>
              <w:spacing w:line="276" w:lineRule="auto"/>
              <w:jc w:val="center"/>
              <w:rPr>
                <w:sz w:val="24"/>
                <w:szCs w:val="24"/>
              </w:rPr>
            </w:pPr>
          </w:p>
        </w:tc>
        <w:tc>
          <w:tcPr>
            <w:tcW w:w="567" w:type="dxa"/>
            <w:vMerge/>
            <w:vAlign w:val="center"/>
          </w:tcPr>
          <w:p w:rsidR="00D34100" w:rsidRPr="00087FB4" w:rsidRDefault="00D34100" w:rsidP="001677C9">
            <w:pPr>
              <w:suppressAutoHyphens w:val="0"/>
              <w:rPr>
                <w:sz w:val="24"/>
                <w:szCs w:val="24"/>
                <w:lang w:val="en-US"/>
              </w:rPr>
            </w:pPr>
          </w:p>
        </w:tc>
        <w:tc>
          <w:tcPr>
            <w:tcW w:w="5246" w:type="dxa"/>
            <w:vMerge/>
          </w:tcPr>
          <w:p w:rsidR="00D34100" w:rsidRPr="00087FB4" w:rsidRDefault="00D34100" w:rsidP="001677C9">
            <w:pPr>
              <w:spacing w:line="276" w:lineRule="auto"/>
              <w:jc w:val="center"/>
              <w:rPr>
                <w:sz w:val="24"/>
                <w:szCs w:val="24"/>
              </w:rPr>
            </w:pPr>
          </w:p>
        </w:tc>
        <w:tc>
          <w:tcPr>
            <w:tcW w:w="2125" w:type="dxa"/>
            <w:vMerge/>
          </w:tcPr>
          <w:p w:rsidR="00D34100" w:rsidRPr="00087FB4" w:rsidRDefault="00D34100" w:rsidP="001677C9">
            <w:pPr>
              <w:spacing w:line="276" w:lineRule="auto"/>
              <w:jc w:val="center"/>
              <w:rPr>
                <w:sz w:val="24"/>
                <w:szCs w:val="24"/>
              </w:rPr>
            </w:pPr>
          </w:p>
        </w:tc>
        <w:tc>
          <w:tcPr>
            <w:tcW w:w="2127" w:type="dxa"/>
            <w:vMerge/>
            <w:vAlign w:val="center"/>
          </w:tcPr>
          <w:p w:rsidR="00D34100" w:rsidRPr="00087FB4" w:rsidRDefault="00D34100" w:rsidP="001677C9">
            <w:pPr>
              <w:jc w:val="center"/>
              <w:rPr>
                <w:sz w:val="24"/>
                <w:szCs w:val="24"/>
              </w:rPr>
            </w:pPr>
          </w:p>
        </w:tc>
        <w:tc>
          <w:tcPr>
            <w:tcW w:w="1010" w:type="dxa"/>
            <w:gridSpan w:val="2"/>
            <w:vMerge/>
            <w:vAlign w:val="center"/>
          </w:tcPr>
          <w:p w:rsidR="00D34100" w:rsidRPr="00087FB4" w:rsidRDefault="00D34100" w:rsidP="001677C9">
            <w:pPr>
              <w:suppressAutoHyphens w:val="0"/>
              <w:rPr>
                <w:sz w:val="24"/>
                <w:szCs w:val="24"/>
              </w:rPr>
            </w:pPr>
          </w:p>
        </w:tc>
      </w:tr>
      <w:tr w:rsidR="00F72C2A" w:rsidRPr="00087FB4" w:rsidTr="00C356E2">
        <w:trPr>
          <w:trHeight w:val="384"/>
        </w:trPr>
        <w:tc>
          <w:tcPr>
            <w:tcW w:w="566" w:type="dxa"/>
            <w:vAlign w:val="center"/>
          </w:tcPr>
          <w:p w:rsidR="00F72C2A" w:rsidRPr="002328FB" w:rsidRDefault="00F72C2A" w:rsidP="001677C9">
            <w:pPr>
              <w:suppressAutoHyphens w:val="0"/>
              <w:rPr>
                <w:sz w:val="24"/>
                <w:szCs w:val="24"/>
              </w:rPr>
            </w:pPr>
            <w:r>
              <w:rPr>
                <w:sz w:val="24"/>
                <w:szCs w:val="24"/>
              </w:rPr>
              <w:t>12.3**</w:t>
            </w:r>
          </w:p>
        </w:tc>
        <w:tc>
          <w:tcPr>
            <w:tcW w:w="5102" w:type="dxa"/>
            <w:tcBorders>
              <w:left w:val="single" w:sz="4" w:space="0" w:color="auto"/>
            </w:tcBorders>
          </w:tcPr>
          <w:p w:rsidR="00F72C2A" w:rsidRPr="00087FB4" w:rsidRDefault="00F72C2A" w:rsidP="00002EF4">
            <w:pPr>
              <w:spacing w:line="276" w:lineRule="auto"/>
              <w:jc w:val="center"/>
              <w:rPr>
                <w:sz w:val="24"/>
                <w:szCs w:val="24"/>
              </w:rPr>
            </w:pPr>
            <w:r>
              <w:rPr>
                <w:sz w:val="24"/>
                <w:szCs w:val="24"/>
              </w:rPr>
              <w:t>10637, 10734, 1133х</w:t>
            </w:r>
          </w:p>
        </w:tc>
        <w:tc>
          <w:tcPr>
            <w:tcW w:w="1985" w:type="dxa"/>
          </w:tcPr>
          <w:p w:rsidR="00F72C2A" w:rsidRPr="00087FB4" w:rsidRDefault="00F72C2A" w:rsidP="001677C9">
            <w:pPr>
              <w:spacing w:line="276" w:lineRule="auto"/>
              <w:jc w:val="center"/>
              <w:rPr>
                <w:sz w:val="24"/>
                <w:szCs w:val="24"/>
              </w:rPr>
            </w:pPr>
            <w:r>
              <w:rPr>
                <w:sz w:val="24"/>
                <w:szCs w:val="24"/>
              </w:rPr>
              <w:t>360</w:t>
            </w:r>
          </w:p>
        </w:tc>
        <w:tc>
          <w:tcPr>
            <w:tcW w:w="992" w:type="dxa"/>
            <w:vMerge/>
            <w:vAlign w:val="center"/>
          </w:tcPr>
          <w:p w:rsidR="00F72C2A" w:rsidRPr="00087FB4" w:rsidRDefault="00F72C2A" w:rsidP="001677C9">
            <w:pPr>
              <w:suppressAutoHyphens w:val="0"/>
              <w:rPr>
                <w:sz w:val="24"/>
                <w:szCs w:val="24"/>
              </w:rPr>
            </w:pPr>
          </w:p>
        </w:tc>
        <w:tc>
          <w:tcPr>
            <w:tcW w:w="2127" w:type="dxa"/>
            <w:tcBorders>
              <w:right w:val="single" w:sz="4" w:space="0" w:color="auto"/>
            </w:tcBorders>
          </w:tcPr>
          <w:p w:rsidR="00F72C2A" w:rsidRPr="00087FB4" w:rsidRDefault="00F72C2A" w:rsidP="001677C9">
            <w:pPr>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&gt;</w:t>
            </w:r>
            <w:proofErr w:type="gramEnd"/>
            <w:r w:rsidRPr="00087FB4">
              <w:rPr>
                <w:sz w:val="24"/>
                <w:szCs w:val="24"/>
              </w:rPr>
              <w:t xml:space="preserve"> 0</w:t>
            </w:r>
          </w:p>
        </w:tc>
        <w:tc>
          <w:tcPr>
            <w:tcW w:w="567" w:type="dxa"/>
            <w:vAlign w:val="center"/>
          </w:tcPr>
          <w:p w:rsidR="00F72C2A" w:rsidRPr="00C97EC6" w:rsidRDefault="002328FB" w:rsidP="001677C9">
            <w:pPr>
              <w:suppressAutoHyphens w:val="0"/>
              <w:rPr>
                <w:sz w:val="24"/>
                <w:szCs w:val="24"/>
              </w:rPr>
            </w:pPr>
            <w:r>
              <w:rPr>
                <w:sz w:val="24"/>
                <w:szCs w:val="24"/>
              </w:rPr>
              <w:t>11,4**</w:t>
            </w:r>
          </w:p>
        </w:tc>
        <w:tc>
          <w:tcPr>
            <w:tcW w:w="5246" w:type="dxa"/>
          </w:tcPr>
          <w:p w:rsidR="00F72C2A" w:rsidRPr="00087FB4" w:rsidRDefault="002328FB" w:rsidP="00002EF4">
            <w:pPr>
              <w:spacing w:line="276" w:lineRule="auto"/>
              <w:jc w:val="center"/>
              <w:rPr>
                <w:sz w:val="24"/>
                <w:szCs w:val="24"/>
              </w:rPr>
            </w:pPr>
            <w:r>
              <w:rPr>
                <w:sz w:val="24"/>
                <w:szCs w:val="24"/>
              </w:rPr>
              <w:t>10637, 10734, 1133х</w:t>
            </w:r>
          </w:p>
        </w:tc>
        <w:tc>
          <w:tcPr>
            <w:tcW w:w="2125" w:type="dxa"/>
          </w:tcPr>
          <w:p w:rsidR="00F72C2A" w:rsidRPr="00087FB4" w:rsidRDefault="002328FB" w:rsidP="001677C9">
            <w:pPr>
              <w:spacing w:line="276" w:lineRule="auto"/>
              <w:jc w:val="center"/>
              <w:rPr>
                <w:sz w:val="24"/>
                <w:szCs w:val="24"/>
              </w:rPr>
            </w:pPr>
            <w:r>
              <w:rPr>
                <w:sz w:val="24"/>
                <w:szCs w:val="24"/>
              </w:rPr>
              <w:t>460</w:t>
            </w:r>
          </w:p>
        </w:tc>
        <w:tc>
          <w:tcPr>
            <w:tcW w:w="2127" w:type="dxa"/>
            <w:vAlign w:val="center"/>
          </w:tcPr>
          <w:p w:rsidR="00F72C2A" w:rsidRPr="00087FB4" w:rsidRDefault="002328FB" w:rsidP="001677C9">
            <w:pPr>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&gt;</w:t>
            </w:r>
            <w:proofErr w:type="gramEnd"/>
            <w:r w:rsidRPr="00087FB4">
              <w:rPr>
                <w:sz w:val="24"/>
                <w:szCs w:val="24"/>
              </w:rPr>
              <w:t xml:space="preserve"> 0</w:t>
            </w:r>
          </w:p>
        </w:tc>
        <w:tc>
          <w:tcPr>
            <w:tcW w:w="1010" w:type="dxa"/>
            <w:gridSpan w:val="2"/>
            <w:vMerge/>
            <w:vAlign w:val="center"/>
          </w:tcPr>
          <w:p w:rsidR="00F72C2A" w:rsidRPr="00087FB4" w:rsidRDefault="00F72C2A" w:rsidP="001677C9">
            <w:pPr>
              <w:suppressAutoHyphens w:val="0"/>
              <w:rPr>
                <w:sz w:val="24"/>
                <w:szCs w:val="24"/>
              </w:rPr>
            </w:pPr>
          </w:p>
        </w:tc>
      </w:tr>
      <w:tr w:rsidR="00F72C2A" w:rsidRPr="00087FB4" w:rsidTr="00F72C2A">
        <w:trPr>
          <w:trHeight w:val="384"/>
        </w:trPr>
        <w:tc>
          <w:tcPr>
            <w:tcW w:w="566" w:type="dxa"/>
            <w:tcBorders>
              <w:top w:val="single" w:sz="8" w:space="0" w:color="auto"/>
              <w:left w:val="single" w:sz="8" w:space="0" w:color="auto"/>
              <w:bottom w:val="single" w:sz="8" w:space="0" w:color="auto"/>
              <w:right w:val="single" w:sz="8" w:space="0" w:color="auto"/>
            </w:tcBorders>
            <w:vAlign w:val="center"/>
          </w:tcPr>
          <w:p w:rsidR="00F72C2A" w:rsidRPr="0061317C" w:rsidRDefault="00F72C2A" w:rsidP="00F72C2A">
            <w:pPr>
              <w:suppressAutoHyphens w:val="0"/>
              <w:rPr>
                <w:sz w:val="24"/>
                <w:szCs w:val="24"/>
              </w:rPr>
            </w:pPr>
            <w:r>
              <w:rPr>
                <w:sz w:val="24"/>
                <w:szCs w:val="24"/>
              </w:rPr>
              <w:t>12.4**</w:t>
            </w:r>
          </w:p>
        </w:tc>
        <w:tc>
          <w:tcPr>
            <w:tcW w:w="5102" w:type="dxa"/>
            <w:tcBorders>
              <w:top w:val="single" w:sz="8" w:space="0" w:color="auto"/>
              <w:left w:val="single" w:sz="4" w:space="0" w:color="auto"/>
              <w:bottom w:val="single" w:sz="8" w:space="0" w:color="auto"/>
              <w:right w:val="single" w:sz="8" w:space="0" w:color="auto"/>
            </w:tcBorders>
          </w:tcPr>
          <w:p w:rsidR="00F72C2A" w:rsidRPr="00087FB4" w:rsidRDefault="00F72C2A" w:rsidP="00354644">
            <w:pPr>
              <w:spacing w:line="276" w:lineRule="auto"/>
              <w:jc w:val="center"/>
              <w:rPr>
                <w:sz w:val="24"/>
                <w:szCs w:val="24"/>
              </w:rPr>
            </w:pPr>
            <w:r>
              <w:rPr>
                <w:sz w:val="24"/>
                <w:szCs w:val="24"/>
              </w:rPr>
              <w:t>1149х</w:t>
            </w:r>
          </w:p>
        </w:tc>
        <w:tc>
          <w:tcPr>
            <w:tcW w:w="1985" w:type="dxa"/>
            <w:tcBorders>
              <w:top w:val="single" w:sz="8" w:space="0" w:color="auto"/>
              <w:left w:val="single" w:sz="8" w:space="0" w:color="auto"/>
              <w:bottom w:val="single" w:sz="8" w:space="0" w:color="auto"/>
              <w:right w:val="single" w:sz="8" w:space="0" w:color="auto"/>
            </w:tcBorders>
          </w:tcPr>
          <w:p w:rsidR="00F72C2A" w:rsidRPr="00087FB4" w:rsidRDefault="00F72C2A" w:rsidP="00F72C2A">
            <w:pPr>
              <w:spacing w:line="276" w:lineRule="auto"/>
              <w:jc w:val="center"/>
              <w:rPr>
                <w:sz w:val="24"/>
                <w:szCs w:val="24"/>
              </w:rPr>
            </w:pPr>
            <w:r>
              <w:rPr>
                <w:sz w:val="24"/>
                <w:szCs w:val="24"/>
              </w:rPr>
              <w:t>462</w:t>
            </w:r>
          </w:p>
        </w:tc>
        <w:tc>
          <w:tcPr>
            <w:tcW w:w="992" w:type="dxa"/>
            <w:vMerge/>
            <w:vAlign w:val="center"/>
          </w:tcPr>
          <w:p w:rsidR="00F72C2A" w:rsidRPr="00087FB4" w:rsidRDefault="00F72C2A" w:rsidP="00354644">
            <w:pPr>
              <w:suppressAutoHyphens w:val="0"/>
              <w:rPr>
                <w:sz w:val="24"/>
                <w:szCs w:val="24"/>
              </w:rPr>
            </w:pPr>
          </w:p>
        </w:tc>
        <w:tc>
          <w:tcPr>
            <w:tcW w:w="2127" w:type="dxa"/>
            <w:tcBorders>
              <w:top w:val="single" w:sz="8" w:space="0" w:color="auto"/>
              <w:left w:val="single" w:sz="8" w:space="0" w:color="auto"/>
              <w:bottom w:val="single" w:sz="8" w:space="0" w:color="auto"/>
              <w:right w:val="single" w:sz="4" w:space="0" w:color="auto"/>
            </w:tcBorders>
          </w:tcPr>
          <w:p w:rsidR="00F72C2A" w:rsidRPr="00087FB4" w:rsidRDefault="002328FB" w:rsidP="00F72C2A">
            <w:pPr>
              <w:suppressAutoHyphens w:val="0"/>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567" w:type="dxa"/>
            <w:tcBorders>
              <w:top w:val="single" w:sz="8" w:space="0" w:color="auto"/>
              <w:left w:val="single" w:sz="8" w:space="0" w:color="auto"/>
              <w:bottom w:val="single" w:sz="8" w:space="0" w:color="auto"/>
              <w:right w:val="single" w:sz="8" w:space="0" w:color="auto"/>
            </w:tcBorders>
            <w:vAlign w:val="center"/>
          </w:tcPr>
          <w:p w:rsidR="00F72C2A" w:rsidRPr="00C97EC6" w:rsidRDefault="002328FB" w:rsidP="00F72C2A">
            <w:pPr>
              <w:spacing w:line="276" w:lineRule="auto"/>
              <w:jc w:val="center"/>
              <w:rPr>
                <w:sz w:val="24"/>
                <w:szCs w:val="24"/>
              </w:rPr>
            </w:pPr>
            <w:r>
              <w:rPr>
                <w:sz w:val="24"/>
                <w:szCs w:val="24"/>
              </w:rPr>
              <w:t>11,5**</w:t>
            </w:r>
          </w:p>
        </w:tc>
        <w:tc>
          <w:tcPr>
            <w:tcW w:w="5246" w:type="dxa"/>
            <w:tcBorders>
              <w:top w:val="single" w:sz="8" w:space="0" w:color="auto"/>
              <w:left w:val="single" w:sz="8" w:space="0" w:color="auto"/>
              <w:bottom w:val="single" w:sz="8" w:space="0" w:color="auto"/>
              <w:right w:val="single" w:sz="8" w:space="0" w:color="auto"/>
            </w:tcBorders>
          </w:tcPr>
          <w:p w:rsidR="00F72C2A" w:rsidRPr="00087FB4" w:rsidRDefault="002328FB" w:rsidP="002328FB">
            <w:pPr>
              <w:spacing w:line="276" w:lineRule="auto"/>
              <w:jc w:val="center"/>
              <w:rPr>
                <w:sz w:val="24"/>
                <w:szCs w:val="24"/>
              </w:rPr>
            </w:pPr>
            <w:r>
              <w:rPr>
                <w:sz w:val="24"/>
                <w:szCs w:val="24"/>
              </w:rPr>
              <w:t>1149х</w:t>
            </w:r>
          </w:p>
        </w:tc>
        <w:tc>
          <w:tcPr>
            <w:tcW w:w="2125" w:type="dxa"/>
            <w:tcBorders>
              <w:top w:val="single" w:sz="8" w:space="0" w:color="auto"/>
              <w:left w:val="single" w:sz="8" w:space="0" w:color="auto"/>
              <w:bottom w:val="single" w:sz="8" w:space="0" w:color="auto"/>
              <w:right w:val="single" w:sz="8" w:space="0" w:color="auto"/>
            </w:tcBorders>
          </w:tcPr>
          <w:p w:rsidR="00F72C2A" w:rsidRPr="00087FB4" w:rsidRDefault="002328FB" w:rsidP="00354644">
            <w:pPr>
              <w:spacing w:line="276" w:lineRule="auto"/>
              <w:jc w:val="center"/>
              <w:rPr>
                <w:sz w:val="24"/>
                <w:szCs w:val="24"/>
              </w:rPr>
            </w:pPr>
            <w:r>
              <w:rPr>
                <w:sz w:val="24"/>
                <w:szCs w:val="24"/>
              </w:rPr>
              <w:t>462</w:t>
            </w:r>
          </w:p>
        </w:tc>
        <w:tc>
          <w:tcPr>
            <w:tcW w:w="2127" w:type="dxa"/>
            <w:tcBorders>
              <w:top w:val="single" w:sz="8" w:space="0" w:color="auto"/>
              <w:left w:val="single" w:sz="8" w:space="0" w:color="auto"/>
              <w:bottom w:val="single" w:sz="8" w:space="0" w:color="auto"/>
              <w:right w:val="single" w:sz="8" w:space="0" w:color="auto"/>
            </w:tcBorders>
            <w:vAlign w:val="center"/>
          </w:tcPr>
          <w:p w:rsidR="00F72C2A" w:rsidRPr="00087FB4" w:rsidRDefault="00804197" w:rsidP="00804197">
            <w:pPr>
              <w:spacing w:line="276" w:lineRule="auto"/>
              <w:jc w:val="center"/>
              <w:rPr>
                <w:sz w:val="24"/>
                <w:szCs w:val="24"/>
              </w:rPr>
            </w:pPr>
            <w:r>
              <w:rPr>
                <w:sz w:val="24"/>
                <w:szCs w:val="24"/>
              </w:rPr>
              <w:t>з</w:t>
            </w:r>
            <w:r w:rsidR="002328FB" w:rsidRPr="00087FB4">
              <w:rPr>
                <w:sz w:val="24"/>
                <w:szCs w:val="24"/>
              </w:rPr>
              <w:t>начение</w:t>
            </w:r>
            <w:r w:rsidR="002328FB" w:rsidRPr="00087FB4">
              <w:rPr>
                <w:sz w:val="24"/>
                <w:szCs w:val="24"/>
                <w:lang w:val="en-US"/>
              </w:rPr>
              <w:t xml:space="preserve"> </w:t>
            </w:r>
            <w:proofErr w:type="gramStart"/>
            <w:r w:rsidR="002328FB" w:rsidRPr="00087FB4">
              <w:rPr>
                <w:sz w:val="24"/>
                <w:szCs w:val="24"/>
                <w:lang w:val="en-US"/>
              </w:rPr>
              <w:t>&lt;</w:t>
            </w:r>
            <w:r w:rsidR="002328FB" w:rsidRPr="00087FB4">
              <w:rPr>
                <w:sz w:val="24"/>
                <w:szCs w:val="24"/>
              </w:rPr>
              <w:t xml:space="preserve"> 0</w:t>
            </w:r>
            <w:proofErr w:type="gramEnd"/>
          </w:p>
        </w:tc>
        <w:tc>
          <w:tcPr>
            <w:tcW w:w="1010" w:type="dxa"/>
            <w:gridSpan w:val="2"/>
            <w:vMerge/>
            <w:vAlign w:val="center"/>
          </w:tcPr>
          <w:p w:rsidR="00F72C2A" w:rsidRPr="00087FB4" w:rsidRDefault="00F72C2A" w:rsidP="00354644">
            <w:pPr>
              <w:suppressAutoHyphens w:val="0"/>
              <w:rPr>
                <w:sz w:val="24"/>
                <w:szCs w:val="24"/>
              </w:rPr>
            </w:pPr>
          </w:p>
        </w:tc>
      </w:tr>
      <w:tr w:rsidR="00DA7BF5" w:rsidRPr="00087FB4" w:rsidTr="00C356E2">
        <w:trPr>
          <w:trHeight w:val="384"/>
        </w:trPr>
        <w:tc>
          <w:tcPr>
            <w:tcW w:w="566" w:type="dxa"/>
            <w:vAlign w:val="center"/>
          </w:tcPr>
          <w:p w:rsidR="00DA7BF5" w:rsidRPr="00087FB4" w:rsidRDefault="00DA7BF5" w:rsidP="001677C9">
            <w:pPr>
              <w:suppressAutoHyphens w:val="0"/>
              <w:rPr>
                <w:sz w:val="24"/>
                <w:szCs w:val="24"/>
                <w:lang w:val="en-US"/>
              </w:rPr>
            </w:pPr>
            <w:r w:rsidRPr="00087FB4">
              <w:rPr>
                <w:sz w:val="24"/>
                <w:szCs w:val="24"/>
                <w:lang w:val="en-US"/>
              </w:rPr>
              <w:t>1</w:t>
            </w:r>
            <w:r>
              <w:rPr>
                <w:sz w:val="24"/>
                <w:szCs w:val="24"/>
              </w:rPr>
              <w:t>3***</w:t>
            </w:r>
          </w:p>
        </w:tc>
        <w:tc>
          <w:tcPr>
            <w:tcW w:w="5102" w:type="dxa"/>
            <w:tcBorders>
              <w:left w:val="single" w:sz="4" w:space="0" w:color="auto"/>
            </w:tcBorders>
          </w:tcPr>
          <w:p w:rsidR="00DA7BF5" w:rsidRPr="00087FB4" w:rsidRDefault="00DA7BF5" w:rsidP="001677C9">
            <w:pPr>
              <w:spacing w:line="276" w:lineRule="auto"/>
              <w:jc w:val="center"/>
              <w:rPr>
                <w:sz w:val="24"/>
                <w:szCs w:val="24"/>
              </w:rPr>
            </w:pPr>
            <w:r w:rsidRPr="00087FB4">
              <w:rPr>
                <w:sz w:val="24"/>
                <w:szCs w:val="24"/>
              </w:rPr>
              <w:t>20135</w:t>
            </w:r>
          </w:p>
        </w:tc>
        <w:tc>
          <w:tcPr>
            <w:tcW w:w="1985" w:type="dxa"/>
          </w:tcPr>
          <w:p w:rsidR="00DA7BF5" w:rsidRPr="00087FB4" w:rsidRDefault="00DA7BF5" w:rsidP="001677C9">
            <w:pPr>
              <w:spacing w:line="276" w:lineRule="auto"/>
              <w:jc w:val="center"/>
              <w:rPr>
                <w:sz w:val="24"/>
                <w:szCs w:val="24"/>
              </w:rPr>
            </w:pPr>
            <w:r w:rsidRPr="00087FB4">
              <w:rPr>
                <w:sz w:val="24"/>
                <w:szCs w:val="24"/>
              </w:rPr>
              <w:t>510</w:t>
            </w:r>
          </w:p>
        </w:tc>
        <w:tc>
          <w:tcPr>
            <w:tcW w:w="992" w:type="dxa"/>
            <w:vMerge w:val="restart"/>
            <w:vAlign w:val="center"/>
          </w:tcPr>
          <w:p w:rsidR="00DA7BF5" w:rsidRPr="00087FB4" w:rsidRDefault="00DA7BF5" w:rsidP="001677C9">
            <w:pPr>
              <w:suppressAutoHyphens w:val="0"/>
              <w:rPr>
                <w:sz w:val="24"/>
                <w:szCs w:val="24"/>
              </w:rPr>
            </w:pPr>
          </w:p>
        </w:tc>
        <w:tc>
          <w:tcPr>
            <w:tcW w:w="2127" w:type="dxa"/>
            <w:tcBorders>
              <w:right w:val="single" w:sz="4" w:space="0" w:color="auto"/>
            </w:tcBorders>
          </w:tcPr>
          <w:p w:rsidR="00DA7BF5" w:rsidRPr="00087FB4" w:rsidRDefault="00DA7BF5" w:rsidP="001677C9">
            <w:pPr>
              <w:jc w:val="center"/>
              <w:rPr>
                <w:sz w:val="24"/>
                <w:szCs w:val="24"/>
              </w:rPr>
            </w:pPr>
            <w:proofErr w:type="gramStart"/>
            <w:r w:rsidRPr="00087FB4">
              <w:rPr>
                <w:sz w:val="24"/>
                <w:szCs w:val="24"/>
              </w:rPr>
              <w:t>значение &gt;</w:t>
            </w:r>
            <w:proofErr w:type="gramEnd"/>
            <w:r w:rsidRPr="00087FB4">
              <w:rPr>
                <w:sz w:val="24"/>
                <w:szCs w:val="24"/>
              </w:rPr>
              <w:t xml:space="preserve"> 0</w:t>
            </w:r>
          </w:p>
        </w:tc>
        <w:tc>
          <w:tcPr>
            <w:tcW w:w="567" w:type="dxa"/>
            <w:vAlign w:val="center"/>
          </w:tcPr>
          <w:p w:rsidR="00DA7BF5" w:rsidRPr="00087FB4" w:rsidRDefault="00DA7BF5" w:rsidP="001677C9">
            <w:pPr>
              <w:suppressAutoHyphens w:val="0"/>
              <w:rPr>
                <w:sz w:val="24"/>
                <w:szCs w:val="24"/>
              </w:rPr>
            </w:pPr>
            <w:r w:rsidRPr="00C97EC6">
              <w:rPr>
                <w:sz w:val="24"/>
                <w:szCs w:val="24"/>
              </w:rPr>
              <w:t>1</w:t>
            </w:r>
            <w:r>
              <w:rPr>
                <w:sz w:val="24"/>
                <w:szCs w:val="24"/>
              </w:rPr>
              <w:t>2</w:t>
            </w:r>
            <w:r w:rsidRPr="00C97EC6">
              <w:rPr>
                <w:sz w:val="24"/>
                <w:szCs w:val="24"/>
              </w:rPr>
              <w:t>**</w:t>
            </w:r>
          </w:p>
        </w:tc>
        <w:tc>
          <w:tcPr>
            <w:tcW w:w="5246" w:type="dxa"/>
          </w:tcPr>
          <w:p w:rsidR="00DA7BF5" w:rsidRPr="00087FB4" w:rsidRDefault="00DA7BF5" w:rsidP="001677C9">
            <w:pPr>
              <w:spacing w:line="276" w:lineRule="auto"/>
              <w:jc w:val="center"/>
              <w:rPr>
                <w:sz w:val="24"/>
                <w:szCs w:val="24"/>
              </w:rPr>
            </w:pPr>
            <w:r w:rsidRPr="00087FB4">
              <w:rPr>
                <w:sz w:val="24"/>
                <w:szCs w:val="24"/>
              </w:rPr>
              <w:t>20135</w:t>
            </w:r>
          </w:p>
        </w:tc>
        <w:tc>
          <w:tcPr>
            <w:tcW w:w="2125" w:type="dxa"/>
          </w:tcPr>
          <w:p w:rsidR="00DA7BF5" w:rsidRPr="00087FB4" w:rsidRDefault="00DA7BF5" w:rsidP="001677C9">
            <w:pPr>
              <w:spacing w:line="276" w:lineRule="auto"/>
              <w:jc w:val="center"/>
              <w:rPr>
                <w:sz w:val="24"/>
                <w:szCs w:val="24"/>
              </w:rPr>
            </w:pPr>
            <w:r w:rsidRPr="00087FB4">
              <w:rPr>
                <w:sz w:val="24"/>
                <w:szCs w:val="24"/>
              </w:rPr>
              <w:t>610</w:t>
            </w:r>
          </w:p>
        </w:tc>
        <w:tc>
          <w:tcPr>
            <w:tcW w:w="2127" w:type="dxa"/>
            <w:vMerge w:val="restart"/>
            <w:vAlign w:val="center"/>
          </w:tcPr>
          <w:p w:rsidR="00DA7BF5" w:rsidRPr="00087FB4" w:rsidRDefault="00DA7BF5" w:rsidP="001677C9">
            <w:pPr>
              <w:jc w:val="center"/>
              <w:rPr>
                <w:sz w:val="24"/>
                <w:szCs w:val="24"/>
              </w:rPr>
            </w:pPr>
            <w:r w:rsidRPr="00087FB4">
              <w:rPr>
                <w:sz w:val="24"/>
                <w:szCs w:val="24"/>
              </w:rPr>
              <w:t>значение</w:t>
            </w:r>
            <w:r w:rsidRPr="00C97EC6">
              <w:rPr>
                <w:sz w:val="24"/>
                <w:szCs w:val="24"/>
              </w:rPr>
              <w:t xml:space="preserve"> </w:t>
            </w:r>
            <w:r w:rsidRPr="00087FB4">
              <w:rPr>
                <w:sz w:val="24"/>
                <w:szCs w:val="24"/>
              </w:rPr>
              <w:t>&gt;0</w:t>
            </w:r>
          </w:p>
        </w:tc>
        <w:tc>
          <w:tcPr>
            <w:tcW w:w="1010" w:type="dxa"/>
            <w:gridSpan w:val="2"/>
            <w:vMerge w:val="restart"/>
            <w:vAlign w:val="center"/>
          </w:tcPr>
          <w:p w:rsidR="00DA7BF5" w:rsidRPr="00087FB4" w:rsidRDefault="00DA7BF5" w:rsidP="001677C9">
            <w:pPr>
              <w:suppressAutoHyphens w:val="0"/>
              <w:rPr>
                <w:sz w:val="24"/>
                <w:szCs w:val="24"/>
              </w:rPr>
            </w:pPr>
          </w:p>
        </w:tc>
      </w:tr>
      <w:tr w:rsidR="00DA7BF5" w:rsidRPr="00087FB4" w:rsidTr="00C356E2">
        <w:trPr>
          <w:trHeight w:val="255"/>
        </w:trPr>
        <w:tc>
          <w:tcPr>
            <w:tcW w:w="566" w:type="dxa"/>
            <w:vAlign w:val="center"/>
          </w:tcPr>
          <w:p w:rsidR="00DA7BF5" w:rsidRPr="0056269A" w:rsidRDefault="00DA7BF5" w:rsidP="001677C9">
            <w:pPr>
              <w:suppressAutoHyphens w:val="0"/>
              <w:rPr>
                <w:sz w:val="24"/>
                <w:szCs w:val="24"/>
              </w:rPr>
            </w:pPr>
            <w:r w:rsidRPr="00087FB4">
              <w:rPr>
                <w:sz w:val="24"/>
                <w:szCs w:val="24"/>
                <w:lang w:val="en-US"/>
              </w:rPr>
              <w:t>1</w:t>
            </w:r>
            <w:r>
              <w:rPr>
                <w:sz w:val="24"/>
                <w:szCs w:val="24"/>
              </w:rPr>
              <w:t>4**</w:t>
            </w:r>
          </w:p>
        </w:tc>
        <w:tc>
          <w:tcPr>
            <w:tcW w:w="5102" w:type="dxa"/>
            <w:tcBorders>
              <w:left w:val="single" w:sz="4" w:space="0" w:color="auto"/>
            </w:tcBorders>
          </w:tcPr>
          <w:p w:rsidR="00DA7BF5" w:rsidRPr="00087FB4" w:rsidRDefault="00DA7BF5" w:rsidP="001677C9">
            <w:pPr>
              <w:spacing w:line="276" w:lineRule="auto"/>
              <w:jc w:val="center"/>
              <w:rPr>
                <w:sz w:val="24"/>
                <w:szCs w:val="24"/>
              </w:rPr>
            </w:pPr>
            <w:r w:rsidRPr="00087FB4">
              <w:rPr>
                <w:sz w:val="24"/>
                <w:szCs w:val="24"/>
              </w:rPr>
              <w:t>20421-20423, 21521-21523</w:t>
            </w:r>
          </w:p>
        </w:tc>
        <w:tc>
          <w:tcPr>
            <w:tcW w:w="1985" w:type="dxa"/>
          </w:tcPr>
          <w:p w:rsidR="00DA7BF5" w:rsidRPr="00087FB4" w:rsidRDefault="00DA7BF5" w:rsidP="001677C9">
            <w:pPr>
              <w:spacing w:line="276" w:lineRule="auto"/>
              <w:jc w:val="center"/>
              <w:rPr>
                <w:sz w:val="24"/>
                <w:szCs w:val="24"/>
              </w:rPr>
            </w:pPr>
            <w:r w:rsidRPr="00087FB4">
              <w:rPr>
                <w:sz w:val="24"/>
                <w:szCs w:val="24"/>
              </w:rPr>
              <w:t>520</w:t>
            </w:r>
          </w:p>
        </w:tc>
        <w:tc>
          <w:tcPr>
            <w:tcW w:w="992" w:type="dxa"/>
            <w:vMerge/>
            <w:vAlign w:val="center"/>
          </w:tcPr>
          <w:p w:rsidR="00DA7BF5" w:rsidRPr="00087FB4" w:rsidRDefault="00DA7BF5" w:rsidP="001677C9">
            <w:pPr>
              <w:suppressAutoHyphens w:val="0"/>
              <w:rPr>
                <w:sz w:val="24"/>
                <w:szCs w:val="24"/>
              </w:rPr>
            </w:pPr>
          </w:p>
        </w:tc>
        <w:tc>
          <w:tcPr>
            <w:tcW w:w="2127" w:type="dxa"/>
            <w:vMerge w:val="restart"/>
            <w:tcBorders>
              <w:right w:val="single" w:sz="4" w:space="0" w:color="auto"/>
            </w:tcBorders>
          </w:tcPr>
          <w:p w:rsidR="00DA7BF5" w:rsidRPr="00087FB4" w:rsidRDefault="00DA7BF5" w:rsidP="001677C9">
            <w:pPr>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 xml:space="preserve"> &gt;</w:t>
            </w:r>
            <w:proofErr w:type="gramEnd"/>
            <w:r w:rsidRPr="00087FB4">
              <w:rPr>
                <w:sz w:val="24"/>
                <w:szCs w:val="24"/>
              </w:rPr>
              <w:t xml:space="preserve"> 0</w:t>
            </w:r>
          </w:p>
        </w:tc>
        <w:tc>
          <w:tcPr>
            <w:tcW w:w="567" w:type="dxa"/>
            <w:vAlign w:val="center"/>
          </w:tcPr>
          <w:p w:rsidR="00DA7BF5" w:rsidRPr="0056269A" w:rsidRDefault="00DA7BF5" w:rsidP="001677C9">
            <w:pPr>
              <w:suppressAutoHyphens w:val="0"/>
              <w:rPr>
                <w:sz w:val="24"/>
                <w:szCs w:val="24"/>
              </w:rPr>
            </w:pPr>
            <w:r w:rsidRPr="00087FB4">
              <w:rPr>
                <w:sz w:val="24"/>
                <w:szCs w:val="24"/>
                <w:lang w:val="en-US"/>
              </w:rPr>
              <w:t>1</w:t>
            </w:r>
            <w:r>
              <w:rPr>
                <w:sz w:val="24"/>
                <w:szCs w:val="24"/>
              </w:rPr>
              <w:t>3**</w:t>
            </w:r>
          </w:p>
        </w:tc>
        <w:tc>
          <w:tcPr>
            <w:tcW w:w="5246" w:type="dxa"/>
          </w:tcPr>
          <w:p w:rsidR="00DA7BF5" w:rsidRPr="00087FB4" w:rsidRDefault="00DA7BF5" w:rsidP="001677C9">
            <w:pPr>
              <w:spacing w:line="276" w:lineRule="auto"/>
              <w:jc w:val="center"/>
              <w:rPr>
                <w:sz w:val="24"/>
                <w:szCs w:val="24"/>
              </w:rPr>
            </w:pPr>
            <w:r w:rsidRPr="00087FB4">
              <w:rPr>
                <w:sz w:val="24"/>
                <w:szCs w:val="24"/>
              </w:rPr>
              <w:t>20421-20423, 21521-21523</w:t>
            </w:r>
          </w:p>
        </w:tc>
        <w:tc>
          <w:tcPr>
            <w:tcW w:w="2125" w:type="dxa"/>
          </w:tcPr>
          <w:p w:rsidR="00DA7BF5" w:rsidRPr="00087FB4" w:rsidRDefault="00DA7BF5" w:rsidP="001677C9">
            <w:pPr>
              <w:spacing w:line="276" w:lineRule="auto"/>
              <w:jc w:val="center"/>
              <w:rPr>
                <w:sz w:val="24"/>
                <w:szCs w:val="24"/>
              </w:rPr>
            </w:pPr>
            <w:r w:rsidRPr="00087FB4">
              <w:rPr>
                <w:sz w:val="24"/>
                <w:szCs w:val="24"/>
              </w:rPr>
              <w:t>620</w:t>
            </w:r>
          </w:p>
        </w:tc>
        <w:tc>
          <w:tcPr>
            <w:tcW w:w="2127" w:type="dxa"/>
            <w:vMerge/>
            <w:vAlign w:val="center"/>
          </w:tcPr>
          <w:p w:rsidR="00DA7BF5" w:rsidRPr="00087FB4" w:rsidRDefault="00DA7BF5" w:rsidP="001677C9">
            <w:pPr>
              <w:suppressAutoHyphens w:val="0"/>
              <w:jc w:val="center"/>
              <w:rPr>
                <w:sz w:val="24"/>
                <w:szCs w:val="24"/>
              </w:rPr>
            </w:pPr>
          </w:p>
        </w:tc>
        <w:tc>
          <w:tcPr>
            <w:tcW w:w="1010" w:type="dxa"/>
            <w:gridSpan w:val="2"/>
            <w:vMerge/>
            <w:vAlign w:val="center"/>
          </w:tcPr>
          <w:p w:rsidR="00DA7BF5" w:rsidRPr="00087FB4" w:rsidRDefault="00DA7BF5" w:rsidP="001677C9">
            <w:pPr>
              <w:suppressAutoHyphens w:val="0"/>
              <w:rPr>
                <w:sz w:val="24"/>
                <w:szCs w:val="24"/>
              </w:rPr>
            </w:pPr>
          </w:p>
        </w:tc>
      </w:tr>
      <w:tr w:rsidR="00DA7BF5" w:rsidRPr="00087FB4" w:rsidTr="00C356E2">
        <w:trPr>
          <w:trHeight w:val="255"/>
        </w:trPr>
        <w:tc>
          <w:tcPr>
            <w:tcW w:w="566" w:type="dxa"/>
            <w:vAlign w:val="center"/>
            <w:hideMark/>
          </w:tcPr>
          <w:p w:rsidR="00DA7BF5" w:rsidRPr="0056269A" w:rsidRDefault="00DA7BF5" w:rsidP="001677C9">
            <w:pPr>
              <w:suppressAutoHyphens w:val="0"/>
              <w:rPr>
                <w:sz w:val="24"/>
                <w:szCs w:val="24"/>
              </w:rPr>
            </w:pPr>
            <w:r w:rsidRPr="00087FB4">
              <w:rPr>
                <w:sz w:val="24"/>
                <w:szCs w:val="24"/>
                <w:lang w:val="en-US"/>
              </w:rPr>
              <w:t>1</w:t>
            </w:r>
            <w:r>
              <w:rPr>
                <w:sz w:val="24"/>
                <w:szCs w:val="24"/>
              </w:rPr>
              <w:t>5**</w:t>
            </w:r>
          </w:p>
        </w:tc>
        <w:tc>
          <w:tcPr>
            <w:tcW w:w="5102" w:type="dxa"/>
            <w:tcBorders>
              <w:left w:val="single" w:sz="4" w:space="0" w:color="auto"/>
            </w:tcBorders>
            <w:hideMark/>
          </w:tcPr>
          <w:p w:rsidR="00DA7BF5" w:rsidRPr="00087FB4" w:rsidRDefault="00DA7BF5" w:rsidP="001677C9">
            <w:pPr>
              <w:spacing w:line="276" w:lineRule="auto"/>
              <w:jc w:val="center"/>
              <w:rPr>
                <w:sz w:val="24"/>
                <w:szCs w:val="24"/>
              </w:rPr>
            </w:pPr>
            <w:r w:rsidRPr="00087FB4">
              <w:rPr>
                <w:sz w:val="24"/>
                <w:szCs w:val="24"/>
              </w:rPr>
              <w:t>20431-20434, 21531-21534</w:t>
            </w:r>
          </w:p>
        </w:tc>
        <w:tc>
          <w:tcPr>
            <w:tcW w:w="1985" w:type="dxa"/>
            <w:hideMark/>
          </w:tcPr>
          <w:p w:rsidR="00DA7BF5" w:rsidRPr="00087FB4" w:rsidRDefault="00DA7BF5" w:rsidP="001677C9">
            <w:pPr>
              <w:spacing w:line="276" w:lineRule="auto"/>
              <w:jc w:val="center"/>
              <w:rPr>
                <w:sz w:val="24"/>
                <w:szCs w:val="24"/>
              </w:rPr>
            </w:pPr>
            <w:r w:rsidRPr="00087FB4">
              <w:rPr>
                <w:sz w:val="24"/>
                <w:szCs w:val="24"/>
              </w:rPr>
              <w:t>530</w:t>
            </w:r>
          </w:p>
        </w:tc>
        <w:tc>
          <w:tcPr>
            <w:tcW w:w="992" w:type="dxa"/>
            <w:vMerge/>
            <w:vAlign w:val="center"/>
            <w:hideMark/>
          </w:tcPr>
          <w:p w:rsidR="00DA7BF5" w:rsidRPr="00087FB4" w:rsidRDefault="00DA7BF5" w:rsidP="001677C9">
            <w:pPr>
              <w:suppressAutoHyphens w:val="0"/>
              <w:rPr>
                <w:sz w:val="24"/>
                <w:szCs w:val="24"/>
              </w:rPr>
            </w:pPr>
          </w:p>
        </w:tc>
        <w:tc>
          <w:tcPr>
            <w:tcW w:w="2127" w:type="dxa"/>
            <w:vMerge/>
            <w:tcBorders>
              <w:right w:val="single" w:sz="4" w:space="0" w:color="auto"/>
            </w:tcBorders>
          </w:tcPr>
          <w:p w:rsidR="00DA7BF5" w:rsidRPr="00087FB4" w:rsidRDefault="00DA7BF5" w:rsidP="001677C9">
            <w:pPr>
              <w:jc w:val="center"/>
              <w:rPr>
                <w:sz w:val="24"/>
                <w:szCs w:val="24"/>
              </w:rPr>
            </w:pPr>
          </w:p>
        </w:tc>
        <w:tc>
          <w:tcPr>
            <w:tcW w:w="567" w:type="dxa"/>
            <w:vAlign w:val="center"/>
          </w:tcPr>
          <w:p w:rsidR="00DA7BF5" w:rsidRPr="0056269A" w:rsidRDefault="00DA7BF5" w:rsidP="001677C9">
            <w:pPr>
              <w:suppressAutoHyphens w:val="0"/>
              <w:rPr>
                <w:sz w:val="24"/>
                <w:szCs w:val="24"/>
              </w:rPr>
            </w:pPr>
            <w:r w:rsidRPr="00087FB4">
              <w:rPr>
                <w:sz w:val="24"/>
                <w:szCs w:val="24"/>
                <w:lang w:val="en-US"/>
              </w:rPr>
              <w:t>1</w:t>
            </w:r>
            <w:r>
              <w:rPr>
                <w:sz w:val="24"/>
                <w:szCs w:val="24"/>
              </w:rPr>
              <w:t>4**</w:t>
            </w:r>
          </w:p>
        </w:tc>
        <w:tc>
          <w:tcPr>
            <w:tcW w:w="5246" w:type="dxa"/>
          </w:tcPr>
          <w:p w:rsidR="00DA7BF5" w:rsidRPr="00087FB4" w:rsidRDefault="00DA7BF5" w:rsidP="001677C9">
            <w:pPr>
              <w:spacing w:line="276" w:lineRule="auto"/>
              <w:jc w:val="center"/>
              <w:rPr>
                <w:sz w:val="24"/>
                <w:szCs w:val="24"/>
              </w:rPr>
            </w:pPr>
            <w:r w:rsidRPr="00087FB4">
              <w:rPr>
                <w:sz w:val="24"/>
                <w:szCs w:val="24"/>
              </w:rPr>
              <w:t>20431-20434, 21531-21534</w:t>
            </w:r>
          </w:p>
        </w:tc>
        <w:tc>
          <w:tcPr>
            <w:tcW w:w="2125" w:type="dxa"/>
          </w:tcPr>
          <w:p w:rsidR="00DA7BF5" w:rsidRPr="00087FB4" w:rsidRDefault="00DA7BF5" w:rsidP="001677C9">
            <w:pPr>
              <w:spacing w:line="276" w:lineRule="auto"/>
              <w:jc w:val="center"/>
              <w:rPr>
                <w:sz w:val="24"/>
                <w:szCs w:val="24"/>
              </w:rPr>
            </w:pPr>
            <w:r w:rsidRPr="00087FB4">
              <w:rPr>
                <w:sz w:val="24"/>
                <w:szCs w:val="24"/>
              </w:rPr>
              <w:t>630</w:t>
            </w:r>
          </w:p>
        </w:tc>
        <w:tc>
          <w:tcPr>
            <w:tcW w:w="2127" w:type="dxa"/>
            <w:vMerge/>
            <w:vAlign w:val="center"/>
          </w:tcPr>
          <w:p w:rsidR="00DA7BF5" w:rsidRPr="00087FB4" w:rsidRDefault="00DA7BF5" w:rsidP="001677C9">
            <w:pPr>
              <w:suppressAutoHyphens w:val="0"/>
              <w:jc w:val="center"/>
              <w:rPr>
                <w:sz w:val="24"/>
                <w:szCs w:val="24"/>
              </w:rPr>
            </w:pPr>
          </w:p>
        </w:tc>
        <w:tc>
          <w:tcPr>
            <w:tcW w:w="1010" w:type="dxa"/>
            <w:gridSpan w:val="2"/>
            <w:vMerge/>
            <w:vAlign w:val="center"/>
          </w:tcPr>
          <w:p w:rsidR="00DA7BF5" w:rsidRPr="00087FB4" w:rsidRDefault="00DA7BF5" w:rsidP="001677C9">
            <w:pPr>
              <w:suppressAutoHyphens w:val="0"/>
              <w:rPr>
                <w:sz w:val="24"/>
                <w:szCs w:val="24"/>
              </w:rPr>
            </w:pPr>
          </w:p>
        </w:tc>
      </w:tr>
      <w:tr w:rsidR="00DA7BF5" w:rsidRPr="00087FB4" w:rsidTr="00C356E2">
        <w:trPr>
          <w:trHeight w:val="255"/>
        </w:trPr>
        <w:tc>
          <w:tcPr>
            <w:tcW w:w="566" w:type="dxa"/>
            <w:vAlign w:val="center"/>
            <w:hideMark/>
          </w:tcPr>
          <w:p w:rsidR="00DA7BF5" w:rsidRPr="0056269A" w:rsidRDefault="00DA7BF5" w:rsidP="001677C9">
            <w:pPr>
              <w:suppressAutoHyphens w:val="0"/>
              <w:rPr>
                <w:sz w:val="24"/>
                <w:szCs w:val="24"/>
              </w:rPr>
            </w:pPr>
            <w:r w:rsidRPr="00087FB4">
              <w:rPr>
                <w:sz w:val="24"/>
                <w:szCs w:val="24"/>
                <w:lang w:val="en-US"/>
              </w:rPr>
              <w:t>1</w:t>
            </w:r>
            <w:r>
              <w:rPr>
                <w:sz w:val="24"/>
                <w:szCs w:val="24"/>
              </w:rPr>
              <w:t>6**</w:t>
            </w:r>
          </w:p>
        </w:tc>
        <w:tc>
          <w:tcPr>
            <w:tcW w:w="5102" w:type="dxa"/>
            <w:tcBorders>
              <w:left w:val="single" w:sz="4" w:space="0" w:color="auto"/>
            </w:tcBorders>
            <w:hideMark/>
          </w:tcPr>
          <w:p w:rsidR="00DA7BF5" w:rsidRPr="00087FB4" w:rsidRDefault="00DA7BF5" w:rsidP="001677C9">
            <w:pPr>
              <w:spacing w:line="276" w:lineRule="auto"/>
              <w:jc w:val="center"/>
              <w:rPr>
                <w:sz w:val="24"/>
                <w:szCs w:val="24"/>
              </w:rPr>
            </w:pPr>
            <w:r w:rsidRPr="00087FB4">
              <w:rPr>
                <w:sz w:val="24"/>
                <w:szCs w:val="24"/>
              </w:rPr>
              <w:t>20711, 20713, 20714, 20721, 20723, 20731, 20733</w:t>
            </w:r>
            <w:r>
              <w:rPr>
                <w:sz w:val="24"/>
                <w:szCs w:val="24"/>
                <w:lang w:val="en-US"/>
              </w:rPr>
              <w:t>, 20744</w:t>
            </w:r>
            <w:r w:rsidRPr="00087FB4">
              <w:rPr>
                <w:sz w:val="24"/>
                <w:szCs w:val="24"/>
              </w:rPr>
              <w:t xml:space="preserve"> </w:t>
            </w:r>
          </w:p>
        </w:tc>
        <w:tc>
          <w:tcPr>
            <w:tcW w:w="1985" w:type="dxa"/>
            <w:hideMark/>
          </w:tcPr>
          <w:p w:rsidR="00DA7BF5" w:rsidRPr="00087FB4" w:rsidRDefault="00DA7BF5" w:rsidP="001677C9">
            <w:pPr>
              <w:spacing w:line="276" w:lineRule="auto"/>
              <w:jc w:val="center"/>
              <w:rPr>
                <w:sz w:val="24"/>
                <w:szCs w:val="24"/>
              </w:rPr>
            </w:pPr>
            <w:r w:rsidRPr="00087FB4">
              <w:rPr>
                <w:sz w:val="24"/>
                <w:szCs w:val="24"/>
              </w:rPr>
              <w:t>54х</w:t>
            </w:r>
          </w:p>
        </w:tc>
        <w:tc>
          <w:tcPr>
            <w:tcW w:w="992" w:type="dxa"/>
            <w:vMerge/>
            <w:vAlign w:val="center"/>
            <w:hideMark/>
          </w:tcPr>
          <w:p w:rsidR="00DA7BF5" w:rsidRPr="00087FB4" w:rsidRDefault="00DA7BF5" w:rsidP="001677C9">
            <w:pPr>
              <w:suppressAutoHyphens w:val="0"/>
              <w:rPr>
                <w:sz w:val="24"/>
                <w:szCs w:val="24"/>
              </w:rPr>
            </w:pPr>
          </w:p>
        </w:tc>
        <w:tc>
          <w:tcPr>
            <w:tcW w:w="2127" w:type="dxa"/>
            <w:vMerge/>
            <w:tcBorders>
              <w:right w:val="single" w:sz="4" w:space="0" w:color="auto"/>
            </w:tcBorders>
          </w:tcPr>
          <w:p w:rsidR="00DA7BF5" w:rsidRPr="00087FB4" w:rsidRDefault="00DA7BF5" w:rsidP="001677C9">
            <w:pPr>
              <w:jc w:val="center"/>
              <w:rPr>
                <w:sz w:val="24"/>
                <w:szCs w:val="24"/>
              </w:rPr>
            </w:pPr>
          </w:p>
        </w:tc>
        <w:tc>
          <w:tcPr>
            <w:tcW w:w="567" w:type="dxa"/>
            <w:vAlign w:val="center"/>
          </w:tcPr>
          <w:p w:rsidR="00DA7BF5" w:rsidRPr="0056269A" w:rsidRDefault="00DA7BF5" w:rsidP="001677C9">
            <w:pPr>
              <w:suppressAutoHyphens w:val="0"/>
              <w:rPr>
                <w:sz w:val="24"/>
                <w:szCs w:val="24"/>
              </w:rPr>
            </w:pPr>
            <w:r w:rsidRPr="00087FB4">
              <w:rPr>
                <w:sz w:val="24"/>
                <w:szCs w:val="24"/>
                <w:lang w:val="en-US"/>
              </w:rPr>
              <w:t>1</w:t>
            </w:r>
            <w:r>
              <w:rPr>
                <w:sz w:val="24"/>
                <w:szCs w:val="24"/>
              </w:rPr>
              <w:t>5**</w:t>
            </w:r>
          </w:p>
        </w:tc>
        <w:tc>
          <w:tcPr>
            <w:tcW w:w="5246" w:type="dxa"/>
          </w:tcPr>
          <w:p w:rsidR="00DA7BF5" w:rsidRPr="00087FB4" w:rsidRDefault="00DA7BF5" w:rsidP="001677C9">
            <w:pPr>
              <w:spacing w:line="276" w:lineRule="auto"/>
              <w:jc w:val="center"/>
              <w:rPr>
                <w:sz w:val="24"/>
                <w:szCs w:val="24"/>
              </w:rPr>
            </w:pPr>
            <w:r w:rsidRPr="00087FB4">
              <w:rPr>
                <w:sz w:val="24"/>
                <w:szCs w:val="24"/>
              </w:rPr>
              <w:t>20711, 20713, 20714, 20721, 20723, 20731, 20733</w:t>
            </w:r>
            <w:r>
              <w:rPr>
                <w:sz w:val="24"/>
                <w:szCs w:val="24"/>
              </w:rPr>
              <w:t>, 20744</w:t>
            </w:r>
          </w:p>
        </w:tc>
        <w:tc>
          <w:tcPr>
            <w:tcW w:w="2125" w:type="dxa"/>
          </w:tcPr>
          <w:p w:rsidR="00DA7BF5" w:rsidRPr="00087FB4" w:rsidRDefault="00DA7BF5" w:rsidP="001677C9">
            <w:pPr>
              <w:spacing w:line="276" w:lineRule="auto"/>
              <w:jc w:val="center"/>
              <w:rPr>
                <w:sz w:val="24"/>
                <w:szCs w:val="24"/>
              </w:rPr>
            </w:pPr>
            <w:r w:rsidRPr="00087FB4">
              <w:rPr>
                <w:sz w:val="24"/>
                <w:szCs w:val="24"/>
              </w:rPr>
              <w:t>64х</w:t>
            </w:r>
          </w:p>
        </w:tc>
        <w:tc>
          <w:tcPr>
            <w:tcW w:w="2127" w:type="dxa"/>
            <w:vMerge/>
            <w:vAlign w:val="center"/>
          </w:tcPr>
          <w:p w:rsidR="00DA7BF5" w:rsidRPr="00087FB4" w:rsidRDefault="00DA7BF5" w:rsidP="001677C9">
            <w:pPr>
              <w:suppressAutoHyphens w:val="0"/>
              <w:jc w:val="center"/>
              <w:rPr>
                <w:sz w:val="24"/>
                <w:szCs w:val="24"/>
              </w:rPr>
            </w:pPr>
          </w:p>
        </w:tc>
        <w:tc>
          <w:tcPr>
            <w:tcW w:w="1010" w:type="dxa"/>
            <w:gridSpan w:val="2"/>
            <w:vMerge/>
            <w:vAlign w:val="center"/>
          </w:tcPr>
          <w:p w:rsidR="00DA7BF5" w:rsidRPr="00087FB4" w:rsidRDefault="00DA7BF5" w:rsidP="001677C9">
            <w:pPr>
              <w:suppressAutoHyphens w:val="0"/>
              <w:rPr>
                <w:sz w:val="24"/>
                <w:szCs w:val="24"/>
              </w:rPr>
            </w:pPr>
          </w:p>
        </w:tc>
      </w:tr>
      <w:tr w:rsidR="00DA7BF5" w:rsidRPr="00087FB4" w:rsidTr="00C356E2">
        <w:trPr>
          <w:trHeight w:val="255"/>
        </w:trPr>
        <w:tc>
          <w:tcPr>
            <w:tcW w:w="566" w:type="dxa"/>
            <w:vAlign w:val="center"/>
          </w:tcPr>
          <w:p w:rsidR="00DA7BF5" w:rsidRPr="0056269A" w:rsidRDefault="00DA7BF5" w:rsidP="001677C9">
            <w:pPr>
              <w:suppressAutoHyphens w:val="0"/>
              <w:rPr>
                <w:sz w:val="24"/>
                <w:szCs w:val="24"/>
              </w:rPr>
            </w:pPr>
            <w:r w:rsidRPr="00087FB4">
              <w:rPr>
                <w:sz w:val="24"/>
                <w:szCs w:val="24"/>
                <w:lang w:val="en-US"/>
              </w:rPr>
              <w:t>1</w:t>
            </w:r>
            <w:r>
              <w:rPr>
                <w:sz w:val="24"/>
                <w:szCs w:val="24"/>
              </w:rPr>
              <w:t>7**</w:t>
            </w:r>
          </w:p>
        </w:tc>
        <w:tc>
          <w:tcPr>
            <w:tcW w:w="5102" w:type="dxa"/>
            <w:tcBorders>
              <w:left w:val="single" w:sz="4" w:space="0" w:color="auto"/>
            </w:tcBorders>
          </w:tcPr>
          <w:p w:rsidR="00DA7BF5" w:rsidRPr="00087FB4" w:rsidRDefault="00DA7BF5" w:rsidP="001677C9">
            <w:pPr>
              <w:spacing w:line="276" w:lineRule="auto"/>
              <w:jc w:val="center"/>
              <w:rPr>
                <w:sz w:val="24"/>
                <w:szCs w:val="24"/>
              </w:rPr>
            </w:pPr>
            <w:r w:rsidRPr="00087FB4">
              <w:rPr>
                <w:sz w:val="24"/>
                <w:szCs w:val="24"/>
              </w:rPr>
              <w:t>20452, 20453, 21552, 21553</w:t>
            </w:r>
          </w:p>
        </w:tc>
        <w:tc>
          <w:tcPr>
            <w:tcW w:w="1985" w:type="dxa"/>
          </w:tcPr>
          <w:p w:rsidR="00DA7BF5" w:rsidRPr="00087FB4" w:rsidDel="00DB1F49" w:rsidRDefault="00DA7BF5" w:rsidP="001677C9">
            <w:pPr>
              <w:spacing w:line="276" w:lineRule="auto"/>
              <w:jc w:val="center"/>
              <w:rPr>
                <w:sz w:val="24"/>
                <w:szCs w:val="24"/>
              </w:rPr>
            </w:pPr>
            <w:r w:rsidRPr="00087FB4">
              <w:rPr>
                <w:sz w:val="24"/>
                <w:szCs w:val="24"/>
              </w:rPr>
              <w:t>550</w:t>
            </w:r>
          </w:p>
        </w:tc>
        <w:tc>
          <w:tcPr>
            <w:tcW w:w="992" w:type="dxa"/>
            <w:vMerge/>
            <w:vAlign w:val="center"/>
          </w:tcPr>
          <w:p w:rsidR="00DA7BF5" w:rsidRPr="00087FB4" w:rsidRDefault="00DA7BF5" w:rsidP="001677C9">
            <w:pPr>
              <w:suppressAutoHyphens w:val="0"/>
              <w:rPr>
                <w:sz w:val="24"/>
                <w:szCs w:val="24"/>
              </w:rPr>
            </w:pPr>
          </w:p>
        </w:tc>
        <w:tc>
          <w:tcPr>
            <w:tcW w:w="2127" w:type="dxa"/>
            <w:vMerge/>
            <w:tcBorders>
              <w:bottom w:val="single" w:sz="4" w:space="0" w:color="auto"/>
              <w:right w:val="single" w:sz="4" w:space="0" w:color="auto"/>
            </w:tcBorders>
          </w:tcPr>
          <w:p w:rsidR="00DA7BF5" w:rsidRPr="00087FB4" w:rsidRDefault="00DA7BF5" w:rsidP="001677C9">
            <w:pPr>
              <w:spacing w:line="276" w:lineRule="auto"/>
              <w:jc w:val="center"/>
              <w:rPr>
                <w:sz w:val="24"/>
                <w:szCs w:val="24"/>
                <w:lang w:val="en-US"/>
              </w:rPr>
            </w:pPr>
          </w:p>
        </w:tc>
        <w:tc>
          <w:tcPr>
            <w:tcW w:w="567" w:type="dxa"/>
            <w:vAlign w:val="center"/>
          </w:tcPr>
          <w:p w:rsidR="00DA7BF5" w:rsidRPr="0056269A" w:rsidRDefault="00DA7BF5" w:rsidP="001677C9">
            <w:pPr>
              <w:suppressAutoHyphens w:val="0"/>
              <w:rPr>
                <w:sz w:val="24"/>
                <w:szCs w:val="24"/>
              </w:rPr>
            </w:pPr>
            <w:r w:rsidRPr="00087FB4">
              <w:rPr>
                <w:sz w:val="24"/>
                <w:szCs w:val="24"/>
                <w:lang w:val="en-US"/>
              </w:rPr>
              <w:t>1</w:t>
            </w:r>
            <w:r>
              <w:rPr>
                <w:sz w:val="24"/>
                <w:szCs w:val="24"/>
              </w:rPr>
              <w:t>6**</w:t>
            </w:r>
          </w:p>
        </w:tc>
        <w:tc>
          <w:tcPr>
            <w:tcW w:w="5246" w:type="dxa"/>
          </w:tcPr>
          <w:p w:rsidR="00DA7BF5" w:rsidRPr="00087FB4" w:rsidRDefault="00DA7BF5" w:rsidP="001677C9">
            <w:pPr>
              <w:spacing w:line="276" w:lineRule="auto"/>
              <w:jc w:val="center"/>
              <w:rPr>
                <w:sz w:val="24"/>
                <w:szCs w:val="24"/>
              </w:rPr>
            </w:pPr>
            <w:r w:rsidRPr="00087FB4">
              <w:rPr>
                <w:sz w:val="24"/>
                <w:szCs w:val="24"/>
              </w:rPr>
              <w:t>20452, 20453, 21552, 21553</w:t>
            </w:r>
          </w:p>
        </w:tc>
        <w:tc>
          <w:tcPr>
            <w:tcW w:w="2125" w:type="dxa"/>
          </w:tcPr>
          <w:p w:rsidR="00DA7BF5" w:rsidRPr="00087FB4" w:rsidDel="00DB1F49" w:rsidRDefault="00DA7BF5" w:rsidP="001677C9">
            <w:pPr>
              <w:spacing w:line="276" w:lineRule="auto"/>
              <w:jc w:val="center"/>
              <w:rPr>
                <w:sz w:val="24"/>
                <w:szCs w:val="24"/>
              </w:rPr>
            </w:pPr>
            <w:r w:rsidRPr="00087FB4">
              <w:rPr>
                <w:sz w:val="24"/>
                <w:szCs w:val="24"/>
              </w:rPr>
              <w:t>650</w:t>
            </w:r>
          </w:p>
        </w:tc>
        <w:tc>
          <w:tcPr>
            <w:tcW w:w="2127" w:type="dxa"/>
            <w:vMerge/>
            <w:tcBorders>
              <w:bottom w:val="single" w:sz="4" w:space="0" w:color="auto"/>
            </w:tcBorders>
            <w:vAlign w:val="center"/>
          </w:tcPr>
          <w:p w:rsidR="00DA7BF5" w:rsidRPr="00087FB4" w:rsidRDefault="00DA7BF5" w:rsidP="001677C9">
            <w:pPr>
              <w:jc w:val="center"/>
              <w:rPr>
                <w:sz w:val="24"/>
                <w:szCs w:val="24"/>
              </w:rPr>
            </w:pPr>
          </w:p>
        </w:tc>
        <w:tc>
          <w:tcPr>
            <w:tcW w:w="1010" w:type="dxa"/>
            <w:gridSpan w:val="2"/>
            <w:vMerge/>
            <w:vAlign w:val="center"/>
          </w:tcPr>
          <w:p w:rsidR="00DA7BF5" w:rsidRPr="00087FB4" w:rsidRDefault="00DA7BF5" w:rsidP="001677C9">
            <w:pPr>
              <w:suppressAutoHyphens w:val="0"/>
              <w:rPr>
                <w:sz w:val="24"/>
                <w:szCs w:val="24"/>
              </w:rPr>
            </w:pPr>
          </w:p>
        </w:tc>
      </w:tr>
      <w:tr w:rsidR="00DA7BF5" w:rsidRPr="00087FB4" w:rsidTr="00C356E2">
        <w:trPr>
          <w:trHeight w:val="263"/>
        </w:trPr>
        <w:tc>
          <w:tcPr>
            <w:tcW w:w="566" w:type="dxa"/>
            <w:vMerge w:val="restart"/>
            <w:vAlign w:val="center"/>
            <w:hideMark/>
          </w:tcPr>
          <w:p w:rsidR="00DA7BF5" w:rsidRPr="0056269A" w:rsidRDefault="00DA7BF5" w:rsidP="001677C9">
            <w:pPr>
              <w:suppressAutoHyphens w:val="0"/>
              <w:rPr>
                <w:sz w:val="24"/>
                <w:szCs w:val="24"/>
              </w:rPr>
            </w:pPr>
            <w:r w:rsidRPr="00087FB4">
              <w:rPr>
                <w:sz w:val="24"/>
                <w:szCs w:val="24"/>
                <w:lang w:val="en-US"/>
              </w:rPr>
              <w:lastRenderedPageBreak/>
              <w:t>1</w:t>
            </w:r>
            <w:r>
              <w:rPr>
                <w:sz w:val="24"/>
                <w:szCs w:val="24"/>
              </w:rPr>
              <w:t>8**</w:t>
            </w:r>
          </w:p>
        </w:tc>
        <w:tc>
          <w:tcPr>
            <w:tcW w:w="5102" w:type="dxa"/>
            <w:vMerge w:val="restart"/>
            <w:tcBorders>
              <w:left w:val="single" w:sz="4" w:space="0" w:color="auto"/>
            </w:tcBorders>
            <w:hideMark/>
          </w:tcPr>
          <w:p w:rsidR="00DA7BF5" w:rsidRPr="00087FB4" w:rsidRDefault="00DA7BF5" w:rsidP="001677C9">
            <w:pPr>
              <w:spacing w:line="276" w:lineRule="auto"/>
              <w:jc w:val="center"/>
              <w:rPr>
                <w:sz w:val="24"/>
                <w:szCs w:val="24"/>
              </w:rPr>
            </w:pPr>
            <w:r w:rsidRPr="00087FB4">
              <w:rPr>
                <w:sz w:val="24"/>
                <w:szCs w:val="24"/>
              </w:rPr>
              <w:t xml:space="preserve">205хх, </w:t>
            </w:r>
            <w:r w:rsidRPr="00922EE8">
              <w:rPr>
                <w:sz w:val="24"/>
                <w:szCs w:val="24"/>
              </w:rPr>
              <w:t>206хх</w:t>
            </w:r>
            <w:r>
              <w:rPr>
                <w:sz w:val="24"/>
                <w:szCs w:val="24"/>
              </w:rPr>
              <w:t>,</w:t>
            </w:r>
            <w:r w:rsidRPr="00922EE8">
              <w:rPr>
                <w:sz w:val="24"/>
                <w:szCs w:val="24"/>
              </w:rPr>
              <w:t xml:space="preserve"> </w:t>
            </w:r>
            <w:r w:rsidRPr="00087FB4">
              <w:rPr>
                <w:sz w:val="24"/>
                <w:szCs w:val="24"/>
              </w:rPr>
              <w:t>208хх, 209хх, 21011-21013, 21003, 21005</w:t>
            </w:r>
          </w:p>
        </w:tc>
        <w:tc>
          <w:tcPr>
            <w:tcW w:w="1985" w:type="dxa"/>
            <w:hideMark/>
          </w:tcPr>
          <w:p w:rsidR="00DA7BF5" w:rsidRPr="005E2056" w:rsidRDefault="00DA7BF5" w:rsidP="0035609A">
            <w:pPr>
              <w:spacing w:line="276" w:lineRule="auto"/>
              <w:jc w:val="center"/>
              <w:rPr>
                <w:sz w:val="24"/>
                <w:szCs w:val="24"/>
              </w:rPr>
            </w:pPr>
            <w:r w:rsidRPr="00087FB4">
              <w:rPr>
                <w:sz w:val="24"/>
                <w:szCs w:val="24"/>
              </w:rPr>
              <w:t>56х</w:t>
            </w:r>
            <w:del w:id="1318" w:author="Зайцев Павел Борисович" w:date="2025-12-17T12:23:00Z">
              <w:r w:rsidDel="0035609A">
                <w:rPr>
                  <w:rStyle w:val="afd"/>
                  <w:sz w:val="24"/>
                  <w:szCs w:val="24"/>
                </w:rPr>
                <w:footnoteReference w:id="11"/>
              </w:r>
            </w:del>
            <w:ins w:id="1321" w:author="Зайцев Павел Борисович" w:date="2025-12-18T15:41:00Z">
              <w:r w:rsidR="005E2056">
                <w:rPr>
                  <w:sz w:val="24"/>
                  <w:szCs w:val="24"/>
                </w:rPr>
                <w:t>*****</w:t>
              </w:r>
            </w:ins>
          </w:p>
        </w:tc>
        <w:tc>
          <w:tcPr>
            <w:tcW w:w="992" w:type="dxa"/>
            <w:vMerge/>
            <w:vAlign w:val="center"/>
            <w:hideMark/>
          </w:tcPr>
          <w:p w:rsidR="00DA7BF5" w:rsidRPr="00087FB4" w:rsidRDefault="00DA7BF5" w:rsidP="001677C9">
            <w:pPr>
              <w:suppressAutoHyphens w:val="0"/>
              <w:rPr>
                <w:sz w:val="24"/>
                <w:szCs w:val="24"/>
              </w:rPr>
            </w:pPr>
          </w:p>
        </w:tc>
        <w:tc>
          <w:tcPr>
            <w:tcW w:w="2127" w:type="dxa"/>
            <w:tcBorders>
              <w:top w:val="single" w:sz="4" w:space="0" w:color="auto"/>
              <w:right w:val="single" w:sz="4" w:space="0" w:color="auto"/>
            </w:tcBorders>
            <w:hideMark/>
          </w:tcPr>
          <w:p w:rsidR="00DA7BF5" w:rsidRPr="00087FB4" w:rsidRDefault="00DA7BF5" w:rsidP="001677C9">
            <w:pPr>
              <w:jc w:val="center"/>
              <w:rPr>
                <w:sz w:val="24"/>
                <w:szCs w:val="24"/>
              </w:rPr>
            </w:pPr>
            <w:proofErr w:type="gramStart"/>
            <w:r w:rsidRPr="00087FB4">
              <w:rPr>
                <w:sz w:val="24"/>
                <w:szCs w:val="24"/>
              </w:rPr>
              <w:t>значение</w:t>
            </w:r>
            <w:r w:rsidRPr="0056269A">
              <w:rPr>
                <w:sz w:val="24"/>
                <w:szCs w:val="24"/>
              </w:rPr>
              <w:t xml:space="preserve"> </w:t>
            </w:r>
            <w:r w:rsidRPr="00087FB4">
              <w:rPr>
                <w:sz w:val="24"/>
                <w:szCs w:val="24"/>
              </w:rPr>
              <w:t xml:space="preserve"> &gt;</w:t>
            </w:r>
            <w:proofErr w:type="gramEnd"/>
            <w:r w:rsidRPr="00087FB4">
              <w:rPr>
                <w:sz w:val="24"/>
                <w:szCs w:val="24"/>
              </w:rPr>
              <w:t xml:space="preserve"> 0</w:t>
            </w:r>
          </w:p>
        </w:tc>
        <w:tc>
          <w:tcPr>
            <w:tcW w:w="567" w:type="dxa"/>
            <w:vMerge w:val="restart"/>
            <w:vAlign w:val="center"/>
          </w:tcPr>
          <w:p w:rsidR="00DA7BF5" w:rsidRPr="0056269A" w:rsidRDefault="00DA7BF5" w:rsidP="001677C9">
            <w:pPr>
              <w:suppressAutoHyphens w:val="0"/>
              <w:rPr>
                <w:sz w:val="24"/>
                <w:szCs w:val="24"/>
              </w:rPr>
            </w:pPr>
            <w:r w:rsidRPr="0056269A">
              <w:rPr>
                <w:sz w:val="24"/>
                <w:szCs w:val="24"/>
              </w:rPr>
              <w:t>1</w:t>
            </w:r>
            <w:r>
              <w:rPr>
                <w:sz w:val="24"/>
                <w:szCs w:val="24"/>
              </w:rPr>
              <w:t>7**</w:t>
            </w:r>
          </w:p>
        </w:tc>
        <w:tc>
          <w:tcPr>
            <w:tcW w:w="5246" w:type="dxa"/>
            <w:vMerge w:val="restart"/>
          </w:tcPr>
          <w:p w:rsidR="00DA7BF5" w:rsidRPr="00087FB4" w:rsidRDefault="00DA7BF5" w:rsidP="001677C9">
            <w:pPr>
              <w:spacing w:line="276" w:lineRule="auto"/>
              <w:jc w:val="center"/>
              <w:rPr>
                <w:sz w:val="24"/>
                <w:szCs w:val="24"/>
              </w:rPr>
            </w:pPr>
            <w:r w:rsidRPr="00087FB4">
              <w:rPr>
                <w:sz w:val="24"/>
                <w:szCs w:val="24"/>
              </w:rPr>
              <w:t>205хх, 206хх</w:t>
            </w:r>
            <w:r>
              <w:rPr>
                <w:sz w:val="24"/>
                <w:szCs w:val="24"/>
              </w:rPr>
              <w:t xml:space="preserve">, </w:t>
            </w:r>
            <w:r w:rsidRPr="00087FB4">
              <w:rPr>
                <w:sz w:val="24"/>
                <w:szCs w:val="24"/>
              </w:rPr>
              <w:t>208хх, 209хх, 21011-21013, 21003, 21005</w:t>
            </w:r>
          </w:p>
        </w:tc>
        <w:tc>
          <w:tcPr>
            <w:tcW w:w="2125" w:type="dxa"/>
          </w:tcPr>
          <w:p w:rsidR="00DA7BF5" w:rsidRPr="005E2056" w:rsidRDefault="00DA7BF5" w:rsidP="005E2056">
            <w:pPr>
              <w:spacing w:line="276" w:lineRule="auto"/>
              <w:jc w:val="center"/>
              <w:rPr>
                <w:sz w:val="24"/>
                <w:szCs w:val="24"/>
              </w:rPr>
            </w:pPr>
            <w:r w:rsidRPr="00087FB4">
              <w:rPr>
                <w:sz w:val="24"/>
                <w:szCs w:val="24"/>
              </w:rPr>
              <w:t>56х</w:t>
            </w:r>
            <w:del w:id="1322" w:author="Зайцев Павел Борисович" w:date="2025-12-17T12:25:00Z">
              <w:r w:rsidDel="0035609A">
                <w:rPr>
                  <w:sz w:val="24"/>
                  <w:szCs w:val="24"/>
                  <w:vertAlign w:val="superscript"/>
                </w:rPr>
                <w:delText>1</w:delText>
              </w:r>
            </w:del>
            <w:del w:id="1323" w:author="Зайцев Павел Борисович" w:date="2025-12-17T12:17:00Z">
              <w:r w:rsidDel="006F1413">
                <w:rPr>
                  <w:sz w:val="24"/>
                  <w:szCs w:val="24"/>
                  <w:vertAlign w:val="superscript"/>
                </w:rPr>
                <w:delText>4</w:delText>
              </w:r>
            </w:del>
            <w:ins w:id="1324" w:author="Зайцев Павел Борисович" w:date="2025-12-18T15:42:00Z">
              <w:r w:rsidR="005E2056">
                <w:rPr>
                  <w:sz w:val="24"/>
                  <w:szCs w:val="24"/>
                </w:rPr>
                <w:t>*****</w:t>
              </w:r>
            </w:ins>
          </w:p>
        </w:tc>
        <w:tc>
          <w:tcPr>
            <w:tcW w:w="2127" w:type="dxa"/>
            <w:tcBorders>
              <w:top w:val="single" w:sz="4" w:space="0" w:color="auto"/>
            </w:tcBorders>
          </w:tcPr>
          <w:p w:rsidR="00DA7BF5" w:rsidRPr="00087FB4" w:rsidRDefault="00DA7BF5" w:rsidP="001677C9">
            <w:pPr>
              <w:jc w:val="center"/>
              <w:rPr>
                <w:sz w:val="24"/>
                <w:szCs w:val="24"/>
              </w:rPr>
            </w:pPr>
            <w:r w:rsidRPr="00087FB4">
              <w:rPr>
                <w:sz w:val="24"/>
                <w:szCs w:val="24"/>
              </w:rPr>
              <w:t>значение</w:t>
            </w:r>
            <w:r w:rsidRPr="0056269A">
              <w:rPr>
                <w:sz w:val="24"/>
                <w:szCs w:val="24"/>
              </w:rPr>
              <w:t xml:space="preserve"> </w:t>
            </w:r>
            <w:proofErr w:type="gramStart"/>
            <w:r w:rsidRPr="00087FB4">
              <w:rPr>
                <w:sz w:val="24"/>
                <w:szCs w:val="24"/>
              </w:rPr>
              <w:t>&lt; 0</w:t>
            </w:r>
            <w:proofErr w:type="gramEnd"/>
          </w:p>
        </w:tc>
        <w:tc>
          <w:tcPr>
            <w:tcW w:w="1010" w:type="dxa"/>
            <w:gridSpan w:val="2"/>
            <w:vMerge/>
            <w:vAlign w:val="center"/>
          </w:tcPr>
          <w:p w:rsidR="00DA7BF5" w:rsidRPr="00087FB4" w:rsidRDefault="00DA7BF5" w:rsidP="001677C9">
            <w:pPr>
              <w:suppressAutoHyphens w:val="0"/>
              <w:rPr>
                <w:sz w:val="24"/>
                <w:szCs w:val="24"/>
              </w:rPr>
            </w:pPr>
          </w:p>
        </w:tc>
      </w:tr>
      <w:tr w:rsidR="00DA7BF5" w:rsidRPr="00087FB4" w:rsidTr="00C356E2">
        <w:trPr>
          <w:trHeight w:val="253"/>
        </w:trPr>
        <w:tc>
          <w:tcPr>
            <w:tcW w:w="566" w:type="dxa"/>
            <w:vMerge/>
            <w:vAlign w:val="center"/>
          </w:tcPr>
          <w:p w:rsidR="00DA7BF5" w:rsidRPr="00087FB4" w:rsidRDefault="00DA7BF5" w:rsidP="001677C9">
            <w:pPr>
              <w:suppressAutoHyphens w:val="0"/>
              <w:rPr>
                <w:sz w:val="24"/>
                <w:szCs w:val="24"/>
              </w:rPr>
            </w:pPr>
          </w:p>
        </w:tc>
        <w:tc>
          <w:tcPr>
            <w:tcW w:w="5102" w:type="dxa"/>
            <w:vMerge/>
            <w:tcBorders>
              <w:left w:val="single" w:sz="4" w:space="0" w:color="auto"/>
            </w:tcBorders>
          </w:tcPr>
          <w:p w:rsidR="00DA7BF5" w:rsidRPr="00087FB4" w:rsidRDefault="00DA7BF5" w:rsidP="001677C9">
            <w:pPr>
              <w:spacing w:line="276" w:lineRule="auto"/>
              <w:jc w:val="center"/>
              <w:rPr>
                <w:sz w:val="24"/>
                <w:szCs w:val="24"/>
              </w:rPr>
            </w:pPr>
          </w:p>
        </w:tc>
        <w:tc>
          <w:tcPr>
            <w:tcW w:w="1985" w:type="dxa"/>
          </w:tcPr>
          <w:p w:rsidR="00DA7BF5" w:rsidRPr="005E2056" w:rsidRDefault="00DA7BF5" w:rsidP="0035609A">
            <w:pPr>
              <w:spacing w:line="276" w:lineRule="auto"/>
              <w:jc w:val="center"/>
              <w:rPr>
                <w:sz w:val="24"/>
                <w:szCs w:val="24"/>
                <w:vertAlign w:val="superscript"/>
              </w:rPr>
            </w:pPr>
            <w:r w:rsidRPr="00087FB4">
              <w:rPr>
                <w:sz w:val="24"/>
                <w:szCs w:val="24"/>
              </w:rPr>
              <w:t>66х</w:t>
            </w:r>
            <w:del w:id="1325" w:author="Зайцев Павел Борисович" w:date="2025-12-17T12:23:00Z">
              <w:r w:rsidDel="0035609A">
                <w:rPr>
                  <w:sz w:val="24"/>
                  <w:szCs w:val="24"/>
                  <w:vertAlign w:val="superscript"/>
                </w:rPr>
                <w:delText>1</w:delText>
              </w:r>
            </w:del>
            <w:del w:id="1326" w:author="Зайцев Павел Борисович" w:date="2025-12-17T12:16:00Z">
              <w:r w:rsidDel="006F1413">
                <w:rPr>
                  <w:sz w:val="24"/>
                  <w:szCs w:val="24"/>
                  <w:vertAlign w:val="superscript"/>
                </w:rPr>
                <w:delText>4</w:delText>
              </w:r>
            </w:del>
            <w:ins w:id="1327" w:author="Зайцев Павел Борисович" w:date="2025-12-18T15:41:00Z">
              <w:r w:rsidR="005E2056">
                <w:rPr>
                  <w:sz w:val="24"/>
                  <w:szCs w:val="24"/>
                </w:rPr>
                <w:t>*****</w:t>
              </w:r>
            </w:ins>
          </w:p>
        </w:tc>
        <w:tc>
          <w:tcPr>
            <w:tcW w:w="992" w:type="dxa"/>
            <w:vMerge/>
            <w:vAlign w:val="center"/>
          </w:tcPr>
          <w:p w:rsidR="00DA7BF5" w:rsidRPr="00087FB4" w:rsidRDefault="00DA7BF5" w:rsidP="001677C9">
            <w:pPr>
              <w:suppressAutoHyphens w:val="0"/>
              <w:rPr>
                <w:sz w:val="24"/>
                <w:szCs w:val="24"/>
              </w:rPr>
            </w:pPr>
          </w:p>
        </w:tc>
        <w:tc>
          <w:tcPr>
            <w:tcW w:w="2127" w:type="dxa"/>
            <w:tcBorders>
              <w:right w:val="single" w:sz="4" w:space="0" w:color="auto"/>
            </w:tcBorders>
          </w:tcPr>
          <w:p w:rsidR="00DA7BF5" w:rsidRPr="00087FB4" w:rsidRDefault="00DA7BF5" w:rsidP="001677C9">
            <w:pPr>
              <w:jc w:val="center"/>
              <w:rPr>
                <w:sz w:val="24"/>
                <w:szCs w:val="24"/>
              </w:rPr>
            </w:pPr>
            <w:r w:rsidRPr="00087FB4">
              <w:rPr>
                <w:sz w:val="24"/>
                <w:szCs w:val="24"/>
              </w:rPr>
              <w:t>значение</w:t>
            </w:r>
            <w:r w:rsidRPr="0056269A">
              <w:rPr>
                <w:sz w:val="24"/>
                <w:szCs w:val="24"/>
              </w:rPr>
              <w:t xml:space="preserve"> </w:t>
            </w:r>
            <w:proofErr w:type="gramStart"/>
            <w:r w:rsidRPr="00087FB4">
              <w:rPr>
                <w:sz w:val="24"/>
                <w:szCs w:val="24"/>
              </w:rPr>
              <w:t>&lt; 0</w:t>
            </w:r>
            <w:proofErr w:type="gramEnd"/>
          </w:p>
        </w:tc>
        <w:tc>
          <w:tcPr>
            <w:tcW w:w="567" w:type="dxa"/>
            <w:vMerge/>
            <w:vAlign w:val="center"/>
          </w:tcPr>
          <w:p w:rsidR="00DA7BF5" w:rsidRPr="00087FB4" w:rsidRDefault="00DA7BF5" w:rsidP="001677C9">
            <w:pPr>
              <w:suppressAutoHyphens w:val="0"/>
              <w:rPr>
                <w:sz w:val="24"/>
                <w:szCs w:val="24"/>
              </w:rPr>
            </w:pPr>
          </w:p>
        </w:tc>
        <w:tc>
          <w:tcPr>
            <w:tcW w:w="5246" w:type="dxa"/>
            <w:vMerge/>
          </w:tcPr>
          <w:p w:rsidR="00DA7BF5" w:rsidRPr="00087FB4" w:rsidRDefault="00DA7BF5" w:rsidP="001677C9">
            <w:pPr>
              <w:spacing w:line="276" w:lineRule="auto"/>
              <w:jc w:val="center"/>
              <w:rPr>
                <w:sz w:val="24"/>
                <w:szCs w:val="24"/>
              </w:rPr>
            </w:pPr>
          </w:p>
        </w:tc>
        <w:tc>
          <w:tcPr>
            <w:tcW w:w="2125" w:type="dxa"/>
          </w:tcPr>
          <w:p w:rsidR="00DA7BF5" w:rsidRPr="005E2056" w:rsidRDefault="00DA7BF5" w:rsidP="005E2056">
            <w:pPr>
              <w:spacing w:line="276" w:lineRule="auto"/>
              <w:jc w:val="center"/>
              <w:rPr>
                <w:sz w:val="24"/>
                <w:szCs w:val="24"/>
              </w:rPr>
            </w:pPr>
            <w:r w:rsidRPr="00087FB4">
              <w:rPr>
                <w:sz w:val="24"/>
                <w:szCs w:val="24"/>
              </w:rPr>
              <w:t>66х</w:t>
            </w:r>
            <w:del w:id="1328" w:author="Зайцев Павел Борисович" w:date="2025-12-17T12:25:00Z">
              <w:r w:rsidDel="0035609A">
                <w:rPr>
                  <w:sz w:val="24"/>
                  <w:szCs w:val="24"/>
                  <w:vertAlign w:val="superscript"/>
                </w:rPr>
                <w:delText>1</w:delText>
              </w:r>
            </w:del>
            <w:del w:id="1329" w:author="Зайцев Павел Борисович" w:date="2025-12-17T12:17:00Z">
              <w:r w:rsidDel="006F1413">
                <w:rPr>
                  <w:sz w:val="24"/>
                  <w:szCs w:val="24"/>
                  <w:vertAlign w:val="superscript"/>
                </w:rPr>
                <w:delText>4</w:delText>
              </w:r>
            </w:del>
            <w:ins w:id="1330" w:author="Зайцев Павел Борисович" w:date="2025-12-18T15:42:00Z">
              <w:r w:rsidR="005E2056">
                <w:rPr>
                  <w:sz w:val="24"/>
                  <w:szCs w:val="24"/>
                </w:rPr>
                <w:t>*****</w:t>
              </w:r>
            </w:ins>
          </w:p>
        </w:tc>
        <w:tc>
          <w:tcPr>
            <w:tcW w:w="2127" w:type="dxa"/>
          </w:tcPr>
          <w:p w:rsidR="00DA7BF5" w:rsidRPr="00087FB4" w:rsidRDefault="00DA7BF5" w:rsidP="001677C9">
            <w:pPr>
              <w:jc w:val="center"/>
              <w:rPr>
                <w:sz w:val="24"/>
                <w:szCs w:val="24"/>
              </w:rPr>
            </w:pPr>
            <w:proofErr w:type="gramStart"/>
            <w:r w:rsidRPr="00087FB4">
              <w:rPr>
                <w:sz w:val="24"/>
                <w:szCs w:val="24"/>
              </w:rPr>
              <w:t>значение</w:t>
            </w:r>
            <w:r w:rsidRPr="0056269A">
              <w:rPr>
                <w:sz w:val="24"/>
                <w:szCs w:val="24"/>
              </w:rPr>
              <w:t xml:space="preserve"> </w:t>
            </w:r>
            <w:r w:rsidRPr="00087FB4">
              <w:rPr>
                <w:sz w:val="24"/>
                <w:szCs w:val="24"/>
              </w:rPr>
              <w:t>&gt;</w:t>
            </w:r>
            <w:proofErr w:type="gramEnd"/>
            <w:r w:rsidRPr="00087FB4">
              <w:rPr>
                <w:sz w:val="24"/>
                <w:szCs w:val="24"/>
              </w:rPr>
              <w:t xml:space="preserve"> 0</w:t>
            </w:r>
          </w:p>
        </w:tc>
        <w:tc>
          <w:tcPr>
            <w:tcW w:w="1010" w:type="dxa"/>
            <w:gridSpan w:val="2"/>
            <w:vMerge/>
            <w:vAlign w:val="center"/>
          </w:tcPr>
          <w:p w:rsidR="00DA7BF5" w:rsidRPr="00087FB4" w:rsidRDefault="00DA7BF5" w:rsidP="001677C9">
            <w:pPr>
              <w:suppressAutoHyphens w:val="0"/>
              <w:rPr>
                <w:sz w:val="24"/>
                <w:szCs w:val="24"/>
              </w:rPr>
            </w:pPr>
          </w:p>
        </w:tc>
      </w:tr>
      <w:tr w:rsidR="00DA7BF5" w:rsidRPr="00087FB4" w:rsidTr="00C356E2">
        <w:trPr>
          <w:trHeight w:val="630"/>
        </w:trPr>
        <w:tc>
          <w:tcPr>
            <w:tcW w:w="566" w:type="dxa"/>
            <w:vAlign w:val="center"/>
            <w:hideMark/>
          </w:tcPr>
          <w:p w:rsidR="00DA7BF5" w:rsidRPr="0056269A" w:rsidRDefault="00DA7BF5" w:rsidP="001677C9">
            <w:pPr>
              <w:suppressAutoHyphens w:val="0"/>
              <w:rPr>
                <w:sz w:val="24"/>
                <w:szCs w:val="24"/>
              </w:rPr>
            </w:pPr>
            <w:r>
              <w:rPr>
                <w:sz w:val="24"/>
                <w:szCs w:val="24"/>
              </w:rPr>
              <w:t>19**</w:t>
            </w:r>
          </w:p>
        </w:tc>
        <w:tc>
          <w:tcPr>
            <w:tcW w:w="5102" w:type="dxa"/>
            <w:tcBorders>
              <w:left w:val="single" w:sz="4" w:space="0" w:color="auto"/>
            </w:tcBorders>
            <w:hideMark/>
          </w:tcPr>
          <w:p w:rsidR="00DA7BF5" w:rsidRPr="00087FB4" w:rsidRDefault="00DA7BF5" w:rsidP="001677C9">
            <w:pPr>
              <w:spacing w:line="276" w:lineRule="auto"/>
              <w:jc w:val="center"/>
              <w:rPr>
                <w:sz w:val="24"/>
                <w:szCs w:val="24"/>
              </w:rPr>
            </w:pPr>
            <w:r w:rsidRPr="00087FB4">
              <w:rPr>
                <w:sz w:val="24"/>
                <w:szCs w:val="24"/>
              </w:rPr>
              <w:t xml:space="preserve">10960, 10970, 10980, </w:t>
            </w:r>
            <w:r w:rsidR="00002EF4">
              <w:rPr>
                <w:sz w:val="24"/>
                <w:szCs w:val="24"/>
              </w:rPr>
              <w:t>1106х, 1107х, 11080</w:t>
            </w:r>
          </w:p>
        </w:tc>
        <w:tc>
          <w:tcPr>
            <w:tcW w:w="1985" w:type="dxa"/>
            <w:hideMark/>
          </w:tcPr>
          <w:p w:rsidR="00DA7BF5" w:rsidRPr="00087FB4" w:rsidRDefault="00DA7BF5" w:rsidP="001677C9">
            <w:pPr>
              <w:spacing w:line="276" w:lineRule="auto"/>
              <w:jc w:val="center"/>
              <w:rPr>
                <w:sz w:val="24"/>
                <w:szCs w:val="24"/>
              </w:rPr>
            </w:pPr>
            <w:r w:rsidRPr="00087FB4">
              <w:rPr>
                <w:sz w:val="24"/>
                <w:szCs w:val="24"/>
              </w:rPr>
              <w:t>211-214, 221-229</w:t>
            </w:r>
            <w:r w:rsidR="00002EF4">
              <w:rPr>
                <w:sz w:val="24"/>
                <w:szCs w:val="24"/>
              </w:rPr>
              <w:t>, 26х,</w:t>
            </w:r>
            <w:r w:rsidRPr="00087FB4">
              <w:rPr>
                <w:sz w:val="24"/>
                <w:szCs w:val="24"/>
              </w:rPr>
              <w:t xml:space="preserve"> 271, 272, </w:t>
            </w:r>
            <w:r w:rsidRPr="00087FB4">
              <w:rPr>
                <w:color w:val="000000" w:themeColor="text1"/>
                <w:sz w:val="24"/>
                <w:szCs w:val="24"/>
              </w:rPr>
              <w:t>291,296</w:t>
            </w:r>
          </w:p>
        </w:tc>
        <w:tc>
          <w:tcPr>
            <w:tcW w:w="992" w:type="dxa"/>
            <w:vMerge/>
            <w:vAlign w:val="center"/>
            <w:hideMark/>
          </w:tcPr>
          <w:p w:rsidR="00DA7BF5" w:rsidRPr="00087FB4" w:rsidRDefault="00DA7BF5" w:rsidP="001677C9">
            <w:pPr>
              <w:suppressAutoHyphens w:val="0"/>
              <w:rPr>
                <w:sz w:val="24"/>
                <w:szCs w:val="24"/>
              </w:rPr>
            </w:pPr>
          </w:p>
        </w:tc>
        <w:tc>
          <w:tcPr>
            <w:tcW w:w="2127" w:type="dxa"/>
            <w:tcBorders>
              <w:right w:val="single" w:sz="4" w:space="0" w:color="auto"/>
            </w:tcBorders>
            <w:hideMark/>
          </w:tcPr>
          <w:p w:rsidR="00DA7BF5" w:rsidRPr="00087FB4" w:rsidRDefault="00DA7BF5" w:rsidP="001677C9">
            <w:pPr>
              <w:suppressAutoHyphens w:val="0"/>
              <w:jc w:val="center"/>
              <w:rPr>
                <w:sz w:val="24"/>
                <w:szCs w:val="24"/>
              </w:rPr>
            </w:pPr>
            <w:proofErr w:type="gramStart"/>
            <w:r w:rsidRPr="00087FB4">
              <w:rPr>
                <w:sz w:val="24"/>
                <w:szCs w:val="24"/>
              </w:rPr>
              <w:t>значение &gt;</w:t>
            </w:r>
            <w:proofErr w:type="gramEnd"/>
            <w:r w:rsidRPr="00087FB4">
              <w:rPr>
                <w:sz w:val="24"/>
                <w:szCs w:val="24"/>
              </w:rPr>
              <w:t xml:space="preserve"> 0</w:t>
            </w:r>
          </w:p>
        </w:tc>
        <w:tc>
          <w:tcPr>
            <w:tcW w:w="567" w:type="dxa"/>
            <w:vAlign w:val="center"/>
          </w:tcPr>
          <w:p w:rsidR="00DA7BF5" w:rsidRPr="0056269A" w:rsidRDefault="00DA7BF5" w:rsidP="001677C9">
            <w:pPr>
              <w:suppressAutoHyphens w:val="0"/>
              <w:rPr>
                <w:sz w:val="24"/>
                <w:szCs w:val="24"/>
              </w:rPr>
            </w:pPr>
            <w:r w:rsidRPr="00536C47">
              <w:rPr>
                <w:sz w:val="24"/>
                <w:szCs w:val="24"/>
              </w:rPr>
              <w:t>1</w:t>
            </w:r>
            <w:r>
              <w:rPr>
                <w:sz w:val="24"/>
                <w:szCs w:val="24"/>
              </w:rPr>
              <w:t>8**</w:t>
            </w:r>
          </w:p>
        </w:tc>
        <w:tc>
          <w:tcPr>
            <w:tcW w:w="5246" w:type="dxa"/>
          </w:tcPr>
          <w:p w:rsidR="00DA7BF5" w:rsidRPr="00087FB4" w:rsidRDefault="00DA7BF5" w:rsidP="001677C9">
            <w:pPr>
              <w:spacing w:line="276" w:lineRule="auto"/>
              <w:jc w:val="center"/>
              <w:rPr>
                <w:sz w:val="24"/>
                <w:szCs w:val="24"/>
              </w:rPr>
            </w:pPr>
            <w:r w:rsidRPr="00087FB4">
              <w:rPr>
                <w:sz w:val="24"/>
                <w:szCs w:val="24"/>
              </w:rPr>
              <w:t xml:space="preserve">10960, 10970, 10980, </w:t>
            </w:r>
            <w:r w:rsidR="00002EF4">
              <w:rPr>
                <w:sz w:val="24"/>
                <w:szCs w:val="24"/>
              </w:rPr>
              <w:t>1106х, 1107х, 11080</w:t>
            </w:r>
          </w:p>
        </w:tc>
        <w:tc>
          <w:tcPr>
            <w:tcW w:w="2125" w:type="dxa"/>
          </w:tcPr>
          <w:p w:rsidR="00DA7BF5" w:rsidRPr="00087FB4" w:rsidRDefault="00DA7BF5" w:rsidP="000F440D">
            <w:pPr>
              <w:spacing w:line="276" w:lineRule="auto"/>
              <w:jc w:val="center"/>
              <w:rPr>
                <w:color w:val="000000" w:themeColor="text1"/>
                <w:sz w:val="24"/>
                <w:szCs w:val="24"/>
              </w:rPr>
            </w:pPr>
            <w:r w:rsidRPr="00087FB4">
              <w:rPr>
                <w:color w:val="000000" w:themeColor="text1"/>
                <w:sz w:val="24"/>
                <w:szCs w:val="24"/>
              </w:rPr>
              <w:t>211-214, 221-229,</w:t>
            </w:r>
            <w:r>
              <w:rPr>
                <w:color w:val="000000" w:themeColor="text1"/>
                <w:sz w:val="24"/>
                <w:szCs w:val="24"/>
              </w:rPr>
              <w:t xml:space="preserve"> 26х,</w:t>
            </w:r>
            <w:r w:rsidRPr="00087FB4">
              <w:rPr>
                <w:color w:val="000000" w:themeColor="text1"/>
                <w:sz w:val="24"/>
                <w:szCs w:val="24"/>
              </w:rPr>
              <w:t xml:space="preserve"> 271, 272, 291,296</w:t>
            </w:r>
          </w:p>
        </w:tc>
        <w:tc>
          <w:tcPr>
            <w:tcW w:w="2127" w:type="dxa"/>
            <w:vAlign w:val="center"/>
          </w:tcPr>
          <w:p w:rsidR="00DA7BF5" w:rsidRPr="00087FB4" w:rsidRDefault="00DA7BF5" w:rsidP="008579FB">
            <w:pPr>
              <w:suppressAutoHyphens w:val="0"/>
              <w:jc w:val="center"/>
              <w:rPr>
                <w:color w:val="000000" w:themeColor="text1"/>
                <w:sz w:val="24"/>
                <w:szCs w:val="24"/>
              </w:rPr>
            </w:pPr>
            <w:proofErr w:type="gramStart"/>
            <w:r w:rsidRPr="00087FB4">
              <w:rPr>
                <w:sz w:val="24"/>
                <w:szCs w:val="24"/>
              </w:rPr>
              <w:t xml:space="preserve">значение </w:t>
            </w:r>
            <w:r w:rsidRPr="00536C47">
              <w:rPr>
                <w:sz w:val="24"/>
                <w:szCs w:val="24"/>
              </w:rPr>
              <w:t>&gt;</w:t>
            </w:r>
            <w:proofErr w:type="gramEnd"/>
            <w:r w:rsidRPr="00087FB4">
              <w:rPr>
                <w:sz w:val="24"/>
                <w:szCs w:val="24"/>
              </w:rPr>
              <w:t xml:space="preserve"> 0</w:t>
            </w:r>
          </w:p>
        </w:tc>
        <w:tc>
          <w:tcPr>
            <w:tcW w:w="1010" w:type="dxa"/>
            <w:gridSpan w:val="2"/>
            <w:vMerge/>
            <w:vAlign w:val="center"/>
          </w:tcPr>
          <w:p w:rsidR="00DA7BF5" w:rsidRPr="00087FB4" w:rsidRDefault="00DA7BF5" w:rsidP="001677C9">
            <w:pPr>
              <w:suppressAutoHyphens w:val="0"/>
              <w:rPr>
                <w:sz w:val="24"/>
                <w:szCs w:val="24"/>
              </w:rPr>
            </w:pPr>
          </w:p>
        </w:tc>
      </w:tr>
      <w:tr w:rsidR="003F501F" w:rsidRPr="00087FB4" w:rsidTr="00DA7BF5">
        <w:trPr>
          <w:trHeight w:val="413"/>
        </w:trPr>
        <w:tc>
          <w:tcPr>
            <w:tcW w:w="566" w:type="dxa"/>
            <w:vMerge w:val="restart"/>
            <w:vAlign w:val="center"/>
          </w:tcPr>
          <w:p w:rsidR="003F501F" w:rsidRPr="0056269A" w:rsidRDefault="003F501F" w:rsidP="001677C9">
            <w:pPr>
              <w:rPr>
                <w:sz w:val="24"/>
                <w:szCs w:val="24"/>
              </w:rPr>
            </w:pPr>
            <w:r w:rsidRPr="00536C47">
              <w:rPr>
                <w:sz w:val="24"/>
                <w:szCs w:val="24"/>
              </w:rPr>
              <w:t>2</w:t>
            </w:r>
            <w:r>
              <w:rPr>
                <w:sz w:val="24"/>
                <w:szCs w:val="24"/>
              </w:rPr>
              <w:t>0**</w:t>
            </w:r>
          </w:p>
        </w:tc>
        <w:tc>
          <w:tcPr>
            <w:tcW w:w="5102" w:type="dxa"/>
            <w:vMerge w:val="restart"/>
            <w:tcBorders>
              <w:left w:val="single" w:sz="4" w:space="0" w:color="auto"/>
            </w:tcBorders>
          </w:tcPr>
          <w:p w:rsidR="003F501F" w:rsidRPr="00087FB4" w:rsidRDefault="003F501F" w:rsidP="001677C9">
            <w:pPr>
              <w:spacing w:line="276" w:lineRule="auto"/>
              <w:jc w:val="center"/>
              <w:rPr>
                <w:sz w:val="24"/>
                <w:szCs w:val="24"/>
              </w:rPr>
            </w:pPr>
          </w:p>
          <w:p w:rsidR="003F501F" w:rsidRPr="00087FB4" w:rsidRDefault="003F501F" w:rsidP="001677C9">
            <w:pPr>
              <w:spacing w:line="276" w:lineRule="auto"/>
              <w:jc w:val="center"/>
              <w:rPr>
                <w:sz w:val="24"/>
                <w:szCs w:val="24"/>
              </w:rPr>
            </w:pPr>
            <w:r w:rsidRPr="00922EE8">
              <w:rPr>
                <w:sz w:val="24"/>
                <w:szCs w:val="24"/>
              </w:rPr>
              <w:t>302хх,</w:t>
            </w:r>
            <w:r>
              <w:rPr>
                <w:sz w:val="24"/>
                <w:szCs w:val="24"/>
              </w:rPr>
              <w:t xml:space="preserve"> </w:t>
            </w:r>
            <w:r w:rsidRPr="00087FB4">
              <w:rPr>
                <w:sz w:val="24"/>
                <w:szCs w:val="24"/>
              </w:rPr>
              <w:t>30401</w:t>
            </w:r>
          </w:p>
        </w:tc>
        <w:tc>
          <w:tcPr>
            <w:tcW w:w="1985" w:type="dxa"/>
            <w:vMerge w:val="restart"/>
          </w:tcPr>
          <w:p w:rsidR="003F501F" w:rsidRPr="00087FB4" w:rsidRDefault="003F501F" w:rsidP="001677C9">
            <w:pPr>
              <w:spacing w:line="276" w:lineRule="auto"/>
              <w:jc w:val="center"/>
              <w:rPr>
                <w:sz w:val="24"/>
                <w:szCs w:val="24"/>
              </w:rPr>
            </w:pPr>
          </w:p>
          <w:p w:rsidR="003F501F" w:rsidRPr="005E2056" w:rsidRDefault="003F501F" w:rsidP="0035609A">
            <w:pPr>
              <w:spacing w:line="276" w:lineRule="auto"/>
              <w:jc w:val="center"/>
              <w:rPr>
                <w:sz w:val="24"/>
                <w:szCs w:val="24"/>
                <w:vertAlign w:val="superscript"/>
              </w:rPr>
            </w:pPr>
            <w:r w:rsidRPr="00087FB4">
              <w:rPr>
                <w:sz w:val="24"/>
                <w:szCs w:val="24"/>
              </w:rPr>
              <w:t>73х</w:t>
            </w:r>
            <w:del w:id="1331" w:author="Зайцев Павел Борисович" w:date="2025-12-17T12:23:00Z">
              <w:r w:rsidDel="0035609A">
                <w:rPr>
                  <w:sz w:val="24"/>
                  <w:szCs w:val="24"/>
                  <w:vertAlign w:val="superscript"/>
                </w:rPr>
                <w:delText>1</w:delText>
              </w:r>
            </w:del>
            <w:del w:id="1332" w:author="Зайцев Павел Борисович" w:date="2025-12-17T12:17:00Z">
              <w:r w:rsidDel="006F1413">
                <w:rPr>
                  <w:sz w:val="24"/>
                  <w:szCs w:val="24"/>
                  <w:vertAlign w:val="superscript"/>
                </w:rPr>
                <w:delText>4</w:delText>
              </w:r>
            </w:del>
            <w:ins w:id="1333" w:author="Зайцев Павел Борисович" w:date="2025-12-18T15:42:00Z">
              <w:r w:rsidR="005E2056">
                <w:rPr>
                  <w:sz w:val="24"/>
                  <w:szCs w:val="24"/>
                </w:rPr>
                <w:t>*****</w:t>
              </w:r>
            </w:ins>
          </w:p>
        </w:tc>
        <w:tc>
          <w:tcPr>
            <w:tcW w:w="992" w:type="dxa"/>
            <w:vMerge/>
            <w:vAlign w:val="center"/>
            <w:hideMark/>
          </w:tcPr>
          <w:p w:rsidR="003F501F" w:rsidRPr="00087FB4" w:rsidRDefault="003F501F" w:rsidP="001677C9">
            <w:pPr>
              <w:suppressAutoHyphens w:val="0"/>
              <w:rPr>
                <w:sz w:val="24"/>
                <w:szCs w:val="24"/>
              </w:rPr>
            </w:pPr>
          </w:p>
        </w:tc>
        <w:tc>
          <w:tcPr>
            <w:tcW w:w="2127" w:type="dxa"/>
            <w:vMerge w:val="restart"/>
            <w:tcBorders>
              <w:right w:val="single" w:sz="4" w:space="0" w:color="auto"/>
            </w:tcBorders>
            <w:hideMark/>
          </w:tcPr>
          <w:p w:rsidR="003F501F" w:rsidRPr="00087FB4" w:rsidRDefault="003F501F" w:rsidP="001677C9">
            <w:pPr>
              <w:jc w:val="center"/>
              <w:rPr>
                <w:sz w:val="24"/>
                <w:szCs w:val="24"/>
              </w:rPr>
            </w:pPr>
            <w:r w:rsidRPr="00087FB4">
              <w:rPr>
                <w:sz w:val="24"/>
                <w:szCs w:val="24"/>
              </w:rPr>
              <w:t xml:space="preserve">значение </w:t>
            </w:r>
            <w:proofErr w:type="gramStart"/>
            <w:r w:rsidRPr="00087FB4">
              <w:rPr>
                <w:sz w:val="24"/>
                <w:szCs w:val="24"/>
              </w:rPr>
              <w:t>&lt; 0</w:t>
            </w:r>
            <w:proofErr w:type="gramEnd"/>
          </w:p>
          <w:p w:rsidR="003F501F" w:rsidRPr="00087FB4" w:rsidRDefault="003F501F" w:rsidP="001677C9">
            <w:pPr>
              <w:jc w:val="center"/>
              <w:rPr>
                <w:sz w:val="24"/>
                <w:szCs w:val="24"/>
              </w:rPr>
            </w:pPr>
          </w:p>
        </w:tc>
        <w:tc>
          <w:tcPr>
            <w:tcW w:w="567" w:type="dxa"/>
            <w:vMerge w:val="restart"/>
            <w:vAlign w:val="center"/>
          </w:tcPr>
          <w:p w:rsidR="003F501F" w:rsidRPr="0056269A" w:rsidRDefault="003F501F" w:rsidP="001677C9">
            <w:pPr>
              <w:suppressAutoHyphens w:val="0"/>
              <w:rPr>
                <w:sz w:val="24"/>
                <w:szCs w:val="24"/>
              </w:rPr>
            </w:pPr>
            <w:r>
              <w:rPr>
                <w:sz w:val="24"/>
                <w:szCs w:val="24"/>
              </w:rPr>
              <w:t>19***</w:t>
            </w:r>
          </w:p>
        </w:tc>
        <w:tc>
          <w:tcPr>
            <w:tcW w:w="5246" w:type="dxa"/>
            <w:vMerge w:val="restart"/>
          </w:tcPr>
          <w:p w:rsidR="003F501F" w:rsidRPr="00087FB4" w:rsidRDefault="003F501F" w:rsidP="001677C9">
            <w:pPr>
              <w:spacing w:line="276" w:lineRule="auto"/>
              <w:jc w:val="center"/>
              <w:rPr>
                <w:sz w:val="24"/>
                <w:szCs w:val="24"/>
              </w:rPr>
            </w:pPr>
            <w:r w:rsidRPr="00087FB4">
              <w:rPr>
                <w:sz w:val="24"/>
                <w:szCs w:val="24"/>
              </w:rPr>
              <w:t>30251</w:t>
            </w:r>
          </w:p>
        </w:tc>
        <w:tc>
          <w:tcPr>
            <w:tcW w:w="2125" w:type="dxa"/>
          </w:tcPr>
          <w:p w:rsidR="003F501F" w:rsidRPr="00087FB4" w:rsidRDefault="003F501F" w:rsidP="001677C9">
            <w:pPr>
              <w:spacing w:line="276" w:lineRule="auto"/>
              <w:jc w:val="center"/>
              <w:rPr>
                <w:color w:val="000000" w:themeColor="text1"/>
                <w:sz w:val="24"/>
                <w:szCs w:val="24"/>
              </w:rPr>
            </w:pPr>
            <w:r w:rsidRPr="00087FB4">
              <w:rPr>
                <w:sz w:val="24"/>
                <w:szCs w:val="24"/>
              </w:rPr>
              <w:t>731</w:t>
            </w:r>
          </w:p>
        </w:tc>
        <w:tc>
          <w:tcPr>
            <w:tcW w:w="2127" w:type="dxa"/>
          </w:tcPr>
          <w:p w:rsidR="003F501F" w:rsidRPr="00CC0C7F" w:rsidRDefault="003F501F" w:rsidP="00D34100">
            <w:pPr>
              <w:jc w:val="center"/>
              <w:rPr>
                <w:sz w:val="24"/>
                <w:szCs w:val="24"/>
                <w:lang w:val="en-US"/>
              </w:rPr>
            </w:pPr>
            <w:proofErr w:type="gramStart"/>
            <w:r w:rsidRPr="00087FB4">
              <w:rPr>
                <w:sz w:val="24"/>
                <w:szCs w:val="24"/>
              </w:rPr>
              <w:t>значение</w:t>
            </w:r>
            <w:r w:rsidRPr="00087FB4">
              <w:rPr>
                <w:sz w:val="24"/>
                <w:szCs w:val="24"/>
                <w:lang w:val="en-US"/>
              </w:rPr>
              <w:t xml:space="preserve"> </w:t>
            </w:r>
            <w:r w:rsidRPr="00087FB4">
              <w:rPr>
                <w:sz w:val="24"/>
                <w:szCs w:val="24"/>
              </w:rPr>
              <w:t xml:space="preserve"> &gt;</w:t>
            </w:r>
            <w:proofErr w:type="gramEnd"/>
            <w:r w:rsidRPr="00087FB4">
              <w:rPr>
                <w:sz w:val="24"/>
                <w:szCs w:val="24"/>
              </w:rPr>
              <w:t xml:space="preserve"> 0</w:t>
            </w:r>
            <w:r w:rsidR="00CC0C7F">
              <w:rPr>
                <w:sz w:val="24"/>
                <w:szCs w:val="24"/>
              </w:rPr>
              <w:t xml:space="preserve">, </w:t>
            </w:r>
            <w:r w:rsidR="00CC0C7F">
              <w:rPr>
                <w:sz w:val="24"/>
                <w:szCs w:val="24"/>
                <w:lang w:val="en-US"/>
              </w:rPr>
              <w:t>&lt;0</w:t>
            </w:r>
          </w:p>
        </w:tc>
        <w:tc>
          <w:tcPr>
            <w:tcW w:w="1010" w:type="dxa"/>
            <w:gridSpan w:val="2"/>
            <w:vMerge/>
            <w:vAlign w:val="center"/>
          </w:tcPr>
          <w:p w:rsidR="003F501F" w:rsidRPr="00087FB4" w:rsidRDefault="003F501F" w:rsidP="001677C9">
            <w:pPr>
              <w:suppressAutoHyphens w:val="0"/>
              <w:rPr>
                <w:sz w:val="24"/>
                <w:szCs w:val="24"/>
              </w:rPr>
            </w:pPr>
          </w:p>
        </w:tc>
      </w:tr>
      <w:tr w:rsidR="003F501F" w:rsidRPr="00087FB4" w:rsidTr="00C356E2">
        <w:trPr>
          <w:trHeight w:val="412"/>
        </w:trPr>
        <w:tc>
          <w:tcPr>
            <w:tcW w:w="566" w:type="dxa"/>
            <w:vMerge/>
            <w:vAlign w:val="center"/>
          </w:tcPr>
          <w:p w:rsidR="003F501F" w:rsidRPr="00087FB4" w:rsidRDefault="003F501F" w:rsidP="001677C9">
            <w:pPr>
              <w:rPr>
                <w:sz w:val="24"/>
                <w:szCs w:val="24"/>
                <w:lang w:val="en-US"/>
              </w:rPr>
            </w:pPr>
          </w:p>
        </w:tc>
        <w:tc>
          <w:tcPr>
            <w:tcW w:w="5102" w:type="dxa"/>
            <w:vMerge/>
            <w:tcBorders>
              <w:left w:val="single" w:sz="4" w:space="0" w:color="auto"/>
            </w:tcBorders>
          </w:tcPr>
          <w:p w:rsidR="003F501F" w:rsidRPr="00087FB4" w:rsidRDefault="003F501F" w:rsidP="001677C9">
            <w:pPr>
              <w:spacing w:line="276" w:lineRule="auto"/>
              <w:jc w:val="center"/>
              <w:rPr>
                <w:sz w:val="24"/>
                <w:szCs w:val="24"/>
              </w:rPr>
            </w:pPr>
          </w:p>
        </w:tc>
        <w:tc>
          <w:tcPr>
            <w:tcW w:w="1985" w:type="dxa"/>
            <w:vMerge/>
          </w:tcPr>
          <w:p w:rsidR="003F501F" w:rsidRPr="00087FB4" w:rsidRDefault="003F501F" w:rsidP="001677C9">
            <w:pPr>
              <w:spacing w:line="276" w:lineRule="auto"/>
              <w:jc w:val="center"/>
              <w:rPr>
                <w:sz w:val="24"/>
                <w:szCs w:val="24"/>
              </w:rPr>
            </w:pPr>
          </w:p>
        </w:tc>
        <w:tc>
          <w:tcPr>
            <w:tcW w:w="992" w:type="dxa"/>
            <w:vMerge/>
            <w:vAlign w:val="center"/>
          </w:tcPr>
          <w:p w:rsidR="003F501F" w:rsidRPr="00087FB4" w:rsidRDefault="003F501F" w:rsidP="001677C9">
            <w:pPr>
              <w:suppressAutoHyphens w:val="0"/>
              <w:rPr>
                <w:sz w:val="24"/>
                <w:szCs w:val="24"/>
              </w:rPr>
            </w:pPr>
          </w:p>
        </w:tc>
        <w:tc>
          <w:tcPr>
            <w:tcW w:w="2127" w:type="dxa"/>
            <w:vMerge/>
            <w:tcBorders>
              <w:right w:val="single" w:sz="4" w:space="0" w:color="auto"/>
            </w:tcBorders>
          </w:tcPr>
          <w:p w:rsidR="003F501F" w:rsidRPr="00087FB4" w:rsidRDefault="003F501F" w:rsidP="001677C9">
            <w:pPr>
              <w:jc w:val="center"/>
              <w:rPr>
                <w:sz w:val="24"/>
                <w:szCs w:val="24"/>
              </w:rPr>
            </w:pPr>
          </w:p>
        </w:tc>
        <w:tc>
          <w:tcPr>
            <w:tcW w:w="567" w:type="dxa"/>
            <w:vMerge/>
            <w:vAlign w:val="center"/>
          </w:tcPr>
          <w:p w:rsidR="003F501F" w:rsidRDefault="003F501F" w:rsidP="001677C9">
            <w:pPr>
              <w:suppressAutoHyphens w:val="0"/>
              <w:rPr>
                <w:sz w:val="24"/>
                <w:szCs w:val="24"/>
              </w:rPr>
            </w:pPr>
          </w:p>
        </w:tc>
        <w:tc>
          <w:tcPr>
            <w:tcW w:w="5246" w:type="dxa"/>
            <w:vMerge/>
          </w:tcPr>
          <w:p w:rsidR="003F501F" w:rsidRPr="00087FB4" w:rsidRDefault="003F501F" w:rsidP="001677C9">
            <w:pPr>
              <w:spacing w:line="276" w:lineRule="auto"/>
              <w:jc w:val="center"/>
              <w:rPr>
                <w:sz w:val="24"/>
                <w:szCs w:val="24"/>
              </w:rPr>
            </w:pPr>
          </w:p>
        </w:tc>
        <w:tc>
          <w:tcPr>
            <w:tcW w:w="2125" w:type="dxa"/>
          </w:tcPr>
          <w:p w:rsidR="003F501F" w:rsidRPr="00087FB4" w:rsidRDefault="003F501F" w:rsidP="001677C9">
            <w:pPr>
              <w:spacing w:line="276" w:lineRule="auto"/>
              <w:jc w:val="center"/>
              <w:rPr>
                <w:sz w:val="24"/>
                <w:szCs w:val="24"/>
              </w:rPr>
            </w:pPr>
            <w:r>
              <w:rPr>
                <w:sz w:val="24"/>
                <w:szCs w:val="24"/>
              </w:rPr>
              <w:t>831</w:t>
            </w:r>
          </w:p>
        </w:tc>
        <w:tc>
          <w:tcPr>
            <w:tcW w:w="2127" w:type="dxa"/>
          </w:tcPr>
          <w:p w:rsidR="003F501F" w:rsidRPr="00087FB4" w:rsidRDefault="003F501F" w:rsidP="00D34100">
            <w:pPr>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1010" w:type="dxa"/>
            <w:gridSpan w:val="2"/>
            <w:vMerge/>
            <w:vAlign w:val="center"/>
          </w:tcPr>
          <w:p w:rsidR="003F501F" w:rsidRPr="00087FB4" w:rsidRDefault="003F501F" w:rsidP="001677C9">
            <w:pPr>
              <w:suppressAutoHyphens w:val="0"/>
              <w:rPr>
                <w:sz w:val="24"/>
                <w:szCs w:val="24"/>
              </w:rPr>
            </w:pPr>
          </w:p>
        </w:tc>
      </w:tr>
      <w:tr w:rsidR="003F501F" w:rsidRPr="00087FB4" w:rsidTr="00DA7BF5">
        <w:trPr>
          <w:trHeight w:val="555"/>
        </w:trPr>
        <w:tc>
          <w:tcPr>
            <w:tcW w:w="566" w:type="dxa"/>
            <w:vMerge/>
            <w:vAlign w:val="center"/>
          </w:tcPr>
          <w:p w:rsidR="003F501F" w:rsidRPr="00087FB4" w:rsidRDefault="003F501F" w:rsidP="00DA7BF5">
            <w:pPr>
              <w:suppressAutoHyphens w:val="0"/>
              <w:rPr>
                <w:sz w:val="24"/>
                <w:szCs w:val="24"/>
                <w:lang w:val="en-US"/>
              </w:rPr>
            </w:pPr>
          </w:p>
        </w:tc>
        <w:tc>
          <w:tcPr>
            <w:tcW w:w="5102" w:type="dxa"/>
            <w:vMerge/>
            <w:tcBorders>
              <w:left w:val="single" w:sz="4" w:space="0" w:color="auto"/>
            </w:tcBorders>
          </w:tcPr>
          <w:p w:rsidR="003F501F" w:rsidRPr="00087FB4" w:rsidRDefault="003F501F" w:rsidP="00DA7BF5">
            <w:pPr>
              <w:spacing w:line="276" w:lineRule="auto"/>
              <w:jc w:val="center"/>
              <w:rPr>
                <w:sz w:val="24"/>
                <w:szCs w:val="24"/>
              </w:rPr>
            </w:pPr>
          </w:p>
        </w:tc>
        <w:tc>
          <w:tcPr>
            <w:tcW w:w="1985" w:type="dxa"/>
            <w:vMerge/>
          </w:tcPr>
          <w:p w:rsidR="003F501F" w:rsidRPr="00087FB4" w:rsidRDefault="003F501F" w:rsidP="00DA7BF5">
            <w:pPr>
              <w:spacing w:line="276" w:lineRule="auto"/>
              <w:jc w:val="center"/>
              <w:rPr>
                <w:sz w:val="24"/>
                <w:szCs w:val="24"/>
              </w:rPr>
            </w:pPr>
          </w:p>
        </w:tc>
        <w:tc>
          <w:tcPr>
            <w:tcW w:w="992" w:type="dxa"/>
            <w:vMerge/>
            <w:vAlign w:val="center"/>
          </w:tcPr>
          <w:p w:rsidR="003F501F" w:rsidRPr="00087FB4" w:rsidRDefault="003F501F" w:rsidP="00DA7BF5">
            <w:pPr>
              <w:suppressAutoHyphens w:val="0"/>
              <w:rPr>
                <w:sz w:val="24"/>
                <w:szCs w:val="24"/>
              </w:rPr>
            </w:pPr>
          </w:p>
        </w:tc>
        <w:tc>
          <w:tcPr>
            <w:tcW w:w="2127" w:type="dxa"/>
            <w:vMerge/>
            <w:tcBorders>
              <w:right w:val="single" w:sz="4" w:space="0" w:color="auto"/>
            </w:tcBorders>
          </w:tcPr>
          <w:p w:rsidR="003F501F" w:rsidRPr="00087FB4" w:rsidRDefault="003F501F" w:rsidP="00DA7BF5">
            <w:pPr>
              <w:jc w:val="center"/>
              <w:rPr>
                <w:sz w:val="24"/>
                <w:szCs w:val="24"/>
              </w:rPr>
            </w:pPr>
          </w:p>
        </w:tc>
        <w:tc>
          <w:tcPr>
            <w:tcW w:w="567" w:type="dxa"/>
            <w:vMerge w:val="restart"/>
            <w:vAlign w:val="center"/>
          </w:tcPr>
          <w:p w:rsidR="003F501F" w:rsidRDefault="003F501F" w:rsidP="00DA7BF5">
            <w:pPr>
              <w:suppressAutoHyphens w:val="0"/>
              <w:rPr>
                <w:sz w:val="24"/>
                <w:szCs w:val="24"/>
              </w:rPr>
            </w:pPr>
            <w:r>
              <w:rPr>
                <w:sz w:val="24"/>
                <w:szCs w:val="24"/>
              </w:rPr>
              <w:t>19.1****</w:t>
            </w:r>
          </w:p>
        </w:tc>
        <w:tc>
          <w:tcPr>
            <w:tcW w:w="5246" w:type="dxa"/>
            <w:vMerge w:val="restart"/>
          </w:tcPr>
          <w:p w:rsidR="003F501F" w:rsidRPr="00087FB4" w:rsidRDefault="003F501F" w:rsidP="00DA7BF5">
            <w:pPr>
              <w:spacing w:line="276" w:lineRule="auto"/>
              <w:jc w:val="center"/>
              <w:rPr>
                <w:sz w:val="24"/>
                <w:szCs w:val="24"/>
              </w:rPr>
            </w:pPr>
            <w:r w:rsidRPr="00087FB4">
              <w:rPr>
                <w:sz w:val="24"/>
                <w:szCs w:val="24"/>
              </w:rPr>
              <w:t>3025</w:t>
            </w:r>
            <w:r>
              <w:rPr>
                <w:sz w:val="24"/>
                <w:szCs w:val="24"/>
              </w:rPr>
              <w:t>4</w:t>
            </w:r>
          </w:p>
        </w:tc>
        <w:tc>
          <w:tcPr>
            <w:tcW w:w="2125" w:type="dxa"/>
          </w:tcPr>
          <w:p w:rsidR="003F501F" w:rsidRPr="00087FB4" w:rsidRDefault="003F501F" w:rsidP="00DA7BF5">
            <w:pPr>
              <w:spacing w:line="276" w:lineRule="auto"/>
              <w:jc w:val="center"/>
              <w:rPr>
                <w:sz w:val="24"/>
                <w:szCs w:val="24"/>
              </w:rPr>
            </w:pPr>
            <w:r w:rsidRPr="00087FB4">
              <w:rPr>
                <w:sz w:val="24"/>
                <w:szCs w:val="24"/>
              </w:rPr>
              <w:t>731</w:t>
            </w:r>
          </w:p>
        </w:tc>
        <w:tc>
          <w:tcPr>
            <w:tcW w:w="2127" w:type="dxa"/>
          </w:tcPr>
          <w:p w:rsidR="003F501F" w:rsidRPr="00CC0C7F" w:rsidRDefault="003F501F" w:rsidP="00DA7BF5">
            <w:pPr>
              <w:jc w:val="center"/>
              <w:rPr>
                <w:sz w:val="24"/>
                <w:szCs w:val="24"/>
              </w:rPr>
            </w:pPr>
            <w:proofErr w:type="gramStart"/>
            <w:r w:rsidRPr="00087FB4">
              <w:rPr>
                <w:sz w:val="24"/>
                <w:szCs w:val="24"/>
              </w:rPr>
              <w:t>значение</w:t>
            </w:r>
            <w:r w:rsidRPr="00CC0C7F">
              <w:rPr>
                <w:sz w:val="24"/>
                <w:szCs w:val="24"/>
              </w:rPr>
              <w:t xml:space="preserve"> </w:t>
            </w:r>
            <w:r w:rsidRPr="00087FB4">
              <w:rPr>
                <w:sz w:val="24"/>
                <w:szCs w:val="24"/>
              </w:rPr>
              <w:t xml:space="preserve"> &gt;</w:t>
            </w:r>
            <w:proofErr w:type="gramEnd"/>
            <w:r w:rsidRPr="00087FB4">
              <w:rPr>
                <w:sz w:val="24"/>
                <w:szCs w:val="24"/>
              </w:rPr>
              <w:t xml:space="preserve"> 0</w:t>
            </w:r>
            <w:r w:rsidR="00CC0C7F">
              <w:rPr>
                <w:sz w:val="24"/>
                <w:szCs w:val="24"/>
              </w:rPr>
              <w:t xml:space="preserve">, </w:t>
            </w:r>
            <w:r w:rsidR="00CC0C7F" w:rsidRPr="00CC0C7F">
              <w:rPr>
                <w:sz w:val="24"/>
                <w:szCs w:val="24"/>
              </w:rPr>
              <w:t>&lt;0</w:t>
            </w:r>
          </w:p>
        </w:tc>
        <w:tc>
          <w:tcPr>
            <w:tcW w:w="1010" w:type="dxa"/>
            <w:gridSpan w:val="2"/>
            <w:vMerge/>
            <w:vAlign w:val="center"/>
          </w:tcPr>
          <w:p w:rsidR="003F501F" w:rsidRPr="00087FB4" w:rsidRDefault="003F501F" w:rsidP="00DA7BF5">
            <w:pPr>
              <w:suppressAutoHyphens w:val="0"/>
              <w:rPr>
                <w:sz w:val="24"/>
                <w:szCs w:val="24"/>
              </w:rPr>
            </w:pPr>
          </w:p>
        </w:tc>
      </w:tr>
      <w:tr w:rsidR="003F501F" w:rsidRPr="00087FB4" w:rsidTr="00C356E2">
        <w:trPr>
          <w:trHeight w:val="555"/>
        </w:trPr>
        <w:tc>
          <w:tcPr>
            <w:tcW w:w="566" w:type="dxa"/>
            <w:vMerge/>
            <w:vAlign w:val="center"/>
          </w:tcPr>
          <w:p w:rsidR="003F501F" w:rsidRPr="009B46FD" w:rsidRDefault="003F501F" w:rsidP="00DA7BF5">
            <w:pPr>
              <w:suppressAutoHyphens w:val="0"/>
              <w:rPr>
                <w:sz w:val="24"/>
                <w:szCs w:val="24"/>
              </w:rPr>
            </w:pPr>
          </w:p>
        </w:tc>
        <w:tc>
          <w:tcPr>
            <w:tcW w:w="5102" w:type="dxa"/>
            <w:vMerge/>
            <w:tcBorders>
              <w:left w:val="single" w:sz="4" w:space="0" w:color="auto"/>
            </w:tcBorders>
          </w:tcPr>
          <w:p w:rsidR="003F501F" w:rsidRPr="00087FB4" w:rsidRDefault="003F501F" w:rsidP="00DA7BF5">
            <w:pPr>
              <w:spacing w:line="276" w:lineRule="auto"/>
              <w:jc w:val="center"/>
              <w:rPr>
                <w:sz w:val="24"/>
                <w:szCs w:val="24"/>
              </w:rPr>
            </w:pPr>
          </w:p>
        </w:tc>
        <w:tc>
          <w:tcPr>
            <w:tcW w:w="1985" w:type="dxa"/>
            <w:vMerge/>
          </w:tcPr>
          <w:p w:rsidR="003F501F" w:rsidRPr="00087FB4" w:rsidRDefault="003F501F" w:rsidP="00DA7BF5">
            <w:pPr>
              <w:spacing w:line="276" w:lineRule="auto"/>
              <w:jc w:val="center"/>
              <w:rPr>
                <w:sz w:val="24"/>
                <w:szCs w:val="24"/>
              </w:rPr>
            </w:pPr>
          </w:p>
        </w:tc>
        <w:tc>
          <w:tcPr>
            <w:tcW w:w="992" w:type="dxa"/>
            <w:vMerge/>
            <w:vAlign w:val="center"/>
          </w:tcPr>
          <w:p w:rsidR="003F501F" w:rsidRPr="00087FB4" w:rsidRDefault="003F501F" w:rsidP="00DA7BF5">
            <w:pPr>
              <w:suppressAutoHyphens w:val="0"/>
              <w:rPr>
                <w:sz w:val="24"/>
                <w:szCs w:val="24"/>
              </w:rPr>
            </w:pPr>
          </w:p>
        </w:tc>
        <w:tc>
          <w:tcPr>
            <w:tcW w:w="2127" w:type="dxa"/>
            <w:vMerge/>
            <w:tcBorders>
              <w:right w:val="single" w:sz="4" w:space="0" w:color="auto"/>
            </w:tcBorders>
          </w:tcPr>
          <w:p w:rsidR="003F501F" w:rsidRPr="00087FB4" w:rsidRDefault="003F501F" w:rsidP="00DA7BF5">
            <w:pPr>
              <w:jc w:val="center"/>
              <w:rPr>
                <w:sz w:val="24"/>
                <w:szCs w:val="24"/>
              </w:rPr>
            </w:pPr>
          </w:p>
        </w:tc>
        <w:tc>
          <w:tcPr>
            <w:tcW w:w="567" w:type="dxa"/>
            <w:vMerge/>
            <w:vAlign w:val="center"/>
          </w:tcPr>
          <w:p w:rsidR="003F501F" w:rsidRDefault="003F501F" w:rsidP="00DA7BF5">
            <w:pPr>
              <w:suppressAutoHyphens w:val="0"/>
              <w:rPr>
                <w:sz w:val="24"/>
                <w:szCs w:val="24"/>
              </w:rPr>
            </w:pPr>
          </w:p>
        </w:tc>
        <w:tc>
          <w:tcPr>
            <w:tcW w:w="5246" w:type="dxa"/>
            <w:vMerge/>
          </w:tcPr>
          <w:p w:rsidR="003F501F" w:rsidRPr="00087FB4" w:rsidRDefault="003F501F" w:rsidP="00DA7BF5">
            <w:pPr>
              <w:spacing w:line="276" w:lineRule="auto"/>
              <w:jc w:val="center"/>
              <w:rPr>
                <w:sz w:val="24"/>
                <w:szCs w:val="24"/>
              </w:rPr>
            </w:pPr>
          </w:p>
        </w:tc>
        <w:tc>
          <w:tcPr>
            <w:tcW w:w="2125" w:type="dxa"/>
          </w:tcPr>
          <w:p w:rsidR="003F501F" w:rsidRDefault="003F501F" w:rsidP="00DA7BF5">
            <w:pPr>
              <w:spacing w:line="276" w:lineRule="auto"/>
              <w:jc w:val="center"/>
              <w:rPr>
                <w:sz w:val="24"/>
                <w:szCs w:val="24"/>
              </w:rPr>
            </w:pPr>
            <w:r>
              <w:rPr>
                <w:sz w:val="24"/>
                <w:szCs w:val="24"/>
              </w:rPr>
              <w:t>831</w:t>
            </w:r>
          </w:p>
        </w:tc>
        <w:tc>
          <w:tcPr>
            <w:tcW w:w="2127" w:type="dxa"/>
          </w:tcPr>
          <w:p w:rsidR="003F501F" w:rsidRPr="00087FB4" w:rsidRDefault="003F501F" w:rsidP="00DA7BF5">
            <w:pPr>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1010" w:type="dxa"/>
            <w:gridSpan w:val="2"/>
            <w:vMerge/>
            <w:vAlign w:val="center"/>
          </w:tcPr>
          <w:p w:rsidR="003F501F" w:rsidRPr="00087FB4" w:rsidRDefault="003F501F" w:rsidP="00DA7BF5">
            <w:pPr>
              <w:suppressAutoHyphens w:val="0"/>
              <w:rPr>
                <w:sz w:val="24"/>
                <w:szCs w:val="24"/>
              </w:rPr>
            </w:pPr>
          </w:p>
        </w:tc>
      </w:tr>
      <w:tr w:rsidR="003F501F" w:rsidRPr="00087FB4" w:rsidTr="00C356E2">
        <w:trPr>
          <w:trHeight w:val="299"/>
        </w:trPr>
        <w:tc>
          <w:tcPr>
            <w:tcW w:w="566" w:type="dxa"/>
            <w:vMerge/>
            <w:vAlign w:val="center"/>
          </w:tcPr>
          <w:p w:rsidR="003F501F" w:rsidRPr="00087FB4" w:rsidRDefault="003F501F" w:rsidP="00DA7BF5">
            <w:pPr>
              <w:rPr>
                <w:sz w:val="24"/>
                <w:szCs w:val="24"/>
              </w:rPr>
            </w:pPr>
          </w:p>
        </w:tc>
        <w:tc>
          <w:tcPr>
            <w:tcW w:w="5102" w:type="dxa"/>
            <w:vMerge/>
            <w:tcBorders>
              <w:left w:val="single" w:sz="4" w:space="0" w:color="auto"/>
            </w:tcBorders>
          </w:tcPr>
          <w:p w:rsidR="003F501F" w:rsidRPr="00087FB4" w:rsidRDefault="003F501F" w:rsidP="00DA7BF5">
            <w:pPr>
              <w:spacing w:line="276" w:lineRule="auto"/>
              <w:jc w:val="center"/>
              <w:rPr>
                <w:sz w:val="24"/>
                <w:szCs w:val="24"/>
              </w:rPr>
            </w:pPr>
          </w:p>
        </w:tc>
        <w:tc>
          <w:tcPr>
            <w:tcW w:w="1985" w:type="dxa"/>
            <w:vMerge/>
          </w:tcPr>
          <w:p w:rsidR="003F501F" w:rsidRPr="00087FB4" w:rsidRDefault="003F501F" w:rsidP="00DA7BF5">
            <w:pPr>
              <w:spacing w:line="276" w:lineRule="auto"/>
              <w:jc w:val="center"/>
              <w:rPr>
                <w:sz w:val="24"/>
                <w:szCs w:val="24"/>
              </w:rPr>
            </w:pPr>
          </w:p>
        </w:tc>
        <w:tc>
          <w:tcPr>
            <w:tcW w:w="992" w:type="dxa"/>
            <w:vMerge/>
            <w:vAlign w:val="center"/>
          </w:tcPr>
          <w:p w:rsidR="003F501F" w:rsidRPr="00087FB4" w:rsidRDefault="003F501F" w:rsidP="00DA7BF5">
            <w:pPr>
              <w:suppressAutoHyphens w:val="0"/>
              <w:rPr>
                <w:sz w:val="24"/>
                <w:szCs w:val="24"/>
              </w:rPr>
            </w:pPr>
          </w:p>
        </w:tc>
        <w:tc>
          <w:tcPr>
            <w:tcW w:w="2127" w:type="dxa"/>
            <w:vMerge/>
            <w:tcBorders>
              <w:right w:val="single" w:sz="4" w:space="0" w:color="auto"/>
            </w:tcBorders>
          </w:tcPr>
          <w:p w:rsidR="003F501F" w:rsidRPr="00087FB4" w:rsidRDefault="003F501F" w:rsidP="00DA7BF5">
            <w:pPr>
              <w:jc w:val="center"/>
              <w:rPr>
                <w:sz w:val="24"/>
                <w:szCs w:val="24"/>
              </w:rPr>
            </w:pPr>
          </w:p>
        </w:tc>
        <w:tc>
          <w:tcPr>
            <w:tcW w:w="567" w:type="dxa"/>
            <w:vMerge w:val="restart"/>
            <w:vAlign w:val="center"/>
          </w:tcPr>
          <w:p w:rsidR="003F501F" w:rsidRPr="0056269A" w:rsidRDefault="003F501F" w:rsidP="00DA7BF5">
            <w:pPr>
              <w:rPr>
                <w:sz w:val="24"/>
                <w:szCs w:val="24"/>
              </w:rPr>
            </w:pPr>
            <w:r w:rsidRPr="00CC0C7F">
              <w:rPr>
                <w:sz w:val="24"/>
                <w:szCs w:val="24"/>
              </w:rPr>
              <w:t>2</w:t>
            </w:r>
            <w:r>
              <w:rPr>
                <w:sz w:val="24"/>
                <w:szCs w:val="24"/>
              </w:rPr>
              <w:t>0**</w:t>
            </w:r>
          </w:p>
        </w:tc>
        <w:tc>
          <w:tcPr>
            <w:tcW w:w="5246" w:type="dxa"/>
            <w:vMerge w:val="restart"/>
          </w:tcPr>
          <w:p w:rsidR="003F501F" w:rsidRPr="00087FB4" w:rsidRDefault="003F501F" w:rsidP="00DA7BF5">
            <w:pPr>
              <w:spacing w:line="276" w:lineRule="auto"/>
              <w:jc w:val="center"/>
              <w:rPr>
                <w:sz w:val="24"/>
                <w:szCs w:val="24"/>
              </w:rPr>
            </w:pPr>
            <w:r w:rsidRPr="00087FB4">
              <w:rPr>
                <w:sz w:val="24"/>
                <w:szCs w:val="24"/>
              </w:rPr>
              <w:t>302хх (кроме 30251</w:t>
            </w:r>
            <w:r>
              <w:rPr>
                <w:sz w:val="24"/>
                <w:szCs w:val="24"/>
              </w:rPr>
              <w:t>, 30254</w:t>
            </w:r>
            <w:r w:rsidRPr="00087FB4">
              <w:rPr>
                <w:sz w:val="24"/>
                <w:szCs w:val="24"/>
              </w:rPr>
              <w:t>), 30401</w:t>
            </w:r>
          </w:p>
        </w:tc>
        <w:tc>
          <w:tcPr>
            <w:tcW w:w="2125" w:type="dxa"/>
          </w:tcPr>
          <w:p w:rsidR="003F501F" w:rsidRPr="005E2056" w:rsidRDefault="003F501F" w:rsidP="005E2056">
            <w:pPr>
              <w:spacing w:line="276" w:lineRule="auto"/>
              <w:jc w:val="center"/>
              <w:rPr>
                <w:color w:val="000000" w:themeColor="text1"/>
                <w:sz w:val="24"/>
                <w:szCs w:val="24"/>
              </w:rPr>
            </w:pPr>
            <w:r w:rsidRPr="00087FB4">
              <w:rPr>
                <w:sz w:val="24"/>
                <w:szCs w:val="24"/>
              </w:rPr>
              <w:t>73х</w:t>
            </w:r>
            <w:del w:id="1334" w:author="Зайцев Павел Борисович" w:date="2025-12-17T12:25:00Z">
              <w:r w:rsidDel="0035609A">
                <w:rPr>
                  <w:sz w:val="24"/>
                  <w:szCs w:val="24"/>
                  <w:vertAlign w:val="superscript"/>
                </w:rPr>
                <w:delText>1</w:delText>
              </w:r>
            </w:del>
            <w:del w:id="1335" w:author="Зайцев Павел Борисович" w:date="2025-12-17T12:17:00Z">
              <w:r w:rsidDel="006F1413">
                <w:rPr>
                  <w:sz w:val="24"/>
                  <w:szCs w:val="24"/>
                  <w:vertAlign w:val="superscript"/>
                </w:rPr>
                <w:delText>4</w:delText>
              </w:r>
            </w:del>
            <w:ins w:id="1336" w:author="Зайцев Павел Борисович" w:date="2025-12-18T15:42:00Z">
              <w:r w:rsidR="005E2056">
                <w:rPr>
                  <w:sz w:val="24"/>
                  <w:szCs w:val="24"/>
                </w:rPr>
                <w:t>*****</w:t>
              </w:r>
            </w:ins>
          </w:p>
        </w:tc>
        <w:tc>
          <w:tcPr>
            <w:tcW w:w="2127" w:type="dxa"/>
          </w:tcPr>
          <w:p w:rsidR="003F501F" w:rsidRPr="00087FB4" w:rsidRDefault="003F501F" w:rsidP="00DA7BF5">
            <w:pPr>
              <w:jc w:val="center"/>
              <w:rPr>
                <w:sz w:val="24"/>
                <w:szCs w:val="24"/>
              </w:rPr>
            </w:pPr>
            <w:proofErr w:type="gramStart"/>
            <w:r w:rsidRPr="00087FB4">
              <w:rPr>
                <w:sz w:val="24"/>
                <w:szCs w:val="24"/>
              </w:rPr>
              <w:t>значение</w:t>
            </w:r>
            <w:r w:rsidRPr="00CC0C7F">
              <w:rPr>
                <w:sz w:val="24"/>
                <w:szCs w:val="24"/>
              </w:rPr>
              <w:t xml:space="preserve"> </w:t>
            </w:r>
            <w:r w:rsidRPr="00087FB4">
              <w:rPr>
                <w:sz w:val="24"/>
                <w:szCs w:val="24"/>
              </w:rPr>
              <w:t xml:space="preserve"> &gt;</w:t>
            </w:r>
            <w:proofErr w:type="gramEnd"/>
            <w:r w:rsidRPr="00087FB4">
              <w:rPr>
                <w:sz w:val="24"/>
                <w:szCs w:val="24"/>
              </w:rPr>
              <w:t xml:space="preserve"> 0</w:t>
            </w:r>
          </w:p>
        </w:tc>
        <w:tc>
          <w:tcPr>
            <w:tcW w:w="1010" w:type="dxa"/>
            <w:gridSpan w:val="2"/>
            <w:vMerge/>
            <w:vAlign w:val="center"/>
          </w:tcPr>
          <w:p w:rsidR="003F501F" w:rsidRPr="00087FB4" w:rsidRDefault="003F501F" w:rsidP="00DA7BF5">
            <w:pPr>
              <w:suppressAutoHyphens w:val="0"/>
              <w:rPr>
                <w:sz w:val="24"/>
                <w:szCs w:val="24"/>
              </w:rPr>
            </w:pPr>
          </w:p>
        </w:tc>
      </w:tr>
      <w:tr w:rsidR="003F501F" w:rsidRPr="00087FB4" w:rsidTr="00C356E2">
        <w:trPr>
          <w:trHeight w:val="262"/>
        </w:trPr>
        <w:tc>
          <w:tcPr>
            <w:tcW w:w="566" w:type="dxa"/>
            <w:vMerge/>
            <w:vAlign w:val="center"/>
          </w:tcPr>
          <w:p w:rsidR="003F501F" w:rsidRPr="00087FB4" w:rsidRDefault="003F501F" w:rsidP="00DA7BF5">
            <w:pPr>
              <w:suppressAutoHyphens w:val="0"/>
              <w:rPr>
                <w:sz w:val="24"/>
                <w:szCs w:val="24"/>
              </w:rPr>
            </w:pPr>
          </w:p>
        </w:tc>
        <w:tc>
          <w:tcPr>
            <w:tcW w:w="5102" w:type="dxa"/>
            <w:vMerge/>
            <w:tcBorders>
              <w:left w:val="single" w:sz="4" w:space="0" w:color="auto"/>
            </w:tcBorders>
          </w:tcPr>
          <w:p w:rsidR="003F501F" w:rsidRPr="00087FB4" w:rsidRDefault="003F501F" w:rsidP="00DA7BF5">
            <w:pPr>
              <w:spacing w:line="276" w:lineRule="auto"/>
              <w:jc w:val="center"/>
              <w:rPr>
                <w:sz w:val="24"/>
                <w:szCs w:val="24"/>
              </w:rPr>
            </w:pPr>
          </w:p>
        </w:tc>
        <w:tc>
          <w:tcPr>
            <w:tcW w:w="1985" w:type="dxa"/>
            <w:vMerge w:val="restart"/>
          </w:tcPr>
          <w:p w:rsidR="003F501F" w:rsidRPr="005E2056" w:rsidRDefault="003F501F" w:rsidP="0035609A">
            <w:pPr>
              <w:spacing w:line="276" w:lineRule="auto"/>
              <w:jc w:val="center"/>
              <w:rPr>
                <w:sz w:val="24"/>
                <w:szCs w:val="24"/>
                <w:vertAlign w:val="superscript"/>
              </w:rPr>
            </w:pPr>
            <w:r w:rsidRPr="00087FB4">
              <w:rPr>
                <w:sz w:val="24"/>
                <w:szCs w:val="24"/>
              </w:rPr>
              <w:t>83х</w:t>
            </w:r>
            <w:del w:id="1337" w:author="Зайцев Павел Борисович" w:date="2025-12-17T12:23:00Z">
              <w:r w:rsidDel="0035609A">
                <w:rPr>
                  <w:sz w:val="24"/>
                  <w:szCs w:val="24"/>
                  <w:vertAlign w:val="superscript"/>
                </w:rPr>
                <w:delText>1</w:delText>
              </w:r>
            </w:del>
            <w:del w:id="1338" w:author="Зайцев Павел Борисович" w:date="2025-12-17T12:17:00Z">
              <w:r w:rsidDel="006F1413">
                <w:rPr>
                  <w:sz w:val="24"/>
                  <w:szCs w:val="24"/>
                  <w:vertAlign w:val="superscript"/>
                </w:rPr>
                <w:delText>4</w:delText>
              </w:r>
            </w:del>
            <w:ins w:id="1339" w:author="Зайцев Павел Борисович" w:date="2025-12-18T15:42:00Z">
              <w:r w:rsidR="005E2056">
                <w:rPr>
                  <w:sz w:val="24"/>
                  <w:szCs w:val="24"/>
                </w:rPr>
                <w:t>*****</w:t>
              </w:r>
            </w:ins>
          </w:p>
        </w:tc>
        <w:tc>
          <w:tcPr>
            <w:tcW w:w="992" w:type="dxa"/>
            <w:vMerge/>
            <w:vAlign w:val="center"/>
          </w:tcPr>
          <w:p w:rsidR="003F501F" w:rsidRPr="00087FB4" w:rsidRDefault="003F501F" w:rsidP="00DA7BF5">
            <w:pPr>
              <w:suppressAutoHyphens w:val="0"/>
              <w:rPr>
                <w:sz w:val="24"/>
                <w:szCs w:val="24"/>
              </w:rPr>
            </w:pPr>
          </w:p>
        </w:tc>
        <w:tc>
          <w:tcPr>
            <w:tcW w:w="2127" w:type="dxa"/>
            <w:vMerge w:val="restart"/>
            <w:tcBorders>
              <w:right w:val="single" w:sz="4" w:space="0" w:color="auto"/>
            </w:tcBorders>
          </w:tcPr>
          <w:p w:rsidR="003F501F" w:rsidRPr="00087FB4" w:rsidRDefault="003F501F" w:rsidP="00DA7BF5">
            <w:pPr>
              <w:jc w:val="center"/>
              <w:rPr>
                <w:sz w:val="24"/>
                <w:szCs w:val="24"/>
              </w:rPr>
            </w:pPr>
            <w:proofErr w:type="gramStart"/>
            <w:r w:rsidRPr="00087FB4">
              <w:rPr>
                <w:sz w:val="24"/>
                <w:szCs w:val="24"/>
              </w:rPr>
              <w:t>значение  &gt;</w:t>
            </w:r>
            <w:proofErr w:type="gramEnd"/>
            <w:r w:rsidRPr="00087FB4">
              <w:rPr>
                <w:sz w:val="24"/>
                <w:szCs w:val="24"/>
              </w:rPr>
              <w:t xml:space="preserve"> 0</w:t>
            </w:r>
          </w:p>
        </w:tc>
        <w:tc>
          <w:tcPr>
            <w:tcW w:w="567" w:type="dxa"/>
            <w:vMerge/>
            <w:vAlign w:val="center"/>
          </w:tcPr>
          <w:p w:rsidR="003F501F" w:rsidRPr="00087FB4" w:rsidRDefault="003F501F" w:rsidP="00DA7BF5">
            <w:pPr>
              <w:suppressAutoHyphens w:val="0"/>
              <w:rPr>
                <w:sz w:val="24"/>
                <w:szCs w:val="24"/>
              </w:rPr>
            </w:pPr>
          </w:p>
        </w:tc>
        <w:tc>
          <w:tcPr>
            <w:tcW w:w="5246" w:type="dxa"/>
            <w:vMerge/>
          </w:tcPr>
          <w:p w:rsidR="003F501F" w:rsidRPr="00087FB4" w:rsidRDefault="003F501F" w:rsidP="00DA7BF5">
            <w:pPr>
              <w:spacing w:line="276" w:lineRule="auto"/>
              <w:jc w:val="center"/>
              <w:rPr>
                <w:sz w:val="24"/>
                <w:szCs w:val="24"/>
              </w:rPr>
            </w:pPr>
          </w:p>
        </w:tc>
        <w:tc>
          <w:tcPr>
            <w:tcW w:w="2125" w:type="dxa"/>
          </w:tcPr>
          <w:p w:rsidR="003F501F" w:rsidRPr="005E2056" w:rsidRDefault="003F501F" w:rsidP="005E2056">
            <w:pPr>
              <w:spacing w:line="276" w:lineRule="auto"/>
              <w:jc w:val="center"/>
              <w:rPr>
                <w:color w:val="000000" w:themeColor="text1"/>
                <w:sz w:val="24"/>
                <w:szCs w:val="24"/>
              </w:rPr>
            </w:pPr>
            <w:r w:rsidRPr="00087FB4">
              <w:rPr>
                <w:sz w:val="24"/>
                <w:szCs w:val="24"/>
              </w:rPr>
              <w:t>83х</w:t>
            </w:r>
            <w:del w:id="1340" w:author="Зайцев Павел Борисович" w:date="2025-12-17T12:25:00Z">
              <w:r w:rsidDel="0035609A">
                <w:rPr>
                  <w:sz w:val="24"/>
                  <w:szCs w:val="24"/>
                  <w:vertAlign w:val="superscript"/>
                </w:rPr>
                <w:delText>1</w:delText>
              </w:r>
            </w:del>
            <w:del w:id="1341" w:author="Зайцев Павел Борисович" w:date="2025-12-17T12:17:00Z">
              <w:r w:rsidDel="006F1413">
                <w:rPr>
                  <w:sz w:val="24"/>
                  <w:szCs w:val="24"/>
                  <w:vertAlign w:val="superscript"/>
                </w:rPr>
                <w:delText>4</w:delText>
              </w:r>
            </w:del>
            <w:ins w:id="1342" w:author="Зайцев Павел Борисович" w:date="2025-12-18T15:42:00Z">
              <w:r w:rsidR="005E2056">
                <w:rPr>
                  <w:sz w:val="24"/>
                  <w:szCs w:val="24"/>
                </w:rPr>
                <w:t>*****</w:t>
              </w:r>
            </w:ins>
          </w:p>
        </w:tc>
        <w:tc>
          <w:tcPr>
            <w:tcW w:w="2127" w:type="dxa"/>
          </w:tcPr>
          <w:p w:rsidR="003F501F" w:rsidRPr="00087FB4" w:rsidRDefault="003F501F" w:rsidP="00DA7BF5">
            <w:pPr>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1010" w:type="dxa"/>
            <w:gridSpan w:val="2"/>
            <w:vMerge/>
            <w:vAlign w:val="center"/>
          </w:tcPr>
          <w:p w:rsidR="003F501F" w:rsidRPr="00087FB4" w:rsidRDefault="003F501F" w:rsidP="00DA7BF5">
            <w:pPr>
              <w:suppressAutoHyphens w:val="0"/>
              <w:rPr>
                <w:sz w:val="24"/>
                <w:szCs w:val="24"/>
              </w:rPr>
            </w:pPr>
          </w:p>
        </w:tc>
      </w:tr>
      <w:tr w:rsidR="003F501F" w:rsidRPr="00087FB4" w:rsidTr="00C356E2">
        <w:trPr>
          <w:trHeight w:val="262"/>
        </w:trPr>
        <w:tc>
          <w:tcPr>
            <w:tcW w:w="566" w:type="dxa"/>
            <w:vMerge/>
            <w:vAlign w:val="center"/>
          </w:tcPr>
          <w:p w:rsidR="003F501F" w:rsidRPr="00087FB4" w:rsidRDefault="003F501F" w:rsidP="00DA7BF5">
            <w:pPr>
              <w:suppressAutoHyphens w:val="0"/>
              <w:rPr>
                <w:sz w:val="24"/>
                <w:szCs w:val="24"/>
              </w:rPr>
            </w:pPr>
          </w:p>
        </w:tc>
        <w:tc>
          <w:tcPr>
            <w:tcW w:w="5102" w:type="dxa"/>
            <w:vMerge/>
            <w:tcBorders>
              <w:left w:val="single" w:sz="4" w:space="0" w:color="auto"/>
            </w:tcBorders>
          </w:tcPr>
          <w:p w:rsidR="003F501F" w:rsidRPr="00087FB4" w:rsidRDefault="003F501F" w:rsidP="00DA7BF5">
            <w:pPr>
              <w:spacing w:line="276" w:lineRule="auto"/>
              <w:jc w:val="center"/>
              <w:rPr>
                <w:sz w:val="24"/>
                <w:szCs w:val="24"/>
              </w:rPr>
            </w:pPr>
          </w:p>
        </w:tc>
        <w:tc>
          <w:tcPr>
            <w:tcW w:w="1985" w:type="dxa"/>
            <w:vMerge/>
          </w:tcPr>
          <w:p w:rsidR="003F501F" w:rsidRPr="00087FB4" w:rsidRDefault="003F501F" w:rsidP="00DA7BF5">
            <w:pPr>
              <w:spacing w:line="276" w:lineRule="auto"/>
              <w:jc w:val="center"/>
              <w:rPr>
                <w:sz w:val="24"/>
                <w:szCs w:val="24"/>
              </w:rPr>
            </w:pPr>
          </w:p>
        </w:tc>
        <w:tc>
          <w:tcPr>
            <w:tcW w:w="992" w:type="dxa"/>
            <w:vMerge/>
            <w:vAlign w:val="center"/>
          </w:tcPr>
          <w:p w:rsidR="003F501F" w:rsidRPr="00087FB4" w:rsidRDefault="003F501F" w:rsidP="00DA7BF5">
            <w:pPr>
              <w:suppressAutoHyphens w:val="0"/>
              <w:rPr>
                <w:sz w:val="24"/>
                <w:szCs w:val="24"/>
              </w:rPr>
            </w:pPr>
          </w:p>
        </w:tc>
        <w:tc>
          <w:tcPr>
            <w:tcW w:w="2127" w:type="dxa"/>
            <w:vMerge/>
            <w:tcBorders>
              <w:right w:val="single" w:sz="4" w:space="0" w:color="auto"/>
            </w:tcBorders>
          </w:tcPr>
          <w:p w:rsidR="003F501F" w:rsidRPr="00087FB4" w:rsidRDefault="003F501F" w:rsidP="003F501F">
            <w:pPr>
              <w:jc w:val="center"/>
              <w:rPr>
                <w:sz w:val="24"/>
                <w:szCs w:val="24"/>
              </w:rPr>
            </w:pPr>
          </w:p>
        </w:tc>
        <w:tc>
          <w:tcPr>
            <w:tcW w:w="567" w:type="dxa"/>
            <w:vAlign w:val="center"/>
          </w:tcPr>
          <w:p w:rsidR="003F501F" w:rsidRPr="00087FB4" w:rsidRDefault="003F501F" w:rsidP="00DA7BF5">
            <w:pPr>
              <w:suppressAutoHyphens w:val="0"/>
              <w:rPr>
                <w:sz w:val="24"/>
                <w:szCs w:val="24"/>
              </w:rPr>
            </w:pPr>
            <w:r>
              <w:rPr>
                <w:sz w:val="24"/>
                <w:szCs w:val="24"/>
              </w:rPr>
              <w:t>20.1*</w:t>
            </w:r>
          </w:p>
        </w:tc>
        <w:tc>
          <w:tcPr>
            <w:tcW w:w="5246" w:type="dxa"/>
          </w:tcPr>
          <w:p w:rsidR="003F501F" w:rsidRPr="00087FB4" w:rsidRDefault="003F501F" w:rsidP="00DA7BF5">
            <w:pPr>
              <w:spacing w:line="276" w:lineRule="auto"/>
              <w:jc w:val="center"/>
              <w:rPr>
                <w:sz w:val="24"/>
                <w:szCs w:val="24"/>
              </w:rPr>
            </w:pPr>
            <w:r>
              <w:rPr>
                <w:sz w:val="24"/>
                <w:szCs w:val="24"/>
              </w:rPr>
              <w:t xml:space="preserve">30231 (при централизованном </w:t>
            </w:r>
            <w:proofErr w:type="spellStart"/>
            <w:r>
              <w:rPr>
                <w:sz w:val="24"/>
                <w:szCs w:val="24"/>
              </w:rPr>
              <w:t>снабжени</w:t>
            </w:r>
            <w:proofErr w:type="spellEnd"/>
            <w:r>
              <w:rPr>
                <w:sz w:val="24"/>
                <w:szCs w:val="24"/>
              </w:rPr>
              <w:t>)</w:t>
            </w:r>
          </w:p>
        </w:tc>
        <w:tc>
          <w:tcPr>
            <w:tcW w:w="2125" w:type="dxa"/>
          </w:tcPr>
          <w:p w:rsidR="003F501F" w:rsidRPr="005E2056" w:rsidRDefault="003F501F" w:rsidP="005E2056">
            <w:pPr>
              <w:spacing w:line="276" w:lineRule="auto"/>
              <w:jc w:val="center"/>
              <w:rPr>
                <w:sz w:val="24"/>
                <w:szCs w:val="24"/>
              </w:rPr>
            </w:pPr>
            <w:r w:rsidRPr="00087FB4">
              <w:rPr>
                <w:sz w:val="24"/>
                <w:szCs w:val="24"/>
              </w:rPr>
              <w:t>73</w:t>
            </w:r>
            <w:r w:rsidR="00CE44C3">
              <w:rPr>
                <w:sz w:val="24"/>
                <w:szCs w:val="24"/>
              </w:rPr>
              <w:t>х</w:t>
            </w:r>
            <w:del w:id="1343" w:author="Зайцев Павел Борисович" w:date="2025-12-17T12:24:00Z">
              <w:r w:rsidR="00CE44C3" w:rsidDel="0035609A">
                <w:rPr>
                  <w:sz w:val="24"/>
                  <w:szCs w:val="24"/>
                  <w:vertAlign w:val="superscript"/>
                </w:rPr>
                <w:delText>1</w:delText>
              </w:r>
            </w:del>
            <w:del w:id="1344" w:author="Зайцев Павел Борисович" w:date="2025-12-17T12:17:00Z">
              <w:r w:rsidR="00CE44C3" w:rsidDel="006F1413">
                <w:rPr>
                  <w:sz w:val="24"/>
                  <w:szCs w:val="24"/>
                  <w:vertAlign w:val="superscript"/>
                </w:rPr>
                <w:delText>4</w:delText>
              </w:r>
            </w:del>
            <w:ins w:id="1345" w:author="Зайцев Павел Борисович" w:date="2025-12-18T15:42:00Z">
              <w:r w:rsidR="005E2056">
                <w:rPr>
                  <w:sz w:val="24"/>
                  <w:szCs w:val="24"/>
                </w:rPr>
                <w:t>*****</w:t>
              </w:r>
            </w:ins>
          </w:p>
        </w:tc>
        <w:tc>
          <w:tcPr>
            <w:tcW w:w="2127" w:type="dxa"/>
          </w:tcPr>
          <w:p w:rsidR="003F501F" w:rsidRPr="00087FB4" w:rsidRDefault="003F501F" w:rsidP="00DA7BF5">
            <w:pPr>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 xml:space="preserve"> &gt;</w:t>
            </w:r>
            <w:proofErr w:type="gramEnd"/>
            <w:r w:rsidRPr="00087FB4">
              <w:rPr>
                <w:sz w:val="24"/>
                <w:szCs w:val="24"/>
              </w:rPr>
              <w:t xml:space="preserve"> 0</w:t>
            </w:r>
          </w:p>
        </w:tc>
        <w:tc>
          <w:tcPr>
            <w:tcW w:w="1010" w:type="dxa"/>
            <w:gridSpan w:val="2"/>
            <w:vMerge/>
            <w:vAlign w:val="center"/>
          </w:tcPr>
          <w:p w:rsidR="003F501F" w:rsidRPr="00087FB4" w:rsidRDefault="003F501F" w:rsidP="00DA7BF5">
            <w:pPr>
              <w:suppressAutoHyphens w:val="0"/>
              <w:rPr>
                <w:sz w:val="24"/>
                <w:szCs w:val="24"/>
              </w:rPr>
            </w:pPr>
          </w:p>
        </w:tc>
      </w:tr>
      <w:tr w:rsidR="00DA7BF5" w:rsidRPr="00087FB4" w:rsidTr="00C356E2">
        <w:trPr>
          <w:trHeight w:val="201"/>
        </w:trPr>
        <w:tc>
          <w:tcPr>
            <w:tcW w:w="566" w:type="dxa"/>
            <w:vAlign w:val="center"/>
          </w:tcPr>
          <w:p w:rsidR="00DA7BF5" w:rsidRPr="0056269A" w:rsidRDefault="00DA7BF5" w:rsidP="00DA7BF5">
            <w:pPr>
              <w:suppressAutoHyphens w:val="0"/>
              <w:rPr>
                <w:sz w:val="24"/>
                <w:szCs w:val="24"/>
              </w:rPr>
            </w:pPr>
            <w:r w:rsidRPr="00087FB4">
              <w:rPr>
                <w:sz w:val="24"/>
                <w:szCs w:val="24"/>
                <w:lang w:val="en-US"/>
              </w:rPr>
              <w:t>2</w:t>
            </w:r>
            <w:r>
              <w:rPr>
                <w:sz w:val="24"/>
                <w:szCs w:val="24"/>
              </w:rPr>
              <w:t>1**</w:t>
            </w:r>
          </w:p>
        </w:tc>
        <w:tc>
          <w:tcPr>
            <w:tcW w:w="5102" w:type="dxa"/>
            <w:tcBorders>
              <w:left w:val="single" w:sz="4" w:space="0" w:color="auto"/>
            </w:tcBorders>
          </w:tcPr>
          <w:p w:rsidR="00DA7BF5" w:rsidRPr="00087FB4" w:rsidRDefault="00DA7BF5" w:rsidP="00DA7BF5">
            <w:pPr>
              <w:spacing w:line="276" w:lineRule="auto"/>
              <w:jc w:val="center"/>
              <w:rPr>
                <w:sz w:val="24"/>
                <w:szCs w:val="24"/>
              </w:rPr>
            </w:pPr>
            <w:r w:rsidRPr="00087FB4">
              <w:rPr>
                <w:sz w:val="24"/>
                <w:szCs w:val="24"/>
              </w:rPr>
              <w:t>40150</w:t>
            </w:r>
          </w:p>
        </w:tc>
        <w:tc>
          <w:tcPr>
            <w:tcW w:w="1985" w:type="dxa"/>
          </w:tcPr>
          <w:p w:rsidR="00DA7BF5" w:rsidRPr="00087FB4" w:rsidRDefault="00DA7BF5" w:rsidP="00DA7BF5">
            <w:pPr>
              <w:spacing w:line="276" w:lineRule="auto"/>
              <w:jc w:val="center"/>
              <w:rPr>
                <w:sz w:val="24"/>
                <w:szCs w:val="24"/>
              </w:rPr>
            </w:pPr>
            <w:r w:rsidRPr="00087FB4">
              <w:rPr>
                <w:sz w:val="24"/>
                <w:szCs w:val="24"/>
              </w:rPr>
              <w:t>2хх</w:t>
            </w:r>
          </w:p>
        </w:tc>
        <w:tc>
          <w:tcPr>
            <w:tcW w:w="992" w:type="dxa"/>
            <w:vMerge/>
            <w:vAlign w:val="center"/>
          </w:tcPr>
          <w:p w:rsidR="00DA7BF5" w:rsidRPr="00087FB4" w:rsidRDefault="00DA7BF5" w:rsidP="00DA7BF5">
            <w:pPr>
              <w:suppressAutoHyphens w:val="0"/>
              <w:rPr>
                <w:sz w:val="24"/>
                <w:szCs w:val="24"/>
              </w:rPr>
            </w:pPr>
          </w:p>
        </w:tc>
        <w:tc>
          <w:tcPr>
            <w:tcW w:w="2127" w:type="dxa"/>
            <w:tcBorders>
              <w:right w:val="single" w:sz="4" w:space="0" w:color="auto"/>
            </w:tcBorders>
          </w:tcPr>
          <w:p w:rsidR="00DA7BF5" w:rsidRPr="00087FB4" w:rsidRDefault="00DA7BF5" w:rsidP="00DA7BF5">
            <w:pPr>
              <w:suppressAutoHyphens w:val="0"/>
              <w:jc w:val="center"/>
              <w:rPr>
                <w:sz w:val="24"/>
                <w:szCs w:val="24"/>
              </w:rPr>
            </w:pPr>
            <w:proofErr w:type="gramStart"/>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w:t>
            </w:r>
            <w:proofErr w:type="gramEnd"/>
            <w:r w:rsidRPr="00087FB4">
              <w:rPr>
                <w:color w:val="000000" w:themeColor="text1"/>
                <w:sz w:val="24"/>
                <w:szCs w:val="24"/>
              </w:rPr>
              <w:t xml:space="preserve"> 0</w:t>
            </w:r>
          </w:p>
        </w:tc>
        <w:tc>
          <w:tcPr>
            <w:tcW w:w="567" w:type="dxa"/>
            <w:vAlign w:val="center"/>
          </w:tcPr>
          <w:p w:rsidR="00DA7BF5" w:rsidRPr="0056269A" w:rsidRDefault="00DA7BF5" w:rsidP="00DA7BF5">
            <w:pPr>
              <w:suppressAutoHyphens w:val="0"/>
              <w:rPr>
                <w:sz w:val="24"/>
                <w:szCs w:val="24"/>
              </w:rPr>
            </w:pPr>
            <w:r w:rsidRPr="00087FB4">
              <w:rPr>
                <w:sz w:val="24"/>
                <w:szCs w:val="24"/>
                <w:lang w:val="en-US"/>
              </w:rPr>
              <w:t>2</w:t>
            </w:r>
            <w:r>
              <w:rPr>
                <w:sz w:val="24"/>
                <w:szCs w:val="24"/>
              </w:rPr>
              <w:t>1**</w:t>
            </w:r>
          </w:p>
        </w:tc>
        <w:tc>
          <w:tcPr>
            <w:tcW w:w="5246" w:type="dxa"/>
          </w:tcPr>
          <w:p w:rsidR="00DA7BF5" w:rsidRPr="00087FB4" w:rsidRDefault="00DA7BF5" w:rsidP="00DA7BF5">
            <w:pPr>
              <w:spacing w:line="276" w:lineRule="auto"/>
              <w:jc w:val="center"/>
              <w:rPr>
                <w:sz w:val="24"/>
                <w:szCs w:val="24"/>
              </w:rPr>
            </w:pPr>
            <w:r w:rsidRPr="00087FB4">
              <w:rPr>
                <w:sz w:val="24"/>
                <w:szCs w:val="24"/>
              </w:rPr>
              <w:t>40150</w:t>
            </w:r>
          </w:p>
        </w:tc>
        <w:tc>
          <w:tcPr>
            <w:tcW w:w="2125" w:type="dxa"/>
          </w:tcPr>
          <w:p w:rsidR="00DA7BF5" w:rsidRPr="00087FB4" w:rsidDel="00DC5FB3" w:rsidRDefault="00DA7BF5" w:rsidP="00DA7BF5">
            <w:pPr>
              <w:spacing w:line="276" w:lineRule="auto"/>
              <w:jc w:val="center"/>
              <w:rPr>
                <w:sz w:val="24"/>
                <w:szCs w:val="24"/>
              </w:rPr>
            </w:pPr>
            <w:r w:rsidRPr="00087FB4">
              <w:rPr>
                <w:sz w:val="24"/>
                <w:szCs w:val="24"/>
              </w:rPr>
              <w:t>2хх</w:t>
            </w:r>
          </w:p>
        </w:tc>
        <w:tc>
          <w:tcPr>
            <w:tcW w:w="2127" w:type="dxa"/>
          </w:tcPr>
          <w:p w:rsidR="00DA7BF5" w:rsidRPr="00087FB4" w:rsidRDefault="00DA7BF5" w:rsidP="00DA7BF5">
            <w:pPr>
              <w:suppressAutoHyphens w:val="0"/>
              <w:jc w:val="center"/>
              <w:rPr>
                <w:sz w:val="24"/>
                <w:szCs w:val="24"/>
              </w:rPr>
            </w:pPr>
            <w:proofErr w:type="gramStart"/>
            <w:r w:rsidRPr="00087FB4">
              <w:rPr>
                <w:color w:val="000000" w:themeColor="text1"/>
                <w:sz w:val="24"/>
                <w:szCs w:val="24"/>
              </w:rPr>
              <w:t>значение</w:t>
            </w:r>
            <w:r w:rsidRPr="00087FB4">
              <w:rPr>
                <w:color w:val="000000" w:themeColor="text1"/>
                <w:sz w:val="24"/>
                <w:szCs w:val="24"/>
                <w:lang w:val="en-US"/>
              </w:rPr>
              <w:t xml:space="preserve"> </w:t>
            </w:r>
            <w:r w:rsidRPr="00087FB4">
              <w:rPr>
                <w:color w:val="000000" w:themeColor="text1"/>
                <w:sz w:val="24"/>
                <w:szCs w:val="24"/>
              </w:rPr>
              <w:t xml:space="preserve"> &gt;</w:t>
            </w:r>
            <w:proofErr w:type="gramEnd"/>
            <w:r w:rsidRPr="00087FB4">
              <w:rPr>
                <w:color w:val="000000" w:themeColor="text1"/>
                <w:sz w:val="24"/>
                <w:szCs w:val="24"/>
              </w:rPr>
              <w:t xml:space="preserve"> 0</w:t>
            </w:r>
          </w:p>
        </w:tc>
        <w:tc>
          <w:tcPr>
            <w:tcW w:w="1010" w:type="dxa"/>
            <w:gridSpan w:val="2"/>
            <w:vMerge/>
            <w:vAlign w:val="center"/>
          </w:tcPr>
          <w:p w:rsidR="00DA7BF5" w:rsidRPr="00087FB4" w:rsidRDefault="00DA7BF5" w:rsidP="00DA7BF5">
            <w:pPr>
              <w:suppressAutoHyphens w:val="0"/>
              <w:rPr>
                <w:sz w:val="24"/>
                <w:szCs w:val="24"/>
              </w:rPr>
            </w:pPr>
          </w:p>
        </w:tc>
      </w:tr>
      <w:tr w:rsidR="00DA7BF5" w:rsidRPr="00087FB4" w:rsidTr="00FE0604">
        <w:trPr>
          <w:trHeight w:val="201"/>
        </w:trPr>
        <w:tc>
          <w:tcPr>
            <w:tcW w:w="566" w:type="dxa"/>
            <w:tcBorders>
              <w:top w:val="single" w:sz="8" w:space="0" w:color="auto"/>
              <w:left w:val="single" w:sz="8" w:space="0" w:color="auto"/>
              <w:bottom w:val="single" w:sz="8" w:space="0" w:color="auto"/>
              <w:right w:val="single" w:sz="8" w:space="0" w:color="auto"/>
            </w:tcBorders>
            <w:vAlign w:val="center"/>
          </w:tcPr>
          <w:p w:rsidR="00DA7BF5" w:rsidRPr="00FE0604" w:rsidRDefault="00DA7BF5" w:rsidP="00DA7BF5">
            <w:pPr>
              <w:suppressAutoHyphens w:val="0"/>
              <w:rPr>
                <w:sz w:val="24"/>
                <w:szCs w:val="24"/>
                <w:lang w:val="en-US"/>
              </w:rPr>
            </w:pPr>
            <w:r w:rsidRPr="00FE0604">
              <w:rPr>
                <w:sz w:val="24"/>
                <w:szCs w:val="24"/>
                <w:lang w:val="en-US"/>
              </w:rPr>
              <w:t>21.1**</w:t>
            </w:r>
          </w:p>
        </w:tc>
        <w:tc>
          <w:tcPr>
            <w:tcW w:w="5102" w:type="dxa"/>
            <w:tcBorders>
              <w:top w:val="single" w:sz="8" w:space="0" w:color="auto"/>
              <w:left w:val="single" w:sz="4" w:space="0" w:color="auto"/>
              <w:bottom w:val="single" w:sz="8" w:space="0" w:color="auto"/>
              <w:right w:val="single" w:sz="8" w:space="0" w:color="auto"/>
            </w:tcBorders>
          </w:tcPr>
          <w:p w:rsidR="00DA7BF5" w:rsidRDefault="00DA7BF5" w:rsidP="00DA7BF5">
            <w:pPr>
              <w:spacing w:line="276" w:lineRule="auto"/>
              <w:jc w:val="center"/>
              <w:rPr>
                <w:sz w:val="24"/>
                <w:szCs w:val="24"/>
              </w:rPr>
            </w:pPr>
            <w:r>
              <w:rPr>
                <w:sz w:val="24"/>
                <w:szCs w:val="24"/>
              </w:rPr>
              <w:t>40160</w:t>
            </w:r>
          </w:p>
        </w:tc>
        <w:tc>
          <w:tcPr>
            <w:tcW w:w="1985" w:type="dxa"/>
            <w:tcBorders>
              <w:top w:val="single" w:sz="8" w:space="0" w:color="auto"/>
              <w:left w:val="single" w:sz="8" w:space="0" w:color="auto"/>
              <w:bottom w:val="single" w:sz="8" w:space="0" w:color="auto"/>
              <w:right w:val="single" w:sz="8" w:space="0" w:color="auto"/>
            </w:tcBorders>
          </w:tcPr>
          <w:p w:rsidR="00DA7BF5" w:rsidRPr="00087FB4" w:rsidRDefault="00DA7BF5" w:rsidP="00DA7BF5">
            <w:pPr>
              <w:spacing w:line="276" w:lineRule="auto"/>
              <w:jc w:val="center"/>
              <w:rPr>
                <w:sz w:val="24"/>
                <w:szCs w:val="24"/>
              </w:rPr>
            </w:pPr>
            <w:r>
              <w:rPr>
                <w:sz w:val="24"/>
                <w:szCs w:val="24"/>
              </w:rPr>
              <w:t>2хх,3хх</w:t>
            </w:r>
          </w:p>
        </w:tc>
        <w:tc>
          <w:tcPr>
            <w:tcW w:w="992" w:type="dxa"/>
            <w:vMerge/>
            <w:vAlign w:val="center"/>
          </w:tcPr>
          <w:p w:rsidR="00DA7BF5" w:rsidRPr="00087FB4" w:rsidRDefault="00DA7BF5" w:rsidP="00DA7BF5">
            <w:pPr>
              <w:suppressAutoHyphens w:val="0"/>
              <w:rPr>
                <w:sz w:val="24"/>
                <w:szCs w:val="24"/>
              </w:rPr>
            </w:pPr>
          </w:p>
        </w:tc>
        <w:tc>
          <w:tcPr>
            <w:tcW w:w="2127" w:type="dxa"/>
            <w:tcBorders>
              <w:top w:val="single" w:sz="8" w:space="0" w:color="auto"/>
              <w:left w:val="single" w:sz="8" w:space="0" w:color="auto"/>
              <w:bottom w:val="single" w:sz="8" w:space="0" w:color="auto"/>
              <w:right w:val="single" w:sz="4" w:space="0" w:color="auto"/>
            </w:tcBorders>
          </w:tcPr>
          <w:p w:rsidR="00DA7BF5" w:rsidRPr="00087FB4" w:rsidRDefault="00DA7BF5" w:rsidP="00DA7BF5">
            <w:pPr>
              <w:suppressAutoHyphens w:val="0"/>
              <w:jc w:val="center"/>
              <w:rPr>
                <w:sz w:val="24"/>
                <w:szCs w:val="24"/>
              </w:rPr>
            </w:pPr>
            <w:r w:rsidRPr="00087FB4">
              <w:rPr>
                <w:sz w:val="24"/>
                <w:szCs w:val="24"/>
              </w:rPr>
              <w:t xml:space="preserve">значение </w:t>
            </w:r>
            <w:proofErr w:type="gramStart"/>
            <w:r w:rsidRPr="00087FB4">
              <w:rPr>
                <w:sz w:val="24"/>
                <w:szCs w:val="24"/>
              </w:rPr>
              <w:t>&lt; 0</w:t>
            </w:r>
            <w:proofErr w:type="gramEnd"/>
          </w:p>
          <w:p w:rsidR="00DA7BF5" w:rsidRPr="00087FB4" w:rsidRDefault="00DA7BF5" w:rsidP="00DA7BF5">
            <w:pPr>
              <w:suppressAutoHyphens w:val="0"/>
              <w:jc w:val="center"/>
              <w:rPr>
                <w:sz w:val="24"/>
                <w:szCs w:val="24"/>
              </w:rPr>
            </w:pPr>
          </w:p>
        </w:tc>
        <w:tc>
          <w:tcPr>
            <w:tcW w:w="567" w:type="dxa"/>
            <w:tcBorders>
              <w:top w:val="single" w:sz="8" w:space="0" w:color="auto"/>
              <w:left w:val="single" w:sz="8" w:space="0" w:color="auto"/>
              <w:bottom w:val="single" w:sz="8" w:space="0" w:color="auto"/>
              <w:right w:val="single" w:sz="8" w:space="0" w:color="auto"/>
            </w:tcBorders>
            <w:vAlign w:val="center"/>
          </w:tcPr>
          <w:p w:rsidR="00DA7BF5" w:rsidRDefault="00DA7BF5" w:rsidP="00DA7BF5">
            <w:pPr>
              <w:spacing w:line="276" w:lineRule="auto"/>
              <w:jc w:val="center"/>
              <w:rPr>
                <w:sz w:val="24"/>
                <w:szCs w:val="24"/>
              </w:rPr>
            </w:pPr>
            <w:r>
              <w:rPr>
                <w:sz w:val="24"/>
                <w:szCs w:val="24"/>
              </w:rPr>
              <w:t>21.1**</w:t>
            </w:r>
          </w:p>
        </w:tc>
        <w:tc>
          <w:tcPr>
            <w:tcW w:w="5246" w:type="dxa"/>
            <w:tcBorders>
              <w:top w:val="single" w:sz="8" w:space="0" w:color="auto"/>
              <w:left w:val="single" w:sz="8" w:space="0" w:color="auto"/>
              <w:bottom w:val="single" w:sz="8" w:space="0" w:color="auto"/>
              <w:right w:val="single" w:sz="8" w:space="0" w:color="auto"/>
            </w:tcBorders>
          </w:tcPr>
          <w:p w:rsidR="00DA7BF5" w:rsidRDefault="00DA7BF5" w:rsidP="003F501F">
            <w:pPr>
              <w:spacing w:line="276" w:lineRule="auto"/>
              <w:jc w:val="center"/>
              <w:rPr>
                <w:sz w:val="24"/>
                <w:szCs w:val="24"/>
              </w:rPr>
            </w:pPr>
            <w:r>
              <w:rPr>
                <w:sz w:val="24"/>
                <w:szCs w:val="24"/>
              </w:rPr>
              <w:t>40160</w:t>
            </w:r>
          </w:p>
        </w:tc>
        <w:tc>
          <w:tcPr>
            <w:tcW w:w="2125" w:type="dxa"/>
            <w:tcBorders>
              <w:top w:val="single" w:sz="8" w:space="0" w:color="auto"/>
              <w:left w:val="single" w:sz="8" w:space="0" w:color="auto"/>
              <w:bottom w:val="single" w:sz="8" w:space="0" w:color="auto"/>
              <w:right w:val="single" w:sz="8" w:space="0" w:color="auto"/>
            </w:tcBorders>
          </w:tcPr>
          <w:p w:rsidR="00DA7BF5" w:rsidRPr="00087FB4" w:rsidRDefault="00DA7BF5" w:rsidP="00DA7BF5">
            <w:pPr>
              <w:spacing w:line="276" w:lineRule="auto"/>
              <w:jc w:val="center"/>
              <w:rPr>
                <w:sz w:val="24"/>
                <w:szCs w:val="24"/>
              </w:rPr>
            </w:pPr>
            <w:r>
              <w:rPr>
                <w:sz w:val="24"/>
                <w:szCs w:val="24"/>
              </w:rPr>
              <w:t>2хх,3хх</w:t>
            </w:r>
          </w:p>
        </w:tc>
        <w:tc>
          <w:tcPr>
            <w:tcW w:w="2127" w:type="dxa"/>
            <w:tcBorders>
              <w:top w:val="single" w:sz="8" w:space="0" w:color="auto"/>
              <w:left w:val="single" w:sz="8" w:space="0" w:color="auto"/>
              <w:bottom w:val="single" w:sz="8" w:space="0" w:color="auto"/>
              <w:right w:val="single" w:sz="8" w:space="0" w:color="auto"/>
            </w:tcBorders>
          </w:tcPr>
          <w:p w:rsidR="00DA7BF5" w:rsidRPr="00087FB4" w:rsidRDefault="00DA7BF5" w:rsidP="00DA7BF5">
            <w:pPr>
              <w:spacing w:line="276" w:lineRule="auto"/>
              <w:jc w:val="center"/>
              <w:rPr>
                <w:sz w:val="24"/>
                <w:szCs w:val="24"/>
              </w:rPr>
            </w:pPr>
            <w:proofErr w:type="gramStart"/>
            <w:r w:rsidRPr="00FE0604">
              <w:rPr>
                <w:sz w:val="24"/>
                <w:szCs w:val="24"/>
              </w:rPr>
              <w:t>значение  &gt;</w:t>
            </w:r>
            <w:proofErr w:type="gramEnd"/>
            <w:r w:rsidRPr="00FE0604">
              <w:rPr>
                <w:sz w:val="24"/>
                <w:szCs w:val="24"/>
              </w:rPr>
              <w:t xml:space="preserve"> 0</w:t>
            </w:r>
          </w:p>
        </w:tc>
        <w:tc>
          <w:tcPr>
            <w:tcW w:w="1010" w:type="dxa"/>
            <w:gridSpan w:val="2"/>
            <w:vMerge/>
            <w:vAlign w:val="center"/>
          </w:tcPr>
          <w:p w:rsidR="00DA7BF5" w:rsidRPr="00087FB4" w:rsidRDefault="00DA7BF5" w:rsidP="00DA7BF5">
            <w:pPr>
              <w:suppressAutoHyphens w:val="0"/>
              <w:rPr>
                <w:sz w:val="24"/>
                <w:szCs w:val="24"/>
              </w:rPr>
            </w:pPr>
          </w:p>
        </w:tc>
      </w:tr>
      <w:tr w:rsidR="00DA7BF5" w:rsidRPr="00087FB4" w:rsidTr="00FE0604">
        <w:trPr>
          <w:trHeight w:val="201"/>
        </w:trPr>
        <w:tc>
          <w:tcPr>
            <w:tcW w:w="566" w:type="dxa"/>
            <w:tcBorders>
              <w:top w:val="single" w:sz="8" w:space="0" w:color="auto"/>
              <w:left w:val="single" w:sz="8" w:space="0" w:color="auto"/>
              <w:bottom w:val="single" w:sz="8" w:space="0" w:color="auto"/>
              <w:right w:val="single" w:sz="8" w:space="0" w:color="auto"/>
            </w:tcBorders>
            <w:vAlign w:val="center"/>
          </w:tcPr>
          <w:p w:rsidR="00DA7BF5" w:rsidRPr="00FE0604" w:rsidRDefault="00DA7BF5" w:rsidP="00DA7BF5">
            <w:pPr>
              <w:suppressAutoHyphens w:val="0"/>
              <w:rPr>
                <w:sz w:val="24"/>
                <w:szCs w:val="24"/>
                <w:lang w:val="en-US"/>
              </w:rPr>
            </w:pPr>
            <w:r w:rsidRPr="00FE0604">
              <w:rPr>
                <w:sz w:val="24"/>
                <w:szCs w:val="24"/>
                <w:lang w:val="en-US"/>
              </w:rPr>
              <w:t>21.2**</w:t>
            </w:r>
          </w:p>
        </w:tc>
        <w:tc>
          <w:tcPr>
            <w:tcW w:w="5102" w:type="dxa"/>
            <w:tcBorders>
              <w:top w:val="single" w:sz="8" w:space="0" w:color="auto"/>
              <w:left w:val="single" w:sz="4" w:space="0" w:color="auto"/>
              <w:bottom w:val="single" w:sz="8" w:space="0" w:color="auto"/>
              <w:right w:val="single" w:sz="8" w:space="0" w:color="auto"/>
            </w:tcBorders>
          </w:tcPr>
          <w:p w:rsidR="00DA7BF5" w:rsidRDefault="00DA7BF5" w:rsidP="00DA7BF5">
            <w:pPr>
              <w:spacing w:line="276" w:lineRule="auto"/>
              <w:jc w:val="center"/>
              <w:rPr>
                <w:sz w:val="24"/>
                <w:szCs w:val="24"/>
              </w:rPr>
            </w:pPr>
            <w:r>
              <w:rPr>
                <w:sz w:val="24"/>
                <w:szCs w:val="24"/>
              </w:rPr>
              <w:t>40140</w:t>
            </w:r>
          </w:p>
        </w:tc>
        <w:tc>
          <w:tcPr>
            <w:tcW w:w="1985" w:type="dxa"/>
            <w:tcBorders>
              <w:top w:val="single" w:sz="8" w:space="0" w:color="auto"/>
              <w:left w:val="single" w:sz="8" w:space="0" w:color="auto"/>
              <w:bottom w:val="single" w:sz="8" w:space="0" w:color="auto"/>
              <w:right w:val="single" w:sz="8" w:space="0" w:color="auto"/>
            </w:tcBorders>
          </w:tcPr>
          <w:p w:rsidR="00DA7BF5" w:rsidRPr="00087FB4" w:rsidRDefault="00DA7BF5" w:rsidP="00DA7BF5">
            <w:pPr>
              <w:spacing w:line="276" w:lineRule="auto"/>
              <w:jc w:val="center"/>
              <w:rPr>
                <w:sz w:val="24"/>
                <w:szCs w:val="24"/>
              </w:rPr>
            </w:pPr>
            <w:r>
              <w:rPr>
                <w:sz w:val="24"/>
                <w:szCs w:val="24"/>
              </w:rPr>
              <w:t>1хх</w:t>
            </w:r>
          </w:p>
        </w:tc>
        <w:tc>
          <w:tcPr>
            <w:tcW w:w="992" w:type="dxa"/>
            <w:vMerge/>
            <w:vAlign w:val="center"/>
          </w:tcPr>
          <w:p w:rsidR="00DA7BF5" w:rsidRPr="00087FB4" w:rsidRDefault="00DA7BF5" w:rsidP="00DA7BF5">
            <w:pPr>
              <w:suppressAutoHyphens w:val="0"/>
              <w:rPr>
                <w:sz w:val="24"/>
                <w:szCs w:val="24"/>
              </w:rPr>
            </w:pPr>
          </w:p>
        </w:tc>
        <w:tc>
          <w:tcPr>
            <w:tcW w:w="2127" w:type="dxa"/>
            <w:tcBorders>
              <w:top w:val="single" w:sz="8" w:space="0" w:color="auto"/>
              <w:left w:val="single" w:sz="8" w:space="0" w:color="auto"/>
              <w:bottom w:val="single" w:sz="8" w:space="0" w:color="auto"/>
              <w:right w:val="single" w:sz="4" w:space="0" w:color="auto"/>
            </w:tcBorders>
          </w:tcPr>
          <w:p w:rsidR="00DA7BF5" w:rsidRPr="00087FB4" w:rsidRDefault="00DA7BF5" w:rsidP="00DA7BF5">
            <w:pPr>
              <w:suppressAutoHyphens w:val="0"/>
              <w:jc w:val="center"/>
              <w:rPr>
                <w:sz w:val="24"/>
                <w:szCs w:val="24"/>
              </w:rPr>
            </w:pPr>
            <w:r w:rsidRPr="00087FB4">
              <w:rPr>
                <w:sz w:val="24"/>
                <w:szCs w:val="24"/>
              </w:rPr>
              <w:t xml:space="preserve">значение </w:t>
            </w:r>
            <w:proofErr w:type="gramStart"/>
            <w:r w:rsidRPr="00087FB4">
              <w:rPr>
                <w:sz w:val="24"/>
                <w:szCs w:val="24"/>
              </w:rPr>
              <w:t>&lt; 0</w:t>
            </w:r>
            <w:proofErr w:type="gramEnd"/>
          </w:p>
          <w:p w:rsidR="00DA7BF5" w:rsidRPr="00FE0604" w:rsidRDefault="00DA7BF5" w:rsidP="00DA7BF5">
            <w:pPr>
              <w:suppressAutoHyphens w:val="0"/>
              <w:jc w:val="center"/>
              <w:rPr>
                <w:sz w:val="24"/>
                <w:szCs w:val="24"/>
              </w:rPr>
            </w:pPr>
          </w:p>
        </w:tc>
        <w:tc>
          <w:tcPr>
            <w:tcW w:w="567" w:type="dxa"/>
            <w:tcBorders>
              <w:top w:val="single" w:sz="8" w:space="0" w:color="auto"/>
              <w:left w:val="single" w:sz="8" w:space="0" w:color="auto"/>
              <w:bottom w:val="single" w:sz="8" w:space="0" w:color="auto"/>
              <w:right w:val="single" w:sz="8" w:space="0" w:color="auto"/>
            </w:tcBorders>
            <w:vAlign w:val="center"/>
          </w:tcPr>
          <w:p w:rsidR="00DA7BF5" w:rsidRDefault="00DA7BF5" w:rsidP="00DA7BF5">
            <w:pPr>
              <w:spacing w:line="276" w:lineRule="auto"/>
              <w:jc w:val="center"/>
              <w:rPr>
                <w:sz w:val="24"/>
                <w:szCs w:val="24"/>
              </w:rPr>
            </w:pPr>
            <w:r>
              <w:rPr>
                <w:sz w:val="24"/>
                <w:szCs w:val="24"/>
              </w:rPr>
              <w:t>21.2**</w:t>
            </w:r>
          </w:p>
        </w:tc>
        <w:tc>
          <w:tcPr>
            <w:tcW w:w="5246" w:type="dxa"/>
            <w:tcBorders>
              <w:top w:val="single" w:sz="8" w:space="0" w:color="auto"/>
              <w:left w:val="single" w:sz="8" w:space="0" w:color="auto"/>
              <w:bottom w:val="single" w:sz="8" w:space="0" w:color="auto"/>
              <w:right w:val="single" w:sz="8" w:space="0" w:color="auto"/>
            </w:tcBorders>
          </w:tcPr>
          <w:p w:rsidR="00DA7BF5" w:rsidRDefault="00DA7BF5" w:rsidP="003F501F">
            <w:pPr>
              <w:spacing w:line="276" w:lineRule="auto"/>
              <w:jc w:val="center"/>
              <w:rPr>
                <w:sz w:val="24"/>
                <w:szCs w:val="24"/>
              </w:rPr>
            </w:pPr>
            <w:r>
              <w:rPr>
                <w:sz w:val="24"/>
                <w:szCs w:val="24"/>
              </w:rPr>
              <w:t>40140</w:t>
            </w:r>
          </w:p>
        </w:tc>
        <w:tc>
          <w:tcPr>
            <w:tcW w:w="2125" w:type="dxa"/>
            <w:tcBorders>
              <w:top w:val="single" w:sz="8" w:space="0" w:color="auto"/>
              <w:left w:val="single" w:sz="8" w:space="0" w:color="auto"/>
              <w:bottom w:val="single" w:sz="8" w:space="0" w:color="auto"/>
              <w:right w:val="single" w:sz="8" w:space="0" w:color="auto"/>
            </w:tcBorders>
          </w:tcPr>
          <w:p w:rsidR="00DA7BF5" w:rsidRPr="00087FB4" w:rsidRDefault="00DA7BF5" w:rsidP="00DA7BF5">
            <w:pPr>
              <w:spacing w:line="276" w:lineRule="auto"/>
              <w:jc w:val="center"/>
              <w:rPr>
                <w:sz w:val="24"/>
                <w:szCs w:val="24"/>
              </w:rPr>
            </w:pPr>
            <w:r>
              <w:rPr>
                <w:sz w:val="24"/>
                <w:szCs w:val="24"/>
              </w:rPr>
              <w:t>1хх</w:t>
            </w:r>
          </w:p>
        </w:tc>
        <w:tc>
          <w:tcPr>
            <w:tcW w:w="2127" w:type="dxa"/>
            <w:tcBorders>
              <w:top w:val="single" w:sz="8" w:space="0" w:color="auto"/>
              <w:left w:val="single" w:sz="8" w:space="0" w:color="auto"/>
              <w:bottom w:val="single" w:sz="8" w:space="0" w:color="auto"/>
              <w:right w:val="single" w:sz="8" w:space="0" w:color="auto"/>
            </w:tcBorders>
          </w:tcPr>
          <w:p w:rsidR="00DA7BF5" w:rsidRPr="00087FB4" w:rsidRDefault="00DA7BF5" w:rsidP="00DA7BF5">
            <w:pPr>
              <w:spacing w:line="276" w:lineRule="auto"/>
              <w:jc w:val="center"/>
              <w:rPr>
                <w:sz w:val="24"/>
                <w:szCs w:val="24"/>
              </w:rPr>
            </w:pPr>
            <w:proofErr w:type="gramStart"/>
            <w:r w:rsidRPr="00FE0604">
              <w:rPr>
                <w:sz w:val="24"/>
                <w:szCs w:val="24"/>
              </w:rPr>
              <w:t>значение  &gt;</w:t>
            </w:r>
            <w:proofErr w:type="gramEnd"/>
            <w:r w:rsidRPr="00FE0604">
              <w:rPr>
                <w:sz w:val="24"/>
                <w:szCs w:val="24"/>
              </w:rPr>
              <w:t xml:space="preserve"> 0</w:t>
            </w:r>
          </w:p>
        </w:tc>
        <w:tc>
          <w:tcPr>
            <w:tcW w:w="1010" w:type="dxa"/>
            <w:gridSpan w:val="2"/>
            <w:vMerge/>
            <w:vAlign w:val="center"/>
          </w:tcPr>
          <w:p w:rsidR="00DA7BF5" w:rsidRPr="00087FB4" w:rsidRDefault="00DA7BF5" w:rsidP="00DA7BF5">
            <w:pPr>
              <w:suppressAutoHyphens w:val="0"/>
              <w:rPr>
                <w:sz w:val="24"/>
                <w:szCs w:val="24"/>
              </w:rPr>
            </w:pPr>
          </w:p>
        </w:tc>
      </w:tr>
      <w:tr w:rsidR="00DA7BF5" w:rsidRPr="00087FB4" w:rsidTr="00C356E2">
        <w:trPr>
          <w:trHeight w:val="158"/>
        </w:trPr>
        <w:tc>
          <w:tcPr>
            <w:tcW w:w="566" w:type="dxa"/>
            <w:vMerge w:val="restart"/>
            <w:vAlign w:val="center"/>
          </w:tcPr>
          <w:p w:rsidR="00DA7BF5" w:rsidRPr="0056269A" w:rsidRDefault="00DA7BF5" w:rsidP="00DA7BF5">
            <w:pPr>
              <w:suppressAutoHyphens w:val="0"/>
              <w:rPr>
                <w:sz w:val="24"/>
                <w:szCs w:val="24"/>
              </w:rPr>
            </w:pPr>
            <w:r>
              <w:rPr>
                <w:sz w:val="24"/>
                <w:szCs w:val="24"/>
              </w:rPr>
              <w:t>22**</w:t>
            </w:r>
          </w:p>
        </w:tc>
        <w:tc>
          <w:tcPr>
            <w:tcW w:w="5102" w:type="dxa"/>
            <w:vMerge w:val="restart"/>
            <w:tcBorders>
              <w:left w:val="single" w:sz="4" w:space="0" w:color="auto"/>
            </w:tcBorders>
          </w:tcPr>
          <w:p w:rsidR="00DA7BF5" w:rsidRPr="00087FB4" w:rsidRDefault="00DA7BF5" w:rsidP="00DA7BF5">
            <w:pPr>
              <w:spacing w:line="276" w:lineRule="auto"/>
              <w:jc w:val="center"/>
              <w:rPr>
                <w:sz w:val="24"/>
                <w:szCs w:val="24"/>
              </w:rPr>
            </w:pPr>
            <w:r>
              <w:rPr>
                <w:sz w:val="24"/>
                <w:szCs w:val="24"/>
              </w:rPr>
              <w:t>30301-30313</w:t>
            </w:r>
          </w:p>
        </w:tc>
        <w:tc>
          <w:tcPr>
            <w:tcW w:w="1985" w:type="dxa"/>
          </w:tcPr>
          <w:p w:rsidR="00DA7BF5" w:rsidRPr="00087FB4" w:rsidRDefault="00DA7BF5" w:rsidP="00DA7BF5">
            <w:pPr>
              <w:spacing w:line="276" w:lineRule="auto"/>
              <w:jc w:val="center"/>
              <w:rPr>
                <w:sz w:val="24"/>
                <w:szCs w:val="24"/>
              </w:rPr>
            </w:pPr>
            <w:r w:rsidRPr="00087FB4">
              <w:rPr>
                <w:sz w:val="24"/>
                <w:szCs w:val="24"/>
              </w:rPr>
              <w:t>73</w:t>
            </w:r>
            <w:r>
              <w:rPr>
                <w:sz w:val="24"/>
                <w:szCs w:val="24"/>
              </w:rPr>
              <w:t>1</w:t>
            </w:r>
          </w:p>
        </w:tc>
        <w:tc>
          <w:tcPr>
            <w:tcW w:w="992" w:type="dxa"/>
            <w:vMerge w:val="restart"/>
            <w:vAlign w:val="center"/>
          </w:tcPr>
          <w:p w:rsidR="00DA7BF5" w:rsidRPr="00087FB4" w:rsidRDefault="00DA7BF5" w:rsidP="00DA7BF5">
            <w:pPr>
              <w:suppressAutoHyphens w:val="0"/>
              <w:rPr>
                <w:sz w:val="24"/>
                <w:szCs w:val="24"/>
              </w:rPr>
            </w:pPr>
          </w:p>
        </w:tc>
        <w:tc>
          <w:tcPr>
            <w:tcW w:w="2127" w:type="dxa"/>
            <w:tcBorders>
              <w:right w:val="single" w:sz="4" w:space="0" w:color="auto"/>
            </w:tcBorders>
          </w:tcPr>
          <w:p w:rsidR="00DA7BF5" w:rsidRPr="00087FB4" w:rsidRDefault="00DA7BF5" w:rsidP="00DA7BF5">
            <w:pPr>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567" w:type="dxa"/>
            <w:vMerge w:val="restart"/>
            <w:vAlign w:val="center"/>
          </w:tcPr>
          <w:p w:rsidR="00DA7BF5" w:rsidRPr="0056269A" w:rsidRDefault="00DA7BF5" w:rsidP="00DA7BF5">
            <w:pPr>
              <w:suppressAutoHyphens w:val="0"/>
              <w:rPr>
                <w:sz w:val="24"/>
                <w:szCs w:val="24"/>
              </w:rPr>
            </w:pPr>
            <w:r>
              <w:rPr>
                <w:sz w:val="24"/>
                <w:szCs w:val="24"/>
              </w:rPr>
              <w:t>22**</w:t>
            </w:r>
          </w:p>
        </w:tc>
        <w:tc>
          <w:tcPr>
            <w:tcW w:w="5246" w:type="dxa"/>
            <w:vMerge w:val="restart"/>
          </w:tcPr>
          <w:p w:rsidR="00DA7BF5" w:rsidRPr="00087FB4" w:rsidRDefault="00DA7BF5" w:rsidP="00DA7BF5">
            <w:pPr>
              <w:spacing w:line="276" w:lineRule="auto"/>
              <w:jc w:val="center"/>
              <w:rPr>
                <w:sz w:val="24"/>
                <w:szCs w:val="24"/>
              </w:rPr>
            </w:pPr>
            <w:r>
              <w:rPr>
                <w:sz w:val="24"/>
                <w:szCs w:val="24"/>
              </w:rPr>
              <w:t>30301-30313</w:t>
            </w:r>
          </w:p>
        </w:tc>
        <w:tc>
          <w:tcPr>
            <w:tcW w:w="2125" w:type="dxa"/>
          </w:tcPr>
          <w:p w:rsidR="00DA7BF5" w:rsidRPr="00087FB4" w:rsidDel="00DC5FB3" w:rsidRDefault="00DA7BF5" w:rsidP="00DA7BF5">
            <w:pPr>
              <w:spacing w:line="276" w:lineRule="auto"/>
              <w:jc w:val="center"/>
              <w:rPr>
                <w:sz w:val="24"/>
                <w:szCs w:val="24"/>
              </w:rPr>
            </w:pPr>
            <w:r w:rsidRPr="00087FB4">
              <w:rPr>
                <w:sz w:val="24"/>
                <w:szCs w:val="24"/>
              </w:rPr>
              <w:t>73</w:t>
            </w:r>
            <w:r>
              <w:rPr>
                <w:sz w:val="24"/>
                <w:szCs w:val="24"/>
              </w:rPr>
              <w:t>1</w:t>
            </w:r>
          </w:p>
        </w:tc>
        <w:tc>
          <w:tcPr>
            <w:tcW w:w="2127" w:type="dxa"/>
          </w:tcPr>
          <w:p w:rsidR="00DA7BF5" w:rsidRPr="00087FB4" w:rsidRDefault="00DA7BF5" w:rsidP="00DA7BF5">
            <w:pPr>
              <w:suppressAutoHyphens w:val="0"/>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 xml:space="preserve"> &gt;</w:t>
            </w:r>
            <w:proofErr w:type="gramEnd"/>
            <w:r w:rsidRPr="00087FB4">
              <w:rPr>
                <w:sz w:val="24"/>
                <w:szCs w:val="24"/>
              </w:rPr>
              <w:t xml:space="preserve"> 0</w:t>
            </w:r>
          </w:p>
        </w:tc>
        <w:tc>
          <w:tcPr>
            <w:tcW w:w="1010" w:type="dxa"/>
            <w:gridSpan w:val="2"/>
            <w:vMerge w:val="restart"/>
            <w:vAlign w:val="center"/>
          </w:tcPr>
          <w:p w:rsidR="00DA7BF5" w:rsidRPr="00087FB4" w:rsidRDefault="00DA7BF5" w:rsidP="00DA7BF5">
            <w:pPr>
              <w:suppressAutoHyphens w:val="0"/>
              <w:rPr>
                <w:sz w:val="24"/>
                <w:szCs w:val="24"/>
              </w:rPr>
            </w:pPr>
          </w:p>
        </w:tc>
      </w:tr>
      <w:tr w:rsidR="00DA7BF5" w:rsidRPr="00087FB4" w:rsidTr="00C356E2">
        <w:trPr>
          <w:trHeight w:val="157"/>
        </w:trPr>
        <w:tc>
          <w:tcPr>
            <w:tcW w:w="566" w:type="dxa"/>
            <w:vMerge/>
            <w:vAlign w:val="center"/>
          </w:tcPr>
          <w:p w:rsidR="00DA7BF5" w:rsidRDefault="00DA7BF5" w:rsidP="00DA7BF5">
            <w:pPr>
              <w:suppressAutoHyphens w:val="0"/>
              <w:rPr>
                <w:sz w:val="24"/>
                <w:szCs w:val="24"/>
              </w:rPr>
            </w:pPr>
          </w:p>
        </w:tc>
        <w:tc>
          <w:tcPr>
            <w:tcW w:w="5102" w:type="dxa"/>
            <w:vMerge/>
            <w:tcBorders>
              <w:left w:val="single" w:sz="4" w:space="0" w:color="auto"/>
            </w:tcBorders>
          </w:tcPr>
          <w:p w:rsidR="00DA7BF5" w:rsidRDefault="00DA7BF5" w:rsidP="00DA7BF5">
            <w:pPr>
              <w:spacing w:line="276" w:lineRule="auto"/>
              <w:jc w:val="center"/>
              <w:rPr>
                <w:sz w:val="24"/>
                <w:szCs w:val="24"/>
              </w:rPr>
            </w:pPr>
          </w:p>
        </w:tc>
        <w:tc>
          <w:tcPr>
            <w:tcW w:w="1985" w:type="dxa"/>
          </w:tcPr>
          <w:p w:rsidR="00DA7BF5" w:rsidRPr="00087FB4" w:rsidRDefault="00DA7BF5" w:rsidP="00DA7BF5">
            <w:pPr>
              <w:spacing w:line="276" w:lineRule="auto"/>
              <w:jc w:val="center"/>
              <w:rPr>
                <w:sz w:val="24"/>
                <w:szCs w:val="24"/>
              </w:rPr>
            </w:pPr>
            <w:r>
              <w:rPr>
                <w:sz w:val="24"/>
                <w:szCs w:val="24"/>
              </w:rPr>
              <w:t>831</w:t>
            </w:r>
          </w:p>
        </w:tc>
        <w:tc>
          <w:tcPr>
            <w:tcW w:w="992" w:type="dxa"/>
            <w:vMerge/>
            <w:vAlign w:val="center"/>
          </w:tcPr>
          <w:p w:rsidR="00DA7BF5" w:rsidRPr="00087FB4" w:rsidRDefault="00DA7BF5" w:rsidP="00DA7BF5">
            <w:pPr>
              <w:suppressAutoHyphens w:val="0"/>
              <w:rPr>
                <w:sz w:val="24"/>
                <w:szCs w:val="24"/>
              </w:rPr>
            </w:pPr>
          </w:p>
        </w:tc>
        <w:tc>
          <w:tcPr>
            <w:tcW w:w="2127" w:type="dxa"/>
            <w:tcBorders>
              <w:right w:val="single" w:sz="4" w:space="0" w:color="auto"/>
            </w:tcBorders>
          </w:tcPr>
          <w:p w:rsidR="00DA7BF5" w:rsidRPr="00087FB4" w:rsidRDefault="00DA7BF5" w:rsidP="00DA7BF5">
            <w:pPr>
              <w:suppressAutoHyphens w:val="0"/>
              <w:jc w:val="center"/>
              <w:rPr>
                <w:sz w:val="24"/>
                <w:szCs w:val="24"/>
              </w:rPr>
            </w:pPr>
            <w:proofErr w:type="gramStart"/>
            <w:r w:rsidRPr="00087FB4">
              <w:rPr>
                <w:sz w:val="24"/>
                <w:szCs w:val="24"/>
              </w:rPr>
              <w:t>значение  &gt;</w:t>
            </w:r>
            <w:proofErr w:type="gramEnd"/>
            <w:r w:rsidRPr="00087FB4">
              <w:rPr>
                <w:sz w:val="24"/>
                <w:szCs w:val="24"/>
              </w:rPr>
              <w:t xml:space="preserve"> 0</w:t>
            </w:r>
          </w:p>
        </w:tc>
        <w:tc>
          <w:tcPr>
            <w:tcW w:w="567" w:type="dxa"/>
            <w:vMerge/>
            <w:vAlign w:val="center"/>
          </w:tcPr>
          <w:p w:rsidR="00DA7BF5" w:rsidRDefault="00DA7BF5" w:rsidP="00DA7BF5">
            <w:pPr>
              <w:suppressAutoHyphens w:val="0"/>
              <w:rPr>
                <w:sz w:val="24"/>
                <w:szCs w:val="24"/>
              </w:rPr>
            </w:pPr>
          </w:p>
        </w:tc>
        <w:tc>
          <w:tcPr>
            <w:tcW w:w="5246" w:type="dxa"/>
            <w:vMerge/>
          </w:tcPr>
          <w:p w:rsidR="00DA7BF5" w:rsidRDefault="00DA7BF5" w:rsidP="00DA7BF5">
            <w:pPr>
              <w:spacing w:line="276" w:lineRule="auto"/>
              <w:jc w:val="center"/>
              <w:rPr>
                <w:sz w:val="24"/>
                <w:szCs w:val="24"/>
              </w:rPr>
            </w:pPr>
          </w:p>
        </w:tc>
        <w:tc>
          <w:tcPr>
            <w:tcW w:w="2125" w:type="dxa"/>
          </w:tcPr>
          <w:p w:rsidR="00DA7BF5" w:rsidRPr="00087FB4" w:rsidDel="00DC5FB3" w:rsidRDefault="00DA7BF5" w:rsidP="00DA7BF5">
            <w:pPr>
              <w:spacing w:line="276" w:lineRule="auto"/>
              <w:jc w:val="center"/>
              <w:rPr>
                <w:sz w:val="24"/>
                <w:szCs w:val="24"/>
              </w:rPr>
            </w:pPr>
            <w:r>
              <w:rPr>
                <w:sz w:val="24"/>
                <w:szCs w:val="24"/>
              </w:rPr>
              <w:t>831</w:t>
            </w:r>
          </w:p>
        </w:tc>
        <w:tc>
          <w:tcPr>
            <w:tcW w:w="2127" w:type="dxa"/>
          </w:tcPr>
          <w:p w:rsidR="00DA7BF5" w:rsidRPr="00087FB4" w:rsidRDefault="00DA7BF5" w:rsidP="00DA7BF5">
            <w:pPr>
              <w:suppressAutoHyphens w:val="0"/>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1010" w:type="dxa"/>
            <w:gridSpan w:val="2"/>
            <w:vMerge/>
            <w:vAlign w:val="center"/>
          </w:tcPr>
          <w:p w:rsidR="00DA7BF5" w:rsidRPr="00087FB4" w:rsidRDefault="00DA7BF5" w:rsidP="00DA7BF5">
            <w:pPr>
              <w:suppressAutoHyphens w:val="0"/>
              <w:rPr>
                <w:sz w:val="24"/>
                <w:szCs w:val="24"/>
              </w:rPr>
            </w:pPr>
          </w:p>
        </w:tc>
      </w:tr>
      <w:tr w:rsidR="00DA7BF5" w:rsidRPr="00087FB4" w:rsidTr="00C356E2">
        <w:trPr>
          <w:trHeight w:val="158"/>
        </w:trPr>
        <w:tc>
          <w:tcPr>
            <w:tcW w:w="566" w:type="dxa"/>
            <w:vMerge w:val="restart"/>
            <w:vAlign w:val="center"/>
          </w:tcPr>
          <w:p w:rsidR="00DA7BF5" w:rsidRPr="0056269A" w:rsidRDefault="00DA7BF5" w:rsidP="00DA7BF5">
            <w:pPr>
              <w:suppressAutoHyphens w:val="0"/>
              <w:rPr>
                <w:sz w:val="24"/>
                <w:szCs w:val="24"/>
              </w:rPr>
            </w:pPr>
            <w:r>
              <w:rPr>
                <w:sz w:val="24"/>
                <w:szCs w:val="24"/>
              </w:rPr>
              <w:t>23**</w:t>
            </w:r>
          </w:p>
        </w:tc>
        <w:tc>
          <w:tcPr>
            <w:tcW w:w="5102" w:type="dxa"/>
            <w:vMerge w:val="restart"/>
            <w:tcBorders>
              <w:left w:val="single" w:sz="4" w:space="0" w:color="auto"/>
            </w:tcBorders>
          </w:tcPr>
          <w:p w:rsidR="00DA7BF5" w:rsidRPr="00087FB4" w:rsidRDefault="00DA7BF5" w:rsidP="00DA7BF5">
            <w:pPr>
              <w:spacing w:line="276" w:lineRule="auto"/>
              <w:jc w:val="center"/>
              <w:rPr>
                <w:sz w:val="24"/>
                <w:szCs w:val="24"/>
              </w:rPr>
            </w:pPr>
            <w:r>
              <w:rPr>
                <w:sz w:val="24"/>
                <w:szCs w:val="24"/>
              </w:rPr>
              <w:t>30402, 30403</w:t>
            </w:r>
          </w:p>
        </w:tc>
        <w:tc>
          <w:tcPr>
            <w:tcW w:w="1985" w:type="dxa"/>
          </w:tcPr>
          <w:p w:rsidR="00DA7BF5" w:rsidRPr="00087FB4" w:rsidRDefault="00DA7BF5" w:rsidP="00DA7BF5">
            <w:pPr>
              <w:spacing w:line="276" w:lineRule="auto"/>
              <w:jc w:val="center"/>
              <w:rPr>
                <w:sz w:val="24"/>
                <w:szCs w:val="24"/>
              </w:rPr>
            </w:pPr>
            <w:r>
              <w:rPr>
                <w:sz w:val="24"/>
                <w:szCs w:val="24"/>
              </w:rPr>
              <w:t>737</w:t>
            </w:r>
          </w:p>
        </w:tc>
        <w:tc>
          <w:tcPr>
            <w:tcW w:w="992" w:type="dxa"/>
            <w:vMerge/>
            <w:vAlign w:val="center"/>
          </w:tcPr>
          <w:p w:rsidR="00DA7BF5" w:rsidRPr="00087FB4" w:rsidRDefault="00DA7BF5" w:rsidP="00DA7BF5">
            <w:pPr>
              <w:suppressAutoHyphens w:val="0"/>
              <w:rPr>
                <w:sz w:val="24"/>
                <w:szCs w:val="24"/>
              </w:rPr>
            </w:pPr>
          </w:p>
        </w:tc>
        <w:tc>
          <w:tcPr>
            <w:tcW w:w="2127" w:type="dxa"/>
            <w:tcBorders>
              <w:right w:val="single" w:sz="4" w:space="0" w:color="auto"/>
            </w:tcBorders>
          </w:tcPr>
          <w:p w:rsidR="00DA7BF5" w:rsidRPr="00087FB4" w:rsidRDefault="00DA7BF5" w:rsidP="00DA7BF5">
            <w:pPr>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567" w:type="dxa"/>
            <w:vMerge w:val="restart"/>
            <w:vAlign w:val="center"/>
          </w:tcPr>
          <w:p w:rsidR="00DA7BF5" w:rsidRPr="0056269A" w:rsidRDefault="00DA7BF5" w:rsidP="00DA7BF5">
            <w:pPr>
              <w:suppressAutoHyphens w:val="0"/>
              <w:rPr>
                <w:sz w:val="24"/>
                <w:szCs w:val="24"/>
              </w:rPr>
            </w:pPr>
            <w:r>
              <w:rPr>
                <w:sz w:val="24"/>
                <w:szCs w:val="24"/>
              </w:rPr>
              <w:t>23**</w:t>
            </w:r>
          </w:p>
        </w:tc>
        <w:tc>
          <w:tcPr>
            <w:tcW w:w="5246" w:type="dxa"/>
            <w:vMerge w:val="restart"/>
          </w:tcPr>
          <w:p w:rsidR="00DA7BF5" w:rsidRPr="00087FB4" w:rsidRDefault="00DA7BF5" w:rsidP="00DA7BF5">
            <w:pPr>
              <w:spacing w:line="276" w:lineRule="auto"/>
              <w:jc w:val="center"/>
              <w:rPr>
                <w:sz w:val="24"/>
                <w:szCs w:val="24"/>
              </w:rPr>
            </w:pPr>
            <w:r>
              <w:rPr>
                <w:sz w:val="24"/>
                <w:szCs w:val="24"/>
              </w:rPr>
              <w:t>30402, 30403</w:t>
            </w:r>
          </w:p>
        </w:tc>
        <w:tc>
          <w:tcPr>
            <w:tcW w:w="2125" w:type="dxa"/>
          </w:tcPr>
          <w:p w:rsidR="00DA7BF5" w:rsidRPr="00087FB4" w:rsidDel="00DC5FB3" w:rsidRDefault="00DA7BF5" w:rsidP="00DA7BF5">
            <w:pPr>
              <w:spacing w:line="276" w:lineRule="auto"/>
              <w:jc w:val="center"/>
              <w:rPr>
                <w:sz w:val="24"/>
                <w:szCs w:val="24"/>
              </w:rPr>
            </w:pPr>
            <w:r>
              <w:rPr>
                <w:sz w:val="24"/>
                <w:szCs w:val="24"/>
              </w:rPr>
              <w:t>737</w:t>
            </w:r>
          </w:p>
        </w:tc>
        <w:tc>
          <w:tcPr>
            <w:tcW w:w="2127" w:type="dxa"/>
          </w:tcPr>
          <w:p w:rsidR="00DA7BF5" w:rsidRPr="00087FB4" w:rsidRDefault="00DA7BF5" w:rsidP="00DA7BF5">
            <w:pPr>
              <w:suppressAutoHyphens w:val="0"/>
              <w:jc w:val="center"/>
              <w:rPr>
                <w:sz w:val="24"/>
                <w:szCs w:val="24"/>
              </w:rPr>
            </w:pPr>
            <w:proofErr w:type="gramStart"/>
            <w:r w:rsidRPr="00087FB4">
              <w:rPr>
                <w:sz w:val="24"/>
                <w:szCs w:val="24"/>
              </w:rPr>
              <w:t>значение</w:t>
            </w:r>
            <w:r w:rsidRPr="00087FB4">
              <w:rPr>
                <w:sz w:val="24"/>
                <w:szCs w:val="24"/>
                <w:lang w:val="en-US"/>
              </w:rPr>
              <w:t xml:space="preserve"> </w:t>
            </w:r>
            <w:r w:rsidRPr="00087FB4">
              <w:rPr>
                <w:sz w:val="24"/>
                <w:szCs w:val="24"/>
              </w:rPr>
              <w:t xml:space="preserve"> &gt;</w:t>
            </w:r>
            <w:proofErr w:type="gramEnd"/>
            <w:r w:rsidRPr="00087FB4">
              <w:rPr>
                <w:sz w:val="24"/>
                <w:szCs w:val="24"/>
              </w:rPr>
              <w:t xml:space="preserve"> 0</w:t>
            </w:r>
          </w:p>
        </w:tc>
        <w:tc>
          <w:tcPr>
            <w:tcW w:w="1010" w:type="dxa"/>
            <w:gridSpan w:val="2"/>
            <w:vMerge/>
            <w:vAlign w:val="center"/>
          </w:tcPr>
          <w:p w:rsidR="00DA7BF5" w:rsidRPr="00087FB4" w:rsidRDefault="00DA7BF5" w:rsidP="00DA7BF5">
            <w:pPr>
              <w:suppressAutoHyphens w:val="0"/>
              <w:rPr>
                <w:sz w:val="24"/>
                <w:szCs w:val="24"/>
              </w:rPr>
            </w:pPr>
          </w:p>
        </w:tc>
      </w:tr>
      <w:tr w:rsidR="00DA7BF5" w:rsidRPr="00087FB4" w:rsidTr="00C356E2">
        <w:trPr>
          <w:trHeight w:val="157"/>
        </w:trPr>
        <w:tc>
          <w:tcPr>
            <w:tcW w:w="566" w:type="dxa"/>
            <w:vMerge/>
            <w:vAlign w:val="center"/>
          </w:tcPr>
          <w:p w:rsidR="00DA7BF5" w:rsidRDefault="00DA7BF5" w:rsidP="00DA7BF5">
            <w:pPr>
              <w:suppressAutoHyphens w:val="0"/>
              <w:rPr>
                <w:sz w:val="24"/>
                <w:szCs w:val="24"/>
              </w:rPr>
            </w:pPr>
          </w:p>
        </w:tc>
        <w:tc>
          <w:tcPr>
            <w:tcW w:w="5102" w:type="dxa"/>
            <w:vMerge/>
            <w:tcBorders>
              <w:left w:val="single" w:sz="4" w:space="0" w:color="auto"/>
            </w:tcBorders>
          </w:tcPr>
          <w:p w:rsidR="00DA7BF5" w:rsidRDefault="00DA7BF5" w:rsidP="00DA7BF5">
            <w:pPr>
              <w:spacing w:line="276" w:lineRule="auto"/>
              <w:jc w:val="center"/>
              <w:rPr>
                <w:sz w:val="24"/>
                <w:szCs w:val="24"/>
              </w:rPr>
            </w:pPr>
          </w:p>
        </w:tc>
        <w:tc>
          <w:tcPr>
            <w:tcW w:w="1985" w:type="dxa"/>
          </w:tcPr>
          <w:p w:rsidR="00DA7BF5" w:rsidRPr="00087FB4" w:rsidRDefault="00DA7BF5" w:rsidP="00DA7BF5">
            <w:pPr>
              <w:spacing w:line="276" w:lineRule="auto"/>
              <w:jc w:val="center"/>
              <w:rPr>
                <w:sz w:val="24"/>
                <w:szCs w:val="24"/>
              </w:rPr>
            </w:pPr>
            <w:r>
              <w:rPr>
                <w:sz w:val="24"/>
                <w:szCs w:val="24"/>
              </w:rPr>
              <w:t>837</w:t>
            </w:r>
          </w:p>
        </w:tc>
        <w:tc>
          <w:tcPr>
            <w:tcW w:w="992" w:type="dxa"/>
            <w:vMerge/>
            <w:vAlign w:val="center"/>
          </w:tcPr>
          <w:p w:rsidR="00DA7BF5" w:rsidRPr="00087FB4" w:rsidRDefault="00DA7BF5" w:rsidP="00DA7BF5">
            <w:pPr>
              <w:suppressAutoHyphens w:val="0"/>
              <w:rPr>
                <w:sz w:val="24"/>
                <w:szCs w:val="24"/>
              </w:rPr>
            </w:pPr>
          </w:p>
        </w:tc>
        <w:tc>
          <w:tcPr>
            <w:tcW w:w="2127" w:type="dxa"/>
            <w:tcBorders>
              <w:right w:val="single" w:sz="4" w:space="0" w:color="auto"/>
            </w:tcBorders>
          </w:tcPr>
          <w:p w:rsidR="00DA7BF5" w:rsidRPr="00087FB4" w:rsidRDefault="00DA7BF5" w:rsidP="00DA7BF5">
            <w:pPr>
              <w:suppressAutoHyphens w:val="0"/>
              <w:jc w:val="center"/>
              <w:rPr>
                <w:sz w:val="24"/>
                <w:szCs w:val="24"/>
              </w:rPr>
            </w:pPr>
            <w:proofErr w:type="gramStart"/>
            <w:r w:rsidRPr="00087FB4">
              <w:rPr>
                <w:sz w:val="24"/>
                <w:szCs w:val="24"/>
              </w:rPr>
              <w:t>значение  &gt;</w:t>
            </w:r>
            <w:proofErr w:type="gramEnd"/>
            <w:r w:rsidRPr="00087FB4">
              <w:rPr>
                <w:sz w:val="24"/>
                <w:szCs w:val="24"/>
              </w:rPr>
              <w:t xml:space="preserve"> 0</w:t>
            </w:r>
          </w:p>
        </w:tc>
        <w:tc>
          <w:tcPr>
            <w:tcW w:w="567" w:type="dxa"/>
            <w:vMerge/>
            <w:vAlign w:val="center"/>
          </w:tcPr>
          <w:p w:rsidR="00DA7BF5" w:rsidRDefault="00DA7BF5" w:rsidP="00DA7BF5">
            <w:pPr>
              <w:suppressAutoHyphens w:val="0"/>
              <w:rPr>
                <w:sz w:val="24"/>
                <w:szCs w:val="24"/>
              </w:rPr>
            </w:pPr>
          </w:p>
        </w:tc>
        <w:tc>
          <w:tcPr>
            <w:tcW w:w="5246" w:type="dxa"/>
            <w:vMerge/>
          </w:tcPr>
          <w:p w:rsidR="00DA7BF5" w:rsidRDefault="00DA7BF5" w:rsidP="00DA7BF5">
            <w:pPr>
              <w:spacing w:line="276" w:lineRule="auto"/>
              <w:jc w:val="center"/>
              <w:rPr>
                <w:sz w:val="24"/>
                <w:szCs w:val="24"/>
              </w:rPr>
            </w:pPr>
          </w:p>
        </w:tc>
        <w:tc>
          <w:tcPr>
            <w:tcW w:w="2125" w:type="dxa"/>
          </w:tcPr>
          <w:p w:rsidR="00DA7BF5" w:rsidRPr="00087FB4" w:rsidDel="00DC5FB3" w:rsidRDefault="00DA7BF5" w:rsidP="00DA7BF5">
            <w:pPr>
              <w:spacing w:line="276" w:lineRule="auto"/>
              <w:jc w:val="center"/>
              <w:rPr>
                <w:sz w:val="24"/>
                <w:szCs w:val="24"/>
              </w:rPr>
            </w:pPr>
            <w:r>
              <w:rPr>
                <w:sz w:val="24"/>
                <w:szCs w:val="24"/>
              </w:rPr>
              <w:t>837</w:t>
            </w:r>
          </w:p>
        </w:tc>
        <w:tc>
          <w:tcPr>
            <w:tcW w:w="2127" w:type="dxa"/>
          </w:tcPr>
          <w:p w:rsidR="00DA7BF5" w:rsidRPr="00087FB4" w:rsidRDefault="00DA7BF5" w:rsidP="00DA7BF5">
            <w:pPr>
              <w:suppressAutoHyphens w:val="0"/>
              <w:jc w:val="center"/>
              <w:rPr>
                <w:sz w:val="24"/>
                <w:szCs w:val="24"/>
              </w:rPr>
            </w:pPr>
            <w:r w:rsidRPr="00087FB4">
              <w:rPr>
                <w:sz w:val="24"/>
                <w:szCs w:val="24"/>
              </w:rPr>
              <w:t xml:space="preserve">значение </w:t>
            </w:r>
            <w:proofErr w:type="gramStart"/>
            <w:r w:rsidRPr="00087FB4">
              <w:rPr>
                <w:sz w:val="24"/>
                <w:szCs w:val="24"/>
              </w:rPr>
              <w:t>&lt; 0</w:t>
            </w:r>
            <w:proofErr w:type="gramEnd"/>
          </w:p>
        </w:tc>
        <w:tc>
          <w:tcPr>
            <w:tcW w:w="1010" w:type="dxa"/>
            <w:gridSpan w:val="2"/>
            <w:vMerge/>
            <w:vAlign w:val="center"/>
          </w:tcPr>
          <w:p w:rsidR="00DA7BF5" w:rsidRPr="00087FB4" w:rsidRDefault="00DA7BF5" w:rsidP="00DA7BF5">
            <w:pPr>
              <w:suppressAutoHyphens w:val="0"/>
              <w:rPr>
                <w:sz w:val="24"/>
                <w:szCs w:val="24"/>
              </w:rPr>
            </w:pPr>
          </w:p>
        </w:tc>
      </w:tr>
      <w:tr w:rsidR="00DA7BF5" w:rsidRPr="00087FB4" w:rsidTr="00C356E2">
        <w:trPr>
          <w:gridAfter w:val="1"/>
          <w:wAfter w:w="18" w:type="dxa"/>
          <w:trHeight w:val="182"/>
        </w:trPr>
        <w:tc>
          <w:tcPr>
            <w:tcW w:w="10772" w:type="dxa"/>
            <w:gridSpan w:val="5"/>
            <w:noWrap/>
          </w:tcPr>
          <w:p w:rsidR="00DA7BF5" w:rsidRPr="00087FB4" w:rsidRDefault="00DA7BF5" w:rsidP="00DA7BF5">
            <w:pPr>
              <w:rPr>
                <w:sz w:val="16"/>
                <w:szCs w:val="16"/>
              </w:rPr>
            </w:pPr>
            <w:r w:rsidRPr="00087FB4">
              <w:rPr>
                <w:sz w:val="16"/>
                <w:szCs w:val="16"/>
              </w:rPr>
              <w:t>* применяется только в справке 140110195</w:t>
            </w:r>
          </w:p>
          <w:p w:rsidR="00DA7BF5" w:rsidRDefault="00DA7BF5" w:rsidP="00DA7BF5">
            <w:pPr>
              <w:spacing w:line="276" w:lineRule="auto"/>
              <w:rPr>
                <w:sz w:val="16"/>
                <w:szCs w:val="16"/>
              </w:rPr>
            </w:pPr>
            <w:r w:rsidRPr="00087FB4">
              <w:rPr>
                <w:sz w:val="16"/>
                <w:szCs w:val="16"/>
              </w:rPr>
              <w:t>** примен</w:t>
            </w:r>
            <w:r>
              <w:rPr>
                <w:sz w:val="16"/>
                <w:szCs w:val="16"/>
              </w:rPr>
              <w:t>яется только в правке 140110191</w:t>
            </w:r>
          </w:p>
          <w:p w:rsidR="00DA7BF5" w:rsidRDefault="00DA7BF5" w:rsidP="00DA7BF5">
            <w:pPr>
              <w:spacing w:line="276" w:lineRule="auto"/>
              <w:rPr>
                <w:ins w:id="1346" w:author="Зайцев Павел Борисович" w:date="2025-12-17T12:22:00Z"/>
                <w:sz w:val="16"/>
                <w:szCs w:val="16"/>
              </w:rPr>
            </w:pPr>
            <w:r>
              <w:rPr>
                <w:sz w:val="16"/>
                <w:szCs w:val="16"/>
              </w:rPr>
              <w:t>***</w:t>
            </w:r>
            <w:r w:rsidRPr="00087FB4">
              <w:rPr>
                <w:sz w:val="16"/>
                <w:szCs w:val="16"/>
              </w:rPr>
              <w:t xml:space="preserve"> примен</w:t>
            </w:r>
            <w:r>
              <w:rPr>
                <w:sz w:val="16"/>
                <w:szCs w:val="16"/>
              </w:rPr>
              <w:t>яется только в правке 140110189</w:t>
            </w:r>
          </w:p>
          <w:p w:rsidR="0035609A" w:rsidRPr="0035609A" w:rsidRDefault="005E2056" w:rsidP="00DA7BF5">
            <w:pPr>
              <w:spacing w:line="276" w:lineRule="auto"/>
              <w:rPr>
                <w:sz w:val="16"/>
                <w:szCs w:val="16"/>
              </w:rPr>
            </w:pPr>
            <w:ins w:id="1347" w:author="Зайцев Павел Борисович" w:date="2025-12-18T15:42:00Z">
              <w:r>
                <w:rPr>
                  <w:sz w:val="16"/>
                  <w:szCs w:val="16"/>
                </w:rPr>
                <w:t>*****</w:t>
              </w:r>
            </w:ins>
            <w:ins w:id="1348" w:author="Зайцев Павел Борисович" w:date="2025-12-17T12:23:00Z">
              <w:r w:rsidR="0035609A" w:rsidRPr="0035609A">
                <w:rPr>
                  <w:sz w:val="16"/>
                  <w:szCs w:val="16"/>
                </w:rPr>
                <w:t xml:space="preserve"> </w:t>
              </w:r>
            </w:ins>
            <w:ins w:id="1349" w:author="Зайцев Павел Борисович" w:date="2025-12-17T12:22:00Z">
              <w:r w:rsidR="0035609A" w:rsidRPr="0035609A">
                <w:rPr>
                  <w:sz w:val="16"/>
                  <w:szCs w:val="16"/>
                </w:rPr>
                <w:t>Х отражается с учетом ВДК №46 к ф. 0503169</w:t>
              </w:r>
            </w:ins>
          </w:p>
        </w:tc>
        <w:tc>
          <w:tcPr>
            <w:tcW w:w="11057" w:type="dxa"/>
            <w:gridSpan w:val="5"/>
          </w:tcPr>
          <w:p w:rsidR="00DA7BF5" w:rsidRPr="00087FB4" w:rsidRDefault="00DA7BF5" w:rsidP="00DA7BF5">
            <w:pPr>
              <w:rPr>
                <w:sz w:val="16"/>
                <w:szCs w:val="16"/>
              </w:rPr>
            </w:pPr>
            <w:r w:rsidRPr="00087FB4">
              <w:rPr>
                <w:sz w:val="16"/>
                <w:szCs w:val="16"/>
              </w:rPr>
              <w:t xml:space="preserve">* применяется только в справке </w:t>
            </w:r>
            <w:r>
              <w:rPr>
                <w:sz w:val="16"/>
                <w:szCs w:val="16"/>
              </w:rPr>
              <w:t xml:space="preserve">140120254, </w:t>
            </w:r>
            <w:r w:rsidRPr="00087FB4">
              <w:rPr>
                <w:sz w:val="16"/>
                <w:szCs w:val="16"/>
              </w:rPr>
              <w:t>1401</w:t>
            </w:r>
            <w:r>
              <w:rPr>
                <w:sz w:val="16"/>
                <w:szCs w:val="16"/>
              </w:rPr>
              <w:t>20281</w:t>
            </w:r>
          </w:p>
          <w:p w:rsidR="00DA7BF5" w:rsidRDefault="00DA7BF5" w:rsidP="00DA7BF5">
            <w:pPr>
              <w:spacing w:line="276" w:lineRule="auto"/>
              <w:rPr>
                <w:sz w:val="16"/>
                <w:szCs w:val="16"/>
              </w:rPr>
            </w:pPr>
            <w:r w:rsidRPr="00087FB4">
              <w:rPr>
                <w:sz w:val="16"/>
                <w:szCs w:val="16"/>
              </w:rPr>
              <w:t>** примен</w:t>
            </w:r>
            <w:r>
              <w:rPr>
                <w:sz w:val="16"/>
                <w:szCs w:val="16"/>
              </w:rPr>
              <w:t>яется только в правке 140120241, 140120251</w:t>
            </w:r>
          </w:p>
          <w:p w:rsidR="00DA7BF5" w:rsidRDefault="00DA7BF5" w:rsidP="00DA7BF5">
            <w:pPr>
              <w:spacing w:line="276" w:lineRule="auto"/>
              <w:rPr>
                <w:sz w:val="16"/>
                <w:szCs w:val="16"/>
              </w:rPr>
            </w:pPr>
            <w:r w:rsidRPr="00087FB4">
              <w:rPr>
                <w:sz w:val="16"/>
                <w:szCs w:val="16"/>
              </w:rPr>
              <w:t>*</w:t>
            </w:r>
            <w:r>
              <w:rPr>
                <w:sz w:val="16"/>
                <w:szCs w:val="16"/>
              </w:rPr>
              <w:t>**</w:t>
            </w:r>
            <w:r w:rsidRPr="00087FB4">
              <w:rPr>
                <w:sz w:val="16"/>
                <w:szCs w:val="16"/>
              </w:rPr>
              <w:t xml:space="preserve"> применяется только в справке </w:t>
            </w:r>
            <w:r>
              <w:rPr>
                <w:sz w:val="16"/>
                <w:szCs w:val="16"/>
              </w:rPr>
              <w:t>140120251</w:t>
            </w:r>
          </w:p>
          <w:p w:rsidR="00DA7BF5" w:rsidRDefault="00DA7BF5" w:rsidP="00DA7BF5">
            <w:pPr>
              <w:spacing w:line="276" w:lineRule="auto"/>
              <w:rPr>
                <w:ins w:id="1350" w:author="Зайцев Павел Борисович" w:date="2025-12-17T12:23:00Z"/>
                <w:sz w:val="16"/>
                <w:szCs w:val="16"/>
              </w:rPr>
            </w:pPr>
            <w:r>
              <w:rPr>
                <w:sz w:val="16"/>
                <w:szCs w:val="16"/>
              </w:rPr>
              <w:t xml:space="preserve">**** </w:t>
            </w:r>
            <w:r w:rsidRPr="00087FB4">
              <w:rPr>
                <w:sz w:val="16"/>
                <w:szCs w:val="16"/>
              </w:rPr>
              <w:t xml:space="preserve">применяется только в справке </w:t>
            </w:r>
            <w:r>
              <w:rPr>
                <w:sz w:val="16"/>
                <w:szCs w:val="16"/>
              </w:rPr>
              <w:t>140120254</w:t>
            </w:r>
          </w:p>
          <w:p w:rsidR="0035609A" w:rsidRPr="00087FB4" w:rsidRDefault="005E2056" w:rsidP="00DA7BF5">
            <w:pPr>
              <w:spacing w:line="276" w:lineRule="auto"/>
              <w:rPr>
                <w:b/>
                <w:sz w:val="24"/>
                <w:szCs w:val="24"/>
              </w:rPr>
            </w:pPr>
            <w:ins w:id="1351" w:author="Зайцев Павел Борисович" w:date="2025-12-18T15:42:00Z">
              <w:r>
                <w:rPr>
                  <w:sz w:val="16"/>
                  <w:szCs w:val="16"/>
                </w:rPr>
                <w:t>*****</w:t>
              </w:r>
            </w:ins>
            <w:ins w:id="1352" w:author="Зайцев Павел Борисович" w:date="2025-12-17T12:23:00Z">
              <w:r w:rsidR="0035609A" w:rsidRPr="00096EB1">
                <w:rPr>
                  <w:sz w:val="16"/>
                  <w:szCs w:val="16"/>
                </w:rPr>
                <w:t xml:space="preserve"> Х отражается с учетом ВДК №46 к ф. 0503169</w:t>
              </w:r>
            </w:ins>
          </w:p>
        </w:tc>
      </w:tr>
    </w:tbl>
    <w:p w:rsidR="001677C9" w:rsidRPr="00A1781D" w:rsidRDefault="001677C9" w:rsidP="001677C9">
      <w:pPr>
        <w:tabs>
          <w:tab w:val="left" w:pos="11160"/>
        </w:tabs>
        <w:rPr>
          <w:sz w:val="18"/>
          <w:szCs w:val="18"/>
        </w:rPr>
      </w:pPr>
    </w:p>
    <w:p w:rsidR="001677C9" w:rsidRPr="00A1781D" w:rsidRDefault="001677C9" w:rsidP="00C94D49">
      <w:pPr>
        <w:tabs>
          <w:tab w:val="left" w:pos="11160"/>
        </w:tabs>
        <w:rPr>
          <w:sz w:val="18"/>
          <w:szCs w:val="18"/>
        </w:rPr>
      </w:pPr>
    </w:p>
    <w:sectPr w:rsidR="001677C9" w:rsidRPr="00A1781D" w:rsidSect="00CA1B6C">
      <w:pgSz w:w="23814" w:h="16840" w:orient="landscape" w:code="8"/>
      <w:pgMar w:top="720" w:right="720" w:bottom="720" w:left="720"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1BC" w:rsidRDefault="003F71BC">
      <w:r>
        <w:separator/>
      </w:r>
    </w:p>
  </w:endnote>
  <w:endnote w:type="continuationSeparator" w:id="0">
    <w:p w:rsidR="003F71BC" w:rsidRDefault="003F71BC">
      <w:r>
        <w:continuationSeparator/>
      </w:r>
    </w:p>
  </w:endnote>
  <w:endnote w:type="continuationNotice" w:id="1">
    <w:p w:rsidR="003F71BC" w:rsidRDefault="003F7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BC" w:rsidRDefault="003F71BC">
    <w:pPr>
      <w:pStyle w:val="af2"/>
    </w:pPr>
    <w:r>
      <w:rPr>
        <w:noProof/>
        <w:lang w:eastAsia="ru-RU"/>
      </w:rPr>
      <mc:AlternateContent>
        <mc:Choice Requires="wps">
          <w:drawing>
            <wp:anchor distT="0" distB="0" distL="0" distR="0" simplePos="0" relativeHeight="251657728" behindDoc="0" locked="0" layoutInCell="1" allowOverlap="1" wp14:anchorId="5C87418D" wp14:editId="4BEA9C2F">
              <wp:simplePos x="0" y="0"/>
              <wp:positionH relativeFrom="margin">
                <wp:align>center</wp:align>
              </wp:positionH>
              <wp:positionV relativeFrom="paragraph">
                <wp:posOffset>635</wp:posOffset>
              </wp:positionV>
              <wp:extent cx="60960" cy="143510"/>
              <wp:effectExtent l="0" t="635" r="5715"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71BC" w:rsidRDefault="003F71BC">
                          <w:pPr>
                            <w:pStyle w:val="af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7418D" id="_x0000_t202" coordsize="21600,21600" o:spt="202" path="m,l,21600r21600,l21600,xe">
              <v:stroke joinstyle="miter"/>
              <v:path gradientshapeok="t" o:connecttype="rect"/>
            </v:shapetype>
            <v:shape id="Text Box 1" o:spid="_x0000_s1026" type="#_x0000_t202" style="position:absolute;margin-left:0;margin-top:.05pt;width:4.8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HPhw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" stroked="f">
              <v:fill opacity="0"/>
              <v:textbox inset="0,0,0,0">
                <w:txbxContent>
                  <w:p w:rsidR="003F71BC" w:rsidRDefault="003F71BC">
                    <w:pPr>
                      <w:pStyle w:val="af2"/>
                    </w:pP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1BC" w:rsidRDefault="003F71BC">
      <w:r>
        <w:separator/>
      </w:r>
    </w:p>
  </w:footnote>
  <w:footnote w:type="continuationSeparator" w:id="0">
    <w:p w:rsidR="003F71BC" w:rsidRDefault="003F71BC">
      <w:r>
        <w:continuationSeparator/>
      </w:r>
    </w:p>
  </w:footnote>
  <w:footnote w:type="continuationNotice" w:id="1">
    <w:p w:rsidR="003F71BC" w:rsidRDefault="003F71BC"/>
  </w:footnote>
  <w:footnote w:id="2">
    <w:p w:rsidR="003F71BC" w:rsidRDefault="003F71BC">
      <w:pPr>
        <w:pStyle w:val="af0"/>
      </w:pPr>
      <w:r w:rsidRPr="00F5452C">
        <w:rPr>
          <w:rStyle w:val="afd"/>
        </w:rPr>
        <w:footnoteRef/>
      </w:r>
      <w:r>
        <w:t xml:space="preserve"> * - все строки (графы)</w:t>
      </w:r>
    </w:p>
  </w:footnote>
  <w:footnote w:id="3">
    <w:p w:rsidR="003F71BC" w:rsidRPr="00F40474" w:rsidDel="006E726E" w:rsidRDefault="003F71BC" w:rsidP="001678FD">
      <w:pPr>
        <w:pStyle w:val="af0"/>
        <w:rPr>
          <w:del w:id="171" w:author="Зайцев Павел Борисович" w:date="2025-12-17T12:05:00Z"/>
          <w:lang w:val="ru-RU" w:eastAsia="ru-RU"/>
        </w:rPr>
      </w:pPr>
      <w:del w:id="172" w:author="Зайцев Павел Борисович" w:date="2025-12-17T12:05:00Z">
        <w:r w:rsidDel="006E726E">
          <w:rPr>
            <w:rStyle w:val="afd"/>
          </w:rPr>
          <w:footnoteRef/>
        </w:r>
        <w:r w:rsidDel="006E726E">
          <w:delText xml:space="preserve"> </w:delText>
        </w:r>
        <w:r w:rsidRPr="001678FD" w:rsidDel="006E726E">
          <w:delText xml:space="preserve">Допускается указание </w:delText>
        </w:r>
        <w:r w:rsidDel="006E726E">
          <w:rPr>
            <w:lang w:val="ru-RU"/>
          </w:rPr>
          <w:delText>0000</w:delText>
        </w:r>
        <w:r w:rsidRPr="001678FD" w:rsidDel="006E726E">
          <w:delText xml:space="preserve"> </w:delText>
        </w:r>
        <w:r w:rsidDel="006E726E">
          <w:rPr>
            <w:lang w:val="ru-RU"/>
          </w:rPr>
          <w:delText>при</w:delText>
        </w:r>
        <w:r w:rsidDel="006E726E">
          <w:rPr>
            <w:lang w:val="ru-RU" w:eastAsia="ru-RU"/>
          </w:rPr>
          <w:delText xml:space="preserve"> </w:delText>
        </w:r>
        <w:r w:rsidDel="006E726E">
          <w:rPr>
            <w:lang w:val="ru-RU"/>
          </w:rPr>
          <w:delText>указании КВР = 803, а также 804, 806 (при передаче счета 20400 «</w:delText>
        </w:r>
        <w:r w:rsidRPr="00B63438" w:rsidDel="006E726E">
          <w:rPr>
            <w:lang w:val="ru-RU"/>
          </w:rPr>
          <w:delText>Финансовые вложения</w:delText>
        </w:r>
        <w:r w:rsidDel="006E726E">
          <w:rPr>
            <w:lang w:val="ru-RU"/>
          </w:rPr>
          <w:delText>»)</w:delText>
        </w:r>
      </w:del>
    </w:p>
  </w:footnote>
  <w:footnote w:id="4">
    <w:p w:rsidR="003F71BC" w:rsidRPr="00F40474" w:rsidDel="006E726E" w:rsidRDefault="003F71BC">
      <w:pPr>
        <w:pStyle w:val="af0"/>
        <w:rPr>
          <w:del w:id="175" w:author="Зайцев Павел Борисович" w:date="2025-12-17T12:05:00Z"/>
          <w:lang w:val="ru-RU"/>
        </w:rPr>
      </w:pPr>
      <w:del w:id="176" w:author="Зайцев Павел Борисович" w:date="2025-12-17T12:05:00Z">
        <w:r w:rsidDel="006E726E">
          <w:rPr>
            <w:rStyle w:val="afd"/>
          </w:rPr>
          <w:footnoteRef/>
        </w:r>
        <w:r w:rsidDel="006E726E">
          <w:delText xml:space="preserve"> </w:delText>
        </w:r>
        <w:r w:rsidDel="006E726E">
          <w:rPr>
            <w:lang w:val="ru-RU"/>
          </w:rPr>
          <w:delText xml:space="preserve">Допускается указание </w:delText>
        </w:r>
        <w:r w:rsidDel="006E726E">
          <w:rPr>
            <w:sz w:val="18"/>
            <w:szCs w:val="18"/>
            <w:lang w:val="ru-RU"/>
          </w:rPr>
          <w:delText xml:space="preserve">ЦС 0000000000, КВР 000 </w:delText>
        </w:r>
        <w:r w:rsidDel="006E726E">
          <w:rPr>
            <w:sz w:val="18"/>
            <w:szCs w:val="18"/>
          </w:rPr>
          <w:delText xml:space="preserve">в части </w:delText>
        </w:r>
        <w:r w:rsidRPr="00A85225" w:rsidDel="006E726E">
          <w:rPr>
            <w:sz w:val="18"/>
            <w:szCs w:val="18"/>
          </w:rPr>
          <w:delText>расходов текущего финансового года</w:delText>
        </w:r>
        <w:r w:rsidDel="006E726E">
          <w:rPr>
            <w:lang w:val="ru-RU"/>
          </w:rPr>
          <w:delText xml:space="preserve"> по операциям с объектами нефинансовых активов при реализации СГС «Запасы»,</w:delText>
        </w:r>
        <w:r w:rsidRPr="00F40474" w:rsidDel="006E726E">
          <w:rPr>
            <w:sz w:val="18"/>
            <w:szCs w:val="18"/>
          </w:rPr>
          <w:delText xml:space="preserve"> </w:delText>
        </w:r>
        <w:r w:rsidRPr="00A85225" w:rsidDel="006E726E">
          <w:rPr>
            <w:sz w:val="18"/>
            <w:szCs w:val="18"/>
          </w:rPr>
          <w:delText>по предоставлению права пользования активом на льготных условиях</w:delText>
        </w:r>
        <w:r w:rsidDel="006E726E">
          <w:rPr>
            <w:sz w:val="18"/>
            <w:szCs w:val="18"/>
            <w:lang w:val="ru-RU"/>
          </w:rPr>
          <w:delText xml:space="preserve"> при реализации СГС «Аренда»; ЦС 0000000000 КВР 80Х </w:delText>
        </w:r>
        <w:r w:rsidDel="006E726E">
          <w:rPr>
            <w:sz w:val="18"/>
            <w:szCs w:val="18"/>
          </w:rPr>
          <w:delText xml:space="preserve">в части </w:delText>
        </w:r>
        <w:r w:rsidRPr="00A85225" w:rsidDel="006E726E">
          <w:rPr>
            <w:sz w:val="18"/>
            <w:szCs w:val="18"/>
          </w:rPr>
          <w:delText>расходов текущего финансового года</w:delText>
        </w:r>
        <w:r w:rsidDel="006E726E">
          <w:rPr>
            <w:sz w:val="18"/>
            <w:szCs w:val="18"/>
            <w:lang w:val="ru-RU"/>
          </w:rPr>
          <w:delText xml:space="preserve"> при передаче НФА, ФА, ФО</w:delText>
        </w:r>
      </w:del>
    </w:p>
    <w:p w:rsidR="003F71BC" w:rsidRPr="002F60D6" w:rsidDel="006E726E" w:rsidRDefault="003F71BC">
      <w:pPr>
        <w:pStyle w:val="af0"/>
        <w:rPr>
          <w:del w:id="177" w:author="Зайцев Павел Борисович" w:date="2025-12-17T12:05:00Z"/>
          <w:lang w:val="ru-RU"/>
        </w:rPr>
      </w:pPr>
      <w:del w:id="178" w:author="Зайцев Павел Борисович" w:date="2025-12-17T12:05:00Z">
        <w:r w:rsidDel="006E726E">
          <w:rPr>
            <w:sz w:val="18"/>
            <w:szCs w:val="18"/>
            <w:vertAlign w:val="superscript"/>
            <w:lang w:val="ru-RU"/>
          </w:rPr>
          <w:delText xml:space="preserve">5 </w:delText>
        </w:r>
        <w:r w:rsidDel="006E726E">
          <w:rPr>
            <w:sz w:val="18"/>
            <w:szCs w:val="18"/>
            <w:lang w:val="ru-RU"/>
          </w:rPr>
          <w:delText>для главы 100</w:delText>
        </w:r>
      </w:del>
    </w:p>
  </w:footnote>
  <w:footnote w:id="5">
    <w:p w:rsidR="003F71BC" w:rsidRPr="00175081" w:rsidDel="006F1413" w:rsidRDefault="003F71BC">
      <w:pPr>
        <w:pStyle w:val="af0"/>
        <w:rPr>
          <w:del w:id="295" w:author="Зайцев Павел Борисович" w:date="2025-12-17T12:20:00Z"/>
          <w:sz w:val="16"/>
          <w:szCs w:val="16"/>
        </w:rPr>
      </w:pPr>
      <w:del w:id="296" w:author="Зайцев Павел Борисович" w:date="2025-12-17T12:20:00Z">
        <w:r w:rsidRPr="00175081" w:rsidDel="006F1413">
          <w:rPr>
            <w:rStyle w:val="afd"/>
            <w:sz w:val="16"/>
            <w:szCs w:val="16"/>
          </w:rPr>
          <w:footnoteRef/>
        </w:r>
        <w:r w:rsidRPr="00175081" w:rsidDel="006F1413">
          <w:rPr>
            <w:sz w:val="16"/>
            <w:szCs w:val="16"/>
          </w:rPr>
          <w:delText xml:space="preserve"> Только для Минфина РФ (глава 092)</w:delText>
        </w:r>
      </w:del>
    </w:p>
  </w:footnote>
  <w:footnote w:id="6">
    <w:p w:rsidR="003F71BC" w:rsidRDefault="003F71BC">
      <w:pPr>
        <w:pStyle w:val="af0"/>
      </w:pPr>
      <w:r>
        <w:rPr>
          <w:rStyle w:val="afd"/>
        </w:rPr>
        <w:footnoteRef/>
      </w:r>
      <w:r>
        <w:t xml:space="preserve"> Контрольные соотношения для Сведений ф. 0503168 (в части имущества казны) аналогичны</w:t>
      </w:r>
    </w:p>
  </w:footnote>
  <w:footnote w:id="7">
    <w:p w:rsidR="003F71BC" w:rsidDel="006F1413" w:rsidRDefault="003F71BC">
      <w:pPr>
        <w:pStyle w:val="af0"/>
        <w:rPr>
          <w:del w:id="686" w:author="Зайцев Павел Борисович" w:date="2025-12-17T12:19:00Z"/>
        </w:rPr>
      </w:pPr>
      <w:del w:id="687" w:author="Зайцев Павел Борисович" w:date="2025-12-17T12:19:00Z">
        <w:r w:rsidDel="006F1413">
          <w:rPr>
            <w:rStyle w:val="afd"/>
          </w:rPr>
          <w:footnoteRef/>
        </w:r>
        <w:r w:rsidDel="006F1413">
          <w:delText xml:space="preserve"> Контроль в части граф 12-14 применяется, начиная с отчетности на 01.01.2017</w:delText>
        </w:r>
      </w:del>
    </w:p>
  </w:footnote>
  <w:footnote w:id="8">
    <w:p w:rsidR="003F71BC" w:rsidDel="006F1413" w:rsidRDefault="003F71BC">
      <w:pPr>
        <w:pStyle w:val="af0"/>
        <w:rPr>
          <w:del w:id="689" w:author="Зайцев Павел Борисович" w:date="2025-12-17T12:19:00Z"/>
        </w:rPr>
      </w:pPr>
      <w:del w:id="690" w:author="Зайцев Павел Борисович" w:date="2025-12-17T12:19:00Z">
        <w:r w:rsidDel="006F1413">
          <w:rPr>
            <w:rStyle w:val="afd"/>
          </w:rPr>
          <w:footnoteRef/>
        </w:r>
        <w:r w:rsidDel="006F1413">
          <w:delText xml:space="preserve"> Применяется начиная с отчетности на 01.07.2016</w:delText>
        </w:r>
      </w:del>
    </w:p>
  </w:footnote>
  <w:footnote w:id="9">
    <w:p w:rsidR="003F71BC" w:rsidRPr="00D7491E" w:rsidDel="00CE2D8D" w:rsidRDefault="003F71BC" w:rsidP="00607F62">
      <w:pPr>
        <w:pStyle w:val="af0"/>
        <w:rPr>
          <w:del w:id="827" w:author="Зайцев Павел Борисович" w:date="2025-12-17T13:04:00Z"/>
          <w:sz w:val="16"/>
          <w:szCs w:val="16"/>
        </w:rPr>
      </w:pPr>
      <w:del w:id="828" w:author="Зайцев Павел Борисович" w:date="2025-12-17T13:04:00Z">
        <w:r w:rsidRPr="00D7491E" w:rsidDel="00CE2D8D">
          <w:rPr>
            <w:rStyle w:val="afd"/>
            <w:sz w:val="16"/>
            <w:szCs w:val="16"/>
          </w:rPr>
          <w:footnoteRef/>
        </w:r>
        <w:r w:rsidRPr="00D7491E" w:rsidDel="00CE2D8D">
          <w:rPr>
            <w:sz w:val="16"/>
            <w:szCs w:val="16"/>
          </w:rPr>
          <w:delText xml:space="preserve"> Здесь и далее бюджет – вид деятельности 1 «Бюджетная деятельность»</w:delText>
        </w:r>
      </w:del>
    </w:p>
  </w:footnote>
  <w:footnote w:id="10">
    <w:p w:rsidR="003F71BC" w:rsidRPr="00D7491E" w:rsidDel="00CE2D8D" w:rsidRDefault="003F71BC" w:rsidP="00607F62">
      <w:pPr>
        <w:pStyle w:val="af0"/>
        <w:rPr>
          <w:del w:id="840" w:author="Зайцев Павел Борисович" w:date="2025-12-17T13:05:00Z"/>
          <w:sz w:val="16"/>
          <w:szCs w:val="16"/>
        </w:rPr>
      </w:pPr>
      <w:del w:id="841" w:author="Зайцев Павел Борисович" w:date="2025-12-17T13:05:00Z">
        <w:r w:rsidRPr="00D7491E" w:rsidDel="00CE2D8D">
          <w:rPr>
            <w:rStyle w:val="afd"/>
            <w:sz w:val="16"/>
            <w:szCs w:val="16"/>
          </w:rPr>
          <w:footnoteRef/>
        </w:r>
        <w:r w:rsidRPr="00D7491E" w:rsidDel="00CE2D8D">
          <w:rPr>
            <w:sz w:val="16"/>
            <w:szCs w:val="16"/>
          </w:rPr>
          <w:delText xml:space="preserve"> Здесь и далее СВР – виде деятельности 3 «Средства во временном распоряжении»</w:delText>
        </w:r>
      </w:del>
    </w:p>
  </w:footnote>
  <w:footnote w:id="11">
    <w:p w:rsidR="003F71BC" w:rsidRPr="00445470" w:rsidDel="0035609A" w:rsidRDefault="003F71BC">
      <w:pPr>
        <w:pStyle w:val="af0"/>
        <w:rPr>
          <w:del w:id="1319" w:author="Зайцев Павел Борисович" w:date="2025-12-17T12:23:00Z"/>
          <w:lang w:val="ru-RU"/>
        </w:rPr>
      </w:pPr>
      <w:del w:id="1320" w:author="Зайцев Павел Борисович" w:date="2025-12-17T12:23:00Z">
        <w:r w:rsidDel="0035609A">
          <w:rPr>
            <w:rStyle w:val="afd"/>
          </w:rPr>
          <w:footnoteRef/>
        </w:r>
        <w:r w:rsidDel="0035609A">
          <w:delText xml:space="preserve"> </w:delText>
        </w:r>
        <w:r w:rsidDel="0035609A">
          <w:rPr>
            <w:lang w:val="ru-RU"/>
          </w:rPr>
          <w:delText>Х отражается с учетом ВДК №46 к ф. 0503169</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BC" w:rsidRDefault="003F71BC" w:rsidP="00175DA7">
    <w:pPr>
      <w:pStyle w:val="af4"/>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F71BC" w:rsidRDefault="003F71BC">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BC" w:rsidRDefault="003F71BC" w:rsidP="00511E4C">
    <w:pPr>
      <w:pStyle w:val="af4"/>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2294A">
      <w:rPr>
        <w:rStyle w:val="a4"/>
        <w:noProof/>
      </w:rPr>
      <w:t>67</w:t>
    </w:r>
    <w:r>
      <w:rPr>
        <w:rStyle w:val="a4"/>
      </w:rPr>
      <w:fldChar w:fldCharType="end"/>
    </w:r>
  </w:p>
  <w:p w:rsidR="003F71BC" w:rsidRDefault="003F71BC">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pStyle w:val="2"/>
      <w:suff w:val="nothing"/>
      <w:lvlText w:val=""/>
      <w:lvlJc w:val="left"/>
      <w:pPr>
        <w:tabs>
          <w:tab w:val="num" w:pos="1296"/>
        </w:tabs>
        <w:ind w:left="1872" w:hanging="576"/>
      </w:pPr>
    </w:lvl>
    <w:lvl w:ilvl="2">
      <w:start w:val="1"/>
      <w:numFmt w:val="none"/>
      <w:pStyle w:val="3"/>
      <w:suff w:val="nothing"/>
      <w:lvlText w:val=""/>
      <w:lvlJc w:val="left"/>
      <w:pPr>
        <w:tabs>
          <w:tab w:val="num" w:pos="1296"/>
        </w:tabs>
        <w:ind w:left="2016" w:hanging="720"/>
      </w:pPr>
    </w:lvl>
    <w:lvl w:ilvl="3">
      <w:start w:val="1"/>
      <w:numFmt w:val="none"/>
      <w:pStyle w:val="4"/>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nsid w:val="0F1A01C8"/>
    <w:multiLevelType w:val="hybridMultilevel"/>
    <w:tmpl w:val="E264C64E"/>
    <w:lvl w:ilvl="0" w:tplc="04190001">
      <w:start w:val="5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C04D3A"/>
    <w:multiLevelType w:val="hybridMultilevel"/>
    <w:tmpl w:val="568E14B6"/>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E044427"/>
    <w:multiLevelType w:val="hybridMultilevel"/>
    <w:tmpl w:val="524A4D26"/>
    <w:lvl w:ilvl="0" w:tplc="20886F96">
      <w:start w:val="1"/>
      <w:numFmt w:val="none"/>
      <w:pStyle w:val="OTRNameTable"/>
      <w:lvlText w:val="Таблица"/>
      <w:lvlJc w:val="left"/>
      <w:pPr>
        <w:tabs>
          <w:tab w:val="num" w:pos="720"/>
        </w:tabs>
        <w:ind w:left="720"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9D275A9"/>
    <w:multiLevelType w:val="hybridMultilevel"/>
    <w:tmpl w:val="89AC2EE8"/>
    <w:lvl w:ilvl="0" w:tplc="04190001">
      <w:start w:val="5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C8E5C0E"/>
    <w:multiLevelType w:val="hybridMultilevel"/>
    <w:tmpl w:val="02BA0DE6"/>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77D4BD6"/>
    <w:multiLevelType w:val="hybridMultilevel"/>
    <w:tmpl w:val="932EE7B8"/>
    <w:lvl w:ilvl="0" w:tplc="0419000B">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 w:numId="7">
    <w:abstractNumId w:val="6"/>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йцев Павел Борисович">
    <w15:presenceInfo w15:providerId="AD" w15:userId="S-1-5-21-1908438591-1278307452-1436800534-350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1" w:dllVersion="512"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defaultTableStyle w:val="a"/>
  <w:drawingGridHorizontalSpacing w:val="100"/>
  <w:drawingGridVerticalSpacing w:val="0"/>
  <w:displayHorizontalDrawingGridEvery w:val="0"/>
  <w:displayVerticalDrawingGridEvery w:val="0"/>
  <w:characterSpacingControl w:val="doNotCompress"/>
  <w:hdrShapeDefaults>
    <o:shapedefaults v:ext="edit" spidmax="16385"/>
  </w:hdrShapeDefaults>
  <w:footnotePr>
    <w:footnote w:id="-1"/>
    <w:footnote w:id="0"/>
    <w:footnote w:id="1"/>
  </w:footnotePr>
  <w:endnotePr>
    <w:numFmt w:val="upperRoman"/>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4C"/>
    <w:rsid w:val="00000347"/>
    <w:rsid w:val="000004FF"/>
    <w:rsid w:val="000006E3"/>
    <w:rsid w:val="000015CF"/>
    <w:rsid w:val="00001690"/>
    <w:rsid w:val="00001B06"/>
    <w:rsid w:val="00001D8D"/>
    <w:rsid w:val="00001F22"/>
    <w:rsid w:val="000023B1"/>
    <w:rsid w:val="00002598"/>
    <w:rsid w:val="00002EF4"/>
    <w:rsid w:val="00003CE0"/>
    <w:rsid w:val="0000403A"/>
    <w:rsid w:val="000040C0"/>
    <w:rsid w:val="000043BE"/>
    <w:rsid w:val="000048C3"/>
    <w:rsid w:val="00004D12"/>
    <w:rsid w:val="00004F56"/>
    <w:rsid w:val="00005D13"/>
    <w:rsid w:val="0000621F"/>
    <w:rsid w:val="000062CB"/>
    <w:rsid w:val="00006367"/>
    <w:rsid w:val="00006761"/>
    <w:rsid w:val="00006AAE"/>
    <w:rsid w:val="00006ACE"/>
    <w:rsid w:val="00010151"/>
    <w:rsid w:val="00010C3E"/>
    <w:rsid w:val="000113D3"/>
    <w:rsid w:val="0001171D"/>
    <w:rsid w:val="00012D76"/>
    <w:rsid w:val="00012DE0"/>
    <w:rsid w:val="000131C8"/>
    <w:rsid w:val="00013475"/>
    <w:rsid w:val="00013BB4"/>
    <w:rsid w:val="00014459"/>
    <w:rsid w:val="000156C9"/>
    <w:rsid w:val="00015ADC"/>
    <w:rsid w:val="00015B6B"/>
    <w:rsid w:val="000167BD"/>
    <w:rsid w:val="0001680C"/>
    <w:rsid w:val="00016F55"/>
    <w:rsid w:val="00017F22"/>
    <w:rsid w:val="00020117"/>
    <w:rsid w:val="00020A00"/>
    <w:rsid w:val="00020B02"/>
    <w:rsid w:val="00021F7A"/>
    <w:rsid w:val="0002272E"/>
    <w:rsid w:val="00022BD1"/>
    <w:rsid w:val="00023009"/>
    <w:rsid w:val="0002319A"/>
    <w:rsid w:val="00023582"/>
    <w:rsid w:val="00023686"/>
    <w:rsid w:val="00023D52"/>
    <w:rsid w:val="00025314"/>
    <w:rsid w:val="000269AD"/>
    <w:rsid w:val="00026A2F"/>
    <w:rsid w:val="00027002"/>
    <w:rsid w:val="0002702C"/>
    <w:rsid w:val="000270F7"/>
    <w:rsid w:val="000274B7"/>
    <w:rsid w:val="000278CF"/>
    <w:rsid w:val="000279A3"/>
    <w:rsid w:val="00027E1A"/>
    <w:rsid w:val="000307DD"/>
    <w:rsid w:val="000312FE"/>
    <w:rsid w:val="00031313"/>
    <w:rsid w:val="000313F5"/>
    <w:rsid w:val="00031AEE"/>
    <w:rsid w:val="00031DF8"/>
    <w:rsid w:val="00031E6B"/>
    <w:rsid w:val="0003262B"/>
    <w:rsid w:val="00032C37"/>
    <w:rsid w:val="00032E62"/>
    <w:rsid w:val="00033127"/>
    <w:rsid w:val="000332CB"/>
    <w:rsid w:val="00033721"/>
    <w:rsid w:val="00033789"/>
    <w:rsid w:val="000337F5"/>
    <w:rsid w:val="000340E9"/>
    <w:rsid w:val="0003422C"/>
    <w:rsid w:val="000347AC"/>
    <w:rsid w:val="0003649D"/>
    <w:rsid w:val="00037669"/>
    <w:rsid w:val="00037EE5"/>
    <w:rsid w:val="0004013A"/>
    <w:rsid w:val="000403B6"/>
    <w:rsid w:val="00040772"/>
    <w:rsid w:val="00040888"/>
    <w:rsid w:val="00040D02"/>
    <w:rsid w:val="00041E85"/>
    <w:rsid w:val="00042112"/>
    <w:rsid w:val="000427B6"/>
    <w:rsid w:val="000428DB"/>
    <w:rsid w:val="00042EFC"/>
    <w:rsid w:val="0004304B"/>
    <w:rsid w:val="00043F3B"/>
    <w:rsid w:val="000456C0"/>
    <w:rsid w:val="00046226"/>
    <w:rsid w:val="0004681D"/>
    <w:rsid w:val="000476F3"/>
    <w:rsid w:val="00047A27"/>
    <w:rsid w:val="00050D86"/>
    <w:rsid w:val="0005103A"/>
    <w:rsid w:val="00051227"/>
    <w:rsid w:val="000517D9"/>
    <w:rsid w:val="000519A1"/>
    <w:rsid w:val="00051BC1"/>
    <w:rsid w:val="00051E8B"/>
    <w:rsid w:val="00052905"/>
    <w:rsid w:val="00052B25"/>
    <w:rsid w:val="000535DC"/>
    <w:rsid w:val="0005373A"/>
    <w:rsid w:val="00053998"/>
    <w:rsid w:val="00053D7E"/>
    <w:rsid w:val="00053E19"/>
    <w:rsid w:val="00053FA8"/>
    <w:rsid w:val="0005411F"/>
    <w:rsid w:val="000548ED"/>
    <w:rsid w:val="00054DF8"/>
    <w:rsid w:val="0005533D"/>
    <w:rsid w:val="000555C6"/>
    <w:rsid w:val="0005587B"/>
    <w:rsid w:val="00056E96"/>
    <w:rsid w:val="000571C4"/>
    <w:rsid w:val="000575A9"/>
    <w:rsid w:val="0006008B"/>
    <w:rsid w:val="0006030C"/>
    <w:rsid w:val="00062354"/>
    <w:rsid w:val="00062870"/>
    <w:rsid w:val="00062C52"/>
    <w:rsid w:val="00062CCE"/>
    <w:rsid w:val="0006302B"/>
    <w:rsid w:val="000630A0"/>
    <w:rsid w:val="00063685"/>
    <w:rsid w:val="00063CB4"/>
    <w:rsid w:val="00063EE6"/>
    <w:rsid w:val="000642AC"/>
    <w:rsid w:val="00064D25"/>
    <w:rsid w:val="00065342"/>
    <w:rsid w:val="00066B03"/>
    <w:rsid w:val="000671A2"/>
    <w:rsid w:val="000675D6"/>
    <w:rsid w:val="0006764E"/>
    <w:rsid w:val="00070B8A"/>
    <w:rsid w:val="00070DC5"/>
    <w:rsid w:val="00071084"/>
    <w:rsid w:val="00071812"/>
    <w:rsid w:val="00072F72"/>
    <w:rsid w:val="000731A5"/>
    <w:rsid w:val="00073CB6"/>
    <w:rsid w:val="00073DCE"/>
    <w:rsid w:val="0007407E"/>
    <w:rsid w:val="00074191"/>
    <w:rsid w:val="000741CA"/>
    <w:rsid w:val="00074B8A"/>
    <w:rsid w:val="00075F42"/>
    <w:rsid w:val="00076AB8"/>
    <w:rsid w:val="00076CD0"/>
    <w:rsid w:val="00077103"/>
    <w:rsid w:val="00077BAC"/>
    <w:rsid w:val="00077EF4"/>
    <w:rsid w:val="0008049C"/>
    <w:rsid w:val="000805D5"/>
    <w:rsid w:val="00080A20"/>
    <w:rsid w:val="00081316"/>
    <w:rsid w:val="00081519"/>
    <w:rsid w:val="00081A1C"/>
    <w:rsid w:val="00081F9E"/>
    <w:rsid w:val="00082EAF"/>
    <w:rsid w:val="00083A60"/>
    <w:rsid w:val="00083C47"/>
    <w:rsid w:val="00084047"/>
    <w:rsid w:val="0008419B"/>
    <w:rsid w:val="000845DF"/>
    <w:rsid w:val="00084E9D"/>
    <w:rsid w:val="00085241"/>
    <w:rsid w:val="0008598D"/>
    <w:rsid w:val="00085DFA"/>
    <w:rsid w:val="000860E5"/>
    <w:rsid w:val="0008646E"/>
    <w:rsid w:val="00086B8F"/>
    <w:rsid w:val="00086D2C"/>
    <w:rsid w:val="00086D74"/>
    <w:rsid w:val="00086EB5"/>
    <w:rsid w:val="00087492"/>
    <w:rsid w:val="000875F1"/>
    <w:rsid w:val="000877BF"/>
    <w:rsid w:val="00087E05"/>
    <w:rsid w:val="00087FB4"/>
    <w:rsid w:val="000901F7"/>
    <w:rsid w:val="00090426"/>
    <w:rsid w:val="00090602"/>
    <w:rsid w:val="00091304"/>
    <w:rsid w:val="000918BD"/>
    <w:rsid w:val="00091CF7"/>
    <w:rsid w:val="000922BC"/>
    <w:rsid w:val="00092800"/>
    <w:rsid w:val="0009434E"/>
    <w:rsid w:val="000944E4"/>
    <w:rsid w:val="000949AA"/>
    <w:rsid w:val="000953C9"/>
    <w:rsid w:val="0009581F"/>
    <w:rsid w:val="000960F8"/>
    <w:rsid w:val="000963A5"/>
    <w:rsid w:val="000968AE"/>
    <w:rsid w:val="00097454"/>
    <w:rsid w:val="000A0359"/>
    <w:rsid w:val="000A03EE"/>
    <w:rsid w:val="000A087B"/>
    <w:rsid w:val="000A0A3A"/>
    <w:rsid w:val="000A0F19"/>
    <w:rsid w:val="000A2150"/>
    <w:rsid w:val="000A22CF"/>
    <w:rsid w:val="000A2A3B"/>
    <w:rsid w:val="000A2C94"/>
    <w:rsid w:val="000A36CB"/>
    <w:rsid w:val="000A3FE6"/>
    <w:rsid w:val="000A423B"/>
    <w:rsid w:val="000A5308"/>
    <w:rsid w:val="000A5D44"/>
    <w:rsid w:val="000A6267"/>
    <w:rsid w:val="000A68E7"/>
    <w:rsid w:val="000A707D"/>
    <w:rsid w:val="000A78AA"/>
    <w:rsid w:val="000B0F61"/>
    <w:rsid w:val="000B157C"/>
    <w:rsid w:val="000B165A"/>
    <w:rsid w:val="000B26B8"/>
    <w:rsid w:val="000B29DF"/>
    <w:rsid w:val="000B4584"/>
    <w:rsid w:val="000B4AF5"/>
    <w:rsid w:val="000B4DA4"/>
    <w:rsid w:val="000B559A"/>
    <w:rsid w:val="000B610C"/>
    <w:rsid w:val="000B6E70"/>
    <w:rsid w:val="000B7177"/>
    <w:rsid w:val="000B7823"/>
    <w:rsid w:val="000B7BD9"/>
    <w:rsid w:val="000B7CDD"/>
    <w:rsid w:val="000C019E"/>
    <w:rsid w:val="000C0B2A"/>
    <w:rsid w:val="000C0B5B"/>
    <w:rsid w:val="000C0BCC"/>
    <w:rsid w:val="000C16E3"/>
    <w:rsid w:val="000C1712"/>
    <w:rsid w:val="000C1738"/>
    <w:rsid w:val="000C2D18"/>
    <w:rsid w:val="000C3068"/>
    <w:rsid w:val="000C3759"/>
    <w:rsid w:val="000C37EF"/>
    <w:rsid w:val="000C3DA6"/>
    <w:rsid w:val="000C3F7F"/>
    <w:rsid w:val="000C4639"/>
    <w:rsid w:val="000C4BC1"/>
    <w:rsid w:val="000C4BD3"/>
    <w:rsid w:val="000C4C08"/>
    <w:rsid w:val="000C5A26"/>
    <w:rsid w:val="000C5FF6"/>
    <w:rsid w:val="000C60AA"/>
    <w:rsid w:val="000C60D8"/>
    <w:rsid w:val="000C6708"/>
    <w:rsid w:val="000C6BA2"/>
    <w:rsid w:val="000C768C"/>
    <w:rsid w:val="000D12AA"/>
    <w:rsid w:val="000D1E4F"/>
    <w:rsid w:val="000D1FEB"/>
    <w:rsid w:val="000D250B"/>
    <w:rsid w:val="000D3030"/>
    <w:rsid w:val="000D3225"/>
    <w:rsid w:val="000D34A2"/>
    <w:rsid w:val="000D3800"/>
    <w:rsid w:val="000D38A5"/>
    <w:rsid w:val="000D38FA"/>
    <w:rsid w:val="000D3E23"/>
    <w:rsid w:val="000D3E5F"/>
    <w:rsid w:val="000D4B62"/>
    <w:rsid w:val="000D5A83"/>
    <w:rsid w:val="000D5B01"/>
    <w:rsid w:val="000D61B9"/>
    <w:rsid w:val="000D64BB"/>
    <w:rsid w:val="000D6C93"/>
    <w:rsid w:val="000D6DE5"/>
    <w:rsid w:val="000D7476"/>
    <w:rsid w:val="000D7511"/>
    <w:rsid w:val="000D7C43"/>
    <w:rsid w:val="000E0128"/>
    <w:rsid w:val="000E01EA"/>
    <w:rsid w:val="000E02EA"/>
    <w:rsid w:val="000E0B71"/>
    <w:rsid w:val="000E0C0D"/>
    <w:rsid w:val="000E0F97"/>
    <w:rsid w:val="000E1514"/>
    <w:rsid w:val="000E2123"/>
    <w:rsid w:val="000E2D60"/>
    <w:rsid w:val="000E312E"/>
    <w:rsid w:val="000E37A1"/>
    <w:rsid w:val="000E3D34"/>
    <w:rsid w:val="000E46DD"/>
    <w:rsid w:val="000E493B"/>
    <w:rsid w:val="000E53E3"/>
    <w:rsid w:val="000E5860"/>
    <w:rsid w:val="000E6C9F"/>
    <w:rsid w:val="000E6E98"/>
    <w:rsid w:val="000E773D"/>
    <w:rsid w:val="000E7A51"/>
    <w:rsid w:val="000F169B"/>
    <w:rsid w:val="000F1E3B"/>
    <w:rsid w:val="000F25DB"/>
    <w:rsid w:val="000F28C8"/>
    <w:rsid w:val="000F29DB"/>
    <w:rsid w:val="000F311E"/>
    <w:rsid w:val="000F440D"/>
    <w:rsid w:val="000F441D"/>
    <w:rsid w:val="000F46DD"/>
    <w:rsid w:val="000F4D74"/>
    <w:rsid w:val="000F4F49"/>
    <w:rsid w:val="000F55C4"/>
    <w:rsid w:val="000F5AD1"/>
    <w:rsid w:val="000F5E51"/>
    <w:rsid w:val="000F61DD"/>
    <w:rsid w:val="000F7B5F"/>
    <w:rsid w:val="001004F7"/>
    <w:rsid w:val="001013E8"/>
    <w:rsid w:val="00101D48"/>
    <w:rsid w:val="00102AC2"/>
    <w:rsid w:val="00102D37"/>
    <w:rsid w:val="001030B0"/>
    <w:rsid w:val="0010422F"/>
    <w:rsid w:val="001053E2"/>
    <w:rsid w:val="00105709"/>
    <w:rsid w:val="00105769"/>
    <w:rsid w:val="00105DC4"/>
    <w:rsid w:val="001060CF"/>
    <w:rsid w:val="00106311"/>
    <w:rsid w:val="00106FDB"/>
    <w:rsid w:val="0010772D"/>
    <w:rsid w:val="00107975"/>
    <w:rsid w:val="00107A13"/>
    <w:rsid w:val="00107FCB"/>
    <w:rsid w:val="00110479"/>
    <w:rsid w:val="00110670"/>
    <w:rsid w:val="00110DD1"/>
    <w:rsid w:val="001112D2"/>
    <w:rsid w:val="00111571"/>
    <w:rsid w:val="00111A2F"/>
    <w:rsid w:val="0011207C"/>
    <w:rsid w:val="001126E5"/>
    <w:rsid w:val="00112E46"/>
    <w:rsid w:val="00113C19"/>
    <w:rsid w:val="00113F9D"/>
    <w:rsid w:val="0011404B"/>
    <w:rsid w:val="00114ED6"/>
    <w:rsid w:val="00116192"/>
    <w:rsid w:val="0011630E"/>
    <w:rsid w:val="0011683B"/>
    <w:rsid w:val="00116E76"/>
    <w:rsid w:val="00117589"/>
    <w:rsid w:val="001207C1"/>
    <w:rsid w:val="00120BB2"/>
    <w:rsid w:val="00122080"/>
    <w:rsid w:val="00122753"/>
    <w:rsid w:val="0012296D"/>
    <w:rsid w:val="00122F8B"/>
    <w:rsid w:val="00123582"/>
    <w:rsid w:val="00123FBA"/>
    <w:rsid w:val="0012419D"/>
    <w:rsid w:val="00124238"/>
    <w:rsid w:val="0012475B"/>
    <w:rsid w:val="00124896"/>
    <w:rsid w:val="00125058"/>
    <w:rsid w:val="00125487"/>
    <w:rsid w:val="00126161"/>
    <w:rsid w:val="00126C1D"/>
    <w:rsid w:val="001271DA"/>
    <w:rsid w:val="00127663"/>
    <w:rsid w:val="00130086"/>
    <w:rsid w:val="0013135E"/>
    <w:rsid w:val="00131BA6"/>
    <w:rsid w:val="00133997"/>
    <w:rsid w:val="00134187"/>
    <w:rsid w:val="001341E9"/>
    <w:rsid w:val="0013462E"/>
    <w:rsid w:val="00134764"/>
    <w:rsid w:val="00134851"/>
    <w:rsid w:val="00134E19"/>
    <w:rsid w:val="00135528"/>
    <w:rsid w:val="00135561"/>
    <w:rsid w:val="00136065"/>
    <w:rsid w:val="0013621A"/>
    <w:rsid w:val="00136D93"/>
    <w:rsid w:val="00137AB8"/>
    <w:rsid w:val="00140628"/>
    <w:rsid w:val="001406CD"/>
    <w:rsid w:val="00140B58"/>
    <w:rsid w:val="0014198A"/>
    <w:rsid w:val="00141A08"/>
    <w:rsid w:val="00141D12"/>
    <w:rsid w:val="0014210E"/>
    <w:rsid w:val="0014258F"/>
    <w:rsid w:val="00143328"/>
    <w:rsid w:val="001433D6"/>
    <w:rsid w:val="001433DB"/>
    <w:rsid w:val="00143702"/>
    <w:rsid w:val="00145664"/>
    <w:rsid w:val="00146093"/>
    <w:rsid w:val="00146129"/>
    <w:rsid w:val="0014696B"/>
    <w:rsid w:val="001470E8"/>
    <w:rsid w:val="00147C6C"/>
    <w:rsid w:val="00150114"/>
    <w:rsid w:val="0015037A"/>
    <w:rsid w:val="001511C8"/>
    <w:rsid w:val="00151D25"/>
    <w:rsid w:val="00151F81"/>
    <w:rsid w:val="00151FBF"/>
    <w:rsid w:val="00152A12"/>
    <w:rsid w:val="00152A70"/>
    <w:rsid w:val="00153EAB"/>
    <w:rsid w:val="00154657"/>
    <w:rsid w:val="00154DC5"/>
    <w:rsid w:val="0015536D"/>
    <w:rsid w:val="00157039"/>
    <w:rsid w:val="0015722C"/>
    <w:rsid w:val="001576FC"/>
    <w:rsid w:val="001578B7"/>
    <w:rsid w:val="00157AB9"/>
    <w:rsid w:val="00157C34"/>
    <w:rsid w:val="00157CA8"/>
    <w:rsid w:val="0016088E"/>
    <w:rsid w:val="00160A09"/>
    <w:rsid w:val="00161592"/>
    <w:rsid w:val="00161BCD"/>
    <w:rsid w:val="00162515"/>
    <w:rsid w:val="0016264D"/>
    <w:rsid w:val="00162F4F"/>
    <w:rsid w:val="001633E2"/>
    <w:rsid w:val="00163A54"/>
    <w:rsid w:val="00163ADE"/>
    <w:rsid w:val="00163C17"/>
    <w:rsid w:val="00164023"/>
    <w:rsid w:val="00164481"/>
    <w:rsid w:val="00164DA3"/>
    <w:rsid w:val="00165610"/>
    <w:rsid w:val="001657B1"/>
    <w:rsid w:val="00166282"/>
    <w:rsid w:val="00166E02"/>
    <w:rsid w:val="001670A7"/>
    <w:rsid w:val="0016767F"/>
    <w:rsid w:val="001677C9"/>
    <w:rsid w:val="001678FD"/>
    <w:rsid w:val="00167F6B"/>
    <w:rsid w:val="00170028"/>
    <w:rsid w:val="0017002C"/>
    <w:rsid w:val="0017006B"/>
    <w:rsid w:val="0017144E"/>
    <w:rsid w:val="0017151E"/>
    <w:rsid w:val="00171874"/>
    <w:rsid w:val="00171DDA"/>
    <w:rsid w:val="00171E4D"/>
    <w:rsid w:val="00171FFB"/>
    <w:rsid w:val="0017238B"/>
    <w:rsid w:val="00172BD4"/>
    <w:rsid w:val="00173445"/>
    <w:rsid w:val="00173BA2"/>
    <w:rsid w:val="00173E45"/>
    <w:rsid w:val="00174030"/>
    <w:rsid w:val="00174A13"/>
    <w:rsid w:val="00174AC1"/>
    <w:rsid w:val="00174F51"/>
    <w:rsid w:val="00175081"/>
    <w:rsid w:val="001752E4"/>
    <w:rsid w:val="00175CE5"/>
    <w:rsid w:val="00175D3C"/>
    <w:rsid w:val="00175D73"/>
    <w:rsid w:val="00175DA7"/>
    <w:rsid w:val="00176487"/>
    <w:rsid w:val="00176834"/>
    <w:rsid w:val="00176E7B"/>
    <w:rsid w:val="00177C84"/>
    <w:rsid w:val="00180F79"/>
    <w:rsid w:val="00180F7E"/>
    <w:rsid w:val="00181098"/>
    <w:rsid w:val="001816A7"/>
    <w:rsid w:val="001821BE"/>
    <w:rsid w:val="00182E46"/>
    <w:rsid w:val="00183087"/>
    <w:rsid w:val="00184E51"/>
    <w:rsid w:val="001859BF"/>
    <w:rsid w:val="00185D63"/>
    <w:rsid w:val="00185DAF"/>
    <w:rsid w:val="00186703"/>
    <w:rsid w:val="00187636"/>
    <w:rsid w:val="00191434"/>
    <w:rsid w:val="001914A2"/>
    <w:rsid w:val="00191989"/>
    <w:rsid w:val="00192109"/>
    <w:rsid w:val="001921AF"/>
    <w:rsid w:val="00192527"/>
    <w:rsid w:val="00192B5B"/>
    <w:rsid w:val="00194A76"/>
    <w:rsid w:val="00195041"/>
    <w:rsid w:val="00196578"/>
    <w:rsid w:val="00196DE4"/>
    <w:rsid w:val="00196F5A"/>
    <w:rsid w:val="00197E38"/>
    <w:rsid w:val="00197EFD"/>
    <w:rsid w:val="001A0D8D"/>
    <w:rsid w:val="001A0F30"/>
    <w:rsid w:val="001A13F4"/>
    <w:rsid w:val="001A1A5C"/>
    <w:rsid w:val="001A3638"/>
    <w:rsid w:val="001A43BD"/>
    <w:rsid w:val="001A4936"/>
    <w:rsid w:val="001A5E9C"/>
    <w:rsid w:val="001A6A27"/>
    <w:rsid w:val="001A7A2F"/>
    <w:rsid w:val="001A7E66"/>
    <w:rsid w:val="001B0042"/>
    <w:rsid w:val="001B0231"/>
    <w:rsid w:val="001B079F"/>
    <w:rsid w:val="001B0CC7"/>
    <w:rsid w:val="001B0E0D"/>
    <w:rsid w:val="001B104A"/>
    <w:rsid w:val="001B150A"/>
    <w:rsid w:val="001B1614"/>
    <w:rsid w:val="001B19A9"/>
    <w:rsid w:val="001B2687"/>
    <w:rsid w:val="001B2A6F"/>
    <w:rsid w:val="001B2DE6"/>
    <w:rsid w:val="001B36D8"/>
    <w:rsid w:val="001B36E2"/>
    <w:rsid w:val="001B4C4F"/>
    <w:rsid w:val="001B56E8"/>
    <w:rsid w:val="001B6F2D"/>
    <w:rsid w:val="001B7A55"/>
    <w:rsid w:val="001B7F90"/>
    <w:rsid w:val="001C0225"/>
    <w:rsid w:val="001C0298"/>
    <w:rsid w:val="001C030E"/>
    <w:rsid w:val="001C04DA"/>
    <w:rsid w:val="001C0CDE"/>
    <w:rsid w:val="001C1041"/>
    <w:rsid w:val="001C219C"/>
    <w:rsid w:val="001C22A0"/>
    <w:rsid w:val="001C251E"/>
    <w:rsid w:val="001C2572"/>
    <w:rsid w:val="001C280A"/>
    <w:rsid w:val="001C2E48"/>
    <w:rsid w:val="001C3381"/>
    <w:rsid w:val="001C3C17"/>
    <w:rsid w:val="001C474D"/>
    <w:rsid w:val="001C4EBE"/>
    <w:rsid w:val="001C5CAA"/>
    <w:rsid w:val="001C5F16"/>
    <w:rsid w:val="001C6014"/>
    <w:rsid w:val="001C69E6"/>
    <w:rsid w:val="001C6ABF"/>
    <w:rsid w:val="001C6FB2"/>
    <w:rsid w:val="001C75E7"/>
    <w:rsid w:val="001D02CB"/>
    <w:rsid w:val="001D1E74"/>
    <w:rsid w:val="001D2636"/>
    <w:rsid w:val="001D2A44"/>
    <w:rsid w:val="001D2D15"/>
    <w:rsid w:val="001D3BFE"/>
    <w:rsid w:val="001D4105"/>
    <w:rsid w:val="001D5659"/>
    <w:rsid w:val="001D59CF"/>
    <w:rsid w:val="001D5A16"/>
    <w:rsid w:val="001D624F"/>
    <w:rsid w:val="001D6788"/>
    <w:rsid w:val="001D78B3"/>
    <w:rsid w:val="001E0EF4"/>
    <w:rsid w:val="001E118F"/>
    <w:rsid w:val="001E17CC"/>
    <w:rsid w:val="001E236E"/>
    <w:rsid w:val="001E24A7"/>
    <w:rsid w:val="001E37C6"/>
    <w:rsid w:val="001E45E9"/>
    <w:rsid w:val="001E49B5"/>
    <w:rsid w:val="001E4A5B"/>
    <w:rsid w:val="001E699C"/>
    <w:rsid w:val="001E7290"/>
    <w:rsid w:val="001E7522"/>
    <w:rsid w:val="001E77DF"/>
    <w:rsid w:val="001E7AE5"/>
    <w:rsid w:val="001E7D89"/>
    <w:rsid w:val="001E7DA8"/>
    <w:rsid w:val="001F1337"/>
    <w:rsid w:val="001F18F1"/>
    <w:rsid w:val="001F1C52"/>
    <w:rsid w:val="001F2B6F"/>
    <w:rsid w:val="001F30DF"/>
    <w:rsid w:val="001F38CF"/>
    <w:rsid w:val="001F39B1"/>
    <w:rsid w:val="001F4FC6"/>
    <w:rsid w:val="001F5FF5"/>
    <w:rsid w:val="001F6466"/>
    <w:rsid w:val="001F7787"/>
    <w:rsid w:val="001F7849"/>
    <w:rsid w:val="001F7865"/>
    <w:rsid w:val="001F7C67"/>
    <w:rsid w:val="00200EFE"/>
    <w:rsid w:val="00200F2F"/>
    <w:rsid w:val="00202484"/>
    <w:rsid w:val="0020356A"/>
    <w:rsid w:val="00203C5D"/>
    <w:rsid w:val="00203FDD"/>
    <w:rsid w:val="002058AC"/>
    <w:rsid w:val="002058EB"/>
    <w:rsid w:val="00205E8F"/>
    <w:rsid w:val="002064B6"/>
    <w:rsid w:val="00206543"/>
    <w:rsid w:val="00206718"/>
    <w:rsid w:val="002070E0"/>
    <w:rsid w:val="00210293"/>
    <w:rsid w:val="00210552"/>
    <w:rsid w:val="00210C92"/>
    <w:rsid w:val="002110CE"/>
    <w:rsid w:val="00211160"/>
    <w:rsid w:val="0021151B"/>
    <w:rsid w:val="00212FD2"/>
    <w:rsid w:val="00213116"/>
    <w:rsid w:val="0021328D"/>
    <w:rsid w:val="002136E7"/>
    <w:rsid w:val="00213BBF"/>
    <w:rsid w:val="00213E65"/>
    <w:rsid w:val="0021403B"/>
    <w:rsid w:val="0021424D"/>
    <w:rsid w:val="0021547F"/>
    <w:rsid w:val="00215DB9"/>
    <w:rsid w:val="00215F8D"/>
    <w:rsid w:val="0022009C"/>
    <w:rsid w:val="0022023E"/>
    <w:rsid w:val="002202BE"/>
    <w:rsid w:val="00220538"/>
    <w:rsid w:val="00220881"/>
    <w:rsid w:val="00223115"/>
    <w:rsid w:val="00223F58"/>
    <w:rsid w:val="00224445"/>
    <w:rsid w:val="00224F6B"/>
    <w:rsid w:val="002253CF"/>
    <w:rsid w:val="00225617"/>
    <w:rsid w:val="00225C00"/>
    <w:rsid w:val="00225F3C"/>
    <w:rsid w:val="00225FFA"/>
    <w:rsid w:val="00226380"/>
    <w:rsid w:val="002275A0"/>
    <w:rsid w:val="00227AF7"/>
    <w:rsid w:val="00227CEB"/>
    <w:rsid w:val="00230253"/>
    <w:rsid w:val="002308A6"/>
    <w:rsid w:val="00230B94"/>
    <w:rsid w:val="002314F3"/>
    <w:rsid w:val="0023170A"/>
    <w:rsid w:val="0023191F"/>
    <w:rsid w:val="0023196D"/>
    <w:rsid w:val="00231BFA"/>
    <w:rsid w:val="00231E1B"/>
    <w:rsid w:val="002324D0"/>
    <w:rsid w:val="0023268C"/>
    <w:rsid w:val="002328FB"/>
    <w:rsid w:val="0023333D"/>
    <w:rsid w:val="00233CF3"/>
    <w:rsid w:val="00233F21"/>
    <w:rsid w:val="00234676"/>
    <w:rsid w:val="0023471E"/>
    <w:rsid w:val="002352E6"/>
    <w:rsid w:val="00236ED2"/>
    <w:rsid w:val="002378AC"/>
    <w:rsid w:val="002411E4"/>
    <w:rsid w:val="002415DE"/>
    <w:rsid w:val="00241E4E"/>
    <w:rsid w:val="00241F98"/>
    <w:rsid w:val="00242360"/>
    <w:rsid w:val="00242942"/>
    <w:rsid w:val="00242BA5"/>
    <w:rsid w:val="00242F9B"/>
    <w:rsid w:val="00243FAB"/>
    <w:rsid w:val="002442C5"/>
    <w:rsid w:val="00244661"/>
    <w:rsid w:val="00244670"/>
    <w:rsid w:val="00245028"/>
    <w:rsid w:val="002451FA"/>
    <w:rsid w:val="0024638B"/>
    <w:rsid w:val="00246FF2"/>
    <w:rsid w:val="0024723F"/>
    <w:rsid w:val="00247D07"/>
    <w:rsid w:val="00247F78"/>
    <w:rsid w:val="0025039D"/>
    <w:rsid w:val="00251508"/>
    <w:rsid w:val="00251B97"/>
    <w:rsid w:val="00252B7F"/>
    <w:rsid w:val="00254AE1"/>
    <w:rsid w:val="00254EE8"/>
    <w:rsid w:val="0025650A"/>
    <w:rsid w:val="00256588"/>
    <w:rsid w:val="00256856"/>
    <w:rsid w:val="00257B45"/>
    <w:rsid w:val="00257BE1"/>
    <w:rsid w:val="00257C14"/>
    <w:rsid w:val="00260137"/>
    <w:rsid w:val="002606EC"/>
    <w:rsid w:val="00260D89"/>
    <w:rsid w:val="00261181"/>
    <w:rsid w:val="00261244"/>
    <w:rsid w:val="00261469"/>
    <w:rsid w:val="002616EC"/>
    <w:rsid w:val="0026251A"/>
    <w:rsid w:val="00262C38"/>
    <w:rsid w:val="00262D66"/>
    <w:rsid w:val="00262D80"/>
    <w:rsid w:val="00262DCA"/>
    <w:rsid w:val="00263E53"/>
    <w:rsid w:val="002641DA"/>
    <w:rsid w:val="0026438D"/>
    <w:rsid w:val="00264802"/>
    <w:rsid w:val="00264F52"/>
    <w:rsid w:val="00265EC3"/>
    <w:rsid w:val="002663FC"/>
    <w:rsid w:val="00267A49"/>
    <w:rsid w:val="00267B72"/>
    <w:rsid w:val="00270CA6"/>
    <w:rsid w:val="0027149B"/>
    <w:rsid w:val="00271709"/>
    <w:rsid w:val="00272996"/>
    <w:rsid w:val="00272AE1"/>
    <w:rsid w:val="0027366F"/>
    <w:rsid w:val="00274C66"/>
    <w:rsid w:val="00275EEE"/>
    <w:rsid w:val="00276CA3"/>
    <w:rsid w:val="00280AED"/>
    <w:rsid w:val="00280BD2"/>
    <w:rsid w:val="00280C85"/>
    <w:rsid w:val="0028110A"/>
    <w:rsid w:val="0028172F"/>
    <w:rsid w:val="0028179F"/>
    <w:rsid w:val="00283045"/>
    <w:rsid w:val="002834AB"/>
    <w:rsid w:val="00284A93"/>
    <w:rsid w:val="00284E25"/>
    <w:rsid w:val="00285DCF"/>
    <w:rsid w:val="0028624F"/>
    <w:rsid w:val="00287702"/>
    <w:rsid w:val="00287799"/>
    <w:rsid w:val="00290CB0"/>
    <w:rsid w:val="0029144F"/>
    <w:rsid w:val="00291814"/>
    <w:rsid w:val="0029227E"/>
    <w:rsid w:val="00293658"/>
    <w:rsid w:val="00293A5E"/>
    <w:rsid w:val="0029405E"/>
    <w:rsid w:val="002941C7"/>
    <w:rsid w:val="002943E9"/>
    <w:rsid w:val="0029585E"/>
    <w:rsid w:val="00295C79"/>
    <w:rsid w:val="00295D54"/>
    <w:rsid w:val="00296208"/>
    <w:rsid w:val="0029683D"/>
    <w:rsid w:val="00297A2E"/>
    <w:rsid w:val="002A0AB3"/>
    <w:rsid w:val="002A0BE7"/>
    <w:rsid w:val="002A0E73"/>
    <w:rsid w:val="002A2352"/>
    <w:rsid w:val="002A2645"/>
    <w:rsid w:val="002A26D8"/>
    <w:rsid w:val="002A38BF"/>
    <w:rsid w:val="002A42B7"/>
    <w:rsid w:val="002A5271"/>
    <w:rsid w:val="002A573A"/>
    <w:rsid w:val="002A5766"/>
    <w:rsid w:val="002A61A2"/>
    <w:rsid w:val="002A6F1C"/>
    <w:rsid w:val="002A73B3"/>
    <w:rsid w:val="002A7763"/>
    <w:rsid w:val="002A7D77"/>
    <w:rsid w:val="002A7E12"/>
    <w:rsid w:val="002B0199"/>
    <w:rsid w:val="002B04AB"/>
    <w:rsid w:val="002B0D0C"/>
    <w:rsid w:val="002B19B1"/>
    <w:rsid w:val="002B1D61"/>
    <w:rsid w:val="002B2222"/>
    <w:rsid w:val="002B28A7"/>
    <w:rsid w:val="002B3561"/>
    <w:rsid w:val="002B404D"/>
    <w:rsid w:val="002B4099"/>
    <w:rsid w:val="002B4409"/>
    <w:rsid w:val="002B4638"/>
    <w:rsid w:val="002B688F"/>
    <w:rsid w:val="002B69B5"/>
    <w:rsid w:val="002B7A9D"/>
    <w:rsid w:val="002B7C12"/>
    <w:rsid w:val="002C1079"/>
    <w:rsid w:val="002C1654"/>
    <w:rsid w:val="002C1C67"/>
    <w:rsid w:val="002C3766"/>
    <w:rsid w:val="002C3DCC"/>
    <w:rsid w:val="002C4925"/>
    <w:rsid w:val="002C4E46"/>
    <w:rsid w:val="002C51A9"/>
    <w:rsid w:val="002C541E"/>
    <w:rsid w:val="002C54E7"/>
    <w:rsid w:val="002C57AC"/>
    <w:rsid w:val="002C57D4"/>
    <w:rsid w:val="002C5827"/>
    <w:rsid w:val="002C5844"/>
    <w:rsid w:val="002C58D9"/>
    <w:rsid w:val="002C6691"/>
    <w:rsid w:val="002C6964"/>
    <w:rsid w:val="002C6E8A"/>
    <w:rsid w:val="002C71F7"/>
    <w:rsid w:val="002D184A"/>
    <w:rsid w:val="002D27D5"/>
    <w:rsid w:val="002D29F7"/>
    <w:rsid w:val="002D2B8C"/>
    <w:rsid w:val="002D2CA0"/>
    <w:rsid w:val="002D3C73"/>
    <w:rsid w:val="002D3E51"/>
    <w:rsid w:val="002D3FD3"/>
    <w:rsid w:val="002D42F6"/>
    <w:rsid w:val="002D4334"/>
    <w:rsid w:val="002D4517"/>
    <w:rsid w:val="002D5965"/>
    <w:rsid w:val="002D5D60"/>
    <w:rsid w:val="002D7DFB"/>
    <w:rsid w:val="002D7F3C"/>
    <w:rsid w:val="002E122A"/>
    <w:rsid w:val="002E130B"/>
    <w:rsid w:val="002E1322"/>
    <w:rsid w:val="002E24CB"/>
    <w:rsid w:val="002E2516"/>
    <w:rsid w:val="002E45CE"/>
    <w:rsid w:val="002E48AB"/>
    <w:rsid w:val="002E5307"/>
    <w:rsid w:val="002E55B5"/>
    <w:rsid w:val="002E58DD"/>
    <w:rsid w:val="002E6378"/>
    <w:rsid w:val="002E6730"/>
    <w:rsid w:val="002E7717"/>
    <w:rsid w:val="002E7C49"/>
    <w:rsid w:val="002F0C8C"/>
    <w:rsid w:val="002F1061"/>
    <w:rsid w:val="002F1647"/>
    <w:rsid w:val="002F1666"/>
    <w:rsid w:val="002F1E78"/>
    <w:rsid w:val="002F2524"/>
    <w:rsid w:val="002F25C8"/>
    <w:rsid w:val="002F2A3D"/>
    <w:rsid w:val="002F4735"/>
    <w:rsid w:val="002F53FE"/>
    <w:rsid w:val="002F60D6"/>
    <w:rsid w:val="002F614C"/>
    <w:rsid w:val="002F6346"/>
    <w:rsid w:val="002F6F25"/>
    <w:rsid w:val="002F70B4"/>
    <w:rsid w:val="003003BB"/>
    <w:rsid w:val="0030050C"/>
    <w:rsid w:val="00300814"/>
    <w:rsid w:val="0030199C"/>
    <w:rsid w:val="003019A4"/>
    <w:rsid w:val="00301D90"/>
    <w:rsid w:val="00302B0F"/>
    <w:rsid w:val="00302E4B"/>
    <w:rsid w:val="003036F1"/>
    <w:rsid w:val="00303A64"/>
    <w:rsid w:val="0030400D"/>
    <w:rsid w:val="00304A13"/>
    <w:rsid w:val="00305EC3"/>
    <w:rsid w:val="00307062"/>
    <w:rsid w:val="003075FA"/>
    <w:rsid w:val="003077AB"/>
    <w:rsid w:val="00307D85"/>
    <w:rsid w:val="00310021"/>
    <w:rsid w:val="00310156"/>
    <w:rsid w:val="003103A0"/>
    <w:rsid w:val="00311E33"/>
    <w:rsid w:val="00312B86"/>
    <w:rsid w:val="003130D5"/>
    <w:rsid w:val="0031323D"/>
    <w:rsid w:val="00314A5A"/>
    <w:rsid w:val="00315A4E"/>
    <w:rsid w:val="00315DBD"/>
    <w:rsid w:val="00316164"/>
    <w:rsid w:val="003161B1"/>
    <w:rsid w:val="00316899"/>
    <w:rsid w:val="003171B5"/>
    <w:rsid w:val="003173E3"/>
    <w:rsid w:val="00317945"/>
    <w:rsid w:val="00320437"/>
    <w:rsid w:val="00320785"/>
    <w:rsid w:val="00320974"/>
    <w:rsid w:val="003209C3"/>
    <w:rsid w:val="00321AFB"/>
    <w:rsid w:val="00322172"/>
    <w:rsid w:val="00322233"/>
    <w:rsid w:val="003222A7"/>
    <w:rsid w:val="0032294A"/>
    <w:rsid w:val="0032298B"/>
    <w:rsid w:val="003235A9"/>
    <w:rsid w:val="0032464B"/>
    <w:rsid w:val="003248B9"/>
    <w:rsid w:val="00324A90"/>
    <w:rsid w:val="00325849"/>
    <w:rsid w:val="00325E33"/>
    <w:rsid w:val="003260C1"/>
    <w:rsid w:val="00326278"/>
    <w:rsid w:val="0032675B"/>
    <w:rsid w:val="00326BF9"/>
    <w:rsid w:val="00326CBE"/>
    <w:rsid w:val="003273ED"/>
    <w:rsid w:val="003277C3"/>
    <w:rsid w:val="00327F72"/>
    <w:rsid w:val="003306D4"/>
    <w:rsid w:val="00330797"/>
    <w:rsid w:val="00331A93"/>
    <w:rsid w:val="00331F13"/>
    <w:rsid w:val="00332031"/>
    <w:rsid w:val="003326EC"/>
    <w:rsid w:val="00332A12"/>
    <w:rsid w:val="00333229"/>
    <w:rsid w:val="00333566"/>
    <w:rsid w:val="00333983"/>
    <w:rsid w:val="00333CE9"/>
    <w:rsid w:val="00334348"/>
    <w:rsid w:val="0033455F"/>
    <w:rsid w:val="003348D9"/>
    <w:rsid w:val="00334D2C"/>
    <w:rsid w:val="00335E1B"/>
    <w:rsid w:val="003366B9"/>
    <w:rsid w:val="003375CA"/>
    <w:rsid w:val="0033760F"/>
    <w:rsid w:val="00337B48"/>
    <w:rsid w:val="003402E3"/>
    <w:rsid w:val="0034036B"/>
    <w:rsid w:val="0034097A"/>
    <w:rsid w:val="00340D35"/>
    <w:rsid w:val="00341119"/>
    <w:rsid w:val="00341A79"/>
    <w:rsid w:val="00342AA8"/>
    <w:rsid w:val="003437C1"/>
    <w:rsid w:val="003439F6"/>
    <w:rsid w:val="00344096"/>
    <w:rsid w:val="0034537D"/>
    <w:rsid w:val="003456D2"/>
    <w:rsid w:val="00345735"/>
    <w:rsid w:val="00345C16"/>
    <w:rsid w:val="003460B7"/>
    <w:rsid w:val="0034666B"/>
    <w:rsid w:val="00346FB0"/>
    <w:rsid w:val="00347A7D"/>
    <w:rsid w:val="00347F25"/>
    <w:rsid w:val="00351A47"/>
    <w:rsid w:val="003525E0"/>
    <w:rsid w:val="003526A5"/>
    <w:rsid w:val="00352E28"/>
    <w:rsid w:val="00352FCD"/>
    <w:rsid w:val="0035390C"/>
    <w:rsid w:val="00353B15"/>
    <w:rsid w:val="00353B42"/>
    <w:rsid w:val="00353D67"/>
    <w:rsid w:val="00354644"/>
    <w:rsid w:val="003551C8"/>
    <w:rsid w:val="00355A8A"/>
    <w:rsid w:val="0035609A"/>
    <w:rsid w:val="0035614F"/>
    <w:rsid w:val="003561E0"/>
    <w:rsid w:val="0035620B"/>
    <w:rsid w:val="003571B7"/>
    <w:rsid w:val="0035728E"/>
    <w:rsid w:val="00357BF0"/>
    <w:rsid w:val="00357EB9"/>
    <w:rsid w:val="0036070E"/>
    <w:rsid w:val="00360BB8"/>
    <w:rsid w:val="00361630"/>
    <w:rsid w:val="00362869"/>
    <w:rsid w:val="00362898"/>
    <w:rsid w:val="00362D5D"/>
    <w:rsid w:val="00362D9A"/>
    <w:rsid w:val="00363773"/>
    <w:rsid w:val="00364792"/>
    <w:rsid w:val="00364D4A"/>
    <w:rsid w:val="003654DC"/>
    <w:rsid w:val="003654FA"/>
    <w:rsid w:val="003656D8"/>
    <w:rsid w:val="00365B73"/>
    <w:rsid w:val="003661EE"/>
    <w:rsid w:val="003672CB"/>
    <w:rsid w:val="003674DA"/>
    <w:rsid w:val="003676A3"/>
    <w:rsid w:val="00367CF8"/>
    <w:rsid w:val="00367EAC"/>
    <w:rsid w:val="00370B5C"/>
    <w:rsid w:val="00370E4F"/>
    <w:rsid w:val="00370FB0"/>
    <w:rsid w:val="0037120A"/>
    <w:rsid w:val="00371690"/>
    <w:rsid w:val="0037204F"/>
    <w:rsid w:val="00372178"/>
    <w:rsid w:val="00372275"/>
    <w:rsid w:val="00372D5D"/>
    <w:rsid w:val="00372E47"/>
    <w:rsid w:val="00372FE5"/>
    <w:rsid w:val="00373176"/>
    <w:rsid w:val="003740D7"/>
    <w:rsid w:val="0037465A"/>
    <w:rsid w:val="003746F4"/>
    <w:rsid w:val="0037560B"/>
    <w:rsid w:val="0037562C"/>
    <w:rsid w:val="0037684D"/>
    <w:rsid w:val="003768D5"/>
    <w:rsid w:val="00377095"/>
    <w:rsid w:val="0037712B"/>
    <w:rsid w:val="00377351"/>
    <w:rsid w:val="00377595"/>
    <w:rsid w:val="00377DD1"/>
    <w:rsid w:val="00380074"/>
    <w:rsid w:val="003804AD"/>
    <w:rsid w:val="003806C9"/>
    <w:rsid w:val="00380C25"/>
    <w:rsid w:val="00380D96"/>
    <w:rsid w:val="00381268"/>
    <w:rsid w:val="003818C8"/>
    <w:rsid w:val="00381CE8"/>
    <w:rsid w:val="003827BB"/>
    <w:rsid w:val="00383CCF"/>
    <w:rsid w:val="0038547E"/>
    <w:rsid w:val="0038652F"/>
    <w:rsid w:val="00386C7A"/>
    <w:rsid w:val="00387516"/>
    <w:rsid w:val="0038754B"/>
    <w:rsid w:val="00387B90"/>
    <w:rsid w:val="00387C4A"/>
    <w:rsid w:val="00387FC2"/>
    <w:rsid w:val="0039005A"/>
    <w:rsid w:val="0039152B"/>
    <w:rsid w:val="0039230F"/>
    <w:rsid w:val="00392432"/>
    <w:rsid w:val="003925CC"/>
    <w:rsid w:val="00392FC3"/>
    <w:rsid w:val="00393000"/>
    <w:rsid w:val="003935A4"/>
    <w:rsid w:val="00393E3E"/>
    <w:rsid w:val="003943BB"/>
    <w:rsid w:val="00394C83"/>
    <w:rsid w:val="003951C6"/>
    <w:rsid w:val="00395206"/>
    <w:rsid w:val="00395723"/>
    <w:rsid w:val="00395FA5"/>
    <w:rsid w:val="003968E8"/>
    <w:rsid w:val="00397754"/>
    <w:rsid w:val="003A0189"/>
    <w:rsid w:val="003A02D0"/>
    <w:rsid w:val="003A0786"/>
    <w:rsid w:val="003A0793"/>
    <w:rsid w:val="003A0AF9"/>
    <w:rsid w:val="003A1264"/>
    <w:rsid w:val="003A228B"/>
    <w:rsid w:val="003A2FF5"/>
    <w:rsid w:val="003A3870"/>
    <w:rsid w:val="003A3931"/>
    <w:rsid w:val="003A3EA6"/>
    <w:rsid w:val="003A3FBB"/>
    <w:rsid w:val="003A4315"/>
    <w:rsid w:val="003A442A"/>
    <w:rsid w:val="003A4F03"/>
    <w:rsid w:val="003A66CE"/>
    <w:rsid w:val="003A6783"/>
    <w:rsid w:val="003A6896"/>
    <w:rsid w:val="003A6E79"/>
    <w:rsid w:val="003A7173"/>
    <w:rsid w:val="003A726F"/>
    <w:rsid w:val="003A7F4D"/>
    <w:rsid w:val="003B0044"/>
    <w:rsid w:val="003B0529"/>
    <w:rsid w:val="003B0536"/>
    <w:rsid w:val="003B131D"/>
    <w:rsid w:val="003B133E"/>
    <w:rsid w:val="003B1347"/>
    <w:rsid w:val="003B1DC3"/>
    <w:rsid w:val="003B1FB7"/>
    <w:rsid w:val="003B1FF9"/>
    <w:rsid w:val="003B21AA"/>
    <w:rsid w:val="003B2465"/>
    <w:rsid w:val="003B2466"/>
    <w:rsid w:val="003B2F29"/>
    <w:rsid w:val="003B31D3"/>
    <w:rsid w:val="003B3876"/>
    <w:rsid w:val="003B4CC1"/>
    <w:rsid w:val="003B530E"/>
    <w:rsid w:val="003B5693"/>
    <w:rsid w:val="003B5907"/>
    <w:rsid w:val="003B594A"/>
    <w:rsid w:val="003B5DC4"/>
    <w:rsid w:val="003B669D"/>
    <w:rsid w:val="003B68E9"/>
    <w:rsid w:val="003B6F08"/>
    <w:rsid w:val="003B7CC6"/>
    <w:rsid w:val="003C02DF"/>
    <w:rsid w:val="003C0942"/>
    <w:rsid w:val="003C11BF"/>
    <w:rsid w:val="003C139B"/>
    <w:rsid w:val="003C1A19"/>
    <w:rsid w:val="003C2AE4"/>
    <w:rsid w:val="003C3FAB"/>
    <w:rsid w:val="003C4101"/>
    <w:rsid w:val="003C42F9"/>
    <w:rsid w:val="003C5B56"/>
    <w:rsid w:val="003C60DA"/>
    <w:rsid w:val="003C63B9"/>
    <w:rsid w:val="003C6645"/>
    <w:rsid w:val="003C6A6E"/>
    <w:rsid w:val="003C6C27"/>
    <w:rsid w:val="003C75C4"/>
    <w:rsid w:val="003C76EB"/>
    <w:rsid w:val="003C7BC3"/>
    <w:rsid w:val="003C7D80"/>
    <w:rsid w:val="003D021E"/>
    <w:rsid w:val="003D09BB"/>
    <w:rsid w:val="003D09D3"/>
    <w:rsid w:val="003D136E"/>
    <w:rsid w:val="003D147E"/>
    <w:rsid w:val="003D1EA3"/>
    <w:rsid w:val="003D23FD"/>
    <w:rsid w:val="003D257C"/>
    <w:rsid w:val="003D2589"/>
    <w:rsid w:val="003D2B89"/>
    <w:rsid w:val="003D3195"/>
    <w:rsid w:val="003D3E16"/>
    <w:rsid w:val="003D4004"/>
    <w:rsid w:val="003D4EBF"/>
    <w:rsid w:val="003D648D"/>
    <w:rsid w:val="003D6531"/>
    <w:rsid w:val="003D6874"/>
    <w:rsid w:val="003D79D0"/>
    <w:rsid w:val="003E1E97"/>
    <w:rsid w:val="003E2AA4"/>
    <w:rsid w:val="003E2B48"/>
    <w:rsid w:val="003E336D"/>
    <w:rsid w:val="003E3550"/>
    <w:rsid w:val="003E3A83"/>
    <w:rsid w:val="003E4052"/>
    <w:rsid w:val="003E4087"/>
    <w:rsid w:val="003E434F"/>
    <w:rsid w:val="003E4793"/>
    <w:rsid w:val="003E49BB"/>
    <w:rsid w:val="003E4C92"/>
    <w:rsid w:val="003E4DFF"/>
    <w:rsid w:val="003E5811"/>
    <w:rsid w:val="003E5A48"/>
    <w:rsid w:val="003E5A86"/>
    <w:rsid w:val="003E5CCD"/>
    <w:rsid w:val="003E635A"/>
    <w:rsid w:val="003E67CE"/>
    <w:rsid w:val="003E6803"/>
    <w:rsid w:val="003E681E"/>
    <w:rsid w:val="003E691E"/>
    <w:rsid w:val="003E6E09"/>
    <w:rsid w:val="003E6E3D"/>
    <w:rsid w:val="003E73A0"/>
    <w:rsid w:val="003E7BF7"/>
    <w:rsid w:val="003E7DF4"/>
    <w:rsid w:val="003F04C6"/>
    <w:rsid w:val="003F1779"/>
    <w:rsid w:val="003F2540"/>
    <w:rsid w:val="003F2750"/>
    <w:rsid w:val="003F28D1"/>
    <w:rsid w:val="003F2B5D"/>
    <w:rsid w:val="003F2BBA"/>
    <w:rsid w:val="003F45BD"/>
    <w:rsid w:val="003F4B0E"/>
    <w:rsid w:val="003F4B5A"/>
    <w:rsid w:val="003F501F"/>
    <w:rsid w:val="003F5460"/>
    <w:rsid w:val="003F575C"/>
    <w:rsid w:val="003F5880"/>
    <w:rsid w:val="003F58B7"/>
    <w:rsid w:val="003F7176"/>
    <w:rsid w:val="003F7198"/>
    <w:rsid w:val="003F71BC"/>
    <w:rsid w:val="003F7271"/>
    <w:rsid w:val="004001AA"/>
    <w:rsid w:val="0040055E"/>
    <w:rsid w:val="004006E1"/>
    <w:rsid w:val="00400ABE"/>
    <w:rsid w:val="00401072"/>
    <w:rsid w:val="0040171E"/>
    <w:rsid w:val="00402100"/>
    <w:rsid w:val="0040220A"/>
    <w:rsid w:val="004025A8"/>
    <w:rsid w:val="004027D6"/>
    <w:rsid w:val="00403706"/>
    <w:rsid w:val="00403781"/>
    <w:rsid w:val="00403AAA"/>
    <w:rsid w:val="00403BF5"/>
    <w:rsid w:val="00404005"/>
    <w:rsid w:val="00404521"/>
    <w:rsid w:val="004045DB"/>
    <w:rsid w:val="004046CE"/>
    <w:rsid w:val="00404E69"/>
    <w:rsid w:val="00405E86"/>
    <w:rsid w:val="004060DA"/>
    <w:rsid w:val="00406E1B"/>
    <w:rsid w:val="00406E27"/>
    <w:rsid w:val="00406E7E"/>
    <w:rsid w:val="004077FA"/>
    <w:rsid w:val="00410110"/>
    <w:rsid w:val="004111BC"/>
    <w:rsid w:val="00411805"/>
    <w:rsid w:val="0041208F"/>
    <w:rsid w:val="00412118"/>
    <w:rsid w:val="0041298C"/>
    <w:rsid w:val="00412DBD"/>
    <w:rsid w:val="0041331F"/>
    <w:rsid w:val="0041393E"/>
    <w:rsid w:val="00414A0F"/>
    <w:rsid w:val="004156CF"/>
    <w:rsid w:val="0041572C"/>
    <w:rsid w:val="00415E3E"/>
    <w:rsid w:val="00416964"/>
    <w:rsid w:val="00416D5E"/>
    <w:rsid w:val="004173AF"/>
    <w:rsid w:val="00417D2B"/>
    <w:rsid w:val="00420231"/>
    <w:rsid w:val="00420461"/>
    <w:rsid w:val="0042076A"/>
    <w:rsid w:val="004209A9"/>
    <w:rsid w:val="004212EC"/>
    <w:rsid w:val="00421601"/>
    <w:rsid w:val="004218B0"/>
    <w:rsid w:val="00421CBD"/>
    <w:rsid w:val="004226CA"/>
    <w:rsid w:val="00422A06"/>
    <w:rsid w:val="00423041"/>
    <w:rsid w:val="00423E91"/>
    <w:rsid w:val="00424C8B"/>
    <w:rsid w:val="004250B9"/>
    <w:rsid w:val="00425A5F"/>
    <w:rsid w:val="00425EFB"/>
    <w:rsid w:val="004274A3"/>
    <w:rsid w:val="004278A0"/>
    <w:rsid w:val="00427AA3"/>
    <w:rsid w:val="00427FBC"/>
    <w:rsid w:val="0043070A"/>
    <w:rsid w:val="00431A6D"/>
    <w:rsid w:val="00431E0A"/>
    <w:rsid w:val="004324A9"/>
    <w:rsid w:val="0043271B"/>
    <w:rsid w:val="00432CE8"/>
    <w:rsid w:val="00433256"/>
    <w:rsid w:val="00433AE3"/>
    <w:rsid w:val="00434C7B"/>
    <w:rsid w:val="004350D8"/>
    <w:rsid w:val="0043534F"/>
    <w:rsid w:val="0043535F"/>
    <w:rsid w:val="00435518"/>
    <w:rsid w:val="00435712"/>
    <w:rsid w:val="00435AAC"/>
    <w:rsid w:val="00436C77"/>
    <w:rsid w:val="0043705B"/>
    <w:rsid w:val="00437127"/>
    <w:rsid w:val="004406CA"/>
    <w:rsid w:val="00441334"/>
    <w:rsid w:val="004422B7"/>
    <w:rsid w:val="004423B2"/>
    <w:rsid w:val="00443385"/>
    <w:rsid w:val="00443612"/>
    <w:rsid w:val="0044408A"/>
    <w:rsid w:val="004450D9"/>
    <w:rsid w:val="00445470"/>
    <w:rsid w:val="0044585F"/>
    <w:rsid w:val="00445DCC"/>
    <w:rsid w:val="00446F51"/>
    <w:rsid w:val="004472F1"/>
    <w:rsid w:val="0044738A"/>
    <w:rsid w:val="004477F3"/>
    <w:rsid w:val="0045001E"/>
    <w:rsid w:val="0045008B"/>
    <w:rsid w:val="004503B9"/>
    <w:rsid w:val="00450DCF"/>
    <w:rsid w:val="00450EBC"/>
    <w:rsid w:val="00451362"/>
    <w:rsid w:val="00452DD0"/>
    <w:rsid w:val="00454886"/>
    <w:rsid w:val="00455083"/>
    <w:rsid w:val="0045592F"/>
    <w:rsid w:val="004561EB"/>
    <w:rsid w:val="00456A10"/>
    <w:rsid w:val="00456C7D"/>
    <w:rsid w:val="00457303"/>
    <w:rsid w:val="00460AD6"/>
    <w:rsid w:val="00460D3E"/>
    <w:rsid w:val="00460E47"/>
    <w:rsid w:val="0046121F"/>
    <w:rsid w:val="00461A45"/>
    <w:rsid w:val="00461EFE"/>
    <w:rsid w:val="004622C6"/>
    <w:rsid w:val="00462369"/>
    <w:rsid w:val="00464D9F"/>
    <w:rsid w:val="004650E5"/>
    <w:rsid w:val="00465140"/>
    <w:rsid w:val="0046542A"/>
    <w:rsid w:val="00465817"/>
    <w:rsid w:val="004658F8"/>
    <w:rsid w:val="00465A91"/>
    <w:rsid w:val="00466E26"/>
    <w:rsid w:val="0047081F"/>
    <w:rsid w:val="00470C36"/>
    <w:rsid w:val="004712A7"/>
    <w:rsid w:val="004717D9"/>
    <w:rsid w:val="004722EF"/>
    <w:rsid w:val="0047239B"/>
    <w:rsid w:val="00472D29"/>
    <w:rsid w:val="004730F9"/>
    <w:rsid w:val="00473471"/>
    <w:rsid w:val="00473640"/>
    <w:rsid w:val="00474BB2"/>
    <w:rsid w:val="00475D64"/>
    <w:rsid w:val="004764EF"/>
    <w:rsid w:val="00476B5A"/>
    <w:rsid w:val="0047723A"/>
    <w:rsid w:val="00477762"/>
    <w:rsid w:val="00480786"/>
    <w:rsid w:val="0048164E"/>
    <w:rsid w:val="0048189E"/>
    <w:rsid w:val="00481C93"/>
    <w:rsid w:val="0048291C"/>
    <w:rsid w:val="0048363E"/>
    <w:rsid w:val="00483716"/>
    <w:rsid w:val="00483996"/>
    <w:rsid w:val="00483D48"/>
    <w:rsid w:val="00484819"/>
    <w:rsid w:val="00484A4F"/>
    <w:rsid w:val="00486128"/>
    <w:rsid w:val="004864E7"/>
    <w:rsid w:val="00486E9C"/>
    <w:rsid w:val="004871F3"/>
    <w:rsid w:val="004878C2"/>
    <w:rsid w:val="00491CCC"/>
    <w:rsid w:val="0049242E"/>
    <w:rsid w:val="004937A2"/>
    <w:rsid w:val="0049402C"/>
    <w:rsid w:val="00496766"/>
    <w:rsid w:val="004973C2"/>
    <w:rsid w:val="00497D63"/>
    <w:rsid w:val="004A05BF"/>
    <w:rsid w:val="004A21D0"/>
    <w:rsid w:val="004A2899"/>
    <w:rsid w:val="004A2C92"/>
    <w:rsid w:val="004A2CBA"/>
    <w:rsid w:val="004A4815"/>
    <w:rsid w:val="004A512E"/>
    <w:rsid w:val="004A5444"/>
    <w:rsid w:val="004A5449"/>
    <w:rsid w:val="004A6458"/>
    <w:rsid w:val="004A661D"/>
    <w:rsid w:val="004A6B7F"/>
    <w:rsid w:val="004A75F8"/>
    <w:rsid w:val="004B0289"/>
    <w:rsid w:val="004B076A"/>
    <w:rsid w:val="004B0846"/>
    <w:rsid w:val="004B10E5"/>
    <w:rsid w:val="004B26F8"/>
    <w:rsid w:val="004B2A41"/>
    <w:rsid w:val="004B2B9D"/>
    <w:rsid w:val="004B30D7"/>
    <w:rsid w:val="004B3667"/>
    <w:rsid w:val="004B3999"/>
    <w:rsid w:val="004B46C6"/>
    <w:rsid w:val="004B48D5"/>
    <w:rsid w:val="004B51AD"/>
    <w:rsid w:val="004B53A5"/>
    <w:rsid w:val="004B650A"/>
    <w:rsid w:val="004B6A81"/>
    <w:rsid w:val="004B6BAE"/>
    <w:rsid w:val="004B6DB6"/>
    <w:rsid w:val="004B7035"/>
    <w:rsid w:val="004B703B"/>
    <w:rsid w:val="004B70FB"/>
    <w:rsid w:val="004B7D2C"/>
    <w:rsid w:val="004B7E5F"/>
    <w:rsid w:val="004C0BC8"/>
    <w:rsid w:val="004C0F30"/>
    <w:rsid w:val="004C1E96"/>
    <w:rsid w:val="004C45F0"/>
    <w:rsid w:val="004C4919"/>
    <w:rsid w:val="004C4BD0"/>
    <w:rsid w:val="004C4F34"/>
    <w:rsid w:val="004C5141"/>
    <w:rsid w:val="004C5DA6"/>
    <w:rsid w:val="004C5E12"/>
    <w:rsid w:val="004C6729"/>
    <w:rsid w:val="004C6BC5"/>
    <w:rsid w:val="004C6FA9"/>
    <w:rsid w:val="004C79C0"/>
    <w:rsid w:val="004D027A"/>
    <w:rsid w:val="004D086F"/>
    <w:rsid w:val="004D0A2C"/>
    <w:rsid w:val="004D0D88"/>
    <w:rsid w:val="004D13A5"/>
    <w:rsid w:val="004D1992"/>
    <w:rsid w:val="004D2370"/>
    <w:rsid w:val="004D2411"/>
    <w:rsid w:val="004D2726"/>
    <w:rsid w:val="004D28E4"/>
    <w:rsid w:val="004D2C22"/>
    <w:rsid w:val="004D36C9"/>
    <w:rsid w:val="004D4224"/>
    <w:rsid w:val="004D4791"/>
    <w:rsid w:val="004D48E9"/>
    <w:rsid w:val="004D4B67"/>
    <w:rsid w:val="004D4B7A"/>
    <w:rsid w:val="004D5995"/>
    <w:rsid w:val="004D5C7F"/>
    <w:rsid w:val="004D7023"/>
    <w:rsid w:val="004D784C"/>
    <w:rsid w:val="004E04F6"/>
    <w:rsid w:val="004E1A61"/>
    <w:rsid w:val="004E20F2"/>
    <w:rsid w:val="004E2BDE"/>
    <w:rsid w:val="004E31A1"/>
    <w:rsid w:val="004E3FC3"/>
    <w:rsid w:val="004E4407"/>
    <w:rsid w:val="004E464E"/>
    <w:rsid w:val="004E4AF2"/>
    <w:rsid w:val="004E4BC0"/>
    <w:rsid w:val="004E4FD6"/>
    <w:rsid w:val="004E5780"/>
    <w:rsid w:val="004E5823"/>
    <w:rsid w:val="004E6247"/>
    <w:rsid w:val="004E6334"/>
    <w:rsid w:val="004E67F2"/>
    <w:rsid w:val="004E6EE9"/>
    <w:rsid w:val="004E702F"/>
    <w:rsid w:val="004E70D9"/>
    <w:rsid w:val="004E7C51"/>
    <w:rsid w:val="004E7C6E"/>
    <w:rsid w:val="004F18F6"/>
    <w:rsid w:val="004F1A85"/>
    <w:rsid w:val="004F1C0F"/>
    <w:rsid w:val="004F30C6"/>
    <w:rsid w:val="004F46AB"/>
    <w:rsid w:val="004F4CB1"/>
    <w:rsid w:val="004F50A7"/>
    <w:rsid w:val="004F52DC"/>
    <w:rsid w:val="004F5700"/>
    <w:rsid w:val="004F5F42"/>
    <w:rsid w:val="004F619F"/>
    <w:rsid w:val="004F649F"/>
    <w:rsid w:val="004F6760"/>
    <w:rsid w:val="004F692C"/>
    <w:rsid w:val="004F6BB2"/>
    <w:rsid w:val="004F7241"/>
    <w:rsid w:val="004F7658"/>
    <w:rsid w:val="004F7B39"/>
    <w:rsid w:val="00500054"/>
    <w:rsid w:val="005006A3"/>
    <w:rsid w:val="00500B48"/>
    <w:rsid w:val="00501F22"/>
    <w:rsid w:val="00502341"/>
    <w:rsid w:val="005034D9"/>
    <w:rsid w:val="005042E7"/>
    <w:rsid w:val="0050546A"/>
    <w:rsid w:val="005055A2"/>
    <w:rsid w:val="00505BF7"/>
    <w:rsid w:val="00507E66"/>
    <w:rsid w:val="00510029"/>
    <w:rsid w:val="00510953"/>
    <w:rsid w:val="00511305"/>
    <w:rsid w:val="00511D1F"/>
    <w:rsid w:val="00511E4C"/>
    <w:rsid w:val="0051239E"/>
    <w:rsid w:val="00512A2B"/>
    <w:rsid w:val="00512F8E"/>
    <w:rsid w:val="005132AF"/>
    <w:rsid w:val="005132DE"/>
    <w:rsid w:val="005139E6"/>
    <w:rsid w:val="00513C62"/>
    <w:rsid w:val="00514536"/>
    <w:rsid w:val="005151F8"/>
    <w:rsid w:val="00515528"/>
    <w:rsid w:val="00515600"/>
    <w:rsid w:val="00515DAC"/>
    <w:rsid w:val="00516A0C"/>
    <w:rsid w:val="00517887"/>
    <w:rsid w:val="00517ACB"/>
    <w:rsid w:val="00521880"/>
    <w:rsid w:val="0052273F"/>
    <w:rsid w:val="00522891"/>
    <w:rsid w:val="00522F1C"/>
    <w:rsid w:val="0052335E"/>
    <w:rsid w:val="005238E0"/>
    <w:rsid w:val="005240B6"/>
    <w:rsid w:val="005247C1"/>
    <w:rsid w:val="00524842"/>
    <w:rsid w:val="00525444"/>
    <w:rsid w:val="00525B30"/>
    <w:rsid w:val="00526FEE"/>
    <w:rsid w:val="005279AE"/>
    <w:rsid w:val="00527C4E"/>
    <w:rsid w:val="00530A1F"/>
    <w:rsid w:val="00530C62"/>
    <w:rsid w:val="00530F0F"/>
    <w:rsid w:val="00531030"/>
    <w:rsid w:val="00533881"/>
    <w:rsid w:val="00535192"/>
    <w:rsid w:val="0053572B"/>
    <w:rsid w:val="00536BFC"/>
    <w:rsid w:val="00536C47"/>
    <w:rsid w:val="00537B2E"/>
    <w:rsid w:val="005405E0"/>
    <w:rsid w:val="00540645"/>
    <w:rsid w:val="00540732"/>
    <w:rsid w:val="00540CCF"/>
    <w:rsid w:val="00540E63"/>
    <w:rsid w:val="00541099"/>
    <w:rsid w:val="00541D6F"/>
    <w:rsid w:val="0054211C"/>
    <w:rsid w:val="00542E2E"/>
    <w:rsid w:val="005436F6"/>
    <w:rsid w:val="00543DD2"/>
    <w:rsid w:val="00543F7E"/>
    <w:rsid w:val="0054406A"/>
    <w:rsid w:val="00544717"/>
    <w:rsid w:val="0054570D"/>
    <w:rsid w:val="00545C20"/>
    <w:rsid w:val="00545EBE"/>
    <w:rsid w:val="005461E8"/>
    <w:rsid w:val="00546418"/>
    <w:rsid w:val="00546B7B"/>
    <w:rsid w:val="00547185"/>
    <w:rsid w:val="00550379"/>
    <w:rsid w:val="00550ADF"/>
    <w:rsid w:val="00550B2A"/>
    <w:rsid w:val="005522C8"/>
    <w:rsid w:val="005522F9"/>
    <w:rsid w:val="00552725"/>
    <w:rsid w:val="00552943"/>
    <w:rsid w:val="005536C9"/>
    <w:rsid w:val="00553899"/>
    <w:rsid w:val="00553999"/>
    <w:rsid w:val="00553AA0"/>
    <w:rsid w:val="005544A6"/>
    <w:rsid w:val="00554DE1"/>
    <w:rsid w:val="005558EB"/>
    <w:rsid w:val="00555A72"/>
    <w:rsid w:val="00556203"/>
    <w:rsid w:val="00556528"/>
    <w:rsid w:val="0055676F"/>
    <w:rsid w:val="00557D16"/>
    <w:rsid w:val="00557DDC"/>
    <w:rsid w:val="00557F8E"/>
    <w:rsid w:val="00560061"/>
    <w:rsid w:val="005604E6"/>
    <w:rsid w:val="00561185"/>
    <w:rsid w:val="005612FF"/>
    <w:rsid w:val="005616CF"/>
    <w:rsid w:val="00561F6B"/>
    <w:rsid w:val="0056213D"/>
    <w:rsid w:val="00562346"/>
    <w:rsid w:val="0056269A"/>
    <w:rsid w:val="00562BCA"/>
    <w:rsid w:val="00562DF1"/>
    <w:rsid w:val="00562DF3"/>
    <w:rsid w:val="00562DF8"/>
    <w:rsid w:val="00563321"/>
    <w:rsid w:val="00563A4F"/>
    <w:rsid w:val="0056419D"/>
    <w:rsid w:val="00564743"/>
    <w:rsid w:val="005648B1"/>
    <w:rsid w:val="005648C7"/>
    <w:rsid w:val="00564907"/>
    <w:rsid w:val="005651F8"/>
    <w:rsid w:val="0056522F"/>
    <w:rsid w:val="00565DAF"/>
    <w:rsid w:val="00566BBA"/>
    <w:rsid w:val="00566DB7"/>
    <w:rsid w:val="00566F25"/>
    <w:rsid w:val="00567925"/>
    <w:rsid w:val="00570909"/>
    <w:rsid w:val="0057156E"/>
    <w:rsid w:val="00571C6D"/>
    <w:rsid w:val="0057204F"/>
    <w:rsid w:val="005727DF"/>
    <w:rsid w:val="005731A1"/>
    <w:rsid w:val="005737A9"/>
    <w:rsid w:val="00574848"/>
    <w:rsid w:val="00574A4A"/>
    <w:rsid w:val="00575F6C"/>
    <w:rsid w:val="00577071"/>
    <w:rsid w:val="00577677"/>
    <w:rsid w:val="00577B26"/>
    <w:rsid w:val="00577F07"/>
    <w:rsid w:val="00577F94"/>
    <w:rsid w:val="005802FE"/>
    <w:rsid w:val="00580517"/>
    <w:rsid w:val="005805CE"/>
    <w:rsid w:val="00580AB3"/>
    <w:rsid w:val="005811C5"/>
    <w:rsid w:val="00582051"/>
    <w:rsid w:val="00582100"/>
    <w:rsid w:val="00582106"/>
    <w:rsid w:val="005825CD"/>
    <w:rsid w:val="0058267F"/>
    <w:rsid w:val="005826C6"/>
    <w:rsid w:val="00582971"/>
    <w:rsid w:val="005830A3"/>
    <w:rsid w:val="00583E86"/>
    <w:rsid w:val="00584352"/>
    <w:rsid w:val="0058481A"/>
    <w:rsid w:val="00584BE9"/>
    <w:rsid w:val="00584F4B"/>
    <w:rsid w:val="00585D65"/>
    <w:rsid w:val="005874C9"/>
    <w:rsid w:val="0058783C"/>
    <w:rsid w:val="005906EB"/>
    <w:rsid w:val="00591663"/>
    <w:rsid w:val="00591CD9"/>
    <w:rsid w:val="00592664"/>
    <w:rsid w:val="00592B94"/>
    <w:rsid w:val="005940B6"/>
    <w:rsid w:val="005940EC"/>
    <w:rsid w:val="005944ED"/>
    <w:rsid w:val="00594CF5"/>
    <w:rsid w:val="005959A6"/>
    <w:rsid w:val="00595D24"/>
    <w:rsid w:val="00595D46"/>
    <w:rsid w:val="00596430"/>
    <w:rsid w:val="005970F2"/>
    <w:rsid w:val="00597150"/>
    <w:rsid w:val="005972B9"/>
    <w:rsid w:val="005976CD"/>
    <w:rsid w:val="005A037F"/>
    <w:rsid w:val="005A1127"/>
    <w:rsid w:val="005A1C70"/>
    <w:rsid w:val="005A269E"/>
    <w:rsid w:val="005A2838"/>
    <w:rsid w:val="005A31E0"/>
    <w:rsid w:val="005A3497"/>
    <w:rsid w:val="005A3918"/>
    <w:rsid w:val="005A3B82"/>
    <w:rsid w:val="005A3D8E"/>
    <w:rsid w:val="005A3FFA"/>
    <w:rsid w:val="005A476F"/>
    <w:rsid w:val="005A4CC7"/>
    <w:rsid w:val="005A55B6"/>
    <w:rsid w:val="005A5DDA"/>
    <w:rsid w:val="005A67C1"/>
    <w:rsid w:val="005B037C"/>
    <w:rsid w:val="005B05D3"/>
    <w:rsid w:val="005B0D14"/>
    <w:rsid w:val="005B1074"/>
    <w:rsid w:val="005B1737"/>
    <w:rsid w:val="005B27D9"/>
    <w:rsid w:val="005B342B"/>
    <w:rsid w:val="005B3CAA"/>
    <w:rsid w:val="005B4757"/>
    <w:rsid w:val="005B4E72"/>
    <w:rsid w:val="005B4F56"/>
    <w:rsid w:val="005B50D2"/>
    <w:rsid w:val="005B5854"/>
    <w:rsid w:val="005B5C46"/>
    <w:rsid w:val="005B5C97"/>
    <w:rsid w:val="005B5E9D"/>
    <w:rsid w:val="005B7125"/>
    <w:rsid w:val="005B714B"/>
    <w:rsid w:val="005B792C"/>
    <w:rsid w:val="005B7C43"/>
    <w:rsid w:val="005C05C5"/>
    <w:rsid w:val="005C0C2F"/>
    <w:rsid w:val="005C112C"/>
    <w:rsid w:val="005C16A4"/>
    <w:rsid w:val="005C216D"/>
    <w:rsid w:val="005C26B9"/>
    <w:rsid w:val="005C29BD"/>
    <w:rsid w:val="005C3673"/>
    <w:rsid w:val="005C4450"/>
    <w:rsid w:val="005C4B2B"/>
    <w:rsid w:val="005C5B01"/>
    <w:rsid w:val="005C5C64"/>
    <w:rsid w:val="005C687B"/>
    <w:rsid w:val="005C6A34"/>
    <w:rsid w:val="005C752E"/>
    <w:rsid w:val="005C7AC5"/>
    <w:rsid w:val="005C7B7C"/>
    <w:rsid w:val="005C7E53"/>
    <w:rsid w:val="005D0267"/>
    <w:rsid w:val="005D072F"/>
    <w:rsid w:val="005D1BE5"/>
    <w:rsid w:val="005D1C24"/>
    <w:rsid w:val="005D2542"/>
    <w:rsid w:val="005D2664"/>
    <w:rsid w:val="005D2841"/>
    <w:rsid w:val="005D3224"/>
    <w:rsid w:val="005D3492"/>
    <w:rsid w:val="005D3B20"/>
    <w:rsid w:val="005D4AB4"/>
    <w:rsid w:val="005D4F0D"/>
    <w:rsid w:val="005D4F41"/>
    <w:rsid w:val="005D508E"/>
    <w:rsid w:val="005D55F0"/>
    <w:rsid w:val="005D5C8A"/>
    <w:rsid w:val="005D655C"/>
    <w:rsid w:val="005D67B7"/>
    <w:rsid w:val="005D6828"/>
    <w:rsid w:val="005D6A37"/>
    <w:rsid w:val="005D740C"/>
    <w:rsid w:val="005E01E4"/>
    <w:rsid w:val="005E0516"/>
    <w:rsid w:val="005E09EE"/>
    <w:rsid w:val="005E1219"/>
    <w:rsid w:val="005E13F9"/>
    <w:rsid w:val="005E1B68"/>
    <w:rsid w:val="005E2056"/>
    <w:rsid w:val="005E22A4"/>
    <w:rsid w:val="005E22E3"/>
    <w:rsid w:val="005E2439"/>
    <w:rsid w:val="005E2455"/>
    <w:rsid w:val="005E2A45"/>
    <w:rsid w:val="005E2BE1"/>
    <w:rsid w:val="005E2CB9"/>
    <w:rsid w:val="005E2F7A"/>
    <w:rsid w:val="005E31E7"/>
    <w:rsid w:val="005E33CF"/>
    <w:rsid w:val="005E405D"/>
    <w:rsid w:val="005E4954"/>
    <w:rsid w:val="005E4E8E"/>
    <w:rsid w:val="005E553C"/>
    <w:rsid w:val="005E59FD"/>
    <w:rsid w:val="005E5C44"/>
    <w:rsid w:val="005E5CFA"/>
    <w:rsid w:val="005E5D8E"/>
    <w:rsid w:val="005E6AD5"/>
    <w:rsid w:val="005E76A3"/>
    <w:rsid w:val="005E79AF"/>
    <w:rsid w:val="005E7ABA"/>
    <w:rsid w:val="005F09F3"/>
    <w:rsid w:val="005F19FE"/>
    <w:rsid w:val="005F1B48"/>
    <w:rsid w:val="005F219D"/>
    <w:rsid w:val="005F2BEC"/>
    <w:rsid w:val="005F2CA7"/>
    <w:rsid w:val="005F4445"/>
    <w:rsid w:val="005F5ABF"/>
    <w:rsid w:val="005F5B0B"/>
    <w:rsid w:val="005F7AF5"/>
    <w:rsid w:val="006003AC"/>
    <w:rsid w:val="006004E4"/>
    <w:rsid w:val="00600856"/>
    <w:rsid w:val="00600A4E"/>
    <w:rsid w:val="00600BEE"/>
    <w:rsid w:val="00600C43"/>
    <w:rsid w:val="006010CA"/>
    <w:rsid w:val="006018E4"/>
    <w:rsid w:val="00601E4A"/>
    <w:rsid w:val="00602117"/>
    <w:rsid w:val="0060277D"/>
    <w:rsid w:val="00602926"/>
    <w:rsid w:val="006030DA"/>
    <w:rsid w:val="00603DB6"/>
    <w:rsid w:val="00604390"/>
    <w:rsid w:val="0060498F"/>
    <w:rsid w:val="00604BAD"/>
    <w:rsid w:val="00604CD8"/>
    <w:rsid w:val="00604EE3"/>
    <w:rsid w:val="00605164"/>
    <w:rsid w:val="00605AD3"/>
    <w:rsid w:val="00605D42"/>
    <w:rsid w:val="006063E6"/>
    <w:rsid w:val="00607F62"/>
    <w:rsid w:val="006102AE"/>
    <w:rsid w:val="00611653"/>
    <w:rsid w:val="00611B1F"/>
    <w:rsid w:val="00611B72"/>
    <w:rsid w:val="00611BE2"/>
    <w:rsid w:val="00612243"/>
    <w:rsid w:val="00612761"/>
    <w:rsid w:val="00613C2A"/>
    <w:rsid w:val="00613EA7"/>
    <w:rsid w:val="006143DB"/>
    <w:rsid w:val="006149DB"/>
    <w:rsid w:val="00615B86"/>
    <w:rsid w:val="00616FC8"/>
    <w:rsid w:val="006170F0"/>
    <w:rsid w:val="006213B0"/>
    <w:rsid w:val="006218EC"/>
    <w:rsid w:val="0062198B"/>
    <w:rsid w:val="00621CDA"/>
    <w:rsid w:val="00621D27"/>
    <w:rsid w:val="00622050"/>
    <w:rsid w:val="006236AA"/>
    <w:rsid w:val="00623C60"/>
    <w:rsid w:val="0062408A"/>
    <w:rsid w:val="00625767"/>
    <w:rsid w:val="00625C3F"/>
    <w:rsid w:val="00626220"/>
    <w:rsid w:val="00626C76"/>
    <w:rsid w:val="006270D4"/>
    <w:rsid w:val="006274F0"/>
    <w:rsid w:val="00627511"/>
    <w:rsid w:val="00627B6C"/>
    <w:rsid w:val="00630375"/>
    <w:rsid w:val="0063065F"/>
    <w:rsid w:val="00631389"/>
    <w:rsid w:val="00631968"/>
    <w:rsid w:val="00631FD9"/>
    <w:rsid w:val="0063237D"/>
    <w:rsid w:val="00632755"/>
    <w:rsid w:val="0063280C"/>
    <w:rsid w:val="00632AB2"/>
    <w:rsid w:val="0063341C"/>
    <w:rsid w:val="006337D4"/>
    <w:rsid w:val="00633A45"/>
    <w:rsid w:val="00633A90"/>
    <w:rsid w:val="00633B5D"/>
    <w:rsid w:val="006340B0"/>
    <w:rsid w:val="00634155"/>
    <w:rsid w:val="006347CE"/>
    <w:rsid w:val="00634F3F"/>
    <w:rsid w:val="0063517F"/>
    <w:rsid w:val="006357C1"/>
    <w:rsid w:val="00635A57"/>
    <w:rsid w:val="00635A61"/>
    <w:rsid w:val="00635B6D"/>
    <w:rsid w:val="00635EB9"/>
    <w:rsid w:val="00636CD3"/>
    <w:rsid w:val="00637C52"/>
    <w:rsid w:val="00640160"/>
    <w:rsid w:val="0064089F"/>
    <w:rsid w:val="00640CA5"/>
    <w:rsid w:val="006410F0"/>
    <w:rsid w:val="006411F3"/>
    <w:rsid w:val="0064131C"/>
    <w:rsid w:val="00642040"/>
    <w:rsid w:val="00642B64"/>
    <w:rsid w:val="00642DB0"/>
    <w:rsid w:val="006431B1"/>
    <w:rsid w:val="006432EE"/>
    <w:rsid w:val="0064355A"/>
    <w:rsid w:val="00643D09"/>
    <w:rsid w:val="00643FBD"/>
    <w:rsid w:val="006449B1"/>
    <w:rsid w:val="00645031"/>
    <w:rsid w:val="00646061"/>
    <w:rsid w:val="00646333"/>
    <w:rsid w:val="0064666E"/>
    <w:rsid w:val="00646D26"/>
    <w:rsid w:val="00646E78"/>
    <w:rsid w:val="00647870"/>
    <w:rsid w:val="006506E9"/>
    <w:rsid w:val="006511A7"/>
    <w:rsid w:val="00651701"/>
    <w:rsid w:val="006525BD"/>
    <w:rsid w:val="00652703"/>
    <w:rsid w:val="00652876"/>
    <w:rsid w:val="00652F4F"/>
    <w:rsid w:val="00653512"/>
    <w:rsid w:val="00653D0C"/>
    <w:rsid w:val="00654605"/>
    <w:rsid w:val="00654699"/>
    <w:rsid w:val="00654F0A"/>
    <w:rsid w:val="006557FA"/>
    <w:rsid w:val="006577E8"/>
    <w:rsid w:val="00657858"/>
    <w:rsid w:val="00657EAD"/>
    <w:rsid w:val="006604CF"/>
    <w:rsid w:val="00660C27"/>
    <w:rsid w:val="00660DC9"/>
    <w:rsid w:val="00660FB5"/>
    <w:rsid w:val="0066144F"/>
    <w:rsid w:val="006615E8"/>
    <w:rsid w:val="00661762"/>
    <w:rsid w:val="006624F4"/>
    <w:rsid w:val="00662EE0"/>
    <w:rsid w:val="00662F79"/>
    <w:rsid w:val="006631F8"/>
    <w:rsid w:val="00663BFF"/>
    <w:rsid w:val="00663F7F"/>
    <w:rsid w:val="00664BA2"/>
    <w:rsid w:val="00664FF4"/>
    <w:rsid w:val="006661A2"/>
    <w:rsid w:val="00667FCC"/>
    <w:rsid w:val="006707C9"/>
    <w:rsid w:val="00670E6B"/>
    <w:rsid w:val="006717F4"/>
    <w:rsid w:val="00672405"/>
    <w:rsid w:val="00672CF5"/>
    <w:rsid w:val="00672ED8"/>
    <w:rsid w:val="00673008"/>
    <w:rsid w:val="006736EF"/>
    <w:rsid w:val="00674430"/>
    <w:rsid w:val="0067465B"/>
    <w:rsid w:val="00675643"/>
    <w:rsid w:val="00675CF3"/>
    <w:rsid w:val="00676A4D"/>
    <w:rsid w:val="00676C52"/>
    <w:rsid w:val="00677553"/>
    <w:rsid w:val="00680374"/>
    <w:rsid w:val="006806D4"/>
    <w:rsid w:val="0068102F"/>
    <w:rsid w:val="00683869"/>
    <w:rsid w:val="006840FE"/>
    <w:rsid w:val="00684305"/>
    <w:rsid w:val="006847AC"/>
    <w:rsid w:val="006848C0"/>
    <w:rsid w:val="00684982"/>
    <w:rsid w:val="00684A19"/>
    <w:rsid w:val="00684E94"/>
    <w:rsid w:val="00684F22"/>
    <w:rsid w:val="006853D8"/>
    <w:rsid w:val="0068604B"/>
    <w:rsid w:val="00686275"/>
    <w:rsid w:val="006865B2"/>
    <w:rsid w:val="00686CD8"/>
    <w:rsid w:val="00686D47"/>
    <w:rsid w:val="00687147"/>
    <w:rsid w:val="00687E61"/>
    <w:rsid w:val="00687EA0"/>
    <w:rsid w:val="006906D7"/>
    <w:rsid w:val="006914CD"/>
    <w:rsid w:val="00691C94"/>
    <w:rsid w:val="0069205E"/>
    <w:rsid w:val="00692A66"/>
    <w:rsid w:val="00693363"/>
    <w:rsid w:val="00693C34"/>
    <w:rsid w:val="006940ED"/>
    <w:rsid w:val="006945DE"/>
    <w:rsid w:val="006948BB"/>
    <w:rsid w:val="0069524C"/>
    <w:rsid w:val="00695A39"/>
    <w:rsid w:val="00695ADE"/>
    <w:rsid w:val="00696D43"/>
    <w:rsid w:val="00696EF5"/>
    <w:rsid w:val="0069726B"/>
    <w:rsid w:val="0069764E"/>
    <w:rsid w:val="006979B8"/>
    <w:rsid w:val="00697D13"/>
    <w:rsid w:val="006A035B"/>
    <w:rsid w:val="006A0F53"/>
    <w:rsid w:val="006A247E"/>
    <w:rsid w:val="006A33EA"/>
    <w:rsid w:val="006A3799"/>
    <w:rsid w:val="006A43A6"/>
    <w:rsid w:val="006A4DD9"/>
    <w:rsid w:val="006A5302"/>
    <w:rsid w:val="006A53C3"/>
    <w:rsid w:val="006A5784"/>
    <w:rsid w:val="006A5834"/>
    <w:rsid w:val="006A5C14"/>
    <w:rsid w:val="006A651F"/>
    <w:rsid w:val="006A68D4"/>
    <w:rsid w:val="006A6C1A"/>
    <w:rsid w:val="006A75F5"/>
    <w:rsid w:val="006A7769"/>
    <w:rsid w:val="006A7974"/>
    <w:rsid w:val="006A7E7A"/>
    <w:rsid w:val="006B0030"/>
    <w:rsid w:val="006B00FC"/>
    <w:rsid w:val="006B0941"/>
    <w:rsid w:val="006B1203"/>
    <w:rsid w:val="006B1D34"/>
    <w:rsid w:val="006B1F46"/>
    <w:rsid w:val="006B2210"/>
    <w:rsid w:val="006B2E03"/>
    <w:rsid w:val="006B2E74"/>
    <w:rsid w:val="006B39FA"/>
    <w:rsid w:val="006B3B21"/>
    <w:rsid w:val="006B3CC2"/>
    <w:rsid w:val="006B3DF2"/>
    <w:rsid w:val="006B3E58"/>
    <w:rsid w:val="006B4EA9"/>
    <w:rsid w:val="006B533A"/>
    <w:rsid w:val="006B536E"/>
    <w:rsid w:val="006B55C2"/>
    <w:rsid w:val="006B5872"/>
    <w:rsid w:val="006B5A5B"/>
    <w:rsid w:val="006B6687"/>
    <w:rsid w:val="006B732C"/>
    <w:rsid w:val="006B77CD"/>
    <w:rsid w:val="006C003E"/>
    <w:rsid w:val="006C01E2"/>
    <w:rsid w:val="006C21ED"/>
    <w:rsid w:val="006C2E3B"/>
    <w:rsid w:val="006C3EC5"/>
    <w:rsid w:val="006C409D"/>
    <w:rsid w:val="006C40DA"/>
    <w:rsid w:val="006C4198"/>
    <w:rsid w:val="006C4E90"/>
    <w:rsid w:val="006C4F68"/>
    <w:rsid w:val="006C57D3"/>
    <w:rsid w:val="006C6347"/>
    <w:rsid w:val="006C6756"/>
    <w:rsid w:val="006C6797"/>
    <w:rsid w:val="006C6CD0"/>
    <w:rsid w:val="006C6F6C"/>
    <w:rsid w:val="006C7027"/>
    <w:rsid w:val="006C71DF"/>
    <w:rsid w:val="006C772E"/>
    <w:rsid w:val="006D0065"/>
    <w:rsid w:val="006D051F"/>
    <w:rsid w:val="006D06B9"/>
    <w:rsid w:val="006D0F4F"/>
    <w:rsid w:val="006D101E"/>
    <w:rsid w:val="006D1977"/>
    <w:rsid w:val="006D223E"/>
    <w:rsid w:val="006D2394"/>
    <w:rsid w:val="006D2F76"/>
    <w:rsid w:val="006D343D"/>
    <w:rsid w:val="006D371C"/>
    <w:rsid w:val="006D3A90"/>
    <w:rsid w:val="006D404A"/>
    <w:rsid w:val="006D4517"/>
    <w:rsid w:val="006D4A01"/>
    <w:rsid w:val="006D4C81"/>
    <w:rsid w:val="006D55E0"/>
    <w:rsid w:val="006D5A85"/>
    <w:rsid w:val="006D617F"/>
    <w:rsid w:val="006D63E1"/>
    <w:rsid w:val="006D68B1"/>
    <w:rsid w:val="006D6E6B"/>
    <w:rsid w:val="006D7A37"/>
    <w:rsid w:val="006E1155"/>
    <w:rsid w:val="006E1168"/>
    <w:rsid w:val="006E1213"/>
    <w:rsid w:val="006E13FB"/>
    <w:rsid w:val="006E1635"/>
    <w:rsid w:val="006E2817"/>
    <w:rsid w:val="006E3073"/>
    <w:rsid w:val="006E32DE"/>
    <w:rsid w:val="006E3435"/>
    <w:rsid w:val="006E3650"/>
    <w:rsid w:val="006E36D7"/>
    <w:rsid w:val="006E449D"/>
    <w:rsid w:val="006E4825"/>
    <w:rsid w:val="006E4F64"/>
    <w:rsid w:val="006E5223"/>
    <w:rsid w:val="006E5CAB"/>
    <w:rsid w:val="006E6233"/>
    <w:rsid w:val="006E669F"/>
    <w:rsid w:val="006E6E57"/>
    <w:rsid w:val="006E726E"/>
    <w:rsid w:val="006E79C9"/>
    <w:rsid w:val="006E7F7B"/>
    <w:rsid w:val="006F0A71"/>
    <w:rsid w:val="006F0AFF"/>
    <w:rsid w:val="006F0D86"/>
    <w:rsid w:val="006F1413"/>
    <w:rsid w:val="006F152E"/>
    <w:rsid w:val="006F1A32"/>
    <w:rsid w:val="006F1D42"/>
    <w:rsid w:val="006F1E30"/>
    <w:rsid w:val="006F249C"/>
    <w:rsid w:val="006F29D4"/>
    <w:rsid w:val="006F3F4D"/>
    <w:rsid w:val="006F4AE6"/>
    <w:rsid w:val="006F4F30"/>
    <w:rsid w:val="006F500A"/>
    <w:rsid w:val="006F5462"/>
    <w:rsid w:val="006F711F"/>
    <w:rsid w:val="006F74D5"/>
    <w:rsid w:val="006F7DC4"/>
    <w:rsid w:val="00700053"/>
    <w:rsid w:val="00700333"/>
    <w:rsid w:val="00701435"/>
    <w:rsid w:val="00701461"/>
    <w:rsid w:val="00702D3F"/>
    <w:rsid w:val="00703139"/>
    <w:rsid w:val="0070347E"/>
    <w:rsid w:val="007035D0"/>
    <w:rsid w:val="00703D83"/>
    <w:rsid w:val="00703E2A"/>
    <w:rsid w:val="00703EAB"/>
    <w:rsid w:val="007045E5"/>
    <w:rsid w:val="00704E91"/>
    <w:rsid w:val="007059A8"/>
    <w:rsid w:val="00705F79"/>
    <w:rsid w:val="00706246"/>
    <w:rsid w:val="007116F4"/>
    <w:rsid w:val="00711967"/>
    <w:rsid w:val="00711E84"/>
    <w:rsid w:val="007124F7"/>
    <w:rsid w:val="00712528"/>
    <w:rsid w:val="007128F0"/>
    <w:rsid w:val="00712975"/>
    <w:rsid w:val="00712AB7"/>
    <w:rsid w:val="00712FD5"/>
    <w:rsid w:val="00713323"/>
    <w:rsid w:val="00713909"/>
    <w:rsid w:val="00714D28"/>
    <w:rsid w:val="0071500C"/>
    <w:rsid w:val="0071514C"/>
    <w:rsid w:val="007155EC"/>
    <w:rsid w:val="00715934"/>
    <w:rsid w:val="00715F7D"/>
    <w:rsid w:val="007170ED"/>
    <w:rsid w:val="00717E1F"/>
    <w:rsid w:val="00717EED"/>
    <w:rsid w:val="007201D4"/>
    <w:rsid w:val="0072099C"/>
    <w:rsid w:val="0072128A"/>
    <w:rsid w:val="00721610"/>
    <w:rsid w:val="007218F2"/>
    <w:rsid w:val="00721CC3"/>
    <w:rsid w:val="007222BE"/>
    <w:rsid w:val="00724162"/>
    <w:rsid w:val="0072442E"/>
    <w:rsid w:val="00724466"/>
    <w:rsid w:val="007246F9"/>
    <w:rsid w:val="00724C99"/>
    <w:rsid w:val="00724E11"/>
    <w:rsid w:val="00725467"/>
    <w:rsid w:val="00725F98"/>
    <w:rsid w:val="00726AA0"/>
    <w:rsid w:val="0072721F"/>
    <w:rsid w:val="00727967"/>
    <w:rsid w:val="007279A3"/>
    <w:rsid w:val="00730AB1"/>
    <w:rsid w:val="00731E4D"/>
    <w:rsid w:val="00732021"/>
    <w:rsid w:val="00732864"/>
    <w:rsid w:val="00732CA6"/>
    <w:rsid w:val="00732EA9"/>
    <w:rsid w:val="00732FFE"/>
    <w:rsid w:val="00733C20"/>
    <w:rsid w:val="0073428A"/>
    <w:rsid w:val="00734E55"/>
    <w:rsid w:val="007359DD"/>
    <w:rsid w:val="00736402"/>
    <w:rsid w:val="00736583"/>
    <w:rsid w:val="0073667F"/>
    <w:rsid w:val="0073677F"/>
    <w:rsid w:val="0073794D"/>
    <w:rsid w:val="00737FE1"/>
    <w:rsid w:val="0074026C"/>
    <w:rsid w:val="00740396"/>
    <w:rsid w:val="00740459"/>
    <w:rsid w:val="007419D8"/>
    <w:rsid w:val="007433FB"/>
    <w:rsid w:val="00743915"/>
    <w:rsid w:val="00743E06"/>
    <w:rsid w:val="00744357"/>
    <w:rsid w:val="00744B04"/>
    <w:rsid w:val="00744CCC"/>
    <w:rsid w:val="00745346"/>
    <w:rsid w:val="0074589E"/>
    <w:rsid w:val="00745A65"/>
    <w:rsid w:val="007464AE"/>
    <w:rsid w:val="00746D47"/>
    <w:rsid w:val="00746D80"/>
    <w:rsid w:val="00746E41"/>
    <w:rsid w:val="00747BCD"/>
    <w:rsid w:val="00750B1A"/>
    <w:rsid w:val="00750D8C"/>
    <w:rsid w:val="00751611"/>
    <w:rsid w:val="007526C3"/>
    <w:rsid w:val="0075282E"/>
    <w:rsid w:val="0075338C"/>
    <w:rsid w:val="0075425D"/>
    <w:rsid w:val="0075465A"/>
    <w:rsid w:val="00754DC1"/>
    <w:rsid w:val="00754F29"/>
    <w:rsid w:val="00754F2B"/>
    <w:rsid w:val="00755DF3"/>
    <w:rsid w:val="00755EA6"/>
    <w:rsid w:val="00755FBC"/>
    <w:rsid w:val="007564EC"/>
    <w:rsid w:val="00756FA1"/>
    <w:rsid w:val="00757292"/>
    <w:rsid w:val="007572A3"/>
    <w:rsid w:val="0075766F"/>
    <w:rsid w:val="00757A0A"/>
    <w:rsid w:val="00757E19"/>
    <w:rsid w:val="007601B2"/>
    <w:rsid w:val="00760825"/>
    <w:rsid w:val="0076194A"/>
    <w:rsid w:val="00761C13"/>
    <w:rsid w:val="00761D4F"/>
    <w:rsid w:val="00762295"/>
    <w:rsid w:val="00762CD1"/>
    <w:rsid w:val="00762E85"/>
    <w:rsid w:val="0076329B"/>
    <w:rsid w:val="007643AB"/>
    <w:rsid w:val="0076469D"/>
    <w:rsid w:val="00764BBD"/>
    <w:rsid w:val="00764FA3"/>
    <w:rsid w:val="00765D18"/>
    <w:rsid w:val="007662F6"/>
    <w:rsid w:val="00767250"/>
    <w:rsid w:val="007673FC"/>
    <w:rsid w:val="00767405"/>
    <w:rsid w:val="0076751C"/>
    <w:rsid w:val="00767974"/>
    <w:rsid w:val="00767AD2"/>
    <w:rsid w:val="007700F2"/>
    <w:rsid w:val="00771340"/>
    <w:rsid w:val="00772630"/>
    <w:rsid w:val="00773825"/>
    <w:rsid w:val="00773DF4"/>
    <w:rsid w:val="00773F50"/>
    <w:rsid w:val="0077463E"/>
    <w:rsid w:val="00774BF2"/>
    <w:rsid w:val="007755A4"/>
    <w:rsid w:val="0077604A"/>
    <w:rsid w:val="007763A9"/>
    <w:rsid w:val="00776932"/>
    <w:rsid w:val="00776D1C"/>
    <w:rsid w:val="00777314"/>
    <w:rsid w:val="0077732B"/>
    <w:rsid w:val="007801AC"/>
    <w:rsid w:val="0078083C"/>
    <w:rsid w:val="00780BD5"/>
    <w:rsid w:val="0078162C"/>
    <w:rsid w:val="007816B4"/>
    <w:rsid w:val="00781F86"/>
    <w:rsid w:val="007829DC"/>
    <w:rsid w:val="00782A6F"/>
    <w:rsid w:val="007833B6"/>
    <w:rsid w:val="0078354D"/>
    <w:rsid w:val="007835C7"/>
    <w:rsid w:val="00783C26"/>
    <w:rsid w:val="00783FD9"/>
    <w:rsid w:val="00783FF1"/>
    <w:rsid w:val="00784401"/>
    <w:rsid w:val="00784796"/>
    <w:rsid w:val="007847C0"/>
    <w:rsid w:val="00785CE1"/>
    <w:rsid w:val="00785D8B"/>
    <w:rsid w:val="007860B7"/>
    <w:rsid w:val="007861EA"/>
    <w:rsid w:val="0078675A"/>
    <w:rsid w:val="0078697B"/>
    <w:rsid w:val="00786BDB"/>
    <w:rsid w:val="00786CDC"/>
    <w:rsid w:val="00786F16"/>
    <w:rsid w:val="00786FCA"/>
    <w:rsid w:val="007879D0"/>
    <w:rsid w:val="00787DCD"/>
    <w:rsid w:val="0079072F"/>
    <w:rsid w:val="007908B5"/>
    <w:rsid w:val="00790F9F"/>
    <w:rsid w:val="00791CB4"/>
    <w:rsid w:val="00792329"/>
    <w:rsid w:val="0079299F"/>
    <w:rsid w:val="00792B9C"/>
    <w:rsid w:val="00792D0B"/>
    <w:rsid w:val="007932D1"/>
    <w:rsid w:val="00793C8F"/>
    <w:rsid w:val="00794042"/>
    <w:rsid w:val="0079652E"/>
    <w:rsid w:val="00796AFC"/>
    <w:rsid w:val="00796B14"/>
    <w:rsid w:val="00796D27"/>
    <w:rsid w:val="007976D1"/>
    <w:rsid w:val="00797DA3"/>
    <w:rsid w:val="007A01B2"/>
    <w:rsid w:val="007A060C"/>
    <w:rsid w:val="007A0B63"/>
    <w:rsid w:val="007A25B9"/>
    <w:rsid w:val="007A2C0A"/>
    <w:rsid w:val="007A2F10"/>
    <w:rsid w:val="007A2FB9"/>
    <w:rsid w:val="007A367B"/>
    <w:rsid w:val="007A4040"/>
    <w:rsid w:val="007A42DC"/>
    <w:rsid w:val="007A4EA1"/>
    <w:rsid w:val="007A500A"/>
    <w:rsid w:val="007A5442"/>
    <w:rsid w:val="007A54DA"/>
    <w:rsid w:val="007A577D"/>
    <w:rsid w:val="007A5848"/>
    <w:rsid w:val="007A5903"/>
    <w:rsid w:val="007A5AEC"/>
    <w:rsid w:val="007A6195"/>
    <w:rsid w:val="007A6DA2"/>
    <w:rsid w:val="007A6E77"/>
    <w:rsid w:val="007A6FA1"/>
    <w:rsid w:val="007A7471"/>
    <w:rsid w:val="007A7823"/>
    <w:rsid w:val="007A7B27"/>
    <w:rsid w:val="007B00B2"/>
    <w:rsid w:val="007B0E7D"/>
    <w:rsid w:val="007B2056"/>
    <w:rsid w:val="007B20CB"/>
    <w:rsid w:val="007B21AB"/>
    <w:rsid w:val="007B2B7E"/>
    <w:rsid w:val="007B2BB2"/>
    <w:rsid w:val="007B2C28"/>
    <w:rsid w:val="007B2C61"/>
    <w:rsid w:val="007B2CEA"/>
    <w:rsid w:val="007B3B5E"/>
    <w:rsid w:val="007B43C3"/>
    <w:rsid w:val="007B48C0"/>
    <w:rsid w:val="007B4FE0"/>
    <w:rsid w:val="007B54EC"/>
    <w:rsid w:val="007B58A2"/>
    <w:rsid w:val="007B64F5"/>
    <w:rsid w:val="007B6714"/>
    <w:rsid w:val="007B6985"/>
    <w:rsid w:val="007B6CB1"/>
    <w:rsid w:val="007B6D13"/>
    <w:rsid w:val="007B70CF"/>
    <w:rsid w:val="007B7E33"/>
    <w:rsid w:val="007C02B1"/>
    <w:rsid w:val="007C04C6"/>
    <w:rsid w:val="007C0E1D"/>
    <w:rsid w:val="007C1448"/>
    <w:rsid w:val="007C32BE"/>
    <w:rsid w:val="007C3375"/>
    <w:rsid w:val="007C3479"/>
    <w:rsid w:val="007C35BA"/>
    <w:rsid w:val="007C3A92"/>
    <w:rsid w:val="007C3C13"/>
    <w:rsid w:val="007C42C4"/>
    <w:rsid w:val="007C5D1E"/>
    <w:rsid w:val="007C5D69"/>
    <w:rsid w:val="007C632D"/>
    <w:rsid w:val="007C6BF0"/>
    <w:rsid w:val="007C7091"/>
    <w:rsid w:val="007C780A"/>
    <w:rsid w:val="007D120A"/>
    <w:rsid w:val="007D1211"/>
    <w:rsid w:val="007D160D"/>
    <w:rsid w:val="007D16EE"/>
    <w:rsid w:val="007D1D9C"/>
    <w:rsid w:val="007D1E23"/>
    <w:rsid w:val="007D2B4A"/>
    <w:rsid w:val="007D2C3C"/>
    <w:rsid w:val="007D3295"/>
    <w:rsid w:val="007D45B5"/>
    <w:rsid w:val="007D4D94"/>
    <w:rsid w:val="007D5131"/>
    <w:rsid w:val="007D54BD"/>
    <w:rsid w:val="007D5757"/>
    <w:rsid w:val="007D5B0E"/>
    <w:rsid w:val="007D5D4A"/>
    <w:rsid w:val="007D5FF6"/>
    <w:rsid w:val="007D663C"/>
    <w:rsid w:val="007D67AB"/>
    <w:rsid w:val="007D6D6A"/>
    <w:rsid w:val="007D7450"/>
    <w:rsid w:val="007D78F3"/>
    <w:rsid w:val="007D7A40"/>
    <w:rsid w:val="007D7B77"/>
    <w:rsid w:val="007E012E"/>
    <w:rsid w:val="007E06C3"/>
    <w:rsid w:val="007E06D9"/>
    <w:rsid w:val="007E0BF0"/>
    <w:rsid w:val="007E0D66"/>
    <w:rsid w:val="007E1678"/>
    <w:rsid w:val="007E1CCD"/>
    <w:rsid w:val="007E2187"/>
    <w:rsid w:val="007E2201"/>
    <w:rsid w:val="007E308D"/>
    <w:rsid w:val="007E34C2"/>
    <w:rsid w:val="007E3B0B"/>
    <w:rsid w:val="007E41C6"/>
    <w:rsid w:val="007E4309"/>
    <w:rsid w:val="007E44EA"/>
    <w:rsid w:val="007E55FE"/>
    <w:rsid w:val="007E5F67"/>
    <w:rsid w:val="007E606A"/>
    <w:rsid w:val="007E61DB"/>
    <w:rsid w:val="007E765E"/>
    <w:rsid w:val="007F086F"/>
    <w:rsid w:val="007F17B8"/>
    <w:rsid w:val="007F1D22"/>
    <w:rsid w:val="007F244C"/>
    <w:rsid w:val="007F2B9B"/>
    <w:rsid w:val="007F3407"/>
    <w:rsid w:val="007F3579"/>
    <w:rsid w:val="007F407C"/>
    <w:rsid w:val="007F41B8"/>
    <w:rsid w:val="007F4312"/>
    <w:rsid w:val="007F4597"/>
    <w:rsid w:val="007F4B8D"/>
    <w:rsid w:val="007F5219"/>
    <w:rsid w:val="007F5CB1"/>
    <w:rsid w:val="007F6810"/>
    <w:rsid w:val="007F6DBA"/>
    <w:rsid w:val="007F76F6"/>
    <w:rsid w:val="00800558"/>
    <w:rsid w:val="008014E4"/>
    <w:rsid w:val="00801BF5"/>
    <w:rsid w:val="00802052"/>
    <w:rsid w:val="00802508"/>
    <w:rsid w:val="00802D3C"/>
    <w:rsid w:val="00803A22"/>
    <w:rsid w:val="00803DD6"/>
    <w:rsid w:val="00803F4E"/>
    <w:rsid w:val="00803FB7"/>
    <w:rsid w:val="00804197"/>
    <w:rsid w:val="0080515D"/>
    <w:rsid w:val="008052E4"/>
    <w:rsid w:val="00805398"/>
    <w:rsid w:val="00806B4A"/>
    <w:rsid w:val="00807600"/>
    <w:rsid w:val="00807D29"/>
    <w:rsid w:val="00810146"/>
    <w:rsid w:val="00811018"/>
    <w:rsid w:val="008115F0"/>
    <w:rsid w:val="0081209F"/>
    <w:rsid w:val="0081245A"/>
    <w:rsid w:val="00812AA6"/>
    <w:rsid w:val="00812FDB"/>
    <w:rsid w:val="0081373D"/>
    <w:rsid w:val="00814462"/>
    <w:rsid w:val="00814565"/>
    <w:rsid w:val="0081468D"/>
    <w:rsid w:val="00814DAC"/>
    <w:rsid w:val="00815152"/>
    <w:rsid w:val="0081542E"/>
    <w:rsid w:val="0081588A"/>
    <w:rsid w:val="008159B6"/>
    <w:rsid w:val="00815B92"/>
    <w:rsid w:val="008165F8"/>
    <w:rsid w:val="00816998"/>
    <w:rsid w:val="00816AFB"/>
    <w:rsid w:val="008200F7"/>
    <w:rsid w:val="0082040D"/>
    <w:rsid w:val="00820A17"/>
    <w:rsid w:val="00820BDF"/>
    <w:rsid w:val="008214DD"/>
    <w:rsid w:val="008216FC"/>
    <w:rsid w:val="00821729"/>
    <w:rsid w:val="008221A4"/>
    <w:rsid w:val="008229BE"/>
    <w:rsid w:val="00822A82"/>
    <w:rsid w:val="00823CBF"/>
    <w:rsid w:val="00825653"/>
    <w:rsid w:val="0082579F"/>
    <w:rsid w:val="00825900"/>
    <w:rsid w:val="00826FD6"/>
    <w:rsid w:val="008275EC"/>
    <w:rsid w:val="00827716"/>
    <w:rsid w:val="008301DF"/>
    <w:rsid w:val="00830C13"/>
    <w:rsid w:val="0083107F"/>
    <w:rsid w:val="00831538"/>
    <w:rsid w:val="00833C24"/>
    <w:rsid w:val="008342B8"/>
    <w:rsid w:val="00834A36"/>
    <w:rsid w:val="00835152"/>
    <w:rsid w:val="00835673"/>
    <w:rsid w:val="008357AE"/>
    <w:rsid w:val="00835A71"/>
    <w:rsid w:val="00835AA1"/>
    <w:rsid w:val="00835FEE"/>
    <w:rsid w:val="0083661E"/>
    <w:rsid w:val="008366AE"/>
    <w:rsid w:val="00836903"/>
    <w:rsid w:val="00837A05"/>
    <w:rsid w:val="00840896"/>
    <w:rsid w:val="00840985"/>
    <w:rsid w:val="00840C5C"/>
    <w:rsid w:val="00840E7C"/>
    <w:rsid w:val="00841B62"/>
    <w:rsid w:val="00842F78"/>
    <w:rsid w:val="00843280"/>
    <w:rsid w:val="00845F26"/>
    <w:rsid w:val="00846708"/>
    <w:rsid w:val="00846E26"/>
    <w:rsid w:val="00847F2C"/>
    <w:rsid w:val="00850491"/>
    <w:rsid w:val="0085081A"/>
    <w:rsid w:val="00851647"/>
    <w:rsid w:val="00851D3C"/>
    <w:rsid w:val="00852988"/>
    <w:rsid w:val="00853B6D"/>
    <w:rsid w:val="00854BD6"/>
    <w:rsid w:val="00855333"/>
    <w:rsid w:val="00855646"/>
    <w:rsid w:val="00855955"/>
    <w:rsid w:val="008560DE"/>
    <w:rsid w:val="00856F61"/>
    <w:rsid w:val="008579FB"/>
    <w:rsid w:val="0086098D"/>
    <w:rsid w:val="00860A51"/>
    <w:rsid w:val="00861AD5"/>
    <w:rsid w:val="008621ED"/>
    <w:rsid w:val="008623CE"/>
    <w:rsid w:val="00864086"/>
    <w:rsid w:val="00864A75"/>
    <w:rsid w:val="00865754"/>
    <w:rsid w:val="0086592C"/>
    <w:rsid w:val="00865B80"/>
    <w:rsid w:val="00865D3A"/>
    <w:rsid w:val="00865F54"/>
    <w:rsid w:val="0086770E"/>
    <w:rsid w:val="00867C5F"/>
    <w:rsid w:val="00867FB4"/>
    <w:rsid w:val="00867FDF"/>
    <w:rsid w:val="00870334"/>
    <w:rsid w:val="00870BB4"/>
    <w:rsid w:val="00872609"/>
    <w:rsid w:val="00872B7C"/>
    <w:rsid w:val="00872DB6"/>
    <w:rsid w:val="00873490"/>
    <w:rsid w:val="00873705"/>
    <w:rsid w:val="0087382B"/>
    <w:rsid w:val="00873B1C"/>
    <w:rsid w:val="00873D88"/>
    <w:rsid w:val="0087461A"/>
    <w:rsid w:val="00874744"/>
    <w:rsid w:val="00874942"/>
    <w:rsid w:val="00874B4A"/>
    <w:rsid w:val="00874C4E"/>
    <w:rsid w:val="0087559C"/>
    <w:rsid w:val="008755C1"/>
    <w:rsid w:val="008761A2"/>
    <w:rsid w:val="008764EB"/>
    <w:rsid w:val="008767C5"/>
    <w:rsid w:val="00877426"/>
    <w:rsid w:val="008774A2"/>
    <w:rsid w:val="00877796"/>
    <w:rsid w:val="00880353"/>
    <w:rsid w:val="0088035A"/>
    <w:rsid w:val="00880566"/>
    <w:rsid w:val="00880EDF"/>
    <w:rsid w:val="008816F3"/>
    <w:rsid w:val="00881805"/>
    <w:rsid w:val="00882186"/>
    <w:rsid w:val="00882E32"/>
    <w:rsid w:val="008831FA"/>
    <w:rsid w:val="00883293"/>
    <w:rsid w:val="008837E1"/>
    <w:rsid w:val="008848E9"/>
    <w:rsid w:val="00884BAD"/>
    <w:rsid w:val="008851FF"/>
    <w:rsid w:val="008856F9"/>
    <w:rsid w:val="00885A19"/>
    <w:rsid w:val="00885FAD"/>
    <w:rsid w:val="00886E1F"/>
    <w:rsid w:val="00890537"/>
    <w:rsid w:val="008905CD"/>
    <w:rsid w:val="00890778"/>
    <w:rsid w:val="008907D0"/>
    <w:rsid w:val="00890931"/>
    <w:rsid w:val="00890A2E"/>
    <w:rsid w:val="00890EA6"/>
    <w:rsid w:val="008910DE"/>
    <w:rsid w:val="00891E40"/>
    <w:rsid w:val="00892368"/>
    <w:rsid w:val="008936A0"/>
    <w:rsid w:val="00893ED3"/>
    <w:rsid w:val="00894421"/>
    <w:rsid w:val="00894846"/>
    <w:rsid w:val="00894854"/>
    <w:rsid w:val="008954EA"/>
    <w:rsid w:val="008959EA"/>
    <w:rsid w:val="00895A95"/>
    <w:rsid w:val="008960B7"/>
    <w:rsid w:val="0089672D"/>
    <w:rsid w:val="00897AA2"/>
    <w:rsid w:val="00897DB0"/>
    <w:rsid w:val="008A0391"/>
    <w:rsid w:val="008A03DE"/>
    <w:rsid w:val="008A0AA8"/>
    <w:rsid w:val="008A205F"/>
    <w:rsid w:val="008A2341"/>
    <w:rsid w:val="008A2828"/>
    <w:rsid w:val="008A34AC"/>
    <w:rsid w:val="008A34E3"/>
    <w:rsid w:val="008A634F"/>
    <w:rsid w:val="008A755C"/>
    <w:rsid w:val="008B0270"/>
    <w:rsid w:val="008B0358"/>
    <w:rsid w:val="008B03EF"/>
    <w:rsid w:val="008B1D81"/>
    <w:rsid w:val="008B21C5"/>
    <w:rsid w:val="008B2624"/>
    <w:rsid w:val="008B2C40"/>
    <w:rsid w:val="008B2F02"/>
    <w:rsid w:val="008B338C"/>
    <w:rsid w:val="008B367C"/>
    <w:rsid w:val="008B3A39"/>
    <w:rsid w:val="008B3D21"/>
    <w:rsid w:val="008B406D"/>
    <w:rsid w:val="008B4072"/>
    <w:rsid w:val="008B42FA"/>
    <w:rsid w:val="008B53D1"/>
    <w:rsid w:val="008B5B59"/>
    <w:rsid w:val="008B5BEB"/>
    <w:rsid w:val="008B6087"/>
    <w:rsid w:val="008B666E"/>
    <w:rsid w:val="008B6C34"/>
    <w:rsid w:val="008B7007"/>
    <w:rsid w:val="008B76A7"/>
    <w:rsid w:val="008B7768"/>
    <w:rsid w:val="008B7832"/>
    <w:rsid w:val="008C0998"/>
    <w:rsid w:val="008C0A69"/>
    <w:rsid w:val="008C0A97"/>
    <w:rsid w:val="008C0FB1"/>
    <w:rsid w:val="008C14F0"/>
    <w:rsid w:val="008C1C16"/>
    <w:rsid w:val="008C1FAB"/>
    <w:rsid w:val="008C2758"/>
    <w:rsid w:val="008C3199"/>
    <w:rsid w:val="008C3211"/>
    <w:rsid w:val="008C350D"/>
    <w:rsid w:val="008C354E"/>
    <w:rsid w:val="008C3759"/>
    <w:rsid w:val="008C396E"/>
    <w:rsid w:val="008C52EA"/>
    <w:rsid w:val="008C548B"/>
    <w:rsid w:val="008C632F"/>
    <w:rsid w:val="008C6DAA"/>
    <w:rsid w:val="008C70BB"/>
    <w:rsid w:val="008C793A"/>
    <w:rsid w:val="008D00B9"/>
    <w:rsid w:val="008D038B"/>
    <w:rsid w:val="008D08CA"/>
    <w:rsid w:val="008D0BEC"/>
    <w:rsid w:val="008D139A"/>
    <w:rsid w:val="008D150B"/>
    <w:rsid w:val="008D15EB"/>
    <w:rsid w:val="008D2309"/>
    <w:rsid w:val="008D2A03"/>
    <w:rsid w:val="008D3895"/>
    <w:rsid w:val="008D49BB"/>
    <w:rsid w:val="008D4AC5"/>
    <w:rsid w:val="008D4C6E"/>
    <w:rsid w:val="008D5D8F"/>
    <w:rsid w:val="008D5EE8"/>
    <w:rsid w:val="008D60C6"/>
    <w:rsid w:val="008D7164"/>
    <w:rsid w:val="008D7652"/>
    <w:rsid w:val="008D7A92"/>
    <w:rsid w:val="008E0065"/>
    <w:rsid w:val="008E20B2"/>
    <w:rsid w:val="008E22E9"/>
    <w:rsid w:val="008E2443"/>
    <w:rsid w:val="008E258D"/>
    <w:rsid w:val="008E25DB"/>
    <w:rsid w:val="008E2D66"/>
    <w:rsid w:val="008E3061"/>
    <w:rsid w:val="008E35FD"/>
    <w:rsid w:val="008E3627"/>
    <w:rsid w:val="008E3DFA"/>
    <w:rsid w:val="008E54C1"/>
    <w:rsid w:val="008E5FF4"/>
    <w:rsid w:val="008E6E10"/>
    <w:rsid w:val="008E73AA"/>
    <w:rsid w:val="008E7781"/>
    <w:rsid w:val="008E7C97"/>
    <w:rsid w:val="008E7D21"/>
    <w:rsid w:val="008F05B3"/>
    <w:rsid w:val="008F09CD"/>
    <w:rsid w:val="008F0AED"/>
    <w:rsid w:val="008F17D5"/>
    <w:rsid w:val="008F20A8"/>
    <w:rsid w:val="008F3516"/>
    <w:rsid w:val="008F3885"/>
    <w:rsid w:val="008F3AED"/>
    <w:rsid w:val="008F462B"/>
    <w:rsid w:val="008F4870"/>
    <w:rsid w:val="008F4B54"/>
    <w:rsid w:val="008F4CD0"/>
    <w:rsid w:val="008F5CAF"/>
    <w:rsid w:val="008F5E5E"/>
    <w:rsid w:val="008F5F6F"/>
    <w:rsid w:val="008F5F79"/>
    <w:rsid w:val="008F645E"/>
    <w:rsid w:val="008F7F8C"/>
    <w:rsid w:val="00900128"/>
    <w:rsid w:val="00900518"/>
    <w:rsid w:val="0090062C"/>
    <w:rsid w:val="00900997"/>
    <w:rsid w:val="0090156F"/>
    <w:rsid w:val="00901992"/>
    <w:rsid w:val="00901B0C"/>
    <w:rsid w:val="00902FA5"/>
    <w:rsid w:val="009034D2"/>
    <w:rsid w:val="00903DC5"/>
    <w:rsid w:val="00903F48"/>
    <w:rsid w:val="00904900"/>
    <w:rsid w:val="00904B41"/>
    <w:rsid w:val="009050CB"/>
    <w:rsid w:val="00905167"/>
    <w:rsid w:val="00905E25"/>
    <w:rsid w:val="00906438"/>
    <w:rsid w:val="00906ADF"/>
    <w:rsid w:val="00906BC7"/>
    <w:rsid w:val="009074FF"/>
    <w:rsid w:val="0090751E"/>
    <w:rsid w:val="00907BB1"/>
    <w:rsid w:val="00907F63"/>
    <w:rsid w:val="00910B17"/>
    <w:rsid w:val="00910DC5"/>
    <w:rsid w:val="0091162D"/>
    <w:rsid w:val="009118E2"/>
    <w:rsid w:val="0091323B"/>
    <w:rsid w:val="009133A5"/>
    <w:rsid w:val="0091357B"/>
    <w:rsid w:val="00913643"/>
    <w:rsid w:val="00913D79"/>
    <w:rsid w:val="009140A7"/>
    <w:rsid w:val="00914953"/>
    <w:rsid w:val="009151FB"/>
    <w:rsid w:val="00915907"/>
    <w:rsid w:val="00915B59"/>
    <w:rsid w:val="00915E8A"/>
    <w:rsid w:val="00916A95"/>
    <w:rsid w:val="00916E67"/>
    <w:rsid w:val="00917862"/>
    <w:rsid w:val="00917B05"/>
    <w:rsid w:val="00917FA9"/>
    <w:rsid w:val="009201B5"/>
    <w:rsid w:val="00920318"/>
    <w:rsid w:val="009207D5"/>
    <w:rsid w:val="00921523"/>
    <w:rsid w:val="009219CD"/>
    <w:rsid w:val="009223EB"/>
    <w:rsid w:val="00922582"/>
    <w:rsid w:val="00922830"/>
    <w:rsid w:val="00922B3E"/>
    <w:rsid w:val="00922EE8"/>
    <w:rsid w:val="00923488"/>
    <w:rsid w:val="00924327"/>
    <w:rsid w:val="0092495B"/>
    <w:rsid w:val="00924A3C"/>
    <w:rsid w:val="00925444"/>
    <w:rsid w:val="00925A82"/>
    <w:rsid w:val="0092602A"/>
    <w:rsid w:val="00926307"/>
    <w:rsid w:val="009268B3"/>
    <w:rsid w:val="00926C5A"/>
    <w:rsid w:val="00926D4C"/>
    <w:rsid w:val="00926F4C"/>
    <w:rsid w:val="009278A0"/>
    <w:rsid w:val="0092793B"/>
    <w:rsid w:val="00931148"/>
    <w:rsid w:val="009318A5"/>
    <w:rsid w:val="0093293D"/>
    <w:rsid w:val="0093312F"/>
    <w:rsid w:val="009332D3"/>
    <w:rsid w:val="009339B3"/>
    <w:rsid w:val="0093419F"/>
    <w:rsid w:val="00934316"/>
    <w:rsid w:val="00934D38"/>
    <w:rsid w:val="00934D3F"/>
    <w:rsid w:val="00934ED1"/>
    <w:rsid w:val="00934F0D"/>
    <w:rsid w:val="0093513E"/>
    <w:rsid w:val="009352FE"/>
    <w:rsid w:val="00935827"/>
    <w:rsid w:val="00935C37"/>
    <w:rsid w:val="00935D95"/>
    <w:rsid w:val="0093617D"/>
    <w:rsid w:val="009378A9"/>
    <w:rsid w:val="00937C06"/>
    <w:rsid w:val="00937D5D"/>
    <w:rsid w:val="00940337"/>
    <w:rsid w:val="009404EC"/>
    <w:rsid w:val="00940773"/>
    <w:rsid w:val="009407EA"/>
    <w:rsid w:val="009408FB"/>
    <w:rsid w:val="009417C1"/>
    <w:rsid w:val="00941B8A"/>
    <w:rsid w:val="00941D60"/>
    <w:rsid w:val="00942172"/>
    <w:rsid w:val="0094287F"/>
    <w:rsid w:val="009443F9"/>
    <w:rsid w:val="00944E4B"/>
    <w:rsid w:val="009455A8"/>
    <w:rsid w:val="00945BB5"/>
    <w:rsid w:val="00945DF1"/>
    <w:rsid w:val="00945EEB"/>
    <w:rsid w:val="00946BE9"/>
    <w:rsid w:val="00946DC5"/>
    <w:rsid w:val="00947471"/>
    <w:rsid w:val="00947639"/>
    <w:rsid w:val="0094776D"/>
    <w:rsid w:val="0095049C"/>
    <w:rsid w:val="00950781"/>
    <w:rsid w:val="00951CC4"/>
    <w:rsid w:val="00952182"/>
    <w:rsid w:val="009522EF"/>
    <w:rsid w:val="00953117"/>
    <w:rsid w:val="00953339"/>
    <w:rsid w:val="00953FED"/>
    <w:rsid w:val="0095421C"/>
    <w:rsid w:val="009542DD"/>
    <w:rsid w:val="009547F3"/>
    <w:rsid w:val="009550D2"/>
    <w:rsid w:val="0095545E"/>
    <w:rsid w:val="009579C9"/>
    <w:rsid w:val="0096044F"/>
    <w:rsid w:val="00961145"/>
    <w:rsid w:val="0096122F"/>
    <w:rsid w:val="00962651"/>
    <w:rsid w:val="009631B9"/>
    <w:rsid w:val="0096385B"/>
    <w:rsid w:val="009639B2"/>
    <w:rsid w:val="009641E1"/>
    <w:rsid w:val="0096424F"/>
    <w:rsid w:val="00964A9E"/>
    <w:rsid w:val="00964BEE"/>
    <w:rsid w:val="00965933"/>
    <w:rsid w:val="00965B06"/>
    <w:rsid w:val="00965DFD"/>
    <w:rsid w:val="009669AF"/>
    <w:rsid w:val="009673DD"/>
    <w:rsid w:val="00967F79"/>
    <w:rsid w:val="0097014D"/>
    <w:rsid w:val="00971066"/>
    <w:rsid w:val="0097147F"/>
    <w:rsid w:val="009718FA"/>
    <w:rsid w:val="00971A88"/>
    <w:rsid w:val="00971BEC"/>
    <w:rsid w:val="009725D0"/>
    <w:rsid w:val="0097260B"/>
    <w:rsid w:val="00972AC9"/>
    <w:rsid w:val="00972AF1"/>
    <w:rsid w:val="00972DEB"/>
    <w:rsid w:val="009732F5"/>
    <w:rsid w:val="00973A2E"/>
    <w:rsid w:val="0097493E"/>
    <w:rsid w:val="00974ED0"/>
    <w:rsid w:val="009751B9"/>
    <w:rsid w:val="009754FE"/>
    <w:rsid w:val="00975C2A"/>
    <w:rsid w:val="00975F75"/>
    <w:rsid w:val="00976CBC"/>
    <w:rsid w:val="0097707E"/>
    <w:rsid w:val="00977829"/>
    <w:rsid w:val="009802E4"/>
    <w:rsid w:val="00980A9F"/>
    <w:rsid w:val="00981441"/>
    <w:rsid w:val="009818B0"/>
    <w:rsid w:val="009823A7"/>
    <w:rsid w:val="00983F0C"/>
    <w:rsid w:val="00984D3A"/>
    <w:rsid w:val="00985244"/>
    <w:rsid w:val="00985302"/>
    <w:rsid w:val="00985FC0"/>
    <w:rsid w:val="00986BF7"/>
    <w:rsid w:val="00987142"/>
    <w:rsid w:val="009871AA"/>
    <w:rsid w:val="009874EF"/>
    <w:rsid w:val="009876A7"/>
    <w:rsid w:val="009910F3"/>
    <w:rsid w:val="00991282"/>
    <w:rsid w:val="00991EDF"/>
    <w:rsid w:val="00992A09"/>
    <w:rsid w:val="00994D85"/>
    <w:rsid w:val="00995049"/>
    <w:rsid w:val="0099646B"/>
    <w:rsid w:val="00997337"/>
    <w:rsid w:val="0099738E"/>
    <w:rsid w:val="009973B5"/>
    <w:rsid w:val="009A0945"/>
    <w:rsid w:val="009A1988"/>
    <w:rsid w:val="009A1C5E"/>
    <w:rsid w:val="009A22DF"/>
    <w:rsid w:val="009A2A9F"/>
    <w:rsid w:val="009A2BCA"/>
    <w:rsid w:val="009A3856"/>
    <w:rsid w:val="009A3B4D"/>
    <w:rsid w:val="009A45A0"/>
    <w:rsid w:val="009A4CB2"/>
    <w:rsid w:val="009A532F"/>
    <w:rsid w:val="009A5675"/>
    <w:rsid w:val="009A5ECC"/>
    <w:rsid w:val="009A6104"/>
    <w:rsid w:val="009A64FC"/>
    <w:rsid w:val="009A682D"/>
    <w:rsid w:val="009A6D0B"/>
    <w:rsid w:val="009B0116"/>
    <w:rsid w:val="009B020F"/>
    <w:rsid w:val="009B0FBA"/>
    <w:rsid w:val="009B14BD"/>
    <w:rsid w:val="009B241A"/>
    <w:rsid w:val="009B3990"/>
    <w:rsid w:val="009B4471"/>
    <w:rsid w:val="009B46FD"/>
    <w:rsid w:val="009B5554"/>
    <w:rsid w:val="009B57C8"/>
    <w:rsid w:val="009B58A8"/>
    <w:rsid w:val="009B5A64"/>
    <w:rsid w:val="009B6A84"/>
    <w:rsid w:val="009B6A92"/>
    <w:rsid w:val="009B6CBF"/>
    <w:rsid w:val="009B7DAB"/>
    <w:rsid w:val="009C01D4"/>
    <w:rsid w:val="009C0583"/>
    <w:rsid w:val="009C0654"/>
    <w:rsid w:val="009C096A"/>
    <w:rsid w:val="009C0B7E"/>
    <w:rsid w:val="009C0B95"/>
    <w:rsid w:val="009C1106"/>
    <w:rsid w:val="009C125E"/>
    <w:rsid w:val="009C1692"/>
    <w:rsid w:val="009C1CB6"/>
    <w:rsid w:val="009C267D"/>
    <w:rsid w:val="009C3865"/>
    <w:rsid w:val="009C3B99"/>
    <w:rsid w:val="009C4A7F"/>
    <w:rsid w:val="009C5B53"/>
    <w:rsid w:val="009C7E3A"/>
    <w:rsid w:val="009D017D"/>
    <w:rsid w:val="009D18FE"/>
    <w:rsid w:val="009D21EE"/>
    <w:rsid w:val="009D26CC"/>
    <w:rsid w:val="009D2E3D"/>
    <w:rsid w:val="009D31FC"/>
    <w:rsid w:val="009D37E0"/>
    <w:rsid w:val="009D3DEE"/>
    <w:rsid w:val="009D464C"/>
    <w:rsid w:val="009D4FBF"/>
    <w:rsid w:val="009D57D9"/>
    <w:rsid w:val="009D5A9B"/>
    <w:rsid w:val="009D6309"/>
    <w:rsid w:val="009D6AD4"/>
    <w:rsid w:val="009D726B"/>
    <w:rsid w:val="009D728B"/>
    <w:rsid w:val="009D7637"/>
    <w:rsid w:val="009D7903"/>
    <w:rsid w:val="009E1F7B"/>
    <w:rsid w:val="009E240E"/>
    <w:rsid w:val="009E2822"/>
    <w:rsid w:val="009E2B60"/>
    <w:rsid w:val="009E3D45"/>
    <w:rsid w:val="009E3E29"/>
    <w:rsid w:val="009E4D5A"/>
    <w:rsid w:val="009E5120"/>
    <w:rsid w:val="009E5653"/>
    <w:rsid w:val="009E5E29"/>
    <w:rsid w:val="009E6202"/>
    <w:rsid w:val="009E6248"/>
    <w:rsid w:val="009E69D8"/>
    <w:rsid w:val="009F0476"/>
    <w:rsid w:val="009F0525"/>
    <w:rsid w:val="009F0859"/>
    <w:rsid w:val="009F21C5"/>
    <w:rsid w:val="009F26FF"/>
    <w:rsid w:val="009F2721"/>
    <w:rsid w:val="009F2A9D"/>
    <w:rsid w:val="009F320D"/>
    <w:rsid w:val="009F3461"/>
    <w:rsid w:val="009F4638"/>
    <w:rsid w:val="009F4A7F"/>
    <w:rsid w:val="009F4ADC"/>
    <w:rsid w:val="009F5C57"/>
    <w:rsid w:val="009F604C"/>
    <w:rsid w:val="009F61F7"/>
    <w:rsid w:val="009F6554"/>
    <w:rsid w:val="009F6683"/>
    <w:rsid w:val="009F67B4"/>
    <w:rsid w:val="00A0024A"/>
    <w:rsid w:val="00A00C52"/>
    <w:rsid w:val="00A015DA"/>
    <w:rsid w:val="00A01663"/>
    <w:rsid w:val="00A016BB"/>
    <w:rsid w:val="00A016EF"/>
    <w:rsid w:val="00A0178A"/>
    <w:rsid w:val="00A0297D"/>
    <w:rsid w:val="00A02F56"/>
    <w:rsid w:val="00A0325B"/>
    <w:rsid w:val="00A03B2D"/>
    <w:rsid w:val="00A03D59"/>
    <w:rsid w:val="00A040E7"/>
    <w:rsid w:val="00A042D3"/>
    <w:rsid w:val="00A04390"/>
    <w:rsid w:val="00A0468A"/>
    <w:rsid w:val="00A04C25"/>
    <w:rsid w:val="00A0640B"/>
    <w:rsid w:val="00A06942"/>
    <w:rsid w:val="00A06DE8"/>
    <w:rsid w:val="00A074AF"/>
    <w:rsid w:val="00A0786A"/>
    <w:rsid w:val="00A07E47"/>
    <w:rsid w:val="00A10640"/>
    <w:rsid w:val="00A118CD"/>
    <w:rsid w:val="00A11C6A"/>
    <w:rsid w:val="00A1217B"/>
    <w:rsid w:val="00A1240B"/>
    <w:rsid w:val="00A13998"/>
    <w:rsid w:val="00A13FAD"/>
    <w:rsid w:val="00A14030"/>
    <w:rsid w:val="00A14A12"/>
    <w:rsid w:val="00A14E2A"/>
    <w:rsid w:val="00A1698B"/>
    <w:rsid w:val="00A17694"/>
    <w:rsid w:val="00A176BF"/>
    <w:rsid w:val="00A1781D"/>
    <w:rsid w:val="00A20C1C"/>
    <w:rsid w:val="00A2112D"/>
    <w:rsid w:val="00A21479"/>
    <w:rsid w:val="00A21B10"/>
    <w:rsid w:val="00A2220C"/>
    <w:rsid w:val="00A22554"/>
    <w:rsid w:val="00A23D37"/>
    <w:rsid w:val="00A24278"/>
    <w:rsid w:val="00A24AF3"/>
    <w:rsid w:val="00A24C4E"/>
    <w:rsid w:val="00A24E9E"/>
    <w:rsid w:val="00A24F20"/>
    <w:rsid w:val="00A25FF4"/>
    <w:rsid w:val="00A261B4"/>
    <w:rsid w:val="00A26794"/>
    <w:rsid w:val="00A26960"/>
    <w:rsid w:val="00A2741F"/>
    <w:rsid w:val="00A27BB3"/>
    <w:rsid w:val="00A30AAE"/>
    <w:rsid w:val="00A317B5"/>
    <w:rsid w:val="00A31973"/>
    <w:rsid w:val="00A31A4C"/>
    <w:rsid w:val="00A31EA8"/>
    <w:rsid w:val="00A32CE2"/>
    <w:rsid w:val="00A331D1"/>
    <w:rsid w:val="00A339EE"/>
    <w:rsid w:val="00A339F1"/>
    <w:rsid w:val="00A33AD7"/>
    <w:rsid w:val="00A341B7"/>
    <w:rsid w:val="00A34576"/>
    <w:rsid w:val="00A34D0E"/>
    <w:rsid w:val="00A351ED"/>
    <w:rsid w:val="00A35308"/>
    <w:rsid w:val="00A35588"/>
    <w:rsid w:val="00A359CC"/>
    <w:rsid w:val="00A35E15"/>
    <w:rsid w:val="00A36300"/>
    <w:rsid w:val="00A36788"/>
    <w:rsid w:val="00A3753B"/>
    <w:rsid w:val="00A37C2A"/>
    <w:rsid w:val="00A37D0D"/>
    <w:rsid w:val="00A403DD"/>
    <w:rsid w:val="00A41370"/>
    <w:rsid w:val="00A41946"/>
    <w:rsid w:val="00A41A64"/>
    <w:rsid w:val="00A41E73"/>
    <w:rsid w:val="00A43413"/>
    <w:rsid w:val="00A441BB"/>
    <w:rsid w:val="00A44845"/>
    <w:rsid w:val="00A449D1"/>
    <w:rsid w:val="00A44FF6"/>
    <w:rsid w:val="00A453B3"/>
    <w:rsid w:val="00A46122"/>
    <w:rsid w:val="00A46779"/>
    <w:rsid w:val="00A46D9D"/>
    <w:rsid w:val="00A47593"/>
    <w:rsid w:val="00A47623"/>
    <w:rsid w:val="00A47FFE"/>
    <w:rsid w:val="00A50322"/>
    <w:rsid w:val="00A50E5B"/>
    <w:rsid w:val="00A51764"/>
    <w:rsid w:val="00A51AE3"/>
    <w:rsid w:val="00A520B4"/>
    <w:rsid w:val="00A522A8"/>
    <w:rsid w:val="00A529F1"/>
    <w:rsid w:val="00A52F02"/>
    <w:rsid w:val="00A5361B"/>
    <w:rsid w:val="00A53835"/>
    <w:rsid w:val="00A53A53"/>
    <w:rsid w:val="00A53B18"/>
    <w:rsid w:val="00A54013"/>
    <w:rsid w:val="00A543B8"/>
    <w:rsid w:val="00A54ACD"/>
    <w:rsid w:val="00A54CAB"/>
    <w:rsid w:val="00A54D7B"/>
    <w:rsid w:val="00A555F3"/>
    <w:rsid w:val="00A55634"/>
    <w:rsid w:val="00A570E6"/>
    <w:rsid w:val="00A57F57"/>
    <w:rsid w:val="00A6052C"/>
    <w:rsid w:val="00A6077A"/>
    <w:rsid w:val="00A61A1E"/>
    <w:rsid w:val="00A61D48"/>
    <w:rsid w:val="00A61F0F"/>
    <w:rsid w:val="00A6302B"/>
    <w:rsid w:val="00A63DB4"/>
    <w:rsid w:val="00A641AD"/>
    <w:rsid w:val="00A642E2"/>
    <w:rsid w:val="00A649E0"/>
    <w:rsid w:val="00A65119"/>
    <w:rsid w:val="00A653EA"/>
    <w:rsid w:val="00A65A29"/>
    <w:rsid w:val="00A65D1A"/>
    <w:rsid w:val="00A66059"/>
    <w:rsid w:val="00A66311"/>
    <w:rsid w:val="00A677FA"/>
    <w:rsid w:val="00A67831"/>
    <w:rsid w:val="00A67B28"/>
    <w:rsid w:val="00A70802"/>
    <w:rsid w:val="00A71159"/>
    <w:rsid w:val="00A716A3"/>
    <w:rsid w:val="00A7233E"/>
    <w:rsid w:val="00A72C29"/>
    <w:rsid w:val="00A73175"/>
    <w:rsid w:val="00A73CE5"/>
    <w:rsid w:val="00A740A5"/>
    <w:rsid w:val="00A7421C"/>
    <w:rsid w:val="00A74556"/>
    <w:rsid w:val="00A74880"/>
    <w:rsid w:val="00A74D1C"/>
    <w:rsid w:val="00A75059"/>
    <w:rsid w:val="00A76071"/>
    <w:rsid w:val="00A76ADF"/>
    <w:rsid w:val="00A76B19"/>
    <w:rsid w:val="00A771D5"/>
    <w:rsid w:val="00A775B0"/>
    <w:rsid w:val="00A776B8"/>
    <w:rsid w:val="00A778B7"/>
    <w:rsid w:val="00A77E2E"/>
    <w:rsid w:val="00A8067F"/>
    <w:rsid w:val="00A81198"/>
    <w:rsid w:val="00A81748"/>
    <w:rsid w:val="00A817C8"/>
    <w:rsid w:val="00A81818"/>
    <w:rsid w:val="00A81BA0"/>
    <w:rsid w:val="00A81D95"/>
    <w:rsid w:val="00A82650"/>
    <w:rsid w:val="00A82737"/>
    <w:rsid w:val="00A82B4B"/>
    <w:rsid w:val="00A83ADC"/>
    <w:rsid w:val="00A840B2"/>
    <w:rsid w:val="00A84235"/>
    <w:rsid w:val="00A846D7"/>
    <w:rsid w:val="00A8509D"/>
    <w:rsid w:val="00A8589A"/>
    <w:rsid w:val="00A86970"/>
    <w:rsid w:val="00A87799"/>
    <w:rsid w:val="00A87DA0"/>
    <w:rsid w:val="00A87ED3"/>
    <w:rsid w:val="00A90338"/>
    <w:rsid w:val="00A9043C"/>
    <w:rsid w:val="00A90B83"/>
    <w:rsid w:val="00A90BEE"/>
    <w:rsid w:val="00A90CA3"/>
    <w:rsid w:val="00A90EFF"/>
    <w:rsid w:val="00A90F6D"/>
    <w:rsid w:val="00A9136B"/>
    <w:rsid w:val="00A92764"/>
    <w:rsid w:val="00A92AD2"/>
    <w:rsid w:val="00A92B23"/>
    <w:rsid w:val="00A930E3"/>
    <w:rsid w:val="00A9343D"/>
    <w:rsid w:val="00A9348F"/>
    <w:rsid w:val="00A9354A"/>
    <w:rsid w:val="00A93D7E"/>
    <w:rsid w:val="00A941C4"/>
    <w:rsid w:val="00A945F1"/>
    <w:rsid w:val="00A94657"/>
    <w:rsid w:val="00A94F7E"/>
    <w:rsid w:val="00A957F8"/>
    <w:rsid w:val="00A95FAE"/>
    <w:rsid w:val="00A9655A"/>
    <w:rsid w:val="00A96672"/>
    <w:rsid w:val="00A96930"/>
    <w:rsid w:val="00A96985"/>
    <w:rsid w:val="00A96A76"/>
    <w:rsid w:val="00A96E21"/>
    <w:rsid w:val="00A96E81"/>
    <w:rsid w:val="00AA1100"/>
    <w:rsid w:val="00AA1914"/>
    <w:rsid w:val="00AA1B56"/>
    <w:rsid w:val="00AA1D41"/>
    <w:rsid w:val="00AA1EB5"/>
    <w:rsid w:val="00AA20D7"/>
    <w:rsid w:val="00AA2547"/>
    <w:rsid w:val="00AA3016"/>
    <w:rsid w:val="00AA3B76"/>
    <w:rsid w:val="00AA50FD"/>
    <w:rsid w:val="00AA5E77"/>
    <w:rsid w:val="00AA60E2"/>
    <w:rsid w:val="00AA6323"/>
    <w:rsid w:val="00AA6ECB"/>
    <w:rsid w:val="00AA73D9"/>
    <w:rsid w:val="00AA74F9"/>
    <w:rsid w:val="00AA79D0"/>
    <w:rsid w:val="00AA7FB6"/>
    <w:rsid w:val="00AB066F"/>
    <w:rsid w:val="00AB0A7A"/>
    <w:rsid w:val="00AB0FC5"/>
    <w:rsid w:val="00AB12D5"/>
    <w:rsid w:val="00AB1451"/>
    <w:rsid w:val="00AB16DD"/>
    <w:rsid w:val="00AB1E60"/>
    <w:rsid w:val="00AB249F"/>
    <w:rsid w:val="00AB3D9B"/>
    <w:rsid w:val="00AB3E68"/>
    <w:rsid w:val="00AB4766"/>
    <w:rsid w:val="00AB5056"/>
    <w:rsid w:val="00AB52E7"/>
    <w:rsid w:val="00AB5BC2"/>
    <w:rsid w:val="00AB72E0"/>
    <w:rsid w:val="00AB7C26"/>
    <w:rsid w:val="00AC082D"/>
    <w:rsid w:val="00AC1428"/>
    <w:rsid w:val="00AC14E8"/>
    <w:rsid w:val="00AC1777"/>
    <w:rsid w:val="00AC1882"/>
    <w:rsid w:val="00AC1C25"/>
    <w:rsid w:val="00AC31EA"/>
    <w:rsid w:val="00AC32F0"/>
    <w:rsid w:val="00AC3BCC"/>
    <w:rsid w:val="00AC3EB2"/>
    <w:rsid w:val="00AC4022"/>
    <w:rsid w:val="00AC41C0"/>
    <w:rsid w:val="00AC468A"/>
    <w:rsid w:val="00AC4E97"/>
    <w:rsid w:val="00AC596A"/>
    <w:rsid w:val="00AC5C6C"/>
    <w:rsid w:val="00AC7210"/>
    <w:rsid w:val="00AC79C3"/>
    <w:rsid w:val="00AD0020"/>
    <w:rsid w:val="00AD0027"/>
    <w:rsid w:val="00AD0DD9"/>
    <w:rsid w:val="00AD1C5B"/>
    <w:rsid w:val="00AD289B"/>
    <w:rsid w:val="00AD2CF3"/>
    <w:rsid w:val="00AD3976"/>
    <w:rsid w:val="00AD3FE2"/>
    <w:rsid w:val="00AD47A7"/>
    <w:rsid w:val="00AD4844"/>
    <w:rsid w:val="00AD5540"/>
    <w:rsid w:val="00AD62E7"/>
    <w:rsid w:val="00AD641F"/>
    <w:rsid w:val="00AD6E6C"/>
    <w:rsid w:val="00AD7770"/>
    <w:rsid w:val="00AD79F2"/>
    <w:rsid w:val="00AD7B9F"/>
    <w:rsid w:val="00AE04C9"/>
    <w:rsid w:val="00AE0FCB"/>
    <w:rsid w:val="00AE145F"/>
    <w:rsid w:val="00AE1E61"/>
    <w:rsid w:val="00AE3052"/>
    <w:rsid w:val="00AE329B"/>
    <w:rsid w:val="00AE4377"/>
    <w:rsid w:val="00AE6960"/>
    <w:rsid w:val="00AE7FAF"/>
    <w:rsid w:val="00AF0ED0"/>
    <w:rsid w:val="00AF162F"/>
    <w:rsid w:val="00AF170C"/>
    <w:rsid w:val="00AF175D"/>
    <w:rsid w:val="00AF2A64"/>
    <w:rsid w:val="00AF2D2B"/>
    <w:rsid w:val="00AF355B"/>
    <w:rsid w:val="00AF3677"/>
    <w:rsid w:val="00AF3AB3"/>
    <w:rsid w:val="00AF44DC"/>
    <w:rsid w:val="00AF4879"/>
    <w:rsid w:val="00AF609B"/>
    <w:rsid w:val="00AF6233"/>
    <w:rsid w:val="00AF6255"/>
    <w:rsid w:val="00AF6746"/>
    <w:rsid w:val="00AF67D3"/>
    <w:rsid w:val="00AF6A36"/>
    <w:rsid w:val="00AF6C0B"/>
    <w:rsid w:val="00AF743D"/>
    <w:rsid w:val="00AF7AA4"/>
    <w:rsid w:val="00B00265"/>
    <w:rsid w:val="00B00C96"/>
    <w:rsid w:val="00B017C7"/>
    <w:rsid w:val="00B01B4F"/>
    <w:rsid w:val="00B024B4"/>
    <w:rsid w:val="00B04274"/>
    <w:rsid w:val="00B04F3C"/>
    <w:rsid w:val="00B0576A"/>
    <w:rsid w:val="00B0590F"/>
    <w:rsid w:val="00B05E17"/>
    <w:rsid w:val="00B06FFC"/>
    <w:rsid w:val="00B0720B"/>
    <w:rsid w:val="00B075A5"/>
    <w:rsid w:val="00B07ACB"/>
    <w:rsid w:val="00B07AD4"/>
    <w:rsid w:val="00B07C11"/>
    <w:rsid w:val="00B1001B"/>
    <w:rsid w:val="00B10046"/>
    <w:rsid w:val="00B1013D"/>
    <w:rsid w:val="00B1016C"/>
    <w:rsid w:val="00B103EA"/>
    <w:rsid w:val="00B104F7"/>
    <w:rsid w:val="00B1057F"/>
    <w:rsid w:val="00B11EDB"/>
    <w:rsid w:val="00B1244F"/>
    <w:rsid w:val="00B12809"/>
    <w:rsid w:val="00B12D1D"/>
    <w:rsid w:val="00B133B0"/>
    <w:rsid w:val="00B13C9D"/>
    <w:rsid w:val="00B13FA2"/>
    <w:rsid w:val="00B140A0"/>
    <w:rsid w:val="00B142DE"/>
    <w:rsid w:val="00B143CC"/>
    <w:rsid w:val="00B146F2"/>
    <w:rsid w:val="00B1512E"/>
    <w:rsid w:val="00B154B5"/>
    <w:rsid w:val="00B161CC"/>
    <w:rsid w:val="00B16600"/>
    <w:rsid w:val="00B166CE"/>
    <w:rsid w:val="00B16C7D"/>
    <w:rsid w:val="00B20883"/>
    <w:rsid w:val="00B2091C"/>
    <w:rsid w:val="00B21799"/>
    <w:rsid w:val="00B2329F"/>
    <w:rsid w:val="00B238B7"/>
    <w:rsid w:val="00B23925"/>
    <w:rsid w:val="00B23B5C"/>
    <w:rsid w:val="00B23E76"/>
    <w:rsid w:val="00B25454"/>
    <w:rsid w:val="00B265F5"/>
    <w:rsid w:val="00B27258"/>
    <w:rsid w:val="00B27AEC"/>
    <w:rsid w:val="00B300D3"/>
    <w:rsid w:val="00B31B78"/>
    <w:rsid w:val="00B3224B"/>
    <w:rsid w:val="00B324C3"/>
    <w:rsid w:val="00B33D93"/>
    <w:rsid w:val="00B33ED5"/>
    <w:rsid w:val="00B35054"/>
    <w:rsid w:val="00B35090"/>
    <w:rsid w:val="00B35093"/>
    <w:rsid w:val="00B353CE"/>
    <w:rsid w:val="00B35CE4"/>
    <w:rsid w:val="00B37CC9"/>
    <w:rsid w:val="00B4025E"/>
    <w:rsid w:val="00B40275"/>
    <w:rsid w:val="00B40954"/>
    <w:rsid w:val="00B40B51"/>
    <w:rsid w:val="00B40D33"/>
    <w:rsid w:val="00B41372"/>
    <w:rsid w:val="00B414C9"/>
    <w:rsid w:val="00B41755"/>
    <w:rsid w:val="00B41BF8"/>
    <w:rsid w:val="00B42329"/>
    <w:rsid w:val="00B42420"/>
    <w:rsid w:val="00B429F2"/>
    <w:rsid w:val="00B44315"/>
    <w:rsid w:val="00B4439E"/>
    <w:rsid w:val="00B44B48"/>
    <w:rsid w:val="00B44B9E"/>
    <w:rsid w:val="00B44EB6"/>
    <w:rsid w:val="00B456BA"/>
    <w:rsid w:val="00B4579A"/>
    <w:rsid w:val="00B45A26"/>
    <w:rsid w:val="00B45D23"/>
    <w:rsid w:val="00B46270"/>
    <w:rsid w:val="00B4681F"/>
    <w:rsid w:val="00B46E86"/>
    <w:rsid w:val="00B47878"/>
    <w:rsid w:val="00B47CCC"/>
    <w:rsid w:val="00B502D5"/>
    <w:rsid w:val="00B502F5"/>
    <w:rsid w:val="00B50C7C"/>
    <w:rsid w:val="00B51D7C"/>
    <w:rsid w:val="00B51DB8"/>
    <w:rsid w:val="00B51FB2"/>
    <w:rsid w:val="00B52284"/>
    <w:rsid w:val="00B52628"/>
    <w:rsid w:val="00B53F12"/>
    <w:rsid w:val="00B54C93"/>
    <w:rsid w:val="00B54CD4"/>
    <w:rsid w:val="00B557CE"/>
    <w:rsid w:val="00B562A9"/>
    <w:rsid w:val="00B56C78"/>
    <w:rsid w:val="00B56CE4"/>
    <w:rsid w:val="00B57150"/>
    <w:rsid w:val="00B5775E"/>
    <w:rsid w:val="00B60DA1"/>
    <w:rsid w:val="00B610FC"/>
    <w:rsid w:val="00B612BE"/>
    <w:rsid w:val="00B6153F"/>
    <w:rsid w:val="00B61A7F"/>
    <w:rsid w:val="00B620B4"/>
    <w:rsid w:val="00B62911"/>
    <w:rsid w:val="00B62A2E"/>
    <w:rsid w:val="00B62BD8"/>
    <w:rsid w:val="00B630D8"/>
    <w:rsid w:val="00B63312"/>
    <w:rsid w:val="00B6338F"/>
    <w:rsid w:val="00B63823"/>
    <w:rsid w:val="00B63EC0"/>
    <w:rsid w:val="00B63F67"/>
    <w:rsid w:val="00B645FF"/>
    <w:rsid w:val="00B6566A"/>
    <w:rsid w:val="00B65DD0"/>
    <w:rsid w:val="00B66AD1"/>
    <w:rsid w:val="00B67E05"/>
    <w:rsid w:val="00B702EC"/>
    <w:rsid w:val="00B711E3"/>
    <w:rsid w:val="00B71539"/>
    <w:rsid w:val="00B71AB6"/>
    <w:rsid w:val="00B725AE"/>
    <w:rsid w:val="00B74BE7"/>
    <w:rsid w:val="00B74E63"/>
    <w:rsid w:val="00B75120"/>
    <w:rsid w:val="00B7533E"/>
    <w:rsid w:val="00B75887"/>
    <w:rsid w:val="00B75919"/>
    <w:rsid w:val="00B75D38"/>
    <w:rsid w:val="00B75D5C"/>
    <w:rsid w:val="00B76D0D"/>
    <w:rsid w:val="00B77D02"/>
    <w:rsid w:val="00B77DDC"/>
    <w:rsid w:val="00B80A9C"/>
    <w:rsid w:val="00B81173"/>
    <w:rsid w:val="00B8190F"/>
    <w:rsid w:val="00B8215F"/>
    <w:rsid w:val="00B82409"/>
    <w:rsid w:val="00B82C70"/>
    <w:rsid w:val="00B830C5"/>
    <w:rsid w:val="00B83660"/>
    <w:rsid w:val="00B84D09"/>
    <w:rsid w:val="00B8535B"/>
    <w:rsid w:val="00B857F5"/>
    <w:rsid w:val="00B85A2B"/>
    <w:rsid w:val="00B85EA9"/>
    <w:rsid w:val="00B865B1"/>
    <w:rsid w:val="00B8661E"/>
    <w:rsid w:val="00B874F1"/>
    <w:rsid w:val="00B9073A"/>
    <w:rsid w:val="00B90DE4"/>
    <w:rsid w:val="00B91FAF"/>
    <w:rsid w:val="00B92BBF"/>
    <w:rsid w:val="00B92EC6"/>
    <w:rsid w:val="00B92F16"/>
    <w:rsid w:val="00B9340B"/>
    <w:rsid w:val="00B9351B"/>
    <w:rsid w:val="00B93819"/>
    <w:rsid w:val="00B93BDD"/>
    <w:rsid w:val="00B940BB"/>
    <w:rsid w:val="00B94252"/>
    <w:rsid w:val="00B9465B"/>
    <w:rsid w:val="00B94BDA"/>
    <w:rsid w:val="00B95122"/>
    <w:rsid w:val="00B9538D"/>
    <w:rsid w:val="00B95E3F"/>
    <w:rsid w:val="00B95F93"/>
    <w:rsid w:val="00B961BE"/>
    <w:rsid w:val="00B96248"/>
    <w:rsid w:val="00B9784D"/>
    <w:rsid w:val="00BA01F2"/>
    <w:rsid w:val="00BA020D"/>
    <w:rsid w:val="00BA0374"/>
    <w:rsid w:val="00BA10D9"/>
    <w:rsid w:val="00BA14BA"/>
    <w:rsid w:val="00BA1838"/>
    <w:rsid w:val="00BA24DF"/>
    <w:rsid w:val="00BA28C6"/>
    <w:rsid w:val="00BA2A37"/>
    <w:rsid w:val="00BA4E2D"/>
    <w:rsid w:val="00BA52AE"/>
    <w:rsid w:val="00BA5A1E"/>
    <w:rsid w:val="00BA5B5C"/>
    <w:rsid w:val="00BA5F76"/>
    <w:rsid w:val="00BA60C5"/>
    <w:rsid w:val="00BA6567"/>
    <w:rsid w:val="00BA6FD1"/>
    <w:rsid w:val="00BA7BCD"/>
    <w:rsid w:val="00BA7F3E"/>
    <w:rsid w:val="00BB01C2"/>
    <w:rsid w:val="00BB0275"/>
    <w:rsid w:val="00BB1282"/>
    <w:rsid w:val="00BB1669"/>
    <w:rsid w:val="00BB16D7"/>
    <w:rsid w:val="00BB2393"/>
    <w:rsid w:val="00BB23E7"/>
    <w:rsid w:val="00BB274C"/>
    <w:rsid w:val="00BB3464"/>
    <w:rsid w:val="00BB372D"/>
    <w:rsid w:val="00BB3BC4"/>
    <w:rsid w:val="00BB4594"/>
    <w:rsid w:val="00BB47B8"/>
    <w:rsid w:val="00BB5AB0"/>
    <w:rsid w:val="00BB5DE9"/>
    <w:rsid w:val="00BB5E13"/>
    <w:rsid w:val="00BB6322"/>
    <w:rsid w:val="00BB6801"/>
    <w:rsid w:val="00BB6F9B"/>
    <w:rsid w:val="00BB74CB"/>
    <w:rsid w:val="00BB7E04"/>
    <w:rsid w:val="00BC00D8"/>
    <w:rsid w:val="00BC03BC"/>
    <w:rsid w:val="00BC17CD"/>
    <w:rsid w:val="00BC1962"/>
    <w:rsid w:val="00BC22D8"/>
    <w:rsid w:val="00BC2F19"/>
    <w:rsid w:val="00BC3888"/>
    <w:rsid w:val="00BC4380"/>
    <w:rsid w:val="00BC475B"/>
    <w:rsid w:val="00BC4A54"/>
    <w:rsid w:val="00BC4B54"/>
    <w:rsid w:val="00BC52F0"/>
    <w:rsid w:val="00BC5989"/>
    <w:rsid w:val="00BC63AE"/>
    <w:rsid w:val="00BC64FF"/>
    <w:rsid w:val="00BC66BD"/>
    <w:rsid w:val="00BC66C2"/>
    <w:rsid w:val="00BC6E8D"/>
    <w:rsid w:val="00BD014E"/>
    <w:rsid w:val="00BD17BC"/>
    <w:rsid w:val="00BD1976"/>
    <w:rsid w:val="00BD1BAA"/>
    <w:rsid w:val="00BD1C72"/>
    <w:rsid w:val="00BD298E"/>
    <w:rsid w:val="00BD3298"/>
    <w:rsid w:val="00BD33B0"/>
    <w:rsid w:val="00BD3435"/>
    <w:rsid w:val="00BD3DE6"/>
    <w:rsid w:val="00BD4144"/>
    <w:rsid w:val="00BD4DAD"/>
    <w:rsid w:val="00BD4E98"/>
    <w:rsid w:val="00BD58F5"/>
    <w:rsid w:val="00BD6572"/>
    <w:rsid w:val="00BD73E7"/>
    <w:rsid w:val="00BE0AD6"/>
    <w:rsid w:val="00BE1778"/>
    <w:rsid w:val="00BE1F38"/>
    <w:rsid w:val="00BE376F"/>
    <w:rsid w:val="00BE475B"/>
    <w:rsid w:val="00BE4AD8"/>
    <w:rsid w:val="00BE5263"/>
    <w:rsid w:val="00BE5933"/>
    <w:rsid w:val="00BE5D4F"/>
    <w:rsid w:val="00BE632B"/>
    <w:rsid w:val="00BE6449"/>
    <w:rsid w:val="00BE64D1"/>
    <w:rsid w:val="00BE6595"/>
    <w:rsid w:val="00BE66E8"/>
    <w:rsid w:val="00BE6ACB"/>
    <w:rsid w:val="00BE71AD"/>
    <w:rsid w:val="00BE71BA"/>
    <w:rsid w:val="00BE767B"/>
    <w:rsid w:val="00BE7FE3"/>
    <w:rsid w:val="00BF01DF"/>
    <w:rsid w:val="00BF0927"/>
    <w:rsid w:val="00BF0BCA"/>
    <w:rsid w:val="00BF0C4B"/>
    <w:rsid w:val="00BF0DD1"/>
    <w:rsid w:val="00BF12DA"/>
    <w:rsid w:val="00BF17A0"/>
    <w:rsid w:val="00BF1A46"/>
    <w:rsid w:val="00BF2668"/>
    <w:rsid w:val="00BF2CB6"/>
    <w:rsid w:val="00BF37D8"/>
    <w:rsid w:val="00BF4308"/>
    <w:rsid w:val="00BF4475"/>
    <w:rsid w:val="00BF4891"/>
    <w:rsid w:val="00BF4C0D"/>
    <w:rsid w:val="00BF5268"/>
    <w:rsid w:val="00BF608F"/>
    <w:rsid w:val="00BF6118"/>
    <w:rsid w:val="00BF64F0"/>
    <w:rsid w:val="00BF6E16"/>
    <w:rsid w:val="00BF71DA"/>
    <w:rsid w:val="00C001CD"/>
    <w:rsid w:val="00C009E6"/>
    <w:rsid w:val="00C013A7"/>
    <w:rsid w:val="00C01D0A"/>
    <w:rsid w:val="00C02A26"/>
    <w:rsid w:val="00C02CDB"/>
    <w:rsid w:val="00C038AB"/>
    <w:rsid w:val="00C03CA1"/>
    <w:rsid w:val="00C03CE0"/>
    <w:rsid w:val="00C04249"/>
    <w:rsid w:val="00C0447D"/>
    <w:rsid w:val="00C05DD1"/>
    <w:rsid w:val="00C06A54"/>
    <w:rsid w:val="00C0783E"/>
    <w:rsid w:val="00C10287"/>
    <w:rsid w:val="00C10425"/>
    <w:rsid w:val="00C10496"/>
    <w:rsid w:val="00C107D8"/>
    <w:rsid w:val="00C10C50"/>
    <w:rsid w:val="00C110E5"/>
    <w:rsid w:val="00C117A9"/>
    <w:rsid w:val="00C125FF"/>
    <w:rsid w:val="00C12A60"/>
    <w:rsid w:val="00C12BEC"/>
    <w:rsid w:val="00C12EB0"/>
    <w:rsid w:val="00C130B2"/>
    <w:rsid w:val="00C13947"/>
    <w:rsid w:val="00C14381"/>
    <w:rsid w:val="00C15A61"/>
    <w:rsid w:val="00C1614A"/>
    <w:rsid w:val="00C169E8"/>
    <w:rsid w:val="00C16D9E"/>
    <w:rsid w:val="00C17BD1"/>
    <w:rsid w:val="00C17E2A"/>
    <w:rsid w:val="00C20574"/>
    <w:rsid w:val="00C20D2C"/>
    <w:rsid w:val="00C20EF5"/>
    <w:rsid w:val="00C21246"/>
    <w:rsid w:val="00C2138E"/>
    <w:rsid w:val="00C213CC"/>
    <w:rsid w:val="00C214C1"/>
    <w:rsid w:val="00C22299"/>
    <w:rsid w:val="00C2366C"/>
    <w:rsid w:val="00C24513"/>
    <w:rsid w:val="00C249BB"/>
    <w:rsid w:val="00C24EA9"/>
    <w:rsid w:val="00C2529D"/>
    <w:rsid w:val="00C259CE"/>
    <w:rsid w:val="00C266D3"/>
    <w:rsid w:val="00C26BD3"/>
    <w:rsid w:val="00C26EFE"/>
    <w:rsid w:val="00C278D7"/>
    <w:rsid w:val="00C27C4A"/>
    <w:rsid w:val="00C27CC2"/>
    <w:rsid w:val="00C27CFF"/>
    <w:rsid w:val="00C3010E"/>
    <w:rsid w:val="00C30346"/>
    <w:rsid w:val="00C30D4A"/>
    <w:rsid w:val="00C31E6F"/>
    <w:rsid w:val="00C32734"/>
    <w:rsid w:val="00C328F8"/>
    <w:rsid w:val="00C3363F"/>
    <w:rsid w:val="00C33704"/>
    <w:rsid w:val="00C33ABE"/>
    <w:rsid w:val="00C33BD0"/>
    <w:rsid w:val="00C34282"/>
    <w:rsid w:val="00C3429A"/>
    <w:rsid w:val="00C342B6"/>
    <w:rsid w:val="00C34374"/>
    <w:rsid w:val="00C34EE6"/>
    <w:rsid w:val="00C350AE"/>
    <w:rsid w:val="00C35566"/>
    <w:rsid w:val="00C356E2"/>
    <w:rsid w:val="00C35EE7"/>
    <w:rsid w:val="00C361BF"/>
    <w:rsid w:val="00C37472"/>
    <w:rsid w:val="00C37CAA"/>
    <w:rsid w:val="00C37CB8"/>
    <w:rsid w:val="00C37EF4"/>
    <w:rsid w:val="00C37F11"/>
    <w:rsid w:val="00C40E5B"/>
    <w:rsid w:val="00C41141"/>
    <w:rsid w:val="00C41A24"/>
    <w:rsid w:val="00C41C5C"/>
    <w:rsid w:val="00C41F07"/>
    <w:rsid w:val="00C42E6B"/>
    <w:rsid w:val="00C433EF"/>
    <w:rsid w:val="00C43E81"/>
    <w:rsid w:val="00C4423A"/>
    <w:rsid w:val="00C44792"/>
    <w:rsid w:val="00C447D7"/>
    <w:rsid w:val="00C449E7"/>
    <w:rsid w:val="00C4564E"/>
    <w:rsid w:val="00C461C4"/>
    <w:rsid w:val="00C46CAF"/>
    <w:rsid w:val="00C47CAE"/>
    <w:rsid w:val="00C47CF2"/>
    <w:rsid w:val="00C502E5"/>
    <w:rsid w:val="00C50526"/>
    <w:rsid w:val="00C50557"/>
    <w:rsid w:val="00C50A32"/>
    <w:rsid w:val="00C51839"/>
    <w:rsid w:val="00C520C8"/>
    <w:rsid w:val="00C53277"/>
    <w:rsid w:val="00C54133"/>
    <w:rsid w:val="00C54E81"/>
    <w:rsid w:val="00C54F77"/>
    <w:rsid w:val="00C54FAD"/>
    <w:rsid w:val="00C55AFF"/>
    <w:rsid w:val="00C55E32"/>
    <w:rsid w:val="00C55F5B"/>
    <w:rsid w:val="00C56E19"/>
    <w:rsid w:val="00C57E41"/>
    <w:rsid w:val="00C57FFD"/>
    <w:rsid w:val="00C60E04"/>
    <w:rsid w:val="00C6158A"/>
    <w:rsid w:val="00C623EE"/>
    <w:rsid w:val="00C62924"/>
    <w:rsid w:val="00C62B63"/>
    <w:rsid w:val="00C62E75"/>
    <w:rsid w:val="00C6324A"/>
    <w:rsid w:val="00C632C1"/>
    <w:rsid w:val="00C633F9"/>
    <w:rsid w:val="00C63871"/>
    <w:rsid w:val="00C63D24"/>
    <w:rsid w:val="00C64040"/>
    <w:rsid w:val="00C64F9C"/>
    <w:rsid w:val="00C6559F"/>
    <w:rsid w:val="00C656DB"/>
    <w:rsid w:val="00C6614B"/>
    <w:rsid w:val="00C66350"/>
    <w:rsid w:val="00C66D63"/>
    <w:rsid w:val="00C67076"/>
    <w:rsid w:val="00C67206"/>
    <w:rsid w:val="00C6770F"/>
    <w:rsid w:val="00C67D38"/>
    <w:rsid w:val="00C70725"/>
    <w:rsid w:val="00C709B7"/>
    <w:rsid w:val="00C714C2"/>
    <w:rsid w:val="00C7194E"/>
    <w:rsid w:val="00C71B38"/>
    <w:rsid w:val="00C71F39"/>
    <w:rsid w:val="00C728D5"/>
    <w:rsid w:val="00C731FF"/>
    <w:rsid w:val="00C73BD6"/>
    <w:rsid w:val="00C740CD"/>
    <w:rsid w:val="00C7490E"/>
    <w:rsid w:val="00C74FF2"/>
    <w:rsid w:val="00C7567D"/>
    <w:rsid w:val="00C75AF1"/>
    <w:rsid w:val="00C7615E"/>
    <w:rsid w:val="00C764DD"/>
    <w:rsid w:val="00C765EC"/>
    <w:rsid w:val="00C7754C"/>
    <w:rsid w:val="00C779CE"/>
    <w:rsid w:val="00C77A5B"/>
    <w:rsid w:val="00C77D7D"/>
    <w:rsid w:val="00C77F95"/>
    <w:rsid w:val="00C80624"/>
    <w:rsid w:val="00C8170B"/>
    <w:rsid w:val="00C81EB6"/>
    <w:rsid w:val="00C82481"/>
    <w:rsid w:val="00C824B0"/>
    <w:rsid w:val="00C82BFF"/>
    <w:rsid w:val="00C82F38"/>
    <w:rsid w:val="00C83975"/>
    <w:rsid w:val="00C8413C"/>
    <w:rsid w:val="00C84CF4"/>
    <w:rsid w:val="00C85454"/>
    <w:rsid w:val="00C868E1"/>
    <w:rsid w:val="00C87306"/>
    <w:rsid w:val="00C90EA5"/>
    <w:rsid w:val="00C9190A"/>
    <w:rsid w:val="00C91B72"/>
    <w:rsid w:val="00C93DD2"/>
    <w:rsid w:val="00C93F02"/>
    <w:rsid w:val="00C93F08"/>
    <w:rsid w:val="00C94617"/>
    <w:rsid w:val="00C94D49"/>
    <w:rsid w:val="00C954A9"/>
    <w:rsid w:val="00C9564C"/>
    <w:rsid w:val="00C967AC"/>
    <w:rsid w:val="00C9692A"/>
    <w:rsid w:val="00C96A50"/>
    <w:rsid w:val="00C96B7F"/>
    <w:rsid w:val="00C97279"/>
    <w:rsid w:val="00C9750D"/>
    <w:rsid w:val="00C97668"/>
    <w:rsid w:val="00C97708"/>
    <w:rsid w:val="00CA08B0"/>
    <w:rsid w:val="00CA0E91"/>
    <w:rsid w:val="00CA11EA"/>
    <w:rsid w:val="00CA1544"/>
    <w:rsid w:val="00CA1565"/>
    <w:rsid w:val="00CA16F4"/>
    <w:rsid w:val="00CA1B6C"/>
    <w:rsid w:val="00CA2087"/>
    <w:rsid w:val="00CA218C"/>
    <w:rsid w:val="00CA23E4"/>
    <w:rsid w:val="00CA32CD"/>
    <w:rsid w:val="00CA340D"/>
    <w:rsid w:val="00CA42D1"/>
    <w:rsid w:val="00CA5036"/>
    <w:rsid w:val="00CA50A9"/>
    <w:rsid w:val="00CA5BFA"/>
    <w:rsid w:val="00CA616A"/>
    <w:rsid w:val="00CA66BD"/>
    <w:rsid w:val="00CA6B53"/>
    <w:rsid w:val="00CA7237"/>
    <w:rsid w:val="00CA7B47"/>
    <w:rsid w:val="00CB0B27"/>
    <w:rsid w:val="00CB1C65"/>
    <w:rsid w:val="00CB212B"/>
    <w:rsid w:val="00CB2C93"/>
    <w:rsid w:val="00CB32A1"/>
    <w:rsid w:val="00CB34F9"/>
    <w:rsid w:val="00CB3B34"/>
    <w:rsid w:val="00CB3C93"/>
    <w:rsid w:val="00CB417E"/>
    <w:rsid w:val="00CB46E8"/>
    <w:rsid w:val="00CB49A2"/>
    <w:rsid w:val="00CB66D3"/>
    <w:rsid w:val="00CB7218"/>
    <w:rsid w:val="00CB721B"/>
    <w:rsid w:val="00CB7417"/>
    <w:rsid w:val="00CB76E6"/>
    <w:rsid w:val="00CB787C"/>
    <w:rsid w:val="00CB7EFD"/>
    <w:rsid w:val="00CC0C7F"/>
    <w:rsid w:val="00CC1A47"/>
    <w:rsid w:val="00CC1A4F"/>
    <w:rsid w:val="00CC1E18"/>
    <w:rsid w:val="00CC1E62"/>
    <w:rsid w:val="00CC1F68"/>
    <w:rsid w:val="00CC238E"/>
    <w:rsid w:val="00CC52B6"/>
    <w:rsid w:val="00CC5C9A"/>
    <w:rsid w:val="00CC5DB5"/>
    <w:rsid w:val="00CC5FA1"/>
    <w:rsid w:val="00CC6BE4"/>
    <w:rsid w:val="00CC74F5"/>
    <w:rsid w:val="00CD0B2D"/>
    <w:rsid w:val="00CD0D20"/>
    <w:rsid w:val="00CD1234"/>
    <w:rsid w:val="00CD178C"/>
    <w:rsid w:val="00CD1C93"/>
    <w:rsid w:val="00CD2803"/>
    <w:rsid w:val="00CD29F1"/>
    <w:rsid w:val="00CD2E09"/>
    <w:rsid w:val="00CD2EF4"/>
    <w:rsid w:val="00CD3074"/>
    <w:rsid w:val="00CD3AF1"/>
    <w:rsid w:val="00CD3DF7"/>
    <w:rsid w:val="00CD3EDE"/>
    <w:rsid w:val="00CD4954"/>
    <w:rsid w:val="00CD4E37"/>
    <w:rsid w:val="00CD4F17"/>
    <w:rsid w:val="00CD4F19"/>
    <w:rsid w:val="00CD5766"/>
    <w:rsid w:val="00CD5B9A"/>
    <w:rsid w:val="00CD5FA7"/>
    <w:rsid w:val="00CD60D7"/>
    <w:rsid w:val="00CD6268"/>
    <w:rsid w:val="00CD7158"/>
    <w:rsid w:val="00CD78DB"/>
    <w:rsid w:val="00CD796E"/>
    <w:rsid w:val="00CE094D"/>
    <w:rsid w:val="00CE0B0C"/>
    <w:rsid w:val="00CE12BB"/>
    <w:rsid w:val="00CE12F4"/>
    <w:rsid w:val="00CE13D3"/>
    <w:rsid w:val="00CE1977"/>
    <w:rsid w:val="00CE1A72"/>
    <w:rsid w:val="00CE1D39"/>
    <w:rsid w:val="00CE208C"/>
    <w:rsid w:val="00CE2D8D"/>
    <w:rsid w:val="00CE35C9"/>
    <w:rsid w:val="00CE4414"/>
    <w:rsid w:val="00CE44C3"/>
    <w:rsid w:val="00CE4951"/>
    <w:rsid w:val="00CE4AFB"/>
    <w:rsid w:val="00CE520C"/>
    <w:rsid w:val="00CE583C"/>
    <w:rsid w:val="00CE6277"/>
    <w:rsid w:val="00CE6888"/>
    <w:rsid w:val="00CE6E17"/>
    <w:rsid w:val="00CE6F75"/>
    <w:rsid w:val="00CE793E"/>
    <w:rsid w:val="00CE7CE9"/>
    <w:rsid w:val="00CF0062"/>
    <w:rsid w:val="00CF0BC7"/>
    <w:rsid w:val="00CF257D"/>
    <w:rsid w:val="00CF2A71"/>
    <w:rsid w:val="00CF5485"/>
    <w:rsid w:val="00CF68FD"/>
    <w:rsid w:val="00CF704B"/>
    <w:rsid w:val="00CF7722"/>
    <w:rsid w:val="00CF7B53"/>
    <w:rsid w:val="00D00AA4"/>
    <w:rsid w:val="00D0171F"/>
    <w:rsid w:val="00D01799"/>
    <w:rsid w:val="00D01D9D"/>
    <w:rsid w:val="00D0272F"/>
    <w:rsid w:val="00D0422F"/>
    <w:rsid w:val="00D04BCA"/>
    <w:rsid w:val="00D04BFB"/>
    <w:rsid w:val="00D05BEA"/>
    <w:rsid w:val="00D05C2C"/>
    <w:rsid w:val="00D05D70"/>
    <w:rsid w:val="00D0624C"/>
    <w:rsid w:val="00D065D7"/>
    <w:rsid w:val="00D067C2"/>
    <w:rsid w:val="00D0699E"/>
    <w:rsid w:val="00D06C52"/>
    <w:rsid w:val="00D07DFE"/>
    <w:rsid w:val="00D10928"/>
    <w:rsid w:val="00D11AA3"/>
    <w:rsid w:val="00D11AD1"/>
    <w:rsid w:val="00D12501"/>
    <w:rsid w:val="00D128BC"/>
    <w:rsid w:val="00D1292D"/>
    <w:rsid w:val="00D12B2D"/>
    <w:rsid w:val="00D12DB7"/>
    <w:rsid w:val="00D135BD"/>
    <w:rsid w:val="00D13BCB"/>
    <w:rsid w:val="00D15E06"/>
    <w:rsid w:val="00D16B8B"/>
    <w:rsid w:val="00D17D35"/>
    <w:rsid w:val="00D2019B"/>
    <w:rsid w:val="00D20C23"/>
    <w:rsid w:val="00D20D2C"/>
    <w:rsid w:val="00D21292"/>
    <w:rsid w:val="00D2170E"/>
    <w:rsid w:val="00D220EA"/>
    <w:rsid w:val="00D22908"/>
    <w:rsid w:val="00D22912"/>
    <w:rsid w:val="00D22A5F"/>
    <w:rsid w:val="00D22E77"/>
    <w:rsid w:val="00D23FFA"/>
    <w:rsid w:val="00D24AF0"/>
    <w:rsid w:val="00D24B93"/>
    <w:rsid w:val="00D2611B"/>
    <w:rsid w:val="00D26A73"/>
    <w:rsid w:val="00D26FC2"/>
    <w:rsid w:val="00D273E3"/>
    <w:rsid w:val="00D2787E"/>
    <w:rsid w:val="00D27BE4"/>
    <w:rsid w:val="00D27F86"/>
    <w:rsid w:val="00D30136"/>
    <w:rsid w:val="00D30544"/>
    <w:rsid w:val="00D307E9"/>
    <w:rsid w:val="00D30D2E"/>
    <w:rsid w:val="00D30E0A"/>
    <w:rsid w:val="00D32601"/>
    <w:rsid w:val="00D32898"/>
    <w:rsid w:val="00D32BA0"/>
    <w:rsid w:val="00D33094"/>
    <w:rsid w:val="00D336AB"/>
    <w:rsid w:val="00D339BD"/>
    <w:rsid w:val="00D34100"/>
    <w:rsid w:val="00D34A3C"/>
    <w:rsid w:val="00D34B64"/>
    <w:rsid w:val="00D350F8"/>
    <w:rsid w:val="00D35D71"/>
    <w:rsid w:val="00D35E0B"/>
    <w:rsid w:val="00D3686D"/>
    <w:rsid w:val="00D36D8B"/>
    <w:rsid w:val="00D4007E"/>
    <w:rsid w:val="00D40608"/>
    <w:rsid w:val="00D407B0"/>
    <w:rsid w:val="00D417B0"/>
    <w:rsid w:val="00D41CF8"/>
    <w:rsid w:val="00D41D2E"/>
    <w:rsid w:val="00D41D56"/>
    <w:rsid w:val="00D42334"/>
    <w:rsid w:val="00D42430"/>
    <w:rsid w:val="00D424DC"/>
    <w:rsid w:val="00D434E5"/>
    <w:rsid w:val="00D434E6"/>
    <w:rsid w:val="00D43EB4"/>
    <w:rsid w:val="00D44D05"/>
    <w:rsid w:val="00D44D52"/>
    <w:rsid w:val="00D44E80"/>
    <w:rsid w:val="00D45270"/>
    <w:rsid w:val="00D45FCC"/>
    <w:rsid w:val="00D462F8"/>
    <w:rsid w:val="00D4695B"/>
    <w:rsid w:val="00D46C24"/>
    <w:rsid w:val="00D46EC7"/>
    <w:rsid w:val="00D46FA0"/>
    <w:rsid w:val="00D472A2"/>
    <w:rsid w:val="00D4739A"/>
    <w:rsid w:val="00D474E1"/>
    <w:rsid w:val="00D475B4"/>
    <w:rsid w:val="00D47F2C"/>
    <w:rsid w:val="00D50A0B"/>
    <w:rsid w:val="00D510E7"/>
    <w:rsid w:val="00D51860"/>
    <w:rsid w:val="00D521C9"/>
    <w:rsid w:val="00D535F6"/>
    <w:rsid w:val="00D5378D"/>
    <w:rsid w:val="00D53E0F"/>
    <w:rsid w:val="00D545D9"/>
    <w:rsid w:val="00D54844"/>
    <w:rsid w:val="00D55237"/>
    <w:rsid w:val="00D559B8"/>
    <w:rsid w:val="00D565F6"/>
    <w:rsid w:val="00D56919"/>
    <w:rsid w:val="00D56AFA"/>
    <w:rsid w:val="00D56D40"/>
    <w:rsid w:val="00D57772"/>
    <w:rsid w:val="00D607D6"/>
    <w:rsid w:val="00D609CC"/>
    <w:rsid w:val="00D60BD2"/>
    <w:rsid w:val="00D61005"/>
    <w:rsid w:val="00D61058"/>
    <w:rsid w:val="00D613B3"/>
    <w:rsid w:val="00D61996"/>
    <w:rsid w:val="00D61E34"/>
    <w:rsid w:val="00D62338"/>
    <w:rsid w:val="00D62906"/>
    <w:rsid w:val="00D630A8"/>
    <w:rsid w:val="00D6310F"/>
    <w:rsid w:val="00D63977"/>
    <w:rsid w:val="00D63A73"/>
    <w:rsid w:val="00D642D0"/>
    <w:rsid w:val="00D645DC"/>
    <w:rsid w:val="00D649E6"/>
    <w:rsid w:val="00D64BC8"/>
    <w:rsid w:val="00D64D55"/>
    <w:rsid w:val="00D65A32"/>
    <w:rsid w:val="00D65A98"/>
    <w:rsid w:val="00D66233"/>
    <w:rsid w:val="00D66FB4"/>
    <w:rsid w:val="00D67D10"/>
    <w:rsid w:val="00D70339"/>
    <w:rsid w:val="00D7068A"/>
    <w:rsid w:val="00D70755"/>
    <w:rsid w:val="00D70E0B"/>
    <w:rsid w:val="00D70E6A"/>
    <w:rsid w:val="00D71CF8"/>
    <w:rsid w:val="00D7216E"/>
    <w:rsid w:val="00D72CE2"/>
    <w:rsid w:val="00D72FB2"/>
    <w:rsid w:val="00D73181"/>
    <w:rsid w:val="00D7378E"/>
    <w:rsid w:val="00D73D64"/>
    <w:rsid w:val="00D7491E"/>
    <w:rsid w:val="00D74F94"/>
    <w:rsid w:val="00D764DF"/>
    <w:rsid w:val="00D7672A"/>
    <w:rsid w:val="00D76DA4"/>
    <w:rsid w:val="00D7725C"/>
    <w:rsid w:val="00D80747"/>
    <w:rsid w:val="00D80A1D"/>
    <w:rsid w:val="00D80B27"/>
    <w:rsid w:val="00D80C0E"/>
    <w:rsid w:val="00D80FFD"/>
    <w:rsid w:val="00D811A2"/>
    <w:rsid w:val="00D81227"/>
    <w:rsid w:val="00D81EB3"/>
    <w:rsid w:val="00D81FF9"/>
    <w:rsid w:val="00D83368"/>
    <w:rsid w:val="00D83668"/>
    <w:rsid w:val="00D838AD"/>
    <w:rsid w:val="00D83FA4"/>
    <w:rsid w:val="00D840BF"/>
    <w:rsid w:val="00D84C53"/>
    <w:rsid w:val="00D854BC"/>
    <w:rsid w:val="00D85C70"/>
    <w:rsid w:val="00D8617B"/>
    <w:rsid w:val="00D86C51"/>
    <w:rsid w:val="00D874C6"/>
    <w:rsid w:val="00D8784F"/>
    <w:rsid w:val="00D87AC1"/>
    <w:rsid w:val="00D87AD8"/>
    <w:rsid w:val="00D87FF9"/>
    <w:rsid w:val="00D90219"/>
    <w:rsid w:val="00D903F2"/>
    <w:rsid w:val="00D904A9"/>
    <w:rsid w:val="00D9092F"/>
    <w:rsid w:val="00D912A5"/>
    <w:rsid w:val="00D91CF1"/>
    <w:rsid w:val="00D91E17"/>
    <w:rsid w:val="00D91EE4"/>
    <w:rsid w:val="00D91F8B"/>
    <w:rsid w:val="00D91FD3"/>
    <w:rsid w:val="00D928AF"/>
    <w:rsid w:val="00D92F50"/>
    <w:rsid w:val="00D930E6"/>
    <w:rsid w:val="00D9356C"/>
    <w:rsid w:val="00D93D2A"/>
    <w:rsid w:val="00D9415B"/>
    <w:rsid w:val="00D942C7"/>
    <w:rsid w:val="00D942ED"/>
    <w:rsid w:val="00D94DD5"/>
    <w:rsid w:val="00D952C4"/>
    <w:rsid w:val="00D95634"/>
    <w:rsid w:val="00D96A14"/>
    <w:rsid w:val="00D96BBE"/>
    <w:rsid w:val="00D972D6"/>
    <w:rsid w:val="00D97382"/>
    <w:rsid w:val="00D97CC6"/>
    <w:rsid w:val="00DA119C"/>
    <w:rsid w:val="00DA16F1"/>
    <w:rsid w:val="00DA19BA"/>
    <w:rsid w:val="00DA1C97"/>
    <w:rsid w:val="00DA28AA"/>
    <w:rsid w:val="00DA2BD2"/>
    <w:rsid w:val="00DA3258"/>
    <w:rsid w:val="00DA3831"/>
    <w:rsid w:val="00DA3DB8"/>
    <w:rsid w:val="00DA3F0E"/>
    <w:rsid w:val="00DA4282"/>
    <w:rsid w:val="00DA45DF"/>
    <w:rsid w:val="00DA4A28"/>
    <w:rsid w:val="00DA4A67"/>
    <w:rsid w:val="00DA5220"/>
    <w:rsid w:val="00DA562C"/>
    <w:rsid w:val="00DA57C5"/>
    <w:rsid w:val="00DA5EC4"/>
    <w:rsid w:val="00DA64F3"/>
    <w:rsid w:val="00DA6650"/>
    <w:rsid w:val="00DA7101"/>
    <w:rsid w:val="00DA7967"/>
    <w:rsid w:val="00DA7A83"/>
    <w:rsid w:val="00DA7BF5"/>
    <w:rsid w:val="00DB06A9"/>
    <w:rsid w:val="00DB0890"/>
    <w:rsid w:val="00DB1560"/>
    <w:rsid w:val="00DB1A59"/>
    <w:rsid w:val="00DB1D3B"/>
    <w:rsid w:val="00DB1F49"/>
    <w:rsid w:val="00DB304C"/>
    <w:rsid w:val="00DB381D"/>
    <w:rsid w:val="00DB4050"/>
    <w:rsid w:val="00DB45DC"/>
    <w:rsid w:val="00DB4712"/>
    <w:rsid w:val="00DB4A32"/>
    <w:rsid w:val="00DB4AD8"/>
    <w:rsid w:val="00DB4C2B"/>
    <w:rsid w:val="00DB55C7"/>
    <w:rsid w:val="00DB6717"/>
    <w:rsid w:val="00DB6D52"/>
    <w:rsid w:val="00DB74C1"/>
    <w:rsid w:val="00DB7706"/>
    <w:rsid w:val="00DB7925"/>
    <w:rsid w:val="00DC095F"/>
    <w:rsid w:val="00DC0B5C"/>
    <w:rsid w:val="00DC0BBD"/>
    <w:rsid w:val="00DC0F15"/>
    <w:rsid w:val="00DC1110"/>
    <w:rsid w:val="00DC1594"/>
    <w:rsid w:val="00DC1810"/>
    <w:rsid w:val="00DC1EFF"/>
    <w:rsid w:val="00DC2669"/>
    <w:rsid w:val="00DC2D58"/>
    <w:rsid w:val="00DC308F"/>
    <w:rsid w:val="00DC33C0"/>
    <w:rsid w:val="00DC38B5"/>
    <w:rsid w:val="00DC3963"/>
    <w:rsid w:val="00DC458E"/>
    <w:rsid w:val="00DC58E8"/>
    <w:rsid w:val="00DC5A5E"/>
    <w:rsid w:val="00DC5B55"/>
    <w:rsid w:val="00DC5C65"/>
    <w:rsid w:val="00DC5EAF"/>
    <w:rsid w:val="00DC5FB3"/>
    <w:rsid w:val="00DC6F6E"/>
    <w:rsid w:val="00DC70BE"/>
    <w:rsid w:val="00DC77DE"/>
    <w:rsid w:val="00DC7F6F"/>
    <w:rsid w:val="00DD0104"/>
    <w:rsid w:val="00DD0744"/>
    <w:rsid w:val="00DD3259"/>
    <w:rsid w:val="00DD3304"/>
    <w:rsid w:val="00DD5118"/>
    <w:rsid w:val="00DD6DF0"/>
    <w:rsid w:val="00DD72A5"/>
    <w:rsid w:val="00DD765F"/>
    <w:rsid w:val="00DD7C2E"/>
    <w:rsid w:val="00DD7F6F"/>
    <w:rsid w:val="00DE0444"/>
    <w:rsid w:val="00DE08ED"/>
    <w:rsid w:val="00DE0B9C"/>
    <w:rsid w:val="00DE0EC7"/>
    <w:rsid w:val="00DE12AD"/>
    <w:rsid w:val="00DE15CE"/>
    <w:rsid w:val="00DE1BB0"/>
    <w:rsid w:val="00DE2634"/>
    <w:rsid w:val="00DE2838"/>
    <w:rsid w:val="00DE28C0"/>
    <w:rsid w:val="00DE3EEE"/>
    <w:rsid w:val="00DE40E5"/>
    <w:rsid w:val="00DE4360"/>
    <w:rsid w:val="00DE44A1"/>
    <w:rsid w:val="00DE53A6"/>
    <w:rsid w:val="00DE5F24"/>
    <w:rsid w:val="00DE69DF"/>
    <w:rsid w:val="00DE6E82"/>
    <w:rsid w:val="00DE7D45"/>
    <w:rsid w:val="00DE7EC4"/>
    <w:rsid w:val="00DF01F2"/>
    <w:rsid w:val="00DF0382"/>
    <w:rsid w:val="00DF141B"/>
    <w:rsid w:val="00DF1CD2"/>
    <w:rsid w:val="00DF2934"/>
    <w:rsid w:val="00DF32AC"/>
    <w:rsid w:val="00DF40B9"/>
    <w:rsid w:val="00DF40D1"/>
    <w:rsid w:val="00DF41E4"/>
    <w:rsid w:val="00DF4892"/>
    <w:rsid w:val="00DF54B6"/>
    <w:rsid w:val="00DF5532"/>
    <w:rsid w:val="00DF5B89"/>
    <w:rsid w:val="00DF5C08"/>
    <w:rsid w:val="00DF5EE6"/>
    <w:rsid w:val="00DF6535"/>
    <w:rsid w:val="00DF76FE"/>
    <w:rsid w:val="00DF77B3"/>
    <w:rsid w:val="00E0028D"/>
    <w:rsid w:val="00E00812"/>
    <w:rsid w:val="00E01E8C"/>
    <w:rsid w:val="00E01F08"/>
    <w:rsid w:val="00E02086"/>
    <w:rsid w:val="00E02165"/>
    <w:rsid w:val="00E02B11"/>
    <w:rsid w:val="00E03261"/>
    <w:rsid w:val="00E03628"/>
    <w:rsid w:val="00E0468B"/>
    <w:rsid w:val="00E047C0"/>
    <w:rsid w:val="00E05499"/>
    <w:rsid w:val="00E068CB"/>
    <w:rsid w:val="00E068E7"/>
    <w:rsid w:val="00E07010"/>
    <w:rsid w:val="00E0708B"/>
    <w:rsid w:val="00E078CE"/>
    <w:rsid w:val="00E07B64"/>
    <w:rsid w:val="00E104FF"/>
    <w:rsid w:val="00E106AA"/>
    <w:rsid w:val="00E11085"/>
    <w:rsid w:val="00E1114A"/>
    <w:rsid w:val="00E11CF5"/>
    <w:rsid w:val="00E1279B"/>
    <w:rsid w:val="00E12A73"/>
    <w:rsid w:val="00E130DB"/>
    <w:rsid w:val="00E13130"/>
    <w:rsid w:val="00E13160"/>
    <w:rsid w:val="00E13B2F"/>
    <w:rsid w:val="00E14064"/>
    <w:rsid w:val="00E145E0"/>
    <w:rsid w:val="00E14B62"/>
    <w:rsid w:val="00E14BA6"/>
    <w:rsid w:val="00E14C8F"/>
    <w:rsid w:val="00E15AC9"/>
    <w:rsid w:val="00E15C4C"/>
    <w:rsid w:val="00E160F4"/>
    <w:rsid w:val="00E16A30"/>
    <w:rsid w:val="00E179F5"/>
    <w:rsid w:val="00E20175"/>
    <w:rsid w:val="00E21428"/>
    <w:rsid w:val="00E214B9"/>
    <w:rsid w:val="00E21842"/>
    <w:rsid w:val="00E21C7E"/>
    <w:rsid w:val="00E22DD0"/>
    <w:rsid w:val="00E22E38"/>
    <w:rsid w:val="00E22E46"/>
    <w:rsid w:val="00E22F38"/>
    <w:rsid w:val="00E231F6"/>
    <w:rsid w:val="00E23F6F"/>
    <w:rsid w:val="00E2408D"/>
    <w:rsid w:val="00E24684"/>
    <w:rsid w:val="00E24DC6"/>
    <w:rsid w:val="00E24FAA"/>
    <w:rsid w:val="00E2519A"/>
    <w:rsid w:val="00E251A2"/>
    <w:rsid w:val="00E25C8F"/>
    <w:rsid w:val="00E26603"/>
    <w:rsid w:val="00E26701"/>
    <w:rsid w:val="00E26740"/>
    <w:rsid w:val="00E26969"/>
    <w:rsid w:val="00E27434"/>
    <w:rsid w:val="00E27545"/>
    <w:rsid w:val="00E27935"/>
    <w:rsid w:val="00E315A6"/>
    <w:rsid w:val="00E31816"/>
    <w:rsid w:val="00E323B9"/>
    <w:rsid w:val="00E32405"/>
    <w:rsid w:val="00E331BC"/>
    <w:rsid w:val="00E33D63"/>
    <w:rsid w:val="00E34505"/>
    <w:rsid w:val="00E400B0"/>
    <w:rsid w:val="00E40563"/>
    <w:rsid w:val="00E41138"/>
    <w:rsid w:val="00E414FF"/>
    <w:rsid w:val="00E41B2D"/>
    <w:rsid w:val="00E42923"/>
    <w:rsid w:val="00E42C08"/>
    <w:rsid w:val="00E42C0A"/>
    <w:rsid w:val="00E43007"/>
    <w:rsid w:val="00E44208"/>
    <w:rsid w:val="00E44B0F"/>
    <w:rsid w:val="00E44D7B"/>
    <w:rsid w:val="00E45A33"/>
    <w:rsid w:val="00E462A8"/>
    <w:rsid w:val="00E4630E"/>
    <w:rsid w:val="00E46D5F"/>
    <w:rsid w:val="00E479D7"/>
    <w:rsid w:val="00E500F1"/>
    <w:rsid w:val="00E5070A"/>
    <w:rsid w:val="00E509E7"/>
    <w:rsid w:val="00E50E7B"/>
    <w:rsid w:val="00E513BF"/>
    <w:rsid w:val="00E515D5"/>
    <w:rsid w:val="00E52788"/>
    <w:rsid w:val="00E541C0"/>
    <w:rsid w:val="00E54484"/>
    <w:rsid w:val="00E555A4"/>
    <w:rsid w:val="00E560A8"/>
    <w:rsid w:val="00E57276"/>
    <w:rsid w:val="00E57789"/>
    <w:rsid w:val="00E577D6"/>
    <w:rsid w:val="00E57999"/>
    <w:rsid w:val="00E57F2A"/>
    <w:rsid w:val="00E602F7"/>
    <w:rsid w:val="00E603F2"/>
    <w:rsid w:val="00E615B2"/>
    <w:rsid w:val="00E61EC5"/>
    <w:rsid w:val="00E622B0"/>
    <w:rsid w:val="00E63803"/>
    <w:rsid w:val="00E6556B"/>
    <w:rsid w:val="00E66A00"/>
    <w:rsid w:val="00E675E7"/>
    <w:rsid w:val="00E679E1"/>
    <w:rsid w:val="00E70D3B"/>
    <w:rsid w:val="00E70E19"/>
    <w:rsid w:val="00E72C20"/>
    <w:rsid w:val="00E735C1"/>
    <w:rsid w:val="00E737EF"/>
    <w:rsid w:val="00E74559"/>
    <w:rsid w:val="00E74739"/>
    <w:rsid w:val="00E74D87"/>
    <w:rsid w:val="00E7509A"/>
    <w:rsid w:val="00E75AE1"/>
    <w:rsid w:val="00E764AE"/>
    <w:rsid w:val="00E7652D"/>
    <w:rsid w:val="00E7669B"/>
    <w:rsid w:val="00E774DC"/>
    <w:rsid w:val="00E77784"/>
    <w:rsid w:val="00E80667"/>
    <w:rsid w:val="00E820EE"/>
    <w:rsid w:val="00E8292D"/>
    <w:rsid w:val="00E8424B"/>
    <w:rsid w:val="00E84C63"/>
    <w:rsid w:val="00E8506F"/>
    <w:rsid w:val="00E85E63"/>
    <w:rsid w:val="00E85EB7"/>
    <w:rsid w:val="00E86EB6"/>
    <w:rsid w:val="00E87138"/>
    <w:rsid w:val="00E875B3"/>
    <w:rsid w:val="00E8786B"/>
    <w:rsid w:val="00E91026"/>
    <w:rsid w:val="00E91104"/>
    <w:rsid w:val="00E911FB"/>
    <w:rsid w:val="00E9126F"/>
    <w:rsid w:val="00E9162C"/>
    <w:rsid w:val="00E92E12"/>
    <w:rsid w:val="00E93D9C"/>
    <w:rsid w:val="00E93F28"/>
    <w:rsid w:val="00E941FD"/>
    <w:rsid w:val="00E957D4"/>
    <w:rsid w:val="00E958A9"/>
    <w:rsid w:val="00E95A00"/>
    <w:rsid w:val="00E96D6A"/>
    <w:rsid w:val="00E96EBD"/>
    <w:rsid w:val="00E97C15"/>
    <w:rsid w:val="00E97FD9"/>
    <w:rsid w:val="00EA025A"/>
    <w:rsid w:val="00EA07B3"/>
    <w:rsid w:val="00EA0DF0"/>
    <w:rsid w:val="00EA101D"/>
    <w:rsid w:val="00EA122A"/>
    <w:rsid w:val="00EA1355"/>
    <w:rsid w:val="00EA1404"/>
    <w:rsid w:val="00EA1F3B"/>
    <w:rsid w:val="00EA2519"/>
    <w:rsid w:val="00EA2667"/>
    <w:rsid w:val="00EA2B3B"/>
    <w:rsid w:val="00EA329C"/>
    <w:rsid w:val="00EA39B8"/>
    <w:rsid w:val="00EA4A18"/>
    <w:rsid w:val="00EA71B1"/>
    <w:rsid w:val="00EA7475"/>
    <w:rsid w:val="00EA74AB"/>
    <w:rsid w:val="00EA7A30"/>
    <w:rsid w:val="00EA7F11"/>
    <w:rsid w:val="00EB0EF0"/>
    <w:rsid w:val="00EB1016"/>
    <w:rsid w:val="00EB3706"/>
    <w:rsid w:val="00EB39A8"/>
    <w:rsid w:val="00EB39BB"/>
    <w:rsid w:val="00EB43F9"/>
    <w:rsid w:val="00EB4919"/>
    <w:rsid w:val="00EB4DBF"/>
    <w:rsid w:val="00EB5305"/>
    <w:rsid w:val="00EB58A2"/>
    <w:rsid w:val="00EB5E4A"/>
    <w:rsid w:val="00EB6395"/>
    <w:rsid w:val="00EB7123"/>
    <w:rsid w:val="00EB7147"/>
    <w:rsid w:val="00EB725E"/>
    <w:rsid w:val="00EB754B"/>
    <w:rsid w:val="00EB77D6"/>
    <w:rsid w:val="00EB780A"/>
    <w:rsid w:val="00EB7AC7"/>
    <w:rsid w:val="00EC0657"/>
    <w:rsid w:val="00EC0A74"/>
    <w:rsid w:val="00EC0E57"/>
    <w:rsid w:val="00EC262B"/>
    <w:rsid w:val="00EC28C8"/>
    <w:rsid w:val="00EC2B5E"/>
    <w:rsid w:val="00EC35CE"/>
    <w:rsid w:val="00EC3DAF"/>
    <w:rsid w:val="00EC3E54"/>
    <w:rsid w:val="00EC42A4"/>
    <w:rsid w:val="00EC4457"/>
    <w:rsid w:val="00EC4ADD"/>
    <w:rsid w:val="00EC4D04"/>
    <w:rsid w:val="00EC506E"/>
    <w:rsid w:val="00EC53D4"/>
    <w:rsid w:val="00EC540C"/>
    <w:rsid w:val="00EC55F1"/>
    <w:rsid w:val="00EC6EA1"/>
    <w:rsid w:val="00EC7D4F"/>
    <w:rsid w:val="00EC7E6E"/>
    <w:rsid w:val="00ED02B6"/>
    <w:rsid w:val="00ED18ED"/>
    <w:rsid w:val="00ED1A5B"/>
    <w:rsid w:val="00ED1E5D"/>
    <w:rsid w:val="00ED1F55"/>
    <w:rsid w:val="00ED24DD"/>
    <w:rsid w:val="00ED3CAD"/>
    <w:rsid w:val="00ED3DB4"/>
    <w:rsid w:val="00ED3F35"/>
    <w:rsid w:val="00ED47A6"/>
    <w:rsid w:val="00ED503C"/>
    <w:rsid w:val="00ED5896"/>
    <w:rsid w:val="00ED58FB"/>
    <w:rsid w:val="00ED5E6D"/>
    <w:rsid w:val="00ED68AD"/>
    <w:rsid w:val="00ED6D38"/>
    <w:rsid w:val="00EE0964"/>
    <w:rsid w:val="00EE0EDE"/>
    <w:rsid w:val="00EE1510"/>
    <w:rsid w:val="00EE1CC7"/>
    <w:rsid w:val="00EE30EB"/>
    <w:rsid w:val="00EE349E"/>
    <w:rsid w:val="00EE48E4"/>
    <w:rsid w:val="00EE5820"/>
    <w:rsid w:val="00EE68F1"/>
    <w:rsid w:val="00EE6E0D"/>
    <w:rsid w:val="00EE7E18"/>
    <w:rsid w:val="00EF0209"/>
    <w:rsid w:val="00EF0BD8"/>
    <w:rsid w:val="00EF157F"/>
    <w:rsid w:val="00EF19A5"/>
    <w:rsid w:val="00EF1A60"/>
    <w:rsid w:val="00EF1C47"/>
    <w:rsid w:val="00EF4295"/>
    <w:rsid w:val="00EF46A3"/>
    <w:rsid w:val="00EF5A27"/>
    <w:rsid w:val="00EF6AD3"/>
    <w:rsid w:val="00EF6C08"/>
    <w:rsid w:val="00EF730D"/>
    <w:rsid w:val="00EF7BEC"/>
    <w:rsid w:val="00F004D2"/>
    <w:rsid w:val="00F00B98"/>
    <w:rsid w:val="00F00C85"/>
    <w:rsid w:val="00F019BC"/>
    <w:rsid w:val="00F01C04"/>
    <w:rsid w:val="00F02D04"/>
    <w:rsid w:val="00F02E64"/>
    <w:rsid w:val="00F030F7"/>
    <w:rsid w:val="00F0334B"/>
    <w:rsid w:val="00F03647"/>
    <w:rsid w:val="00F04456"/>
    <w:rsid w:val="00F06FF7"/>
    <w:rsid w:val="00F07F3A"/>
    <w:rsid w:val="00F10B25"/>
    <w:rsid w:val="00F111BF"/>
    <w:rsid w:val="00F11393"/>
    <w:rsid w:val="00F11533"/>
    <w:rsid w:val="00F11B43"/>
    <w:rsid w:val="00F12026"/>
    <w:rsid w:val="00F122B2"/>
    <w:rsid w:val="00F12E17"/>
    <w:rsid w:val="00F12F61"/>
    <w:rsid w:val="00F12F6D"/>
    <w:rsid w:val="00F138E7"/>
    <w:rsid w:val="00F13DB0"/>
    <w:rsid w:val="00F14A5B"/>
    <w:rsid w:val="00F1577A"/>
    <w:rsid w:val="00F173CC"/>
    <w:rsid w:val="00F204B8"/>
    <w:rsid w:val="00F20D9B"/>
    <w:rsid w:val="00F20DC6"/>
    <w:rsid w:val="00F21003"/>
    <w:rsid w:val="00F21206"/>
    <w:rsid w:val="00F213A5"/>
    <w:rsid w:val="00F21C82"/>
    <w:rsid w:val="00F21FA9"/>
    <w:rsid w:val="00F2212E"/>
    <w:rsid w:val="00F22178"/>
    <w:rsid w:val="00F22373"/>
    <w:rsid w:val="00F22713"/>
    <w:rsid w:val="00F22D67"/>
    <w:rsid w:val="00F234EB"/>
    <w:rsid w:val="00F235B7"/>
    <w:rsid w:val="00F24157"/>
    <w:rsid w:val="00F24566"/>
    <w:rsid w:val="00F2599E"/>
    <w:rsid w:val="00F259F0"/>
    <w:rsid w:val="00F265B8"/>
    <w:rsid w:val="00F26893"/>
    <w:rsid w:val="00F272C1"/>
    <w:rsid w:val="00F27855"/>
    <w:rsid w:val="00F3032B"/>
    <w:rsid w:val="00F30DE4"/>
    <w:rsid w:val="00F3164A"/>
    <w:rsid w:val="00F32030"/>
    <w:rsid w:val="00F32583"/>
    <w:rsid w:val="00F33278"/>
    <w:rsid w:val="00F33287"/>
    <w:rsid w:val="00F3333C"/>
    <w:rsid w:val="00F339F3"/>
    <w:rsid w:val="00F346D6"/>
    <w:rsid w:val="00F34A61"/>
    <w:rsid w:val="00F351DE"/>
    <w:rsid w:val="00F35DD5"/>
    <w:rsid w:val="00F3679E"/>
    <w:rsid w:val="00F36B1C"/>
    <w:rsid w:val="00F36D0D"/>
    <w:rsid w:val="00F37654"/>
    <w:rsid w:val="00F402AC"/>
    <w:rsid w:val="00F40474"/>
    <w:rsid w:val="00F40951"/>
    <w:rsid w:val="00F40BF7"/>
    <w:rsid w:val="00F410C5"/>
    <w:rsid w:val="00F4135F"/>
    <w:rsid w:val="00F41C97"/>
    <w:rsid w:val="00F41F4C"/>
    <w:rsid w:val="00F43078"/>
    <w:rsid w:val="00F430C1"/>
    <w:rsid w:val="00F4392E"/>
    <w:rsid w:val="00F44AF1"/>
    <w:rsid w:val="00F44D0C"/>
    <w:rsid w:val="00F451F8"/>
    <w:rsid w:val="00F456B1"/>
    <w:rsid w:val="00F45C54"/>
    <w:rsid w:val="00F46339"/>
    <w:rsid w:val="00F47491"/>
    <w:rsid w:val="00F47B6B"/>
    <w:rsid w:val="00F47CC6"/>
    <w:rsid w:val="00F47CFE"/>
    <w:rsid w:val="00F50453"/>
    <w:rsid w:val="00F505AE"/>
    <w:rsid w:val="00F50E06"/>
    <w:rsid w:val="00F51185"/>
    <w:rsid w:val="00F51873"/>
    <w:rsid w:val="00F51C04"/>
    <w:rsid w:val="00F5276C"/>
    <w:rsid w:val="00F52C66"/>
    <w:rsid w:val="00F5308D"/>
    <w:rsid w:val="00F531EC"/>
    <w:rsid w:val="00F53648"/>
    <w:rsid w:val="00F53BF0"/>
    <w:rsid w:val="00F5452C"/>
    <w:rsid w:val="00F54B37"/>
    <w:rsid w:val="00F554E1"/>
    <w:rsid w:val="00F55A10"/>
    <w:rsid w:val="00F55C84"/>
    <w:rsid w:val="00F56D92"/>
    <w:rsid w:val="00F573E1"/>
    <w:rsid w:val="00F57735"/>
    <w:rsid w:val="00F57FE3"/>
    <w:rsid w:val="00F601B0"/>
    <w:rsid w:val="00F6064C"/>
    <w:rsid w:val="00F60848"/>
    <w:rsid w:val="00F60C97"/>
    <w:rsid w:val="00F61380"/>
    <w:rsid w:val="00F61739"/>
    <w:rsid w:val="00F61A2A"/>
    <w:rsid w:val="00F61E26"/>
    <w:rsid w:val="00F6254E"/>
    <w:rsid w:val="00F62567"/>
    <w:rsid w:val="00F63138"/>
    <w:rsid w:val="00F63789"/>
    <w:rsid w:val="00F637D7"/>
    <w:rsid w:val="00F651EF"/>
    <w:rsid w:val="00F65887"/>
    <w:rsid w:val="00F65A40"/>
    <w:rsid w:val="00F660C0"/>
    <w:rsid w:val="00F6631B"/>
    <w:rsid w:val="00F66D87"/>
    <w:rsid w:val="00F66D94"/>
    <w:rsid w:val="00F67341"/>
    <w:rsid w:val="00F70C20"/>
    <w:rsid w:val="00F711F3"/>
    <w:rsid w:val="00F712FE"/>
    <w:rsid w:val="00F713ED"/>
    <w:rsid w:val="00F71495"/>
    <w:rsid w:val="00F717D6"/>
    <w:rsid w:val="00F71F76"/>
    <w:rsid w:val="00F7206C"/>
    <w:rsid w:val="00F72519"/>
    <w:rsid w:val="00F726B9"/>
    <w:rsid w:val="00F72733"/>
    <w:rsid w:val="00F72AC8"/>
    <w:rsid w:val="00F72C2A"/>
    <w:rsid w:val="00F72E93"/>
    <w:rsid w:val="00F733B3"/>
    <w:rsid w:val="00F73E12"/>
    <w:rsid w:val="00F74A8D"/>
    <w:rsid w:val="00F753A7"/>
    <w:rsid w:val="00F757A4"/>
    <w:rsid w:val="00F75A67"/>
    <w:rsid w:val="00F76557"/>
    <w:rsid w:val="00F767F9"/>
    <w:rsid w:val="00F76AC3"/>
    <w:rsid w:val="00F76ADE"/>
    <w:rsid w:val="00F80260"/>
    <w:rsid w:val="00F80D44"/>
    <w:rsid w:val="00F80F2D"/>
    <w:rsid w:val="00F8147F"/>
    <w:rsid w:val="00F81FA4"/>
    <w:rsid w:val="00F8220E"/>
    <w:rsid w:val="00F838E0"/>
    <w:rsid w:val="00F8443A"/>
    <w:rsid w:val="00F84632"/>
    <w:rsid w:val="00F847A4"/>
    <w:rsid w:val="00F84808"/>
    <w:rsid w:val="00F84F91"/>
    <w:rsid w:val="00F851A8"/>
    <w:rsid w:val="00F85307"/>
    <w:rsid w:val="00F85F3E"/>
    <w:rsid w:val="00F86255"/>
    <w:rsid w:val="00F8673D"/>
    <w:rsid w:val="00F86FEC"/>
    <w:rsid w:val="00F87641"/>
    <w:rsid w:val="00F87A37"/>
    <w:rsid w:val="00F912AF"/>
    <w:rsid w:val="00F917C7"/>
    <w:rsid w:val="00F92AC8"/>
    <w:rsid w:val="00F93E47"/>
    <w:rsid w:val="00F9442C"/>
    <w:rsid w:val="00F948CA"/>
    <w:rsid w:val="00F94B7B"/>
    <w:rsid w:val="00F950AF"/>
    <w:rsid w:val="00F95566"/>
    <w:rsid w:val="00F9569D"/>
    <w:rsid w:val="00F960D5"/>
    <w:rsid w:val="00F965A5"/>
    <w:rsid w:val="00F96D1F"/>
    <w:rsid w:val="00F96FAF"/>
    <w:rsid w:val="00F9770A"/>
    <w:rsid w:val="00F97731"/>
    <w:rsid w:val="00F97A8D"/>
    <w:rsid w:val="00FA0EDF"/>
    <w:rsid w:val="00FA1FAA"/>
    <w:rsid w:val="00FA21FC"/>
    <w:rsid w:val="00FA22C4"/>
    <w:rsid w:val="00FA2751"/>
    <w:rsid w:val="00FA2A5D"/>
    <w:rsid w:val="00FA2BCB"/>
    <w:rsid w:val="00FA2D85"/>
    <w:rsid w:val="00FA3905"/>
    <w:rsid w:val="00FA3B79"/>
    <w:rsid w:val="00FA46F4"/>
    <w:rsid w:val="00FA4BA2"/>
    <w:rsid w:val="00FA51CA"/>
    <w:rsid w:val="00FA5364"/>
    <w:rsid w:val="00FA5EB6"/>
    <w:rsid w:val="00FA5FDF"/>
    <w:rsid w:val="00FA61FA"/>
    <w:rsid w:val="00FA6662"/>
    <w:rsid w:val="00FA72D2"/>
    <w:rsid w:val="00FA730B"/>
    <w:rsid w:val="00FA75B0"/>
    <w:rsid w:val="00FA7C7B"/>
    <w:rsid w:val="00FB0267"/>
    <w:rsid w:val="00FB03C7"/>
    <w:rsid w:val="00FB0868"/>
    <w:rsid w:val="00FB0BE1"/>
    <w:rsid w:val="00FB1BC6"/>
    <w:rsid w:val="00FB1DBD"/>
    <w:rsid w:val="00FB1F53"/>
    <w:rsid w:val="00FB26E8"/>
    <w:rsid w:val="00FB2CC0"/>
    <w:rsid w:val="00FB337C"/>
    <w:rsid w:val="00FB3534"/>
    <w:rsid w:val="00FB3995"/>
    <w:rsid w:val="00FB3B7A"/>
    <w:rsid w:val="00FB4AB6"/>
    <w:rsid w:val="00FB539D"/>
    <w:rsid w:val="00FB57B8"/>
    <w:rsid w:val="00FB68EF"/>
    <w:rsid w:val="00FB6ACC"/>
    <w:rsid w:val="00FB7E0C"/>
    <w:rsid w:val="00FB7F01"/>
    <w:rsid w:val="00FC0318"/>
    <w:rsid w:val="00FC0978"/>
    <w:rsid w:val="00FC10A7"/>
    <w:rsid w:val="00FC165A"/>
    <w:rsid w:val="00FC2150"/>
    <w:rsid w:val="00FC21E4"/>
    <w:rsid w:val="00FC281D"/>
    <w:rsid w:val="00FC283C"/>
    <w:rsid w:val="00FC396A"/>
    <w:rsid w:val="00FC3EC2"/>
    <w:rsid w:val="00FC46D2"/>
    <w:rsid w:val="00FC49FB"/>
    <w:rsid w:val="00FC4F9D"/>
    <w:rsid w:val="00FC5255"/>
    <w:rsid w:val="00FC54AC"/>
    <w:rsid w:val="00FC5C36"/>
    <w:rsid w:val="00FC699B"/>
    <w:rsid w:val="00FC7DD6"/>
    <w:rsid w:val="00FD0138"/>
    <w:rsid w:val="00FD0305"/>
    <w:rsid w:val="00FD074B"/>
    <w:rsid w:val="00FD0789"/>
    <w:rsid w:val="00FD08C5"/>
    <w:rsid w:val="00FD14EC"/>
    <w:rsid w:val="00FD18EB"/>
    <w:rsid w:val="00FD1D7F"/>
    <w:rsid w:val="00FD2070"/>
    <w:rsid w:val="00FD23EB"/>
    <w:rsid w:val="00FD282B"/>
    <w:rsid w:val="00FD2A23"/>
    <w:rsid w:val="00FD314C"/>
    <w:rsid w:val="00FD32B2"/>
    <w:rsid w:val="00FD3569"/>
    <w:rsid w:val="00FD35F1"/>
    <w:rsid w:val="00FD37ED"/>
    <w:rsid w:val="00FD4B34"/>
    <w:rsid w:val="00FD51A3"/>
    <w:rsid w:val="00FD5211"/>
    <w:rsid w:val="00FD6003"/>
    <w:rsid w:val="00FD7A4C"/>
    <w:rsid w:val="00FD7FA8"/>
    <w:rsid w:val="00FE0604"/>
    <w:rsid w:val="00FE0B0B"/>
    <w:rsid w:val="00FE0D75"/>
    <w:rsid w:val="00FE0F92"/>
    <w:rsid w:val="00FE1751"/>
    <w:rsid w:val="00FE1CBD"/>
    <w:rsid w:val="00FE221E"/>
    <w:rsid w:val="00FE232E"/>
    <w:rsid w:val="00FE379A"/>
    <w:rsid w:val="00FE3A46"/>
    <w:rsid w:val="00FE3C07"/>
    <w:rsid w:val="00FE3D31"/>
    <w:rsid w:val="00FE3DBA"/>
    <w:rsid w:val="00FE44A7"/>
    <w:rsid w:val="00FE6324"/>
    <w:rsid w:val="00FE6395"/>
    <w:rsid w:val="00FE6DCF"/>
    <w:rsid w:val="00FE7C2A"/>
    <w:rsid w:val="00FE7C8F"/>
    <w:rsid w:val="00FF0229"/>
    <w:rsid w:val="00FF035E"/>
    <w:rsid w:val="00FF0471"/>
    <w:rsid w:val="00FF0F3C"/>
    <w:rsid w:val="00FF1139"/>
    <w:rsid w:val="00FF1E35"/>
    <w:rsid w:val="00FF2244"/>
    <w:rsid w:val="00FF29B1"/>
    <w:rsid w:val="00FF29C4"/>
    <w:rsid w:val="00FF2E23"/>
    <w:rsid w:val="00FF325E"/>
    <w:rsid w:val="00FF33F3"/>
    <w:rsid w:val="00FF3811"/>
    <w:rsid w:val="00FF3ECE"/>
    <w:rsid w:val="00FF4B77"/>
    <w:rsid w:val="00FF56F4"/>
    <w:rsid w:val="00FF5847"/>
    <w:rsid w:val="00FF5BDB"/>
    <w:rsid w:val="00FF614C"/>
    <w:rsid w:val="00FF6B92"/>
    <w:rsid w:val="00FF7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oNotEmbedSmartTags/>
  <w:decimalSymbol w:val=","/>
  <w:listSeparator w:val=";"/>
  <w15:docId w15:val="{D9894B41-258B-42EC-BF9B-82345BA6A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6F4"/>
    <w:pPr>
      <w:suppressAutoHyphens/>
    </w:pPr>
    <w:rPr>
      <w:lang w:eastAsia="ar-SA"/>
    </w:rPr>
  </w:style>
  <w:style w:type="paragraph" w:styleId="1">
    <w:name w:val="heading 1"/>
    <w:basedOn w:val="a"/>
    <w:next w:val="a"/>
    <w:link w:val="10"/>
    <w:qFormat/>
    <w:pPr>
      <w:keepNext/>
      <w:numPr>
        <w:numId w:val="1"/>
      </w:numPr>
      <w:outlineLvl w:val="0"/>
    </w:pPr>
    <w:rPr>
      <w:sz w:val="28"/>
      <w:szCs w:val="28"/>
    </w:rPr>
  </w:style>
  <w:style w:type="paragraph" w:styleId="2">
    <w:name w:val="heading 2"/>
    <w:basedOn w:val="a"/>
    <w:next w:val="a"/>
    <w:qFormat/>
    <w:pPr>
      <w:keepNext/>
      <w:numPr>
        <w:ilvl w:val="1"/>
        <w:numId w:val="1"/>
      </w:numPr>
      <w:jc w:val="center"/>
      <w:outlineLvl w:val="1"/>
    </w:pPr>
    <w:rPr>
      <w:sz w:val="28"/>
    </w:rPr>
  </w:style>
  <w:style w:type="paragraph" w:styleId="3">
    <w:name w:val="heading 3"/>
    <w:basedOn w:val="a"/>
    <w:next w:val="a"/>
    <w:link w:val="30"/>
    <w:qFormat/>
    <w:rsid w:val="00C12A60"/>
    <w:pPr>
      <w:keepNext/>
      <w:numPr>
        <w:ilvl w:val="2"/>
        <w:numId w:val="1"/>
      </w:numPr>
      <w:jc w:val="center"/>
      <w:outlineLvl w:val="2"/>
    </w:pPr>
    <w:rPr>
      <w:sz w:val="28"/>
      <w:szCs w:val="28"/>
      <w:lang w:val="x-none"/>
    </w:rPr>
  </w:style>
  <w:style w:type="paragraph" w:styleId="4">
    <w:name w:val="heading 4"/>
    <w:basedOn w:val="a"/>
    <w:next w:val="a"/>
    <w:link w:val="40"/>
    <w:qFormat/>
    <w:rsid w:val="00C12A60"/>
    <w:pPr>
      <w:keepNext/>
      <w:numPr>
        <w:ilvl w:val="3"/>
        <w:numId w:val="1"/>
      </w:numPr>
      <w:jc w:val="both"/>
      <w:outlineLvl w:val="3"/>
    </w:pPr>
    <w:rPr>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12A60"/>
    <w:rPr>
      <w:sz w:val="28"/>
      <w:szCs w:val="28"/>
      <w:lang w:val="x-none" w:eastAsia="ar-SA"/>
    </w:rPr>
  </w:style>
  <w:style w:type="character" w:customStyle="1" w:styleId="40">
    <w:name w:val="Заголовок 4 Знак"/>
    <w:link w:val="4"/>
    <w:rsid w:val="00C12A60"/>
    <w:rPr>
      <w:sz w:val="28"/>
      <w:szCs w:val="28"/>
      <w:lang w:val="x-none" w:eastAsia="ar-SA"/>
    </w:rPr>
  </w:style>
  <w:style w:type="character" w:customStyle="1" w:styleId="41">
    <w:name w:val="Основной шрифт абзаца4"/>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WW8Num1z0">
    <w:name w:val="WW8Num1z0"/>
    <w:rPr>
      <w:rFonts w:ascii="Symbol" w:eastAsia="Times New Roman" w:hAnsi="Symbol"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20">
    <w:name w:val="Основной шрифт абзаца2"/>
  </w:style>
  <w:style w:type="character" w:customStyle="1" w:styleId="a3">
    <w:name w:val="Символ сноски"/>
    <w:rPr>
      <w:vertAlign w:val="superscript"/>
    </w:rPr>
  </w:style>
  <w:style w:type="character" w:styleId="a4">
    <w:name w:val="page number"/>
    <w:basedOn w:val="20"/>
  </w:style>
  <w:style w:type="character" w:customStyle="1" w:styleId="11">
    <w:name w:val="Основной шрифт абзаца1"/>
  </w:style>
  <w:style w:type="character" w:styleId="a5">
    <w:name w:val="Hyperlink"/>
    <w:uiPriority w:val="99"/>
    <w:rPr>
      <w:color w:val="000080"/>
      <w:u w:val="single"/>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paragraph" w:customStyle="1" w:styleId="12">
    <w:name w:val="Заголовок1"/>
    <w:basedOn w:val="a"/>
    <w:next w:val="a8"/>
    <w:pPr>
      <w:keepNext/>
      <w:spacing w:before="240" w:after="120"/>
    </w:pPr>
    <w:rPr>
      <w:rFonts w:ascii="Arial" w:eastAsia="SimSun" w:hAnsi="Arial" w:cs="Tahoma"/>
      <w:sz w:val="28"/>
      <w:szCs w:val="28"/>
    </w:rPr>
  </w:style>
  <w:style w:type="paragraph" w:styleId="a8">
    <w:name w:val="Body Text"/>
    <w:basedOn w:val="a"/>
    <w:link w:val="a9"/>
    <w:pPr>
      <w:spacing w:after="120"/>
    </w:pPr>
  </w:style>
  <w:style w:type="paragraph" w:styleId="aa">
    <w:name w:val="List"/>
    <w:basedOn w:val="a8"/>
    <w:rPr>
      <w:rFonts w:cs="Tahoma"/>
    </w:rPr>
  </w:style>
  <w:style w:type="paragraph" w:customStyle="1" w:styleId="32">
    <w:name w:val="Название3"/>
    <w:basedOn w:val="a"/>
    <w:pPr>
      <w:suppressLineNumbers/>
      <w:spacing w:before="120" w:after="120"/>
    </w:pPr>
    <w:rPr>
      <w:rFonts w:cs="Tahoma"/>
      <w:i/>
      <w:iCs/>
      <w:sz w:val="24"/>
      <w:szCs w:val="24"/>
    </w:rPr>
  </w:style>
  <w:style w:type="paragraph" w:customStyle="1" w:styleId="33">
    <w:name w:val="Указатель3"/>
    <w:basedOn w:val="a"/>
    <w:pPr>
      <w:suppressLineNumbers/>
    </w:pPr>
    <w:rPr>
      <w:rFonts w:cs="Tahoma"/>
    </w:rPr>
  </w:style>
  <w:style w:type="paragraph" w:customStyle="1" w:styleId="21">
    <w:name w:val="Название2"/>
    <w:basedOn w:val="a"/>
    <w:pPr>
      <w:suppressLineNumbers/>
      <w:spacing w:before="120" w:after="120"/>
    </w:pPr>
    <w:rPr>
      <w:rFonts w:cs="Tahoma"/>
      <w:i/>
      <w:iCs/>
      <w:sz w:val="24"/>
      <w:szCs w:val="24"/>
    </w:rPr>
  </w:style>
  <w:style w:type="paragraph" w:customStyle="1" w:styleId="22">
    <w:name w:val="Указатель2"/>
    <w:basedOn w:val="a"/>
    <w:pPr>
      <w:suppressLineNumbers/>
    </w:pPr>
    <w:rPr>
      <w:rFonts w:cs="Tahoma"/>
    </w:rPr>
  </w:style>
  <w:style w:type="paragraph" w:customStyle="1" w:styleId="13">
    <w:name w:val="Название1"/>
    <w:basedOn w:val="a"/>
    <w:pPr>
      <w:suppressLineNumbers/>
      <w:spacing w:before="120" w:after="120"/>
    </w:pPr>
    <w:rPr>
      <w:rFonts w:cs="Tahoma"/>
      <w:i/>
      <w:iCs/>
      <w:sz w:val="24"/>
      <w:szCs w:val="24"/>
    </w:rPr>
  </w:style>
  <w:style w:type="paragraph" w:customStyle="1" w:styleId="14">
    <w:name w:val="Указатель1"/>
    <w:basedOn w:val="a"/>
    <w:pPr>
      <w:suppressLineNumbers/>
    </w:pPr>
    <w:rPr>
      <w:rFonts w:cs="Tahoma"/>
    </w:rPr>
  </w:style>
  <w:style w:type="paragraph" w:customStyle="1" w:styleId="ab">
    <w:name w:val="Знак Знак Знак"/>
    <w:basedOn w:val="a"/>
    <w:pPr>
      <w:spacing w:after="160" w:line="240" w:lineRule="exact"/>
    </w:pPr>
    <w:rPr>
      <w:rFonts w:ascii="Verdana" w:hAnsi="Verdana"/>
      <w:lang w:val="en-US"/>
    </w:rPr>
  </w:style>
  <w:style w:type="paragraph" w:styleId="ac">
    <w:name w:val="Body Text Indent"/>
    <w:basedOn w:val="a"/>
    <w:link w:val="ad"/>
    <w:pPr>
      <w:spacing w:after="120"/>
      <w:ind w:left="283"/>
    </w:pPr>
  </w:style>
  <w:style w:type="paragraph" w:customStyle="1" w:styleId="210">
    <w:name w:val="Основной текст с отступом 21"/>
    <w:basedOn w:val="a"/>
    <w:pPr>
      <w:autoSpaceDE w:val="0"/>
      <w:ind w:firstLine="539"/>
      <w:jc w:val="center"/>
    </w:pPr>
    <w:rPr>
      <w:b/>
      <w:sz w:val="24"/>
      <w:szCs w:val="18"/>
    </w:rPr>
  </w:style>
  <w:style w:type="paragraph" w:styleId="ae">
    <w:name w:val="Balloon Text"/>
    <w:basedOn w:val="a"/>
    <w:link w:val="af"/>
    <w:uiPriority w:val="99"/>
    <w:rPr>
      <w:rFonts w:ascii="Tahoma" w:hAnsi="Tahoma" w:cs="Tahoma"/>
      <w:sz w:val="16"/>
      <w:szCs w:val="16"/>
    </w:rPr>
  </w:style>
  <w:style w:type="paragraph" w:customStyle="1" w:styleId="ConsPlusCell">
    <w:name w:val="ConsPlusCell"/>
    <w:pPr>
      <w:suppressAutoHyphens/>
      <w:autoSpaceDE w:val="0"/>
    </w:pPr>
    <w:rPr>
      <w:rFonts w:ascii="Arial" w:eastAsia="Arial" w:hAnsi="Arial" w:cs="Arial"/>
      <w:lang w:eastAsia="ar-SA"/>
    </w:rPr>
  </w:style>
  <w:style w:type="paragraph" w:customStyle="1" w:styleId="ConsPlusNonformat">
    <w:name w:val="ConsPlusNonformat"/>
    <w:pPr>
      <w:suppressAutoHyphens/>
      <w:autoSpaceDE w:val="0"/>
    </w:pPr>
    <w:rPr>
      <w:rFonts w:ascii="Courier New" w:eastAsia="Arial" w:hAnsi="Courier New" w:cs="Courier New"/>
      <w:lang w:eastAsia="ar-SA"/>
    </w:rPr>
  </w:style>
  <w:style w:type="paragraph" w:styleId="af0">
    <w:name w:val="footnote text"/>
    <w:basedOn w:val="a"/>
    <w:link w:val="af1"/>
    <w:uiPriority w:val="99"/>
    <w:rPr>
      <w:lang w:val="x-none"/>
    </w:rPr>
  </w:style>
  <w:style w:type="character" w:customStyle="1" w:styleId="af1">
    <w:name w:val="Текст сноски Знак"/>
    <w:link w:val="af0"/>
    <w:uiPriority w:val="99"/>
    <w:rsid w:val="003C76EB"/>
    <w:rPr>
      <w:lang w:eastAsia="ar-SA"/>
    </w:rPr>
  </w:style>
  <w:style w:type="paragraph" w:styleId="af2">
    <w:name w:val="footer"/>
    <w:basedOn w:val="a"/>
    <w:link w:val="af3"/>
    <w:uiPriority w:val="99"/>
    <w:pPr>
      <w:tabs>
        <w:tab w:val="center" w:pos="4677"/>
        <w:tab w:val="right" w:pos="9355"/>
      </w:tabs>
    </w:pPr>
  </w:style>
  <w:style w:type="paragraph" w:styleId="af4">
    <w:name w:val="header"/>
    <w:basedOn w:val="a"/>
    <w:link w:val="af5"/>
    <w:uiPriority w:val="99"/>
    <w:pPr>
      <w:tabs>
        <w:tab w:val="center" w:pos="4153"/>
        <w:tab w:val="right" w:pos="8306"/>
      </w:tabs>
    </w:pPr>
    <w:rPr>
      <w:sz w:val="24"/>
      <w:szCs w:val="24"/>
    </w:rPr>
  </w:style>
  <w:style w:type="paragraph" w:customStyle="1" w:styleId="af6">
    <w:name w:val="Содержимое таблицы"/>
    <w:basedOn w:val="a"/>
    <w:pPr>
      <w:suppressLineNumbers/>
    </w:pPr>
  </w:style>
  <w:style w:type="paragraph" w:customStyle="1" w:styleId="af7">
    <w:name w:val="Заголовок таблицы"/>
    <w:basedOn w:val="af6"/>
    <w:pPr>
      <w:jc w:val="center"/>
    </w:pPr>
    <w:rPr>
      <w:b/>
      <w:bCs/>
    </w:rPr>
  </w:style>
  <w:style w:type="paragraph" w:customStyle="1" w:styleId="af8">
    <w:name w:val="Содержимое врезки"/>
    <w:basedOn w:val="a8"/>
  </w:style>
  <w:style w:type="paragraph" w:customStyle="1" w:styleId="310">
    <w:name w:val="Основной текст с отступом 31"/>
    <w:basedOn w:val="a"/>
    <w:pPr>
      <w:ind w:firstLine="720"/>
      <w:jc w:val="both"/>
    </w:pPr>
    <w:rPr>
      <w:sz w:val="28"/>
    </w:rPr>
  </w:style>
  <w:style w:type="paragraph" w:customStyle="1" w:styleId="140">
    <w:name w:val="Обычный + 14 пт"/>
    <w:basedOn w:val="310"/>
    <w:uiPriority w:val="99"/>
    <w:pPr>
      <w:spacing w:line="300" w:lineRule="atLeast"/>
    </w:pPr>
    <w:rPr>
      <w:szCs w:val="28"/>
    </w:rPr>
  </w:style>
  <w:style w:type="character" w:customStyle="1" w:styleId="WW-Absatz-Standardschriftart1">
    <w:name w:val="WW-Absatz-Standardschriftart1"/>
    <w:rsid w:val="00C12A60"/>
  </w:style>
  <w:style w:type="character" w:customStyle="1" w:styleId="15">
    <w:name w:val="Знак примечания1"/>
    <w:rsid w:val="00C12A60"/>
    <w:rPr>
      <w:sz w:val="16"/>
      <w:szCs w:val="16"/>
    </w:rPr>
  </w:style>
  <w:style w:type="paragraph" w:customStyle="1" w:styleId="16">
    <w:name w:val="Схема документа1"/>
    <w:basedOn w:val="a"/>
    <w:rsid w:val="00C12A60"/>
    <w:pPr>
      <w:shd w:val="clear" w:color="auto" w:fill="000080"/>
    </w:pPr>
    <w:rPr>
      <w:rFonts w:ascii="Tahoma" w:hAnsi="Tahoma" w:cs="Tahoma"/>
      <w:sz w:val="24"/>
      <w:szCs w:val="24"/>
    </w:rPr>
  </w:style>
  <w:style w:type="paragraph" w:customStyle="1" w:styleId="211">
    <w:name w:val="Основной текст 21"/>
    <w:basedOn w:val="a"/>
    <w:rsid w:val="00C12A60"/>
    <w:rPr>
      <w:sz w:val="28"/>
      <w:szCs w:val="28"/>
    </w:rPr>
  </w:style>
  <w:style w:type="paragraph" w:customStyle="1" w:styleId="17">
    <w:name w:val="Текст примечания1"/>
    <w:basedOn w:val="a"/>
    <w:rsid w:val="00C12A60"/>
  </w:style>
  <w:style w:type="paragraph" w:styleId="af9">
    <w:name w:val="annotation text"/>
    <w:basedOn w:val="a"/>
    <w:link w:val="afa"/>
    <w:uiPriority w:val="99"/>
    <w:unhideWhenUsed/>
    <w:rsid w:val="00C12A60"/>
    <w:rPr>
      <w:lang w:val="x-none"/>
    </w:rPr>
  </w:style>
  <w:style w:type="character" w:customStyle="1" w:styleId="afa">
    <w:name w:val="Текст примечания Знак"/>
    <w:link w:val="af9"/>
    <w:uiPriority w:val="99"/>
    <w:rsid w:val="00C12A60"/>
    <w:rPr>
      <w:lang w:eastAsia="ar-SA"/>
    </w:rPr>
  </w:style>
  <w:style w:type="paragraph" w:styleId="afb">
    <w:name w:val="annotation subject"/>
    <w:basedOn w:val="17"/>
    <w:next w:val="17"/>
    <w:link w:val="afc"/>
    <w:uiPriority w:val="99"/>
    <w:rsid w:val="00C12A60"/>
    <w:rPr>
      <w:b/>
      <w:bCs/>
      <w:lang w:val="x-none"/>
    </w:rPr>
  </w:style>
  <w:style w:type="character" w:customStyle="1" w:styleId="afc">
    <w:name w:val="Тема примечания Знак"/>
    <w:link w:val="afb"/>
    <w:uiPriority w:val="99"/>
    <w:rsid w:val="00C12A60"/>
    <w:rPr>
      <w:b/>
      <w:bCs/>
      <w:lang w:eastAsia="ar-SA"/>
    </w:rPr>
  </w:style>
  <w:style w:type="character" w:customStyle="1" w:styleId="23">
    <w:name w:val="Заголовок 2 Знак"/>
    <w:rsid w:val="00D96A14"/>
    <w:rPr>
      <w:sz w:val="28"/>
      <w:lang w:val="ru-RU" w:eastAsia="ru-RU" w:bidi="ar-SA"/>
    </w:rPr>
  </w:style>
  <w:style w:type="paragraph" w:styleId="18">
    <w:name w:val="toc 1"/>
    <w:basedOn w:val="a"/>
    <w:next w:val="a"/>
    <w:autoRedefine/>
    <w:uiPriority w:val="39"/>
    <w:rsid w:val="00261469"/>
    <w:pPr>
      <w:tabs>
        <w:tab w:val="left" w:pos="660"/>
        <w:tab w:val="right" w:leader="dot" w:pos="10490"/>
      </w:tabs>
      <w:ind w:right="-1"/>
    </w:pPr>
    <w:rPr>
      <w:rFonts w:eastAsia="Arial" w:cs="Arial"/>
      <w:b/>
      <w:bCs/>
      <w:noProof/>
    </w:rPr>
  </w:style>
  <w:style w:type="paragraph" w:styleId="24">
    <w:name w:val="toc 2"/>
    <w:basedOn w:val="a"/>
    <w:next w:val="a"/>
    <w:autoRedefine/>
    <w:uiPriority w:val="39"/>
    <w:rsid w:val="00F35DD5"/>
    <w:pPr>
      <w:ind w:left="200"/>
    </w:pPr>
  </w:style>
  <w:style w:type="character" w:styleId="afd">
    <w:name w:val="footnote reference"/>
    <w:uiPriority w:val="99"/>
    <w:semiHidden/>
    <w:rsid w:val="004D0D88"/>
    <w:rPr>
      <w:vertAlign w:val="superscript"/>
    </w:rPr>
  </w:style>
  <w:style w:type="character" w:styleId="afe">
    <w:name w:val="annotation reference"/>
    <w:uiPriority w:val="99"/>
    <w:semiHidden/>
    <w:rsid w:val="005A3B82"/>
    <w:rPr>
      <w:sz w:val="16"/>
      <w:szCs w:val="16"/>
    </w:rPr>
  </w:style>
  <w:style w:type="table" w:styleId="aff">
    <w:name w:val="Table Grid"/>
    <w:basedOn w:val="a1"/>
    <w:uiPriority w:val="59"/>
    <w:rsid w:val="000131C8"/>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endnote reference"/>
    <w:semiHidden/>
    <w:rsid w:val="00F5452C"/>
    <w:rPr>
      <w:vertAlign w:val="superscript"/>
    </w:rPr>
  </w:style>
  <w:style w:type="paragraph" w:customStyle="1" w:styleId="OTRTableHead">
    <w:name w:val="OTR_Table_Head"/>
    <w:basedOn w:val="a"/>
    <w:link w:val="OTRTableHead0"/>
    <w:rsid w:val="00EF0209"/>
    <w:pPr>
      <w:keepNext/>
      <w:suppressAutoHyphens w:val="0"/>
      <w:spacing w:before="60" w:after="60"/>
      <w:jc w:val="center"/>
    </w:pPr>
    <w:rPr>
      <w:b/>
      <w:sz w:val="24"/>
      <w:lang w:eastAsia="ru-RU"/>
    </w:rPr>
  </w:style>
  <w:style w:type="character" w:customStyle="1" w:styleId="OTRTableHead0">
    <w:name w:val="OTR_Table_Head Знак"/>
    <w:link w:val="OTRTableHead"/>
    <w:locked/>
    <w:rsid w:val="00EF0209"/>
    <w:rPr>
      <w:b/>
      <w:sz w:val="24"/>
      <w:lang w:val="ru-RU" w:eastAsia="ru-RU" w:bidi="ar-SA"/>
    </w:rPr>
  </w:style>
  <w:style w:type="paragraph" w:customStyle="1" w:styleId="OTRNameTable">
    <w:name w:val="OTR_Name_Table"/>
    <w:basedOn w:val="a"/>
    <w:link w:val="OTRNameTable0"/>
    <w:rsid w:val="00EF0209"/>
    <w:pPr>
      <w:keepNext/>
      <w:numPr>
        <w:numId w:val="2"/>
      </w:numPr>
      <w:tabs>
        <w:tab w:val="num" w:pos="1080"/>
      </w:tabs>
      <w:suppressAutoHyphens w:val="0"/>
      <w:spacing w:before="120"/>
      <w:jc w:val="both"/>
    </w:pPr>
    <w:rPr>
      <w:b/>
      <w:sz w:val="24"/>
      <w:lang w:eastAsia="ru-RU"/>
    </w:rPr>
  </w:style>
  <w:style w:type="character" w:customStyle="1" w:styleId="OTRNameTable0">
    <w:name w:val="OTR_Name_Table Знак"/>
    <w:link w:val="OTRNameTable"/>
    <w:locked/>
    <w:rsid w:val="00EF0209"/>
    <w:rPr>
      <w:b/>
      <w:sz w:val="24"/>
    </w:rPr>
  </w:style>
  <w:style w:type="paragraph" w:styleId="aff1">
    <w:name w:val="endnote text"/>
    <w:basedOn w:val="a"/>
    <w:link w:val="aff2"/>
    <w:uiPriority w:val="99"/>
    <w:semiHidden/>
    <w:unhideWhenUsed/>
    <w:rsid w:val="00805398"/>
    <w:rPr>
      <w:lang w:val="x-none"/>
    </w:rPr>
  </w:style>
  <w:style w:type="character" w:customStyle="1" w:styleId="aff2">
    <w:name w:val="Текст концевой сноски Знак"/>
    <w:link w:val="aff1"/>
    <w:uiPriority w:val="99"/>
    <w:semiHidden/>
    <w:rsid w:val="00805398"/>
    <w:rPr>
      <w:lang w:eastAsia="ar-SA"/>
    </w:rPr>
  </w:style>
  <w:style w:type="paragraph" w:styleId="aff3">
    <w:name w:val="Revision"/>
    <w:hidden/>
    <w:uiPriority w:val="99"/>
    <w:semiHidden/>
    <w:rsid w:val="00DC5A5E"/>
    <w:rPr>
      <w:lang w:eastAsia="ar-SA"/>
    </w:rPr>
  </w:style>
  <w:style w:type="paragraph" w:customStyle="1" w:styleId="ConsPlusNormal">
    <w:name w:val="ConsPlusNormal"/>
    <w:rsid w:val="006A5834"/>
    <w:pPr>
      <w:autoSpaceDE w:val="0"/>
      <w:autoSpaceDN w:val="0"/>
      <w:adjustRightInd w:val="0"/>
    </w:pPr>
  </w:style>
  <w:style w:type="character" w:styleId="aff4">
    <w:name w:val="FollowedHyperlink"/>
    <w:uiPriority w:val="99"/>
    <w:semiHidden/>
    <w:unhideWhenUsed/>
    <w:rsid w:val="001B104A"/>
    <w:rPr>
      <w:color w:val="800080"/>
      <w:u w:val="single"/>
    </w:rPr>
  </w:style>
  <w:style w:type="paragraph" w:customStyle="1" w:styleId="ConsPlusTitle">
    <w:name w:val="ConsPlusTitle"/>
    <w:rsid w:val="005B714B"/>
    <w:pPr>
      <w:widowControl w:val="0"/>
      <w:autoSpaceDE w:val="0"/>
      <w:autoSpaceDN w:val="0"/>
    </w:pPr>
    <w:rPr>
      <w:b/>
    </w:rPr>
  </w:style>
  <w:style w:type="paragraph" w:customStyle="1" w:styleId="ConsPlusTitlePage">
    <w:name w:val="ConsPlusTitlePage"/>
    <w:rsid w:val="005B714B"/>
    <w:pPr>
      <w:widowControl w:val="0"/>
      <w:autoSpaceDE w:val="0"/>
      <w:autoSpaceDN w:val="0"/>
    </w:pPr>
    <w:rPr>
      <w:rFonts w:ascii="Tahoma" w:hAnsi="Tahoma" w:cs="Tahoma"/>
    </w:rPr>
  </w:style>
  <w:style w:type="paragraph" w:styleId="aff5">
    <w:name w:val="TOC Heading"/>
    <w:basedOn w:val="1"/>
    <w:next w:val="a"/>
    <w:uiPriority w:val="39"/>
    <w:semiHidden/>
    <w:unhideWhenUsed/>
    <w:qFormat/>
    <w:rsid w:val="00835AA1"/>
    <w:pPr>
      <w:numPr>
        <w:numId w:val="0"/>
      </w:numPr>
      <w:spacing w:before="240" w:after="60"/>
      <w:outlineLvl w:val="9"/>
    </w:pPr>
    <w:rPr>
      <w:rFonts w:ascii="Cambria" w:hAnsi="Cambria"/>
      <w:b/>
      <w:bCs/>
      <w:kern w:val="32"/>
      <w:sz w:val="32"/>
      <w:szCs w:val="32"/>
    </w:rPr>
  </w:style>
  <w:style w:type="character" w:customStyle="1" w:styleId="10">
    <w:name w:val="Заголовок 1 Знак"/>
    <w:link w:val="1"/>
    <w:rsid w:val="00E22DD0"/>
    <w:rPr>
      <w:sz w:val="28"/>
      <w:szCs w:val="28"/>
      <w:lang w:eastAsia="ar-SA"/>
    </w:rPr>
  </w:style>
  <w:style w:type="character" w:customStyle="1" w:styleId="af5">
    <w:name w:val="Верхний колонтитул Знак"/>
    <w:link w:val="af4"/>
    <w:uiPriority w:val="99"/>
    <w:rsid w:val="00E22DD0"/>
    <w:rPr>
      <w:sz w:val="24"/>
      <w:szCs w:val="24"/>
      <w:lang w:eastAsia="ar-SA"/>
    </w:rPr>
  </w:style>
  <w:style w:type="character" w:customStyle="1" w:styleId="af3">
    <w:name w:val="Нижний колонтитул Знак"/>
    <w:link w:val="af2"/>
    <w:uiPriority w:val="99"/>
    <w:rsid w:val="00E22DD0"/>
    <w:rPr>
      <w:lang w:eastAsia="ar-SA"/>
    </w:rPr>
  </w:style>
  <w:style w:type="character" w:customStyle="1" w:styleId="af">
    <w:name w:val="Текст выноски Знак"/>
    <w:link w:val="ae"/>
    <w:uiPriority w:val="99"/>
    <w:rsid w:val="00E22DD0"/>
    <w:rPr>
      <w:rFonts w:ascii="Tahoma" w:hAnsi="Tahoma" w:cs="Tahoma"/>
      <w:sz w:val="16"/>
      <w:szCs w:val="16"/>
      <w:lang w:eastAsia="ar-SA"/>
    </w:rPr>
  </w:style>
  <w:style w:type="paragraph" w:styleId="aff6">
    <w:name w:val="List Paragraph"/>
    <w:basedOn w:val="a"/>
    <w:uiPriority w:val="34"/>
    <w:qFormat/>
    <w:rsid w:val="00E22DD0"/>
    <w:pPr>
      <w:ind w:left="720"/>
      <w:contextualSpacing/>
    </w:pPr>
  </w:style>
  <w:style w:type="character" w:customStyle="1" w:styleId="a9">
    <w:name w:val="Основной текст Знак"/>
    <w:link w:val="a8"/>
    <w:rsid w:val="00182E46"/>
    <w:rPr>
      <w:lang w:eastAsia="ar-SA"/>
    </w:rPr>
  </w:style>
  <w:style w:type="paragraph" w:customStyle="1" w:styleId="19">
    <w:name w:val="Знак Знак Знак1"/>
    <w:basedOn w:val="a"/>
    <w:rsid w:val="00182E46"/>
    <w:pPr>
      <w:spacing w:after="160" w:line="240" w:lineRule="exact"/>
    </w:pPr>
    <w:rPr>
      <w:rFonts w:ascii="Verdana" w:hAnsi="Verdana"/>
      <w:lang w:val="en-US"/>
    </w:rPr>
  </w:style>
  <w:style w:type="character" w:customStyle="1" w:styleId="ad">
    <w:name w:val="Основной текст с отступом Знак"/>
    <w:link w:val="ac"/>
    <w:rsid w:val="00182E46"/>
    <w:rPr>
      <w:lang w:eastAsia="ar-SA"/>
    </w:rPr>
  </w:style>
  <w:style w:type="paragraph" w:styleId="7">
    <w:name w:val="toc 7"/>
    <w:basedOn w:val="a"/>
    <w:next w:val="a"/>
    <w:autoRedefine/>
    <w:uiPriority w:val="39"/>
    <w:unhideWhenUsed/>
    <w:rsid w:val="003E2AA4"/>
    <w:pPr>
      <w:suppressAutoHyphens w:val="0"/>
      <w:spacing w:after="100" w:line="276" w:lineRule="auto"/>
      <w:ind w:left="1320"/>
    </w:pPr>
    <w:rPr>
      <w:rFonts w:ascii="Calibri" w:hAnsi="Calibri"/>
      <w:sz w:val="22"/>
      <w:szCs w:val="22"/>
      <w:lang w:eastAsia="ru-RU"/>
    </w:rPr>
  </w:style>
  <w:style w:type="paragraph" w:customStyle="1" w:styleId="xl65">
    <w:name w:val="xl65"/>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6">
    <w:name w:val="xl66"/>
    <w:basedOn w:val="a"/>
    <w:rsid w:val="00C82BF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ru-RU"/>
    </w:rPr>
  </w:style>
  <w:style w:type="paragraph" w:customStyle="1" w:styleId="xl67">
    <w:name w:val="xl67"/>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68">
    <w:name w:val="xl68"/>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69">
    <w:name w:val="xl69"/>
    <w:basedOn w:val="a"/>
    <w:rsid w:val="00C82BFF"/>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textAlignment w:val="center"/>
    </w:pPr>
    <w:rPr>
      <w:sz w:val="18"/>
      <w:szCs w:val="18"/>
      <w:lang w:eastAsia="ru-RU"/>
    </w:rPr>
  </w:style>
  <w:style w:type="paragraph" w:customStyle="1" w:styleId="xl70">
    <w:name w:val="xl70"/>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1">
    <w:name w:val="xl71"/>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paragraph" w:customStyle="1" w:styleId="xl72">
    <w:name w:val="xl72"/>
    <w:basedOn w:val="a"/>
    <w:rsid w:val="00C82BF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sz w:val="18"/>
      <w:szCs w:val="18"/>
      <w:lang w:eastAsia="ru-RU"/>
    </w:rPr>
  </w:style>
  <w:style w:type="numbering" w:customStyle="1" w:styleId="1a">
    <w:name w:val="Нет списка1"/>
    <w:next w:val="a2"/>
    <w:uiPriority w:val="99"/>
    <w:semiHidden/>
    <w:unhideWhenUsed/>
    <w:rsid w:val="00961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8099">
      <w:bodyDiv w:val="1"/>
      <w:marLeft w:val="0"/>
      <w:marRight w:val="0"/>
      <w:marTop w:val="0"/>
      <w:marBottom w:val="0"/>
      <w:divBdr>
        <w:top w:val="none" w:sz="0" w:space="0" w:color="auto"/>
        <w:left w:val="none" w:sz="0" w:space="0" w:color="auto"/>
        <w:bottom w:val="none" w:sz="0" w:space="0" w:color="auto"/>
        <w:right w:val="none" w:sz="0" w:space="0" w:color="auto"/>
      </w:divBdr>
    </w:div>
    <w:div w:id="144736227">
      <w:bodyDiv w:val="1"/>
      <w:marLeft w:val="0"/>
      <w:marRight w:val="0"/>
      <w:marTop w:val="0"/>
      <w:marBottom w:val="0"/>
      <w:divBdr>
        <w:top w:val="none" w:sz="0" w:space="0" w:color="auto"/>
        <w:left w:val="none" w:sz="0" w:space="0" w:color="auto"/>
        <w:bottom w:val="none" w:sz="0" w:space="0" w:color="auto"/>
        <w:right w:val="none" w:sz="0" w:space="0" w:color="auto"/>
      </w:divBdr>
    </w:div>
    <w:div w:id="201670563">
      <w:bodyDiv w:val="1"/>
      <w:marLeft w:val="0"/>
      <w:marRight w:val="0"/>
      <w:marTop w:val="0"/>
      <w:marBottom w:val="0"/>
      <w:divBdr>
        <w:top w:val="none" w:sz="0" w:space="0" w:color="auto"/>
        <w:left w:val="none" w:sz="0" w:space="0" w:color="auto"/>
        <w:bottom w:val="none" w:sz="0" w:space="0" w:color="auto"/>
        <w:right w:val="none" w:sz="0" w:space="0" w:color="auto"/>
      </w:divBdr>
    </w:div>
    <w:div w:id="275142040">
      <w:bodyDiv w:val="1"/>
      <w:marLeft w:val="0"/>
      <w:marRight w:val="0"/>
      <w:marTop w:val="0"/>
      <w:marBottom w:val="0"/>
      <w:divBdr>
        <w:top w:val="none" w:sz="0" w:space="0" w:color="auto"/>
        <w:left w:val="none" w:sz="0" w:space="0" w:color="auto"/>
        <w:bottom w:val="none" w:sz="0" w:space="0" w:color="auto"/>
        <w:right w:val="none" w:sz="0" w:space="0" w:color="auto"/>
      </w:divBdr>
    </w:div>
    <w:div w:id="360866774">
      <w:bodyDiv w:val="1"/>
      <w:marLeft w:val="0"/>
      <w:marRight w:val="0"/>
      <w:marTop w:val="0"/>
      <w:marBottom w:val="0"/>
      <w:divBdr>
        <w:top w:val="none" w:sz="0" w:space="0" w:color="auto"/>
        <w:left w:val="none" w:sz="0" w:space="0" w:color="auto"/>
        <w:bottom w:val="none" w:sz="0" w:space="0" w:color="auto"/>
        <w:right w:val="none" w:sz="0" w:space="0" w:color="auto"/>
      </w:divBdr>
    </w:div>
    <w:div w:id="419109375">
      <w:bodyDiv w:val="1"/>
      <w:marLeft w:val="0"/>
      <w:marRight w:val="0"/>
      <w:marTop w:val="0"/>
      <w:marBottom w:val="0"/>
      <w:divBdr>
        <w:top w:val="none" w:sz="0" w:space="0" w:color="auto"/>
        <w:left w:val="none" w:sz="0" w:space="0" w:color="auto"/>
        <w:bottom w:val="none" w:sz="0" w:space="0" w:color="auto"/>
        <w:right w:val="none" w:sz="0" w:space="0" w:color="auto"/>
      </w:divBdr>
      <w:divsChild>
        <w:div w:id="257834189">
          <w:marLeft w:val="0"/>
          <w:marRight w:val="0"/>
          <w:marTop w:val="0"/>
          <w:marBottom w:val="0"/>
          <w:divBdr>
            <w:top w:val="none" w:sz="0" w:space="0" w:color="auto"/>
            <w:left w:val="none" w:sz="0" w:space="0" w:color="auto"/>
            <w:bottom w:val="none" w:sz="0" w:space="0" w:color="auto"/>
            <w:right w:val="none" w:sz="0" w:space="0" w:color="auto"/>
          </w:divBdr>
        </w:div>
      </w:divsChild>
    </w:div>
    <w:div w:id="450633463">
      <w:bodyDiv w:val="1"/>
      <w:marLeft w:val="0"/>
      <w:marRight w:val="0"/>
      <w:marTop w:val="0"/>
      <w:marBottom w:val="0"/>
      <w:divBdr>
        <w:top w:val="none" w:sz="0" w:space="0" w:color="auto"/>
        <w:left w:val="none" w:sz="0" w:space="0" w:color="auto"/>
        <w:bottom w:val="none" w:sz="0" w:space="0" w:color="auto"/>
        <w:right w:val="none" w:sz="0" w:space="0" w:color="auto"/>
      </w:divBdr>
    </w:div>
    <w:div w:id="526716215">
      <w:bodyDiv w:val="1"/>
      <w:marLeft w:val="0"/>
      <w:marRight w:val="0"/>
      <w:marTop w:val="0"/>
      <w:marBottom w:val="0"/>
      <w:divBdr>
        <w:top w:val="none" w:sz="0" w:space="0" w:color="auto"/>
        <w:left w:val="none" w:sz="0" w:space="0" w:color="auto"/>
        <w:bottom w:val="none" w:sz="0" w:space="0" w:color="auto"/>
        <w:right w:val="none" w:sz="0" w:space="0" w:color="auto"/>
      </w:divBdr>
    </w:div>
    <w:div w:id="528882703">
      <w:bodyDiv w:val="1"/>
      <w:marLeft w:val="0"/>
      <w:marRight w:val="0"/>
      <w:marTop w:val="0"/>
      <w:marBottom w:val="0"/>
      <w:divBdr>
        <w:top w:val="none" w:sz="0" w:space="0" w:color="auto"/>
        <w:left w:val="none" w:sz="0" w:space="0" w:color="auto"/>
        <w:bottom w:val="none" w:sz="0" w:space="0" w:color="auto"/>
        <w:right w:val="none" w:sz="0" w:space="0" w:color="auto"/>
      </w:divBdr>
    </w:div>
    <w:div w:id="586381479">
      <w:bodyDiv w:val="1"/>
      <w:marLeft w:val="0"/>
      <w:marRight w:val="0"/>
      <w:marTop w:val="0"/>
      <w:marBottom w:val="0"/>
      <w:divBdr>
        <w:top w:val="none" w:sz="0" w:space="0" w:color="auto"/>
        <w:left w:val="none" w:sz="0" w:space="0" w:color="auto"/>
        <w:bottom w:val="none" w:sz="0" w:space="0" w:color="auto"/>
        <w:right w:val="none" w:sz="0" w:space="0" w:color="auto"/>
      </w:divBdr>
    </w:div>
    <w:div w:id="616178361">
      <w:bodyDiv w:val="1"/>
      <w:marLeft w:val="0"/>
      <w:marRight w:val="0"/>
      <w:marTop w:val="0"/>
      <w:marBottom w:val="0"/>
      <w:divBdr>
        <w:top w:val="none" w:sz="0" w:space="0" w:color="auto"/>
        <w:left w:val="none" w:sz="0" w:space="0" w:color="auto"/>
        <w:bottom w:val="none" w:sz="0" w:space="0" w:color="auto"/>
        <w:right w:val="none" w:sz="0" w:space="0" w:color="auto"/>
      </w:divBdr>
    </w:div>
    <w:div w:id="650255670">
      <w:bodyDiv w:val="1"/>
      <w:marLeft w:val="0"/>
      <w:marRight w:val="0"/>
      <w:marTop w:val="0"/>
      <w:marBottom w:val="0"/>
      <w:divBdr>
        <w:top w:val="none" w:sz="0" w:space="0" w:color="auto"/>
        <w:left w:val="none" w:sz="0" w:space="0" w:color="auto"/>
        <w:bottom w:val="none" w:sz="0" w:space="0" w:color="auto"/>
        <w:right w:val="none" w:sz="0" w:space="0" w:color="auto"/>
      </w:divBdr>
    </w:div>
    <w:div w:id="662468987">
      <w:bodyDiv w:val="1"/>
      <w:marLeft w:val="0"/>
      <w:marRight w:val="0"/>
      <w:marTop w:val="0"/>
      <w:marBottom w:val="0"/>
      <w:divBdr>
        <w:top w:val="none" w:sz="0" w:space="0" w:color="auto"/>
        <w:left w:val="none" w:sz="0" w:space="0" w:color="auto"/>
        <w:bottom w:val="none" w:sz="0" w:space="0" w:color="auto"/>
        <w:right w:val="none" w:sz="0" w:space="0" w:color="auto"/>
      </w:divBdr>
    </w:div>
    <w:div w:id="723019559">
      <w:bodyDiv w:val="1"/>
      <w:marLeft w:val="0"/>
      <w:marRight w:val="0"/>
      <w:marTop w:val="0"/>
      <w:marBottom w:val="0"/>
      <w:divBdr>
        <w:top w:val="none" w:sz="0" w:space="0" w:color="auto"/>
        <w:left w:val="none" w:sz="0" w:space="0" w:color="auto"/>
        <w:bottom w:val="none" w:sz="0" w:space="0" w:color="auto"/>
        <w:right w:val="none" w:sz="0" w:space="0" w:color="auto"/>
      </w:divBdr>
    </w:div>
    <w:div w:id="805776195">
      <w:bodyDiv w:val="1"/>
      <w:marLeft w:val="0"/>
      <w:marRight w:val="0"/>
      <w:marTop w:val="0"/>
      <w:marBottom w:val="0"/>
      <w:divBdr>
        <w:top w:val="none" w:sz="0" w:space="0" w:color="auto"/>
        <w:left w:val="none" w:sz="0" w:space="0" w:color="auto"/>
        <w:bottom w:val="none" w:sz="0" w:space="0" w:color="auto"/>
        <w:right w:val="none" w:sz="0" w:space="0" w:color="auto"/>
      </w:divBdr>
    </w:div>
    <w:div w:id="920527025">
      <w:bodyDiv w:val="1"/>
      <w:marLeft w:val="0"/>
      <w:marRight w:val="0"/>
      <w:marTop w:val="0"/>
      <w:marBottom w:val="0"/>
      <w:divBdr>
        <w:top w:val="none" w:sz="0" w:space="0" w:color="auto"/>
        <w:left w:val="none" w:sz="0" w:space="0" w:color="auto"/>
        <w:bottom w:val="none" w:sz="0" w:space="0" w:color="auto"/>
        <w:right w:val="none" w:sz="0" w:space="0" w:color="auto"/>
      </w:divBdr>
    </w:div>
    <w:div w:id="949631033">
      <w:bodyDiv w:val="1"/>
      <w:marLeft w:val="0"/>
      <w:marRight w:val="0"/>
      <w:marTop w:val="0"/>
      <w:marBottom w:val="0"/>
      <w:divBdr>
        <w:top w:val="none" w:sz="0" w:space="0" w:color="auto"/>
        <w:left w:val="none" w:sz="0" w:space="0" w:color="auto"/>
        <w:bottom w:val="none" w:sz="0" w:space="0" w:color="auto"/>
        <w:right w:val="none" w:sz="0" w:space="0" w:color="auto"/>
      </w:divBdr>
    </w:div>
    <w:div w:id="978343856">
      <w:bodyDiv w:val="1"/>
      <w:marLeft w:val="0"/>
      <w:marRight w:val="0"/>
      <w:marTop w:val="0"/>
      <w:marBottom w:val="0"/>
      <w:divBdr>
        <w:top w:val="none" w:sz="0" w:space="0" w:color="auto"/>
        <w:left w:val="none" w:sz="0" w:space="0" w:color="auto"/>
        <w:bottom w:val="none" w:sz="0" w:space="0" w:color="auto"/>
        <w:right w:val="none" w:sz="0" w:space="0" w:color="auto"/>
      </w:divBdr>
    </w:div>
    <w:div w:id="984435153">
      <w:bodyDiv w:val="1"/>
      <w:marLeft w:val="0"/>
      <w:marRight w:val="0"/>
      <w:marTop w:val="0"/>
      <w:marBottom w:val="0"/>
      <w:divBdr>
        <w:top w:val="none" w:sz="0" w:space="0" w:color="auto"/>
        <w:left w:val="none" w:sz="0" w:space="0" w:color="auto"/>
        <w:bottom w:val="none" w:sz="0" w:space="0" w:color="auto"/>
        <w:right w:val="none" w:sz="0" w:space="0" w:color="auto"/>
      </w:divBdr>
    </w:div>
    <w:div w:id="993410787">
      <w:bodyDiv w:val="1"/>
      <w:marLeft w:val="0"/>
      <w:marRight w:val="0"/>
      <w:marTop w:val="0"/>
      <w:marBottom w:val="0"/>
      <w:divBdr>
        <w:top w:val="none" w:sz="0" w:space="0" w:color="auto"/>
        <w:left w:val="none" w:sz="0" w:space="0" w:color="auto"/>
        <w:bottom w:val="none" w:sz="0" w:space="0" w:color="auto"/>
        <w:right w:val="none" w:sz="0" w:space="0" w:color="auto"/>
      </w:divBdr>
    </w:div>
    <w:div w:id="1046177872">
      <w:bodyDiv w:val="1"/>
      <w:marLeft w:val="0"/>
      <w:marRight w:val="0"/>
      <w:marTop w:val="0"/>
      <w:marBottom w:val="0"/>
      <w:divBdr>
        <w:top w:val="none" w:sz="0" w:space="0" w:color="auto"/>
        <w:left w:val="none" w:sz="0" w:space="0" w:color="auto"/>
        <w:bottom w:val="none" w:sz="0" w:space="0" w:color="auto"/>
        <w:right w:val="none" w:sz="0" w:space="0" w:color="auto"/>
      </w:divBdr>
    </w:div>
    <w:div w:id="1101875950">
      <w:bodyDiv w:val="1"/>
      <w:marLeft w:val="0"/>
      <w:marRight w:val="0"/>
      <w:marTop w:val="0"/>
      <w:marBottom w:val="0"/>
      <w:divBdr>
        <w:top w:val="none" w:sz="0" w:space="0" w:color="auto"/>
        <w:left w:val="none" w:sz="0" w:space="0" w:color="auto"/>
        <w:bottom w:val="none" w:sz="0" w:space="0" w:color="auto"/>
        <w:right w:val="none" w:sz="0" w:space="0" w:color="auto"/>
      </w:divBdr>
    </w:div>
    <w:div w:id="1311977168">
      <w:bodyDiv w:val="1"/>
      <w:marLeft w:val="0"/>
      <w:marRight w:val="0"/>
      <w:marTop w:val="0"/>
      <w:marBottom w:val="0"/>
      <w:divBdr>
        <w:top w:val="none" w:sz="0" w:space="0" w:color="auto"/>
        <w:left w:val="none" w:sz="0" w:space="0" w:color="auto"/>
        <w:bottom w:val="none" w:sz="0" w:space="0" w:color="auto"/>
        <w:right w:val="none" w:sz="0" w:space="0" w:color="auto"/>
      </w:divBdr>
    </w:div>
    <w:div w:id="1327052542">
      <w:bodyDiv w:val="1"/>
      <w:marLeft w:val="0"/>
      <w:marRight w:val="0"/>
      <w:marTop w:val="0"/>
      <w:marBottom w:val="0"/>
      <w:divBdr>
        <w:top w:val="none" w:sz="0" w:space="0" w:color="auto"/>
        <w:left w:val="none" w:sz="0" w:space="0" w:color="auto"/>
        <w:bottom w:val="none" w:sz="0" w:space="0" w:color="auto"/>
        <w:right w:val="none" w:sz="0" w:space="0" w:color="auto"/>
      </w:divBdr>
    </w:div>
    <w:div w:id="1406033521">
      <w:bodyDiv w:val="1"/>
      <w:marLeft w:val="0"/>
      <w:marRight w:val="0"/>
      <w:marTop w:val="0"/>
      <w:marBottom w:val="0"/>
      <w:divBdr>
        <w:top w:val="none" w:sz="0" w:space="0" w:color="auto"/>
        <w:left w:val="none" w:sz="0" w:space="0" w:color="auto"/>
        <w:bottom w:val="none" w:sz="0" w:space="0" w:color="auto"/>
        <w:right w:val="none" w:sz="0" w:space="0" w:color="auto"/>
      </w:divBdr>
    </w:div>
    <w:div w:id="1419474220">
      <w:bodyDiv w:val="1"/>
      <w:marLeft w:val="0"/>
      <w:marRight w:val="0"/>
      <w:marTop w:val="0"/>
      <w:marBottom w:val="0"/>
      <w:divBdr>
        <w:top w:val="none" w:sz="0" w:space="0" w:color="auto"/>
        <w:left w:val="none" w:sz="0" w:space="0" w:color="auto"/>
        <w:bottom w:val="none" w:sz="0" w:space="0" w:color="auto"/>
        <w:right w:val="none" w:sz="0" w:space="0" w:color="auto"/>
      </w:divBdr>
    </w:div>
    <w:div w:id="1512598407">
      <w:bodyDiv w:val="1"/>
      <w:marLeft w:val="0"/>
      <w:marRight w:val="0"/>
      <w:marTop w:val="0"/>
      <w:marBottom w:val="0"/>
      <w:divBdr>
        <w:top w:val="none" w:sz="0" w:space="0" w:color="auto"/>
        <w:left w:val="none" w:sz="0" w:space="0" w:color="auto"/>
        <w:bottom w:val="none" w:sz="0" w:space="0" w:color="auto"/>
        <w:right w:val="none" w:sz="0" w:space="0" w:color="auto"/>
      </w:divBdr>
    </w:div>
    <w:div w:id="1546529044">
      <w:bodyDiv w:val="1"/>
      <w:marLeft w:val="0"/>
      <w:marRight w:val="0"/>
      <w:marTop w:val="0"/>
      <w:marBottom w:val="0"/>
      <w:divBdr>
        <w:top w:val="none" w:sz="0" w:space="0" w:color="auto"/>
        <w:left w:val="none" w:sz="0" w:space="0" w:color="auto"/>
        <w:bottom w:val="none" w:sz="0" w:space="0" w:color="auto"/>
        <w:right w:val="none" w:sz="0" w:space="0" w:color="auto"/>
      </w:divBdr>
    </w:div>
    <w:div w:id="1552618907">
      <w:bodyDiv w:val="1"/>
      <w:marLeft w:val="0"/>
      <w:marRight w:val="0"/>
      <w:marTop w:val="0"/>
      <w:marBottom w:val="0"/>
      <w:divBdr>
        <w:top w:val="none" w:sz="0" w:space="0" w:color="auto"/>
        <w:left w:val="none" w:sz="0" w:space="0" w:color="auto"/>
        <w:bottom w:val="none" w:sz="0" w:space="0" w:color="auto"/>
        <w:right w:val="none" w:sz="0" w:space="0" w:color="auto"/>
      </w:divBdr>
    </w:div>
    <w:div w:id="1631743757">
      <w:bodyDiv w:val="1"/>
      <w:marLeft w:val="0"/>
      <w:marRight w:val="0"/>
      <w:marTop w:val="0"/>
      <w:marBottom w:val="0"/>
      <w:divBdr>
        <w:top w:val="none" w:sz="0" w:space="0" w:color="auto"/>
        <w:left w:val="none" w:sz="0" w:space="0" w:color="auto"/>
        <w:bottom w:val="none" w:sz="0" w:space="0" w:color="auto"/>
        <w:right w:val="none" w:sz="0" w:space="0" w:color="auto"/>
      </w:divBdr>
    </w:div>
    <w:div w:id="1710378558">
      <w:bodyDiv w:val="1"/>
      <w:marLeft w:val="0"/>
      <w:marRight w:val="0"/>
      <w:marTop w:val="0"/>
      <w:marBottom w:val="0"/>
      <w:divBdr>
        <w:top w:val="none" w:sz="0" w:space="0" w:color="auto"/>
        <w:left w:val="none" w:sz="0" w:space="0" w:color="auto"/>
        <w:bottom w:val="none" w:sz="0" w:space="0" w:color="auto"/>
        <w:right w:val="none" w:sz="0" w:space="0" w:color="auto"/>
      </w:divBdr>
    </w:div>
    <w:div w:id="1796754664">
      <w:bodyDiv w:val="1"/>
      <w:marLeft w:val="0"/>
      <w:marRight w:val="0"/>
      <w:marTop w:val="0"/>
      <w:marBottom w:val="0"/>
      <w:divBdr>
        <w:top w:val="none" w:sz="0" w:space="0" w:color="auto"/>
        <w:left w:val="none" w:sz="0" w:space="0" w:color="auto"/>
        <w:bottom w:val="none" w:sz="0" w:space="0" w:color="auto"/>
        <w:right w:val="none" w:sz="0" w:space="0" w:color="auto"/>
      </w:divBdr>
    </w:div>
    <w:div w:id="1816222274">
      <w:bodyDiv w:val="1"/>
      <w:marLeft w:val="0"/>
      <w:marRight w:val="0"/>
      <w:marTop w:val="0"/>
      <w:marBottom w:val="0"/>
      <w:divBdr>
        <w:top w:val="none" w:sz="0" w:space="0" w:color="auto"/>
        <w:left w:val="none" w:sz="0" w:space="0" w:color="auto"/>
        <w:bottom w:val="none" w:sz="0" w:space="0" w:color="auto"/>
        <w:right w:val="none" w:sz="0" w:space="0" w:color="auto"/>
      </w:divBdr>
    </w:div>
    <w:div w:id="1829513356">
      <w:bodyDiv w:val="1"/>
      <w:marLeft w:val="0"/>
      <w:marRight w:val="0"/>
      <w:marTop w:val="0"/>
      <w:marBottom w:val="0"/>
      <w:divBdr>
        <w:top w:val="none" w:sz="0" w:space="0" w:color="auto"/>
        <w:left w:val="none" w:sz="0" w:space="0" w:color="auto"/>
        <w:bottom w:val="none" w:sz="0" w:space="0" w:color="auto"/>
        <w:right w:val="none" w:sz="0" w:space="0" w:color="auto"/>
      </w:divBdr>
    </w:div>
    <w:div w:id="1892035733">
      <w:bodyDiv w:val="1"/>
      <w:marLeft w:val="0"/>
      <w:marRight w:val="0"/>
      <w:marTop w:val="0"/>
      <w:marBottom w:val="0"/>
      <w:divBdr>
        <w:top w:val="none" w:sz="0" w:space="0" w:color="auto"/>
        <w:left w:val="none" w:sz="0" w:space="0" w:color="auto"/>
        <w:bottom w:val="none" w:sz="0" w:space="0" w:color="auto"/>
        <w:right w:val="none" w:sz="0" w:space="0" w:color="auto"/>
      </w:divBdr>
    </w:div>
    <w:div w:id="2010593138">
      <w:bodyDiv w:val="1"/>
      <w:marLeft w:val="0"/>
      <w:marRight w:val="0"/>
      <w:marTop w:val="0"/>
      <w:marBottom w:val="0"/>
      <w:divBdr>
        <w:top w:val="none" w:sz="0" w:space="0" w:color="auto"/>
        <w:left w:val="none" w:sz="0" w:space="0" w:color="auto"/>
        <w:bottom w:val="none" w:sz="0" w:space="0" w:color="auto"/>
        <w:right w:val="none" w:sz="0" w:space="0" w:color="auto"/>
      </w:divBdr>
    </w:div>
    <w:div w:id="2014412530">
      <w:bodyDiv w:val="1"/>
      <w:marLeft w:val="0"/>
      <w:marRight w:val="0"/>
      <w:marTop w:val="0"/>
      <w:marBottom w:val="0"/>
      <w:divBdr>
        <w:top w:val="none" w:sz="0" w:space="0" w:color="auto"/>
        <w:left w:val="none" w:sz="0" w:space="0" w:color="auto"/>
        <w:bottom w:val="none" w:sz="0" w:space="0" w:color="auto"/>
        <w:right w:val="none" w:sz="0" w:space="0" w:color="auto"/>
      </w:divBdr>
    </w:div>
    <w:div w:id="2089500913">
      <w:bodyDiv w:val="1"/>
      <w:marLeft w:val="0"/>
      <w:marRight w:val="0"/>
      <w:marTop w:val="0"/>
      <w:marBottom w:val="0"/>
      <w:divBdr>
        <w:top w:val="none" w:sz="0" w:space="0" w:color="auto"/>
        <w:left w:val="none" w:sz="0" w:space="0" w:color="auto"/>
        <w:bottom w:val="none" w:sz="0" w:space="0" w:color="auto"/>
        <w:right w:val="none" w:sz="0" w:space="0" w:color="auto"/>
      </w:divBdr>
    </w:div>
    <w:div w:id="2126658407">
      <w:bodyDiv w:val="1"/>
      <w:marLeft w:val="0"/>
      <w:marRight w:val="0"/>
      <w:marTop w:val="0"/>
      <w:marBottom w:val="0"/>
      <w:divBdr>
        <w:top w:val="none" w:sz="0" w:space="0" w:color="auto"/>
        <w:left w:val="none" w:sz="0" w:space="0" w:color="auto"/>
        <w:bottom w:val="none" w:sz="0" w:space="0" w:color="auto"/>
        <w:right w:val="none" w:sz="0" w:space="0" w:color="auto"/>
      </w:divBdr>
    </w:div>
    <w:div w:id="213791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1BA3FE835792FC8B26CDFE462651E1E95B523A933BD358D43021A682584C026856CBAA04Cm2R7O" TargetMode="Externa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51BA3FE835792FC8B26CDFE462651E1E95B523A933BD358D43021A682584C026856CBAA04Cm2R7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E8C012E4CC407745D70597E7A81DA072209D968632931A46C38B9BB72066A359610323DEE31D50C1990CE12B92973FD9E165BB7253FCBXBD7O"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main?base=LAW;n=108797;fld=134;dst=102312"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o0201@roskazna.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B2933-B940-4741-8662-203B3BCB01A9}">
  <ds:schemaRefs>
    <ds:schemaRef ds:uri="http://schemas.openxmlformats.org/officeDocument/2006/bibliography"/>
  </ds:schemaRefs>
</ds:datastoreItem>
</file>

<file path=customXml/itemProps2.xml><?xml version="1.0" encoding="utf-8"?>
<ds:datastoreItem xmlns:ds="http://schemas.openxmlformats.org/officeDocument/2006/customXml" ds:itemID="{3FEF079A-A510-464E-91BA-6AA244B52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177</Pages>
  <Words>49684</Words>
  <Characters>283199</Characters>
  <Application>Microsoft Office Word</Application>
  <DocSecurity>0</DocSecurity>
  <Lines>2359</Lines>
  <Paragraphs>664</Paragraphs>
  <ScaleCrop>false</ScaleCrop>
  <HeadingPairs>
    <vt:vector size="2" baseType="variant">
      <vt:variant>
        <vt:lpstr>Название</vt:lpstr>
      </vt:variant>
      <vt:variant>
        <vt:i4>1</vt:i4>
      </vt:variant>
    </vt:vector>
  </HeadingPairs>
  <TitlesOfParts>
    <vt:vector size="1" baseType="lpstr">
      <vt:lpstr>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vt:lpstr>
    </vt:vector>
  </TitlesOfParts>
  <Company>Reanimator Extreme Edition</Company>
  <LinksUpToDate>false</LinksUpToDate>
  <CharactersWithSpaces>332219</CharactersWithSpaces>
  <SharedDoc>false</SharedDoc>
  <HLinks>
    <vt:vector size="216" baseType="variant">
      <vt:variant>
        <vt:i4>393227</vt:i4>
      </vt:variant>
      <vt:variant>
        <vt:i4>240</vt:i4>
      </vt:variant>
      <vt:variant>
        <vt:i4>0</vt:i4>
      </vt:variant>
      <vt:variant>
        <vt:i4>5</vt:i4>
      </vt:variant>
      <vt:variant>
        <vt:lpwstr>consultantplus://offline/ref=51BA3FE835792FC8B26CDFE462651E1E95B523A933BD358D43021A682584C026856CBAA04Cm2R7O</vt:lpwstr>
      </vt:variant>
      <vt:variant>
        <vt:lpwstr/>
      </vt:variant>
      <vt:variant>
        <vt:i4>393227</vt:i4>
      </vt:variant>
      <vt:variant>
        <vt:i4>237</vt:i4>
      </vt:variant>
      <vt:variant>
        <vt:i4>0</vt:i4>
      </vt:variant>
      <vt:variant>
        <vt:i4>5</vt:i4>
      </vt:variant>
      <vt:variant>
        <vt:lpwstr>consultantplus://offline/ref=51BA3FE835792FC8B26CDFE462651E1E95B523A933BD358D43021A682584C026856CBAA04Cm2R7O</vt:lpwstr>
      </vt:variant>
      <vt:variant>
        <vt:lpwstr/>
      </vt:variant>
      <vt:variant>
        <vt:i4>3604584</vt:i4>
      </vt:variant>
      <vt:variant>
        <vt:i4>195</vt:i4>
      </vt:variant>
      <vt:variant>
        <vt:i4>0</vt:i4>
      </vt:variant>
      <vt:variant>
        <vt:i4>5</vt:i4>
      </vt:variant>
      <vt:variant>
        <vt:lpwstr>consultantplus://offline/main?base=LAW;n=108797;fld=134;dst=102312</vt:lpwstr>
      </vt:variant>
      <vt:variant>
        <vt:lpwstr/>
      </vt:variant>
      <vt:variant>
        <vt:i4>5963879</vt:i4>
      </vt:variant>
      <vt:variant>
        <vt:i4>192</vt:i4>
      </vt:variant>
      <vt:variant>
        <vt:i4>0</vt:i4>
      </vt:variant>
      <vt:variant>
        <vt:i4>5</vt:i4>
      </vt:variant>
      <vt:variant>
        <vt:lpwstr>mailto:o0201@roskazna.ru</vt:lpwstr>
      </vt:variant>
      <vt:variant>
        <vt:lpwstr/>
      </vt:variant>
      <vt:variant>
        <vt:i4>7995396</vt:i4>
      </vt:variant>
      <vt:variant>
        <vt:i4>189</vt:i4>
      </vt:variant>
      <vt:variant>
        <vt:i4>0</vt:i4>
      </vt:variant>
      <vt:variant>
        <vt:i4>5</vt:i4>
      </vt:variant>
      <vt:variant>
        <vt:lpwstr>mailto:5n@roskazna.ru</vt:lpwstr>
      </vt:variant>
      <vt:variant>
        <vt:lpwstr/>
      </vt:variant>
      <vt:variant>
        <vt:i4>1376307</vt:i4>
      </vt:variant>
      <vt:variant>
        <vt:i4>182</vt:i4>
      </vt:variant>
      <vt:variant>
        <vt:i4>0</vt:i4>
      </vt:variant>
      <vt:variant>
        <vt:i4>5</vt:i4>
      </vt:variant>
      <vt:variant>
        <vt:lpwstr/>
      </vt:variant>
      <vt:variant>
        <vt:lpwstr>_Toc506404022</vt:lpwstr>
      </vt:variant>
      <vt:variant>
        <vt:i4>1376307</vt:i4>
      </vt:variant>
      <vt:variant>
        <vt:i4>176</vt:i4>
      </vt:variant>
      <vt:variant>
        <vt:i4>0</vt:i4>
      </vt:variant>
      <vt:variant>
        <vt:i4>5</vt:i4>
      </vt:variant>
      <vt:variant>
        <vt:lpwstr/>
      </vt:variant>
      <vt:variant>
        <vt:lpwstr>_Toc506404021</vt:lpwstr>
      </vt:variant>
      <vt:variant>
        <vt:i4>1376307</vt:i4>
      </vt:variant>
      <vt:variant>
        <vt:i4>170</vt:i4>
      </vt:variant>
      <vt:variant>
        <vt:i4>0</vt:i4>
      </vt:variant>
      <vt:variant>
        <vt:i4>5</vt:i4>
      </vt:variant>
      <vt:variant>
        <vt:lpwstr/>
      </vt:variant>
      <vt:variant>
        <vt:lpwstr>_Toc506404020</vt:lpwstr>
      </vt:variant>
      <vt:variant>
        <vt:i4>1441843</vt:i4>
      </vt:variant>
      <vt:variant>
        <vt:i4>164</vt:i4>
      </vt:variant>
      <vt:variant>
        <vt:i4>0</vt:i4>
      </vt:variant>
      <vt:variant>
        <vt:i4>5</vt:i4>
      </vt:variant>
      <vt:variant>
        <vt:lpwstr/>
      </vt:variant>
      <vt:variant>
        <vt:lpwstr>_Toc506404019</vt:lpwstr>
      </vt:variant>
      <vt:variant>
        <vt:i4>1441843</vt:i4>
      </vt:variant>
      <vt:variant>
        <vt:i4>158</vt:i4>
      </vt:variant>
      <vt:variant>
        <vt:i4>0</vt:i4>
      </vt:variant>
      <vt:variant>
        <vt:i4>5</vt:i4>
      </vt:variant>
      <vt:variant>
        <vt:lpwstr/>
      </vt:variant>
      <vt:variant>
        <vt:lpwstr>_Toc506404017</vt:lpwstr>
      </vt:variant>
      <vt:variant>
        <vt:i4>1441843</vt:i4>
      </vt:variant>
      <vt:variant>
        <vt:i4>152</vt:i4>
      </vt:variant>
      <vt:variant>
        <vt:i4>0</vt:i4>
      </vt:variant>
      <vt:variant>
        <vt:i4>5</vt:i4>
      </vt:variant>
      <vt:variant>
        <vt:lpwstr/>
      </vt:variant>
      <vt:variant>
        <vt:lpwstr>_Toc506404016</vt:lpwstr>
      </vt:variant>
      <vt:variant>
        <vt:i4>1441843</vt:i4>
      </vt:variant>
      <vt:variant>
        <vt:i4>146</vt:i4>
      </vt:variant>
      <vt:variant>
        <vt:i4>0</vt:i4>
      </vt:variant>
      <vt:variant>
        <vt:i4>5</vt:i4>
      </vt:variant>
      <vt:variant>
        <vt:lpwstr/>
      </vt:variant>
      <vt:variant>
        <vt:lpwstr>_Toc506404015</vt:lpwstr>
      </vt:variant>
      <vt:variant>
        <vt:i4>1441843</vt:i4>
      </vt:variant>
      <vt:variant>
        <vt:i4>140</vt:i4>
      </vt:variant>
      <vt:variant>
        <vt:i4>0</vt:i4>
      </vt:variant>
      <vt:variant>
        <vt:i4>5</vt:i4>
      </vt:variant>
      <vt:variant>
        <vt:lpwstr/>
      </vt:variant>
      <vt:variant>
        <vt:lpwstr>_Toc506404014</vt:lpwstr>
      </vt:variant>
      <vt:variant>
        <vt:i4>1441843</vt:i4>
      </vt:variant>
      <vt:variant>
        <vt:i4>134</vt:i4>
      </vt:variant>
      <vt:variant>
        <vt:i4>0</vt:i4>
      </vt:variant>
      <vt:variant>
        <vt:i4>5</vt:i4>
      </vt:variant>
      <vt:variant>
        <vt:lpwstr/>
      </vt:variant>
      <vt:variant>
        <vt:lpwstr>_Toc506404013</vt:lpwstr>
      </vt:variant>
      <vt:variant>
        <vt:i4>1441843</vt:i4>
      </vt:variant>
      <vt:variant>
        <vt:i4>128</vt:i4>
      </vt:variant>
      <vt:variant>
        <vt:i4>0</vt:i4>
      </vt:variant>
      <vt:variant>
        <vt:i4>5</vt:i4>
      </vt:variant>
      <vt:variant>
        <vt:lpwstr/>
      </vt:variant>
      <vt:variant>
        <vt:lpwstr>_Toc506404012</vt:lpwstr>
      </vt:variant>
      <vt:variant>
        <vt:i4>1441843</vt:i4>
      </vt:variant>
      <vt:variant>
        <vt:i4>122</vt:i4>
      </vt:variant>
      <vt:variant>
        <vt:i4>0</vt:i4>
      </vt:variant>
      <vt:variant>
        <vt:i4>5</vt:i4>
      </vt:variant>
      <vt:variant>
        <vt:lpwstr/>
      </vt:variant>
      <vt:variant>
        <vt:lpwstr>_Toc506404011</vt:lpwstr>
      </vt:variant>
      <vt:variant>
        <vt:i4>1441843</vt:i4>
      </vt:variant>
      <vt:variant>
        <vt:i4>116</vt:i4>
      </vt:variant>
      <vt:variant>
        <vt:i4>0</vt:i4>
      </vt:variant>
      <vt:variant>
        <vt:i4>5</vt:i4>
      </vt:variant>
      <vt:variant>
        <vt:lpwstr/>
      </vt:variant>
      <vt:variant>
        <vt:lpwstr>_Toc506404010</vt:lpwstr>
      </vt:variant>
      <vt:variant>
        <vt:i4>1507379</vt:i4>
      </vt:variant>
      <vt:variant>
        <vt:i4>110</vt:i4>
      </vt:variant>
      <vt:variant>
        <vt:i4>0</vt:i4>
      </vt:variant>
      <vt:variant>
        <vt:i4>5</vt:i4>
      </vt:variant>
      <vt:variant>
        <vt:lpwstr/>
      </vt:variant>
      <vt:variant>
        <vt:lpwstr>_Toc506404009</vt:lpwstr>
      </vt:variant>
      <vt:variant>
        <vt:i4>1507379</vt:i4>
      </vt:variant>
      <vt:variant>
        <vt:i4>104</vt:i4>
      </vt:variant>
      <vt:variant>
        <vt:i4>0</vt:i4>
      </vt:variant>
      <vt:variant>
        <vt:i4>5</vt:i4>
      </vt:variant>
      <vt:variant>
        <vt:lpwstr/>
      </vt:variant>
      <vt:variant>
        <vt:lpwstr>_Toc506404008</vt:lpwstr>
      </vt:variant>
      <vt:variant>
        <vt:i4>1507379</vt:i4>
      </vt:variant>
      <vt:variant>
        <vt:i4>98</vt:i4>
      </vt:variant>
      <vt:variant>
        <vt:i4>0</vt:i4>
      </vt:variant>
      <vt:variant>
        <vt:i4>5</vt:i4>
      </vt:variant>
      <vt:variant>
        <vt:lpwstr/>
      </vt:variant>
      <vt:variant>
        <vt:lpwstr>_Toc506404007</vt:lpwstr>
      </vt:variant>
      <vt:variant>
        <vt:i4>1507379</vt:i4>
      </vt:variant>
      <vt:variant>
        <vt:i4>92</vt:i4>
      </vt:variant>
      <vt:variant>
        <vt:i4>0</vt:i4>
      </vt:variant>
      <vt:variant>
        <vt:i4>5</vt:i4>
      </vt:variant>
      <vt:variant>
        <vt:lpwstr/>
      </vt:variant>
      <vt:variant>
        <vt:lpwstr>_Toc506404006</vt:lpwstr>
      </vt:variant>
      <vt:variant>
        <vt:i4>1507379</vt:i4>
      </vt:variant>
      <vt:variant>
        <vt:i4>86</vt:i4>
      </vt:variant>
      <vt:variant>
        <vt:i4>0</vt:i4>
      </vt:variant>
      <vt:variant>
        <vt:i4>5</vt:i4>
      </vt:variant>
      <vt:variant>
        <vt:lpwstr/>
      </vt:variant>
      <vt:variant>
        <vt:lpwstr>_Toc506404005</vt:lpwstr>
      </vt:variant>
      <vt:variant>
        <vt:i4>1507379</vt:i4>
      </vt:variant>
      <vt:variant>
        <vt:i4>80</vt:i4>
      </vt:variant>
      <vt:variant>
        <vt:i4>0</vt:i4>
      </vt:variant>
      <vt:variant>
        <vt:i4>5</vt:i4>
      </vt:variant>
      <vt:variant>
        <vt:lpwstr/>
      </vt:variant>
      <vt:variant>
        <vt:lpwstr>_Toc506404004</vt:lpwstr>
      </vt:variant>
      <vt:variant>
        <vt:i4>1507379</vt:i4>
      </vt:variant>
      <vt:variant>
        <vt:i4>74</vt:i4>
      </vt:variant>
      <vt:variant>
        <vt:i4>0</vt:i4>
      </vt:variant>
      <vt:variant>
        <vt:i4>5</vt:i4>
      </vt:variant>
      <vt:variant>
        <vt:lpwstr/>
      </vt:variant>
      <vt:variant>
        <vt:lpwstr>_Toc506404003</vt:lpwstr>
      </vt:variant>
      <vt:variant>
        <vt:i4>1507379</vt:i4>
      </vt:variant>
      <vt:variant>
        <vt:i4>68</vt:i4>
      </vt:variant>
      <vt:variant>
        <vt:i4>0</vt:i4>
      </vt:variant>
      <vt:variant>
        <vt:i4>5</vt:i4>
      </vt:variant>
      <vt:variant>
        <vt:lpwstr/>
      </vt:variant>
      <vt:variant>
        <vt:lpwstr>_Toc506404002</vt:lpwstr>
      </vt:variant>
      <vt:variant>
        <vt:i4>1507379</vt:i4>
      </vt:variant>
      <vt:variant>
        <vt:i4>62</vt:i4>
      </vt:variant>
      <vt:variant>
        <vt:i4>0</vt:i4>
      </vt:variant>
      <vt:variant>
        <vt:i4>5</vt:i4>
      </vt:variant>
      <vt:variant>
        <vt:lpwstr/>
      </vt:variant>
      <vt:variant>
        <vt:lpwstr>_Toc506404001</vt:lpwstr>
      </vt:variant>
      <vt:variant>
        <vt:i4>1507379</vt:i4>
      </vt:variant>
      <vt:variant>
        <vt:i4>56</vt:i4>
      </vt:variant>
      <vt:variant>
        <vt:i4>0</vt:i4>
      </vt:variant>
      <vt:variant>
        <vt:i4>5</vt:i4>
      </vt:variant>
      <vt:variant>
        <vt:lpwstr/>
      </vt:variant>
      <vt:variant>
        <vt:lpwstr>_Toc506404000</vt:lpwstr>
      </vt:variant>
      <vt:variant>
        <vt:i4>1638458</vt:i4>
      </vt:variant>
      <vt:variant>
        <vt:i4>50</vt:i4>
      </vt:variant>
      <vt:variant>
        <vt:i4>0</vt:i4>
      </vt:variant>
      <vt:variant>
        <vt:i4>5</vt:i4>
      </vt:variant>
      <vt:variant>
        <vt:lpwstr/>
      </vt:variant>
      <vt:variant>
        <vt:lpwstr>_Toc506403999</vt:lpwstr>
      </vt:variant>
      <vt:variant>
        <vt:i4>1638458</vt:i4>
      </vt:variant>
      <vt:variant>
        <vt:i4>44</vt:i4>
      </vt:variant>
      <vt:variant>
        <vt:i4>0</vt:i4>
      </vt:variant>
      <vt:variant>
        <vt:i4>5</vt:i4>
      </vt:variant>
      <vt:variant>
        <vt:lpwstr/>
      </vt:variant>
      <vt:variant>
        <vt:lpwstr>_Toc506403998</vt:lpwstr>
      </vt:variant>
      <vt:variant>
        <vt:i4>1638458</vt:i4>
      </vt:variant>
      <vt:variant>
        <vt:i4>38</vt:i4>
      </vt:variant>
      <vt:variant>
        <vt:i4>0</vt:i4>
      </vt:variant>
      <vt:variant>
        <vt:i4>5</vt:i4>
      </vt:variant>
      <vt:variant>
        <vt:lpwstr/>
      </vt:variant>
      <vt:variant>
        <vt:lpwstr>_Toc506403997</vt:lpwstr>
      </vt:variant>
      <vt:variant>
        <vt:i4>1638458</vt:i4>
      </vt:variant>
      <vt:variant>
        <vt:i4>32</vt:i4>
      </vt:variant>
      <vt:variant>
        <vt:i4>0</vt:i4>
      </vt:variant>
      <vt:variant>
        <vt:i4>5</vt:i4>
      </vt:variant>
      <vt:variant>
        <vt:lpwstr/>
      </vt:variant>
      <vt:variant>
        <vt:lpwstr>_Toc506403996</vt:lpwstr>
      </vt:variant>
      <vt:variant>
        <vt:i4>1638458</vt:i4>
      </vt:variant>
      <vt:variant>
        <vt:i4>26</vt:i4>
      </vt:variant>
      <vt:variant>
        <vt:i4>0</vt:i4>
      </vt:variant>
      <vt:variant>
        <vt:i4>5</vt:i4>
      </vt:variant>
      <vt:variant>
        <vt:lpwstr/>
      </vt:variant>
      <vt:variant>
        <vt:lpwstr>_Toc506403994</vt:lpwstr>
      </vt:variant>
      <vt:variant>
        <vt:i4>1638458</vt:i4>
      </vt:variant>
      <vt:variant>
        <vt:i4>20</vt:i4>
      </vt:variant>
      <vt:variant>
        <vt:i4>0</vt:i4>
      </vt:variant>
      <vt:variant>
        <vt:i4>5</vt:i4>
      </vt:variant>
      <vt:variant>
        <vt:lpwstr/>
      </vt:variant>
      <vt:variant>
        <vt:lpwstr>_Toc506403992</vt:lpwstr>
      </vt:variant>
      <vt:variant>
        <vt:i4>1638458</vt:i4>
      </vt:variant>
      <vt:variant>
        <vt:i4>14</vt:i4>
      </vt:variant>
      <vt:variant>
        <vt:i4>0</vt:i4>
      </vt:variant>
      <vt:variant>
        <vt:i4>5</vt:i4>
      </vt:variant>
      <vt:variant>
        <vt:lpwstr/>
      </vt:variant>
      <vt:variant>
        <vt:lpwstr>_Toc506403991</vt:lpwstr>
      </vt:variant>
      <vt:variant>
        <vt:i4>1638458</vt:i4>
      </vt:variant>
      <vt:variant>
        <vt:i4>8</vt:i4>
      </vt:variant>
      <vt:variant>
        <vt:i4>0</vt:i4>
      </vt:variant>
      <vt:variant>
        <vt:i4>5</vt:i4>
      </vt:variant>
      <vt:variant>
        <vt:lpwstr/>
      </vt:variant>
      <vt:variant>
        <vt:lpwstr>_Toc506403990</vt:lpwstr>
      </vt:variant>
      <vt:variant>
        <vt:i4>1572922</vt:i4>
      </vt:variant>
      <vt:variant>
        <vt:i4>2</vt:i4>
      </vt:variant>
      <vt:variant>
        <vt:i4>0</vt:i4>
      </vt:variant>
      <vt:variant>
        <vt:i4>5</vt:i4>
      </vt:variant>
      <vt:variant>
        <vt:lpwstr/>
      </vt:variant>
      <vt:variant>
        <vt:lpwstr>_Toc506403989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Приложения к административному регламенту исполнения государственной функции: приемка, обработка, анализ и свод бюджетной отчетности от финансовых органов субъектов Российской Федерации</dc:title>
  <dc:subject/>
  <dc:creator>Дубовик</dc:creator>
  <cp:keywords/>
  <dc:description/>
  <cp:lastModifiedBy>Зайцев Павел Борисович</cp:lastModifiedBy>
  <cp:revision>11</cp:revision>
  <cp:lastPrinted>2020-03-06T09:13:00Z</cp:lastPrinted>
  <dcterms:created xsi:type="dcterms:W3CDTF">2025-12-26T14:11:00Z</dcterms:created>
  <dcterms:modified xsi:type="dcterms:W3CDTF">2026-01-23T14:41:00Z</dcterms:modified>
</cp:coreProperties>
</file>